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19844" w14:textId="77777777" w:rsidR="005502D4" w:rsidRDefault="005502D4" w:rsidP="4A9866BF">
      <w:pPr>
        <w:spacing w:after="120"/>
        <w:jc w:val="both"/>
        <w:rPr>
          <w:rFonts w:ascii="Times New Roman" w:hAnsi="Times New Roman"/>
          <w:b/>
          <w:bCs/>
        </w:rPr>
      </w:pPr>
    </w:p>
    <w:p w14:paraId="29DC15DF" w14:textId="784B88F2" w:rsidR="00A500B0" w:rsidRPr="000F30AD" w:rsidRDefault="0026662C" w:rsidP="4A9866BF">
      <w:pPr>
        <w:spacing w:after="120"/>
        <w:jc w:val="both"/>
        <w:rPr>
          <w:rFonts w:ascii="Times New Roman" w:hAnsi="Times New Roman"/>
          <w:b/>
          <w:bCs/>
        </w:rPr>
      </w:pPr>
      <w:r w:rsidRPr="22A26C6E">
        <w:rPr>
          <w:rFonts w:ascii="Times New Roman" w:hAnsi="Times New Roman"/>
          <w:b/>
          <w:bCs/>
        </w:rPr>
        <w:t xml:space="preserve">Through a glass, darkly: </w:t>
      </w:r>
      <w:r w:rsidR="009A380B" w:rsidRPr="22A26C6E">
        <w:rPr>
          <w:rFonts w:ascii="Times New Roman" w:hAnsi="Times New Roman"/>
          <w:b/>
          <w:bCs/>
        </w:rPr>
        <w:t>G</w:t>
      </w:r>
      <w:r w:rsidR="00EF6CB4" w:rsidRPr="22A26C6E">
        <w:rPr>
          <w:rFonts w:ascii="Times New Roman" w:hAnsi="Times New Roman"/>
          <w:b/>
          <w:bCs/>
        </w:rPr>
        <w:t xml:space="preserve">azing </w:t>
      </w:r>
      <w:r w:rsidR="00223B56" w:rsidRPr="22A26C6E">
        <w:rPr>
          <w:rFonts w:ascii="Times New Roman" w:hAnsi="Times New Roman"/>
          <w:b/>
          <w:bCs/>
        </w:rPr>
        <w:t xml:space="preserve">into the </w:t>
      </w:r>
      <w:r w:rsidR="1FFEAA45" w:rsidRPr="22A26C6E">
        <w:rPr>
          <w:rFonts w:ascii="Times New Roman" w:hAnsi="Times New Roman"/>
          <w:b/>
          <w:bCs/>
        </w:rPr>
        <w:t xml:space="preserve">field </w:t>
      </w:r>
      <w:r w:rsidR="00EF6CB4" w:rsidRPr="22A26C6E">
        <w:rPr>
          <w:rFonts w:ascii="Times New Roman" w:hAnsi="Times New Roman"/>
          <w:b/>
          <w:bCs/>
        </w:rPr>
        <w:t>o</w:t>
      </w:r>
      <w:r w:rsidR="504701AD" w:rsidRPr="22A26C6E">
        <w:rPr>
          <w:rFonts w:ascii="Times New Roman" w:hAnsi="Times New Roman"/>
          <w:b/>
          <w:bCs/>
        </w:rPr>
        <w:t xml:space="preserve">f </w:t>
      </w:r>
      <w:r w:rsidR="00EF6CB4" w:rsidRPr="22A26C6E">
        <w:rPr>
          <w:rFonts w:ascii="Times New Roman" w:hAnsi="Times New Roman"/>
          <w:b/>
          <w:bCs/>
        </w:rPr>
        <w:t>carers in academia</w:t>
      </w:r>
    </w:p>
    <w:p w14:paraId="672A6659" w14:textId="77777777" w:rsidR="001D0DBA" w:rsidRDefault="001D0DBA" w:rsidP="004E47CD">
      <w:pPr>
        <w:spacing w:after="120"/>
        <w:jc w:val="both"/>
        <w:rPr>
          <w:rFonts w:ascii="Times New Roman" w:hAnsi="Times New Roman"/>
          <w:b/>
        </w:rPr>
      </w:pPr>
    </w:p>
    <w:p w14:paraId="1D42A310" w14:textId="77777777" w:rsidR="001D0DBA" w:rsidRDefault="001D0DBA" w:rsidP="004E47CD">
      <w:pPr>
        <w:spacing w:after="120"/>
        <w:jc w:val="both"/>
        <w:rPr>
          <w:rFonts w:ascii="Times New Roman" w:hAnsi="Times New Roman"/>
          <w:b/>
        </w:rPr>
      </w:pPr>
      <w:r>
        <w:rPr>
          <w:rFonts w:ascii="Times New Roman" w:hAnsi="Times New Roman"/>
          <w:b/>
        </w:rPr>
        <w:t>Review of Education</w:t>
      </w:r>
    </w:p>
    <w:p w14:paraId="0A37501D" w14:textId="77777777" w:rsidR="00EF6CB4" w:rsidRPr="000F30AD" w:rsidRDefault="00EF6CB4" w:rsidP="004E47CD">
      <w:pPr>
        <w:spacing w:after="120"/>
        <w:jc w:val="both"/>
        <w:rPr>
          <w:rFonts w:ascii="Times New Roman" w:hAnsi="Times New Roman"/>
          <w:b/>
        </w:rPr>
      </w:pPr>
    </w:p>
    <w:p w14:paraId="7CBFD60A" w14:textId="77777777" w:rsidR="00A500B0" w:rsidRPr="000F30AD" w:rsidRDefault="00A500B0" w:rsidP="62505120">
      <w:pPr>
        <w:spacing w:after="120"/>
        <w:jc w:val="both"/>
        <w:rPr>
          <w:rFonts w:ascii="Times New Roman" w:hAnsi="Times New Roman"/>
          <w:b/>
          <w:bCs/>
        </w:rPr>
      </w:pPr>
      <w:r w:rsidRPr="62505120">
        <w:rPr>
          <w:rFonts w:ascii="Times New Roman" w:hAnsi="Times New Roman"/>
          <w:b/>
          <w:bCs/>
        </w:rPr>
        <w:t>Abstract</w:t>
      </w:r>
    </w:p>
    <w:p w14:paraId="49D50170" w14:textId="11F6D993" w:rsidR="639003E9" w:rsidRDefault="639003E9" w:rsidP="62505120">
      <w:pPr>
        <w:spacing w:after="120"/>
        <w:jc w:val="both"/>
        <w:rPr>
          <w:rFonts w:ascii="Times New Roman" w:hAnsi="Times New Roman"/>
        </w:rPr>
      </w:pPr>
      <w:r w:rsidRPr="62505120">
        <w:rPr>
          <w:rFonts w:ascii="Times New Roman" w:hAnsi="Times New Roman"/>
        </w:rPr>
        <w:t xml:space="preserve">Carers in academia is a young but growing field, which has quickly expanded since the </w:t>
      </w:r>
      <w:del w:id="0" w:author="Moreau, Marie-Pierre" w:date="2022-12-20T18:22:00Z">
        <w:r w:rsidRPr="62505120" w:rsidDel="00CF2763">
          <w:rPr>
            <w:rFonts w:ascii="Times New Roman" w:hAnsi="Times New Roman"/>
          </w:rPr>
          <w:delText xml:space="preserve">late </w:delText>
        </w:r>
      </w:del>
      <w:r w:rsidRPr="62505120">
        <w:rPr>
          <w:rFonts w:ascii="Times New Roman" w:hAnsi="Times New Roman"/>
        </w:rPr>
        <w:t xml:space="preserve">2000s and has gained new momentum during the Covid-19 pandemic and the accompanying disruptions of personal and professional lives. It is also one which, through its associations with reproductive and women’s work remains relatively marginalised (Hook et al., 2022). </w:t>
      </w:r>
      <w:r w:rsidR="2C8FA72B" w:rsidRPr="62505120">
        <w:rPr>
          <w:rFonts w:ascii="Times New Roman" w:hAnsi="Times New Roman"/>
        </w:rPr>
        <w:t xml:space="preserve">This article examines the English language </w:t>
      </w:r>
      <w:r w:rsidR="6A18EAA2" w:rsidRPr="62505120">
        <w:rPr>
          <w:rFonts w:ascii="Times New Roman" w:hAnsi="Times New Roman"/>
        </w:rPr>
        <w:t xml:space="preserve">research </w:t>
      </w:r>
      <w:r w:rsidR="2C8FA72B" w:rsidRPr="62505120">
        <w:rPr>
          <w:rFonts w:ascii="Times New Roman" w:hAnsi="Times New Roman"/>
        </w:rPr>
        <w:t xml:space="preserve">literature on carers in academia. </w:t>
      </w:r>
      <w:r w:rsidR="603A66FA" w:rsidRPr="62505120">
        <w:rPr>
          <w:rFonts w:ascii="Times New Roman" w:hAnsi="Times New Roman"/>
        </w:rPr>
        <w:t>Drawing</w:t>
      </w:r>
      <w:r w:rsidR="6C501016" w:rsidRPr="62505120">
        <w:rPr>
          <w:rFonts w:ascii="Times New Roman" w:hAnsi="Times New Roman"/>
        </w:rPr>
        <w:t xml:space="preserve"> upon </w:t>
      </w:r>
      <w:r w:rsidR="762B5A7D" w:rsidRPr="62505120">
        <w:rPr>
          <w:rFonts w:ascii="Times New Roman" w:hAnsi="Times New Roman"/>
        </w:rPr>
        <w:t>feminist post</w:t>
      </w:r>
      <w:r w:rsidR="6C501016" w:rsidRPr="62505120">
        <w:rPr>
          <w:rFonts w:ascii="Times New Roman" w:hAnsi="Times New Roman"/>
        </w:rPr>
        <w:t>-structuralist theories, we conten</w:t>
      </w:r>
      <w:r w:rsidR="2DBDB20D" w:rsidRPr="62505120">
        <w:rPr>
          <w:rFonts w:ascii="Times New Roman" w:hAnsi="Times New Roman"/>
        </w:rPr>
        <w:t>d</w:t>
      </w:r>
      <w:r w:rsidR="6C501016" w:rsidRPr="62505120">
        <w:rPr>
          <w:rFonts w:ascii="Times New Roman" w:hAnsi="Times New Roman"/>
        </w:rPr>
        <w:t xml:space="preserve"> that</w:t>
      </w:r>
      <w:r w:rsidR="7E7F4D59" w:rsidRPr="62505120">
        <w:rPr>
          <w:rFonts w:ascii="Times New Roman" w:hAnsi="Times New Roman"/>
        </w:rPr>
        <w:t>, because</w:t>
      </w:r>
      <w:r w:rsidR="6C501016" w:rsidRPr="62505120">
        <w:rPr>
          <w:rFonts w:ascii="Times New Roman" w:hAnsi="Times New Roman"/>
        </w:rPr>
        <w:t xml:space="preserve"> the </w:t>
      </w:r>
      <w:r w:rsidR="47F60043" w:rsidRPr="62505120">
        <w:rPr>
          <w:rFonts w:ascii="Times New Roman" w:hAnsi="Times New Roman"/>
        </w:rPr>
        <w:t xml:space="preserve">literature </w:t>
      </w:r>
      <w:r w:rsidR="1AFF7836" w:rsidRPr="62505120">
        <w:rPr>
          <w:rFonts w:ascii="Times New Roman" w:hAnsi="Times New Roman"/>
        </w:rPr>
        <w:t xml:space="preserve">is </w:t>
      </w:r>
      <w:r w:rsidR="6C501016" w:rsidRPr="62505120">
        <w:rPr>
          <w:rFonts w:ascii="Times New Roman" w:hAnsi="Times New Roman"/>
        </w:rPr>
        <w:t xml:space="preserve">not ‘out of the discourses’ of care and academic work </w:t>
      </w:r>
      <w:r w:rsidR="76B198A5" w:rsidRPr="62505120">
        <w:rPr>
          <w:rFonts w:ascii="Times New Roman" w:hAnsi="Times New Roman"/>
        </w:rPr>
        <w:t xml:space="preserve">and, </w:t>
      </w:r>
      <w:r w:rsidR="1A88414C" w:rsidRPr="62505120">
        <w:rPr>
          <w:rFonts w:ascii="Times New Roman" w:hAnsi="Times New Roman"/>
        </w:rPr>
        <w:t>instead</w:t>
      </w:r>
      <w:r w:rsidR="76B198A5" w:rsidRPr="62505120">
        <w:rPr>
          <w:rFonts w:ascii="Times New Roman" w:hAnsi="Times New Roman"/>
        </w:rPr>
        <w:t xml:space="preserve">, contributes to </w:t>
      </w:r>
      <w:r w:rsidR="639EE1EC" w:rsidRPr="62505120">
        <w:rPr>
          <w:rFonts w:ascii="Times New Roman" w:hAnsi="Times New Roman"/>
        </w:rPr>
        <w:t>construct the objects it s</w:t>
      </w:r>
      <w:r w:rsidR="6BCFBC4F" w:rsidRPr="62505120">
        <w:rPr>
          <w:rFonts w:ascii="Times New Roman" w:hAnsi="Times New Roman"/>
        </w:rPr>
        <w:t>peaks</w:t>
      </w:r>
      <w:r w:rsidR="69656AFF" w:rsidRPr="62505120">
        <w:rPr>
          <w:rFonts w:ascii="Times New Roman" w:hAnsi="Times New Roman"/>
        </w:rPr>
        <w:t xml:space="preserve"> of, the state of the field is a matter of cognitive and social justice</w:t>
      </w:r>
      <w:r w:rsidR="6E6352D9" w:rsidRPr="62505120">
        <w:rPr>
          <w:rFonts w:ascii="Times New Roman" w:hAnsi="Times New Roman"/>
        </w:rPr>
        <w:t xml:space="preserve"> (Visvanathan, 1997)</w:t>
      </w:r>
      <w:r w:rsidR="102BDA88" w:rsidRPr="62505120">
        <w:rPr>
          <w:rFonts w:ascii="Times New Roman" w:hAnsi="Times New Roman"/>
        </w:rPr>
        <w:t xml:space="preserve">. </w:t>
      </w:r>
    </w:p>
    <w:p w14:paraId="5B3BB41A" w14:textId="5DAE7D96" w:rsidR="04155A16" w:rsidRDefault="04155A16" w:rsidP="62505120">
      <w:pPr>
        <w:spacing w:after="120"/>
        <w:jc w:val="both"/>
        <w:rPr>
          <w:rFonts w:ascii="Times New Roman" w:hAnsi="Times New Roman"/>
        </w:rPr>
      </w:pPr>
      <w:r w:rsidRPr="62505120">
        <w:rPr>
          <w:rFonts w:ascii="Times New Roman" w:hAnsi="Times New Roman"/>
        </w:rPr>
        <w:t xml:space="preserve">Following the presentation of the methodological and theoretical frameworks and a discussion of the authorial voices framing the field, </w:t>
      </w:r>
      <w:r w:rsidR="70EA9E10" w:rsidRPr="62505120">
        <w:rPr>
          <w:rFonts w:ascii="Times New Roman" w:hAnsi="Times New Roman"/>
        </w:rPr>
        <w:t xml:space="preserve">we consider </w:t>
      </w:r>
      <w:r w:rsidRPr="62505120">
        <w:rPr>
          <w:rFonts w:ascii="Times New Roman" w:hAnsi="Times New Roman"/>
        </w:rPr>
        <w:t xml:space="preserve">the relative in/visibilities </w:t>
      </w:r>
      <w:r w:rsidR="42BA3F47" w:rsidRPr="62505120">
        <w:rPr>
          <w:rFonts w:ascii="Times New Roman" w:hAnsi="Times New Roman"/>
        </w:rPr>
        <w:t xml:space="preserve">of various </w:t>
      </w:r>
      <w:r w:rsidR="17D20BAF" w:rsidRPr="62505120">
        <w:rPr>
          <w:rFonts w:ascii="Times New Roman" w:hAnsi="Times New Roman"/>
        </w:rPr>
        <w:t xml:space="preserve">groups </w:t>
      </w:r>
      <w:r w:rsidR="42BA3F47" w:rsidRPr="62505120">
        <w:rPr>
          <w:rFonts w:ascii="Times New Roman" w:hAnsi="Times New Roman"/>
        </w:rPr>
        <w:t xml:space="preserve">of care/rs. </w:t>
      </w:r>
      <w:r w:rsidR="00414A49" w:rsidRPr="62505120">
        <w:rPr>
          <w:rFonts w:ascii="Times New Roman" w:hAnsi="Times New Roman"/>
        </w:rPr>
        <w:t xml:space="preserve">Drawing on a review which </w:t>
      </w:r>
      <w:r w:rsidR="3E8EB385" w:rsidRPr="62505120">
        <w:rPr>
          <w:rFonts w:ascii="Times New Roman" w:hAnsi="Times New Roman"/>
        </w:rPr>
        <w:t xml:space="preserve">identified </w:t>
      </w:r>
      <w:r w:rsidR="00414A49" w:rsidRPr="62505120">
        <w:rPr>
          <w:rFonts w:ascii="Times New Roman" w:hAnsi="Times New Roman"/>
        </w:rPr>
        <w:t xml:space="preserve">158 </w:t>
      </w:r>
      <w:r w:rsidR="75C8721F" w:rsidRPr="62505120">
        <w:rPr>
          <w:rFonts w:ascii="Times New Roman" w:hAnsi="Times New Roman"/>
        </w:rPr>
        <w:t>relevant tex</w:t>
      </w:r>
      <w:r w:rsidR="00414A49" w:rsidRPr="62505120">
        <w:rPr>
          <w:rFonts w:ascii="Times New Roman" w:hAnsi="Times New Roman"/>
        </w:rPr>
        <w:t>ts, we find r</w:t>
      </w:r>
      <w:r w:rsidR="5D478B78" w:rsidRPr="62505120">
        <w:rPr>
          <w:rFonts w:ascii="Times New Roman" w:hAnsi="Times New Roman"/>
        </w:rPr>
        <w:t>esearch</w:t>
      </w:r>
      <w:r w:rsidR="5BE210CD" w:rsidRPr="62505120">
        <w:rPr>
          <w:rFonts w:ascii="Times New Roman" w:hAnsi="Times New Roman"/>
        </w:rPr>
        <w:t xml:space="preserve"> in the field</w:t>
      </w:r>
      <w:r w:rsidR="5D478B78" w:rsidRPr="62505120">
        <w:rPr>
          <w:rFonts w:ascii="Times New Roman" w:hAnsi="Times New Roman"/>
        </w:rPr>
        <w:t xml:space="preserve"> </w:t>
      </w:r>
      <w:r w:rsidR="5F606137" w:rsidRPr="62505120">
        <w:rPr>
          <w:rFonts w:ascii="Times New Roman" w:hAnsi="Times New Roman"/>
        </w:rPr>
        <w:t xml:space="preserve">broadly ignores </w:t>
      </w:r>
      <w:r w:rsidR="2C8FA72B" w:rsidRPr="62505120">
        <w:rPr>
          <w:rFonts w:ascii="Times New Roman" w:hAnsi="Times New Roman"/>
        </w:rPr>
        <w:t>male</w:t>
      </w:r>
      <w:r w:rsidR="23E7AAAB" w:rsidRPr="62505120">
        <w:rPr>
          <w:rFonts w:ascii="Times New Roman" w:hAnsi="Times New Roman"/>
        </w:rPr>
        <w:t>,</w:t>
      </w:r>
      <w:r w:rsidR="2C8FA72B" w:rsidRPr="62505120">
        <w:rPr>
          <w:rFonts w:ascii="Times New Roman" w:hAnsi="Times New Roman"/>
        </w:rPr>
        <w:t xml:space="preserve"> disabled, BME and LGBTQ+ carers</w:t>
      </w:r>
      <w:r w:rsidR="4FDCFED2" w:rsidRPr="62505120">
        <w:rPr>
          <w:rFonts w:ascii="Times New Roman" w:hAnsi="Times New Roman"/>
        </w:rPr>
        <w:t>, as well as a</w:t>
      </w:r>
      <w:r w:rsidR="5676F0E0" w:rsidRPr="62505120">
        <w:rPr>
          <w:rFonts w:ascii="Times New Roman" w:hAnsi="Times New Roman"/>
        </w:rPr>
        <w:t>ncillary workers and professional groups other than academics</w:t>
      </w:r>
      <w:r w:rsidR="31511EEB" w:rsidRPr="62505120">
        <w:rPr>
          <w:rFonts w:ascii="Times New Roman" w:hAnsi="Times New Roman"/>
        </w:rPr>
        <w:t xml:space="preserve">, and forms of </w:t>
      </w:r>
      <w:r w:rsidR="03098CA2" w:rsidRPr="62505120">
        <w:rPr>
          <w:rFonts w:ascii="Times New Roman" w:hAnsi="Times New Roman"/>
        </w:rPr>
        <w:t>c</w:t>
      </w:r>
      <w:r w:rsidR="2C8FA72B" w:rsidRPr="62505120">
        <w:rPr>
          <w:rFonts w:ascii="Times New Roman" w:hAnsi="Times New Roman"/>
        </w:rPr>
        <w:t xml:space="preserve">are work other than parenting </w:t>
      </w:r>
      <w:del w:id="1" w:author="Moreau, Marie-Pierre" w:date="2022-12-20T19:02:00Z">
        <w:r w:rsidR="2C8FA72B" w:rsidRPr="62505120" w:rsidDel="005761F2">
          <w:rPr>
            <w:rFonts w:ascii="Times New Roman" w:hAnsi="Times New Roman"/>
          </w:rPr>
          <w:delText xml:space="preserve">for </w:delText>
        </w:r>
      </w:del>
      <w:r w:rsidR="2C8FA72B" w:rsidRPr="62505120">
        <w:rPr>
          <w:rFonts w:ascii="Times New Roman" w:hAnsi="Times New Roman"/>
        </w:rPr>
        <w:t>healthy, abled children</w:t>
      </w:r>
      <w:r w:rsidR="10874F66" w:rsidRPr="62505120">
        <w:rPr>
          <w:rFonts w:ascii="Times New Roman" w:hAnsi="Times New Roman"/>
        </w:rPr>
        <w:t xml:space="preserve">. </w:t>
      </w:r>
      <w:r w:rsidR="25389C5E" w:rsidRPr="62505120">
        <w:rPr>
          <w:rFonts w:ascii="Times New Roman" w:hAnsi="Times New Roman"/>
        </w:rPr>
        <w:t xml:space="preserve">We then move </w:t>
      </w:r>
      <w:r w:rsidR="6A445C1A" w:rsidRPr="62505120">
        <w:rPr>
          <w:rFonts w:ascii="Times New Roman" w:hAnsi="Times New Roman"/>
        </w:rPr>
        <w:t>to discussing the liminalities of care, noting th</w:t>
      </w:r>
      <w:r w:rsidR="38AC4F43" w:rsidRPr="62505120">
        <w:rPr>
          <w:rFonts w:ascii="Times New Roman" w:hAnsi="Times New Roman"/>
        </w:rPr>
        <w:t xml:space="preserve">e absence of </w:t>
      </w:r>
      <w:r w:rsidR="2C8FA72B" w:rsidRPr="62505120">
        <w:rPr>
          <w:rFonts w:ascii="Times New Roman" w:hAnsi="Times New Roman"/>
        </w:rPr>
        <w:t>studies of care work</w:t>
      </w:r>
      <w:r w:rsidR="00825B8D" w:rsidRPr="62505120">
        <w:rPr>
          <w:rFonts w:ascii="Times New Roman" w:hAnsi="Times New Roman"/>
        </w:rPr>
        <w:t xml:space="preserve"> in academia</w:t>
      </w:r>
      <w:r w:rsidR="2C8FA72B" w:rsidRPr="62505120">
        <w:rPr>
          <w:rFonts w:ascii="Times New Roman" w:hAnsi="Times New Roman"/>
        </w:rPr>
        <w:t xml:space="preserve"> related to non-humans and to end of life. </w:t>
      </w:r>
      <w:r w:rsidR="0BCDF684" w:rsidRPr="62505120">
        <w:rPr>
          <w:rFonts w:ascii="Times New Roman" w:hAnsi="Times New Roman"/>
        </w:rPr>
        <w:t xml:space="preserve">We conclude </w:t>
      </w:r>
      <w:r w:rsidR="36396EAF" w:rsidRPr="62505120">
        <w:rPr>
          <w:rFonts w:ascii="Times New Roman" w:hAnsi="Times New Roman"/>
        </w:rPr>
        <w:t xml:space="preserve">by pointing </w:t>
      </w:r>
      <w:r w:rsidR="2C156FF1" w:rsidRPr="62505120">
        <w:rPr>
          <w:rFonts w:ascii="Times New Roman" w:hAnsi="Times New Roman"/>
        </w:rPr>
        <w:t xml:space="preserve">out to the need for further reflexivity in terms of how </w:t>
      </w:r>
      <w:r w:rsidR="10E971A8" w:rsidRPr="62505120">
        <w:rPr>
          <w:rFonts w:ascii="Times New Roman" w:hAnsi="Times New Roman"/>
        </w:rPr>
        <w:t xml:space="preserve">processes of </w:t>
      </w:r>
      <w:r w:rsidR="2C156FF1" w:rsidRPr="62505120">
        <w:rPr>
          <w:rFonts w:ascii="Times New Roman" w:hAnsi="Times New Roman"/>
        </w:rPr>
        <w:t>knowledge production include and exclude in ways which are complex and fluid</w:t>
      </w:r>
      <w:r w:rsidR="4088EE51" w:rsidRPr="62505120">
        <w:rPr>
          <w:rFonts w:ascii="Times New Roman" w:hAnsi="Times New Roman"/>
        </w:rPr>
        <w:t>.</w:t>
      </w:r>
    </w:p>
    <w:p w14:paraId="7118F667" w14:textId="0395BFA1" w:rsidR="62505120" w:rsidRDefault="62505120" w:rsidP="62505120">
      <w:pPr>
        <w:spacing w:after="120"/>
        <w:jc w:val="both"/>
        <w:rPr>
          <w:rFonts w:ascii="Times New Roman" w:hAnsi="Times New Roman"/>
        </w:rPr>
      </w:pPr>
    </w:p>
    <w:p w14:paraId="6EF6F983" w14:textId="1FBAA1EE" w:rsidR="7AC9914D" w:rsidRDefault="7AC9914D" w:rsidP="62505120">
      <w:pPr>
        <w:spacing w:after="120"/>
        <w:jc w:val="both"/>
        <w:rPr>
          <w:rFonts w:ascii="Times New Roman" w:hAnsi="Times New Roman"/>
        </w:rPr>
      </w:pPr>
      <w:r w:rsidRPr="62505120">
        <w:rPr>
          <w:rFonts w:ascii="Times New Roman" w:hAnsi="Times New Roman"/>
          <w:b/>
          <w:bCs/>
        </w:rPr>
        <w:t xml:space="preserve">Keywords: </w:t>
      </w:r>
      <w:r w:rsidRPr="62505120">
        <w:rPr>
          <w:rFonts w:ascii="Times New Roman" w:hAnsi="Times New Roman"/>
        </w:rPr>
        <w:t>carers, higher education, gender, social justice</w:t>
      </w:r>
    </w:p>
    <w:p w14:paraId="1C6E603E" w14:textId="749F2AD6" w:rsidR="62505120" w:rsidRDefault="62505120" w:rsidP="62505120">
      <w:pPr>
        <w:spacing w:after="120"/>
        <w:jc w:val="both"/>
        <w:rPr>
          <w:rFonts w:ascii="Times New Roman" w:hAnsi="Times New Roman"/>
        </w:rPr>
      </w:pPr>
    </w:p>
    <w:p w14:paraId="3E7A9F1C" w14:textId="05390B93" w:rsidR="00FE477E" w:rsidRPr="000F30AD" w:rsidRDefault="00B8037A" w:rsidP="3CBE6017">
      <w:pPr>
        <w:spacing w:after="120"/>
        <w:jc w:val="both"/>
        <w:rPr>
          <w:rFonts w:ascii="Times New Roman" w:eastAsia="Times New Roman" w:hAnsi="Times New Roman" w:cs="Times New Roman"/>
          <w:b/>
          <w:bCs/>
        </w:rPr>
      </w:pPr>
      <w:r w:rsidRPr="62505120">
        <w:rPr>
          <w:rFonts w:ascii="Times New Roman" w:eastAsia="Times New Roman" w:hAnsi="Times New Roman" w:cs="Times New Roman"/>
          <w:b/>
          <w:bCs/>
        </w:rPr>
        <w:t>Introduction</w:t>
      </w:r>
    </w:p>
    <w:p w14:paraId="01F3DB72" w14:textId="3D962006" w:rsidR="00ED61E4" w:rsidRPr="000F30AD" w:rsidRDefault="456AA704" w:rsidP="004E47CD">
      <w:pPr>
        <w:spacing w:after="120"/>
        <w:jc w:val="both"/>
        <w:rPr>
          <w:rFonts w:ascii="Times New Roman" w:hAnsi="Times New Roman"/>
        </w:rPr>
      </w:pPr>
      <w:r w:rsidRPr="4A9866BF">
        <w:rPr>
          <w:rFonts w:ascii="Times New Roman" w:hAnsi="Times New Roman"/>
        </w:rPr>
        <w:t>The emergence of critical and poststructuralist theories in the late 20</w:t>
      </w:r>
      <w:r w:rsidRPr="4A9866BF">
        <w:rPr>
          <w:rFonts w:ascii="Times New Roman" w:hAnsi="Times New Roman"/>
          <w:vertAlign w:val="superscript"/>
        </w:rPr>
        <w:t>th</w:t>
      </w:r>
      <w:r w:rsidRPr="4A9866BF">
        <w:rPr>
          <w:rFonts w:ascii="Times New Roman" w:hAnsi="Times New Roman"/>
        </w:rPr>
        <w:t xml:space="preserve"> century has highlighted how</w:t>
      </w:r>
      <w:r w:rsidR="793F64F8" w:rsidRPr="4A9866BF">
        <w:rPr>
          <w:rFonts w:ascii="Times New Roman" w:hAnsi="Times New Roman"/>
        </w:rPr>
        <w:t xml:space="preserve"> scientific discourse</w:t>
      </w:r>
      <w:r w:rsidR="7976571E" w:rsidRPr="4A9866BF">
        <w:rPr>
          <w:rFonts w:ascii="Times New Roman" w:hAnsi="Times New Roman"/>
        </w:rPr>
        <w:t>s</w:t>
      </w:r>
      <w:r w:rsidR="793F64F8" w:rsidRPr="4A9866BF">
        <w:rPr>
          <w:rFonts w:ascii="Times New Roman" w:hAnsi="Times New Roman"/>
        </w:rPr>
        <w:t xml:space="preserve">, once considered </w:t>
      </w:r>
      <w:r w:rsidRPr="4A9866BF">
        <w:rPr>
          <w:rFonts w:ascii="Times New Roman" w:hAnsi="Times New Roman"/>
        </w:rPr>
        <w:t>‘</w:t>
      </w:r>
      <w:r w:rsidR="793F64F8" w:rsidRPr="4A9866BF">
        <w:rPr>
          <w:rFonts w:ascii="Times New Roman" w:hAnsi="Times New Roman"/>
        </w:rPr>
        <w:t>neutral</w:t>
      </w:r>
      <w:r w:rsidRPr="4A9866BF">
        <w:rPr>
          <w:rFonts w:ascii="Times New Roman" w:hAnsi="Times New Roman"/>
        </w:rPr>
        <w:t>’</w:t>
      </w:r>
      <w:r w:rsidR="793F64F8" w:rsidRPr="4A9866BF">
        <w:rPr>
          <w:rFonts w:ascii="Times New Roman" w:hAnsi="Times New Roman"/>
        </w:rPr>
        <w:t xml:space="preserve">, </w:t>
      </w:r>
      <w:r w:rsidRPr="4A9866BF">
        <w:rPr>
          <w:rFonts w:ascii="Times New Roman" w:hAnsi="Times New Roman"/>
        </w:rPr>
        <w:t xml:space="preserve">are </w:t>
      </w:r>
      <w:r w:rsidR="47EAF9E1" w:rsidRPr="4A9866BF">
        <w:rPr>
          <w:rFonts w:ascii="Times New Roman" w:hAnsi="Times New Roman"/>
        </w:rPr>
        <w:t xml:space="preserve">in fact </w:t>
      </w:r>
      <w:r w:rsidR="41119D7F" w:rsidRPr="4A9866BF">
        <w:rPr>
          <w:rFonts w:ascii="Times New Roman" w:hAnsi="Times New Roman"/>
        </w:rPr>
        <w:t>constitutive</w:t>
      </w:r>
      <w:r w:rsidR="06BE50FB" w:rsidRPr="4A9866BF">
        <w:rPr>
          <w:rFonts w:ascii="Times New Roman" w:hAnsi="Times New Roman"/>
        </w:rPr>
        <w:t xml:space="preserve"> of the realities</w:t>
      </w:r>
      <w:r w:rsidR="793F64F8" w:rsidRPr="4A9866BF">
        <w:rPr>
          <w:rFonts w:ascii="Times New Roman" w:hAnsi="Times New Roman"/>
        </w:rPr>
        <w:t xml:space="preserve"> they </w:t>
      </w:r>
      <w:r w:rsidR="21D8E5CD" w:rsidRPr="4A9866BF">
        <w:rPr>
          <w:rFonts w:ascii="Times New Roman" w:hAnsi="Times New Roman"/>
        </w:rPr>
        <w:t>explore</w:t>
      </w:r>
      <w:r w:rsidR="342C3131" w:rsidRPr="4A9866BF">
        <w:rPr>
          <w:rFonts w:ascii="Times New Roman" w:hAnsi="Times New Roman"/>
        </w:rPr>
        <w:t xml:space="preserve"> </w:t>
      </w:r>
      <w:r w:rsidRPr="4A9866BF">
        <w:rPr>
          <w:rFonts w:ascii="Times New Roman" w:hAnsi="Times New Roman"/>
        </w:rPr>
        <w:t>and contribute to define</w:t>
      </w:r>
      <w:r w:rsidR="342C3131" w:rsidRPr="4A9866BF">
        <w:rPr>
          <w:rFonts w:ascii="Times New Roman" w:hAnsi="Times New Roman"/>
        </w:rPr>
        <w:t xml:space="preserve"> how </w:t>
      </w:r>
      <w:r w:rsidR="4168806C" w:rsidRPr="4A9866BF">
        <w:rPr>
          <w:rFonts w:ascii="Times New Roman" w:hAnsi="Times New Roman"/>
        </w:rPr>
        <w:t xml:space="preserve">people </w:t>
      </w:r>
      <w:r w:rsidR="342C3131" w:rsidRPr="4A9866BF">
        <w:rPr>
          <w:rFonts w:ascii="Times New Roman" w:hAnsi="Times New Roman"/>
        </w:rPr>
        <w:t>see the world</w:t>
      </w:r>
      <w:r w:rsidR="4AA32481" w:rsidRPr="4A9866BF">
        <w:rPr>
          <w:rFonts w:ascii="Times New Roman" w:hAnsi="Times New Roman"/>
        </w:rPr>
        <w:t xml:space="preserve"> (</w:t>
      </w:r>
      <w:r w:rsidR="137BFE44" w:rsidRPr="4A9866BF">
        <w:rPr>
          <w:rFonts w:ascii="Times New Roman" w:hAnsi="Times New Roman"/>
        </w:rPr>
        <w:t>Foucault, 1969</w:t>
      </w:r>
      <w:r w:rsidR="4AA32481" w:rsidRPr="4A9866BF">
        <w:rPr>
          <w:rFonts w:ascii="Times New Roman" w:hAnsi="Times New Roman"/>
        </w:rPr>
        <w:t>)</w:t>
      </w:r>
      <w:r w:rsidR="793F64F8" w:rsidRPr="4A9866BF">
        <w:rPr>
          <w:rFonts w:ascii="Times New Roman" w:hAnsi="Times New Roman"/>
        </w:rPr>
        <w:t xml:space="preserve">. </w:t>
      </w:r>
      <w:r w:rsidR="41119D7F" w:rsidRPr="4A9866BF">
        <w:rPr>
          <w:rFonts w:ascii="Times New Roman" w:hAnsi="Times New Roman"/>
        </w:rPr>
        <w:t xml:space="preserve">While </w:t>
      </w:r>
      <w:r w:rsidR="69847485" w:rsidRPr="4A9866BF">
        <w:rPr>
          <w:rFonts w:ascii="Times New Roman" w:hAnsi="Times New Roman"/>
        </w:rPr>
        <w:t>this understanding of science is not new</w:t>
      </w:r>
      <w:r w:rsidR="1EE29CE7" w:rsidRPr="4A9866BF">
        <w:rPr>
          <w:rFonts w:ascii="Times New Roman" w:hAnsi="Times New Roman"/>
        </w:rPr>
        <w:t xml:space="preserve"> (</w:t>
      </w:r>
      <w:r w:rsidR="41119D7F" w:rsidRPr="4A9866BF">
        <w:rPr>
          <w:rFonts w:ascii="Times New Roman" w:hAnsi="Times New Roman"/>
        </w:rPr>
        <w:t>see, e</w:t>
      </w:r>
      <w:ins w:id="2" w:author="Moreau, Marie-Pierre" w:date="2022-12-20T19:24:00Z">
        <w:r w:rsidR="0001540A">
          <w:rPr>
            <w:rFonts w:ascii="Times New Roman" w:hAnsi="Times New Roman"/>
          </w:rPr>
          <w:t>.</w:t>
        </w:r>
      </w:ins>
      <w:r w:rsidR="41119D7F" w:rsidRPr="4A9866BF">
        <w:rPr>
          <w:rFonts w:ascii="Times New Roman" w:hAnsi="Times New Roman"/>
        </w:rPr>
        <w:t>g,</w:t>
      </w:r>
      <w:r w:rsidR="1EE29CE7" w:rsidRPr="4A9866BF">
        <w:rPr>
          <w:rFonts w:ascii="Times New Roman" w:hAnsi="Times New Roman"/>
        </w:rPr>
        <w:t xml:space="preserve"> Weber, 1919), </w:t>
      </w:r>
      <w:r w:rsidR="7DD06CC2" w:rsidRPr="4A9866BF">
        <w:rPr>
          <w:rFonts w:ascii="Times New Roman" w:hAnsi="Times New Roman"/>
        </w:rPr>
        <w:t>this set of theories has</w:t>
      </w:r>
      <w:r w:rsidR="41119D7F" w:rsidRPr="4A9866BF">
        <w:rPr>
          <w:rFonts w:ascii="Times New Roman" w:hAnsi="Times New Roman"/>
        </w:rPr>
        <w:t xml:space="preserve"> </w:t>
      </w:r>
      <w:r w:rsidR="4B93D006" w:rsidRPr="4A9866BF">
        <w:rPr>
          <w:rFonts w:ascii="Times New Roman" w:hAnsi="Times New Roman"/>
        </w:rPr>
        <w:t xml:space="preserve">led to a radical </w:t>
      </w:r>
      <w:r w:rsidR="41119D7F" w:rsidRPr="4A9866BF">
        <w:rPr>
          <w:rFonts w:ascii="Times New Roman" w:hAnsi="Times New Roman"/>
        </w:rPr>
        <w:t xml:space="preserve">epistemological and ontological </w:t>
      </w:r>
      <w:r w:rsidR="4B93D006" w:rsidRPr="4A9866BF">
        <w:rPr>
          <w:rFonts w:ascii="Times New Roman" w:hAnsi="Times New Roman"/>
        </w:rPr>
        <w:t xml:space="preserve">shift </w:t>
      </w:r>
      <w:r w:rsidR="5918D407" w:rsidRPr="4A9866BF">
        <w:rPr>
          <w:rFonts w:ascii="Times New Roman" w:hAnsi="Times New Roman"/>
        </w:rPr>
        <w:t xml:space="preserve">in </w:t>
      </w:r>
      <w:r w:rsidR="048E3E02" w:rsidRPr="4A9866BF">
        <w:rPr>
          <w:rFonts w:ascii="Times New Roman" w:hAnsi="Times New Roman"/>
        </w:rPr>
        <w:t xml:space="preserve">how </w:t>
      </w:r>
      <w:r w:rsidR="41119D7F" w:rsidRPr="4A9866BF">
        <w:rPr>
          <w:rFonts w:ascii="Times New Roman" w:hAnsi="Times New Roman"/>
        </w:rPr>
        <w:t>we think of knowledge production. Without</w:t>
      </w:r>
      <w:r w:rsidR="1EE29CE7" w:rsidRPr="4A9866BF">
        <w:rPr>
          <w:rFonts w:ascii="Times New Roman" w:hAnsi="Times New Roman"/>
        </w:rPr>
        <w:t xml:space="preserve"> </w:t>
      </w:r>
      <w:r w:rsidR="41119D7F" w:rsidRPr="4A9866BF">
        <w:rPr>
          <w:rFonts w:ascii="Times New Roman" w:hAnsi="Times New Roman"/>
        </w:rPr>
        <w:t>invalidating</w:t>
      </w:r>
      <w:r w:rsidR="137BFE44" w:rsidRPr="4A9866BF">
        <w:rPr>
          <w:rFonts w:ascii="Times New Roman" w:hAnsi="Times New Roman"/>
        </w:rPr>
        <w:t xml:space="preserve"> the idea of ‘science’, </w:t>
      </w:r>
      <w:r w:rsidR="06BE50FB" w:rsidRPr="4A9866BF">
        <w:rPr>
          <w:rFonts w:ascii="Times New Roman" w:hAnsi="Times New Roman"/>
        </w:rPr>
        <w:t>these theories</w:t>
      </w:r>
      <w:r w:rsidR="4B93D006" w:rsidRPr="4A9866BF">
        <w:rPr>
          <w:rFonts w:ascii="Times New Roman" w:hAnsi="Times New Roman"/>
        </w:rPr>
        <w:t xml:space="preserve"> have called for, and generated,</w:t>
      </w:r>
      <w:r w:rsidR="70FDC040" w:rsidRPr="4A9866BF">
        <w:rPr>
          <w:rFonts w:ascii="Times New Roman" w:hAnsi="Times New Roman"/>
        </w:rPr>
        <w:t xml:space="preserve"> a more </w:t>
      </w:r>
      <w:r w:rsidR="419E8A7C" w:rsidRPr="4A9866BF">
        <w:rPr>
          <w:rFonts w:ascii="Times New Roman" w:hAnsi="Times New Roman"/>
        </w:rPr>
        <w:t>refined</w:t>
      </w:r>
      <w:r w:rsidR="70FDC040" w:rsidRPr="4A9866BF">
        <w:rPr>
          <w:rFonts w:ascii="Times New Roman" w:hAnsi="Times New Roman"/>
        </w:rPr>
        <w:t xml:space="preserve"> understanding of </w:t>
      </w:r>
      <w:r w:rsidR="539F9655" w:rsidRPr="4A9866BF">
        <w:rPr>
          <w:rFonts w:ascii="Times New Roman" w:hAnsi="Times New Roman"/>
        </w:rPr>
        <w:t xml:space="preserve">scientific discourses </w:t>
      </w:r>
      <w:r w:rsidR="6C382CA5" w:rsidRPr="4A9866BF">
        <w:rPr>
          <w:rFonts w:ascii="Times New Roman" w:hAnsi="Times New Roman"/>
        </w:rPr>
        <w:t>as</w:t>
      </w:r>
      <w:r w:rsidR="06BE50FB" w:rsidRPr="4A9866BF">
        <w:rPr>
          <w:rFonts w:ascii="Times New Roman" w:hAnsi="Times New Roman"/>
        </w:rPr>
        <w:t xml:space="preserve"> </w:t>
      </w:r>
      <w:r w:rsidR="4C178874" w:rsidRPr="4A9866BF">
        <w:rPr>
          <w:rFonts w:ascii="Times New Roman" w:hAnsi="Times New Roman"/>
        </w:rPr>
        <w:t>t</w:t>
      </w:r>
      <w:r w:rsidR="79BAEE8D" w:rsidRPr="4A9866BF">
        <w:rPr>
          <w:rFonts w:ascii="Times New Roman" w:hAnsi="Times New Roman"/>
        </w:rPr>
        <w:t xml:space="preserve">heir upholders </w:t>
      </w:r>
      <w:r w:rsidR="72FFEE6A" w:rsidRPr="4A9866BF">
        <w:rPr>
          <w:rFonts w:ascii="Times New Roman" w:hAnsi="Times New Roman"/>
        </w:rPr>
        <w:t>reco</w:t>
      </w:r>
      <w:r w:rsidR="1CB8F5D1" w:rsidRPr="4A9866BF">
        <w:rPr>
          <w:rFonts w:ascii="Times New Roman" w:hAnsi="Times New Roman"/>
        </w:rPr>
        <w:t>gnise</w:t>
      </w:r>
      <w:r w:rsidR="05EC2FA2" w:rsidRPr="4A9866BF">
        <w:rPr>
          <w:rFonts w:ascii="Times New Roman" w:hAnsi="Times New Roman"/>
        </w:rPr>
        <w:t>, normalise</w:t>
      </w:r>
      <w:r w:rsidR="06BE50FB" w:rsidRPr="4A9866BF">
        <w:rPr>
          <w:rFonts w:ascii="Times New Roman" w:hAnsi="Times New Roman"/>
        </w:rPr>
        <w:t xml:space="preserve"> and reflect upon the ways </w:t>
      </w:r>
      <w:r w:rsidR="7DD06CC2" w:rsidRPr="4A9866BF">
        <w:rPr>
          <w:rFonts w:ascii="Times New Roman" w:hAnsi="Times New Roman"/>
        </w:rPr>
        <w:t>researchers’ positionalities</w:t>
      </w:r>
      <w:r w:rsidR="16774E87" w:rsidRPr="4A9866BF">
        <w:rPr>
          <w:rFonts w:ascii="Times New Roman" w:hAnsi="Times New Roman"/>
        </w:rPr>
        <w:t xml:space="preserve"> </w:t>
      </w:r>
      <w:r w:rsidR="7DD06CC2" w:rsidRPr="4A9866BF">
        <w:rPr>
          <w:rFonts w:ascii="Times New Roman" w:hAnsi="Times New Roman"/>
        </w:rPr>
        <w:t xml:space="preserve">and subjectivities </w:t>
      </w:r>
      <w:r w:rsidR="16774E87" w:rsidRPr="4A9866BF">
        <w:rPr>
          <w:rFonts w:ascii="Times New Roman" w:hAnsi="Times New Roman"/>
        </w:rPr>
        <w:t xml:space="preserve">are </w:t>
      </w:r>
      <w:r w:rsidR="06BE50FB" w:rsidRPr="4A9866BF">
        <w:rPr>
          <w:rFonts w:ascii="Times New Roman" w:hAnsi="Times New Roman"/>
        </w:rPr>
        <w:t>framed by power relationships</w:t>
      </w:r>
      <w:r w:rsidR="137BFE44" w:rsidRPr="4A9866BF">
        <w:rPr>
          <w:rFonts w:ascii="Times New Roman" w:hAnsi="Times New Roman"/>
        </w:rPr>
        <w:t xml:space="preserve"> (Harding, 1991)</w:t>
      </w:r>
      <w:r w:rsidR="096BC549" w:rsidRPr="4A9866BF">
        <w:rPr>
          <w:rFonts w:ascii="Times New Roman" w:hAnsi="Times New Roman"/>
        </w:rPr>
        <w:t xml:space="preserve">. </w:t>
      </w:r>
    </w:p>
    <w:p w14:paraId="608369E6" w14:textId="38C3A816" w:rsidR="00D10601" w:rsidRPr="000F30AD" w:rsidRDefault="72A3AD56" w:rsidP="004E47CD">
      <w:pPr>
        <w:spacing w:after="120"/>
        <w:jc w:val="both"/>
        <w:rPr>
          <w:rFonts w:ascii="Times New Roman" w:hAnsi="Times New Roman"/>
        </w:rPr>
      </w:pPr>
      <w:r w:rsidRPr="4A9866BF">
        <w:rPr>
          <w:rFonts w:ascii="Times New Roman" w:hAnsi="Times New Roman"/>
        </w:rPr>
        <w:t>Historically, scholarly processes of knowledge production have be</w:t>
      </w:r>
      <w:r w:rsidR="7DD06CC2" w:rsidRPr="4A9866BF">
        <w:rPr>
          <w:rFonts w:ascii="Times New Roman" w:hAnsi="Times New Roman"/>
        </w:rPr>
        <w:t xml:space="preserve">en dominated by the privileged, </w:t>
      </w:r>
      <w:r w:rsidR="58773EFF" w:rsidRPr="4A9866BF">
        <w:rPr>
          <w:rFonts w:ascii="Times New Roman" w:hAnsi="Times New Roman"/>
        </w:rPr>
        <w:t>often</w:t>
      </w:r>
      <w:r w:rsidR="3B012041" w:rsidRPr="4A9866BF">
        <w:rPr>
          <w:rFonts w:ascii="Times New Roman" w:hAnsi="Times New Roman"/>
        </w:rPr>
        <w:t xml:space="preserve"> </w:t>
      </w:r>
      <w:r w:rsidR="7DD06CC2" w:rsidRPr="4A9866BF">
        <w:rPr>
          <w:rFonts w:ascii="Times New Roman" w:hAnsi="Times New Roman"/>
        </w:rPr>
        <w:t>White, middle-class men based in the global North</w:t>
      </w:r>
      <w:r w:rsidR="13C626B0" w:rsidRPr="4A9866BF">
        <w:rPr>
          <w:rFonts w:ascii="Times New Roman" w:hAnsi="Times New Roman"/>
        </w:rPr>
        <w:t>. The views of this small élite have</w:t>
      </w:r>
      <w:r w:rsidR="1CB8F5D1" w:rsidRPr="4A9866BF">
        <w:rPr>
          <w:rFonts w:ascii="Times New Roman" w:hAnsi="Times New Roman"/>
        </w:rPr>
        <w:t xml:space="preserve"> disproportionately</w:t>
      </w:r>
      <w:r w:rsidR="13C626B0" w:rsidRPr="4A9866BF">
        <w:rPr>
          <w:rFonts w:ascii="Times New Roman" w:hAnsi="Times New Roman"/>
        </w:rPr>
        <w:t xml:space="preserve"> defined </w:t>
      </w:r>
      <w:r w:rsidR="6356D9D9" w:rsidRPr="4A9866BF">
        <w:rPr>
          <w:rFonts w:ascii="Times New Roman" w:hAnsi="Times New Roman"/>
        </w:rPr>
        <w:t>which issues are</w:t>
      </w:r>
      <w:r w:rsidR="13C626B0" w:rsidRPr="4A9866BF">
        <w:rPr>
          <w:rFonts w:ascii="Times New Roman" w:hAnsi="Times New Roman"/>
        </w:rPr>
        <w:t xml:space="preserve"> deemed worth researching and </w:t>
      </w:r>
      <w:r w:rsidR="7DD06CC2" w:rsidRPr="4A9866BF">
        <w:rPr>
          <w:rFonts w:ascii="Times New Roman" w:hAnsi="Times New Roman"/>
        </w:rPr>
        <w:t>which</w:t>
      </w:r>
      <w:r w:rsidR="13C626B0" w:rsidRPr="4A9866BF">
        <w:rPr>
          <w:rFonts w:ascii="Times New Roman" w:hAnsi="Times New Roman"/>
        </w:rPr>
        <w:t xml:space="preserve"> o</w:t>
      </w:r>
      <w:r w:rsidR="4310C8FF" w:rsidRPr="4A9866BF">
        <w:rPr>
          <w:rFonts w:ascii="Times New Roman" w:hAnsi="Times New Roman"/>
        </w:rPr>
        <w:t>nto-</w:t>
      </w:r>
      <w:r w:rsidR="428BDBE0" w:rsidRPr="4A9866BF">
        <w:rPr>
          <w:rFonts w:ascii="Times New Roman" w:hAnsi="Times New Roman"/>
        </w:rPr>
        <w:t xml:space="preserve">epistemological, theoretical and methodological approaches </w:t>
      </w:r>
      <w:r w:rsidR="137BFE44" w:rsidRPr="4A9866BF">
        <w:rPr>
          <w:rFonts w:ascii="Times New Roman" w:hAnsi="Times New Roman"/>
        </w:rPr>
        <w:t xml:space="preserve">are </w:t>
      </w:r>
      <w:r w:rsidR="7DD06CC2" w:rsidRPr="4A9866BF">
        <w:rPr>
          <w:rFonts w:ascii="Times New Roman" w:hAnsi="Times New Roman"/>
        </w:rPr>
        <w:t xml:space="preserve">deemed </w:t>
      </w:r>
      <w:r w:rsidR="137BFE44" w:rsidRPr="4A9866BF">
        <w:rPr>
          <w:rFonts w:ascii="Times New Roman" w:hAnsi="Times New Roman"/>
        </w:rPr>
        <w:t>valid</w:t>
      </w:r>
      <w:r w:rsidR="13C626B0" w:rsidRPr="4A9866BF">
        <w:rPr>
          <w:rFonts w:ascii="Times New Roman" w:hAnsi="Times New Roman"/>
        </w:rPr>
        <w:t xml:space="preserve">. </w:t>
      </w:r>
      <w:r w:rsidR="69C17118" w:rsidRPr="4A9866BF">
        <w:rPr>
          <w:rFonts w:ascii="Times New Roman" w:hAnsi="Times New Roman"/>
        </w:rPr>
        <w:t>Onto-epistemologies and theories are linked to embodied subjectivities (Motta and Bennett, 2018) and, indeed, u</w:t>
      </w:r>
      <w:r w:rsidR="419E8A7C" w:rsidRPr="4A9866BF">
        <w:rPr>
          <w:rFonts w:ascii="Times New Roman" w:hAnsi="Times New Roman"/>
        </w:rPr>
        <w:t xml:space="preserve">nder their </w:t>
      </w:r>
      <w:r w:rsidR="3E629D30" w:rsidRPr="4A9866BF">
        <w:rPr>
          <w:rFonts w:ascii="Times New Roman" w:hAnsi="Times New Roman"/>
        </w:rPr>
        <w:t>pretence</w:t>
      </w:r>
      <w:r w:rsidR="419E8A7C" w:rsidRPr="4A9866BF">
        <w:rPr>
          <w:rFonts w:ascii="Times New Roman" w:hAnsi="Times New Roman"/>
        </w:rPr>
        <w:t xml:space="preserve"> of neutrality, ‘u</w:t>
      </w:r>
      <w:r w:rsidR="096BC549" w:rsidRPr="4A9866BF">
        <w:rPr>
          <w:rFonts w:ascii="Times New Roman" w:hAnsi="Times New Roman"/>
        </w:rPr>
        <w:t xml:space="preserve">niversalist’ </w:t>
      </w:r>
      <w:r w:rsidRPr="4A9866BF">
        <w:rPr>
          <w:rFonts w:ascii="Times New Roman" w:hAnsi="Times New Roman"/>
        </w:rPr>
        <w:t>claims</w:t>
      </w:r>
      <w:r w:rsidR="21D8E5CD" w:rsidRPr="4A9866BF">
        <w:rPr>
          <w:rFonts w:ascii="Times New Roman" w:hAnsi="Times New Roman"/>
        </w:rPr>
        <w:t xml:space="preserve"> </w:t>
      </w:r>
      <w:r w:rsidRPr="4A9866BF">
        <w:rPr>
          <w:rFonts w:ascii="Times New Roman" w:hAnsi="Times New Roman"/>
        </w:rPr>
        <w:t>subsuming</w:t>
      </w:r>
      <w:r w:rsidR="096BC549" w:rsidRPr="4A9866BF">
        <w:rPr>
          <w:rFonts w:ascii="Times New Roman" w:hAnsi="Times New Roman"/>
        </w:rPr>
        <w:t xml:space="preserve"> the neat separation of the res</w:t>
      </w:r>
      <w:r w:rsidR="419E8A7C" w:rsidRPr="4A9866BF">
        <w:rPr>
          <w:rFonts w:ascii="Times New Roman" w:hAnsi="Times New Roman"/>
        </w:rPr>
        <w:t>earcher and the ‘outside world’</w:t>
      </w:r>
      <w:r w:rsidR="217E13EA" w:rsidRPr="4A9866BF">
        <w:rPr>
          <w:rFonts w:ascii="Times New Roman" w:hAnsi="Times New Roman"/>
        </w:rPr>
        <w:t xml:space="preserve"> </w:t>
      </w:r>
      <w:r w:rsidR="6809D996" w:rsidRPr="4A9866BF">
        <w:rPr>
          <w:rFonts w:ascii="Times New Roman" w:hAnsi="Times New Roman"/>
        </w:rPr>
        <w:t>have been show</w:t>
      </w:r>
      <w:r w:rsidR="419E8A7C" w:rsidRPr="4A9866BF">
        <w:rPr>
          <w:rFonts w:ascii="Times New Roman" w:hAnsi="Times New Roman"/>
        </w:rPr>
        <w:t>n</w:t>
      </w:r>
      <w:r w:rsidR="6809D996" w:rsidRPr="4A9866BF">
        <w:rPr>
          <w:rFonts w:ascii="Times New Roman" w:hAnsi="Times New Roman"/>
        </w:rPr>
        <w:t xml:space="preserve"> to </w:t>
      </w:r>
      <w:r w:rsidR="3E629D30" w:rsidRPr="4A9866BF">
        <w:rPr>
          <w:rFonts w:ascii="Times New Roman" w:hAnsi="Times New Roman"/>
        </w:rPr>
        <w:t>err towards</w:t>
      </w:r>
      <w:r w:rsidR="217E13EA" w:rsidRPr="4A9866BF">
        <w:rPr>
          <w:rFonts w:ascii="Times New Roman" w:hAnsi="Times New Roman"/>
        </w:rPr>
        <w:t xml:space="preserve"> masculinist </w:t>
      </w:r>
      <w:r w:rsidR="419E8A7C" w:rsidRPr="4A9866BF">
        <w:rPr>
          <w:rFonts w:ascii="Times New Roman" w:hAnsi="Times New Roman"/>
        </w:rPr>
        <w:t xml:space="preserve">and postcolonialist </w:t>
      </w:r>
      <w:r w:rsidR="3E629D30" w:rsidRPr="4A9866BF">
        <w:rPr>
          <w:rFonts w:ascii="Times New Roman" w:hAnsi="Times New Roman"/>
        </w:rPr>
        <w:t>standpoints</w:t>
      </w:r>
      <w:r w:rsidR="7DD06CC2" w:rsidRPr="4A9866BF">
        <w:rPr>
          <w:rFonts w:ascii="Times New Roman" w:hAnsi="Times New Roman"/>
        </w:rPr>
        <w:t xml:space="preserve"> (Delphy, 2010; Héritier, 1996, 2002)</w:t>
      </w:r>
      <w:r w:rsidR="217E13EA" w:rsidRPr="4A9866BF">
        <w:rPr>
          <w:rFonts w:ascii="Times New Roman" w:hAnsi="Times New Roman"/>
        </w:rPr>
        <w:t xml:space="preserve">. </w:t>
      </w:r>
      <w:r w:rsidRPr="4A9866BF">
        <w:rPr>
          <w:rFonts w:ascii="Times New Roman" w:hAnsi="Times New Roman"/>
        </w:rPr>
        <w:t xml:space="preserve">The </w:t>
      </w:r>
      <w:r w:rsidR="6F945804" w:rsidRPr="4A9866BF">
        <w:rPr>
          <w:rFonts w:ascii="Times New Roman" w:hAnsi="Times New Roman"/>
        </w:rPr>
        <w:t xml:space="preserve">effects of </w:t>
      </w:r>
      <w:r w:rsidR="6356D9D9" w:rsidRPr="4A9866BF">
        <w:rPr>
          <w:rFonts w:ascii="Times New Roman" w:hAnsi="Times New Roman"/>
        </w:rPr>
        <w:t>these pseudo-universal</w:t>
      </w:r>
      <w:r w:rsidR="6F945804" w:rsidRPr="4A9866BF">
        <w:rPr>
          <w:rFonts w:ascii="Times New Roman" w:hAnsi="Times New Roman"/>
        </w:rPr>
        <w:t xml:space="preserve"> </w:t>
      </w:r>
      <w:r w:rsidR="6356D9D9" w:rsidRPr="4A9866BF">
        <w:rPr>
          <w:rFonts w:ascii="Times New Roman" w:hAnsi="Times New Roman"/>
        </w:rPr>
        <w:t>claims on processes of knowledge production</w:t>
      </w:r>
      <w:r w:rsidR="6F945804" w:rsidRPr="4A9866BF">
        <w:rPr>
          <w:rFonts w:ascii="Times New Roman" w:hAnsi="Times New Roman"/>
        </w:rPr>
        <w:t xml:space="preserve"> </w:t>
      </w:r>
      <w:r w:rsidRPr="4A9866BF">
        <w:rPr>
          <w:rFonts w:ascii="Times New Roman" w:hAnsi="Times New Roman"/>
        </w:rPr>
        <w:t>are</w:t>
      </w:r>
      <w:r w:rsidR="6F945804" w:rsidRPr="4A9866BF">
        <w:rPr>
          <w:rFonts w:ascii="Times New Roman" w:hAnsi="Times New Roman"/>
        </w:rPr>
        <w:t xml:space="preserve"> well-evidenced, from the </w:t>
      </w:r>
      <w:r w:rsidR="6F945804" w:rsidRPr="4A9866BF">
        <w:rPr>
          <w:rFonts w:ascii="Times New Roman" w:hAnsi="Times New Roman"/>
        </w:rPr>
        <w:lastRenderedPageBreak/>
        <w:t>construction of the global South and ethnic minority</w:t>
      </w:r>
      <w:r w:rsidR="419E8A7C" w:rsidRPr="4A9866BF">
        <w:rPr>
          <w:rFonts w:ascii="Times New Roman" w:hAnsi="Times New Roman"/>
        </w:rPr>
        <w:t xml:space="preserve"> groups</w:t>
      </w:r>
      <w:r w:rsidR="6F945804" w:rsidRPr="4A9866BF">
        <w:rPr>
          <w:rFonts w:ascii="Times New Roman" w:hAnsi="Times New Roman"/>
        </w:rPr>
        <w:t xml:space="preserve"> as a terrain for </w:t>
      </w:r>
      <w:r w:rsidR="428BDBE0" w:rsidRPr="4A9866BF">
        <w:rPr>
          <w:rFonts w:ascii="Times New Roman" w:hAnsi="Times New Roman"/>
        </w:rPr>
        <w:t>data</w:t>
      </w:r>
      <w:r w:rsidR="6809D996" w:rsidRPr="4A9866BF">
        <w:rPr>
          <w:rFonts w:ascii="Times New Roman" w:hAnsi="Times New Roman"/>
        </w:rPr>
        <w:t xml:space="preserve"> collecti</w:t>
      </w:r>
      <w:r w:rsidR="13C626B0" w:rsidRPr="4A9866BF">
        <w:rPr>
          <w:rFonts w:ascii="Times New Roman" w:hAnsi="Times New Roman"/>
        </w:rPr>
        <w:t xml:space="preserve">on </w:t>
      </w:r>
      <w:r w:rsidR="6356D9D9" w:rsidRPr="4A9866BF">
        <w:rPr>
          <w:rFonts w:ascii="Times New Roman" w:hAnsi="Times New Roman"/>
        </w:rPr>
        <w:t xml:space="preserve">(Connell, 2007) </w:t>
      </w:r>
      <w:r w:rsidR="678F8FA5" w:rsidRPr="4A9866BF">
        <w:rPr>
          <w:rFonts w:ascii="Times New Roman" w:hAnsi="Times New Roman"/>
        </w:rPr>
        <w:t xml:space="preserve">or </w:t>
      </w:r>
      <w:r w:rsidR="6356D9D9" w:rsidRPr="4A9866BF">
        <w:rPr>
          <w:rFonts w:ascii="Times New Roman" w:hAnsi="Times New Roman"/>
        </w:rPr>
        <w:t xml:space="preserve">high-risk </w:t>
      </w:r>
      <w:r w:rsidR="6F945804" w:rsidRPr="4A9866BF">
        <w:rPr>
          <w:rFonts w:ascii="Times New Roman" w:hAnsi="Times New Roman"/>
        </w:rPr>
        <w:t xml:space="preserve">medical experimentation </w:t>
      </w:r>
      <w:r w:rsidR="6356D9D9" w:rsidRPr="4A9866BF">
        <w:rPr>
          <w:rFonts w:ascii="Times New Roman" w:hAnsi="Times New Roman"/>
        </w:rPr>
        <w:t>(</w:t>
      </w:r>
      <w:r w:rsidR="419E8A7C" w:rsidRPr="4A9866BF">
        <w:rPr>
          <w:rFonts w:ascii="Times New Roman" w:hAnsi="Times New Roman"/>
        </w:rPr>
        <w:t>Skloot, 2010</w:t>
      </w:r>
      <w:r w:rsidR="21D8E5CD" w:rsidRPr="4A9866BF">
        <w:rPr>
          <w:rFonts w:ascii="Times New Roman" w:hAnsi="Times New Roman"/>
        </w:rPr>
        <w:t>)</w:t>
      </w:r>
      <w:r w:rsidR="6F945804" w:rsidRPr="4A9866BF">
        <w:rPr>
          <w:rFonts w:ascii="Times New Roman" w:hAnsi="Times New Roman"/>
        </w:rPr>
        <w:t xml:space="preserve">, to procedures </w:t>
      </w:r>
      <w:r w:rsidR="137BFE44" w:rsidRPr="4A9866BF">
        <w:rPr>
          <w:rFonts w:ascii="Times New Roman" w:hAnsi="Times New Roman"/>
        </w:rPr>
        <w:t xml:space="preserve">considering the </w:t>
      </w:r>
      <w:r w:rsidR="385FD3BF" w:rsidRPr="4A9866BF">
        <w:rPr>
          <w:rFonts w:ascii="Times New Roman" w:hAnsi="Times New Roman"/>
        </w:rPr>
        <w:t xml:space="preserve">abled, </w:t>
      </w:r>
      <w:r w:rsidR="137BFE44" w:rsidRPr="4A9866BF">
        <w:rPr>
          <w:rFonts w:ascii="Times New Roman" w:hAnsi="Times New Roman"/>
        </w:rPr>
        <w:t>male body a</w:t>
      </w:r>
      <w:r w:rsidR="6F945804" w:rsidRPr="4A9866BF">
        <w:rPr>
          <w:rFonts w:ascii="Times New Roman" w:hAnsi="Times New Roman"/>
        </w:rPr>
        <w:t>s the</w:t>
      </w:r>
      <w:r w:rsidR="6809D996" w:rsidRPr="4A9866BF">
        <w:rPr>
          <w:rFonts w:ascii="Times New Roman" w:hAnsi="Times New Roman"/>
        </w:rPr>
        <w:t xml:space="preserve"> default</w:t>
      </w:r>
      <w:r w:rsidR="13C626B0" w:rsidRPr="4A9866BF">
        <w:rPr>
          <w:rFonts w:ascii="Times New Roman" w:hAnsi="Times New Roman"/>
        </w:rPr>
        <w:t xml:space="preserve"> template for all bodies</w:t>
      </w:r>
      <w:r w:rsidR="6F945804" w:rsidRPr="4A9866BF">
        <w:rPr>
          <w:rFonts w:ascii="Times New Roman" w:hAnsi="Times New Roman"/>
        </w:rPr>
        <w:t xml:space="preserve"> (</w:t>
      </w:r>
      <w:r w:rsidR="05961474" w:rsidRPr="4A9866BF">
        <w:rPr>
          <w:rFonts w:ascii="Times New Roman" w:hAnsi="Times New Roman"/>
        </w:rPr>
        <w:t>Criado Perez</w:t>
      </w:r>
      <w:r w:rsidR="419E8A7C" w:rsidRPr="4A9866BF">
        <w:rPr>
          <w:rFonts w:ascii="Times New Roman" w:hAnsi="Times New Roman"/>
        </w:rPr>
        <w:t>, 2019</w:t>
      </w:r>
      <w:r w:rsidR="6F945804" w:rsidRPr="4A9866BF">
        <w:rPr>
          <w:rFonts w:ascii="Times New Roman" w:hAnsi="Times New Roman"/>
        </w:rPr>
        <w:t>)</w:t>
      </w:r>
      <w:r w:rsidR="419E8A7C" w:rsidRPr="4A9866BF">
        <w:rPr>
          <w:rFonts w:ascii="Times New Roman" w:hAnsi="Times New Roman"/>
        </w:rPr>
        <w:t>.</w:t>
      </w:r>
      <w:r w:rsidR="15D33AF2" w:rsidRPr="4A9866BF">
        <w:rPr>
          <w:rFonts w:ascii="Times New Roman" w:hAnsi="Times New Roman"/>
        </w:rPr>
        <w:t xml:space="preserve"> </w:t>
      </w:r>
    </w:p>
    <w:p w14:paraId="67AE6983" w14:textId="0ABF8F0D" w:rsidR="00BD3CB8" w:rsidRPr="000F30AD" w:rsidRDefault="7DD06CC2" w:rsidP="004E47CD">
      <w:pPr>
        <w:spacing w:after="120"/>
        <w:jc w:val="both"/>
        <w:rPr>
          <w:rFonts w:ascii="Times New Roman" w:hAnsi="Times New Roman"/>
        </w:rPr>
      </w:pPr>
      <w:r w:rsidRPr="4A9866BF">
        <w:rPr>
          <w:rFonts w:ascii="Times New Roman" w:hAnsi="Times New Roman"/>
        </w:rPr>
        <w:t>Research in the field of higher education</w:t>
      </w:r>
      <w:r w:rsidR="45F5EABA" w:rsidRPr="4A9866BF">
        <w:rPr>
          <w:rFonts w:ascii="Times New Roman" w:hAnsi="Times New Roman"/>
        </w:rPr>
        <w:t xml:space="preserve"> (HE)</w:t>
      </w:r>
      <w:r w:rsidRPr="4A9866BF">
        <w:rPr>
          <w:rFonts w:ascii="Times New Roman" w:hAnsi="Times New Roman"/>
        </w:rPr>
        <w:t xml:space="preserve"> has </w:t>
      </w:r>
      <w:r w:rsidR="6356D9D9" w:rsidRPr="4A9866BF">
        <w:rPr>
          <w:rFonts w:ascii="Times New Roman" w:hAnsi="Times New Roman"/>
        </w:rPr>
        <w:t xml:space="preserve">a long-lasting history of entanglements with </w:t>
      </w:r>
      <w:r w:rsidR="3DE9BF4A" w:rsidRPr="4A9866BF">
        <w:rPr>
          <w:rFonts w:ascii="Times New Roman" w:hAnsi="Times New Roman"/>
        </w:rPr>
        <w:t>post-</w:t>
      </w:r>
      <w:r w:rsidR="6356D9D9" w:rsidRPr="4A9866BF">
        <w:rPr>
          <w:rFonts w:ascii="Times New Roman" w:hAnsi="Times New Roman"/>
        </w:rPr>
        <w:t xml:space="preserve">colonial, masculinist frameworks, as </w:t>
      </w:r>
      <w:r w:rsidR="3DE9BF4A" w:rsidRPr="4A9866BF">
        <w:rPr>
          <w:rFonts w:ascii="Times New Roman" w:hAnsi="Times New Roman"/>
        </w:rPr>
        <w:t>underlined</w:t>
      </w:r>
      <w:r w:rsidR="6356D9D9" w:rsidRPr="4A9866BF">
        <w:rPr>
          <w:rFonts w:ascii="Times New Roman" w:hAnsi="Times New Roman"/>
        </w:rPr>
        <w:t xml:space="preserve"> by a growing critical scholarship </w:t>
      </w:r>
      <w:r w:rsidRPr="4A9866BF">
        <w:rPr>
          <w:rFonts w:ascii="Times New Roman" w:hAnsi="Times New Roman"/>
        </w:rPr>
        <w:t>(Burke et al</w:t>
      </w:r>
      <w:r w:rsidR="5ACBF66E" w:rsidRPr="4A9866BF">
        <w:rPr>
          <w:rFonts w:ascii="Times New Roman" w:hAnsi="Times New Roman"/>
        </w:rPr>
        <w:t>.</w:t>
      </w:r>
      <w:r w:rsidRPr="4A9866BF">
        <w:rPr>
          <w:rFonts w:ascii="Times New Roman" w:hAnsi="Times New Roman"/>
        </w:rPr>
        <w:t xml:space="preserve">, </w:t>
      </w:r>
      <w:r w:rsidR="4BBD47DC" w:rsidRPr="4A9866BF">
        <w:rPr>
          <w:rFonts w:ascii="Times New Roman" w:hAnsi="Times New Roman"/>
        </w:rPr>
        <w:t>2019</w:t>
      </w:r>
      <w:r w:rsidRPr="4A9866BF">
        <w:rPr>
          <w:rFonts w:ascii="Times New Roman" w:hAnsi="Times New Roman"/>
        </w:rPr>
        <w:t>; Gray and Nicholas, 2019).</w:t>
      </w:r>
      <w:r w:rsidR="1BE0BB09" w:rsidRPr="4A9866BF">
        <w:rPr>
          <w:rFonts w:ascii="Times New Roman" w:hAnsi="Times New Roman"/>
        </w:rPr>
        <w:t xml:space="preserve"> </w:t>
      </w:r>
      <w:r w:rsidR="3DE9BF4A" w:rsidRPr="4A9866BF">
        <w:rPr>
          <w:rFonts w:ascii="Times New Roman" w:hAnsi="Times New Roman"/>
        </w:rPr>
        <w:t xml:space="preserve">While </w:t>
      </w:r>
      <w:r w:rsidR="036A355A" w:rsidRPr="4A9866BF">
        <w:rPr>
          <w:rFonts w:ascii="Times New Roman" w:hAnsi="Times New Roman"/>
        </w:rPr>
        <w:t xml:space="preserve">such entanglements are </w:t>
      </w:r>
      <w:r w:rsidR="3DE9BF4A" w:rsidRPr="4A9866BF">
        <w:rPr>
          <w:rFonts w:ascii="Times New Roman" w:hAnsi="Times New Roman"/>
        </w:rPr>
        <w:t xml:space="preserve">not specific to </w:t>
      </w:r>
      <w:r w:rsidR="1F65F911" w:rsidRPr="4A9866BF">
        <w:rPr>
          <w:rFonts w:ascii="Times New Roman" w:hAnsi="Times New Roman"/>
        </w:rPr>
        <w:t>HE</w:t>
      </w:r>
      <w:r w:rsidR="3DE9BF4A" w:rsidRPr="4A9866BF">
        <w:rPr>
          <w:rFonts w:ascii="Times New Roman" w:hAnsi="Times New Roman"/>
        </w:rPr>
        <w:t>, these frameworks have been particularly entrenched with</w:t>
      </w:r>
      <w:r w:rsidR="1CB8F5D1" w:rsidRPr="4A9866BF">
        <w:rPr>
          <w:rFonts w:ascii="Times New Roman" w:hAnsi="Times New Roman"/>
        </w:rPr>
        <w:t>in</w:t>
      </w:r>
      <w:r w:rsidR="3DE9BF4A" w:rsidRPr="4A9866BF">
        <w:rPr>
          <w:rFonts w:ascii="Times New Roman" w:hAnsi="Times New Roman"/>
        </w:rPr>
        <w:t xml:space="preserve"> forms of education constructed as ‘superior’ (or ‘higher’). </w:t>
      </w:r>
      <w:r w:rsidR="1BE0BB09" w:rsidRPr="4A9866BF">
        <w:rPr>
          <w:rFonts w:ascii="Times New Roman" w:hAnsi="Times New Roman"/>
        </w:rPr>
        <w:t>In this context,</w:t>
      </w:r>
      <w:r w:rsidRPr="4A9866BF">
        <w:rPr>
          <w:rFonts w:ascii="Times New Roman" w:hAnsi="Times New Roman"/>
        </w:rPr>
        <w:t xml:space="preserve"> </w:t>
      </w:r>
      <w:r w:rsidR="1BE0BB09" w:rsidRPr="4A9866BF">
        <w:rPr>
          <w:rFonts w:ascii="Times New Roman" w:hAnsi="Times New Roman"/>
        </w:rPr>
        <w:t>i</w:t>
      </w:r>
      <w:r w:rsidR="6809D996" w:rsidRPr="4A9866BF">
        <w:rPr>
          <w:rFonts w:ascii="Times New Roman" w:hAnsi="Times New Roman"/>
        </w:rPr>
        <w:t>t</w:t>
      </w:r>
      <w:r w:rsidR="419E8A7C" w:rsidRPr="4A9866BF">
        <w:rPr>
          <w:rFonts w:ascii="Times New Roman" w:hAnsi="Times New Roman"/>
        </w:rPr>
        <w:t xml:space="preserve"> is </w:t>
      </w:r>
      <w:r w:rsidRPr="4A9866BF">
        <w:rPr>
          <w:rFonts w:ascii="Times New Roman" w:hAnsi="Times New Roman"/>
        </w:rPr>
        <w:t xml:space="preserve">then </w:t>
      </w:r>
      <w:r w:rsidR="419E8A7C" w:rsidRPr="4A9866BF">
        <w:rPr>
          <w:rFonts w:ascii="Times New Roman" w:hAnsi="Times New Roman"/>
        </w:rPr>
        <w:t>maybe unsurprising that care</w:t>
      </w:r>
      <w:r w:rsidRPr="4A9866BF">
        <w:rPr>
          <w:rFonts w:ascii="Times New Roman" w:hAnsi="Times New Roman"/>
        </w:rPr>
        <w:t xml:space="preserve">, like other </w:t>
      </w:r>
      <w:r w:rsidR="79408A9C" w:rsidRPr="4A9866BF">
        <w:rPr>
          <w:rFonts w:ascii="Times New Roman" w:hAnsi="Times New Roman"/>
        </w:rPr>
        <w:t>activities</w:t>
      </w:r>
      <w:r w:rsidRPr="4A9866BF">
        <w:rPr>
          <w:rFonts w:ascii="Times New Roman" w:hAnsi="Times New Roman"/>
        </w:rPr>
        <w:t xml:space="preserve"> culturally associated with women, </w:t>
      </w:r>
      <w:r w:rsidR="6809D996" w:rsidRPr="4A9866BF">
        <w:rPr>
          <w:rFonts w:ascii="Times New Roman" w:hAnsi="Times New Roman"/>
        </w:rPr>
        <w:t>h</w:t>
      </w:r>
      <w:r w:rsidRPr="4A9866BF">
        <w:rPr>
          <w:rFonts w:ascii="Times New Roman" w:hAnsi="Times New Roman"/>
        </w:rPr>
        <w:t>as</w:t>
      </w:r>
      <w:r w:rsidR="61F4AEB6" w:rsidRPr="4A9866BF">
        <w:rPr>
          <w:rFonts w:ascii="Times New Roman" w:hAnsi="Times New Roman"/>
        </w:rPr>
        <w:t>, more often than not,</w:t>
      </w:r>
      <w:r w:rsidRPr="4A9866BF">
        <w:rPr>
          <w:rFonts w:ascii="Times New Roman" w:hAnsi="Times New Roman"/>
        </w:rPr>
        <w:t xml:space="preserve"> been </w:t>
      </w:r>
      <w:r w:rsidR="1BE0BB09" w:rsidRPr="4A9866BF">
        <w:rPr>
          <w:rFonts w:ascii="Times New Roman" w:hAnsi="Times New Roman"/>
        </w:rPr>
        <w:t xml:space="preserve">broadly dismissed as </w:t>
      </w:r>
      <w:r w:rsidR="4B3BB045" w:rsidRPr="4A9866BF">
        <w:rPr>
          <w:rFonts w:ascii="Times New Roman" w:hAnsi="Times New Roman"/>
        </w:rPr>
        <w:t>un</w:t>
      </w:r>
      <w:r w:rsidR="3DE9BF4A" w:rsidRPr="4A9866BF">
        <w:rPr>
          <w:rFonts w:ascii="Times New Roman" w:hAnsi="Times New Roman"/>
        </w:rPr>
        <w:t>worth</w:t>
      </w:r>
      <w:r w:rsidR="59F0707F" w:rsidRPr="4A9866BF">
        <w:rPr>
          <w:rFonts w:ascii="Times New Roman" w:hAnsi="Times New Roman"/>
        </w:rPr>
        <w:t>y</w:t>
      </w:r>
      <w:r w:rsidR="3DE9BF4A" w:rsidRPr="4A9866BF">
        <w:rPr>
          <w:rFonts w:ascii="Times New Roman" w:hAnsi="Times New Roman"/>
        </w:rPr>
        <w:t xml:space="preserve"> of empir</w:t>
      </w:r>
      <w:r w:rsidR="59F0707F" w:rsidRPr="4A9866BF">
        <w:rPr>
          <w:rFonts w:ascii="Times New Roman" w:hAnsi="Times New Roman"/>
        </w:rPr>
        <w:t xml:space="preserve">ical and theoretical </w:t>
      </w:r>
      <w:r w:rsidR="1569C741" w:rsidRPr="4A9866BF">
        <w:rPr>
          <w:rFonts w:ascii="Times New Roman" w:hAnsi="Times New Roman"/>
        </w:rPr>
        <w:t>consideration</w:t>
      </w:r>
      <w:r w:rsidR="1E47D1A9" w:rsidRPr="4A9866BF">
        <w:rPr>
          <w:rFonts w:ascii="Times New Roman" w:hAnsi="Times New Roman"/>
        </w:rPr>
        <w:t>s</w:t>
      </w:r>
      <w:r w:rsidR="59F0707F" w:rsidRPr="4A9866BF">
        <w:rPr>
          <w:rFonts w:ascii="Times New Roman" w:hAnsi="Times New Roman"/>
        </w:rPr>
        <w:t>.</w:t>
      </w:r>
      <w:r w:rsidR="419E8A7C" w:rsidRPr="4A9866BF">
        <w:rPr>
          <w:rFonts w:ascii="Times New Roman" w:hAnsi="Times New Roman"/>
        </w:rPr>
        <w:t xml:space="preserve"> </w:t>
      </w:r>
    </w:p>
    <w:p w14:paraId="5E3199D3" w14:textId="4500FD9F" w:rsidR="00BD3CB8" w:rsidRPr="000F30AD" w:rsidRDefault="419E8A7C" w:rsidP="62505120">
      <w:pPr>
        <w:spacing w:after="120"/>
        <w:jc w:val="both"/>
        <w:rPr>
          <w:rFonts w:ascii="Times New Roman" w:hAnsi="Times New Roman"/>
        </w:rPr>
      </w:pPr>
      <w:r w:rsidRPr="22A26C6E">
        <w:rPr>
          <w:rFonts w:ascii="Times New Roman" w:hAnsi="Times New Roman"/>
        </w:rPr>
        <w:t>The c</w:t>
      </w:r>
      <w:r w:rsidR="7CE71D32" w:rsidRPr="22A26C6E">
        <w:rPr>
          <w:rFonts w:ascii="Times New Roman" w:hAnsi="Times New Roman"/>
        </w:rPr>
        <w:t xml:space="preserve">olluding </w:t>
      </w:r>
      <w:r w:rsidR="793F64F8" w:rsidRPr="22A26C6E">
        <w:rPr>
          <w:rFonts w:ascii="Times New Roman" w:hAnsi="Times New Roman"/>
        </w:rPr>
        <w:t xml:space="preserve">of the scholar </w:t>
      </w:r>
      <w:r w:rsidR="5F137789" w:rsidRPr="22A26C6E">
        <w:rPr>
          <w:rFonts w:ascii="Times New Roman" w:hAnsi="Times New Roman"/>
        </w:rPr>
        <w:t xml:space="preserve">- </w:t>
      </w:r>
      <w:r w:rsidR="3DE9BF4A" w:rsidRPr="22A26C6E">
        <w:rPr>
          <w:rFonts w:ascii="Times New Roman" w:hAnsi="Times New Roman"/>
        </w:rPr>
        <w:t xml:space="preserve">and, </w:t>
      </w:r>
      <w:r w:rsidR="3DE9BF4A" w:rsidRPr="22A26C6E">
        <w:rPr>
          <w:rFonts w:ascii="Times New Roman" w:hAnsi="Times New Roman"/>
          <w:i/>
          <w:iCs/>
        </w:rPr>
        <w:t>a fortiori</w:t>
      </w:r>
      <w:r w:rsidR="3DE9BF4A" w:rsidRPr="22A26C6E">
        <w:rPr>
          <w:rFonts w:ascii="Times New Roman" w:hAnsi="Times New Roman"/>
        </w:rPr>
        <w:t xml:space="preserve">, of the scholar researching </w:t>
      </w:r>
      <w:r w:rsidR="4B3BB045" w:rsidRPr="22A26C6E">
        <w:rPr>
          <w:rFonts w:ascii="Times New Roman" w:hAnsi="Times New Roman"/>
        </w:rPr>
        <w:t xml:space="preserve">other </w:t>
      </w:r>
      <w:r w:rsidR="3DE9BF4A" w:rsidRPr="22A26C6E">
        <w:rPr>
          <w:rFonts w:ascii="Times New Roman" w:hAnsi="Times New Roman"/>
        </w:rPr>
        <w:t>scholars</w:t>
      </w:r>
      <w:r w:rsidR="46B6ABDA" w:rsidRPr="22A26C6E">
        <w:rPr>
          <w:rFonts w:ascii="Times New Roman" w:hAnsi="Times New Roman"/>
        </w:rPr>
        <w:t xml:space="preserve">, as is often the case </w:t>
      </w:r>
      <w:r w:rsidR="3E6DF16C" w:rsidRPr="22A26C6E">
        <w:rPr>
          <w:rFonts w:ascii="Times New Roman" w:hAnsi="Times New Roman"/>
        </w:rPr>
        <w:t xml:space="preserve">in </w:t>
      </w:r>
      <w:r w:rsidR="0FD9D1C9" w:rsidRPr="22A26C6E">
        <w:rPr>
          <w:rFonts w:ascii="Times New Roman" w:hAnsi="Times New Roman"/>
        </w:rPr>
        <w:t xml:space="preserve">HE </w:t>
      </w:r>
      <w:r w:rsidR="46B6ABDA" w:rsidRPr="22A26C6E">
        <w:rPr>
          <w:rFonts w:ascii="Times New Roman" w:hAnsi="Times New Roman"/>
        </w:rPr>
        <w:t>research</w:t>
      </w:r>
      <w:r w:rsidR="150B225F" w:rsidRPr="22A26C6E">
        <w:rPr>
          <w:rFonts w:ascii="Times New Roman" w:hAnsi="Times New Roman"/>
        </w:rPr>
        <w:t xml:space="preserve"> -</w:t>
      </w:r>
      <w:r w:rsidR="3DE9BF4A" w:rsidRPr="22A26C6E">
        <w:rPr>
          <w:rFonts w:ascii="Times New Roman" w:hAnsi="Times New Roman"/>
        </w:rPr>
        <w:t xml:space="preserve"> </w:t>
      </w:r>
      <w:r w:rsidR="793F64F8" w:rsidRPr="22A26C6E">
        <w:rPr>
          <w:rFonts w:ascii="Times New Roman" w:hAnsi="Times New Roman"/>
        </w:rPr>
        <w:t>with the ‘bachelor boy’ (</w:t>
      </w:r>
      <w:r w:rsidR="239AC0FD" w:rsidRPr="22A26C6E">
        <w:rPr>
          <w:rFonts w:ascii="Times New Roman" w:hAnsi="Times New Roman"/>
        </w:rPr>
        <w:t>a</w:t>
      </w:r>
      <w:r w:rsidR="7976571E" w:rsidRPr="22A26C6E">
        <w:rPr>
          <w:rFonts w:ascii="Times New Roman" w:hAnsi="Times New Roman"/>
        </w:rPr>
        <w:t xml:space="preserve"> short</w:t>
      </w:r>
      <w:r w:rsidR="44AA9F08" w:rsidRPr="22A26C6E">
        <w:rPr>
          <w:rFonts w:ascii="Times New Roman" w:hAnsi="Times New Roman"/>
        </w:rPr>
        <w:t>hand</w:t>
      </w:r>
      <w:r w:rsidR="7689B84D" w:rsidRPr="22A26C6E">
        <w:rPr>
          <w:rFonts w:ascii="Times New Roman" w:hAnsi="Times New Roman"/>
        </w:rPr>
        <w:t xml:space="preserve"> for</w:t>
      </w:r>
      <w:r w:rsidR="793F64F8" w:rsidRPr="22A26C6E">
        <w:rPr>
          <w:rFonts w:ascii="Times New Roman" w:hAnsi="Times New Roman"/>
        </w:rPr>
        <w:t xml:space="preserve"> </w:t>
      </w:r>
      <w:r w:rsidR="7DD06CC2" w:rsidRPr="22A26C6E">
        <w:rPr>
          <w:rFonts w:ascii="Times New Roman" w:hAnsi="Times New Roman"/>
        </w:rPr>
        <w:t xml:space="preserve">White, middle class, </w:t>
      </w:r>
      <w:r w:rsidR="793F64F8" w:rsidRPr="22A26C6E">
        <w:rPr>
          <w:rFonts w:ascii="Times New Roman" w:hAnsi="Times New Roman"/>
        </w:rPr>
        <w:t>care</w:t>
      </w:r>
      <w:r w:rsidR="7976571E" w:rsidRPr="22A26C6E">
        <w:rPr>
          <w:rFonts w:ascii="Times New Roman" w:hAnsi="Times New Roman"/>
        </w:rPr>
        <w:t>-</w:t>
      </w:r>
      <w:r w:rsidR="793F64F8" w:rsidRPr="22A26C6E">
        <w:rPr>
          <w:rFonts w:ascii="Times New Roman" w:hAnsi="Times New Roman"/>
        </w:rPr>
        <w:t xml:space="preserve">free </w:t>
      </w:r>
      <w:r w:rsidR="7976571E" w:rsidRPr="22A26C6E">
        <w:rPr>
          <w:rFonts w:ascii="Times New Roman" w:hAnsi="Times New Roman"/>
        </w:rPr>
        <w:t>masculinity</w:t>
      </w:r>
      <w:r w:rsidR="15D33AF2" w:rsidRPr="22A26C6E">
        <w:rPr>
          <w:rFonts w:ascii="Times New Roman" w:hAnsi="Times New Roman"/>
        </w:rPr>
        <w:t xml:space="preserve">; </w:t>
      </w:r>
      <w:r w:rsidR="0EA24B10" w:rsidRPr="22A26C6E">
        <w:rPr>
          <w:rFonts w:ascii="Times New Roman" w:hAnsi="Times New Roman"/>
        </w:rPr>
        <w:t xml:space="preserve">see, e.g., </w:t>
      </w:r>
      <w:r w:rsidR="15D33AF2" w:rsidRPr="22A26C6E">
        <w:rPr>
          <w:rFonts w:ascii="Times New Roman" w:hAnsi="Times New Roman"/>
        </w:rPr>
        <w:t>Edwards, 1993; Hinton-Smith, 2012</w:t>
      </w:r>
      <w:r w:rsidR="793F64F8" w:rsidRPr="22A26C6E">
        <w:rPr>
          <w:rFonts w:ascii="Times New Roman" w:hAnsi="Times New Roman"/>
        </w:rPr>
        <w:t xml:space="preserve">) </w:t>
      </w:r>
      <w:r w:rsidR="76A438EF" w:rsidRPr="22A26C6E">
        <w:rPr>
          <w:rFonts w:ascii="Times New Roman" w:hAnsi="Times New Roman"/>
        </w:rPr>
        <w:t xml:space="preserve">constitutes </w:t>
      </w:r>
      <w:r w:rsidR="7852EE5C" w:rsidRPr="22A26C6E">
        <w:rPr>
          <w:rFonts w:ascii="Times New Roman" w:hAnsi="Times New Roman"/>
        </w:rPr>
        <w:t>a</w:t>
      </w:r>
      <w:r w:rsidR="7DD06CC2" w:rsidRPr="22A26C6E">
        <w:rPr>
          <w:rFonts w:ascii="Times New Roman" w:hAnsi="Times New Roman"/>
        </w:rPr>
        <w:t xml:space="preserve"> </w:t>
      </w:r>
      <w:r w:rsidR="7852EE5C" w:rsidRPr="22A26C6E">
        <w:rPr>
          <w:rFonts w:ascii="Times New Roman" w:hAnsi="Times New Roman"/>
        </w:rPr>
        <w:t>resilient feature of academic cultures</w:t>
      </w:r>
      <w:r w:rsidR="6552132D" w:rsidRPr="22A26C6E">
        <w:rPr>
          <w:rFonts w:ascii="Times New Roman" w:hAnsi="Times New Roman"/>
        </w:rPr>
        <w:t xml:space="preserve"> (see detailed discussion in Lynch, 2022)</w:t>
      </w:r>
      <w:r w:rsidRPr="22A26C6E">
        <w:rPr>
          <w:rFonts w:ascii="Times New Roman" w:hAnsi="Times New Roman"/>
        </w:rPr>
        <w:t xml:space="preserve">. </w:t>
      </w:r>
      <w:r w:rsidR="3B058255" w:rsidRPr="22A26C6E">
        <w:rPr>
          <w:rFonts w:ascii="Times New Roman" w:hAnsi="Times New Roman"/>
        </w:rPr>
        <w:t xml:space="preserve">In </w:t>
      </w:r>
      <w:r w:rsidR="793F64F8" w:rsidRPr="22A26C6E">
        <w:rPr>
          <w:rFonts w:ascii="Times New Roman" w:hAnsi="Times New Roman"/>
        </w:rPr>
        <w:t xml:space="preserve">medieval times, </w:t>
      </w:r>
      <w:r w:rsidR="21D8E5CD" w:rsidRPr="22A26C6E">
        <w:rPr>
          <w:rFonts w:ascii="Times New Roman" w:hAnsi="Times New Roman"/>
        </w:rPr>
        <w:t>university scholars</w:t>
      </w:r>
      <w:r w:rsidR="793F64F8" w:rsidRPr="22A26C6E">
        <w:rPr>
          <w:rFonts w:ascii="Times New Roman" w:hAnsi="Times New Roman"/>
        </w:rPr>
        <w:t xml:space="preserve">, in the </w:t>
      </w:r>
      <w:bookmarkStart w:id="3" w:name="_Int_9fjrzPRF"/>
      <w:r w:rsidR="793F64F8" w:rsidRPr="22A26C6E">
        <w:rPr>
          <w:rFonts w:ascii="Times New Roman" w:hAnsi="Times New Roman"/>
        </w:rPr>
        <w:t>UK</w:t>
      </w:r>
      <w:bookmarkEnd w:id="3"/>
      <w:r w:rsidR="793F64F8" w:rsidRPr="22A26C6E">
        <w:rPr>
          <w:rFonts w:ascii="Times New Roman" w:hAnsi="Times New Roman"/>
        </w:rPr>
        <w:t xml:space="preserve"> and other </w:t>
      </w:r>
      <w:r w:rsidR="21D8E5CD" w:rsidRPr="22A26C6E">
        <w:rPr>
          <w:rFonts w:ascii="Times New Roman" w:hAnsi="Times New Roman"/>
        </w:rPr>
        <w:t xml:space="preserve">European </w:t>
      </w:r>
      <w:r w:rsidR="793F64F8" w:rsidRPr="22A26C6E">
        <w:rPr>
          <w:rFonts w:ascii="Times New Roman" w:hAnsi="Times New Roman"/>
        </w:rPr>
        <w:t>countries</w:t>
      </w:r>
      <w:r w:rsidRPr="22A26C6E">
        <w:rPr>
          <w:rFonts w:ascii="Times New Roman" w:hAnsi="Times New Roman"/>
        </w:rPr>
        <w:t>,</w:t>
      </w:r>
      <w:r w:rsidR="793F64F8" w:rsidRPr="22A26C6E">
        <w:rPr>
          <w:rFonts w:ascii="Times New Roman" w:hAnsi="Times New Roman"/>
        </w:rPr>
        <w:t xml:space="preserve"> were </w:t>
      </w:r>
      <w:r w:rsidR="2AAED8E8" w:rsidRPr="22A26C6E">
        <w:rPr>
          <w:rFonts w:ascii="Times New Roman" w:hAnsi="Times New Roman"/>
        </w:rPr>
        <w:t xml:space="preserve">primarily </w:t>
      </w:r>
      <w:r w:rsidR="21D8E5CD" w:rsidRPr="22A26C6E">
        <w:rPr>
          <w:rFonts w:ascii="Times New Roman" w:hAnsi="Times New Roman"/>
        </w:rPr>
        <w:t xml:space="preserve">(celibate) </w:t>
      </w:r>
      <w:r w:rsidR="3DE9BF4A" w:rsidRPr="22A26C6E">
        <w:rPr>
          <w:rFonts w:ascii="Times New Roman" w:hAnsi="Times New Roman"/>
        </w:rPr>
        <w:t>monks</w:t>
      </w:r>
      <w:r w:rsidR="6A75AC8D" w:rsidRPr="22A26C6E">
        <w:rPr>
          <w:rFonts w:ascii="Times New Roman" w:hAnsi="Times New Roman"/>
        </w:rPr>
        <w:t>. T</w:t>
      </w:r>
      <w:r w:rsidR="793F64F8" w:rsidRPr="22A26C6E">
        <w:rPr>
          <w:rFonts w:ascii="Times New Roman" w:hAnsi="Times New Roman"/>
        </w:rPr>
        <w:t>he Philosophy of Enlightenment marked a</w:t>
      </w:r>
      <w:r w:rsidR="3DE9BF4A" w:rsidRPr="22A26C6E">
        <w:rPr>
          <w:rFonts w:ascii="Times New Roman" w:hAnsi="Times New Roman"/>
        </w:rPr>
        <w:t>n onto-epistemological and</w:t>
      </w:r>
      <w:r w:rsidR="21D8E5CD" w:rsidRPr="22A26C6E">
        <w:rPr>
          <w:rFonts w:ascii="Times New Roman" w:hAnsi="Times New Roman"/>
        </w:rPr>
        <w:t xml:space="preserve"> structural </w:t>
      </w:r>
      <w:r w:rsidR="793F64F8" w:rsidRPr="22A26C6E">
        <w:rPr>
          <w:rFonts w:ascii="Times New Roman" w:hAnsi="Times New Roman"/>
        </w:rPr>
        <w:t xml:space="preserve">turn, with the establishment of modern scientific institutions and </w:t>
      </w:r>
      <w:r w:rsidR="21D8E5CD" w:rsidRPr="22A26C6E">
        <w:rPr>
          <w:rFonts w:ascii="Times New Roman" w:hAnsi="Times New Roman"/>
        </w:rPr>
        <w:t xml:space="preserve">the emergence </w:t>
      </w:r>
      <w:r w:rsidR="793F64F8" w:rsidRPr="22A26C6E">
        <w:rPr>
          <w:rFonts w:ascii="Times New Roman" w:hAnsi="Times New Roman"/>
        </w:rPr>
        <w:t xml:space="preserve">of the </w:t>
      </w:r>
      <w:r w:rsidR="21D8E5CD" w:rsidRPr="22A26C6E">
        <w:rPr>
          <w:rFonts w:ascii="Times New Roman" w:hAnsi="Times New Roman"/>
        </w:rPr>
        <w:t>‘</w:t>
      </w:r>
      <w:r w:rsidR="793F64F8" w:rsidRPr="22A26C6E">
        <w:rPr>
          <w:rFonts w:ascii="Times New Roman" w:hAnsi="Times New Roman"/>
        </w:rPr>
        <w:t>rational thinker</w:t>
      </w:r>
      <w:r w:rsidR="21D8E5CD" w:rsidRPr="22A26C6E">
        <w:rPr>
          <w:rFonts w:ascii="Times New Roman" w:hAnsi="Times New Roman"/>
        </w:rPr>
        <w:t>’</w:t>
      </w:r>
      <w:r w:rsidR="3DE9BF4A" w:rsidRPr="22A26C6E">
        <w:rPr>
          <w:rFonts w:ascii="Times New Roman" w:hAnsi="Times New Roman"/>
        </w:rPr>
        <w:t xml:space="preserve"> (Descartes, 1996[1641])</w:t>
      </w:r>
      <w:r w:rsidR="793F64F8" w:rsidRPr="22A26C6E">
        <w:rPr>
          <w:rFonts w:ascii="Times New Roman" w:hAnsi="Times New Roman"/>
        </w:rPr>
        <w:t xml:space="preserve">. Since the 1990s, the </w:t>
      </w:r>
      <w:r w:rsidR="7976571E" w:rsidRPr="22A26C6E">
        <w:rPr>
          <w:rFonts w:ascii="Times New Roman" w:hAnsi="Times New Roman"/>
        </w:rPr>
        <w:t>rise of neoliberal ideologies</w:t>
      </w:r>
      <w:r w:rsidR="793F64F8" w:rsidRPr="22A26C6E">
        <w:rPr>
          <w:rFonts w:ascii="Times New Roman" w:hAnsi="Times New Roman"/>
        </w:rPr>
        <w:t xml:space="preserve"> and </w:t>
      </w:r>
      <w:r w:rsidR="3DE9BF4A" w:rsidRPr="22A26C6E">
        <w:rPr>
          <w:rFonts w:ascii="Times New Roman" w:hAnsi="Times New Roman"/>
        </w:rPr>
        <w:t xml:space="preserve">the implementation </w:t>
      </w:r>
      <w:r w:rsidR="793F64F8" w:rsidRPr="22A26C6E">
        <w:rPr>
          <w:rFonts w:ascii="Times New Roman" w:hAnsi="Times New Roman"/>
        </w:rPr>
        <w:t xml:space="preserve">of </w:t>
      </w:r>
      <w:r w:rsidR="7976571E" w:rsidRPr="22A26C6E">
        <w:rPr>
          <w:rFonts w:ascii="Times New Roman" w:hAnsi="Times New Roman"/>
        </w:rPr>
        <w:t>New Public Management</w:t>
      </w:r>
      <w:r w:rsidR="793F64F8" w:rsidRPr="22A26C6E">
        <w:rPr>
          <w:rFonts w:ascii="Times New Roman" w:hAnsi="Times New Roman"/>
        </w:rPr>
        <w:t xml:space="preserve"> have led to significan</w:t>
      </w:r>
      <w:r w:rsidRPr="22A26C6E">
        <w:rPr>
          <w:rFonts w:ascii="Times New Roman" w:hAnsi="Times New Roman"/>
        </w:rPr>
        <w:t>t academic reforms.  In the UK and in England in particular, where we write from, HE</w:t>
      </w:r>
      <w:r w:rsidR="6369F9A1" w:rsidRPr="22A26C6E">
        <w:rPr>
          <w:rFonts w:ascii="Times New Roman" w:hAnsi="Times New Roman"/>
        </w:rPr>
        <w:t xml:space="preserve">, </w:t>
      </w:r>
      <w:r w:rsidR="3DE9BF4A" w:rsidRPr="22A26C6E">
        <w:rPr>
          <w:rFonts w:ascii="Times New Roman" w:hAnsi="Times New Roman"/>
        </w:rPr>
        <w:t>not unlike</w:t>
      </w:r>
      <w:r w:rsidR="6369F9A1" w:rsidRPr="22A26C6E">
        <w:rPr>
          <w:rFonts w:ascii="Times New Roman" w:hAnsi="Times New Roman"/>
        </w:rPr>
        <w:t xml:space="preserve"> the school sector,</w:t>
      </w:r>
      <w:r w:rsidRPr="22A26C6E">
        <w:rPr>
          <w:rFonts w:ascii="Times New Roman" w:hAnsi="Times New Roman"/>
        </w:rPr>
        <w:t xml:space="preserve"> has </w:t>
      </w:r>
      <w:r w:rsidR="30CCC5F4" w:rsidRPr="22A26C6E">
        <w:rPr>
          <w:rFonts w:ascii="Times New Roman" w:hAnsi="Times New Roman"/>
        </w:rPr>
        <w:t xml:space="preserve">turned into </w:t>
      </w:r>
      <w:r w:rsidR="7976571E" w:rsidRPr="22A26C6E">
        <w:rPr>
          <w:rFonts w:ascii="Times New Roman" w:hAnsi="Times New Roman"/>
        </w:rPr>
        <w:t xml:space="preserve">a </w:t>
      </w:r>
      <w:r w:rsidR="7976571E" w:rsidRPr="22A26C6E">
        <w:rPr>
          <w:rFonts w:ascii="Times New Roman" w:hAnsi="Times New Roman"/>
          <w:i/>
          <w:iCs/>
        </w:rPr>
        <w:t>quasi market</w:t>
      </w:r>
      <w:r w:rsidR="6369F9A1" w:rsidRPr="22A26C6E">
        <w:rPr>
          <w:rFonts w:ascii="Times New Roman" w:hAnsi="Times New Roman"/>
          <w:i/>
          <w:iCs/>
        </w:rPr>
        <w:t xml:space="preserve"> </w:t>
      </w:r>
      <w:r w:rsidR="6369F9A1" w:rsidRPr="22A26C6E">
        <w:rPr>
          <w:rFonts w:ascii="Times New Roman" w:hAnsi="Times New Roman"/>
        </w:rPr>
        <w:t>(Glennerster, 1991)</w:t>
      </w:r>
      <w:r w:rsidR="7976571E" w:rsidRPr="22A26C6E">
        <w:rPr>
          <w:rFonts w:ascii="Times New Roman" w:hAnsi="Times New Roman"/>
        </w:rPr>
        <w:t xml:space="preserve">, with institutions asserting </w:t>
      </w:r>
      <w:r w:rsidR="3DE9BF4A" w:rsidRPr="22A26C6E">
        <w:rPr>
          <w:rFonts w:ascii="Times New Roman" w:hAnsi="Times New Roman"/>
        </w:rPr>
        <w:t>a</w:t>
      </w:r>
      <w:r w:rsidR="7976571E" w:rsidRPr="22A26C6E">
        <w:rPr>
          <w:rFonts w:ascii="Times New Roman" w:hAnsi="Times New Roman"/>
        </w:rPr>
        <w:t xml:space="preserve"> unique ethos as they </w:t>
      </w:r>
      <w:r w:rsidR="3DE9BF4A" w:rsidRPr="22A26C6E">
        <w:rPr>
          <w:rFonts w:ascii="Times New Roman" w:hAnsi="Times New Roman"/>
        </w:rPr>
        <w:t xml:space="preserve">globally </w:t>
      </w:r>
      <w:r w:rsidR="7976571E" w:rsidRPr="22A26C6E">
        <w:rPr>
          <w:rFonts w:ascii="Times New Roman" w:hAnsi="Times New Roman"/>
        </w:rPr>
        <w:t>compete</w:t>
      </w:r>
      <w:r w:rsidR="793F64F8" w:rsidRPr="22A26C6E">
        <w:rPr>
          <w:rFonts w:ascii="Times New Roman" w:hAnsi="Times New Roman"/>
        </w:rPr>
        <w:t xml:space="preserve"> </w:t>
      </w:r>
      <w:r w:rsidR="7976571E" w:rsidRPr="22A26C6E">
        <w:rPr>
          <w:rFonts w:ascii="Times New Roman" w:hAnsi="Times New Roman"/>
        </w:rPr>
        <w:t>to</w:t>
      </w:r>
      <w:r w:rsidR="793F64F8" w:rsidRPr="22A26C6E">
        <w:rPr>
          <w:rFonts w:ascii="Times New Roman" w:hAnsi="Times New Roman"/>
        </w:rPr>
        <w:t xml:space="preserve"> attract specific segments of the student population</w:t>
      </w:r>
      <w:r w:rsidR="3DE9BF4A" w:rsidRPr="22A26C6E">
        <w:rPr>
          <w:rFonts w:ascii="Times New Roman" w:hAnsi="Times New Roman"/>
        </w:rPr>
        <w:t xml:space="preserve"> and seek</w:t>
      </w:r>
      <w:r w:rsidR="7976571E" w:rsidRPr="22A26C6E">
        <w:rPr>
          <w:rFonts w:ascii="Times New Roman" w:hAnsi="Times New Roman"/>
        </w:rPr>
        <w:t xml:space="preserve"> recognition</w:t>
      </w:r>
      <w:r w:rsidR="793F64F8" w:rsidRPr="22A26C6E">
        <w:rPr>
          <w:rFonts w:ascii="Times New Roman" w:hAnsi="Times New Roman"/>
        </w:rPr>
        <w:t xml:space="preserve"> </w:t>
      </w:r>
      <w:r w:rsidRPr="22A26C6E">
        <w:rPr>
          <w:rFonts w:ascii="Times New Roman" w:hAnsi="Times New Roman"/>
        </w:rPr>
        <w:t xml:space="preserve">for their research </w:t>
      </w:r>
      <w:r w:rsidR="21D8E5CD" w:rsidRPr="22A26C6E">
        <w:rPr>
          <w:rFonts w:ascii="Times New Roman" w:hAnsi="Times New Roman"/>
        </w:rPr>
        <w:t xml:space="preserve">and innovation </w:t>
      </w:r>
      <w:r w:rsidRPr="22A26C6E">
        <w:rPr>
          <w:rFonts w:ascii="Times New Roman" w:hAnsi="Times New Roman"/>
        </w:rPr>
        <w:t>activities.</w:t>
      </w:r>
      <w:r w:rsidR="793F64F8" w:rsidRPr="22A26C6E">
        <w:rPr>
          <w:rFonts w:ascii="Times New Roman" w:hAnsi="Times New Roman"/>
        </w:rPr>
        <w:t xml:space="preserve"> </w:t>
      </w:r>
      <w:r w:rsidR="7976571E" w:rsidRPr="22A26C6E">
        <w:rPr>
          <w:rFonts w:ascii="Times New Roman" w:hAnsi="Times New Roman"/>
        </w:rPr>
        <w:t>T</w:t>
      </w:r>
      <w:r w:rsidR="793F64F8" w:rsidRPr="22A26C6E">
        <w:rPr>
          <w:rFonts w:ascii="Times New Roman" w:hAnsi="Times New Roman"/>
        </w:rPr>
        <w:t xml:space="preserve">his new neoliberal ecology has led to changes in </w:t>
      </w:r>
      <w:r w:rsidRPr="22A26C6E">
        <w:rPr>
          <w:rFonts w:ascii="Times New Roman" w:hAnsi="Times New Roman"/>
        </w:rPr>
        <w:t>the discursive positionings of</w:t>
      </w:r>
      <w:r w:rsidR="793F64F8" w:rsidRPr="22A26C6E">
        <w:rPr>
          <w:rFonts w:ascii="Times New Roman" w:hAnsi="Times New Roman"/>
        </w:rPr>
        <w:t xml:space="preserve"> the </w:t>
      </w:r>
      <w:r w:rsidR="3DE9BF4A" w:rsidRPr="22A26C6E">
        <w:rPr>
          <w:rFonts w:ascii="Times New Roman" w:hAnsi="Times New Roman"/>
        </w:rPr>
        <w:t>HE</w:t>
      </w:r>
      <w:r w:rsidR="793F64F8" w:rsidRPr="22A26C6E">
        <w:rPr>
          <w:rFonts w:ascii="Times New Roman" w:hAnsi="Times New Roman"/>
        </w:rPr>
        <w:t xml:space="preserve"> </w:t>
      </w:r>
      <w:r w:rsidR="3DE9BF4A" w:rsidRPr="22A26C6E">
        <w:rPr>
          <w:rFonts w:ascii="Times New Roman" w:hAnsi="Times New Roman"/>
        </w:rPr>
        <w:t>population</w:t>
      </w:r>
      <w:r w:rsidR="793F64F8" w:rsidRPr="22A26C6E">
        <w:rPr>
          <w:rFonts w:ascii="Times New Roman" w:hAnsi="Times New Roman"/>
        </w:rPr>
        <w:t xml:space="preserve"> which</w:t>
      </w:r>
      <w:r w:rsidRPr="22A26C6E">
        <w:rPr>
          <w:rFonts w:ascii="Times New Roman" w:hAnsi="Times New Roman"/>
        </w:rPr>
        <w:t xml:space="preserve">, </w:t>
      </w:r>
      <w:r w:rsidR="7976571E" w:rsidRPr="22A26C6E">
        <w:rPr>
          <w:rFonts w:ascii="Times New Roman" w:hAnsi="Times New Roman"/>
        </w:rPr>
        <w:t>increasing</w:t>
      </w:r>
      <w:r w:rsidRPr="22A26C6E">
        <w:rPr>
          <w:rFonts w:ascii="Times New Roman" w:hAnsi="Times New Roman"/>
        </w:rPr>
        <w:t xml:space="preserve">ly, </w:t>
      </w:r>
      <w:r w:rsidR="32F215AC" w:rsidRPr="22A26C6E">
        <w:rPr>
          <w:rFonts w:ascii="Times New Roman" w:hAnsi="Times New Roman"/>
        </w:rPr>
        <w:t xml:space="preserve">is </w:t>
      </w:r>
      <w:r w:rsidRPr="22A26C6E">
        <w:rPr>
          <w:rFonts w:ascii="Times New Roman" w:hAnsi="Times New Roman"/>
        </w:rPr>
        <w:t xml:space="preserve">expected to demonstrate the </w:t>
      </w:r>
      <w:r w:rsidR="7976571E" w:rsidRPr="22A26C6E">
        <w:rPr>
          <w:rFonts w:ascii="Times New Roman" w:hAnsi="Times New Roman"/>
        </w:rPr>
        <w:t>attributes of the care-free worker</w:t>
      </w:r>
      <w:r w:rsidR="448B63E2" w:rsidRPr="22A26C6E">
        <w:rPr>
          <w:rFonts w:ascii="Times New Roman" w:hAnsi="Times New Roman"/>
        </w:rPr>
        <w:t xml:space="preserve"> as </w:t>
      </w:r>
      <w:r w:rsidR="3A61C304" w:rsidRPr="22A26C6E">
        <w:rPr>
          <w:rFonts w:ascii="Times New Roman" w:hAnsi="Times New Roman"/>
        </w:rPr>
        <w:t xml:space="preserve">academia </w:t>
      </w:r>
      <w:r w:rsidR="448B63E2" w:rsidRPr="22A26C6E">
        <w:rPr>
          <w:rFonts w:ascii="Times New Roman" w:hAnsi="Times New Roman"/>
        </w:rPr>
        <w:t xml:space="preserve">demands full availability and loyalty </w:t>
      </w:r>
      <w:r w:rsidR="72FFEE6A" w:rsidRPr="22A26C6E">
        <w:rPr>
          <w:rFonts w:ascii="Times New Roman" w:hAnsi="Times New Roman"/>
        </w:rPr>
        <w:t xml:space="preserve">of its members </w:t>
      </w:r>
      <w:r w:rsidR="448B63E2" w:rsidRPr="22A26C6E">
        <w:rPr>
          <w:rFonts w:ascii="Times New Roman" w:hAnsi="Times New Roman"/>
        </w:rPr>
        <w:t>(</w:t>
      </w:r>
      <w:r w:rsidR="00AF4DED">
        <w:rPr>
          <w:rFonts w:ascii="Times New Roman" w:hAnsi="Times New Roman"/>
        </w:rPr>
        <w:t>AUTHOR</w:t>
      </w:r>
      <w:r w:rsidR="3DE9BF4A" w:rsidRPr="22A26C6E">
        <w:rPr>
          <w:rFonts w:ascii="Times New Roman" w:hAnsi="Times New Roman"/>
        </w:rPr>
        <w:t xml:space="preserve">; </w:t>
      </w:r>
      <w:r w:rsidR="1CB8F5D1" w:rsidRPr="22A26C6E">
        <w:rPr>
          <w:rFonts w:ascii="Times New Roman" w:hAnsi="Times New Roman"/>
        </w:rPr>
        <w:t>Lynch</w:t>
      </w:r>
      <w:r w:rsidR="3DE9BF4A" w:rsidRPr="22A26C6E">
        <w:rPr>
          <w:rFonts w:ascii="Times New Roman" w:hAnsi="Times New Roman"/>
        </w:rPr>
        <w:t xml:space="preserve">, </w:t>
      </w:r>
      <w:r w:rsidR="5E3B3AB4" w:rsidRPr="22A26C6E">
        <w:rPr>
          <w:rFonts w:ascii="Times New Roman" w:hAnsi="Times New Roman"/>
        </w:rPr>
        <w:t>2010</w:t>
      </w:r>
      <w:r w:rsidR="448B63E2" w:rsidRPr="22A26C6E">
        <w:rPr>
          <w:rFonts w:ascii="Times New Roman" w:hAnsi="Times New Roman"/>
        </w:rPr>
        <w:t>)</w:t>
      </w:r>
      <w:r w:rsidR="7976571E" w:rsidRPr="22A26C6E">
        <w:rPr>
          <w:rFonts w:ascii="Times New Roman" w:hAnsi="Times New Roman"/>
        </w:rPr>
        <w:t xml:space="preserve">. This image of the scholar is further blurred by the accumulation </w:t>
      </w:r>
      <w:r w:rsidRPr="22A26C6E">
        <w:rPr>
          <w:rFonts w:ascii="Times New Roman" w:hAnsi="Times New Roman"/>
        </w:rPr>
        <w:t xml:space="preserve">over the years </w:t>
      </w:r>
      <w:r w:rsidR="7976571E" w:rsidRPr="22A26C6E">
        <w:rPr>
          <w:rFonts w:ascii="Times New Roman" w:hAnsi="Times New Roman"/>
        </w:rPr>
        <w:t>of various lay</w:t>
      </w:r>
      <w:r w:rsidR="1BE0BB09" w:rsidRPr="22A26C6E">
        <w:rPr>
          <w:rFonts w:ascii="Times New Roman" w:hAnsi="Times New Roman"/>
        </w:rPr>
        <w:t xml:space="preserve">ers of policies and initiatives, </w:t>
      </w:r>
      <w:r w:rsidR="5AD18F9A" w:rsidRPr="22A26C6E">
        <w:rPr>
          <w:rFonts w:ascii="Times New Roman" w:hAnsi="Times New Roman"/>
        </w:rPr>
        <w:t xml:space="preserve">as the association of the ‘bachelor boy’ coexists with, for example. </w:t>
      </w:r>
      <w:r w:rsidR="1BE0BB09" w:rsidRPr="22A26C6E">
        <w:rPr>
          <w:rFonts w:ascii="Times New Roman" w:hAnsi="Times New Roman"/>
        </w:rPr>
        <w:t>growing concern</w:t>
      </w:r>
      <w:r w:rsidR="2DDB078D" w:rsidRPr="22A26C6E">
        <w:rPr>
          <w:rFonts w:ascii="Times New Roman" w:hAnsi="Times New Roman"/>
        </w:rPr>
        <w:t>s</w:t>
      </w:r>
      <w:r w:rsidR="1BE0BB09" w:rsidRPr="22A26C6E">
        <w:rPr>
          <w:rFonts w:ascii="Times New Roman" w:hAnsi="Times New Roman"/>
        </w:rPr>
        <w:t xml:space="preserve"> for </w:t>
      </w:r>
      <w:r w:rsidR="7976571E" w:rsidRPr="22A26C6E">
        <w:rPr>
          <w:rFonts w:ascii="Times New Roman" w:hAnsi="Times New Roman"/>
        </w:rPr>
        <w:t xml:space="preserve">equality and diversity, </w:t>
      </w:r>
      <w:r w:rsidR="579727DB" w:rsidRPr="22A26C6E">
        <w:rPr>
          <w:rFonts w:ascii="Times New Roman" w:hAnsi="Times New Roman"/>
        </w:rPr>
        <w:t>including in relation to</w:t>
      </w:r>
      <w:r w:rsidR="2289D37D" w:rsidRPr="22A26C6E">
        <w:rPr>
          <w:rFonts w:ascii="Times New Roman" w:hAnsi="Times New Roman"/>
        </w:rPr>
        <w:t xml:space="preserve"> the composition of the HE workforce</w:t>
      </w:r>
      <w:r w:rsidR="579727DB" w:rsidRPr="22A26C6E">
        <w:rPr>
          <w:rFonts w:ascii="Times New Roman" w:hAnsi="Times New Roman"/>
        </w:rPr>
        <w:t xml:space="preserve">, </w:t>
      </w:r>
      <w:r w:rsidR="1BE0BB09" w:rsidRPr="22A26C6E">
        <w:rPr>
          <w:rFonts w:ascii="Times New Roman" w:hAnsi="Times New Roman"/>
        </w:rPr>
        <w:t>a</w:t>
      </w:r>
      <w:r w:rsidR="3BD70381" w:rsidRPr="22A26C6E">
        <w:rPr>
          <w:rFonts w:ascii="Times New Roman" w:hAnsi="Times New Roman"/>
        </w:rPr>
        <w:t>lthough such concerns do</w:t>
      </w:r>
      <w:r w:rsidR="7976571E" w:rsidRPr="22A26C6E">
        <w:rPr>
          <w:rFonts w:ascii="Times New Roman" w:hAnsi="Times New Roman"/>
        </w:rPr>
        <w:t xml:space="preserve"> </w:t>
      </w:r>
      <w:r w:rsidRPr="22A26C6E">
        <w:rPr>
          <w:rFonts w:ascii="Times New Roman" w:hAnsi="Times New Roman"/>
        </w:rPr>
        <w:t>not</w:t>
      </w:r>
      <w:r w:rsidR="7976571E" w:rsidRPr="22A26C6E">
        <w:rPr>
          <w:rFonts w:ascii="Times New Roman" w:hAnsi="Times New Roman"/>
        </w:rPr>
        <w:t xml:space="preserve"> always </w:t>
      </w:r>
      <w:r w:rsidR="0D2C263B" w:rsidRPr="22A26C6E">
        <w:rPr>
          <w:rFonts w:ascii="Times New Roman" w:hAnsi="Times New Roman"/>
        </w:rPr>
        <w:t xml:space="preserve">extend to </w:t>
      </w:r>
      <w:r w:rsidR="7976571E" w:rsidRPr="22A26C6E">
        <w:rPr>
          <w:rFonts w:ascii="Times New Roman" w:hAnsi="Times New Roman"/>
        </w:rPr>
        <w:t xml:space="preserve">carers. </w:t>
      </w:r>
      <w:r w:rsidR="51B4C399" w:rsidRPr="22A26C6E">
        <w:rPr>
          <w:rFonts w:ascii="Times New Roman" w:hAnsi="Times New Roman"/>
        </w:rPr>
        <w:t>Th</w:t>
      </w:r>
      <w:r w:rsidR="03FC0EE2" w:rsidRPr="22A26C6E">
        <w:rPr>
          <w:rFonts w:ascii="Times New Roman" w:hAnsi="Times New Roman"/>
        </w:rPr>
        <w:t>is</w:t>
      </w:r>
      <w:r w:rsidR="51B4C399" w:rsidRPr="22A26C6E">
        <w:rPr>
          <w:rFonts w:ascii="Times New Roman" w:hAnsi="Times New Roman"/>
        </w:rPr>
        <w:t xml:space="preserve"> complexity of the </w:t>
      </w:r>
      <w:r w:rsidR="75540F67" w:rsidRPr="22A26C6E">
        <w:rPr>
          <w:rFonts w:ascii="Times New Roman" w:hAnsi="Times New Roman"/>
        </w:rPr>
        <w:t xml:space="preserve">HE </w:t>
      </w:r>
      <w:r w:rsidR="51B4C399" w:rsidRPr="22A26C6E">
        <w:rPr>
          <w:rFonts w:ascii="Times New Roman" w:hAnsi="Times New Roman"/>
        </w:rPr>
        <w:t xml:space="preserve">‘policyscape’ (Mettler, 2016) is also exacerbated by </w:t>
      </w:r>
      <w:r w:rsidR="7976571E" w:rsidRPr="22A26C6E">
        <w:rPr>
          <w:rFonts w:ascii="Times New Roman" w:hAnsi="Times New Roman"/>
        </w:rPr>
        <w:t xml:space="preserve">the increased differentiation of </w:t>
      </w:r>
      <w:r w:rsidR="6A013FAD" w:rsidRPr="22A26C6E">
        <w:rPr>
          <w:rFonts w:ascii="Times New Roman" w:hAnsi="Times New Roman"/>
        </w:rPr>
        <w:t xml:space="preserve">the </w:t>
      </w:r>
      <w:r w:rsidR="7976571E" w:rsidRPr="22A26C6E">
        <w:rPr>
          <w:rFonts w:ascii="Times New Roman" w:hAnsi="Times New Roman"/>
        </w:rPr>
        <w:t>sector</w:t>
      </w:r>
      <w:r w:rsidRPr="22A26C6E">
        <w:rPr>
          <w:rFonts w:ascii="Times New Roman" w:hAnsi="Times New Roman"/>
        </w:rPr>
        <w:t xml:space="preserve"> </w:t>
      </w:r>
      <w:r w:rsidR="2DB82F30" w:rsidRPr="22A26C6E">
        <w:rPr>
          <w:rFonts w:ascii="Times New Roman" w:hAnsi="Times New Roman"/>
        </w:rPr>
        <w:t>resulting from the</w:t>
      </w:r>
      <w:r w:rsidR="3434A480" w:rsidRPr="22A26C6E">
        <w:rPr>
          <w:rFonts w:ascii="Times New Roman" w:hAnsi="Times New Roman"/>
        </w:rPr>
        <w:t xml:space="preserve"> complex patterns of</w:t>
      </w:r>
      <w:r w:rsidR="2DB82F30" w:rsidRPr="22A26C6E">
        <w:rPr>
          <w:rFonts w:ascii="Times New Roman" w:hAnsi="Times New Roman"/>
        </w:rPr>
        <w:t xml:space="preserve"> national and global competition </w:t>
      </w:r>
      <w:r w:rsidR="478A5692" w:rsidRPr="22A26C6E">
        <w:rPr>
          <w:rFonts w:ascii="Times New Roman" w:hAnsi="Times New Roman"/>
        </w:rPr>
        <w:t>(</w:t>
      </w:r>
      <w:r w:rsidR="58943D4F" w:rsidRPr="22A26C6E">
        <w:rPr>
          <w:rFonts w:ascii="Times New Roman" w:hAnsi="Times New Roman"/>
        </w:rPr>
        <w:t>X</w:t>
      </w:r>
      <w:r w:rsidR="478A5692" w:rsidRPr="22A26C6E">
        <w:rPr>
          <w:rFonts w:ascii="Times New Roman" w:hAnsi="Times New Roman"/>
        </w:rPr>
        <w:t>u and Montgomery,</w:t>
      </w:r>
      <w:r w:rsidR="3361F770" w:rsidRPr="22A26C6E">
        <w:rPr>
          <w:rFonts w:ascii="Times New Roman" w:hAnsi="Times New Roman"/>
        </w:rPr>
        <w:t xml:space="preserve"> 2019).</w:t>
      </w:r>
      <w:r w:rsidR="7976571E" w:rsidRPr="22A26C6E">
        <w:rPr>
          <w:rFonts w:ascii="Times New Roman" w:hAnsi="Times New Roman"/>
        </w:rPr>
        <w:t xml:space="preserve"> </w:t>
      </w:r>
    </w:p>
    <w:p w14:paraId="4FD32393" w14:textId="4CBB0968" w:rsidR="00BD3CB8" w:rsidRPr="000F30AD" w:rsidRDefault="40AD72FF" w:rsidP="3CBE6017">
      <w:pPr>
        <w:spacing w:after="120"/>
        <w:jc w:val="both"/>
        <w:rPr>
          <w:rFonts w:ascii="Times New Roman" w:hAnsi="Times New Roman"/>
        </w:rPr>
      </w:pPr>
      <w:r w:rsidRPr="22A26C6E">
        <w:rPr>
          <w:rFonts w:ascii="Times New Roman" w:hAnsi="Times New Roman"/>
        </w:rPr>
        <w:t>And yet, w</w:t>
      </w:r>
      <w:r w:rsidR="448B63E2" w:rsidRPr="22A26C6E">
        <w:rPr>
          <w:rFonts w:ascii="Times New Roman" w:hAnsi="Times New Roman"/>
        </w:rPr>
        <w:t xml:space="preserve">hile </w:t>
      </w:r>
      <w:r w:rsidR="32FE40D3" w:rsidRPr="22A26C6E">
        <w:rPr>
          <w:rFonts w:ascii="Times New Roman" w:hAnsi="Times New Roman"/>
        </w:rPr>
        <w:t>HE</w:t>
      </w:r>
      <w:r w:rsidR="448B63E2" w:rsidRPr="22A26C6E">
        <w:rPr>
          <w:rFonts w:ascii="Times New Roman" w:hAnsi="Times New Roman"/>
        </w:rPr>
        <w:t xml:space="preserve"> has considerably transformed since its inception, </w:t>
      </w:r>
      <w:r w:rsidR="3DE9BF4A" w:rsidRPr="22A26C6E">
        <w:rPr>
          <w:rFonts w:ascii="Times New Roman" w:hAnsi="Times New Roman"/>
        </w:rPr>
        <w:t xml:space="preserve">the linkage </w:t>
      </w:r>
      <w:r w:rsidR="448B63E2" w:rsidRPr="22A26C6E">
        <w:rPr>
          <w:rFonts w:ascii="Times New Roman" w:hAnsi="Times New Roman"/>
        </w:rPr>
        <w:t xml:space="preserve">of academic excellence with the ‘bachelor boy’ </w:t>
      </w:r>
      <w:r w:rsidR="3DE9BF4A" w:rsidRPr="22A26C6E">
        <w:rPr>
          <w:rFonts w:ascii="Times New Roman" w:hAnsi="Times New Roman"/>
        </w:rPr>
        <w:t>continues</w:t>
      </w:r>
      <w:r w:rsidR="448B63E2" w:rsidRPr="22A26C6E">
        <w:rPr>
          <w:rFonts w:ascii="Times New Roman" w:hAnsi="Times New Roman"/>
        </w:rPr>
        <w:t xml:space="preserve">. Suffice here to recall the disproportionate allocation of </w:t>
      </w:r>
      <w:r w:rsidR="3DE9BF4A" w:rsidRPr="22A26C6E">
        <w:rPr>
          <w:rFonts w:ascii="Times New Roman" w:hAnsi="Times New Roman"/>
        </w:rPr>
        <w:t>markers of esteem (from giving</w:t>
      </w:r>
      <w:r w:rsidR="448B63E2" w:rsidRPr="22A26C6E">
        <w:rPr>
          <w:rFonts w:ascii="Times New Roman" w:hAnsi="Times New Roman"/>
        </w:rPr>
        <w:t xml:space="preserve"> keynote</w:t>
      </w:r>
      <w:r w:rsidR="3DE9BF4A" w:rsidRPr="22A26C6E">
        <w:rPr>
          <w:rFonts w:ascii="Times New Roman" w:hAnsi="Times New Roman"/>
        </w:rPr>
        <w:t xml:space="preserve">s at </w:t>
      </w:r>
      <w:r w:rsidR="448B63E2" w:rsidRPr="22A26C6E">
        <w:rPr>
          <w:rFonts w:ascii="Times New Roman" w:hAnsi="Times New Roman"/>
        </w:rPr>
        <w:t>conference</w:t>
      </w:r>
      <w:r w:rsidR="3DE9BF4A" w:rsidRPr="22A26C6E">
        <w:rPr>
          <w:rFonts w:ascii="Times New Roman" w:hAnsi="Times New Roman"/>
        </w:rPr>
        <w:t>s</w:t>
      </w:r>
      <w:r w:rsidR="448B63E2" w:rsidRPr="22A26C6E">
        <w:rPr>
          <w:rFonts w:ascii="Times New Roman" w:hAnsi="Times New Roman"/>
        </w:rPr>
        <w:t xml:space="preserve"> to being a recipient of the Nobel Prize) to White, middle-class men working in institutions based in the global North – a stunningly persistent pattern considering the marked statistical feminisation </w:t>
      </w:r>
      <w:r w:rsidR="0D7BDBA1" w:rsidRPr="22A26C6E">
        <w:rPr>
          <w:rFonts w:ascii="Times New Roman" w:hAnsi="Times New Roman"/>
        </w:rPr>
        <w:t xml:space="preserve">and other radical transformations </w:t>
      </w:r>
      <w:r w:rsidR="448B63E2" w:rsidRPr="22A26C6E">
        <w:rPr>
          <w:rFonts w:ascii="Times New Roman" w:hAnsi="Times New Roman"/>
        </w:rPr>
        <w:t xml:space="preserve">of the </w:t>
      </w:r>
      <w:r w:rsidR="558CE7F8" w:rsidRPr="22A26C6E">
        <w:rPr>
          <w:rFonts w:ascii="Times New Roman" w:hAnsi="Times New Roman"/>
        </w:rPr>
        <w:t xml:space="preserve">HE </w:t>
      </w:r>
      <w:r w:rsidR="448B63E2" w:rsidRPr="22A26C6E">
        <w:rPr>
          <w:rFonts w:ascii="Times New Roman" w:hAnsi="Times New Roman"/>
        </w:rPr>
        <w:t>population during the second half of the 20</w:t>
      </w:r>
      <w:r w:rsidR="448B63E2" w:rsidRPr="22A26C6E">
        <w:rPr>
          <w:rFonts w:ascii="Times New Roman" w:hAnsi="Times New Roman"/>
          <w:vertAlign w:val="superscript"/>
        </w:rPr>
        <w:t>th</w:t>
      </w:r>
      <w:r w:rsidR="448B63E2" w:rsidRPr="22A26C6E">
        <w:rPr>
          <w:rFonts w:ascii="Times New Roman" w:hAnsi="Times New Roman"/>
        </w:rPr>
        <w:t xml:space="preserve"> century in the UK </w:t>
      </w:r>
      <w:r w:rsidR="4D9270AD" w:rsidRPr="22A26C6E">
        <w:rPr>
          <w:rFonts w:ascii="Times New Roman" w:hAnsi="Times New Roman"/>
        </w:rPr>
        <w:t>a</w:t>
      </w:r>
      <w:r w:rsidR="485D875A" w:rsidRPr="22A26C6E">
        <w:rPr>
          <w:rFonts w:ascii="Times New Roman" w:hAnsi="Times New Roman"/>
        </w:rPr>
        <w:t xml:space="preserve">nd </w:t>
      </w:r>
      <w:r w:rsidR="1A31C333" w:rsidRPr="22A26C6E">
        <w:rPr>
          <w:rFonts w:ascii="Times New Roman" w:hAnsi="Times New Roman"/>
        </w:rPr>
        <w:t>in</w:t>
      </w:r>
      <w:r w:rsidR="448B63E2" w:rsidRPr="22A26C6E">
        <w:rPr>
          <w:rFonts w:ascii="Times New Roman" w:hAnsi="Times New Roman"/>
        </w:rPr>
        <w:t xml:space="preserve"> </w:t>
      </w:r>
      <w:r w:rsidR="56EE88E8" w:rsidRPr="22A26C6E">
        <w:rPr>
          <w:rFonts w:ascii="Times New Roman" w:hAnsi="Times New Roman"/>
        </w:rPr>
        <w:t>many</w:t>
      </w:r>
      <w:r w:rsidR="1A31C333" w:rsidRPr="22A26C6E">
        <w:rPr>
          <w:rFonts w:ascii="Times New Roman" w:hAnsi="Times New Roman"/>
        </w:rPr>
        <w:t xml:space="preserve"> other</w:t>
      </w:r>
      <w:r w:rsidR="448B63E2" w:rsidRPr="22A26C6E">
        <w:rPr>
          <w:rFonts w:ascii="Times New Roman" w:hAnsi="Times New Roman"/>
        </w:rPr>
        <w:t xml:space="preserve"> countries</w:t>
      </w:r>
      <w:r w:rsidR="3DE9BF4A" w:rsidRPr="22A26C6E">
        <w:rPr>
          <w:rFonts w:ascii="Times New Roman" w:hAnsi="Times New Roman"/>
        </w:rPr>
        <w:t xml:space="preserve"> (Leathwood and Read, 2009</w:t>
      </w:r>
      <w:r w:rsidR="33DF479B" w:rsidRPr="22A26C6E">
        <w:rPr>
          <w:rFonts w:ascii="Times New Roman" w:hAnsi="Times New Roman"/>
        </w:rPr>
        <w:t>; Whitty et al., 2015</w:t>
      </w:r>
      <w:r w:rsidR="3DE9BF4A" w:rsidRPr="22A26C6E">
        <w:rPr>
          <w:rFonts w:ascii="Times New Roman" w:hAnsi="Times New Roman"/>
        </w:rPr>
        <w:t>)</w:t>
      </w:r>
      <w:r w:rsidR="448B63E2" w:rsidRPr="22A26C6E">
        <w:rPr>
          <w:rFonts w:ascii="Times New Roman" w:hAnsi="Times New Roman"/>
        </w:rPr>
        <w:t xml:space="preserve">. To put it simply, the academic population has diversified but this diversification has only </w:t>
      </w:r>
      <w:r w:rsidR="213D1270" w:rsidRPr="22A26C6E">
        <w:rPr>
          <w:rFonts w:ascii="Times New Roman" w:hAnsi="Times New Roman"/>
        </w:rPr>
        <w:t>been associated with a partial cultural redefinition</w:t>
      </w:r>
      <w:r w:rsidR="448B63E2" w:rsidRPr="22A26C6E">
        <w:rPr>
          <w:rFonts w:ascii="Times New Roman" w:hAnsi="Times New Roman"/>
        </w:rPr>
        <w:t xml:space="preserve"> of academic excellence (</w:t>
      </w:r>
      <w:r w:rsidR="00AF4DED">
        <w:rPr>
          <w:rFonts w:ascii="Times New Roman" w:hAnsi="Times New Roman"/>
        </w:rPr>
        <w:t>AUTHOR</w:t>
      </w:r>
      <w:r w:rsidR="448B63E2" w:rsidRPr="22A26C6E">
        <w:rPr>
          <w:rFonts w:ascii="Times New Roman" w:hAnsi="Times New Roman"/>
        </w:rPr>
        <w:t xml:space="preserve">). </w:t>
      </w:r>
      <w:r w:rsidR="3DE9BF4A" w:rsidRPr="22A26C6E">
        <w:rPr>
          <w:rFonts w:ascii="Times New Roman" w:hAnsi="Times New Roman"/>
        </w:rPr>
        <w:t>The</w:t>
      </w:r>
      <w:r w:rsidR="3E629D30" w:rsidRPr="22A26C6E">
        <w:rPr>
          <w:rFonts w:ascii="Times New Roman" w:hAnsi="Times New Roman"/>
        </w:rPr>
        <w:t xml:space="preserve"> sociology of </w:t>
      </w:r>
      <w:r w:rsidR="220DF594" w:rsidRPr="22A26C6E">
        <w:rPr>
          <w:rFonts w:ascii="Times New Roman" w:hAnsi="Times New Roman"/>
        </w:rPr>
        <w:t>HE</w:t>
      </w:r>
      <w:r w:rsidR="0F4758E4" w:rsidRPr="22A26C6E">
        <w:rPr>
          <w:rFonts w:ascii="Times New Roman" w:hAnsi="Times New Roman"/>
        </w:rPr>
        <w:t xml:space="preserve"> </w:t>
      </w:r>
      <w:r w:rsidR="3DE9BF4A" w:rsidRPr="22A26C6E">
        <w:rPr>
          <w:rFonts w:ascii="Times New Roman" w:hAnsi="Times New Roman"/>
        </w:rPr>
        <w:t>continues to</w:t>
      </w:r>
      <w:r w:rsidR="3E629D30" w:rsidRPr="22A26C6E">
        <w:rPr>
          <w:rFonts w:ascii="Times New Roman" w:hAnsi="Times New Roman"/>
        </w:rPr>
        <w:t xml:space="preserve"> </w:t>
      </w:r>
      <w:r w:rsidR="6369F9A1" w:rsidRPr="22A26C6E">
        <w:rPr>
          <w:rFonts w:ascii="Times New Roman" w:hAnsi="Times New Roman"/>
        </w:rPr>
        <w:t xml:space="preserve">overwhelmingly </w:t>
      </w:r>
      <w:r w:rsidR="3DE9BF4A" w:rsidRPr="22A26C6E">
        <w:rPr>
          <w:rFonts w:ascii="Times New Roman" w:hAnsi="Times New Roman"/>
        </w:rPr>
        <w:t>model</w:t>
      </w:r>
      <w:r w:rsidR="3E629D30" w:rsidRPr="22A26C6E">
        <w:rPr>
          <w:rFonts w:ascii="Times New Roman" w:hAnsi="Times New Roman"/>
        </w:rPr>
        <w:t xml:space="preserve"> its conceptualisations of the </w:t>
      </w:r>
      <w:r w:rsidR="6369F9A1" w:rsidRPr="22A26C6E">
        <w:rPr>
          <w:rFonts w:ascii="Times New Roman" w:hAnsi="Times New Roman"/>
        </w:rPr>
        <w:t>scholar</w:t>
      </w:r>
      <w:r w:rsidR="3E629D30" w:rsidRPr="22A26C6E">
        <w:rPr>
          <w:rFonts w:ascii="Times New Roman" w:hAnsi="Times New Roman"/>
        </w:rPr>
        <w:t xml:space="preserve"> on</w:t>
      </w:r>
      <w:r w:rsidR="7504EF61" w:rsidRPr="22A26C6E">
        <w:rPr>
          <w:rFonts w:ascii="Times New Roman" w:hAnsi="Times New Roman"/>
        </w:rPr>
        <w:t xml:space="preserve"> </w:t>
      </w:r>
      <w:r w:rsidR="448B63E2" w:rsidRPr="22A26C6E">
        <w:rPr>
          <w:rFonts w:ascii="Times New Roman" w:hAnsi="Times New Roman"/>
        </w:rPr>
        <w:t>the</w:t>
      </w:r>
      <w:r w:rsidR="3DE9BF4A" w:rsidRPr="22A26C6E">
        <w:rPr>
          <w:rFonts w:ascii="Times New Roman" w:hAnsi="Times New Roman"/>
        </w:rPr>
        <w:t xml:space="preserve"> ‘bachelor boy’ of academia, favouring</w:t>
      </w:r>
      <w:r w:rsidR="448B63E2" w:rsidRPr="22A26C6E">
        <w:rPr>
          <w:rFonts w:ascii="Times New Roman" w:hAnsi="Times New Roman"/>
        </w:rPr>
        <w:t xml:space="preserve"> masculinist </w:t>
      </w:r>
      <w:r w:rsidR="3E629D30" w:rsidRPr="22A26C6E">
        <w:rPr>
          <w:rFonts w:ascii="Times New Roman" w:hAnsi="Times New Roman"/>
        </w:rPr>
        <w:t xml:space="preserve">and postcolonial analytical lenses </w:t>
      </w:r>
      <w:r w:rsidR="3DE9BF4A" w:rsidRPr="22A26C6E">
        <w:rPr>
          <w:rFonts w:ascii="Times New Roman" w:hAnsi="Times New Roman"/>
        </w:rPr>
        <w:t xml:space="preserve">which </w:t>
      </w:r>
      <w:r w:rsidR="448B63E2" w:rsidRPr="22A26C6E">
        <w:rPr>
          <w:rFonts w:ascii="Times New Roman" w:hAnsi="Times New Roman"/>
        </w:rPr>
        <w:t xml:space="preserve">misrecognise those </w:t>
      </w:r>
      <w:r w:rsidR="3DE9BF4A" w:rsidRPr="22A26C6E">
        <w:rPr>
          <w:rFonts w:ascii="Times New Roman" w:hAnsi="Times New Roman"/>
        </w:rPr>
        <w:t>who</w:t>
      </w:r>
      <w:r w:rsidR="448B63E2" w:rsidRPr="22A26C6E">
        <w:rPr>
          <w:rFonts w:ascii="Times New Roman" w:hAnsi="Times New Roman"/>
        </w:rPr>
        <w:t xml:space="preserve"> are not aligned with </w:t>
      </w:r>
      <w:r w:rsidR="1CB8F5D1" w:rsidRPr="22A26C6E">
        <w:rPr>
          <w:rFonts w:ascii="Times New Roman" w:hAnsi="Times New Roman"/>
        </w:rPr>
        <w:t>ancient</w:t>
      </w:r>
      <w:r w:rsidR="213D1270" w:rsidRPr="22A26C6E">
        <w:rPr>
          <w:rFonts w:ascii="Times New Roman" w:hAnsi="Times New Roman"/>
        </w:rPr>
        <w:t xml:space="preserve">, </w:t>
      </w:r>
      <w:r w:rsidR="448B63E2" w:rsidRPr="22A26C6E">
        <w:rPr>
          <w:rFonts w:ascii="Times New Roman" w:hAnsi="Times New Roman"/>
        </w:rPr>
        <w:t xml:space="preserve">narrow definitions </w:t>
      </w:r>
      <w:r w:rsidR="3DE9BF4A" w:rsidRPr="22A26C6E">
        <w:rPr>
          <w:rFonts w:ascii="Times New Roman" w:hAnsi="Times New Roman"/>
        </w:rPr>
        <w:t>of academic excellence</w:t>
      </w:r>
      <w:r w:rsidR="213D1270" w:rsidRPr="22A26C6E">
        <w:rPr>
          <w:rFonts w:ascii="Times New Roman" w:hAnsi="Times New Roman"/>
        </w:rPr>
        <w:t>. As a result, c</w:t>
      </w:r>
      <w:r w:rsidR="448B63E2" w:rsidRPr="22A26C6E">
        <w:rPr>
          <w:rFonts w:ascii="Times New Roman" w:hAnsi="Times New Roman"/>
        </w:rPr>
        <w:t xml:space="preserve">arers in particular, and those researching </w:t>
      </w:r>
      <w:r w:rsidR="6CCE4E39" w:rsidRPr="22A26C6E">
        <w:rPr>
          <w:rFonts w:ascii="Times New Roman" w:hAnsi="Times New Roman"/>
        </w:rPr>
        <w:t>this group</w:t>
      </w:r>
      <w:r w:rsidR="448B63E2" w:rsidRPr="22A26C6E">
        <w:rPr>
          <w:rFonts w:ascii="Times New Roman" w:hAnsi="Times New Roman"/>
        </w:rPr>
        <w:t xml:space="preserve">, are either rendered invisible or disvalued. </w:t>
      </w:r>
      <w:r w:rsidR="3E629D30" w:rsidRPr="22A26C6E">
        <w:rPr>
          <w:rFonts w:ascii="Times New Roman" w:hAnsi="Times New Roman"/>
        </w:rPr>
        <w:t xml:space="preserve">Yet </w:t>
      </w:r>
      <w:r w:rsidR="448B63E2" w:rsidRPr="22A26C6E">
        <w:rPr>
          <w:rFonts w:ascii="Times New Roman" w:hAnsi="Times New Roman"/>
        </w:rPr>
        <w:t>these patterns of invisibility and misrecognition are increasingly contested.</w:t>
      </w:r>
      <w:r w:rsidR="6369F9A1" w:rsidRPr="22A26C6E">
        <w:rPr>
          <w:rFonts w:ascii="Times New Roman" w:hAnsi="Times New Roman"/>
        </w:rPr>
        <w:t xml:space="preserve"> I</w:t>
      </w:r>
      <w:r w:rsidR="2873BEB6" w:rsidRPr="22A26C6E">
        <w:rPr>
          <w:rFonts w:ascii="Times New Roman" w:hAnsi="Times New Roman"/>
        </w:rPr>
        <w:t>t is precisely those contestations</w:t>
      </w:r>
      <w:r w:rsidR="6369F9A1" w:rsidRPr="22A26C6E">
        <w:rPr>
          <w:rFonts w:ascii="Times New Roman" w:hAnsi="Times New Roman"/>
        </w:rPr>
        <w:t xml:space="preserve">, </w:t>
      </w:r>
      <w:r w:rsidR="33F8F499" w:rsidRPr="22A26C6E">
        <w:rPr>
          <w:rFonts w:ascii="Times New Roman" w:hAnsi="Times New Roman"/>
        </w:rPr>
        <w:t xml:space="preserve">primarily </w:t>
      </w:r>
      <w:r w:rsidR="59019C22" w:rsidRPr="22A26C6E">
        <w:rPr>
          <w:rFonts w:ascii="Times New Roman" w:hAnsi="Times New Roman"/>
        </w:rPr>
        <w:t xml:space="preserve">in the form of </w:t>
      </w:r>
      <w:r w:rsidR="7D26FD2D" w:rsidRPr="22A26C6E">
        <w:rPr>
          <w:rFonts w:ascii="Times New Roman" w:hAnsi="Times New Roman"/>
        </w:rPr>
        <w:t>a</w:t>
      </w:r>
      <w:r w:rsidR="3E629D30" w:rsidRPr="22A26C6E">
        <w:rPr>
          <w:rFonts w:ascii="Times New Roman" w:hAnsi="Times New Roman"/>
        </w:rPr>
        <w:t xml:space="preserve"> critical and feminist scholarship</w:t>
      </w:r>
      <w:r w:rsidR="6369F9A1" w:rsidRPr="22A26C6E">
        <w:rPr>
          <w:rFonts w:ascii="Times New Roman" w:hAnsi="Times New Roman"/>
        </w:rPr>
        <w:t xml:space="preserve"> </w:t>
      </w:r>
      <w:r w:rsidR="1861E17F" w:rsidRPr="22A26C6E">
        <w:rPr>
          <w:rFonts w:ascii="Times New Roman" w:hAnsi="Times New Roman"/>
        </w:rPr>
        <w:t>challenging</w:t>
      </w:r>
      <w:r w:rsidR="3E629D30" w:rsidRPr="22A26C6E">
        <w:rPr>
          <w:rFonts w:ascii="Times New Roman" w:hAnsi="Times New Roman"/>
        </w:rPr>
        <w:t xml:space="preserve"> the hegemonic, long-lasting dis</w:t>
      </w:r>
      <w:r w:rsidR="1CB8F5D1" w:rsidRPr="22A26C6E">
        <w:rPr>
          <w:rFonts w:ascii="Times New Roman" w:hAnsi="Times New Roman"/>
        </w:rPr>
        <w:t xml:space="preserve">course of academia as care-free, </w:t>
      </w:r>
      <w:r w:rsidR="37A88203" w:rsidRPr="22A26C6E">
        <w:rPr>
          <w:rFonts w:ascii="Times New Roman" w:hAnsi="Times New Roman"/>
        </w:rPr>
        <w:t>which</w:t>
      </w:r>
      <w:r w:rsidR="1CB8F5D1" w:rsidRPr="22A26C6E">
        <w:rPr>
          <w:rFonts w:ascii="Times New Roman" w:hAnsi="Times New Roman"/>
        </w:rPr>
        <w:t xml:space="preserve"> </w:t>
      </w:r>
      <w:r w:rsidR="7D26FD2D" w:rsidRPr="22A26C6E">
        <w:rPr>
          <w:rFonts w:ascii="Times New Roman" w:hAnsi="Times New Roman"/>
        </w:rPr>
        <w:t>this article</w:t>
      </w:r>
      <w:r w:rsidR="43B4E0E3" w:rsidRPr="22A26C6E">
        <w:rPr>
          <w:rFonts w:ascii="Times New Roman" w:hAnsi="Times New Roman"/>
        </w:rPr>
        <w:t xml:space="preserve"> seeks to engage with</w:t>
      </w:r>
      <w:r w:rsidR="7D26FD2D" w:rsidRPr="22A26C6E">
        <w:rPr>
          <w:rFonts w:ascii="Times New Roman" w:hAnsi="Times New Roman"/>
        </w:rPr>
        <w:t xml:space="preserve">. </w:t>
      </w:r>
    </w:p>
    <w:p w14:paraId="7820B4CB" w14:textId="5870AB8D" w:rsidR="00BD3CB8" w:rsidRPr="000F30AD" w:rsidRDefault="00BD3CB8" w:rsidP="3CBE6017">
      <w:pPr>
        <w:spacing w:after="120"/>
        <w:jc w:val="both"/>
        <w:rPr>
          <w:rFonts w:ascii="Times New Roman" w:hAnsi="Times New Roman"/>
        </w:rPr>
      </w:pPr>
      <w:r w:rsidRPr="3CBE6017">
        <w:rPr>
          <w:rFonts w:ascii="Times New Roman" w:hAnsi="Times New Roman"/>
        </w:rPr>
        <w:lastRenderedPageBreak/>
        <w:t>Further to setting up the context and the scope for this article, we now turn to presenting its theoretical and methodological underpinnings.</w:t>
      </w:r>
    </w:p>
    <w:p w14:paraId="02EB378F" w14:textId="77777777" w:rsidR="00B8037A" w:rsidRPr="000F30AD" w:rsidRDefault="00B8037A" w:rsidP="004E47CD">
      <w:pPr>
        <w:spacing w:after="120"/>
        <w:jc w:val="both"/>
        <w:rPr>
          <w:rFonts w:ascii="Times New Roman" w:hAnsi="Times New Roman"/>
        </w:rPr>
      </w:pPr>
    </w:p>
    <w:p w14:paraId="79E0FB85" w14:textId="77777777" w:rsidR="00B8037A" w:rsidRPr="000F30AD" w:rsidRDefault="00F162C5" w:rsidP="004E47CD">
      <w:pPr>
        <w:spacing w:after="120"/>
        <w:jc w:val="both"/>
        <w:rPr>
          <w:rFonts w:ascii="Times New Roman" w:hAnsi="Times New Roman"/>
          <w:b/>
        </w:rPr>
      </w:pPr>
      <w:r w:rsidRPr="000F30AD">
        <w:rPr>
          <w:rFonts w:ascii="Times New Roman" w:hAnsi="Times New Roman"/>
          <w:b/>
        </w:rPr>
        <w:t>Theoretical and m</w:t>
      </w:r>
      <w:r w:rsidR="008928C2" w:rsidRPr="000F30AD">
        <w:rPr>
          <w:rFonts w:ascii="Times New Roman" w:hAnsi="Times New Roman"/>
          <w:b/>
        </w:rPr>
        <w:t>ethodological framework</w:t>
      </w:r>
      <w:r w:rsidRPr="000F30AD">
        <w:rPr>
          <w:rFonts w:ascii="Times New Roman" w:hAnsi="Times New Roman"/>
          <w:b/>
        </w:rPr>
        <w:t>s</w:t>
      </w:r>
    </w:p>
    <w:p w14:paraId="00DF4BBF" w14:textId="11561571" w:rsidR="00402105" w:rsidRPr="000F30AD" w:rsidRDefault="4FE40904" w:rsidP="004E47CD">
      <w:pPr>
        <w:spacing w:after="120"/>
        <w:jc w:val="both"/>
        <w:rPr>
          <w:rFonts w:ascii="Times New Roman" w:hAnsi="Times New Roman"/>
        </w:rPr>
      </w:pPr>
      <w:r w:rsidRPr="22A26C6E">
        <w:rPr>
          <w:rFonts w:ascii="Times New Roman" w:hAnsi="Times New Roman"/>
        </w:rPr>
        <w:t xml:space="preserve">Over the past decades, a growing body of literature has explored the experiences of women, including mothers, in the workplace, with some of this work focusing on those in academic </w:t>
      </w:r>
      <w:r w:rsidR="4B3BB045" w:rsidRPr="22A26C6E">
        <w:rPr>
          <w:rFonts w:ascii="Times New Roman" w:hAnsi="Times New Roman"/>
        </w:rPr>
        <w:t>employment</w:t>
      </w:r>
      <w:r w:rsidR="1BFFF351" w:rsidRPr="22A26C6E">
        <w:rPr>
          <w:rFonts w:ascii="Times New Roman" w:hAnsi="Times New Roman"/>
        </w:rPr>
        <w:t xml:space="preserve"> (Le Feuvre</w:t>
      </w:r>
      <w:r w:rsidR="626A8FE1" w:rsidRPr="22A26C6E">
        <w:rPr>
          <w:rFonts w:ascii="Times New Roman" w:hAnsi="Times New Roman"/>
        </w:rPr>
        <w:t xml:space="preserve"> et al.</w:t>
      </w:r>
      <w:r w:rsidR="1BFFF351" w:rsidRPr="22A26C6E">
        <w:rPr>
          <w:rFonts w:ascii="Times New Roman" w:hAnsi="Times New Roman"/>
        </w:rPr>
        <w:t xml:space="preserve">, </w:t>
      </w:r>
      <w:r w:rsidR="51AEBEFA" w:rsidRPr="22A26C6E">
        <w:rPr>
          <w:rFonts w:ascii="Times New Roman" w:hAnsi="Times New Roman"/>
        </w:rPr>
        <w:t>1999</w:t>
      </w:r>
      <w:r w:rsidR="79B88574" w:rsidRPr="22A26C6E">
        <w:rPr>
          <w:rFonts w:ascii="Times New Roman" w:hAnsi="Times New Roman"/>
        </w:rPr>
        <w:t>; Raddon, 2002</w:t>
      </w:r>
      <w:r w:rsidR="1BFFF351" w:rsidRPr="22A26C6E">
        <w:rPr>
          <w:rFonts w:ascii="Times New Roman" w:hAnsi="Times New Roman"/>
        </w:rPr>
        <w:t>)</w:t>
      </w:r>
      <w:r w:rsidRPr="22A26C6E">
        <w:rPr>
          <w:rFonts w:ascii="Times New Roman" w:hAnsi="Times New Roman"/>
        </w:rPr>
        <w:t xml:space="preserve">. In parallel, some research has explored the experiences of mature students and of those ‘returning’ to </w:t>
      </w:r>
      <w:r w:rsidR="441CEE25" w:rsidRPr="22A26C6E">
        <w:rPr>
          <w:rFonts w:ascii="Times New Roman" w:hAnsi="Times New Roman"/>
        </w:rPr>
        <w:t xml:space="preserve">HE </w:t>
      </w:r>
      <w:r w:rsidRPr="22A26C6E">
        <w:rPr>
          <w:rFonts w:ascii="Times New Roman" w:hAnsi="Times New Roman"/>
        </w:rPr>
        <w:t>later in life</w:t>
      </w:r>
      <w:r w:rsidR="20D1BAC4" w:rsidRPr="22A26C6E">
        <w:rPr>
          <w:rFonts w:ascii="Times New Roman" w:hAnsi="Times New Roman"/>
        </w:rPr>
        <w:t xml:space="preserve"> (Edwards, 1993)</w:t>
      </w:r>
      <w:r w:rsidRPr="22A26C6E">
        <w:rPr>
          <w:rFonts w:ascii="Times New Roman" w:hAnsi="Times New Roman"/>
        </w:rPr>
        <w:t xml:space="preserve">. However, the overlap </w:t>
      </w:r>
      <w:r w:rsidR="4D9270AD" w:rsidRPr="22A26C6E">
        <w:rPr>
          <w:rFonts w:ascii="Times New Roman" w:hAnsi="Times New Roman"/>
        </w:rPr>
        <w:t>between mature students and student carers is only partial</w:t>
      </w:r>
      <w:r w:rsidR="3D53AE63" w:rsidRPr="22A26C6E">
        <w:rPr>
          <w:rFonts w:ascii="Times New Roman" w:hAnsi="Times New Roman"/>
        </w:rPr>
        <w:t xml:space="preserve"> and carers </w:t>
      </w:r>
      <w:r w:rsidRPr="22A26C6E">
        <w:rPr>
          <w:rFonts w:ascii="Times New Roman" w:hAnsi="Times New Roman"/>
        </w:rPr>
        <w:t>as a category in its own right has only emerged recently in the soci</w:t>
      </w:r>
      <w:r w:rsidR="4D9270AD" w:rsidRPr="22A26C6E">
        <w:rPr>
          <w:rFonts w:ascii="Times New Roman" w:hAnsi="Times New Roman"/>
        </w:rPr>
        <w:t xml:space="preserve">ologies of </w:t>
      </w:r>
      <w:r w:rsidR="4C13012E" w:rsidRPr="22A26C6E">
        <w:rPr>
          <w:rFonts w:ascii="Times New Roman" w:hAnsi="Times New Roman"/>
        </w:rPr>
        <w:t>HE</w:t>
      </w:r>
      <w:r w:rsidR="7C7C82C4" w:rsidRPr="22A26C6E">
        <w:rPr>
          <w:rFonts w:ascii="Times New Roman" w:hAnsi="Times New Roman"/>
        </w:rPr>
        <w:t>.</w:t>
      </w:r>
      <w:r w:rsidRPr="22A26C6E">
        <w:rPr>
          <w:rFonts w:ascii="Times New Roman" w:hAnsi="Times New Roman"/>
        </w:rPr>
        <w:t xml:space="preserve"> For example, when it comes to the HE student population, mentions of ‘student parent’ or ‘student carer’ are hard to come by until the </w:t>
      </w:r>
      <w:del w:id="4" w:author="Moreau, Marie-Pierre" w:date="2022-12-20T19:05:00Z">
        <w:r w:rsidRPr="22A26C6E" w:rsidDel="006A7600">
          <w:rPr>
            <w:rFonts w:ascii="Times New Roman" w:hAnsi="Times New Roman"/>
          </w:rPr>
          <w:delText xml:space="preserve">late </w:delText>
        </w:r>
      </w:del>
      <w:r w:rsidRPr="22A26C6E">
        <w:rPr>
          <w:rFonts w:ascii="Times New Roman" w:hAnsi="Times New Roman"/>
        </w:rPr>
        <w:t xml:space="preserve">2000s. It is around that time that </w:t>
      </w:r>
      <w:r w:rsidR="37059519" w:rsidRPr="22A26C6E">
        <w:rPr>
          <w:rFonts w:ascii="Times New Roman" w:hAnsi="Times New Roman"/>
        </w:rPr>
        <w:t xml:space="preserve">Karen </w:t>
      </w:r>
      <w:r w:rsidRPr="22A26C6E">
        <w:rPr>
          <w:rFonts w:ascii="Times New Roman" w:hAnsi="Times New Roman"/>
        </w:rPr>
        <w:t xml:space="preserve">Danna Lynch (Danna Lynch, 2008) published her </w:t>
      </w:r>
      <w:r w:rsidR="4D9270AD" w:rsidRPr="22A26C6E">
        <w:rPr>
          <w:rFonts w:ascii="Times New Roman" w:hAnsi="Times New Roman"/>
        </w:rPr>
        <w:t xml:space="preserve">novel </w:t>
      </w:r>
      <w:r w:rsidRPr="22A26C6E">
        <w:rPr>
          <w:rFonts w:ascii="Times New Roman" w:hAnsi="Times New Roman"/>
        </w:rPr>
        <w:t xml:space="preserve">study of student mothers in </w:t>
      </w:r>
      <w:bookmarkStart w:id="5" w:name="_Int_1ahGCTo7"/>
      <w:r w:rsidRPr="22A26C6E">
        <w:rPr>
          <w:rFonts w:ascii="Times New Roman" w:hAnsi="Times New Roman"/>
        </w:rPr>
        <w:t>US</w:t>
      </w:r>
      <w:bookmarkEnd w:id="5"/>
      <w:r w:rsidRPr="22A26C6E">
        <w:rPr>
          <w:rFonts w:ascii="Times New Roman" w:hAnsi="Times New Roman"/>
        </w:rPr>
        <w:t xml:space="preserve"> academe and</w:t>
      </w:r>
      <w:r w:rsidR="4B3BB045" w:rsidRPr="22A26C6E">
        <w:rPr>
          <w:rFonts w:ascii="Times New Roman" w:hAnsi="Times New Roman"/>
        </w:rPr>
        <w:t xml:space="preserve"> </w:t>
      </w:r>
      <w:r w:rsidR="1EDB03F8" w:rsidRPr="22A26C6E">
        <w:rPr>
          <w:rFonts w:ascii="Times New Roman" w:hAnsi="Times New Roman"/>
        </w:rPr>
        <w:t xml:space="preserve">Tamsin </w:t>
      </w:r>
      <w:r w:rsidR="4B3BB045" w:rsidRPr="22A26C6E">
        <w:rPr>
          <w:rFonts w:ascii="Times New Roman" w:hAnsi="Times New Roman"/>
        </w:rPr>
        <w:t xml:space="preserve">Hinton-Smith </w:t>
      </w:r>
      <w:r w:rsidR="69CB26B1" w:rsidRPr="22A26C6E">
        <w:rPr>
          <w:rFonts w:ascii="Times New Roman" w:hAnsi="Times New Roman"/>
        </w:rPr>
        <w:t xml:space="preserve">a </w:t>
      </w:r>
      <w:r w:rsidRPr="22A26C6E">
        <w:rPr>
          <w:rFonts w:ascii="Times New Roman" w:hAnsi="Times New Roman"/>
        </w:rPr>
        <w:t xml:space="preserve">monograph based on her PhD </w:t>
      </w:r>
      <w:r w:rsidR="1CFB9AFB" w:rsidRPr="22A26C6E">
        <w:rPr>
          <w:rFonts w:ascii="Times New Roman" w:hAnsi="Times New Roman"/>
        </w:rPr>
        <w:t>thesis</w:t>
      </w:r>
      <w:r w:rsidR="73A230F4" w:rsidRPr="22A26C6E">
        <w:rPr>
          <w:rFonts w:ascii="Times New Roman" w:hAnsi="Times New Roman"/>
        </w:rPr>
        <w:t xml:space="preserve"> </w:t>
      </w:r>
      <w:r w:rsidR="6F07019C" w:rsidRPr="22A26C6E">
        <w:rPr>
          <w:rFonts w:ascii="Times New Roman" w:hAnsi="Times New Roman"/>
        </w:rPr>
        <w:t xml:space="preserve">of </w:t>
      </w:r>
      <w:r w:rsidRPr="22A26C6E">
        <w:rPr>
          <w:rFonts w:ascii="Times New Roman" w:hAnsi="Times New Roman"/>
        </w:rPr>
        <w:t xml:space="preserve">UK-based lone student parents (Hinton-Smith, 2012). In the UK, </w:t>
      </w:r>
      <w:r w:rsidR="4D9270AD" w:rsidRPr="22A26C6E">
        <w:rPr>
          <w:rFonts w:ascii="Times New Roman" w:hAnsi="Times New Roman"/>
        </w:rPr>
        <w:t>the launch of a dedicated funding programme (</w:t>
      </w:r>
      <w:r w:rsidR="4D9270AD" w:rsidRPr="22A26C6E">
        <w:rPr>
          <w:rFonts w:ascii="Times New Roman" w:hAnsi="Times New Roman"/>
          <w:i/>
          <w:iCs/>
        </w:rPr>
        <w:t>Student Parents and Women’s Education)</w:t>
      </w:r>
      <w:r w:rsidR="4D9270AD" w:rsidRPr="22A26C6E">
        <w:rPr>
          <w:rFonts w:ascii="Times New Roman" w:hAnsi="Times New Roman"/>
        </w:rPr>
        <w:t xml:space="preserve"> by the Nuffield Foundation, a UK-based charity, </w:t>
      </w:r>
      <w:r w:rsidR="11DAD192" w:rsidRPr="22A26C6E">
        <w:rPr>
          <w:rFonts w:ascii="Times New Roman" w:hAnsi="Times New Roman"/>
        </w:rPr>
        <w:t>precipitated</w:t>
      </w:r>
      <w:r w:rsidR="4D9270AD" w:rsidRPr="22A26C6E">
        <w:rPr>
          <w:rFonts w:ascii="Times New Roman" w:hAnsi="Times New Roman"/>
        </w:rPr>
        <w:t xml:space="preserve"> </w:t>
      </w:r>
      <w:r w:rsidRPr="22A26C6E">
        <w:rPr>
          <w:rFonts w:ascii="Times New Roman" w:hAnsi="Times New Roman"/>
        </w:rPr>
        <w:t>the emergence of student p</w:t>
      </w:r>
      <w:r w:rsidR="4D9270AD" w:rsidRPr="22A26C6E">
        <w:rPr>
          <w:rFonts w:ascii="Times New Roman" w:hAnsi="Times New Roman"/>
        </w:rPr>
        <w:t>arents as a category of its own</w:t>
      </w:r>
      <w:r w:rsidRPr="22A26C6E">
        <w:rPr>
          <w:rFonts w:ascii="Times New Roman" w:hAnsi="Times New Roman"/>
        </w:rPr>
        <w:t>, leading to various publications about this group (Brooks, 2012; Callender et al</w:t>
      </w:r>
      <w:r w:rsidR="09FBB255" w:rsidRPr="22A26C6E">
        <w:rPr>
          <w:rFonts w:ascii="Times New Roman" w:hAnsi="Times New Roman"/>
        </w:rPr>
        <w:t>.</w:t>
      </w:r>
      <w:r w:rsidRPr="22A26C6E">
        <w:rPr>
          <w:rFonts w:ascii="Times New Roman" w:hAnsi="Times New Roman"/>
        </w:rPr>
        <w:t>, 2014; Lyonette, 2015;</w:t>
      </w:r>
      <w:r w:rsidR="00AF4DED">
        <w:rPr>
          <w:rFonts w:ascii="Times New Roman" w:hAnsi="Times New Roman"/>
        </w:rPr>
        <w:t xml:space="preserve"> AUTHOR</w:t>
      </w:r>
      <w:r w:rsidRPr="22A26C6E">
        <w:rPr>
          <w:rFonts w:ascii="Times New Roman" w:hAnsi="Times New Roman"/>
        </w:rPr>
        <w:t>). The most eloquent evidence of the newly gained visibility of th</w:t>
      </w:r>
      <w:r w:rsidR="086EE4BE" w:rsidRPr="22A26C6E">
        <w:rPr>
          <w:rFonts w:ascii="Times New Roman" w:hAnsi="Times New Roman"/>
        </w:rPr>
        <w:t>is</w:t>
      </w:r>
      <w:r w:rsidRPr="22A26C6E">
        <w:rPr>
          <w:rFonts w:ascii="Times New Roman" w:hAnsi="Times New Roman"/>
        </w:rPr>
        <w:t xml:space="preserve"> categor</w:t>
      </w:r>
      <w:r w:rsidR="0F57D96B" w:rsidRPr="22A26C6E">
        <w:rPr>
          <w:rFonts w:ascii="Times New Roman" w:hAnsi="Times New Roman"/>
        </w:rPr>
        <w:t>y</w:t>
      </w:r>
      <w:r w:rsidR="63E8C26F" w:rsidRPr="22A26C6E">
        <w:rPr>
          <w:rFonts w:ascii="Times New Roman" w:hAnsi="Times New Roman"/>
        </w:rPr>
        <w:t xml:space="preserve"> in the research literature</w:t>
      </w:r>
      <w:r w:rsidRPr="22A26C6E">
        <w:rPr>
          <w:rFonts w:ascii="Times New Roman" w:hAnsi="Times New Roman"/>
        </w:rPr>
        <w:t xml:space="preserve"> </w:t>
      </w:r>
      <w:r w:rsidR="60E25A9A" w:rsidRPr="22A26C6E">
        <w:rPr>
          <w:rFonts w:ascii="Times New Roman" w:hAnsi="Times New Roman"/>
        </w:rPr>
        <w:t>lies maybe in</w:t>
      </w:r>
      <w:r w:rsidRPr="22A26C6E">
        <w:rPr>
          <w:rFonts w:ascii="Times New Roman" w:hAnsi="Times New Roman"/>
        </w:rPr>
        <w:t xml:space="preserve"> the addition of a chapter on student parents by </w:t>
      </w:r>
      <w:r w:rsidR="14BB5197" w:rsidRPr="22A26C6E">
        <w:rPr>
          <w:rFonts w:ascii="Times New Roman" w:hAnsi="Times New Roman"/>
        </w:rPr>
        <w:t xml:space="preserve">Margaret </w:t>
      </w:r>
      <w:r w:rsidRPr="22A26C6E">
        <w:rPr>
          <w:rFonts w:ascii="Times New Roman" w:hAnsi="Times New Roman"/>
        </w:rPr>
        <w:t xml:space="preserve">Sallee (2019) to the updated version of an edited volume on </w:t>
      </w:r>
      <w:r w:rsidRPr="22A26C6E">
        <w:rPr>
          <w:rFonts w:ascii="Times New Roman" w:hAnsi="Times New Roman"/>
          <w:i/>
          <w:iCs/>
        </w:rPr>
        <w:t>Student Engagement in Higher Education</w:t>
      </w:r>
      <w:r w:rsidRPr="22A26C6E">
        <w:rPr>
          <w:rFonts w:ascii="Times New Roman" w:hAnsi="Times New Roman"/>
        </w:rPr>
        <w:t xml:space="preserve">, whose </w:t>
      </w:r>
      <w:r w:rsidR="51BD6387" w:rsidRPr="22A26C6E">
        <w:rPr>
          <w:rFonts w:ascii="Times New Roman" w:hAnsi="Times New Roman"/>
        </w:rPr>
        <w:t xml:space="preserve">earlier 2009 and 2013 </w:t>
      </w:r>
      <w:r w:rsidRPr="22A26C6E">
        <w:rPr>
          <w:rFonts w:ascii="Times New Roman" w:hAnsi="Times New Roman"/>
        </w:rPr>
        <w:t xml:space="preserve">editions </w:t>
      </w:r>
      <w:r w:rsidR="72328DCF" w:rsidRPr="22A26C6E">
        <w:rPr>
          <w:rFonts w:ascii="Times New Roman" w:hAnsi="Times New Roman"/>
        </w:rPr>
        <w:t>altogether</w:t>
      </w:r>
      <w:r w:rsidR="4D9270AD" w:rsidRPr="22A26C6E">
        <w:rPr>
          <w:rFonts w:ascii="Times New Roman" w:hAnsi="Times New Roman"/>
        </w:rPr>
        <w:t xml:space="preserve"> ignored this group </w:t>
      </w:r>
      <w:r w:rsidRPr="22A26C6E">
        <w:rPr>
          <w:rFonts w:ascii="Times New Roman" w:hAnsi="Times New Roman"/>
        </w:rPr>
        <w:t>(Quaye et al</w:t>
      </w:r>
      <w:r w:rsidR="51718722" w:rsidRPr="22A26C6E">
        <w:rPr>
          <w:rFonts w:ascii="Times New Roman" w:hAnsi="Times New Roman"/>
        </w:rPr>
        <w:t>.</w:t>
      </w:r>
      <w:r w:rsidRPr="22A26C6E">
        <w:rPr>
          <w:rFonts w:ascii="Times New Roman" w:hAnsi="Times New Roman"/>
        </w:rPr>
        <w:t xml:space="preserve">, 2019). In the context of </w:t>
      </w:r>
      <w:r w:rsidR="6ACCA9E4" w:rsidRPr="22A26C6E">
        <w:rPr>
          <w:rFonts w:ascii="Times New Roman" w:hAnsi="Times New Roman"/>
        </w:rPr>
        <w:t>the</w:t>
      </w:r>
      <w:r w:rsidRPr="22A26C6E">
        <w:rPr>
          <w:rFonts w:ascii="Times New Roman" w:hAnsi="Times New Roman"/>
        </w:rPr>
        <w:t xml:space="preserve"> global </w:t>
      </w:r>
      <w:r w:rsidR="6ACCA9E4" w:rsidRPr="22A26C6E">
        <w:rPr>
          <w:rFonts w:ascii="Times New Roman" w:hAnsi="Times New Roman"/>
        </w:rPr>
        <w:t xml:space="preserve">Covid-19 </w:t>
      </w:r>
      <w:r w:rsidRPr="22A26C6E">
        <w:rPr>
          <w:rFonts w:ascii="Times New Roman" w:hAnsi="Times New Roman"/>
        </w:rPr>
        <w:t xml:space="preserve">pandemic, students and HE staff have found themselves negotiating </w:t>
      </w:r>
      <w:r w:rsidR="6ACCA9E4" w:rsidRPr="22A26C6E">
        <w:rPr>
          <w:rFonts w:ascii="Times New Roman" w:hAnsi="Times New Roman"/>
        </w:rPr>
        <w:t xml:space="preserve">new </w:t>
      </w:r>
      <w:r w:rsidR="4D9270AD" w:rsidRPr="22A26C6E">
        <w:rPr>
          <w:rFonts w:ascii="Times New Roman" w:hAnsi="Times New Roman"/>
        </w:rPr>
        <w:t>alignments</w:t>
      </w:r>
      <w:r w:rsidR="6ACCA9E4" w:rsidRPr="22A26C6E">
        <w:rPr>
          <w:rFonts w:ascii="Times New Roman" w:hAnsi="Times New Roman"/>
        </w:rPr>
        <w:t xml:space="preserve"> and conflicts</w:t>
      </w:r>
      <w:r w:rsidRPr="22A26C6E">
        <w:rPr>
          <w:rFonts w:ascii="Times New Roman" w:hAnsi="Times New Roman"/>
        </w:rPr>
        <w:t xml:space="preserve"> between care and paid work, providing a welcome stimulus for research into the field</w:t>
      </w:r>
      <w:r w:rsidR="6ACCA9E4" w:rsidRPr="22A26C6E">
        <w:rPr>
          <w:rFonts w:ascii="Times New Roman" w:hAnsi="Times New Roman"/>
        </w:rPr>
        <w:t xml:space="preserve"> and growing awareness of </w:t>
      </w:r>
      <w:r w:rsidR="468ACAA2" w:rsidRPr="22A26C6E">
        <w:rPr>
          <w:rFonts w:ascii="Times New Roman" w:hAnsi="Times New Roman"/>
        </w:rPr>
        <w:t xml:space="preserve">the centrality of </w:t>
      </w:r>
      <w:r w:rsidR="6ACCA9E4" w:rsidRPr="22A26C6E">
        <w:rPr>
          <w:rFonts w:ascii="Times New Roman" w:hAnsi="Times New Roman"/>
        </w:rPr>
        <w:t>care work</w:t>
      </w:r>
      <w:r w:rsidR="3E0646E8" w:rsidRPr="22A26C6E">
        <w:rPr>
          <w:rFonts w:ascii="Times New Roman" w:hAnsi="Times New Roman"/>
        </w:rPr>
        <w:t xml:space="preserve"> in maintaining our worlds (Tronto, 1993)</w:t>
      </w:r>
      <w:r w:rsidRPr="22A26C6E">
        <w:rPr>
          <w:rFonts w:ascii="Times New Roman" w:hAnsi="Times New Roman"/>
        </w:rPr>
        <w:t xml:space="preserve">. Yet, as we shall see, research on care in </w:t>
      </w:r>
      <w:r w:rsidR="61750CFF" w:rsidRPr="22A26C6E">
        <w:rPr>
          <w:rFonts w:ascii="Times New Roman" w:hAnsi="Times New Roman"/>
        </w:rPr>
        <w:t xml:space="preserve">HE </w:t>
      </w:r>
      <w:r w:rsidRPr="22A26C6E">
        <w:rPr>
          <w:rFonts w:ascii="Times New Roman" w:hAnsi="Times New Roman"/>
        </w:rPr>
        <w:t xml:space="preserve">remains patchy and, often, </w:t>
      </w:r>
      <w:r w:rsidR="6ACCA9E4" w:rsidRPr="22A26C6E">
        <w:rPr>
          <w:rFonts w:ascii="Times New Roman" w:hAnsi="Times New Roman"/>
        </w:rPr>
        <w:t>like</w:t>
      </w:r>
      <w:r w:rsidRPr="22A26C6E">
        <w:rPr>
          <w:rFonts w:ascii="Times New Roman" w:hAnsi="Times New Roman"/>
        </w:rPr>
        <w:t xml:space="preserve"> the very </w:t>
      </w:r>
      <w:r w:rsidR="4D9270AD" w:rsidRPr="22A26C6E">
        <w:rPr>
          <w:rFonts w:ascii="Times New Roman" w:hAnsi="Times New Roman"/>
        </w:rPr>
        <w:t>group</w:t>
      </w:r>
      <w:r w:rsidRPr="22A26C6E">
        <w:rPr>
          <w:rFonts w:ascii="Times New Roman" w:hAnsi="Times New Roman"/>
        </w:rPr>
        <w:t xml:space="preserve"> it investigates, sits at the margins of academia.</w:t>
      </w:r>
      <w:r w:rsidR="7E9909A2" w:rsidRPr="22A26C6E">
        <w:rPr>
          <w:rFonts w:ascii="Times New Roman" w:hAnsi="Times New Roman"/>
        </w:rPr>
        <w:t xml:space="preserve"> </w:t>
      </w:r>
      <w:r w:rsidR="46A50145" w:rsidRPr="22A26C6E">
        <w:rPr>
          <w:rFonts w:ascii="Times New Roman" w:hAnsi="Times New Roman"/>
        </w:rPr>
        <w:t>It is</w:t>
      </w:r>
      <w:r w:rsidR="6452129F" w:rsidRPr="22A26C6E">
        <w:rPr>
          <w:rFonts w:ascii="Times New Roman" w:hAnsi="Times New Roman"/>
        </w:rPr>
        <w:t xml:space="preserve"> often considered as ‘niche’ and can be faced with great resistance from 'mainstream’ sociological theories</w:t>
      </w:r>
      <w:r w:rsidR="104766C7" w:rsidRPr="22A26C6E">
        <w:rPr>
          <w:rFonts w:ascii="Times New Roman" w:hAnsi="Times New Roman"/>
        </w:rPr>
        <w:t>.</w:t>
      </w:r>
    </w:p>
    <w:p w14:paraId="2CAA4D2F" w14:textId="26058934" w:rsidR="00B469A5" w:rsidRPr="000F30AD" w:rsidRDefault="78FF9224" w:rsidP="62505120">
      <w:pPr>
        <w:spacing w:after="120"/>
        <w:jc w:val="both"/>
        <w:rPr>
          <w:rFonts w:ascii="Times New Roman" w:hAnsi="Times New Roman"/>
        </w:rPr>
      </w:pPr>
      <w:r w:rsidRPr="22A26C6E">
        <w:rPr>
          <w:rFonts w:ascii="Times New Roman" w:hAnsi="Times New Roman"/>
        </w:rPr>
        <w:t>In contrast with our earlier work about care/rs in academia</w:t>
      </w:r>
      <w:r w:rsidR="46C90080" w:rsidRPr="22A26C6E">
        <w:rPr>
          <w:rFonts w:ascii="Times New Roman" w:hAnsi="Times New Roman"/>
        </w:rPr>
        <w:t xml:space="preserve"> (e.g. </w:t>
      </w:r>
      <w:r w:rsidR="00AF4DED">
        <w:rPr>
          <w:rFonts w:ascii="Times New Roman" w:hAnsi="Times New Roman"/>
        </w:rPr>
        <w:t>AUTHOR</w:t>
      </w:r>
      <w:r w:rsidR="46C90080" w:rsidRPr="22A26C6E">
        <w:rPr>
          <w:rFonts w:ascii="Times New Roman" w:hAnsi="Times New Roman"/>
        </w:rPr>
        <w:t>)</w:t>
      </w:r>
      <w:r w:rsidRPr="22A26C6E">
        <w:rPr>
          <w:rFonts w:ascii="Times New Roman" w:hAnsi="Times New Roman"/>
        </w:rPr>
        <w:t xml:space="preserve"> </w:t>
      </w:r>
      <w:r w:rsidR="282D2C92" w:rsidRPr="22A26C6E">
        <w:rPr>
          <w:rFonts w:ascii="Times New Roman" w:hAnsi="Times New Roman"/>
        </w:rPr>
        <w:t xml:space="preserve">this article </w:t>
      </w:r>
      <w:r w:rsidR="16F76AF3" w:rsidRPr="22A26C6E">
        <w:rPr>
          <w:rFonts w:ascii="Times New Roman" w:hAnsi="Times New Roman"/>
        </w:rPr>
        <w:t xml:space="preserve">does not </w:t>
      </w:r>
      <w:r w:rsidR="4D9270AD" w:rsidRPr="22A26C6E">
        <w:rPr>
          <w:rFonts w:ascii="Times New Roman" w:hAnsi="Times New Roman"/>
        </w:rPr>
        <w:t>involve</w:t>
      </w:r>
      <w:r w:rsidR="16F76AF3" w:rsidRPr="22A26C6E">
        <w:rPr>
          <w:rFonts w:ascii="Times New Roman" w:hAnsi="Times New Roman"/>
        </w:rPr>
        <w:t xml:space="preserve"> </w:t>
      </w:r>
      <w:r w:rsidR="2BCBDE34" w:rsidRPr="22A26C6E">
        <w:rPr>
          <w:rFonts w:ascii="Times New Roman" w:hAnsi="Times New Roman"/>
        </w:rPr>
        <w:t>fieldwork</w:t>
      </w:r>
      <w:r w:rsidR="4D9270AD" w:rsidRPr="22A26C6E">
        <w:rPr>
          <w:rFonts w:ascii="Times New Roman" w:hAnsi="Times New Roman"/>
        </w:rPr>
        <w:t xml:space="preserve"> in its conventional </w:t>
      </w:r>
      <w:r w:rsidR="7A71E520" w:rsidRPr="22A26C6E">
        <w:rPr>
          <w:rFonts w:ascii="Times New Roman" w:hAnsi="Times New Roman"/>
        </w:rPr>
        <w:t>designation</w:t>
      </w:r>
      <w:r w:rsidR="4D9270AD" w:rsidRPr="22A26C6E">
        <w:rPr>
          <w:rFonts w:ascii="Times New Roman" w:hAnsi="Times New Roman"/>
        </w:rPr>
        <w:t>, although one may argue</w:t>
      </w:r>
      <w:r w:rsidR="4310C8FF" w:rsidRPr="22A26C6E">
        <w:rPr>
          <w:rFonts w:ascii="Times New Roman" w:hAnsi="Times New Roman"/>
        </w:rPr>
        <w:t xml:space="preserve"> that the literature constitutes</w:t>
      </w:r>
      <w:r w:rsidR="4D9270AD" w:rsidRPr="22A26C6E">
        <w:rPr>
          <w:rFonts w:ascii="Times New Roman" w:hAnsi="Times New Roman"/>
        </w:rPr>
        <w:t xml:space="preserve"> our ‘field</w:t>
      </w:r>
      <w:r w:rsidR="4310C8FF" w:rsidRPr="22A26C6E">
        <w:rPr>
          <w:rFonts w:ascii="Times New Roman" w:hAnsi="Times New Roman"/>
        </w:rPr>
        <w:t>work</w:t>
      </w:r>
      <w:r w:rsidR="4D9270AD" w:rsidRPr="22A26C6E">
        <w:rPr>
          <w:rFonts w:ascii="Times New Roman" w:hAnsi="Times New Roman"/>
        </w:rPr>
        <w:t>’</w:t>
      </w:r>
      <w:r w:rsidR="16F76AF3" w:rsidRPr="22A26C6E">
        <w:rPr>
          <w:rFonts w:ascii="Times New Roman" w:hAnsi="Times New Roman"/>
        </w:rPr>
        <w:t xml:space="preserve">. </w:t>
      </w:r>
      <w:r w:rsidR="47D2B3E4" w:rsidRPr="22A26C6E">
        <w:rPr>
          <w:rFonts w:ascii="Times New Roman" w:hAnsi="Times New Roman"/>
        </w:rPr>
        <w:t>This paper</w:t>
      </w:r>
      <w:r w:rsidR="7046EAF0" w:rsidRPr="22A26C6E">
        <w:rPr>
          <w:rFonts w:ascii="Times New Roman" w:hAnsi="Times New Roman"/>
        </w:rPr>
        <w:t xml:space="preserve"> </w:t>
      </w:r>
      <w:r w:rsidR="7946E9A0" w:rsidRPr="22A26C6E">
        <w:rPr>
          <w:rFonts w:ascii="Times New Roman" w:hAnsi="Times New Roman"/>
        </w:rPr>
        <w:t>is</w:t>
      </w:r>
      <w:r w:rsidRPr="22A26C6E">
        <w:rPr>
          <w:rFonts w:ascii="Times New Roman" w:hAnsi="Times New Roman"/>
        </w:rPr>
        <w:t xml:space="preserve"> solely</w:t>
      </w:r>
      <w:r w:rsidR="282D2C92" w:rsidRPr="22A26C6E">
        <w:rPr>
          <w:rFonts w:ascii="Times New Roman" w:hAnsi="Times New Roman"/>
        </w:rPr>
        <w:t xml:space="preserve"> infor</w:t>
      </w:r>
      <w:r w:rsidR="4D9270AD" w:rsidRPr="22A26C6E">
        <w:rPr>
          <w:rFonts w:ascii="Times New Roman" w:hAnsi="Times New Roman"/>
        </w:rPr>
        <w:t xml:space="preserve">med by our ‘gazing’ into </w:t>
      </w:r>
      <w:r w:rsidR="7A71E520" w:rsidRPr="22A26C6E">
        <w:rPr>
          <w:rFonts w:ascii="Times New Roman" w:hAnsi="Times New Roman"/>
        </w:rPr>
        <w:t>research texts</w:t>
      </w:r>
      <w:r w:rsidR="0C525914" w:rsidRPr="22A26C6E">
        <w:rPr>
          <w:rFonts w:ascii="Times New Roman" w:hAnsi="Times New Roman"/>
        </w:rPr>
        <w:t xml:space="preserve"> </w:t>
      </w:r>
      <w:r w:rsidR="4D9270AD" w:rsidRPr="22A26C6E">
        <w:rPr>
          <w:rFonts w:ascii="Times New Roman" w:hAnsi="Times New Roman"/>
        </w:rPr>
        <w:t>on</w:t>
      </w:r>
      <w:r w:rsidR="16F76AF3" w:rsidRPr="22A26C6E">
        <w:rPr>
          <w:rFonts w:ascii="Times New Roman" w:hAnsi="Times New Roman"/>
        </w:rPr>
        <w:t xml:space="preserve"> </w:t>
      </w:r>
      <w:r w:rsidR="2C43D39F" w:rsidRPr="22A26C6E">
        <w:rPr>
          <w:rFonts w:ascii="Times New Roman" w:hAnsi="Times New Roman"/>
        </w:rPr>
        <w:t xml:space="preserve">staff and student caregivers </w:t>
      </w:r>
      <w:r w:rsidR="4D9270AD" w:rsidRPr="22A26C6E">
        <w:rPr>
          <w:rFonts w:ascii="Times New Roman" w:hAnsi="Times New Roman"/>
        </w:rPr>
        <w:t>in academi</w:t>
      </w:r>
      <w:r w:rsidR="22A2D57C" w:rsidRPr="22A26C6E">
        <w:rPr>
          <w:rFonts w:ascii="Times New Roman" w:hAnsi="Times New Roman"/>
        </w:rPr>
        <w:t>c settings</w:t>
      </w:r>
      <w:r w:rsidR="7A71E520" w:rsidRPr="22A26C6E">
        <w:rPr>
          <w:rFonts w:ascii="Times New Roman" w:hAnsi="Times New Roman"/>
        </w:rPr>
        <w:t>.</w:t>
      </w:r>
      <w:r w:rsidR="4310C8FF" w:rsidRPr="22A26C6E">
        <w:rPr>
          <w:rFonts w:ascii="Times New Roman" w:hAnsi="Times New Roman"/>
        </w:rPr>
        <w:t xml:space="preserve"> </w:t>
      </w:r>
      <w:r w:rsidR="75AA6206" w:rsidRPr="22A26C6E">
        <w:rPr>
          <w:rFonts w:ascii="Times New Roman" w:hAnsi="Times New Roman"/>
        </w:rPr>
        <w:t xml:space="preserve">Similar in this to the texts we engaged with through the literature search, we recognise that our </w:t>
      </w:r>
      <w:r w:rsidR="4D9270AD" w:rsidRPr="22A26C6E">
        <w:rPr>
          <w:rFonts w:ascii="Times New Roman" w:hAnsi="Times New Roman"/>
        </w:rPr>
        <w:t>gazing into</w:t>
      </w:r>
      <w:r w:rsidR="75AA6206" w:rsidRPr="22A26C6E">
        <w:rPr>
          <w:rFonts w:ascii="Times New Roman" w:hAnsi="Times New Roman"/>
        </w:rPr>
        <w:t xml:space="preserve"> the field</w:t>
      </w:r>
      <w:r w:rsidR="0BC8AD30" w:rsidRPr="22A26C6E">
        <w:rPr>
          <w:rFonts w:ascii="Times New Roman" w:hAnsi="Times New Roman"/>
        </w:rPr>
        <w:t xml:space="preserve"> </w:t>
      </w:r>
      <w:r w:rsidR="75AA6206" w:rsidRPr="22A26C6E">
        <w:rPr>
          <w:rFonts w:ascii="Times New Roman" w:hAnsi="Times New Roman"/>
        </w:rPr>
        <w:t>is part of a process that constructs the very subjects we research. In that respect, the literature</w:t>
      </w:r>
      <w:r w:rsidR="2BCBDE34" w:rsidRPr="22A26C6E">
        <w:rPr>
          <w:rFonts w:ascii="Times New Roman" w:hAnsi="Times New Roman"/>
        </w:rPr>
        <w:t xml:space="preserve"> review, like the texts it calls upon,</w:t>
      </w:r>
      <w:r w:rsidR="75AA6206" w:rsidRPr="22A26C6E">
        <w:rPr>
          <w:rFonts w:ascii="Times New Roman" w:hAnsi="Times New Roman"/>
        </w:rPr>
        <w:t xml:space="preserve"> is not ‘out of the discourse</w:t>
      </w:r>
      <w:r w:rsidR="46C90080" w:rsidRPr="22A26C6E">
        <w:rPr>
          <w:rFonts w:ascii="Times New Roman" w:hAnsi="Times New Roman"/>
        </w:rPr>
        <w:t>s</w:t>
      </w:r>
      <w:r w:rsidR="75AA6206" w:rsidRPr="22A26C6E">
        <w:rPr>
          <w:rFonts w:ascii="Times New Roman" w:hAnsi="Times New Roman"/>
        </w:rPr>
        <w:t xml:space="preserve">’ </w:t>
      </w:r>
      <w:r w:rsidR="46C90080" w:rsidRPr="22A26C6E">
        <w:rPr>
          <w:rFonts w:ascii="Times New Roman" w:hAnsi="Times New Roman"/>
        </w:rPr>
        <w:t xml:space="preserve">of care and academic work but </w:t>
      </w:r>
      <w:r w:rsidR="55A5F906" w:rsidRPr="22A26C6E">
        <w:rPr>
          <w:rFonts w:ascii="Times New Roman" w:hAnsi="Times New Roman"/>
        </w:rPr>
        <w:t xml:space="preserve">a </w:t>
      </w:r>
      <w:r w:rsidR="213D1270" w:rsidRPr="22A26C6E">
        <w:rPr>
          <w:rFonts w:ascii="Times New Roman" w:hAnsi="Times New Roman"/>
        </w:rPr>
        <w:t>part of it</w:t>
      </w:r>
      <w:r w:rsidR="4310C8FF" w:rsidRPr="22A26C6E">
        <w:rPr>
          <w:rFonts w:ascii="Times New Roman" w:hAnsi="Times New Roman"/>
        </w:rPr>
        <w:t xml:space="preserve"> (Hook, 2016)</w:t>
      </w:r>
      <w:r w:rsidR="41B6C684" w:rsidRPr="22A26C6E">
        <w:rPr>
          <w:rFonts w:ascii="Times New Roman" w:hAnsi="Times New Roman"/>
        </w:rPr>
        <w:t xml:space="preserve">. </w:t>
      </w:r>
      <w:r w:rsidR="213D1270" w:rsidRPr="22A26C6E">
        <w:rPr>
          <w:rFonts w:ascii="Times New Roman" w:hAnsi="Times New Roman"/>
        </w:rPr>
        <w:t xml:space="preserve">Gazing </w:t>
      </w:r>
      <w:r w:rsidR="4310C8FF" w:rsidRPr="22A26C6E">
        <w:rPr>
          <w:rFonts w:ascii="Times New Roman" w:hAnsi="Times New Roman"/>
        </w:rPr>
        <w:t>is never</w:t>
      </w:r>
      <w:r w:rsidR="213D1270" w:rsidRPr="22A26C6E">
        <w:rPr>
          <w:rFonts w:ascii="Times New Roman" w:hAnsi="Times New Roman"/>
        </w:rPr>
        <w:t xml:space="preserve"> a neutral process</w:t>
      </w:r>
      <w:r w:rsidR="4310C8FF" w:rsidRPr="22A26C6E">
        <w:rPr>
          <w:rFonts w:ascii="Times New Roman" w:hAnsi="Times New Roman"/>
        </w:rPr>
        <w:t xml:space="preserve">. This view is </w:t>
      </w:r>
      <w:r w:rsidR="7A71E520" w:rsidRPr="22A26C6E">
        <w:rPr>
          <w:rFonts w:ascii="Times New Roman" w:hAnsi="Times New Roman"/>
        </w:rPr>
        <w:t xml:space="preserve">consistent with our theoretical understanding of the social world, as we draw on post-structuralist and feminist frameworks which seek to understand how positionalities and subjectivities are framed by intersectional relationships of power, including through their discursive construction in the process of knowledge production (Foucault, 1972). </w:t>
      </w:r>
      <w:r w:rsidR="41B6C684" w:rsidRPr="22A26C6E">
        <w:rPr>
          <w:rFonts w:ascii="Times New Roman" w:hAnsi="Times New Roman"/>
        </w:rPr>
        <w:t xml:space="preserve">While we cannot claim </w:t>
      </w:r>
      <w:r w:rsidR="2BCBDE34" w:rsidRPr="22A26C6E">
        <w:rPr>
          <w:rFonts w:ascii="Times New Roman" w:hAnsi="Times New Roman"/>
        </w:rPr>
        <w:t>objectivity</w:t>
      </w:r>
      <w:r w:rsidR="16857115" w:rsidRPr="22A26C6E">
        <w:rPr>
          <w:rFonts w:ascii="Times New Roman" w:hAnsi="Times New Roman"/>
        </w:rPr>
        <w:t xml:space="preserve"> (</w:t>
      </w:r>
      <w:r w:rsidR="0BC8AD30" w:rsidRPr="22A26C6E">
        <w:rPr>
          <w:rFonts w:ascii="Times New Roman" w:hAnsi="Times New Roman"/>
        </w:rPr>
        <w:t>in contrast here with</w:t>
      </w:r>
      <w:r w:rsidR="16857115" w:rsidRPr="22A26C6E">
        <w:rPr>
          <w:rFonts w:ascii="Times New Roman" w:hAnsi="Times New Roman"/>
        </w:rPr>
        <w:t xml:space="preserve"> the</w:t>
      </w:r>
      <w:r w:rsidR="4D9270AD" w:rsidRPr="22A26C6E">
        <w:rPr>
          <w:rFonts w:ascii="Times New Roman" w:hAnsi="Times New Roman"/>
        </w:rPr>
        <w:t xml:space="preserve"> positivist, postcolonial </w:t>
      </w:r>
      <w:r w:rsidR="41B6C684" w:rsidRPr="22A26C6E">
        <w:rPr>
          <w:rFonts w:ascii="Times New Roman" w:hAnsi="Times New Roman"/>
        </w:rPr>
        <w:t xml:space="preserve">approach to </w:t>
      </w:r>
      <w:r w:rsidR="41B6C684" w:rsidRPr="22A26C6E">
        <w:rPr>
          <w:rFonts w:ascii="Times New Roman" w:hAnsi="Times New Roman"/>
          <w:i/>
          <w:iCs/>
        </w:rPr>
        <w:t xml:space="preserve">‘mapping </w:t>
      </w:r>
      <w:r w:rsidR="41B6C684" w:rsidRPr="22A26C6E">
        <w:rPr>
          <w:rFonts w:ascii="Times New Roman" w:hAnsi="Times New Roman"/>
        </w:rPr>
        <w:t>the field’</w:t>
      </w:r>
      <w:r w:rsidR="49D70BE9" w:rsidRPr="22A26C6E">
        <w:rPr>
          <w:rFonts w:ascii="Times New Roman" w:hAnsi="Times New Roman"/>
        </w:rPr>
        <w:t xml:space="preserve"> which often underpin</w:t>
      </w:r>
      <w:r w:rsidR="16857115" w:rsidRPr="22A26C6E">
        <w:rPr>
          <w:rFonts w:ascii="Times New Roman" w:hAnsi="Times New Roman"/>
        </w:rPr>
        <w:t>s</w:t>
      </w:r>
      <w:r w:rsidR="49D70BE9" w:rsidRPr="22A26C6E">
        <w:rPr>
          <w:rFonts w:ascii="Times New Roman" w:hAnsi="Times New Roman"/>
        </w:rPr>
        <w:t xml:space="preserve"> literature review</w:t>
      </w:r>
      <w:r w:rsidR="16F76AF3" w:rsidRPr="22A26C6E">
        <w:rPr>
          <w:rFonts w:ascii="Times New Roman" w:hAnsi="Times New Roman"/>
        </w:rPr>
        <w:t>s and commodify knowledge as if it were little parce</w:t>
      </w:r>
      <w:r w:rsidR="2BCBDE34" w:rsidRPr="22A26C6E">
        <w:rPr>
          <w:rFonts w:ascii="Times New Roman" w:hAnsi="Times New Roman"/>
        </w:rPr>
        <w:t>l</w:t>
      </w:r>
      <w:r w:rsidR="16F76AF3" w:rsidRPr="22A26C6E">
        <w:rPr>
          <w:rFonts w:ascii="Times New Roman" w:hAnsi="Times New Roman"/>
        </w:rPr>
        <w:t>s which can be counted and, together, form the social world</w:t>
      </w:r>
      <w:r w:rsidR="41B6C684" w:rsidRPr="22A26C6E">
        <w:rPr>
          <w:rFonts w:ascii="Times New Roman" w:hAnsi="Times New Roman"/>
        </w:rPr>
        <w:t>), we can however reflect on</w:t>
      </w:r>
      <w:r w:rsidR="49D70BE9" w:rsidRPr="22A26C6E">
        <w:rPr>
          <w:rFonts w:ascii="Times New Roman" w:hAnsi="Times New Roman"/>
        </w:rPr>
        <w:t xml:space="preserve"> the</w:t>
      </w:r>
      <w:r w:rsidR="41B6C684" w:rsidRPr="22A26C6E">
        <w:rPr>
          <w:rFonts w:ascii="Times New Roman" w:hAnsi="Times New Roman"/>
        </w:rPr>
        <w:t xml:space="preserve"> process</w:t>
      </w:r>
      <w:r w:rsidR="49D70BE9" w:rsidRPr="22A26C6E">
        <w:rPr>
          <w:rFonts w:ascii="Times New Roman" w:hAnsi="Times New Roman"/>
        </w:rPr>
        <w:t>es</w:t>
      </w:r>
      <w:r w:rsidR="41B6C684" w:rsidRPr="22A26C6E">
        <w:rPr>
          <w:rFonts w:ascii="Times New Roman" w:hAnsi="Times New Roman"/>
        </w:rPr>
        <w:t xml:space="preserve"> through which this </w:t>
      </w:r>
      <w:r w:rsidR="624FAB6D" w:rsidRPr="22A26C6E">
        <w:rPr>
          <w:rFonts w:ascii="Times New Roman" w:hAnsi="Times New Roman"/>
        </w:rPr>
        <w:t>review was produced</w:t>
      </w:r>
      <w:r w:rsidR="41B6C684" w:rsidRPr="22A26C6E">
        <w:rPr>
          <w:rFonts w:ascii="Times New Roman" w:hAnsi="Times New Roman"/>
        </w:rPr>
        <w:t xml:space="preserve">. As we renounce </w:t>
      </w:r>
      <w:r w:rsidR="62D09434" w:rsidRPr="22A26C6E">
        <w:rPr>
          <w:rFonts w:ascii="Times New Roman" w:hAnsi="Times New Roman"/>
        </w:rPr>
        <w:t xml:space="preserve">naïve </w:t>
      </w:r>
      <w:r w:rsidR="41B6C684" w:rsidRPr="22A26C6E">
        <w:rPr>
          <w:rFonts w:ascii="Times New Roman" w:hAnsi="Times New Roman"/>
        </w:rPr>
        <w:t xml:space="preserve">claims of objectivity and of being able to ‘step out’ of the discourse, we </w:t>
      </w:r>
      <w:r w:rsidR="422306CD" w:rsidRPr="22A26C6E">
        <w:rPr>
          <w:rFonts w:ascii="Times New Roman" w:hAnsi="Times New Roman"/>
        </w:rPr>
        <w:t xml:space="preserve">(the authors) </w:t>
      </w:r>
      <w:r w:rsidR="2BCBDE34" w:rsidRPr="22A26C6E">
        <w:rPr>
          <w:rFonts w:ascii="Times New Roman" w:hAnsi="Times New Roman"/>
        </w:rPr>
        <w:t>seek trustworthiness in acknowledging</w:t>
      </w:r>
      <w:r w:rsidR="16857115" w:rsidRPr="22A26C6E">
        <w:rPr>
          <w:rFonts w:ascii="Times New Roman" w:hAnsi="Times New Roman"/>
        </w:rPr>
        <w:t xml:space="preserve"> </w:t>
      </w:r>
      <w:r w:rsidR="49D70BE9" w:rsidRPr="22A26C6E">
        <w:rPr>
          <w:rFonts w:ascii="Times New Roman" w:hAnsi="Times New Roman"/>
        </w:rPr>
        <w:t>our own positionalities</w:t>
      </w:r>
      <w:r w:rsidR="41B6C684" w:rsidRPr="22A26C6E">
        <w:rPr>
          <w:rFonts w:ascii="Times New Roman" w:hAnsi="Times New Roman"/>
        </w:rPr>
        <w:t xml:space="preserve">. </w:t>
      </w:r>
      <w:r w:rsidR="46C90080" w:rsidRPr="22A26C6E">
        <w:rPr>
          <w:rFonts w:ascii="Times New Roman" w:hAnsi="Times New Roman"/>
        </w:rPr>
        <w:t xml:space="preserve">We </w:t>
      </w:r>
      <w:r w:rsidR="43B42BC9" w:rsidRPr="22A26C6E">
        <w:rPr>
          <w:rFonts w:ascii="Times New Roman" w:hAnsi="Times New Roman"/>
        </w:rPr>
        <w:t xml:space="preserve">do appreciate that our </w:t>
      </w:r>
      <w:r w:rsidR="0F34B106" w:rsidRPr="22A26C6E">
        <w:rPr>
          <w:rFonts w:ascii="Times New Roman" w:hAnsi="Times New Roman"/>
        </w:rPr>
        <w:t xml:space="preserve">experiences of and </w:t>
      </w:r>
      <w:r w:rsidR="43B42BC9" w:rsidRPr="22A26C6E">
        <w:rPr>
          <w:rFonts w:ascii="Times New Roman" w:hAnsi="Times New Roman"/>
        </w:rPr>
        <w:t>p</w:t>
      </w:r>
      <w:r w:rsidR="06370CC1" w:rsidRPr="22A26C6E">
        <w:rPr>
          <w:rFonts w:ascii="Times New Roman" w:hAnsi="Times New Roman"/>
        </w:rPr>
        <w:t xml:space="preserve">erspectives on research in general and on carers in </w:t>
      </w:r>
      <w:r w:rsidR="14B36075" w:rsidRPr="22A26C6E">
        <w:rPr>
          <w:rFonts w:ascii="Times New Roman" w:hAnsi="Times New Roman"/>
        </w:rPr>
        <w:t xml:space="preserve">HE in particular are framed by our identities as </w:t>
      </w:r>
      <w:r w:rsidR="624FAB6D" w:rsidRPr="22A26C6E">
        <w:rPr>
          <w:rFonts w:ascii="Times New Roman" w:hAnsi="Times New Roman"/>
        </w:rPr>
        <w:t xml:space="preserve">White, heterosexual women, </w:t>
      </w:r>
      <w:r w:rsidR="65FCC2D9" w:rsidRPr="22A26C6E">
        <w:rPr>
          <w:rFonts w:ascii="Times New Roman" w:hAnsi="Times New Roman"/>
        </w:rPr>
        <w:t>and</w:t>
      </w:r>
      <w:r w:rsidR="2CF23A3A" w:rsidRPr="22A26C6E">
        <w:rPr>
          <w:rFonts w:ascii="Times New Roman" w:hAnsi="Times New Roman"/>
        </w:rPr>
        <w:t xml:space="preserve"> </w:t>
      </w:r>
      <w:r w:rsidR="624FAB6D" w:rsidRPr="22A26C6E">
        <w:rPr>
          <w:rFonts w:ascii="Times New Roman" w:hAnsi="Times New Roman"/>
        </w:rPr>
        <w:t xml:space="preserve">the </w:t>
      </w:r>
      <w:r w:rsidR="46C90080" w:rsidRPr="22A26C6E">
        <w:rPr>
          <w:rFonts w:ascii="Times New Roman" w:hAnsi="Times New Roman"/>
        </w:rPr>
        <w:t>mothers of teenage</w:t>
      </w:r>
      <w:r w:rsidR="78596A5B" w:rsidRPr="22A26C6E">
        <w:rPr>
          <w:rFonts w:ascii="Times New Roman" w:hAnsi="Times New Roman"/>
        </w:rPr>
        <w:t>rs</w:t>
      </w:r>
      <w:r w:rsidR="46C90080" w:rsidRPr="22A26C6E">
        <w:rPr>
          <w:rFonts w:ascii="Times New Roman" w:hAnsi="Times New Roman"/>
        </w:rPr>
        <w:t xml:space="preserve">. </w:t>
      </w:r>
      <w:r w:rsidR="7E0AC25E" w:rsidRPr="22A26C6E">
        <w:rPr>
          <w:rFonts w:ascii="Times New Roman" w:hAnsi="Times New Roman"/>
        </w:rPr>
        <w:t>Both of us</w:t>
      </w:r>
      <w:r w:rsidR="6ACCA9E4" w:rsidRPr="22A26C6E">
        <w:rPr>
          <w:rFonts w:ascii="Times New Roman" w:hAnsi="Times New Roman"/>
        </w:rPr>
        <w:t xml:space="preserve"> have experience of</w:t>
      </w:r>
      <w:r w:rsidR="7E0AC25E" w:rsidRPr="22A26C6E">
        <w:rPr>
          <w:rFonts w:ascii="Times New Roman" w:hAnsi="Times New Roman"/>
        </w:rPr>
        <w:t xml:space="preserve"> </w:t>
      </w:r>
      <w:r w:rsidR="6ACCA9E4" w:rsidRPr="22A26C6E">
        <w:rPr>
          <w:rFonts w:ascii="Times New Roman" w:hAnsi="Times New Roman"/>
        </w:rPr>
        <w:t xml:space="preserve">juggling </w:t>
      </w:r>
      <w:r w:rsidR="7ECF1EBB" w:rsidRPr="22A26C6E">
        <w:rPr>
          <w:rFonts w:ascii="Times New Roman" w:hAnsi="Times New Roman"/>
        </w:rPr>
        <w:t xml:space="preserve">HE </w:t>
      </w:r>
      <w:r w:rsidR="6ACCA9E4" w:rsidRPr="22A26C6E">
        <w:rPr>
          <w:rFonts w:ascii="Times New Roman" w:hAnsi="Times New Roman"/>
        </w:rPr>
        <w:t>studies and academic employment with parenting</w:t>
      </w:r>
      <w:r w:rsidR="4766D38B" w:rsidRPr="22A26C6E">
        <w:rPr>
          <w:rFonts w:ascii="Times New Roman" w:hAnsi="Times New Roman"/>
        </w:rPr>
        <w:t>-a key incentive fro</w:t>
      </w:r>
      <w:r w:rsidR="56796074" w:rsidRPr="22A26C6E">
        <w:rPr>
          <w:rFonts w:ascii="Times New Roman" w:hAnsi="Times New Roman"/>
        </w:rPr>
        <w:t>m our own admission to research</w:t>
      </w:r>
      <w:r w:rsidR="51AFE3C3" w:rsidRPr="22A26C6E">
        <w:rPr>
          <w:rFonts w:ascii="Times New Roman" w:hAnsi="Times New Roman"/>
        </w:rPr>
        <w:t>ing</w:t>
      </w:r>
      <w:r w:rsidR="56796074" w:rsidRPr="22A26C6E">
        <w:rPr>
          <w:rFonts w:ascii="Times New Roman" w:hAnsi="Times New Roman"/>
        </w:rPr>
        <w:t xml:space="preserve"> this topic</w:t>
      </w:r>
      <w:r w:rsidR="7E0AC25E" w:rsidRPr="22A26C6E">
        <w:rPr>
          <w:rFonts w:ascii="Times New Roman" w:hAnsi="Times New Roman"/>
        </w:rPr>
        <w:t xml:space="preserve">. </w:t>
      </w:r>
      <w:r w:rsidR="46C90080" w:rsidRPr="22A26C6E">
        <w:rPr>
          <w:rFonts w:ascii="Times New Roman" w:hAnsi="Times New Roman"/>
        </w:rPr>
        <w:lastRenderedPageBreak/>
        <w:t xml:space="preserve">We </w:t>
      </w:r>
      <w:r w:rsidR="25FCAAC4" w:rsidRPr="22A26C6E">
        <w:rPr>
          <w:rFonts w:ascii="Times New Roman" w:hAnsi="Times New Roman"/>
        </w:rPr>
        <w:t xml:space="preserve">also </w:t>
      </w:r>
      <w:r w:rsidR="46C90080" w:rsidRPr="22A26C6E">
        <w:rPr>
          <w:rFonts w:ascii="Times New Roman" w:hAnsi="Times New Roman"/>
        </w:rPr>
        <w:t xml:space="preserve">occupy </w:t>
      </w:r>
      <w:r w:rsidR="2BCBDE34" w:rsidRPr="22A26C6E">
        <w:rPr>
          <w:rFonts w:ascii="Times New Roman" w:hAnsi="Times New Roman"/>
        </w:rPr>
        <w:t>contrasted positions in terms of our linguistic, nat</w:t>
      </w:r>
      <w:r w:rsidR="0BC8AD30" w:rsidRPr="22A26C6E">
        <w:rPr>
          <w:rFonts w:ascii="Times New Roman" w:hAnsi="Times New Roman"/>
        </w:rPr>
        <w:t>i</w:t>
      </w:r>
      <w:r w:rsidR="2BCBDE34" w:rsidRPr="22A26C6E">
        <w:rPr>
          <w:rFonts w:ascii="Times New Roman" w:hAnsi="Times New Roman"/>
        </w:rPr>
        <w:t xml:space="preserve">onal and academic identities. All of this is likely to have </w:t>
      </w:r>
      <w:r w:rsidR="69106DAE" w:rsidRPr="22A26C6E">
        <w:rPr>
          <w:rFonts w:ascii="Times New Roman" w:hAnsi="Times New Roman"/>
        </w:rPr>
        <w:t>informed</w:t>
      </w:r>
      <w:r w:rsidR="2BCBDE34" w:rsidRPr="22A26C6E">
        <w:rPr>
          <w:rFonts w:ascii="Times New Roman" w:hAnsi="Times New Roman"/>
        </w:rPr>
        <w:t xml:space="preserve"> </w:t>
      </w:r>
      <w:r w:rsidR="24B95BB6" w:rsidRPr="22A26C6E">
        <w:rPr>
          <w:rFonts w:ascii="Times New Roman" w:hAnsi="Times New Roman"/>
        </w:rPr>
        <w:t xml:space="preserve">our gaze into the field of care and </w:t>
      </w:r>
      <w:r w:rsidR="28F19514" w:rsidRPr="22A26C6E">
        <w:rPr>
          <w:rFonts w:ascii="Times New Roman" w:hAnsi="Times New Roman"/>
        </w:rPr>
        <w:t>HE</w:t>
      </w:r>
      <w:r w:rsidR="01D3798D" w:rsidRPr="22A26C6E">
        <w:rPr>
          <w:rFonts w:ascii="Times New Roman" w:hAnsi="Times New Roman"/>
        </w:rPr>
        <w:t>.</w:t>
      </w:r>
    </w:p>
    <w:p w14:paraId="58D23263" w14:textId="59859BA1" w:rsidR="00B469A5" w:rsidRPr="000F30AD" w:rsidRDefault="41B6C684" w:rsidP="62505120">
      <w:pPr>
        <w:spacing w:after="120"/>
        <w:jc w:val="both"/>
        <w:rPr>
          <w:rFonts w:ascii="Times New Roman" w:hAnsi="Times New Roman"/>
        </w:rPr>
      </w:pPr>
      <w:r w:rsidRPr="22A26C6E">
        <w:rPr>
          <w:rFonts w:ascii="Times New Roman" w:hAnsi="Times New Roman"/>
        </w:rPr>
        <w:t xml:space="preserve">Carers in academia is not a formed object, whose contours are clearly delineated. </w:t>
      </w:r>
      <w:r w:rsidR="0D008EB1" w:rsidRPr="22A26C6E">
        <w:rPr>
          <w:rFonts w:ascii="Times New Roman" w:hAnsi="Times New Roman"/>
        </w:rPr>
        <w:t>Instead, this</w:t>
      </w:r>
      <w:r w:rsidRPr="22A26C6E">
        <w:rPr>
          <w:rFonts w:ascii="Times New Roman" w:hAnsi="Times New Roman"/>
        </w:rPr>
        <w:t xml:space="preserve"> contouring is </w:t>
      </w:r>
      <w:r w:rsidR="50806708" w:rsidRPr="22A26C6E">
        <w:rPr>
          <w:rFonts w:ascii="Times New Roman" w:hAnsi="Times New Roman"/>
        </w:rPr>
        <w:t>contested</w:t>
      </w:r>
      <w:r w:rsidRPr="22A26C6E">
        <w:rPr>
          <w:rFonts w:ascii="Times New Roman" w:hAnsi="Times New Roman"/>
        </w:rPr>
        <w:t xml:space="preserve">, </w:t>
      </w:r>
      <w:r w:rsidR="0D008EB1" w:rsidRPr="22A26C6E">
        <w:rPr>
          <w:rFonts w:ascii="Times New Roman" w:hAnsi="Times New Roman"/>
        </w:rPr>
        <w:t xml:space="preserve">for example </w:t>
      </w:r>
      <w:r w:rsidR="49D70BE9" w:rsidRPr="22A26C6E">
        <w:rPr>
          <w:rFonts w:ascii="Times New Roman" w:hAnsi="Times New Roman"/>
        </w:rPr>
        <w:t xml:space="preserve">when </w:t>
      </w:r>
      <w:r w:rsidR="0D008EB1" w:rsidRPr="22A26C6E">
        <w:rPr>
          <w:rFonts w:ascii="Times New Roman" w:hAnsi="Times New Roman"/>
        </w:rPr>
        <w:t xml:space="preserve">research participants and </w:t>
      </w:r>
      <w:r w:rsidR="49D70BE9" w:rsidRPr="22A26C6E">
        <w:rPr>
          <w:rFonts w:ascii="Times New Roman" w:hAnsi="Times New Roman"/>
        </w:rPr>
        <w:t xml:space="preserve">researchers </w:t>
      </w:r>
      <w:r w:rsidR="624FAB6D" w:rsidRPr="22A26C6E">
        <w:rPr>
          <w:rFonts w:ascii="Times New Roman" w:hAnsi="Times New Roman"/>
        </w:rPr>
        <w:t>discuss</w:t>
      </w:r>
      <w:r w:rsidR="1C403B51" w:rsidRPr="22A26C6E">
        <w:rPr>
          <w:rFonts w:ascii="Times New Roman" w:hAnsi="Times New Roman"/>
        </w:rPr>
        <w:t xml:space="preserve"> </w:t>
      </w:r>
      <w:r w:rsidR="7EEA7467" w:rsidRPr="22A26C6E">
        <w:rPr>
          <w:rFonts w:ascii="Times New Roman" w:hAnsi="Times New Roman"/>
        </w:rPr>
        <w:t>what/who ‘counts’ as care/</w:t>
      </w:r>
      <w:r w:rsidR="624FAB6D" w:rsidRPr="22A26C6E">
        <w:rPr>
          <w:rFonts w:ascii="Times New Roman" w:hAnsi="Times New Roman"/>
        </w:rPr>
        <w:t>r</w:t>
      </w:r>
      <w:r w:rsidR="50806708" w:rsidRPr="22A26C6E">
        <w:rPr>
          <w:rFonts w:ascii="Times New Roman" w:hAnsi="Times New Roman"/>
        </w:rPr>
        <w:t xml:space="preserve"> or, even, what counts as ‘academia’</w:t>
      </w:r>
      <w:r w:rsidR="7EEA7467" w:rsidRPr="22A26C6E">
        <w:rPr>
          <w:rFonts w:ascii="Times New Roman" w:hAnsi="Times New Roman"/>
        </w:rPr>
        <w:t xml:space="preserve"> (see, e.g., </w:t>
      </w:r>
      <w:r w:rsidR="00AF4DED">
        <w:rPr>
          <w:rFonts w:ascii="Times New Roman" w:hAnsi="Times New Roman"/>
        </w:rPr>
        <w:t>AUTHOR</w:t>
      </w:r>
      <w:r w:rsidR="7EEA7467" w:rsidRPr="22A26C6E">
        <w:rPr>
          <w:rFonts w:ascii="Times New Roman" w:hAnsi="Times New Roman"/>
        </w:rPr>
        <w:t xml:space="preserve">). </w:t>
      </w:r>
      <w:r w:rsidR="519A4BD6" w:rsidRPr="22A26C6E">
        <w:rPr>
          <w:rFonts w:ascii="Times New Roman" w:hAnsi="Times New Roman"/>
        </w:rPr>
        <w:t>While i</w:t>
      </w:r>
      <w:r w:rsidR="08D50023" w:rsidRPr="22A26C6E">
        <w:rPr>
          <w:rFonts w:ascii="Times New Roman" w:hAnsi="Times New Roman"/>
        </w:rPr>
        <w:t xml:space="preserve">nclusion and exclusion guidelines were drafted to </w:t>
      </w:r>
      <w:r w:rsidR="1C403B51" w:rsidRPr="22A26C6E">
        <w:rPr>
          <w:rFonts w:ascii="Times New Roman" w:hAnsi="Times New Roman"/>
        </w:rPr>
        <w:t xml:space="preserve">frame the data collection in ways which were consistent throughout and ensure that the scale of the project was proportionate with the </w:t>
      </w:r>
      <w:r w:rsidR="50806708" w:rsidRPr="22A26C6E">
        <w:rPr>
          <w:rFonts w:ascii="Times New Roman" w:hAnsi="Times New Roman"/>
        </w:rPr>
        <w:t xml:space="preserve">limited </w:t>
      </w:r>
      <w:r w:rsidR="1C403B51" w:rsidRPr="22A26C6E">
        <w:rPr>
          <w:rFonts w:ascii="Times New Roman" w:hAnsi="Times New Roman"/>
        </w:rPr>
        <w:t>resources available</w:t>
      </w:r>
      <w:r w:rsidR="62EAF324" w:rsidRPr="22A26C6E">
        <w:rPr>
          <w:rFonts w:ascii="Times New Roman" w:hAnsi="Times New Roman"/>
        </w:rPr>
        <w:t>,</w:t>
      </w:r>
      <w:r w:rsidR="5ABE4728" w:rsidRPr="22A26C6E">
        <w:rPr>
          <w:rFonts w:ascii="Times New Roman" w:hAnsi="Times New Roman"/>
        </w:rPr>
        <w:t xml:space="preserve"> </w:t>
      </w:r>
      <w:r w:rsidR="6507190E" w:rsidRPr="22A26C6E">
        <w:rPr>
          <w:rFonts w:ascii="Times New Roman" w:hAnsi="Times New Roman"/>
        </w:rPr>
        <w:t>w</w:t>
      </w:r>
      <w:r w:rsidR="7856FBC2" w:rsidRPr="22A26C6E">
        <w:rPr>
          <w:rFonts w:ascii="Times New Roman" w:hAnsi="Times New Roman"/>
        </w:rPr>
        <w:t>e acknowle</w:t>
      </w:r>
      <w:r w:rsidR="24A3C3C9" w:rsidRPr="22A26C6E">
        <w:rPr>
          <w:rFonts w:ascii="Times New Roman" w:hAnsi="Times New Roman"/>
        </w:rPr>
        <w:t xml:space="preserve">dge </w:t>
      </w:r>
      <w:r w:rsidR="7CAA1C39" w:rsidRPr="22A26C6E">
        <w:rPr>
          <w:rFonts w:ascii="Times New Roman" w:hAnsi="Times New Roman"/>
        </w:rPr>
        <w:t xml:space="preserve">the </w:t>
      </w:r>
      <w:r w:rsidR="24A3C3C9" w:rsidRPr="22A26C6E">
        <w:rPr>
          <w:rFonts w:ascii="Times New Roman" w:hAnsi="Times New Roman"/>
        </w:rPr>
        <w:t>arbitrary nature of those guidelines</w:t>
      </w:r>
      <w:r w:rsidR="08D50023" w:rsidRPr="22A26C6E">
        <w:rPr>
          <w:rFonts w:ascii="Times New Roman" w:hAnsi="Times New Roman"/>
        </w:rPr>
        <w:t xml:space="preserve">. </w:t>
      </w:r>
    </w:p>
    <w:p w14:paraId="19E153F4" w14:textId="6511A9CA" w:rsidR="00B469A5" w:rsidRPr="000F30AD" w:rsidRDefault="08D50023" w:rsidP="004E47CD">
      <w:pPr>
        <w:spacing w:after="120"/>
        <w:jc w:val="both"/>
        <w:rPr>
          <w:rFonts w:ascii="Times New Roman" w:hAnsi="Times New Roman"/>
        </w:rPr>
      </w:pPr>
      <w:r w:rsidRPr="62505120">
        <w:rPr>
          <w:rFonts w:ascii="Times New Roman" w:hAnsi="Times New Roman"/>
        </w:rPr>
        <w:t xml:space="preserve">After establishing an initial search date range of 2016-2020, it quickly became evident that </w:t>
      </w:r>
      <w:r w:rsidR="404601D8" w:rsidRPr="62505120">
        <w:rPr>
          <w:rFonts w:ascii="Times New Roman" w:hAnsi="Times New Roman"/>
        </w:rPr>
        <w:t xml:space="preserve">it may be helpful to expand the period of time covered to capture some of the </w:t>
      </w:r>
      <w:del w:id="6" w:author="Moreau, Marie-Pierre" w:date="2022-12-20T19:10:00Z">
        <w:r w:rsidR="404601D8" w:rsidRPr="62505120" w:rsidDel="000C0FCF">
          <w:rPr>
            <w:rFonts w:ascii="Times New Roman" w:hAnsi="Times New Roman"/>
          </w:rPr>
          <w:delText xml:space="preserve">older </w:delText>
        </w:r>
      </w:del>
      <w:ins w:id="7" w:author="Moreau, Marie-Pierre" w:date="2022-12-20T19:10:00Z">
        <w:r w:rsidR="000C0FCF">
          <w:rPr>
            <w:rFonts w:ascii="Times New Roman" w:hAnsi="Times New Roman"/>
          </w:rPr>
          <w:t>earlier</w:t>
        </w:r>
        <w:r w:rsidR="000C0FCF" w:rsidRPr="62505120">
          <w:rPr>
            <w:rFonts w:ascii="Times New Roman" w:hAnsi="Times New Roman"/>
          </w:rPr>
          <w:t xml:space="preserve"> </w:t>
        </w:r>
      </w:ins>
      <w:r w:rsidR="404601D8" w:rsidRPr="62505120">
        <w:rPr>
          <w:rFonts w:ascii="Times New Roman" w:hAnsi="Times New Roman"/>
        </w:rPr>
        <w:t>work</w:t>
      </w:r>
      <w:del w:id="8" w:author="Moreau, Marie-Pierre" w:date="2022-12-20T19:10:00Z">
        <w:r w:rsidR="404601D8" w:rsidRPr="62505120" w:rsidDel="000C0FCF">
          <w:rPr>
            <w:rFonts w:ascii="Times New Roman" w:hAnsi="Times New Roman"/>
          </w:rPr>
          <w:delText>s</w:delText>
        </w:r>
      </w:del>
      <w:r w:rsidR="404601D8" w:rsidRPr="62505120">
        <w:rPr>
          <w:rFonts w:ascii="Times New Roman" w:hAnsi="Times New Roman"/>
        </w:rPr>
        <w:t xml:space="preserve"> (among which some may now be considered as </w:t>
      </w:r>
      <w:r w:rsidR="071E2A6F" w:rsidRPr="62505120">
        <w:rPr>
          <w:rFonts w:ascii="Times New Roman" w:hAnsi="Times New Roman"/>
        </w:rPr>
        <w:t>‘</w:t>
      </w:r>
      <w:r w:rsidR="404601D8" w:rsidRPr="62505120">
        <w:rPr>
          <w:rFonts w:ascii="Times New Roman" w:hAnsi="Times New Roman"/>
        </w:rPr>
        <w:t>influential</w:t>
      </w:r>
      <w:r w:rsidR="25E6AC48" w:rsidRPr="62505120">
        <w:rPr>
          <w:rFonts w:ascii="Times New Roman" w:hAnsi="Times New Roman"/>
        </w:rPr>
        <w:t>’</w:t>
      </w:r>
      <w:r w:rsidR="404601D8" w:rsidRPr="62505120">
        <w:rPr>
          <w:rFonts w:ascii="Times New Roman" w:hAnsi="Times New Roman"/>
        </w:rPr>
        <w:t>)</w:t>
      </w:r>
      <w:r w:rsidRPr="62505120">
        <w:rPr>
          <w:rFonts w:ascii="Times New Roman" w:hAnsi="Times New Roman"/>
        </w:rPr>
        <w:t>. As a result, the date range was amended t</w:t>
      </w:r>
      <w:r w:rsidR="624FAB6D" w:rsidRPr="62505120">
        <w:rPr>
          <w:rFonts w:ascii="Times New Roman" w:hAnsi="Times New Roman"/>
        </w:rPr>
        <w:t xml:space="preserve">o </w:t>
      </w:r>
      <w:r w:rsidR="19CDBB79" w:rsidRPr="62505120">
        <w:rPr>
          <w:rFonts w:ascii="Times New Roman" w:hAnsi="Times New Roman"/>
        </w:rPr>
        <w:t>cover</w:t>
      </w:r>
      <w:r w:rsidRPr="62505120">
        <w:rPr>
          <w:rFonts w:ascii="Times New Roman" w:hAnsi="Times New Roman"/>
        </w:rPr>
        <w:t xml:space="preserve"> the 2010-20 period.</w:t>
      </w:r>
      <w:r w:rsidR="1E3E55C7" w:rsidRPr="62505120">
        <w:rPr>
          <w:rFonts w:ascii="Times New Roman" w:hAnsi="Times New Roman"/>
        </w:rPr>
        <w:t xml:space="preserve"> </w:t>
      </w:r>
      <w:r w:rsidR="13EB5737" w:rsidRPr="62505120">
        <w:rPr>
          <w:rFonts w:ascii="Times New Roman" w:hAnsi="Times New Roman"/>
        </w:rPr>
        <w:t>D</w:t>
      </w:r>
      <w:r w:rsidR="1E3E55C7" w:rsidRPr="62505120">
        <w:rPr>
          <w:rFonts w:ascii="Times New Roman" w:hAnsi="Times New Roman"/>
        </w:rPr>
        <w:t xml:space="preserve">ue to the </w:t>
      </w:r>
      <w:r w:rsidR="018A80EC" w:rsidRPr="62505120">
        <w:rPr>
          <w:rFonts w:ascii="Times New Roman" w:hAnsi="Times New Roman"/>
        </w:rPr>
        <w:t>time scale of the project</w:t>
      </w:r>
      <w:r w:rsidR="7EEA7467" w:rsidRPr="62505120">
        <w:rPr>
          <w:rFonts w:ascii="Times New Roman" w:hAnsi="Times New Roman"/>
        </w:rPr>
        <w:t xml:space="preserve"> and our language skills</w:t>
      </w:r>
      <w:r w:rsidR="7BDE6640" w:rsidRPr="62505120">
        <w:rPr>
          <w:rFonts w:ascii="Times New Roman" w:hAnsi="Times New Roman"/>
        </w:rPr>
        <w:t>, we only focused on the literature in English language</w:t>
      </w:r>
      <w:r w:rsidR="018A80EC" w:rsidRPr="62505120">
        <w:rPr>
          <w:rFonts w:ascii="Times New Roman" w:hAnsi="Times New Roman"/>
        </w:rPr>
        <w:t xml:space="preserve"> </w:t>
      </w:r>
      <w:r w:rsidR="213D1270" w:rsidRPr="62505120">
        <w:rPr>
          <w:rFonts w:ascii="Times New Roman" w:hAnsi="Times New Roman"/>
        </w:rPr>
        <w:t>–</w:t>
      </w:r>
      <w:r w:rsidR="018A80EC" w:rsidRPr="62505120">
        <w:rPr>
          <w:rFonts w:ascii="Times New Roman" w:hAnsi="Times New Roman"/>
        </w:rPr>
        <w:t xml:space="preserve"> </w:t>
      </w:r>
      <w:r w:rsidR="213D1270" w:rsidRPr="62505120">
        <w:rPr>
          <w:rFonts w:ascii="Times New Roman" w:hAnsi="Times New Roman"/>
        </w:rPr>
        <w:t xml:space="preserve">something we view as </w:t>
      </w:r>
      <w:r w:rsidR="1E3E55C7" w:rsidRPr="62505120">
        <w:rPr>
          <w:rFonts w:ascii="Times New Roman" w:hAnsi="Times New Roman"/>
        </w:rPr>
        <w:t xml:space="preserve">a major limitation </w:t>
      </w:r>
      <w:r w:rsidR="018A80EC" w:rsidRPr="62505120">
        <w:rPr>
          <w:rFonts w:ascii="Times New Roman" w:hAnsi="Times New Roman"/>
        </w:rPr>
        <w:t>as it</w:t>
      </w:r>
      <w:r w:rsidR="1E3E55C7" w:rsidRPr="62505120">
        <w:rPr>
          <w:rFonts w:ascii="Times New Roman" w:hAnsi="Times New Roman"/>
        </w:rPr>
        <w:t xml:space="preserve"> delineates which voices get to be heard. </w:t>
      </w:r>
      <w:r w:rsidR="018A80EC" w:rsidRPr="62505120">
        <w:rPr>
          <w:rFonts w:ascii="Times New Roman" w:hAnsi="Times New Roman"/>
        </w:rPr>
        <w:t>With this in mind, it is maybe unsurprising that the research texts identified</w:t>
      </w:r>
      <w:r w:rsidR="1E3E55C7" w:rsidRPr="62505120">
        <w:rPr>
          <w:rFonts w:ascii="Times New Roman" w:hAnsi="Times New Roman"/>
        </w:rPr>
        <w:t xml:space="preserve"> emanated overwhelmingly from the UK, the US and Australia. This over-representation of researchers based in Anglo-Saxon countries is also likely to reflect broader patterns in terms of </w:t>
      </w:r>
      <w:r w:rsidR="018A80EC" w:rsidRPr="62505120">
        <w:rPr>
          <w:rFonts w:ascii="Times New Roman" w:hAnsi="Times New Roman"/>
        </w:rPr>
        <w:t xml:space="preserve">global </w:t>
      </w:r>
      <w:r w:rsidR="4B3BB045" w:rsidRPr="62505120">
        <w:rPr>
          <w:rFonts w:ascii="Times New Roman" w:hAnsi="Times New Roman"/>
        </w:rPr>
        <w:t xml:space="preserve">redistributive justice (Fraser, </w:t>
      </w:r>
      <w:r w:rsidR="4BBD47DC" w:rsidRPr="62505120">
        <w:rPr>
          <w:rFonts w:ascii="Times New Roman" w:hAnsi="Times New Roman"/>
        </w:rPr>
        <w:t>2013</w:t>
      </w:r>
      <w:r w:rsidR="4B3BB045" w:rsidRPr="62505120">
        <w:rPr>
          <w:rFonts w:ascii="Times New Roman" w:hAnsi="Times New Roman"/>
        </w:rPr>
        <w:t>)</w:t>
      </w:r>
      <w:r w:rsidR="29D87EAF" w:rsidRPr="62505120">
        <w:rPr>
          <w:rFonts w:ascii="Times New Roman" w:hAnsi="Times New Roman"/>
        </w:rPr>
        <w:t>, including</w:t>
      </w:r>
      <w:r w:rsidR="4B3BB045" w:rsidRPr="62505120">
        <w:rPr>
          <w:rFonts w:ascii="Times New Roman" w:hAnsi="Times New Roman"/>
        </w:rPr>
        <w:t xml:space="preserve"> the deeply unequal </w:t>
      </w:r>
      <w:r w:rsidR="4310C8FF" w:rsidRPr="62505120">
        <w:rPr>
          <w:rFonts w:ascii="Times New Roman" w:hAnsi="Times New Roman"/>
        </w:rPr>
        <w:t>allocation</w:t>
      </w:r>
      <w:r w:rsidR="4B3BB045" w:rsidRPr="62505120">
        <w:rPr>
          <w:rFonts w:ascii="Times New Roman" w:hAnsi="Times New Roman"/>
        </w:rPr>
        <w:t xml:space="preserve"> of</w:t>
      </w:r>
      <w:r w:rsidR="29D87EAF" w:rsidRPr="62505120">
        <w:rPr>
          <w:rFonts w:ascii="Times New Roman" w:hAnsi="Times New Roman"/>
        </w:rPr>
        <w:t xml:space="preserve"> research funding, and of the linkage between the </w:t>
      </w:r>
      <w:r w:rsidR="7EEA7467" w:rsidRPr="62505120">
        <w:rPr>
          <w:rFonts w:ascii="Times New Roman" w:hAnsi="Times New Roman"/>
        </w:rPr>
        <w:t>global North</w:t>
      </w:r>
      <w:r w:rsidR="29D87EAF" w:rsidRPr="62505120">
        <w:rPr>
          <w:rFonts w:ascii="Times New Roman" w:hAnsi="Times New Roman"/>
        </w:rPr>
        <w:t xml:space="preserve"> scholar and academic excellence (</w:t>
      </w:r>
      <w:r w:rsidR="018A80EC" w:rsidRPr="62505120">
        <w:rPr>
          <w:rFonts w:ascii="Times New Roman" w:hAnsi="Times New Roman"/>
        </w:rPr>
        <w:t>Connell, 2007</w:t>
      </w:r>
      <w:r w:rsidR="29D87EAF" w:rsidRPr="62505120">
        <w:rPr>
          <w:rFonts w:ascii="Times New Roman" w:hAnsi="Times New Roman"/>
        </w:rPr>
        <w:t>)</w:t>
      </w:r>
      <w:r w:rsidR="47D7AE10" w:rsidRPr="62505120">
        <w:rPr>
          <w:rFonts w:ascii="Times New Roman" w:hAnsi="Times New Roman"/>
        </w:rPr>
        <w:t>.</w:t>
      </w:r>
    </w:p>
    <w:p w14:paraId="6F38C6B7" w14:textId="0474CBD0" w:rsidR="00AD6BFC" w:rsidRPr="000F30AD" w:rsidRDefault="009A380B" w:rsidP="004E47CD">
      <w:pPr>
        <w:spacing w:after="120"/>
        <w:jc w:val="both"/>
        <w:rPr>
          <w:rFonts w:ascii="Times New Roman" w:hAnsi="Times New Roman"/>
        </w:rPr>
      </w:pPr>
      <w:r w:rsidRPr="4A9866BF">
        <w:rPr>
          <w:rFonts w:ascii="Times New Roman" w:hAnsi="Times New Roman"/>
        </w:rPr>
        <w:t>D</w:t>
      </w:r>
      <w:r w:rsidR="00386C2E" w:rsidRPr="4A9866BF">
        <w:rPr>
          <w:rFonts w:ascii="Times New Roman" w:hAnsi="Times New Roman"/>
        </w:rPr>
        <w:t>efinitions</w:t>
      </w:r>
      <w:r w:rsidRPr="4A9866BF">
        <w:rPr>
          <w:rFonts w:ascii="Times New Roman" w:hAnsi="Times New Roman"/>
        </w:rPr>
        <w:t xml:space="preserve"> of care/rs</w:t>
      </w:r>
      <w:r w:rsidR="00386C2E" w:rsidRPr="4A9866BF">
        <w:rPr>
          <w:rFonts w:ascii="Times New Roman" w:hAnsi="Times New Roman"/>
        </w:rPr>
        <w:t xml:space="preserve"> have </w:t>
      </w:r>
      <w:r w:rsidR="00202149" w:rsidRPr="4A9866BF">
        <w:rPr>
          <w:rFonts w:ascii="Times New Roman" w:hAnsi="Times New Roman"/>
        </w:rPr>
        <w:t xml:space="preserve">practical and </w:t>
      </w:r>
      <w:r w:rsidR="00AF6ABA" w:rsidRPr="4A9866BF">
        <w:rPr>
          <w:rFonts w:ascii="Times New Roman" w:hAnsi="Times New Roman"/>
        </w:rPr>
        <w:t>equit</w:t>
      </w:r>
      <w:r w:rsidR="630A4A93" w:rsidRPr="4A9866BF">
        <w:rPr>
          <w:rFonts w:ascii="Times New Roman" w:hAnsi="Times New Roman"/>
        </w:rPr>
        <w:t>able</w:t>
      </w:r>
      <w:r w:rsidR="00202149" w:rsidRPr="4A9866BF">
        <w:rPr>
          <w:rFonts w:ascii="Times New Roman" w:hAnsi="Times New Roman"/>
        </w:rPr>
        <w:t xml:space="preserve"> implications</w:t>
      </w:r>
      <w:r w:rsidR="00B469A5" w:rsidRPr="4A9866BF">
        <w:rPr>
          <w:rFonts w:ascii="Times New Roman" w:hAnsi="Times New Roman"/>
        </w:rPr>
        <w:t xml:space="preserve">. As our focus </w:t>
      </w:r>
      <w:r w:rsidR="00EF3C54" w:rsidRPr="4A9866BF">
        <w:rPr>
          <w:rFonts w:ascii="Times New Roman" w:hAnsi="Times New Roman"/>
        </w:rPr>
        <w:t>is</w:t>
      </w:r>
      <w:r w:rsidR="00B469A5" w:rsidRPr="4A9866BF">
        <w:rPr>
          <w:rFonts w:ascii="Times New Roman" w:hAnsi="Times New Roman"/>
        </w:rPr>
        <w:t xml:space="preserve"> on carers </w:t>
      </w:r>
      <w:r w:rsidR="00B469A5" w:rsidRPr="4A9866BF">
        <w:rPr>
          <w:rFonts w:ascii="Times New Roman" w:hAnsi="Times New Roman"/>
          <w:i/>
          <w:iCs/>
        </w:rPr>
        <w:t>in</w:t>
      </w:r>
      <w:r w:rsidR="00B469A5" w:rsidRPr="4A9866BF">
        <w:rPr>
          <w:rFonts w:ascii="Times New Roman" w:hAnsi="Times New Roman"/>
        </w:rPr>
        <w:t xml:space="preserve"> academia, we agreed to include all carers studying or working in a H</w:t>
      </w:r>
      <w:r w:rsidR="1C2B9152" w:rsidRPr="4A9866BF">
        <w:rPr>
          <w:rFonts w:ascii="Times New Roman" w:hAnsi="Times New Roman"/>
        </w:rPr>
        <w:t xml:space="preserve">E </w:t>
      </w:r>
      <w:r w:rsidR="3F233522" w:rsidRPr="4A9866BF">
        <w:rPr>
          <w:rFonts w:ascii="Times New Roman" w:hAnsi="Times New Roman"/>
        </w:rPr>
        <w:t>(tertiary level)</w:t>
      </w:r>
      <w:r w:rsidR="00B469A5" w:rsidRPr="4A9866BF">
        <w:rPr>
          <w:rFonts w:ascii="Times New Roman" w:hAnsi="Times New Roman"/>
        </w:rPr>
        <w:t xml:space="preserve"> institution (HEI</w:t>
      </w:r>
      <w:r w:rsidR="00202149" w:rsidRPr="4A9866BF">
        <w:rPr>
          <w:rFonts w:ascii="Times New Roman" w:hAnsi="Times New Roman"/>
        </w:rPr>
        <w:t xml:space="preserve">). </w:t>
      </w:r>
      <w:r w:rsidR="00B469A5" w:rsidRPr="4A9866BF">
        <w:rPr>
          <w:rFonts w:ascii="Times New Roman" w:hAnsi="Times New Roman"/>
        </w:rPr>
        <w:t>The inclusion of students and workers (including those</w:t>
      </w:r>
      <w:r w:rsidR="00AD6BFC" w:rsidRPr="4A9866BF">
        <w:rPr>
          <w:rFonts w:ascii="Times New Roman" w:hAnsi="Times New Roman"/>
        </w:rPr>
        <w:t xml:space="preserve"> in academic, professional</w:t>
      </w:r>
      <w:r w:rsidR="38D82D4C" w:rsidRPr="4A9866BF">
        <w:rPr>
          <w:rFonts w:ascii="Times New Roman" w:hAnsi="Times New Roman"/>
        </w:rPr>
        <w:t xml:space="preserve">, leadership and management, and ancillary </w:t>
      </w:r>
      <w:r w:rsidR="00B469A5" w:rsidRPr="4A9866BF">
        <w:rPr>
          <w:rFonts w:ascii="Times New Roman" w:hAnsi="Times New Roman"/>
        </w:rPr>
        <w:t xml:space="preserve">roles) was deliberate, reflecting our concern for </w:t>
      </w:r>
      <w:r w:rsidR="00AD6BFC" w:rsidRPr="4A9866BF">
        <w:rPr>
          <w:rFonts w:ascii="Times New Roman" w:hAnsi="Times New Roman"/>
        </w:rPr>
        <w:t>in</w:t>
      </w:r>
      <w:r w:rsidR="6A7EBD51" w:rsidRPr="4A9866BF">
        <w:rPr>
          <w:rFonts w:ascii="Times New Roman" w:hAnsi="Times New Roman"/>
        </w:rPr>
        <w:t>/</w:t>
      </w:r>
      <w:r w:rsidR="00AD6BFC" w:rsidRPr="4A9866BF">
        <w:rPr>
          <w:rFonts w:ascii="Times New Roman" w:hAnsi="Times New Roman"/>
        </w:rPr>
        <w:t>equalities</w:t>
      </w:r>
      <w:r w:rsidR="00240014" w:rsidRPr="4A9866BF">
        <w:rPr>
          <w:rFonts w:ascii="Times New Roman" w:hAnsi="Times New Roman"/>
        </w:rPr>
        <w:t xml:space="preserve"> in their diversity and intersectionality</w:t>
      </w:r>
      <w:r w:rsidR="00B469A5" w:rsidRPr="4A9866BF">
        <w:rPr>
          <w:rFonts w:ascii="Times New Roman" w:hAnsi="Times New Roman"/>
        </w:rPr>
        <w:t>. Lik</w:t>
      </w:r>
      <w:r w:rsidR="00006AAE" w:rsidRPr="4A9866BF">
        <w:rPr>
          <w:rFonts w:ascii="Times New Roman" w:hAnsi="Times New Roman"/>
        </w:rPr>
        <w:t xml:space="preserve">ewise, we adopted an inclusive </w:t>
      </w:r>
      <w:r w:rsidR="00B469A5" w:rsidRPr="4A9866BF">
        <w:rPr>
          <w:rFonts w:ascii="Times New Roman" w:hAnsi="Times New Roman"/>
        </w:rPr>
        <w:t xml:space="preserve">perspective as </w:t>
      </w:r>
      <w:r w:rsidR="007858B9" w:rsidRPr="4A9866BF">
        <w:rPr>
          <w:rFonts w:ascii="Times New Roman" w:hAnsi="Times New Roman"/>
        </w:rPr>
        <w:t>per</w:t>
      </w:r>
      <w:r w:rsidR="00B469A5" w:rsidRPr="4A9866BF">
        <w:rPr>
          <w:rFonts w:ascii="Times New Roman" w:hAnsi="Times New Roman"/>
        </w:rPr>
        <w:t xml:space="preserve"> what counted a</w:t>
      </w:r>
      <w:r w:rsidR="006D39BD" w:rsidRPr="4A9866BF">
        <w:rPr>
          <w:rFonts w:ascii="Times New Roman" w:hAnsi="Times New Roman"/>
        </w:rPr>
        <w:t xml:space="preserve">s ‘caring responsibility’. </w:t>
      </w:r>
      <w:r w:rsidR="00B469A5" w:rsidRPr="4A9866BF">
        <w:rPr>
          <w:rFonts w:ascii="Times New Roman" w:hAnsi="Times New Roman"/>
        </w:rPr>
        <w:t xml:space="preserve">The criteria </w:t>
      </w:r>
      <w:r w:rsidR="00AD6BFC" w:rsidRPr="4A9866BF">
        <w:rPr>
          <w:rFonts w:ascii="Times New Roman" w:hAnsi="Times New Roman"/>
        </w:rPr>
        <w:t>included</w:t>
      </w:r>
      <w:r w:rsidR="00B469A5" w:rsidRPr="4A9866BF">
        <w:rPr>
          <w:rFonts w:ascii="Times New Roman" w:hAnsi="Times New Roman"/>
        </w:rPr>
        <w:t xml:space="preserve"> parents </w:t>
      </w:r>
      <w:r w:rsidR="006D39BD" w:rsidRPr="4A9866BF">
        <w:rPr>
          <w:rFonts w:ascii="Times New Roman" w:hAnsi="Times New Roman"/>
        </w:rPr>
        <w:t>but also</w:t>
      </w:r>
      <w:r w:rsidR="00B469A5" w:rsidRPr="4A9866BF">
        <w:rPr>
          <w:rFonts w:ascii="Times New Roman" w:hAnsi="Times New Roman"/>
        </w:rPr>
        <w:t xml:space="preserve"> any individual w</w:t>
      </w:r>
      <w:r w:rsidR="07175A34" w:rsidRPr="4A9866BF">
        <w:rPr>
          <w:rFonts w:ascii="Times New Roman" w:hAnsi="Times New Roman"/>
        </w:rPr>
        <w:t xml:space="preserve">ith </w:t>
      </w:r>
      <w:r w:rsidR="00B469A5" w:rsidRPr="4A9866BF">
        <w:rPr>
          <w:rFonts w:ascii="Times New Roman" w:hAnsi="Times New Roman"/>
        </w:rPr>
        <w:t xml:space="preserve">caring responsibilities for another </w:t>
      </w:r>
      <w:r w:rsidR="00240014" w:rsidRPr="4A9866BF">
        <w:rPr>
          <w:rFonts w:ascii="Times New Roman" w:hAnsi="Times New Roman"/>
        </w:rPr>
        <w:t>being, human or non-human</w:t>
      </w:r>
      <w:r w:rsidR="0074690D" w:rsidRPr="4A9866BF">
        <w:rPr>
          <w:rFonts w:ascii="Times New Roman" w:hAnsi="Times New Roman"/>
        </w:rPr>
        <w:t>, with some diversity in terms of what the care work consisted of (e.g. emotional</w:t>
      </w:r>
      <w:r w:rsidR="00AA5BFD" w:rsidRPr="4A9866BF">
        <w:rPr>
          <w:rFonts w:ascii="Times New Roman" w:hAnsi="Times New Roman"/>
        </w:rPr>
        <w:t>, physical, practical or organisational</w:t>
      </w:r>
      <w:r w:rsidR="0074690D" w:rsidRPr="4A9866BF">
        <w:rPr>
          <w:rFonts w:ascii="Times New Roman" w:hAnsi="Times New Roman"/>
        </w:rPr>
        <w:t>)</w:t>
      </w:r>
      <w:r w:rsidR="00240014" w:rsidRPr="4A9866BF">
        <w:rPr>
          <w:rFonts w:ascii="Times New Roman" w:hAnsi="Times New Roman"/>
        </w:rPr>
        <w:t xml:space="preserve">, and of its presential, online or </w:t>
      </w:r>
      <w:r w:rsidR="00240014" w:rsidRPr="4A9866BF">
        <w:rPr>
          <w:rFonts w:ascii="Times New Roman" w:hAnsi="Times New Roman"/>
          <w:i/>
          <w:iCs/>
        </w:rPr>
        <w:t>idéelle</w:t>
      </w:r>
      <w:r w:rsidR="00AF6ABA" w:rsidRPr="4A9866BF">
        <w:rPr>
          <w:rFonts w:ascii="Times New Roman" w:hAnsi="Times New Roman"/>
        </w:rPr>
        <w:t xml:space="preserve"> (‘thought-like’</w:t>
      </w:r>
      <w:r w:rsidR="00240014" w:rsidRPr="4A9866BF">
        <w:rPr>
          <w:rFonts w:ascii="Times New Roman" w:hAnsi="Times New Roman"/>
        </w:rPr>
        <w:t>) quality</w:t>
      </w:r>
      <w:r w:rsidR="00B469A5" w:rsidRPr="4A9866BF">
        <w:rPr>
          <w:rFonts w:ascii="Times New Roman" w:hAnsi="Times New Roman"/>
        </w:rPr>
        <w:t xml:space="preserve">. </w:t>
      </w:r>
      <w:r w:rsidR="00224B17" w:rsidRPr="4A9866BF">
        <w:rPr>
          <w:rFonts w:ascii="Times New Roman" w:hAnsi="Times New Roman"/>
        </w:rPr>
        <w:t xml:space="preserve"> </w:t>
      </w:r>
    </w:p>
    <w:p w14:paraId="70000950" w14:textId="19D5CEF5" w:rsidR="006C68A8" w:rsidRPr="000F30AD" w:rsidRDefault="00386C2E" w:rsidP="62505120">
      <w:pPr>
        <w:spacing w:after="120"/>
        <w:jc w:val="both"/>
        <w:rPr>
          <w:rFonts w:ascii="Times New Roman" w:hAnsi="Times New Roman"/>
        </w:rPr>
      </w:pPr>
      <w:r w:rsidRPr="22A26C6E">
        <w:rPr>
          <w:rFonts w:ascii="Times New Roman" w:hAnsi="Times New Roman"/>
        </w:rPr>
        <w:t>Defining</w:t>
      </w:r>
      <w:r w:rsidR="00AD6BFC" w:rsidRPr="22A26C6E">
        <w:rPr>
          <w:rFonts w:ascii="Times New Roman" w:hAnsi="Times New Roman"/>
        </w:rPr>
        <w:t xml:space="preserve"> the cri</w:t>
      </w:r>
      <w:r w:rsidR="0074690D" w:rsidRPr="22A26C6E">
        <w:rPr>
          <w:rFonts w:ascii="Times New Roman" w:hAnsi="Times New Roman"/>
        </w:rPr>
        <w:t xml:space="preserve">teria </w:t>
      </w:r>
      <w:r w:rsidR="00AF6ABA" w:rsidRPr="22A26C6E">
        <w:rPr>
          <w:rFonts w:ascii="Times New Roman" w:hAnsi="Times New Roman"/>
        </w:rPr>
        <w:t xml:space="preserve">for inclusion </w:t>
      </w:r>
      <w:r w:rsidR="0074690D" w:rsidRPr="22A26C6E">
        <w:rPr>
          <w:rFonts w:ascii="Times New Roman" w:hAnsi="Times New Roman"/>
        </w:rPr>
        <w:t>was an iterative</w:t>
      </w:r>
      <w:r w:rsidR="32D95AC7" w:rsidRPr="22A26C6E">
        <w:rPr>
          <w:rFonts w:ascii="Times New Roman" w:hAnsi="Times New Roman"/>
        </w:rPr>
        <w:t xml:space="preserve">, negotiated </w:t>
      </w:r>
      <w:r w:rsidR="0074690D" w:rsidRPr="22A26C6E">
        <w:rPr>
          <w:rFonts w:ascii="Times New Roman" w:hAnsi="Times New Roman"/>
        </w:rPr>
        <w:t>process.</w:t>
      </w:r>
      <w:r w:rsidR="00224B17" w:rsidRPr="22A26C6E">
        <w:rPr>
          <w:rFonts w:ascii="Times New Roman" w:hAnsi="Times New Roman"/>
        </w:rPr>
        <w:t xml:space="preserve"> For example, caring for </w:t>
      </w:r>
      <w:r w:rsidR="00AF6ABA" w:rsidRPr="22A26C6E">
        <w:rPr>
          <w:rFonts w:ascii="Times New Roman" w:hAnsi="Times New Roman"/>
        </w:rPr>
        <w:t>animal companions</w:t>
      </w:r>
      <w:r w:rsidR="00224B17" w:rsidRPr="22A26C6E">
        <w:rPr>
          <w:rFonts w:ascii="Times New Roman" w:hAnsi="Times New Roman"/>
        </w:rPr>
        <w:t xml:space="preserve">, pregnancy and dealing with loss </w:t>
      </w:r>
      <w:r w:rsidR="00AF6ABA" w:rsidRPr="22A26C6E">
        <w:rPr>
          <w:rFonts w:ascii="Times New Roman" w:hAnsi="Times New Roman"/>
        </w:rPr>
        <w:t xml:space="preserve">in its various forms </w:t>
      </w:r>
      <w:r w:rsidR="00224B17" w:rsidRPr="22A26C6E">
        <w:rPr>
          <w:rFonts w:ascii="Times New Roman" w:hAnsi="Times New Roman"/>
        </w:rPr>
        <w:t>(</w:t>
      </w:r>
      <w:r w:rsidR="00AF6ABA" w:rsidRPr="22A26C6E">
        <w:rPr>
          <w:rFonts w:ascii="Times New Roman" w:hAnsi="Times New Roman"/>
        </w:rPr>
        <w:t xml:space="preserve">including miscarriage and </w:t>
      </w:r>
      <w:r w:rsidR="00224B17" w:rsidRPr="22A26C6E">
        <w:rPr>
          <w:rFonts w:ascii="Times New Roman" w:hAnsi="Times New Roman"/>
        </w:rPr>
        <w:t xml:space="preserve">stillbirth) were </w:t>
      </w:r>
      <w:r w:rsidR="3EAA8D32" w:rsidRPr="22A26C6E">
        <w:rPr>
          <w:rFonts w:ascii="Times New Roman" w:hAnsi="Times New Roman"/>
        </w:rPr>
        <w:t xml:space="preserve">explored in the later stages of </w:t>
      </w:r>
      <w:r w:rsidR="00224B17" w:rsidRPr="22A26C6E">
        <w:rPr>
          <w:rFonts w:ascii="Times New Roman" w:hAnsi="Times New Roman"/>
        </w:rPr>
        <w:t xml:space="preserve">the </w:t>
      </w:r>
      <w:r w:rsidRPr="22A26C6E">
        <w:rPr>
          <w:rFonts w:ascii="Times New Roman" w:hAnsi="Times New Roman"/>
        </w:rPr>
        <w:t>review</w:t>
      </w:r>
      <w:r w:rsidR="00EF3C54" w:rsidRPr="22A26C6E">
        <w:rPr>
          <w:rFonts w:ascii="Times New Roman" w:hAnsi="Times New Roman"/>
        </w:rPr>
        <w:t>, with these additions highlighting the somewhat arbitrary delineation of what constitutes care</w:t>
      </w:r>
      <w:r w:rsidR="00224B17" w:rsidRPr="22A26C6E">
        <w:rPr>
          <w:rFonts w:ascii="Times New Roman" w:hAnsi="Times New Roman"/>
        </w:rPr>
        <w:t xml:space="preserve">. </w:t>
      </w:r>
      <w:r w:rsidR="00AA5BFD" w:rsidRPr="22A26C6E">
        <w:rPr>
          <w:rFonts w:ascii="Times New Roman" w:hAnsi="Times New Roman"/>
        </w:rPr>
        <w:t>The review was also guided by some of our previous interactions</w:t>
      </w:r>
      <w:r w:rsidRPr="22A26C6E">
        <w:rPr>
          <w:rFonts w:ascii="Times New Roman" w:hAnsi="Times New Roman"/>
        </w:rPr>
        <w:t xml:space="preserve"> with scholars</w:t>
      </w:r>
      <w:r w:rsidR="00AA5BFD" w:rsidRPr="22A26C6E">
        <w:rPr>
          <w:rFonts w:ascii="Times New Roman" w:hAnsi="Times New Roman"/>
        </w:rPr>
        <w:t xml:space="preserve"> in the field. For example, the inclusion of caring for pets </w:t>
      </w:r>
      <w:r w:rsidR="302EB99B" w:rsidRPr="22A26C6E">
        <w:rPr>
          <w:rFonts w:ascii="Times New Roman" w:hAnsi="Times New Roman"/>
        </w:rPr>
        <w:t>while working with</w:t>
      </w:r>
      <w:r w:rsidRPr="22A26C6E">
        <w:rPr>
          <w:rFonts w:ascii="Times New Roman" w:hAnsi="Times New Roman"/>
        </w:rPr>
        <w:t xml:space="preserve"> </w:t>
      </w:r>
      <w:r w:rsidR="00AA5BFD" w:rsidRPr="22A26C6E">
        <w:rPr>
          <w:rFonts w:ascii="Times New Roman" w:hAnsi="Times New Roman"/>
        </w:rPr>
        <w:t xml:space="preserve">Emily Henderson </w:t>
      </w:r>
      <w:r w:rsidR="0739B6DA" w:rsidRPr="22A26C6E">
        <w:rPr>
          <w:rFonts w:ascii="Times New Roman" w:hAnsi="Times New Roman"/>
        </w:rPr>
        <w:t xml:space="preserve">on a separate project </w:t>
      </w:r>
      <w:r w:rsidR="00AA5BFD" w:rsidRPr="22A26C6E">
        <w:rPr>
          <w:rFonts w:ascii="Times New Roman" w:hAnsi="Times New Roman"/>
        </w:rPr>
        <w:t>(</w:t>
      </w:r>
      <w:r w:rsidR="00AF4DED">
        <w:rPr>
          <w:rFonts w:ascii="Times New Roman" w:hAnsi="Times New Roman"/>
        </w:rPr>
        <w:t>AUTHOR</w:t>
      </w:r>
      <w:r w:rsidR="00AA5BFD" w:rsidRPr="22A26C6E">
        <w:rPr>
          <w:rFonts w:ascii="Times New Roman" w:hAnsi="Times New Roman"/>
        </w:rPr>
        <w:t>) clearly influenced our decision to enlarge the ‘</w:t>
      </w:r>
      <w:r w:rsidRPr="22A26C6E">
        <w:rPr>
          <w:rFonts w:ascii="Times New Roman" w:hAnsi="Times New Roman"/>
        </w:rPr>
        <w:t>care-for’ category to non-human species</w:t>
      </w:r>
      <w:r w:rsidR="00AA5BFD" w:rsidRPr="22A26C6E">
        <w:rPr>
          <w:rFonts w:ascii="Times New Roman" w:hAnsi="Times New Roman"/>
        </w:rPr>
        <w:t>.</w:t>
      </w:r>
      <w:r w:rsidR="00AF6ABA" w:rsidRPr="22A26C6E">
        <w:rPr>
          <w:rFonts w:ascii="Times New Roman" w:hAnsi="Times New Roman"/>
        </w:rPr>
        <w:t xml:space="preserve"> </w:t>
      </w:r>
      <w:r w:rsidR="6A376797" w:rsidRPr="22A26C6E">
        <w:rPr>
          <w:rFonts w:ascii="Times New Roman" w:hAnsi="Times New Roman"/>
        </w:rPr>
        <w:t xml:space="preserve">While Young Adult Carers (YAC) are widely classed as being between 14-25 years old, some documents presented relevant information regarding our focus demographic. However, some articles which were classified as YAC focused on the younger ages of this age range, speaking for example of juggling schoolwork and care work. We did not want to exclude the YAC group as a whole as there were some relevant articles regarding young carers in HE from 18+ and as a result, the stories from these young people were deemed relevant to this review. </w:t>
      </w:r>
      <w:r w:rsidR="00322AD5" w:rsidRPr="22A26C6E">
        <w:rPr>
          <w:rFonts w:ascii="Times New Roman" w:hAnsi="Times New Roman"/>
        </w:rPr>
        <w:t xml:space="preserve">An issue transversal to the above was the relevance of the text to our focus. Indeed, many texts touch upon carers in HE without explicitly discussing these issues or focusing on this group. </w:t>
      </w:r>
      <w:r w:rsidRPr="22A26C6E">
        <w:rPr>
          <w:rFonts w:ascii="Times New Roman" w:hAnsi="Times New Roman"/>
        </w:rPr>
        <w:t>In particular</w:t>
      </w:r>
      <w:r w:rsidR="00322AD5" w:rsidRPr="22A26C6E">
        <w:rPr>
          <w:rFonts w:ascii="Times New Roman" w:hAnsi="Times New Roman"/>
        </w:rPr>
        <w:t xml:space="preserve">, there is a wealth </w:t>
      </w:r>
      <w:r w:rsidRPr="22A26C6E">
        <w:rPr>
          <w:rFonts w:ascii="Times New Roman" w:hAnsi="Times New Roman"/>
        </w:rPr>
        <w:t xml:space="preserve">of </w:t>
      </w:r>
      <w:r w:rsidR="00322AD5" w:rsidRPr="22A26C6E">
        <w:rPr>
          <w:rFonts w:ascii="Times New Roman" w:hAnsi="Times New Roman"/>
        </w:rPr>
        <w:t xml:space="preserve">research about academic careers and gender which overlap with the topic but does not focus on it from a care angle, </w:t>
      </w:r>
      <w:r w:rsidRPr="22A26C6E">
        <w:rPr>
          <w:rFonts w:ascii="Times New Roman" w:hAnsi="Times New Roman"/>
        </w:rPr>
        <w:t>leading to th</w:t>
      </w:r>
      <w:r w:rsidR="393C3D15" w:rsidRPr="22A26C6E">
        <w:rPr>
          <w:rFonts w:ascii="Times New Roman" w:hAnsi="Times New Roman"/>
        </w:rPr>
        <w:t>e decision that th</w:t>
      </w:r>
      <w:r w:rsidRPr="22A26C6E">
        <w:rPr>
          <w:rFonts w:ascii="Times New Roman" w:hAnsi="Times New Roman"/>
        </w:rPr>
        <w:t xml:space="preserve">is </w:t>
      </w:r>
      <w:r w:rsidR="00322AD5" w:rsidRPr="22A26C6E">
        <w:rPr>
          <w:rFonts w:ascii="Times New Roman" w:hAnsi="Times New Roman"/>
        </w:rPr>
        <w:t>work w</w:t>
      </w:r>
      <w:r w:rsidR="3F286063" w:rsidRPr="22A26C6E">
        <w:rPr>
          <w:rFonts w:ascii="Times New Roman" w:hAnsi="Times New Roman"/>
        </w:rPr>
        <w:t xml:space="preserve">ould </w:t>
      </w:r>
      <w:r w:rsidR="00322AD5" w:rsidRPr="22A26C6E">
        <w:rPr>
          <w:rFonts w:ascii="Times New Roman" w:hAnsi="Times New Roman"/>
        </w:rPr>
        <w:t xml:space="preserve">not </w:t>
      </w:r>
      <w:r w:rsidRPr="22A26C6E">
        <w:rPr>
          <w:rFonts w:ascii="Times New Roman" w:hAnsi="Times New Roman"/>
        </w:rPr>
        <w:t>be</w:t>
      </w:r>
      <w:r w:rsidR="296B8C33" w:rsidRPr="22A26C6E">
        <w:rPr>
          <w:rFonts w:ascii="Times New Roman" w:hAnsi="Times New Roman"/>
        </w:rPr>
        <w:t xml:space="preserve"> </w:t>
      </w:r>
      <w:r w:rsidR="00322AD5" w:rsidRPr="22A26C6E">
        <w:rPr>
          <w:rFonts w:ascii="Times New Roman" w:hAnsi="Times New Roman"/>
        </w:rPr>
        <w:t>included in the literature review. Fact sheets and informational briefings were inclu</w:t>
      </w:r>
      <w:r w:rsidRPr="22A26C6E">
        <w:rPr>
          <w:rFonts w:ascii="Times New Roman" w:hAnsi="Times New Roman"/>
        </w:rPr>
        <w:t>ded</w:t>
      </w:r>
      <w:r w:rsidR="00322AD5" w:rsidRPr="22A26C6E">
        <w:rPr>
          <w:rFonts w:ascii="Times New Roman" w:hAnsi="Times New Roman"/>
        </w:rPr>
        <w:t>, however blogs and newspaper articles, after careful deliberation, were excluded due to the scope of results and limited time frame for this research.</w:t>
      </w:r>
      <w:r w:rsidR="00C85E15" w:rsidRPr="22A26C6E">
        <w:rPr>
          <w:rFonts w:ascii="Times New Roman" w:hAnsi="Times New Roman"/>
        </w:rPr>
        <w:t xml:space="preserve"> Last but not least, we agreed that, to retain our focus on the relationship between the ‘personal’ and the ‘academic’, we would only </w:t>
      </w:r>
      <w:r w:rsidR="00C85E15" w:rsidRPr="22A26C6E">
        <w:rPr>
          <w:rFonts w:ascii="Times New Roman" w:hAnsi="Times New Roman"/>
        </w:rPr>
        <w:lastRenderedPageBreak/>
        <w:t xml:space="preserve">consider </w:t>
      </w:r>
      <w:r w:rsidR="009A380B" w:rsidRPr="22A26C6E">
        <w:rPr>
          <w:rFonts w:ascii="Times New Roman" w:hAnsi="Times New Roman"/>
        </w:rPr>
        <w:t xml:space="preserve">forms of </w:t>
      </w:r>
      <w:r w:rsidR="00C85E15" w:rsidRPr="22A26C6E">
        <w:rPr>
          <w:rFonts w:ascii="Times New Roman" w:hAnsi="Times New Roman"/>
        </w:rPr>
        <w:t>care work</w:t>
      </w:r>
      <w:r w:rsidR="009A380B" w:rsidRPr="22A26C6E">
        <w:rPr>
          <w:rFonts w:ascii="Times New Roman" w:hAnsi="Times New Roman"/>
        </w:rPr>
        <w:t xml:space="preserve"> emanating from</w:t>
      </w:r>
      <w:r w:rsidR="00C85E15" w:rsidRPr="22A26C6E">
        <w:rPr>
          <w:rFonts w:ascii="Times New Roman" w:hAnsi="Times New Roman"/>
        </w:rPr>
        <w:t xml:space="preserve"> outside academia, </w:t>
      </w:r>
      <w:r w:rsidR="03BB5443" w:rsidRPr="22A26C6E">
        <w:rPr>
          <w:rFonts w:ascii="Times New Roman" w:hAnsi="Times New Roman"/>
        </w:rPr>
        <w:t>for example</w:t>
      </w:r>
      <w:r w:rsidR="00C85E15" w:rsidRPr="22A26C6E">
        <w:rPr>
          <w:rFonts w:ascii="Times New Roman" w:hAnsi="Times New Roman"/>
        </w:rPr>
        <w:t xml:space="preserve"> excluding research solely considering </w:t>
      </w:r>
      <w:r w:rsidR="0004270D" w:rsidRPr="22A26C6E">
        <w:rPr>
          <w:rFonts w:ascii="Times New Roman" w:hAnsi="Times New Roman"/>
        </w:rPr>
        <w:t xml:space="preserve">how </w:t>
      </w:r>
      <w:r w:rsidRPr="22A26C6E">
        <w:rPr>
          <w:rFonts w:ascii="Times New Roman" w:hAnsi="Times New Roman"/>
        </w:rPr>
        <w:t>women disproportionately care after students and other staff compared with their male counterparts (</w:t>
      </w:r>
      <w:r w:rsidR="06F108AA" w:rsidRPr="22A26C6E">
        <w:rPr>
          <w:rFonts w:ascii="Times New Roman" w:hAnsi="Times New Roman"/>
        </w:rPr>
        <w:t xml:space="preserve">e.g. </w:t>
      </w:r>
      <w:r w:rsidRPr="22A26C6E">
        <w:rPr>
          <w:rFonts w:ascii="Times New Roman" w:hAnsi="Times New Roman"/>
        </w:rPr>
        <w:t>Acker and Feuerverger, 1996)</w:t>
      </w:r>
      <w:r w:rsidR="00C85E15" w:rsidRPr="22A26C6E">
        <w:rPr>
          <w:rFonts w:ascii="Times New Roman" w:hAnsi="Times New Roman"/>
        </w:rPr>
        <w:t>.</w:t>
      </w:r>
    </w:p>
    <w:p w14:paraId="16D991AB" w14:textId="13E3AE08" w:rsidR="009A260B" w:rsidRPr="000F30AD" w:rsidRDefault="00963F2C" w:rsidP="3CBE6017">
      <w:pPr>
        <w:spacing w:after="120"/>
        <w:jc w:val="both"/>
        <w:rPr>
          <w:rFonts w:ascii="Times New Roman" w:hAnsi="Times New Roman"/>
        </w:rPr>
      </w:pPr>
      <w:r w:rsidRPr="000F30AD">
        <w:rPr>
          <w:rFonts w:ascii="Times New Roman" w:hAnsi="Times New Roman"/>
        </w:rPr>
        <w:t>Following the definition</w:t>
      </w:r>
      <w:r w:rsidR="14F59D42" w:rsidRPr="000F30AD">
        <w:rPr>
          <w:rFonts w:ascii="Times New Roman" w:hAnsi="Times New Roman"/>
        </w:rPr>
        <w:t xml:space="preserve"> of the</w:t>
      </w:r>
      <w:ins w:id="9" w:author="Moreau, Marie-Pierre" w:date="2022-12-20T19:12:00Z">
        <w:r w:rsidR="000C0FCF">
          <w:rPr>
            <w:rFonts w:ascii="Times New Roman" w:hAnsi="Times New Roman"/>
          </w:rPr>
          <w:t xml:space="preserve"> inclusion</w:t>
        </w:r>
      </w:ins>
      <w:r w:rsidR="14F59D42" w:rsidRPr="000F30AD">
        <w:rPr>
          <w:rFonts w:ascii="Times New Roman" w:hAnsi="Times New Roman"/>
        </w:rPr>
        <w:t xml:space="preserve"> criteria</w:t>
      </w:r>
      <w:r w:rsidR="009A260B" w:rsidRPr="000F30AD">
        <w:rPr>
          <w:rFonts w:ascii="Times New Roman" w:hAnsi="Times New Roman"/>
        </w:rPr>
        <w:t>, an online s</w:t>
      </w:r>
      <w:r w:rsidR="00257AF0" w:rsidRPr="000F30AD">
        <w:rPr>
          <w:rFonts w:ascii="Times New Roman" w:hAnsi="Times New Roman"/>
        </w:rPr>
        <w:t xml:space="preserve">earch was carried out, using two </w:t>
      </w:r>
      <w:r w:rsidR="009A260B" w:rsidRPr="000F30AD">
        <w:rPr>
          <w:rFonts w:ascii="Times New Roman" w:hAnsi="Times New Roman"/>
        </w:rPr>
        <w:t xml:space="preserve">platforms identified as initial search points: </w:t>
      </w:r>
      <w:r w:rsidR="00322AD5" w:rsidRPr="000F30AD">
        <w:rPr>
          <w:rFonts w:ascii="Times New Roman" w:hAnsi="Times New Roman"/>
        </w:rPr>
        <w:t>our institutional</w:t>
      </w:r>
      <w:r w:rsidR="009A260B" w:rsidRPr="000F30AD">
        <w:rPr>
          <w:rFonts w:ascii="Times New Roman" w:hAnsi="Times New Roman"/>
        </w:rPr>
        <w:t xml:space="preserve"> library website and Google Scholar. Both platforms pr</w:t>
      </w:r>
      <w:r w:rsidR="00322AD5" w:rsidRPr="000F30AD">
        <w:rPr>
          <w:rFonts w:ascii="Times New Roman" w:hAnsi="Times New Roman"/>
        </w:rPr>
        <w:t>ovided the option to conduct in-</w:t>
      </w:r>
      <w:r w:rsidR="009A260B" w:rsidRPr="000F30AD">
        <w:rPr>
          <w:rFonts w:ascii="Times New Roman" w:hAnsi="Times New Roman"/>
        </w:rPr>
        <w:t>depth searches, with the opportunity to perform advanced searches and inclu</w:t>
      </w:r>
      <w:r w:rsidR="00257AF0" w:rsidRPr="000F30AD">
        <w:rPr>
          <w:rFonts w:ascii="Times New Roman" w:hAnsi="Times New Roman"/>
        </w:rPr>
        <w:t xml:space="preserve">de specific terms and requests - </w:t>
      </w:r>
      <w:r w:rsidR="009A260B" w:rsidRPr="000F30AD">
        <w:rPr>
          <w:rFonts w:ascii="Times New Roman" w:hAnsi="Times New Roman"/>
        </w:rPr>
        <w:t xml:space="preserve">a particularly useful function when working from a list of criteria. </w:t>
      </w:r>
      <w:r w:rsidR="00161C17" w:rsidRPr="000F30AD">
        <w:rPr>
          <w:rFonts w:ascii="Times New Roman" w:hAnsi="Times New Roman"/>
        </w:rPr>
        <w:t xml:space="preserve">The </w:t>
      </w:r>
      <w:r w:rsidR="00322AD5" w:rsidRPr="000F30AD">
        <w:rPr>
          <w:rFonts w:ascii="Times New Roman" w:hAnsi="Times New Roman"/>
        </w:rPr>
        <w:t>institutional</w:t>
      </w:r>
      <w:r w:rsidR="00161C17" w:rsidRPr="000F30AD">
        <w:rPr>
          <w:rFonts w:ascii="Times New Roman" w:hAnsi="Times New Roman"/>
        </w:rPr>
        <w:t xml:space="preserve"> library interface enabled us to search various bibliographical databases through one point of entry</w:t>
      </w:r>
      <w:ins w:id="10" w:author="Moreau, Marie-Pierre" w:date="2022-12-20T18:25:00Z">
        <w:r w:rsidR="00E7296F">
          <w:rPr>
            <w:rFonts w:ascii="Times New Roman" w:hAnsi="Times New Roman"/>
          </w:rPr>
          <w:t xml:space="preserve"> as it spans a large number of database</w:t>
        </w:r>
      </w:ins>
      <w:ins w:id="11" w:author="Moreau, Marie-Pierre" w:date="2022-12-20T19:12:00Z">
        <w:r w:rsidR="000C0FCF">
          <w:rPr>
            <w:rFonts w:ascii="Times New Roman" w:hAnsi="Times New Roman"/>
          </w:rPr>
          <w:t>s</w:t>
        </w:r>
      </w:ins>
      <w:ins w:id="12" w:author="Moreau, Marie-Pierre" w:date="2022-12-20T18:25:00Z">
        <w:r w:rsidR="00E7296F">
          <w:rPr>
            <w:rFonts w:ascii="Times New Roman" w:hAnsi="Times New Roman"/>
          </w:rPr>
          <w:t xml:space="preserve"> across academic subjects (15 in</w:t>
        </w:r>
      </w:ins>
      <w:ins w:id="13" w:author="Moreau, Marie-Pierre" w:date="2022-12-20T18:26:00Z">
        <w:r w:rsidR="00E7296F">
          <w:rPr>
            <w:rFonts w:ascii="Times New Roman" w:hAnsi="Times New Roman"/>
          </w:rPr>
          <w:t xml:space="preserve"> Education only</w:t>
        </w:r>
      </w:ins>
      <w:ins w:id="14" w:author="Moreau, Marie-Pierre" w:date="2022-12-20T20:31:00Z">
        <w:r w:rsidR="00FF7B06">
          <w:rPr>
            <w:rFonts w:ascii="Times New Roman" w:hAnsi="Times New Roman"/>
          </w:rPr>
          <w:t>, including for example ERIC and SCOPUS</w:t>
        </w:r>
      </w:ins>
      <w:ins w:id="15" w:author="Moreau, Marie-Pierre" w:date="2022-12-20T18:26:00Z">
        <w:r w:rsidR="00E7296F">
          <w:rPr>
            <w:rFonts w:ascii="Times New Roman" w:hAnsi="Times New Roman"/>
          </w:rPr>
          <w:t>)</w:t>
        </w:r>
      </w:ins>
      <w:r w:rsidR="00161C17" w:rsidRPr="000F30AD">
        <w:rPr>
          <w:rFonts w:ascii="Times New Roman" w:hAnsi="Times New Roman"/>
        </w:rPr>
        <w:t>,</w:t>
      </w:r>
      <w:ins w:id="16" w:author="Moreau, Marie-Pierre" w:date="2022-12-20T18:25:00Z">
        <w:r w:rsidR="009A6BD4">
          <w:rPr>
            <w:rFonts w:ascii="Times New Roman" w:hAnsi="Times New Roman"/>
          </w:rPr>
          <w:t xml:space="preserve"> as</w:t>
        </w:r>
      </w:ins>
      <w:r w:rsidR="00161C17" w:rsidRPr="000F30AD">
        <w:rPr>
          <w:rFonts w:ascii="Times New Roman" w:hAnsi="Times New Roman"/>
        </w:rPr>
        <w:t xml:space="preserve"> </w:t>
      </w:r>
      <w:del w:id="17" w:author="Moreau, Marie-Pierre" w:date="2022-12-20T18:25:00Z">
        <w:r w:rsidR="00161C17" w:rsidRPr="000F30AD" w:rsidDel="00FD0311">
          <w:rPr>
            <w:rFonts w:ascii="Times New Roman" w:hAnsi="Times New Roman"/>
          </w:rPr>
          <w:delText xml:space="preserve">while </w:delText>
        </w:r>
      </w:del>
      <w:r w:rsidR="00161C17" w:rsidRPr="000F30AD">
        <w:rPr>
          <w:rFonts w:ascii="Times New Roman" w:hAnsi="Times New Roman"/>
        </w:rPr>
        <w:t xml:space="preserve">Google Scholar was useful due to the scope that searches were providing and the ability to search multiple journals, publications and websites simultaneously. </w:t>
      </w:r>
      <w:r w:rsidR="00257AF0" w:rsidRPr="000F30AD">
        <w:rPr>
          <w:rFonts w:ascii="Times New Roman" w:hAnsi="Times New Roman"/>
        </w:rPr>
        <w:t xml:space="preserve">It was also </w:t>
      </w:r>
      <w:r w:rsidR="2195EBD8" w:rsidRPr="000F30AD">
        <w:rPr>
          <w:rFonts w:ascii="Times New Roman" w:hAnsi="Times New Roman"/>
        </w:rPr>
        <w:t xml:space="preserve">our view </w:t>
      </w:r>
      <w:r w:rsidR="00257AF0" w:rsidRPr="000F30AD">
        <w:rPr>
          <w:rFonts w:ascii="Times New Roman" w:hAnsi="Times New Roman"/>
        </w:rPr>
        <w:t>that the combination of an aca</w:t>
      </w:r>
      <w:r w:rsidR="00322AD5" w:rsidRPr="000F30AD">
        <w:rPr>
          <w:rFonts w:ascii="Times New Roman" w:hAnsi="Times New Roman"/>
        </w:rPr>
        <w:t>demic and a non-academic platform</w:t>
      </w:r>
      <w:r w:rsidR="00257AF0" w:rsidRPr="000F30AD">
        <w:rPr>
          <w:rFonts w:ascii="Times New Roman" w:hAnsi="Times New Roman"/>
        </w:rPr>
        <w:t xml:space="preserve"> would facilitate the identification of a broader range of texts. </w:t>
      </w:r>
      <w:r w:rsidR="00161C17" w:rsidRPr="000F30AD">
        <w:rPr>
          <w:rFonts w:ascii="Times New Roman" w:hAnsi="Times New Roman"/>
        </w:rPr>
        <w:t xml:space="preserve">In addition, open calls were circulated to scholars </w:t>
      </w:r>
      <w:r w:rsidR="587B96AF" w:rsidRPr="000F30AD">
        <w:rPr>
          <w:rFonts w:ascii="Times New Roman" w:hAnsi="Times New Roman"/>
        </w:rPr>
        <w:t xml:space="preserve">known to us for their work </w:t>
      </w:r>
      <w:r w:rsidR="00322AD5" w:rsidRPr="000F30AD">
        <w:rPr>
          <w:rFonts w:ascii="Times New Roman" w:hAnsi="Times New Roman"/>
        </w:rPr>
        <w:t>in th</w:t>
      </w:r>
      <w:r w:rsidR="6B1693B7" w:rsidRPr="000F30AD">
        <w:rPr>
          <w:rFonts w:ascii="Times New Roman" w:hAnsi="Times New Roman"/>
        </w:rPr>
        <w:t xml:space="preserve">e </w:t>
      </w:r>
      <w:r w:rsidR="00322AD5" w:rsidRPr="000F30AD">
        <w:rPr>
          <w:rFonts w:ascii="Times New Roman" w:hAnsi="Times New Roman"/>
        </w:rPr>
        <w:t>field. Once identified,</w:t>
      </w:r>
      <w:r w:rsidR="00161C17" w:rsidRPr="000F30AD">
        <w:rPr>
          <w:rFonts w:ascii="Times New Roman" w:hAnsi="Times New Roman"/>
        </w:rPr>
        <w:t xml:space="preserve"> </w:t>
      </w:r>
      <w:r w:rsidR="00C85E15" w:rsidRPr="000F30AD">
        <w:rPr>
          <w:rFonts w:ascii="Times New Roman" w:hAnsi="Times New Roman"/>
        </w:rPr>
        <w:t>articles were browsed</w:t>
      </w:r>
      <w:r w:rsidR="00322AD5" w:rsidRPr="000F30AD">
        <w:rPr>
          <w:rFonts w:ascii="Times New Roman" w:hAnsi="Times New Roman"/>
        </w:rPr>
        <w:t xml:space="preserve">, </w:t>
      </w:r>
      <w:r w:rsidR="00161C17" w:rsidRPr="000F30AD">
        <w:rPr>
          <w:rFonts w:ascii="Times New Roman" w:hAnsi="Times New Roman"/>
        </w:rPr>
        <w:t xml:space="preserve">looking for </w:t>
      </w:r>
      <w:r w:rsidR="00322AD5" w:rsidRPr="000F30AD">
        <w:rPr>
          <w:rFonts w:ascii="Times New Roman" w:hAnsi="Times New Roman"/>
        </w:rPr>
        <w:t xml:space="preserve">the </w:t>
      </w:r>
      <w:r w:rsidR="00161C17" w:rsidRPr="000F30AD">
        <w:rPr>
          <w:rFonts w:ascii="Times New Roman" w:hAnsi="Times New Roman"/>
        </w:rPr>
        <w:t>signposting to more relevant literature</w:t>
      </w:r>
      <w:r w:rsidR="7D3F2E07" w:rsidRPr="000F30AD">
        <w:rPr>
          <w:rFonts w:ascii="Times New Roman" w:hAnsi="Times New Roman"/>
        </w:rPr>
        <w:t xml:space="preserve">. </w:t>
      </w:r>
      <w:r w:rsidR="7D3F2E07" w:rsidRPr="3CBE6017">
        <w:rPr>
          <w:rFonts w:ascii="Times New Roman" w:hAnsi="Times New Roman"/>
        </w:rPr>
        <w:t>A separate bibliography has been created as a result of the literature search and can</w:t>
      </w:r>
      <w:r w:rsidR="3E47FAFC" w:rsidRPr="3CBE6017">
        <w:rPr>
          <w:rFonts w:ascii="Times New Roman" w:hAnsi="Times New Roman"/>
        </w:rPr>
        <w:t xml:space="preserve"> </w:t>
      </w:r>
      <w:r w:rsidR="7D3F2E07" w:rsidRPr="3CBE6017">
        <w:rPr>
          <w:rFonts w:ascii="Times New Roman" w:hAnsi="Times New Roman"/>
        </w:rPr>
        <w:t>be consulted online</w:t>
      </w:r>
      <w:r w:rsidR="00161C17" w:rsidRPr="000F30AD">
        <w:rPr>
          <w:rFonts w:ascii="Times New Roman" w:hAnsi="Times New Roman"/>
        </w:rPr>
        <w:t>.</w:t>
      </w:r>
      <w:r w:rsidR="00257AF0" w:rsidRPr="000F30AD">
        <w:rPr>
          <w:rStyle w:val="FootnoteReference"/>
          <w:rFonts w:ascii="Times New Roman" w:hAnsi="Times New Roman"/>
        </w:rPr>
        <w:footnoteReference w:id="1"/>
      </w:r>
      <w:r w:rsidR="00440A95" w:rsidRPr="000F30AD">
        <w:rPr>
          <w:rFonts w:ascii="Times New Roman" w:hAnsi="Times New Roman"/>
        </w:rPr>
        <w:t xml:space="preserve"> </w:t>
      </w:r>
      <w:r w:rsidR="0737A500" w:rsidRPr="000F30AD">
        <w:rPr>
          <w:rFonts w:ascii="Times New Roman" w:hAnsi="Times New Roman"/>
        </w:rPr>
        <w:t>Last, d</w:t>
      </w:r>
      <w:r w:rsidR="009A260B" w:rsidRPr="000F30AD">
        <w:rPr>
          <w:rFonts w:ascii="Times New Roman" w:hAnsi="Times New Roman"/>
        </w:rPr>
        <w:t xml:space="preserve">ue to the </w:t>
      </w:r>
      <w:r w:rsidR="00322AD5" w:rsidRPr="000F30AD">
        <w:rPr>
          <w:rFonts w:ascii="Times New Roman" w:hAnsi="Times New Roman"/>
        </w:rPr>
        <w:t>diverse</w:t>
      </w:r>
      <w:r w:rsidR="009A260B" w:rsidRPr="000F30AD">
        <w:rPr>
          <w:rFonts w:ascii="Times New Roman" w:hAnsi="Times New Roman"/>
        </w:rPr>
        <w:t xml:space="preserve"> </w:t>
      </w:r>
      <w:r w:rsidR="00343F0A" w:rsidRPr="000F30AD">
        <w:rPr>
          <w:rFonts w:ascii="Times New Roman" w:hAnsi="Times New Roman"/>
        </w:rPr>
        <w:t>terminology</w:t>
      </w:r>
      <w:r w:rsidR="009A260B" w:rsidRPr="000F30AD">
        <w:rPr>
          <w:rFonts w:ascii="Times New Roman" w:hAnsi="Times New Roman"/>
        </w:rPr>
        <w:t xml:space="preserve"> </w:t>
      </w:r>
      <w:r w:rsidR="00322AD5" w:rsidRPr="000F30AD">
        <w:rPr>
          <w:rFonts w:ascii="Times New Roman" w:hAnsi="Times New Roman"/>
        </w:rPr>
        <w:t>referring to</w:t>
      </w:r>
      <w:r w:rsidR="009A260B" w:rsidRPr="000F30AD">
        <w:rPr>
          <w:rFonts w:ascii="Times New Roman" w:hAnsi="Times New Roman"/>
        </w:rPr>
        <w:t xml:space="preserve"> care and caring responsibilities, notes were made throughout the search of key terms</w:t>
      </w:r>
      <w:r w:rsidR="5C91A0A0" w:rsidRPr="000F30AD">
        <w:rPr>
          <w:rFonts w:ascii="Times New Roman" w:hAnsi="Times New Roman"/>
        </w:rPr>
        <w:t xml:space="preserve"> a</w:t>
      </w:r>
      <w:r w:rsidR="41E09C60" w:rsidRPr="000F30AD">
        <w:rPr>
          <w:rFonts w:ascii="Times New Roman" w:hAnsi="Times New Roman"/>
        </w:rPr>
        <w:t xml:space="preserve">s we identified </w:t>
      </w:r>
      <w:r w:rsidR="5C91A0A0" w:rsidRPr="000F30AD">
        <w:rPr>
          <w:rFonts w:ascii="Times New Roman" w:hAnsi="Times New Roman"/>
        </w:rPr>
        <w:t>derivatives</w:t>
      </w:r>
      <w:r w:rsidR="49D6D4DD" w:rsidRPr="000F30AD">
        <w:rPr>
          <w:rFonts w:ascii="Times New Roman" w:hAnsi="Times New Roman"/>
        </w:rPr>
        <w:t xml:space="preserve"> and synonyms</w:t>
      </w:r>
      <w:r w:rsidR="3BE41339" w:rsidRPr="000F30AD">
        <w:rPr>
          <w:rFonts w:ascii="Times New Roman" w:hAnsi="Times New Roman"/>
        </w:rPr>
        <w:t>. Using these terms to search the databases facilitated the capture of further texts</w:t>
      </w:r>
      <w:r w:rsidR="009A260B" w:rsidRPr="000F30AD">
        <w:rPr>
          <w:rFonts w:ascii="Times New Roman" w:hAnsi="Times New Roman"/>
        </w:rPr>
        <w:t>.</w:t>
      </w:r>
    </w:p>
    <w:p w14:paraId="1B62058D" w14:textId="52C53C51" w:rsidR="00CB4133" w:rsidRPr="000F30AD" w:rsidRDefault="007858B9" w:rsidP="62505120">
      <w:pPr>
        <w:spacing w:after="120"/>
        <w:jc w:val="both"/>
        <w:rPr>
          <w:rStyle w:val="FootnoteReference"/>
          <w:rFonts w:ascii="Times New Roman" w:hAnsi="Times New Roman"/>
        </w:rPr>
      </w:pPr>
      <w:r w:rsidRPr="0EF38825">
        <w:rPr>
          <w:rFonts w:ascii="Times New Roman" w:hAnsi="Times New Roman"/>
        </w:rPr>
        <w:t>The literature search led to the identification of a</w:t>
      </w:r>
      <w:r w:rsidR="009A260B" w:rsidRPr="0EF38825">
        <w:rPr>
          <w:rFonts w:ascii="Times New Roman" w:hAnsi="Times New Roman"/>
        </w:rPr>
        <w:t xml:space="preserve"> total number of</w:t>
      </w:r>
      <w:r w:rsidRPr="0EF38825">
        <w:rPr>
          <w:rFonts w:ascii="Times New Roman" w:hAnsi="Times New Roman"/>
        </w:rPr>
        <w:t xml:space="preserve"> </w:t>
      </w:r>
      <w:r w:rsidR="02CA1714" w:rsidRPr="0EF38825">
        <w:rPr>
          <w:rFonts w:ascii="Times New Roman" w:hAnsi="Times New Roman"/>
        </w:rPr>
        <w:t>158</w:t>
      </w:r>
      <w:r w:rsidRPr="0EF38825">
        <w:rPr>
          <w:rFonts w:ascii="Times New Roman" w:hAnsi="Times New Roman"/>
        </w:rPr>
        <w:t xml:space="preserve"> documents</w:t>
      </w:r>
      <w:r w:rsidR="00343F0A" w:rsidRPr="0EF38825">
        <w:rPr>
          <w:rFonts w:ascii="Times New Roman" w:hAnsi="Times New Roman"/>
        </w:rPr>
        <w:t xml:space="preserve"> deemed relevant to this research, all of them listed under the tracking tool</w:t>
      </w:r>
      <w:r w:rsidR="001B431E" w:rsidRPr="0EF38825">
        <w:rPr>
          <w:rFonts w:ascii="Times New Roman" w:hAnsi="Times New Roman"/>
        </w:rPr>
        <w:t xml:space="preserve"> (see further)</w:t>
      </w:r>
      <w:r w:rsidR="00343F0A" w:rsidRPr="0EF38825">
        <w:rPr>
          <w:rFonts w:ascii="Times New Roman" w:hAnsi="Times New Roman"/>
        </w:rPr>
        <w:t>.</w:t>
      </w:r>
      <w:r w:rsidR="00EF2250" w:rsidRPr="0EF38825">
        <w:rPr>
          <w:rFonts w:ascii="Times New Roman" w:hAnsi="Times New Roman"/>
        </w:rPr>
        <w:t xml:space="preserve"> </w:t>
      </w:r>
      <w:r w:rsidR="00F56FC4" w:rsidRPr="0EF38825">
        <w:rPr>
          <w:rFonts w:ascii="Times New Roman" w:hAnsi="Times New Roman"/>
        </w:rPr>
        <w:t xml:space="preserve">This corpus included: </w:t>
      </w:r>
      <w:r w:rsidR="3C149AB1" w:rsidRPr="0EF38825">
        <w:rPr>
          <w:rFonts w:ascii="Times New Roman" w:hAnsi="Times New Roman"/>
        </w:rPr>
        <w:t>8</w:t>
      </w:r>
      <w:r w:rsidR="3F9EBCD4" w:rsidRPr="0EF38825">
        <w:rPr>
          <w:rFonts w:ascii="Times New Roman" w:hAnsi="Times New Roman"/>
        </w:rPr>
        <w:t>5</w:t>
      </w:r>
      <w:r w:rsidR="001B431E" w:rsidRPr="0EF38825">
        <w:rPr>
          <w:rFonts w:ascii="Times New Roman" w:hAnsi="Times New Roman"/>
        </w:rPr>
        <w:t xml:space="preserve"> </w:t>
      </w:r>
      <w:r w:rsidR="009A260B" w:rsidRPr="0EF38825">
        <w:rPr>
          <w:rFonts w:ascii="Times New Roman" w:hAnsi="Times New Roman"/>
        </w:rPr>
        <w:t>j</w:t>
      </w:r>
      <w:r w:rsidR="001B431E" w:rsidRPr="0EF38825">
        <w:rPr>
          <w:rFonts w:ascii="Times New Roman" w:hAnsi="Times New Roman"/>
        </w:rPr>
        <w:t>ournal articles, 22 theses</w:t>
      </w:r>
      <w:r w:rsidR="009A260B" w:rsidRPr="0EF38825">
        <w:rPr>
          <w:rFonts w:ascii="Times New Roman" w:hAnsi="Times New Roman"/>
        </w:rPr>
        <w:t xml:space="preserve">, </w:t>
      </w:r>
      <w:r w:rsidR="001B431E" w:rsidRPr="0EF38825">
        <w:rPr>
          <w:rFonts w:ascii="Times New Roman" w:hAnsi="Times New Roman"/>
        </w:rPr>
        <w:t>1</w:t>
      </w:r>
      <w:r w:rsidR="6140F1D2" w:rsidRPr="0EF38825">
        <w:rPr>
          <w:rFonts w:ascii="Times New Roman" w:hAnsi="Times New Roman"/>
        </w:rPr>
        <w:t>4</w:t>
      </w:r>
      <w:r w:rsidR="001B431E" w:rsidRPr="0EF38825">
        <w:rPr>
          <w:rFonts w:ascii="Times New Roman" w:hAnsi="Times New Roman"/>
        </w:rPr>
        <w:t xml:space="preserve"> book/book </w:t>
      </w:r>
      <w:r w:rsidR="009A260B" w:rsidRPr="0EF38825">
        <w:rPr>
          <w:rFonts w:ascii="Times New Roman" w:hAnsi="Times New Roman"/>
        </w:rPr>
        <w:t xml:space="preserve">chapters, </w:t>
      </w:r>
      <w:r w:rsidR="001B431E" w:rsidRPr="0EF38825">
        <w:rPr>
          <w:rFonts w:ascii="Times New Roman" w:hAnsi="Times New Roman"/>
        </w:rPr>
        <w:t>3</w:t>
      </w:r>
      <w:r w:rsidR="1A2A16F8" w:rsidRPr="0EF38825">
        <w:rPr>
          <w:rFonts w:ascii="Times New Roman" w:hAnsi="Times New Roman"/>
        </w:rPr>
        <w:t>2</w:t>
      </w:r>
      <w:r w:rsidR="001B431E" w:rsidRPr="0EF38825">
        <w:rPr>
          <w:rFonts w:ascii="Times New Roman" w:hAnsi="Times New Roman"/>
        </w:rPr>
        <w:t xml:space="preserve"> </w:t>
      </w:r>
      <w:r w:rsidR="009A260B" w:rsidRPr="0EF38825">
        <w:rPr>
          <w:rFonts w:ascii="Times New Roman" w:hAnsi="Times New Roman"/>
        </w:rPr>
        <w:t xml:space="preserve">research reports, </w:t>
      </w:r>
      <w:r w:rsidR="001B431E" w:rsidRPr="0EF38825">
        <w:rPr>
          <w:rFonts w:ascii="Times New Roman" w:hAnsi="Times New Roman"/>
        </w:rPr>
        <w:t xml:space="preserve">two </w:t>
      </w:r>
      <w:r w:rsidR="009A260B" w:rsidRPr="0EF38825">
        <w:rPr>
          <w:rFonts w:ascii="Times New Roman" w:hAnsi="Times New Roman"/>
        </w:rPr>
        <w:t xml:space="preserve">conference </w:t>
      </w:r>
      <w:r w:rsidR="00343F0A" w:rsidRPr="0EF38825">
        <w:rPr>
          <w:rFonts w:ascii="Times New Roman" w:hAnsi="Times New Roman"/>
        </w:rPr>
        <w:t xml:space="preserve">presentation provided in a </w:t>
      </w:r>
      <w:r w:rsidR="001B431E" w:rsidRPr="0EF38825">
        <w:rPr>
          <w:rFonts w:ascii="Times New Roman" w:hAnsi="Times New Roman"/>
        </w:rPr>
        <w:t>Powerpoint or article format</w:t>
      </w:r>
      <w:r w:rsidR="16D59752" w:rsidRPr="0EF38825">
        <w:rPr>
          <w:rFonts w:ascii="Times New Roman" w:hAnsi="Times New Roman"/>
        </w:rPr>
        <w:t xml:space="preserve"> and</w:t>
      </w:r>
      <w:r w:rsidR="00343F0A" w:rsidRPr="0EF38825">
        <w:rPr>
          <w:rFonts w:ascii="Times New Roman" w:hAnsi="Times New Roman"/>
        </w:rPr>
        <w:t xml:space="preserve"> </w:t>
      </w:r>
      <w:r w:rsidR="001B431E" w:rsidRPr="0EF38825">
        <w:rPr>
          <w:rFonts w:ascii="Times New Roman" w:hAnsi="Times New Roman"/>
        </w:rPr>
        <w:t>t</w:t>
      </w:r>
      <w:r w:rsidR="7484C613" w:rsidRPr="0EF38825">
        <w:rPr>
          <w:rFonts w:ascii="Times New Roman" w:hAnsi="Times New Roman"/>
        </w:rPr>
        <w:t xml:space="preserve">wo </w:t>
      </w:r>
      <w:r w:rsidR="001B431E" w:rsidRPr="0EF38825">
        <w:rPr>
          <w:rFonts w:ascii="Times New Roman" w:hAnsi="Times New Roman"/>
        </w:rPr>
        <w:t xml:space="preserve">documents from </w:t>
      </w:r>
      <w:r w:rsidR="00963F2C" w:rsidRPr="0EF38825">
        <w:rPr>
          <w:rFonts w:ascii="Times New Roman" w:hAnsi="Times New Roman"/>
        </w:rPr>
        <w:t>policy websites</w:t>
      </w:r>
      <w:r w:rsidR="00343F0A" w:rsidRPr="0EF38825">
        <w:rPr>
          <w:rFonts w:ascii="Times New Roman" w:hAnsi="Times New Roman"/>
        </w:rPr>
        <w:t>.</w:t>
      </w:r>
      <w:r w:rsidR="009A260B" w:rsidRPr="0EF38825">
        <w:rPr>
          <w:rFonts w:ascii="Times New Roman" w:hAnsi="Times New Roman"/>
        </w:rPr>
        <w:t xml:space="preserve"> Due to the scope of</w:t>
      </w:r>
      <w:r w:rsidR="0004270D" w:rsidRPr="0EF38825">
        <w:rPr>
          <w:rFonts w:ascii="Times New Roman" w:hAnsi="Times New Roman"/>
        </w:rPr>
        <w:t xml:space="preserve"> the</w:t>
      </w:r>
      <w:r w:rsidR="009A260B" w:rsidRPr="0EF38825">
        <w:rPr>
          <w:rFonts w:ascii="Times New Roman" w:hAnsi="Times New Roman"/>
        </w:rPr>
        <w:t xml:space="preserve"> materials sourced, </w:t>
      </w:r>
      <w:r w:rsidR="00F56FC4" w:rsidRPr="0EF38825">
        <w:rPr>
          <w:rFonts w:ascii="Times New Roman" w:hAnsi="Times New Roman"/>
        </w:rPr>
        <w:t xml:space="preserve">we designed various tools to log, track and document the results of the literature search. </w:t>
      </w:r>
      <w:r w:rsidR="00343F0A" w:rsidRPr="0EF38825">
        <w:rPr>
          <w:rFonts w:ascii="Times New Roman" w:hAnsi="Times New Roman"/>
        </w:rPr>
        <w:t xml:space="preserve">Four </w:t>
      </w:r>
      <w:r w:rsidR="009A260B" w:rsidRPr="0EF38825">
        <w:rPr>
          <w:rFonts w:ascii="Times New Roman" w:hAnsi="Times New Roman"/>
        </w:rPr>
        <w:t xml:space="preserve">documents were created to log the location of sources, documentation of search trails and any searches or search terms that were deemed </w:t>
      </w:r>
      <w:r w:rsidR="00343F0A" w:rsidRPr="0EF38825">
        <w:rPr>
          <w:rFonts w:ascii="Times New Roman" w:hAnsi="Times New Roman"/>
        </w:rPr>
        <w:t xml:space="preserve">unhelpful. By </w:t>
      </w:r>
      <w:r w:rsidR="00963F2C" w:rsidRPr="0EF38825">
        <w:rPr>
          <w:rFonts w:ascii="Times New Roman" w:hAnsi="Times New Roman"/>
        </w:rPr>
        <w:t>unhelpful,</w:t>
      </w:r>
      <w:r w:rsidR="00343F0A" w:rsidRPr="0EF38825">
        <w:rPr>
          <w:rFonts w:ascii="Times New Roman" w:hAnsi="Times New Roman"/>
        </w:rPr>
        <w:t xml:space="preserve"> we mean search terms that generated documents which were irrelevant due to differentiations in spelling and abbreviations or terms that were too g</w:t>
      </w:r>
      <w:r w:rsidR="448898E3" w:rsidRPr="0EF38825">
        <w:rPr>
          <w:rFonts w:ascii="Times New Roman" w:hAnsi="Times New Roman"/>
        </w:rPr>
        <w:t xml:space="preserve">eneric </w:t>
      </w:r>
      <w:r w:rsidR="00343F0A" w:rsidRPr="0EF38825">
        <w:rPr>
          <w:rFonts w:ascii="Times New Roman" w:hAnsi="Times New Roman"/>
        </w:rPr>
        <w:t>and subsequently produced literature which did not fit the inclusion criteria.</w:t>
      </w:r>
      <w:r w:rsidR="009A260B" w:rsidRPr="0EF38825">
        <w:rPr>
          <w:rFonts w:ascii="Times New Roman" w:hAnsi="Times New Roman"/>
        </w:rPr>
        <w:t xml:space="preserve"> </w:t>
      </w:r>
      <w:r w:rsidR="00963F2C" w:rsidRPr="0EF38825">
        <w:rPr>
          <w:rFonts w:ascii="Times New Roman" w:hAnsi="Times New Roman"/>
        </w:rPr>
        <w:t>As it</w:t>
      </w:r>
      <w:r w:rsidR="000A7E5E" w:rsidRPr="0EF38825">
        <w:rPr>
          <w:rFonts w:ascii="Times New Roman" w:hAnsi="Times New Roman"/>
        </w:rPr>
        <w:t xml:space="preserve"> became</w:t>
      </w:r>
      <w:r w:rsidR="009A260B" w:rsidRPr="0EF38825">
        <w:rPr>
          <w:rFonts w:ascii="Times New Roman" w:hAnsi="Times New Roman"/>
        </w:rPr>
        <w:t xml:space="preserve"> clear that one single document was not going to be sufficient to effectively log the various threads and themes that </w:t>
      </w:r>
      <w:r w:rsidR="00963F2C" w:rsidRPr="0EF38825">
        <w:rPr>
          <w:rFonts w:ascii="Times New Roman" w:hAnsi="Times New Roman"/>
        </w:rPr>
        <w:t xml:space="preserve">emerged from the research, </w:t>
      </w:r>
      <w:r w:rsidR="00343F0A" w:rsidRPr="0EF38825">
        <w:rPr>
          <w:rFonts w:ascii="Times New Roman" w:hAnsi="Times New Roman"/>
        </w:rPr>
        <w:t>four databases</w:t>
      </w:r>
      <w:r w:rsidR="00672096" w:rsidRPr="0EF38825">
        <w:rPr>
          <w:rFonts w:ascii="Times New Roman" w:hAnsi="Times New Roman"/>
        </w:rPr>
        <w:t xml:space="preserve"> </w:t>
      </w:r>
      <w:r w:rsidR="009A260B" w:rsidRPr="0EF38825">
        <w:rPr>
          <w:rFonts w:ascii="Times New Roman" w:hAnsi="Times New Roman"/>
        </w:rPr>
        <w:t xml:space="preserve">were created </w:t>
      </w:r>
      <w:r w:rsidR="00858192" w:rsidRPr="0EF38825">
        <w:rPr>
          <w:rFonts w:ascii="Times New Roman" w:hAnsi="Times New Roman"/>
        </w:rPr>
        <w:t>and cross-referenced as we reviewed their content</w:t>
      </w:r>
      <w:r w:rsidR="009A260B" w:rsidRPr="0EF38825">
        <w:rPr>
          <w:rFonts w:ascii="Times New Roman" w:hAnsi="Times New Roman"/>
        </w:rPr>
        <w:t>: Literature Sear</w:t>
      </w:r>
      <w:r w:rsidR="00343F0A" w:rsidRPr="0EF38825">
        <w:rPr>
          <w:rFonts w:ascii="Times New Roman" w:hAnsi="Times New Roman"/>
        </w:rPr>
        <w:t>ch: Trail Document (</w:t>
      </w:r>
      <w:r w:rsidR="00440A95" w:rsidRPr="0EF38825">
        <w:rPr>
          <w:rFonts w:ascii="Times New Roman" w:hAnsi="Times New Roman"/>
        </w:rPr>
        <w:t>Document</w:t>
      </w:r>
      <w:r w:rsidR="00343F0A" w:rsidRPr="0EF38825">
        <w:rPr>
          <w:rFonts w:ascii="Times New Roman" w:hAnsi="Times New Roman"/>
        </w:rPr>
        <w:t xml:space="preserve"> A);</w:t>
      </w:r>
      <w:r w:rsidR="009A260B" w:rsidRPr="0EF38825">
        <w:rPr>
          <w:rFonts w:ascii="Times New Roman" w:hAnsi="Times New Roman"/>
        </w:rPr>
        <w:t xml:space="preserve"> </w:t>
      </w:r>
      <w:r w:rsidR="00343F0A" w:rsidRPr="0EF38825">
        <w:rPr>
          <w:rFonts w:ascii="Times New Roman" w:hAnsi="Times New Roman"/>
        </w:rPr>
        <w:t>Source Tracking Table (B);</w:t>
      </w:r>
      <w:r w:rsidRPr="62505120">
        <w:rPr>
          <w:rStyle w:val="FootnoteReference"/>
          <w:rFonts w:ascii="Times New Roman" w:hAnsi="Times New Roman"/>
        </w:rPr>
        <w:footnoteReference w:id="2"/>
      </w:r>
      <w:r w:rsidR="009A260B" w:rsidRPr="0EF38825">
        <w:rPr>
          <w:rFonts w:ascii="Times New Roman" w:hAnsi="Times New Roman"/>
        </w:rPr>
        <w:t xml:space="preserve"> </w:t>
      </w:r>
      <w:r w:rsidR="00343F0A" w:rsidRPr="0EF38825">
        <w:rPr>
          <w:rFonts w:ascii="Times New Roman" w:hAnsi="Times New Roman"/>
        </w:rPr>
        <w:t xml:space="preserve">Research Literature Categorisation </w:t>
      </w:r>
      <w:r w:rsidR="009A260B" w:rsidRPr="0EF38825">
        <w:rPr>
          <w:rFonts w:ascii="Times New Roman" w:hAnsi="Times New Roman"/>
        </w:rPr>
        <w:t>(C)</w:t>
      </w:r>
      <w:r w:rsidR="00343F0A" w:rsidRPr="0EF38825">
        <w:rPr>
          <w:rFonts w:ascii="Times New Roman" w:hAnsi="Times New Roman"/>
        </w:rPr>
        <w:t>;</w:t>
      </w:r>
      <w:r w:rsidRPr="62505120">
        <w:rPr>
          <w:rStyle w:val="FootnoteReference"/>
          <w:rFonts w:ascii="Times New Roman" w:hAnsi="Times New Roman"/>
        </w:rPr>
        <w:footnoteReference w:id="3"/>
      </w:r>
      <w:r w:rsidR="009A260B" w:rsidRPr="0EF38825">
        <w:rPr>
          <w:rFonts w:ascii="Times New Roman" w:hAnsi="Times New Roman"/>
        </w:rPr>
        <w:t xml:space="preserve"> and Threads of Research (D).</w:t>
      </w:r>
      <w:r w:rsidRPr="62505120">
        <w:rPr>
          <w:rStyle w:val="FootnoteReference"/>
          <w:rFonts w:ascii="Times New Roman" w:hAnsi="Times New Roman"/>
        </w:rPr>
        <w:footnoteReference w:id="4"/>
      </w:r>
      <w:r w:rsidR="38C3D05F" w:rsidRPr="0EF38825">
        <w:rPr>
          <w:rFonts w:ascii="Times New Roman" w:hAnsi="Times New Roman"/>
        </w:rPr>
        <w:t xml:space="preserve"> </w:t>
      </w:r>
      <w:r w:rsidR="139122CF" w:rsidRPr="0EF38825">
        <w:rPr>
          <w:rFonts w:ascii="Times New Roman" w:hAnsi="Times New Roman"/>
        </w:rPr>
        <w:t xml:space="preserve">B, C and </w:t>
      </w:r>
      <w:r w:rsidR="2E63BDC5" w:rsidRPr="0EF38825">
        <w:rPr>
          <w:rFonts w:ascii="Times New Roman" w:hAnsi="Times New Roman"/>
        </w:rPr>
        <w:t xml:space="preserve">D </w:t>
      </w:r>
      <w:r w:rsidR="38C3D05F" w:rsidRPr="0EF38825">
        <w:rPr>
          <w:rFonts w:ascii="Times New Roman" w:hAnsi="Times New Roman"/>
        </w:rPr>
        <w:t xml:space="preserve">can be consulted on </w:t>
      </w:r>
      <w:r w:rsidR="4A690650" w:rsidRPr="0EF38825">
        <w:rPr>
          <w:rFonts w:ascii="Times New Roman" w:hAnsi="Times New Roman"/>
        </w:rPr>
        <w:t>our u</w:t>
      </w:r>
      <w:r w:rsidR="38C3D05F" w:rsidRPr="0EF38825">
        <w:rPr>
          <w:rFonts w:ascii="Times New Roman" w:hAnsi="Times New Roman"/>
        </w:rPr>
        <w:t>niversity Figshare repository</w:t>
      </w:r>
      <w:r w:rsidR="50C0308D" w:rsidRPr="0EF38825">
        <w:rPr>
          <w:rFonts w:ascii="Times New Roman" w:hAnsi="Times New Roman"/>
        </w:rPr>
        <w:t xml:space="preserve">, with </w:t>
      </w:r>
      <w:r w:rsidR="52360800" w:rsidRPr="0EF38825">
        <w:rPr>
          <w:rFonts w:ascii="Times New Roman" w:hAnsi="Times New Roman"/>
        </w:rPr>
        <w:t>A not</w:t>
      </w:r>
      <w:r w:rsidR="34CD5200" w:rsidRPr="0EF38825">
        <w:rPr>
          <w:rFonts w:ascii="Times New Roman" w:hAnsi="Times New Roman"/>
        </w:rPr>
        <w:t xml:space="preserve"> </w:t>
      </w:r>
      <w:r w:rsidR="52360800" w:rsidRPr="0EF38825">
        <w:rPr>
          <w:rFonts w:ascii="Times New Roman" w:hAnsi="Times New Roman"/>
        </w:rPr>
        <w:t>provided due to being</w:t>
      </w:r>
      <w:r w:rsidR="50C0308D" w:rsidRPr="0EF38825">
        <w:rPr>
          <w:rFonts w:ascii="Times New Roman" w:hAnsi="Times New Roman"/>
        </w:rPr>
        <w:t xml:space="preserve"> a working document</w:t>
      </w:r>
      <w:r w:rsidR="38C3D05F" w:rsidRPr="0EF38825">
        <w:rPr>
          <w:rFonts w:ascii="Times New Roman" w:hAnsi="Times New Roman"/>
        </w:rPr>
        <w:t>.</w:t>
      </w:r>
    </w:p>
    <w:p w14:paraId="77FA55AB" w14:textId="1009DECE" w:rsidR="009A260B" w:rsidRPr="000F30AD" w:rsidRDefault="009A260B" w:rsidP="004E47CD">
      <w:pPr>
        <w:spacing w:after="120"/>
        <w:jc w:val="both"/>
        <w:rPr>
          <w:rFonts w:ascii="Times New Roman" w:hAnsi="Times New Roman"/>
        </w:rPr>
      </w:pPr>
      <w:r w:rsidRPr="3CBE6017">
        <w:rPr>
          <w:rFonts w:ascii="Times New Roman" w:hAnsi="Times New Roman"/>
        </w:rPr>
        <w:t>Once a r</w:t>
      </w:r>
      <w:r w:rsidR="00440A95" w:rsidRPr="3CBE6017">
        <w:rPr>
          <w:rFonts w:ascii="Times New Roman" w:hAnsi="Times New Roman"/>
        </w:rPr>
        <w:t>elevant document was identified</w:t>
      </w:r>
      <w:r w:rsidRPr="3CBE6017">
        <w:rPr>
          <w:rFonts w:ascii="Times New Roman" w:hAnsi="Times New Roman"/>
        </w:rPr>
        <w:t xml:space="preserve">, it was imported into </w:t>
      </w:r>
      <w:r w:rsidR="00440A95" w:rsidRPr="3CBE6017">
        <w:rPr>
          <w:rFonts w:ascii="Times New Roman" w:hAnsi="Times New Roman"/>
        </w:rPr>
        <w:t>a</w:t>
      </w:r>
      <w:r w:rsidR="001B431E" w:rsidRPr="3CBE6017">
        <w:rPr>
          <w:rFonts w:ascii="Times New Roman" w:hAnsi="Times New Roman"/>
        </w:rPr>
        <w:t xml:space="preserve"> bibliographic </w:t>
      </w:r>
      <w:r w:rsidR="35BE863A" w:rsidRPr="3CBE6017">
        <w:rPr>
          <w:rFonts w:ascii="Times New Roman" w:hAnsi="Times New Roman"/>
        </w:rPr>
        <w:t xml:space="preserve">database </w:t>
      </w:r>
      <w:r w:rsidR="001B431E" w:rsidRPr="3CBE6017">
        <w:rPr>
          <w:rFonts w:ascii="Times New Roman" w:hAnsi="Times New Roman"/>
        </w:rPr>
        <w:t xml:space="preserve">software </w:t>
      </w:r>
      <w:r w:rsidR="00440A95" w:rsidRPr="3CBE6017">
        <w:rPr>
          <w:rFonts w:ascii="Times New Roman" w:hAnsi="Times New Roman"/>
        </w:rPr>
        <w:t xml:space="preserve">(RefWorks) </w:t>
      </w:r>
      <w:r w:rsidRPr="3CBE6017">
        <w:rPr>
          <w:rFonts w:ascii="Times New Roman" w:hAnsi="Times New Roman"/>
        </w:rPr>
        <w:t>and as</w:t>
      </w:r>
      <w:r w:rsidR="00440A95" w:rsidRPr="3CBE6017">
        <w:rPr>
          <w:rFonts w:ascii="Times New Roman" w:hAnsi="Times New Roman"/>
        </w:rPr>
        <w:t>signed a reference ID number. T</w:t>
      </w:r>
      <w:r w:rsidRPr="3CBE6017">
        <w:rPr>
          <w:rFonts w:ascii="Times New Roman" w:hAnsi="Times New Roman"/>
        </w:rPr>
        <w:t xml:space="preserve">his number was then used in all corresponding records to log and categorise the literature for analysis. </w:t>
      </w:r>
      <w:r w:rsidR="000A7E5E" w:rsidRPr="3CBE6017">
        <w:rPr>
          <w:rFonts w:ascii="Times New Roman" w:hAnsi="Times New Roman"/>
        </w:rPr>
        <w:t xml:space="preserve">Using Ref ID numbers and a similar logging system across the documents meant </w:t>
      </w:r>
      <w:r w:rsidRPr="3CBE6017">
        <w:rPr>
          <w:rFonts w:ascii="Times New Roman" w:hAnsi="Times New Roman"/>
        </w:rPr>
        <w:t xml:space="preserve">that the tracking documents (A-D) </w:t>
      </w:r>
      <w:r w:rsidR="00F43AF8" w:rsidRPr="3CBE6017">
        <w:rPr>
          <w:rFonts w:ascii="Times New Roman" w:hAnsi="Times New Roman"/>
        </w:rPr>
        <w:t xml:space="preserve">were easy to use as each text </w:t>
      </w:r>
      <w:r w:rsidR="000A7E5E" w:rsidRPr="3CBE6017">
        <w:rPr>
          <w:rFonts w:ascii="Times New Roman" w:hAnsi="Times New Roman"/>
        </w:rPr>
        <w:t>could be cross-referenced</w:t>
      </w:r>
      <w:r w:rsidRPr="3CBE6017">
        <w:rPr>
          <w:rFonts w:ascii="Times New Roman" w:hAnsi="Times New Roman"/>
        </w:rPr>
        <w:t>.</w:t>
      </w:r>
    </w:p>
    <w:p w14:paraId="63EC88A1" w14:textId="213DE40B" w:rsidR="00F43AF8" w:rsidRPr="000F30AD" w:rsidRDefault="00F43AF8" w:rsidP="004E47CD">
      <w:pPr>
        <w:spacing w:after="120"/>
        <w:jc w:val="both"/>
        <w:rPr>
          <w:rFonts w:ascii="Times New Roman" w:hAnsi="Times New Roman"/>
        </w:rPr>
      </w:pPr>
      <w:r w:rsidRPr="62505120">
        <w:rPr>
          <w:rFonts w:ascii="Times New Roman" w:hAnsi="Times New Roman"/>
        </w:rPr>
        <w:t>The reference Trail D</w:t>
      </w:r>
      <w:r w:rsidR="009A260B" w:rsidRPr="62505120">
        <w:rPr>
          <w:rFonts w:ascii="Times New Roman" w:hAnsi="Times New Roman"/>
        </w:rPr>
        <w:t xml:space="preserve">ocument </w:t>
      </w:r>
      <w:r w:rsidR="006870CF" w:rsidRPr="62505120">
        <w:rPr>
          <w:rFonts w:ascii="Times New Roman" w:hAnsi="Times New Roman"/>
        </w:rPr>
        <w:t xml:space="preserve">(A) </w:t>
      </w:r>
      <w:r w:rsidR="009A260B" w:rsidRPr="62505120">
        <w:rPr>
          <w:rFonts w:ascii="Times New Roman" w:hAnsi="Times New Roman"/>
        </w:rPr>
        <w:t xml:space="preserve">was created to provide a clear route of where documents were initially sourced from and whether they were directly obtained or found via a secondary </w:t>
      </w:r>
      <w:r w:rsidR="009A260B" w:rsidRPr="62505120">
        <w:rPr>
          <w:rFonts w:ascii="Times New Roman" w:hAnsi="Times New Roman"/>
        </w:rPr>
        <w:lastRenderedPageBreak/>
        <w:t>reference. In this instance, an additional key was created to distinguish references which were linked to parenting</w:t>
      </w:r>
      <w:r w:rsidR="7BF80D2F" w:rsidRPr="62505120">
        <w:rPr>
          <w:rFonts w:ascii="Times New Roman" w:hAnsi="Times New Roman"/>
        </w:rPr>
        <w:t xml:space="preserve"> - </w:t>
      </w:r>
      <w:r w:rsidR="025EA394" w:rsidRPr="62505120">
        <w:rPr>
          <w:rFonts w:ascii="Times New Roman" w:hAnsi="Times New Roman"/>
        </w:rPr>
        <w:t>a</w:t>
      </w:r>
      <w:r w:rsidR="0004270D" w:rsidRPr="62505120">
        <w:rPr>
          <w:rFonts w:ascii="Times New Roman" w:hAnsi="Times New Roman"/>
        </w:rPr>
        <w:t xml:space="preserve"> large</w:t>
      </w:r>
      <w:r w:rsidR="009A260B" w:rsidRPr="62505120">
        <w:rPr>
          <w:rFonts w:ascii="Times New Roman" w:hAnsi="Times New Roman"/>
        </w:rPr>
        <w:t xml:space="preserve"> p</w:t>
      </w:r>
      <w:r w:rsidR="4DE81990" w:rsidRPr="62505120">
        <w:rPr>
          <w:rFonts w:ascii="Times New Roman" w:hAnsi="Times New Roman"/>
        </w:rPr>
        <w:t xml:space="preserve">roportion </w:t>
      </w:r>
      <w:r w:rsidR="009A260B" w:rsidRPr="62505120">
        <w:rPr>
          <w:rFonts w:ascii="Times New Roman" w:hAnsi="Times New Roman"/>
        </w:rPr>
        <w:t xml:space="preserve">of </w:t>
      </w:r>
      <w:del w:id="18" w:author="Moreau, Marie-Pierre" w:date="2022-12-20T19:15:00Z">
        <w:r w:rsidR="009A260B" w:rsidRPr="62505120" w:rsidDel="00CD23FB">
          <w:rPr>
            <w:rFonts w:ascii="Times New Roman" w:hAnsi="Times New Roman"/>
          </w:rPr>
          <w:delText xml:space="preserve">papers </w:delText>
        </w:r>
      </w:del>
      <w:ins w:id="19" w:author="Moreau, Marie-Pierre" w:date="2022-12-20T19:15:00Z">
        <w:r w:rsidR="00CD23FB">
          <w:rPr>
            <w:rFonts w:ascii="Times New Roman" w:hAnsi="Times New Roman"/>
          </w:rPr>
          <w:t>research into the field</w:t>
        </w:r>
        <w:r w:rsidR="00CD23FB" w:rsidRPr="62505120">
          <w:rPr>
            <w:rFonts w:ascii="Times New Roman" w:hAnsi="Times New Roman"/>
          </w:rPr>
          <w:t xml:space="preserve"> </w:t>
        </w:r>
      </w:ins>
      <w:r w:rsidR="005A1E7B" w:rsidRPr="62505120">
        <w:rPr>
          <w:rFonts w:ascii="Times New Roman" w:hAnsi="Times New Roman"/>
        </w:rPr>
        <w:t>a</w:t>
      </w:r>
      <w:r w:rsidR="552E9046" w:rsidRPr="62505120">
        <w:rPr>
          <w:rFonts w:ascii="Times New Roman" w:hAnsi="Times New Roman"/>
        </w:rPr>
        <w:t xml:space="preserve">s </w:t>
      </w:r>
      <w:r w:rsidR="64941002" w:rsidRPr="62505120">
        <w:rPr>
          <w:rFonts w:ascii="Times New Roman" w:hAnsi="Times New Roman"/>
        </w:rPr>
        <w:t xml:space="preserve">noted in earlier work </w:t>
      </w:r>
      <w:r w:rsidRPr="62505120">
        <w:rPr>
          <w:rFonts w:ascii="Times New Roman" w:hAnsi="Times New Roman"/>
        </w:rPr>
        <w:t>(</w:t>
      </w:r>
      <w:r w:rsidR="00A57E5A" w:rsidRPr="62505120">
        <w:rPr>
          <w:rFonts w:ascii="Times New Roman" w:hAnsi="Times New Roman"/>
        </w:rPr>
        <w:t>Hook</w:t>
      </w:r>
      <w:r w:rsidR="5D18975A" w:rsidRPr="62505120">
        <w:rPr>
          <w:rFonts w:ascii="Times New Roman" w:hAnsi="Times New Roman"/>
        </w:rPr>
        <w:t xml:space="preserve"> et al.</w:t>
      </w:r>
      <w:r w:rsidR="00A57E5A" w:rsidRPr="62505120">
        <w:rPr>
          <w:rFonts w:ascii="Times New Roman" w:hAnsi="Times New Roman"/>
        </w:rPr>
        <w:t xml:space="preserve">, </w:t>
      </w:r>
      <w:r w:rsidR="25803767" w:rsidRPr="62505120">
        <w:rPr>
          <w:rFonts w:ascii="Times New Roman" w:hAnsi="Times New Roman"/>
        </w:rPr>
        <w:t>2022</w:t>
      </w:r>
      <w:r w:rsidRPr="62505120">
        <w:rPr>
          <w:rFonts w:ascii="Times New Roman" w:hAnsi="Times New Roman"/>
        </w:rPr>
        <w:t>)</w:t>
      </w:r>
      <w:r w:rsidR="002A6D3D" w:rsidRPr="62505120">
        <w:rPr>
          <w:rFonts w:ascii="Times New Roman" w:hAnsi="Times New Roman"/>
        </w:rPr>
        <w:t xml:space="preserve"> - and ‘other’ caring responsibilities</w:t>
      </w:r>
      <w:r w:rsidR="00440A95" w:rsidRPr="62505120">
        <w:rPr>
          <w:rFonts w:ascii="Times New Roman" w:hAnsi="Times New Roman"/>
        </w:rPr>
        <w:t>.</w:t>
      </w:r>
      <w:r w:rsidR="009A260B" w:rsidRPr="62505120">
        <w:rPr>
          <w:rFonts w:ascii="Times New Roman" w:hAnsi="Times New Roman"/>
        </w:rPr>
        <w:t xml:space="preserve"> </w:t>
      </w:r>
      <w:r w:rsidR="00EB382E" w:rsidRPr="62505120">
        <w:rPr>
          <w:rFonts w:ascii="Times New Roman" w:hAnsi="Times New Roman"/>
        </w:rPr>
        <w:t>T</w:t>
      </w:r>
      <w:r w:rsidR="009A260B" w:rsidRPr="62505120">
        <w:rPr>
          <w:rFonts w:ascii="Times New Roman" w:hAnsi="Times New Roman"/>
        </w:rPr>
        <w:t>he entries were colour coded</w:t>
      </w:r>
      <w:r w:rsidR="00EB382E" w:rsidRPr="62505120">
        <w:rPr>
          <w:rFonts w:ascii="Times New Roman" w:hAnsi="Times New Roman"/>
        </w:rPr>
        <w:t xml:space="preserve"> in relation to position (employee status or student) and to the nature of their caring responsibilities.</w:t>
      </w:r>
      <w:r w:rsidR="009A260B" w:rsidRPr="62505120">
        <w:rPr>
          <w:rFonts w:ascii="Times New Roman" w:hAnsi="Times New Roman"/>
        </w:rPr>
        <w:t xml:space="preserve"> </w:t>
      </w:r>
    </w:p>
    <w:p w14:paraId="117C5332" w14:textId="56F8DFCB" w:rsidR="006870CF" w:rsidRPr="000F30AD" w:rsidRDefault="001B431E" w:rsidP="004E47CD">
      <w:pPr>
        <w:spacing w:after="120"/>
        <w:jc w:val="both"/>
        <w:rPr>
          <w:rFonts w:ascii="Times New Roman" w:hAnsi="Times New Roman"/>
        </w:rPr>
      </w:pPr>
      <w:r w:rsidRPr="2D81283B">
        <w:rPr>
          <w:rFonts w:ascii="Times New Roman" w:hAnsi="Times New Roman"/>
        </w:rPr>
        <w:t>The</w:t>
      </w:r>
      <w:r w:rsidR="00F43AF8" w:rsidRPr="2D81283B">
        <w:rPr>
          <w:rFonts w:ascii="Times New Roman" w:hAnsi="Times New Roman"/>
        </w:rPr>
        <w:t xml:space="preserve"> Source T</w:t>
      </w:r>
      <w:r w:rsidR="009A260B" w:rsidRPr="2D81283B">
        <w:rPr>
          <w:rFonts w:ascii="Times New Roman" w:hAnsi="Times New Roman"/>
        </w:rPr>
        <w:t>racking table</w:t>
      </w:r>
      <w:r w:rsidR="006870CF" w:rsidRPr="2D81283B">
        <w:rPr>
          <w:rFonts w:ascii="Times New Roman" w:hAnsi="Times New Roman"/>
        </w:rPr>
        <w:t xml:space="preserve"> (B)</w:t>
      </w:r>
      <w:r w:rsidR="009A260B" w:rsidRPr="2D81283B">
        <w:rPr>
          <w:rFonts w:ascii="Times New Roman" w:hAnsi="Times New Roman"/>
        </w:rPr>
        <w:t xml:space="preserve"> was created to categorise both the </w:t>
      </w:r>
      <w:r w:rsidR="006870CF" w:rsidRPr="2D81283B">
        <w:rPr>
          <w:rFonts w:ascii="Times New Roman" w:hAnsi="Times New Roman"/>
        </w:rPr>
        <w:t>type of output (e.g. journal article, thesis, etc.) an</w:t>
      </w:r>
      <w:r w:rsidR="009A260B" w:rsidRPr="2D81283B">
        <w:rPr>
          <w:rFonts w:ascii="Times New Roman" w:hAnsi="Times New Roman"/>
        </w:rPr>
        <w:t xml:space="preserve">d its </w:t>
      </w:r>
      <w:r w:rsidR="006870CF" w:rsidRPr="2D81283B">
        <w:rPr>
          <w:rFonts w:ascii="Times New Roman" w:hAnsi="Times New Roman"/>
        </w:rPr>
        <w:t>source.</w:t>
      </w:r>
      <w:r w:rsidR="009A260B" w:rsidRPr="2D81283B">
        <w:rPr>
          <w:rFonts w:ascii="Times New Roman" w:hAnsi="Times New Roman"/>
        </w:rPr>
        <w:t xml:space="preserve"> This was used to help identify any recurring places of publication for this field of research for further analysis. By creating this </w:t>
      </w:r>
      <w:r w:rsidR="0F75A0ED" w:rsidRPr="2D81283B">
        <w:rPr>
          <w:rFonts w:ascii="Times New Roman" w:hAnsi="Times New Roman"/>
        </w:rPr>
        <w:t>table,</w:t>
      </w:r>
      <w:r w:rsidR="009A260B" w:rsidRPr="2D81283B">
        <w:rPr>
          <w:rFonts w:ascii="Times New Roman" w:hAnsi="Times New Roman"/>
        </w:rPr>
        <w:t xml:space="preserve"> we were able to see which publications were likely to </w:t>
      </w:r>
      <w:r w:rsidR="006870CF" w:rsidRPr="2D81283B">
        <w:rPr>
          <w:rFonts w:ascii="Times New Roman" w:hAnsi="Times New Roman"/>
        </w:rPr>
        <w:t>issue</w:t>
      </w:r>
      <w:r w:rsidR="009A260B" w:rsidRPr="2D81283B">
        <w:rPr>
          <w:rFonts w:ascii="Times New Roman" w:hAnsi="Times New Roman"/>
        </w:rPr>
        <w:t xml:space="preserve"> articles surrounding this topic and this then provided us with a further platform to explore for more relevant literature. This table was also used to identify any </w:t>
      </w:r>
      <w:r w:rsidR="773610D9" w:rsidRPr="2D81283B">
        <w:rPr>
          <w:rFonts w:ascii="Times New Roman" w:hAnsi="Times New Roman"/>
        </w:rPr>
        <w:t xml:space="preserve">areas which had attracted limited </w:t>
      </w:r>
      <w:r w:rsidR="781FDA99" w:rsidRPr="2D81283B">
        <w:rPr>
          <w:rFonts w:ascii="Times New Roman" w:hAnsi="Times New Roman"/>
        </w:rPr>
        <w:t xml:space="preserve">attention </w:t>
      </w:r>
      <w:r w:rsidR="773610D9" w:rsidRPr="2D81283B">
        <w:rPr>
          <w:rFonts w:ascii="Times New Roman" w:hAnsi="Times New Roman"/>
        </w:rPr>
        <w:t>in research circles</w:t>
      </w:r>
      <w:r w:rsidR="009A260B" w:rsidRPr="2D81283B">
        <w:rPr>
          <w:rFonts w:ascii="Times New Roman" w:hAnsi="Times New Roman"/>
        </w:rPr>
        <w:t xml:space="preserve">. </w:t>
      </w:r>
    </w:p>
    <w:p w14:paraId="0B161A8F" w14:textId="4DF64388" w:rsidR="009A260B" w:rsidRPr="000F30AD" w:rsidRDefault="00440A95" w:rsidP="004E47CD">
      <w:pPr>
        <w:spacing w:after="120"/>
        <w:jc w:val="both"/>
        <w:rPr>
          <w:rFonts w:ascii="Times New Roman" w:hAnsi="Times New Roman"/>
        </w:rPr>
      </w:pPr>
      <w:r w:rsidRPr="62505120">
        <w:rPr>
          <w:rFonts w:ascii="Times New Roman" w:hAnsi="Times New Roman"/>
        </w:rPr>
        <w:t>T</w:t>
      </w:r>
      <w:r w:rsidR="001B431E" w:rsidRPr="62505120">
        <w:rPr>
          <w:rFonts w:ascii="Times New Roman" w:hAnsi="Times New Roman"/>
        </w:rPr>
        <w:t>he</w:t>
      </w:r>
      <w:r w:rsidR="009A260B" w:rsidRPr="62505120">
        <w:rPr>
          <w:rFonts w:ascii="Times New Roman" w:hAnsi="Times New Roman"/>
        </w:rPr>
        <w:t xml:space="preserve"> </w:t>
      </w:r>
      <w:r w:rsidR="00F43AF8" w:rsidRPr="62505120">
        <w:rPr>
          <w:rFonts w:ascii="Times New Roman" w:hAnsi="Times New Roman"/>
        </w:rPr>
        <w:t>Research Literature C</w:t>
      </w:r>
      <w:r w:rsidR="009A260B" w:rsidRPr="62505120">
        <w:rPr>
          <w:rFonts w:ascii="Times New Roman" w:hAnsi="Times New Roman"/>
        </w:rPr>
        <w:t xml:space="preserve">ategorisation table </w:t>
      </w:r>
      <w:r w:rsidR="006870CF" w:rsidRPr="62505120">
        <w:rPr>
          <w:rFonts w:ascii="Times New Roman" w:hAnsi="Times New Roman"/>
        </w:rPr>
        <w:t xml:space="preserve">(C) </w:t>
      </w:r>
      <w:r w:rsidR="009A260B" w:rsidRPr="62505120">
        <w:rPr>
          <w:rFonts w:ascii="Times New Roman" w:hAnsi="Times New Roman"/>
        </w:rPr>
        <w:t>was created to</w:t>
      </w:r>
      <w:r w:rsidR="006870CF" w:rsidRPr="62505120">
        <w:rPr>
          <w:rFonts w:ascii="Times New Roman" w:hAnsi="Times New Roman"/>
        </w:rPr>
        <w:t xml:space="preserve"> include geographic location of study (where the research was carried out), type of output (journal article, thesis, research report</w:t>
      </w:r>
      <w:r w:rsidR="28B407F2" w:rsidRPr="62505120">
        <w:rPr>
          <w:rFonts w:ascii="Times New Roman" w:hAnsi="Times New Roman"/>
        </w:rPr>
        <w:t>,</w:t>
      </w:r>
      <w:r w:rsidR="006870CF" w:rsidRPr="62505120">
        <w:rPr>
          <w:rFonts w:ascii="Times New Roman" w:hAnsi="Times New Roman"/>
        </w:rPr>
        <w:t xml:space="preserve"> etc</w:t>
      </w:r>
      <w:r w:rsidR="2C0F7ED7" w:rsidRPr="62505120">
        <w:rPr>
          <w:rFonts w:ascii="Times New Roman" w:hAnsi="Times New Roman"/>
        </w:rPr>
        <w:t>.</w:t>
      </w:r>
      <w:r w:rsidR="006870CF" w:rsidRPr="62505120">
        <w:rPr>
          <w:rFonts w:ascii="Times New Roman" w:hAnsi="Times New Roman"/>
        </w:rPr>
        <w:t xml:space="preserve">), sample </w:t>
      </w:r>
      <w:r w:rsidR="7004427E" w:rsidRPr="62505120">
        <w:rPr>
          <w:rFonts w:ascii="Times New Roman" w:hAnsi="Times New Roman"/>
        </w:rPr>
        <w:t xml:space="preserve">size </w:t>
      </w:r>
      <w:r w:rsidR="006870CF" w:rsidRPr="62505120">
        <w:rPr>
          <w:rFonts w:ascii="Times New Roman" w:hAnsi="Times New Roman"/>
        </w:rPr>
        <w:t xml:space="preserve">(number of </w:t>
      </w:r>
      <w:r w:rsidR="00A57E5A" w:rsidRPr="62505120">
        <w:rPr>
          <w:rFonts w:ascii="Times New Roman" w:hAnsi="Times New Roman"/>
        </w:rPr>
        <w:t>research participants</w:t>
      </w:r>
      <w:r w:rsidR="006870CF" w:rsidRPr="62505120">
        <w:rPr>
          <w:rFonts w:ascii="Times New Roman" w:hAnsi="Times New Roman"/>
        </w:rPr>
        <w:t xml:space="preserve">), </w:t>
      </w:r>
      <w:r w:rsidR="5DD8E396" w:rsidRPr="62505120">
        <w:rPr>
          <w:rFonts w:ascii="Times New Roman" w:hAnsi="Times New Roman"/>
        </w:rPr>
        <w:t xml:space="preserve">sample </w:t>
      </w:r>
      <w:r w:rsidR="006870CF" w:rsidRPr="62505120">
        <w:rPr>
          <w:rFonts w:ascii="Times New Roman" w:hAnsi="Times New Roman"/>
        </w:rPr>
        <w:t xml:space="preserve">demographic (the </w:t>
      </w:r>
      <w:r w:rsidR="005A1E7B" w:rsidRPr="62505120">
        <w:rPr>
          <w:rFonts w:ascii="Times New Roman" w:hAnsi="Times New Roman"/>
        </w:rPr>
        <w:t>caring and employee/student status</w:t>
      </w:r>
      <w:r w:rsidR="006870CF" w:rsidRPr="62505120">
        <w:rPr>
          <w:rFonts w:ascii="Times New Roman" w:hAnsi="Times New Roman"/>
        </w:rPr>
        <w:t xml:space="preserve"> of participants </w:t>
      </w:r>
      <w:r w:rsidR="00A57E5A" w:rsidRPr="62505120">
        <w:rPr>
          <w:rFonts w:ascii="Times New Roman" w:hAnsi="Times New Roman"/>
        </w:rPr>
        <w:t>involved</w:t>
      </w:r>
      <w:r w:rsidR="006870CF" w:rsidRPr="62505120">
        <w:rPr>
          <w:rFonts w:ascii="Times New Roman" w:hAnsi="Times New Roman"/>
        </w:rPr>
        <w:t xml:space="preserve"> in the study</w:t>
      </w:r>
      <w:r w:rsidR="00A57E5A" w:rsidRPr="62505120">
        <w:rPr>
          <w:rFonts w:ascii="Times New Roman" w:hAnsi="Times New Roman"/>
        </w:rPr>
        <w:t>,</w:t>
      </w:r>
      <w:r w:rsidR="006870CF" w:rsidRPr="62505120">
        <w:rPr>
          <w:rFonts w:ascii="Times New Roman" w:hAnsi="Times New Roman"/>
        </w:rPr>
        <w:t xml:space="preserve"> e</w:t>
      </w:r>
      <w:r w:rsidR="29BFB63A" w:rsidRPr="62505120">
        <w:rPr>
          <w:rFonts w:ascii="Times New Roman" w:hAnsi="Times New Roman"/>
        </w:rPr>
        <w:t>.</w:t>
      </w:r>
      <w:r w:rsidR="006870CF" w:rsidRPr="62505120">
        <w:rPr>
          <w:rFonts w:ascii="Times New Roman" w:hAnsi="Times New Roman"/>
        </w:rPr>
        <w:t>g</w:t>
      </w:r>
      <w:r w:rsidR="5C7182A8" w:rsidRPr="62505120">
        <w:rPr>
          <w:rFonts w:ascii="Times New Roman" w:hAnsi="Times New Roman"/>
        </w:rPr>
        <w:t>.</w:t>
      </w:r>
      <w:r w:rsidR="006870CF" w:rsidRPr="62505120">
        <w:rPr>
          <w:rFonts w:ascii="Times New Roman" w:hAnsi="Times New Roman"/>
        </w:rPr>
        <w:t xml:space="preserve">, student parents, academic </w:t>
      </w:r>
      <w:r w:rsidR="00A57E5A" w:rsidRPr="62505120">
        <w:rPr>
          <w:rFonts w:ascii="Times New Roman" w:hAnsi="Times New Roman"/>
        </w:rPr>
        <w:t>parents</w:t>
      </w:r>
      <w:r w:rsidR="006870CF" w:rsidRPr="62505120">
        <w:rPr>
          <w:rFonts w:ascii="Times New Roman" w:hAnsi="Times New Roman"/>
        </w:rPr>
        <w:t xml:space="preserve"> etc</w:t>
      </w:r>
      <w:r w:rsidR="3CCAD826" w:rsidRPr="62505120">
        <w:rPr>
          <w:rFonts w:ascii="Times New Roman" w:hAnsi="Times New Roman"/>
        </w:rPr>
        <w:t>.</w:t>
      </w:r>
      <w:r w:rsidR="006870CF" w:rsidRPr="62505120">
        <w:rPr>
          <w:rFonts w:ascii="Times New Roman" w:hAnsi="Times New Roman"/>
        </w:rPr>
        <w:t>) and the methodology used (data collection method used in the study, e.g. interviews, survey</w:t>
      </w:r>
      <w:r w:rsidR="1688A90A" w:rsidRPr="62505120">
        <w:rPr>
          <w:rFonts w:ascii="Times New Roman" w:hAnsi="Times New Roman"/>
        </w:rPr>
        <w:t>,</w:t>
      </w:r>
      <w:r w:rsidR="006870CF" w:rsidRPr="62505120">
        <w:rPr>
          <w:rFonts w:ascii="Times New Roman" w:hAnsi="Times New Roman"/>
        </w:rPr>
        <w:t xml:space="preserve"> etc.)</w:t>
      </w:r>
      <w:r w:rsidR="6734EA47" w:rsidRPr="62505120">
        <w:rPr>
          <w:rFonts w:ascii="Times New Roman" w:hAnsi="Times New Roman"/>
        </w:rPr>
        <w:t xml:space="preserve">. A note was also made </w:t>
      </w:r>
      <w:r w:rsidR="24AE7114" w:rsidRPr="62505120">
        <w:rPr>
          <w:rFonts w:ascii="Times New Roman" w:hAnsi="Times New Roman"/>
        </w:rPr>
        <w:t xml:space="preserve">regarding </w:t>
      </w:r>
      <w:r w:rsidR="6734EA47" w:rsidRPr="62505120">
        <w:rPr>
          <w:rFonts w:ascii="Times New Roman" w:hAnsi="Times New Roman"/>
        </w:rPr>
        <w:t xml:space="preserve">whether the research conducted was </w:t>
      </w:r>
      <w:r w:rsidR="65326801" w:rsidRPr="62505120">
        <w:rPr>
          <w:rFonts w:ascii="Times New Roman" w:hAnsi="Times New Roman"/>
        </w:rPr>
        <w:t xml:space="preserve">qualitative, quantitative or mixed methods. For the purpose of our review, we </w:t>
      </w:r>
      <w:r w:rsidR="0D3E3D28" w:rsidRPr="62505120">
        <w:rPr>
          <w:rFonts w:ascii="Times New Roman" w:hAnsi="Times New Roman"/>
        </w:rPr>
        <w:t>defin</w:t>
      </w:r>
      <w:r w:rsidR="3C6B09F3" w:rsidRPr="62505120">
        <w:rPr>
          <w:rFonts w:ascii="Times New Roman" w:hAnsi="Times New Roman"/>
        </w:rPr>
        <w:t>e</w:t>
      </w:r>
      <w:r w:rsidR="0D3E3D28" w:rsidRPr="62505120">
        <w:rPr>
          <w:rFonts w:ascii="Times New Roman" w:hAnsi="Times New Roman"/>
        </w:rPr>
        <w:t xml:space="preserve"> </w:t>
      </w:r>
      <w:r w:rsidR="65326801" w:rsidRPr="62505120">
        <w:rPr>
          <w:rFonts w:ascii="Times New Roman" w:hAnsi="Times New Roman"/>
        </w:rPr>
        <w:t>mix</w:t>
      </w:r>
      <w:r w:rsidR="7A1B2CE4" w:rsidRPr="62505120">
        <w:rPr>
          <w:rFonts w:ascii="Times New Roman" w:hAnsi="Times New Roman"/>
        </w:rPr>
        <w:t xml:space="preserve">ed methods as papers using </w:t>
      </w:r>
      <w:r w:rsidR="5C749C84" w:rsidRPr="62505120">
        <w:rPr>
          <w:rFonts w:ascii="Times New Roman" w:hAnsi="Times New Roman"/>
        </w:rPr>
        <w:t xml:space="preserve">qualitative and </w:t>
      </w:r>
      <w:ins w:id="20" w:author="Moreau, Marie-Pierre" w:date="2022-12-20T18:28:00Z">
        <w:r w:rsidR="007D62AF">
          <w:rPr>
            <w:rFonts w:ascii="Times New Roman" w:hAnsi="Times New Roman"/>
          </w:rPr>
          <w:t xml:space="preserve">quantitative </w:t>
        </w:r>
      </w:ins>
      <w:r w:rsidR="5C749C84" w:rsidRPr="62505120">
        <w:rPr>
          <w:rFonts w:ascii="Times New Roman" w:hAnsi="Times New Roman"/>
        </w:rPr>
        <w:t xml:space="preserve">research </w:t>
      </w:r>
      <w:r w:rsidR="7A1B2CE4" w:rsidRPr="62505120">
        <w:rPr>
          <w:rFonts w:ascii="Times New Roman" w:hAnsi="Times New Roman"/>
        </w:rPr>
        <w:t xml:space="preserve">methods </w:t>
      </w:r>
      <w:r w:rsidR="25B4C890" w:rsidRPr="62505120">
        <w:rPr>
          <w:rFonts w:ascii="Times New Roman" w:hAnsi="Times New Roman"/>
        </w:rPr>
        <w:t xml:space="preserve">(rather than, for example, </w:t>
      </w:r>
      <w:r w:rsidR="311388E8" w:rsidRPr="62505120">
        <w:rPr>
          <w:rFonts w:ascii="Times New Roman" w:hAnsi="Times New Roman"/>
        </w:rPr>
        <w:t>a</w:t>
      </w:r>
      <w:r w:rsidR="25B4C890" w:rsidRPr="62505120">
        <w:rPr>
          <w:rFonts w:ascii="Times New Roman" w:hAnsi="Times New Roman"/>
        </w:rPr>
        <w:t xml:space="preserve"> </w:t>
      </w:r>
      <w:r w:rsidR="311388E8" w:rsidRPr="62505120">
        <w:rPr>
          <w:rFonts w:ascii="Times New Roman" w:hAnsi="Times New Roman"/>
        </w:rPr>
        <w:t xml:space="preserve">combination </w:t>
      </w:r>
      <w:r w:rsidR="25B4C890" w:rsidRPr="62505120">
        <w:rPr>
          <w:rFonts w:ascii="Times New Roman" w:hAnsi="Times New Roman"/>
        </w:rPr>
        <w:t>of qualitative methods)</w:t>
      </w:r>
      <w:r w:rsidR="006870CF" w:rsidRPr="62505120">
        <w:rPr>
          <w:rFonts w:ascii="Times New Roman" w:hAnsi="Times New Roman"/>
        </w:rPr>
        <w:t xml:space="preserve">. </w:t>
      </w:r>
      <w:r w:rsidR="009A260B" w:rsidRPr="62505120">
        <w:rPr>
          <w:rFonts w:ascii="Times New Roman" w:hAnsi="Times New Roman"/>
        </w:rPr>
        <w:t xml:space="preserve">This document enabled us to </w:t>
      </w:r>
      <w:r w:rsidR="006870CF" w:rsidRPr="62505120">
        <w:rPr>
          <w:rFonts w:ascii="Times New Roman" w:hAnsi="Times New Roman"/>
        </w:rPr>
        <w:t>visualise</w:t>
      </w:r>
      <w:r w:rsidR="009A260B" w:rsidRPr="62505120">
        <w:rPr>
          <w:rFonts w:ascii="Times New Roman" w:hAnsi="Times New Roman"/>
        </w:rPr>
        <w:t xml:space="preserve">, on a larger scale, any threads or commonalities between the </w:t>
      </w:r>
      <w:r w:rsidR="00D819A4" w:rsidRPr="62505120">
        <w:rPr>
          <w:rFonts w:ascii="Times New Roman" w:hAnsi="Times New Roman"/>
        </w:rPr>
        <w:t>texts</w:t>
      </w:r>
      <w:r w:rsidR="009A260B" w:rsidRPr="62505120">
        <w:rPr>
          <w:rFonts w:ascii="Times New Roman" w:hAnsi="Times New Roman"/>
        </w:rPr>
        <w:t xml:space="preserve"> reviewed and</w:t>
      </w:r>
      <w:r w:rsidR="1C5EF1B9" w:rsidRPr="62505120">
        <w:rPr>
          <w:rFonts w:ascii="Times New Roman" w:hAnsi="Times New Roman"/>
        </w:rPr>
        <w:t>, as per the above,</w:t>
      </w:r>
      <w:r w:rsidR="009A260B" w:rsidRPr="62505120">
        <w:rPr>
          <w:rFonts w:ascii="Times New Roman" w:hAnsi="Times New Roman"/>
        </w:rPr>
        <w:t xml:space="preserve"> </w:t>
      </w:r>
      <w:r w:rsidR="32CA0BD0" w:rsidRPr="62505120">
        <w:rPr>
          <w:rFonts w:ascii="Times New Roman" w:hAnsi="Times New Roman"/>
        </w:rPr>
        <w:t xml:space="preserve">to </w:t>
      </w:r>
      <w:r w:rsidR="009A260B" w:rsidRPr="62505120">
        <w:rPr>
          <w:rFonts w:ascii="Times New Roman" w:hAnsi="Times New Roman"/>
        </w:rPr>
        <w:t xml:space="preserve">highlight any </w:t>
      </w:r>
      <w:r w:rsidR="0DAE153F" w:rsidRPr="62505120">
        <w:rPr>
          <w:rFonts w:ascii="Times New Roman" w:hAnsi="Times New Roman"/>
        </w:rPr>
        <w:t>areas that may have been neglected by researchers</w:t>
      </w:r>
      <w:r w:rsidR="009A260B" w:rsidRPr="62505120">
        <w:rPr>
          <w:rFonts w:ascii="Times New Roman" w:hAnsi="Times New Roman"/>
        </w:rPr>
        <w:t xml:space="preserve">. </w:t>
      </w:r>
      <w:r w:rsidR="00D819A4" w:rsidRPr="62505120">
        <w:rPr>
          <w:rFonts w:ascii="Times New Roman" w:hAnsi="Times New Roman"/>
        </w:rPr>
        <w:t>For example, we were</w:t>
      </w:r>
      <w:r w:rsidR="009A260B" w:rsidRPr="62505120">
        <w:rPr>
          <w:rFonts w:ascii="Times New Roman" w:hAnsi="Times New Roman"/>
        </w:rPr>
        <w:t xml:space="preserve"> able to </w:t>
      </w:r>
      <w:r w:rsidR="00D819A4" w:rsidRPr="62505120">
        <w:rPr>
          <w:rFonts w:ascii="Times New Roman" w:hAnsi="Times New Roman"/>
        </w:rPr>
        <w:t>visualise</w:t>
      </w:r>
      <w:r w:rsidR="009A260B" w:rsidRPr="62505120">
        <w:rPr>
          <w:rFonts w:ascii="Times New Roman" w:hAnsi="Times New Roman"/>
        </w:rPr>
        <w:t xml:space="preserve"> </w:t>
      </w:r>
      <w:r w:rsidR="00D819A4" w:rsidRPr="62505120">
        <w:rPr>
          <w:rFonts w:ascii="Times New Roman" w:hAnsi="Times New Roman"/>
        </w:rPr>
        <w:t xml:space="preserve">how the </w:t>
      </w:r>
      <w:r w:rsidR="005A1E7B" w:rsidRPr="62505120">
        <w:rPr>
          <w:rFonts w:ascii="Times New Roman" w:hAnsi="Times New Roman"/>
        </w:rPr>
        <w:t xml:space="preserve">English language </w:t>
      </w:r>
      <w:r w:rsidR="00D819A4" w:rsidRPr="62505120">
        <w:rPr>
          <w:rFonts w:ascii="Times New Roman" w:hAnsi="Times New Roman"/>
        </w:rPr>
        <w:t>literature was distributed across various regions of the world</w:t>
      </w:r>
      <w:r w:rsidR="009A260B" w:rsidRPr="62505120">
        <w:rPr>
          <w:rFonts w:ascii="Times New Roman" w:hAnsi="Times New Roman"/>
        </w:rPr>
        <w:t xml:space="preserve">. </w:t>
      </w:r>
      <w:r w:rsidR="006870CF" w:rsidRPr="62505120">
        <w:rPr>
          <w:rFonts w:ascii="Times New Roman" w:hAnsi="Times New Roman"/>
        </w:rPr>
        <w:t xml:space="preserve">This table also allowed us to </w:t>
      </w:r>
      <w:r w:rsidR="005A1E7B" w:rsidRPr="62505120">
        <w:rPr>
          <w:rFonts w:ascii="Times New Roman" w:hAnsi="Times New Roman"/>
        </w:rPr>
        <w:t>visualise</w:t>
      </w:r>
      <w:r w:rsidR="006870CF" w:rsidRPr="62505120">
        <w:rPr>
          <w:rFonts w:ascii="Times New Roman" w:hAnsi="Times New Roman"/>
        </w:rPr>
        <w:t xml:space="preserve"> the methodology choices for this area of research and the tools for data collection most widely used.</w:t>
      </w:r>
    </w:p>
    <w:p w14:paraId="452CFA40" w14:textId="151C2C11" w:rsidR="00395DB8" w:rsidRPr="000F30AD" w:rsidRDefault="009A260B" w:rsidP="004E47CD">
      <w:pPr>
        <w:spacing w:after="120"/>
        <w:jc w:val="both"/>
        <w:rPr>
          <w:rFonts w:ascii="Times New Roman" w:hAnsi="Times New Roman"/>
        </w:rPr>
      </w:pPr>
      <w:r w:rsidRPr="22A26C6E">
        <w:rPr>
          <w:rFonts w:ascii="Times New Roman" w:hAnsi="Times New Roman"/>
        </w:rPr>
        <w:t xml:space="preserve">A further document titled Threads of Research </w:t>
      </w:r>
      <w:r w:rsidR="006870CF" w:rsidRPr="22A26C6E">
        <w:rPr>
          <w:rFonts w:ascii="Times New Roman" w:hAnsi="Times New Roman"/>
        </w:rPr>
        <w:t xml:space="preserve">(D) </w:t>
      </w:r>
      <w:r w:rsidRPr="22A26C6E">
        <w:rPr>
          <w:rFonts w:ascii="Times New Roman" w:hAnsi="Times New Roman"/>
        </w:rPr>
        <w:t xml:space="preserve">was created to </w:t>
      </w:r>
      <w:r w:rsidR="00A57E5A" w:rsidRPr="22A26C6E">
        <w:rPr>
          <w:rFonts w:ascii="Times New Roman" w:hAnsi="Times New Roman"/>
        </w:rPr>
        <w:t>analyse specific</w:t>
      </w:r>
      <w:r w:rsidRPr="22A26C6E">
        <w:rPr>
          <w:rFonts w:ascii="Times New Roman" w:hAnsi="Times New Roman"/>
        </w:rPr>
        <w:t xml:space="preserve"> themes. Each reference was placed into corresponding sections, depending on the thread it fit within. The three main thread topics were Position, Nature of Care Responsibilities</w:t>
      </w:r>
      <w:r w:rsidR="75B80534" w:rsidRPr="22A26C6E">
        <w:rPr>
          <w:rFonts w:ascii="Times New Roman" w:hAnsi="Times New Roman"/>
        </w:rPr>
        <w:t>,</w:t>
      </w:r>
      <w:r w:rsidRPr="22A26C6E">
        <w:rPr>
          <w:rFonts w:ascii="Times New Roman" w:hAnsi="Times New Roman"/>
        </w:rPr>
        <w:t xml:space="preserve"> and </w:t>
      </w:r>
      <w:r w:rsidR="00CA438C" w:rsidRPr="22A26C6E">
        <w:rPr>
          <w:rFonts w:ascii="Times New Roman" w:hAnsi="Times New Roman"/>
        </w:rPr>
        <w:t>Identities, reflecting in this our earlier research on the topic which shows that these three dimensions play a significant role in the processes</w:t>
      </w:r>
      <w:r w:rsidR="005A1E7B" w:rsidRPr="22A26C6E">
        <w:rPr>
          <w:rFonts w:ascii="Times New Roman" w:hAnsi="Times New Roman"/>
        </w:rPr>
        <w:t xml:space="preserve"> which</w:t>
      </w:r>
      <w:r w:rsidR="00CA438C" w:rsidRPr="22A26C6E">
        <w:rPr>
          <w:rFonts w:ascii="Times New Roman" w:hAnsi="Times New Roman"/>
        </w:rPr>
        <w:t xml:space="preserve"> </w:t>
      </w:r>
      <w:r w:rsidR="1E5B7E95" w:rsidRPr="22A26C6E">
        <w:rPr>
          <w:rFonts w:ascii="Times New Roman" w:hAnsi="Times New Roman"/>
        </w:rPr>
        <w:t xml:space="preserve">render in/visible </w:t>
      </w:r>
      <w:r w:rsidR="1665929C" w:rsidRPr="22A26C6E">
        <w:rPr>
          <w:rFonts w:ascii="Times New Roman" w:hAnsi="Times New Roman"/>
        </w:rPr>
        <w:t>and</w:t>
      </w:r>
      <w:r w:rsidR="009A380B" w:rsidRPr="22A26C6E">
        <w:rPr>
          <w:rFonts w:ascii="Times New Roman" w:hAnsi="Times New Roman"/>
        </w:rPr>
        <w:t xml:space="preserve"> </w:t>
      </w:r>
      <w:r w:rsidR="00CA438C" w:rsidRPr="22A26C6E">
        <w:rPr>
          <w:rFonts w:ascii="Times New Roman" w:hAnsi="Times New Roman"/>
        </w:rPr>
        <w:t>mis/recognise carers’ lives</w:t>
      </w:r>
      <w:r w:rsidR="00A57E5A" w:rsidRPr="22A26C6E">
        <w:rPr>
          <w:rFonts w:ascii="Times New Roman" w:hAnsi="Times New Roman"/>
        </w:rPr>
        <w:t xml:space="preserve"> (</w:t>
      </w:r>
      <w:r w:rsidR="00AF4DED">
        <w:rPr>
          <w:rFonts w:ascii="Times New Roman" w:hAnsi="Times New Roman"/>
        </w:rPr>
        <w:t>AUTHOR</w:t>
      </w:r>
      <w:r w:rsidR="00A57E5A" w:rsidRPr="22A26C6E">
        <w:rPr>
          <w:rFonts w:ascii="Times New Roman" w:hAnsi="Times New Roman"/>
        </w:rPr>
        <w:t>)</w:t>
      </w:r>
      <w:r w:rsidR="00CA438C" w:rsidRPr="22A26C6E">
        <w:rPr>
          <w:rFonts w:ascii="Times New Roman" w:hAnsi="Times New Roman"/>
        </w:rPr>
        <w:t>.</w:t>
      </w:r>
      <w:r w:rsidR="006870CF" w:rsidRPr="22A26C6E">
        <w:rPr>
          <w:rFonts w:ascii="Times New Roman" w:hAnsi="Times New Roman"/>
        </w:rPr>
        <w:t xml:space="preserve"> </w:t>
      </w:r>
      <w:r w:rsidR="00CA438C" w:rsidRPr="22A26C6E">
        <w:rPr>
          <w:rFonts w:ascii="Times New Roman" w:hAnsi="Times New Roman"/>
        </w:rPr>
        <w:t>The</w:t>
      </w:r>
      <w:r w:rsidRPr="22A26C6E">
        <w:rPr>
          <w:rFonts w:ascii="Times New Roman" w:hAnsi="Times New Roman"/>
        </w:rPr>
        <w:t xml:space="preserve"> </w:t>
      </w:r>
      <w:r w:rsidR="00CA438C" w:rsidRPr="22A26C6E">
        <w:rPr>
          <w:rFonts w:ascii="Times New Roman" w:hAnsi="Times New Roman"/>
        </w:rPr>
        <w:t xml:space="preserve">Position </w:t>
      </w:r>
      <w:r w:rsidRPr="22A26C6E">
        <w:rPr>
          <w:rFonts w:ascii="Times New Roman" w:hAnsi="Times New Roman"/>
        </w:rPr>
        <w:t xml:space="preserve">category </w:t>
      </w:r>
      <w:r w:rsidR="2F85A997" w:rsidRPr="22A26C6E">
        <w:rPr>
          <w:rFonts w:ascii="Times New Roman" w:hAnsi="Times New Roman"/>
        </w:rPr>
        <w:t>included s</w:t>
      </w:r>
      <w:r w:rsidR="00CA438C" w:rsidRPr="22A26C6E">
        <w:rPr>
          <w:rFonts w:ascii="Times New Roman" w:hAnsi="Times New Roman"/>
        </w:rPr>
        <w:t xml:space="preserve">ub-categories </w:t>
      </w:r>
      <w:r w:rsidR="5E050A47" w:rsidRPr="22A26C6E">
        <w:rPr>
          <w:rFonts w:ascii="Times New Roman" w:hAnsi="Times New Roman"/>
        </w:rPr>
        <w:t xml:space="preserve">such as </w:t>
      </w:r>
      <w:r w:rsidR="00CA438C" w:rsidRPr="22A26C6E">
        <w:rPr>
          <w:rFonts w:ascii="Times New Roman" w:hAnsi="Times New Roman"/>
        </w:rPr>
        <w:t>a</w:t>
      </w:r>
      <w:r w:rsidR="005A1E7B" w:rsidRPr="22A26C6E">
        <w:rPr>
          <w:rFonts w:ascii="Times New Roman" w:hAnsi="Times New Roman"/>
        </w:rPr>
        <w:t>cademics</w:t>
      </w:r>
      <w:r w:rsidR="00CA438C" w:rsidRPr="22A26C6E">
        <w:rPr>
          <w:rFonts w:ascii="Times New Roman" w:hAnsi="Times New Roman"/>
        </w:rPr>
        <w:t xml:space="preserve">, students, leader and managers, as well as those in </w:t>
      </w:r>
      <w:r w:rsidR="3CE2B7F0" w:rsidRPr="22A26C6E">
        <w:rPr>
          <w:rFonts w:ascii="Times New Roman" w:hAnsi="Times New Roman"/>
        </w:rPr>
        <w:t xml:space="preserve">other </w:t>
      </w:r>
      <w:r w:rsidR="00CA438C" w:rsidRPr="22A26C6E">
        <w:rPr>
          <w:rFonts w:ascii="Times New Roman" w:hAnsi="Times New Roman"/>
        </w:rPr>
        <w:t xml:space="preserve">professional </w:t>
      </w:r>
      <w:r w:rsidRPr="22A26C6E">
        <w:rPr>
          <w:rFonts w:ascii="Times New Roman" w:hAnsi="Times New Roman"/>
        </w:rPr>
        <w:t xml:space="preserve">and </w:t>
      </w:r>
      <w:r w:rsidR="29A34555" w:rsidRPr="22A26C6E">
        <w:rPr>
          <w:rFonts w:ascii="Times New Roman" w:hAnsi="Times New Roman"/>
        </w:rPr>
        <w:t xml:space="preserve">ancillary </w:t>
      </w:r>
      <w:r w:rsidR="00CA438C" w:rsidRPr="22A26C6E">
        <w:rPr>
          <w:rFonts w:ascii="Times New Roman" w:hAnsi="Times New Roman"/>
        </w:rPr>
        <w:t>positions</w:t>
      </w:r>
      <w:r w:rsidRPr="22A26C6E">
        <w:rPr>
          <w:rFonts w:ascii="Times New Roman" w:hAnsi="Times New Roman"/>
        </w:rPr>
        <w:t>.</w:t>
      </w:r>
      <w:r w:rsidR="006870CF" w:rsidRPr="22A26C6E">
        <w:rPr>
          <w:rFonts w:ascii="Times New Roman" w:hAnsi="Times New Roman"/>
        </w:rPr>
        <w:t xml:space="preserve"> </w:t>
      </w:r>
      <w:r w:rsidR="00CA438C" w:rsidRPr="22A26C6E">
        <w:rPr>
          <w:rFonts w:ascii="Times New Roman" w:hAnsi="Times New Roman"/>
        </w:rPr>
        <w:t xml:space="preserve">The </w:t>
      </w:r>
      <w:r w:rsidRPr="22A26C6E">
        <w:rPr>
          <w:rFonts w:ascii="Times New Roman" w:hAnsi="Times New Roman"/>
        </w:rPr>
        <w:t>Nature of Care Responsibilities</w:t>
      </w:r>
      <w:r w:rsidR="00CA438C" w:rsidRPr="22A26C6E">
        <w:rPr>
          <w:rFonts w:ascii="Times New Roman" w:hAnsi="Times New Roman"/>
        </w:rPr>
        <w:t xml:space="preserve"> </w:t>
      </w:r>
      <w:r w:rsidRPr="22A26C6E">
        <w:rPr>
          <w:rFonts w:ascii="Times New Roman" w:hAnsi="Times New Roman"/>
        </w:rPr>
        <w:t>category set out the range of care responsibilities spoken about in these research studies and included elderly parents, parenting for children,</w:t>
      </w:r>
      <w:r w:rsidR="00CA438C" w:rsidRPr="22A26C6E">
        <w:rPr>
          <w:rFonts w:ascii="Times New Roman" w:hAnsi="Times New Roman"/>
        </w:rPr>
        <w:t xml:space="preserve"> including adult children and those with </w:t>
      </w:r>
      <w:bookmarkStart w:id="21" w:name="_Int_fg81gNwb"/>
      <w:r w:rsidR="6E92ED24" w:rsidRPr="22A26C6E">
        <w:rPr>
          <w:rFonts w:ascii="Times New Roman" w:hAnsi="Times New Roman"/>
        </w:rPr>
        <w:t>Special Educational Needs and Disability</w:t>
      </w:r>
      <w:r w:rsidR="47B2D0B3" w:rsidRPr="22A26C6E">
        <w:rPr>
          <w:rFonts w:ascii="Times New Roman" w:hAnsi="Times New Roman"/>
        </w:rPr>
        <w:t xml:space="preserve"> (SEND</w:t>
      </w:r>
      <w:r w:rsidR="6E92ED24" w:rsidRPr="22A26C6E">
        <w:rPr>
          <w:rFonts w:ascii="Times New Roman" w:hAnsi="Times New Roman"/>
        </w:rPr>
        <w:t>)</w:t>
      </w:r>
      <w:bookmarkEnd w:id="21"/>
      <w:r w:rsidR="00CA438C" w:rsidRPr="22A26C6E">
        <w:rPr>
          <w:rFonts w:ascii="Times New Roman" w:hAnsi="Times New Roman"/>
        </w:rPr>
        <w:t xml:space="preserve"> and health issues</w:t>
      </w:r>
      <w:r w:rsidR="00440A95" w:rsidRPr="22A26C6E">
        <w:rPr>
          <w:rFonts w:ascii="Times New Roman" w:hAnsi="Times New Roman"/>
        </w:rPr>
        <w:t xml:space="preserve">, siblings/friends/grandchildren/parents/other </w:t>
      </w:r>
      <w:r w:rsidR="00CA438C" w:rsidRPr="22A26C6E">
        <w:rPr>
          <w:rFonts w:ascii="Times New Roman" w:hAnsi="Times New Roman"/>
        </w:rPr>
        <w:t>individua</w:t>
      </w:r>
      <w:r w:rsidR="00A57E5A" w:rsidRPr="22A26C6E">
        <w:rPr>
          <w:rFonts w:ascii="Times New Roman" w:hAnsi="Times New Roman"/>
        </w:rPr>
        <w:t>l</w:t>
      </w:r>
      <w:r w:rsidR="005A1E7B" w:rsidRPr="22A26C6E">
        <w:rPr>
          <w:rFonts w:ascii="Times New Roman" w:hAnsi="Times New Roman"/>
        </w:rPr>
        <w:t>,</w:t>
      </w:r>
      <w:r w:rsidR="00A57E5A" w:rsidRPr="22A26C6E">
        <w:rPr>
          <w:rFonts w:ascii="Times New Roman" w:hAnsi="Times New Roman"/>
        </w:rPr>
        <w:t xml:space="preserve"> and animal companions. This categorisation</w:t>
      </w:r>
      <w:r w:rsidRPr="22A26C6E">
        <w:rPr>
          <w:rFonts w:ascii="Times New Roman" w:hAnsi="Times New Roman"/>
        </w:rPr>
        <w:t xml:space="preserve"> was one that grew as the literature search progressed a</w:t>
      </w:r>
      <w:r w:rsidR="07FFC31B" w:rsidRPr="22A26C6E">
        <w:rPr>
          <w:rFonts w:ascii="Times New Roman" w:hAnsi="Times New Roman"/>
        </w:rPr>
        <w:t>nd</w:t>
      </w:r>
      <w:r w:rsidRPr="22A26C6E">
        <w:rPr>
          <w:rFonts w:ascii="Times New Roman" w:hAnsi="Times New Roman"/>
        </w:rPr>
        <w:t xml:space="preserve"> it became </w:t>
      </w:r>
      <w:r w:rsidR="6FA8E2FF" w:rsidRPr="22A26C6E">
        <w:rPr>
          <w:rFonts w:ascii="Times New Roman" w:hAnsi="Times New Roman"/>
        </w:rPr>
        <w:t xml:space="preserve">obvious </w:t>
      </w:r>
      <w:r w:rsidRPr="22A26C6E">
        <w:rPr>
          <w:rFonts w:ascii="Times New Roman" w:hAnsi="Times New Roman"/>
        </w:rPr>
        <w:t xml:space="preserve">that care and caring responsibilities were not as clear cut as </w:t>
      </w:r>
      <w:r w:rsidR="00395DB8" w:rsidRPr="22A26C6E">
        <w:rPr>
          <w:rFonts w:ascii="Times New Roman" w:hAnsi="Times New Roman"/>
        </w:rPr>
        <w:t>sometimes suggested</w:t>
      </w:r>
      <w:r w:rsidRPr="22A26C6E">
        <w:rPr>
          <w:rFonts w:ascii="Times New Roman" w:hAnsi="Times New Roman"/>
        </w:rPr>
        <w:t>, but ra</w:t>
      </w:r>
      <w:r w:rsidR="00395DB8" w:rsidRPr="22A26C6E">
        <w:rPr>
          <w:rFonts w:ascii="Times New Roman" w:hAnsi="Times New Roman"/>
        </w:rPr>
        <w:t>ther a wider scope that includes</w:t>
      </w:r>
      <w:r w:rsidRPr="22A26C6E">
        <w:rPr>
          <w:rFonts w:ascii="Times New Roman" w:hAnsi="Times New Roman"/>
        </w:rPr>
        <w:t xml:space="preserve"> many different scenarios.</w:t>
      </w:r>
      <w:r w:rsidR="006870CF" w:rsidRPr="22A26C6E">
        <w:rPr>
          <w:rFonts w:ascii="Times New Roman" w:hAnsi="Times New Roman"/>
        </w:rPr>
        <w:t xml:space="preserve"> </w:t>
      </w:r>
      <w:r w:rsidR="00CA438C" w:rsidRPr="22A26C6E">
        <w:rPr>
          <w:rFonts w:ascii="Times New Roman" w:hAnsi="Times New Roman"/>
        </w:rPr>
        <w:t>The Identities</w:t>
      </w:r>
      <w:r w:rsidRPr="22A26C6E">
        <w:rPr>
          <w:rFonts w:ascii="Times New Roman" w:hAnsi="Times New Roman"/>
        </w:rPr>
        <w:t xml:space="preserve"> catego</w:t>
      </w:r>
      <w:r w:rsidR="005A1E7B" w:rsidRPr="22A26C6E">
        <w:rPr>
          <w:rFonts w:ascii="Times New Roman" w:hAnsi="Times New Roman"/>
        </w:rPr>
        <w:t xml:space="preserve">ry included </w:t>
      </w:r>
      <w:r w:rsidR="028531FD" w:rsidRPr="22A26C6E">
        <w:rPr>
          <w:rFonts w:ascii="Times New Roman" w:hAnsi="Times New Roman"/>
        </w:rPr>
        <w:t>aspec</w:t>
      </w:r>
      <w:r w:rsidR="005A1E7B" w:rsidRPr="22A26C6E">
        <w:rPr>
          <w:rFonts w:ascii="Times New Roman" w:hAnsi="Times New Roman"/>
        </w:rPr>
        <w:t xml:space="preserve">ts </w:t>
      </w:r>
      <w:r w:rsidR="5DF77D13" w:rsidRPr="22A26C6E">
        <w:rPr>
          <w:rFonts w:ascii="Times New Roman" w:hAnsi="Times New Roman"/>
        </w:rPr>
        <w:t xml:space="preserve">as diverse as social class, </w:t>
      </w:r>
      <w:r w:rsidRPr="22A26C6E">
        <w:rPr>
          <w:rFonts w:ascii="Times New Roman" w:hAnsi="Times New Roman"/>
        </w:rPr>
        <w:t xml:space="preserve">SEND, </w:t>
      </w:r>
      <w:r w:rsidR="3AC380CA" w:rsidRPr="22A26C6E">
        <w:rPr>
          <w:rFonts w:ascii="Times New Roman" w:hAnsi="Times New Roman"/>
        </w:rPr>
        <w:t>s</w:t>
      </w:r>
      <w:r w:rsidRPr="22A26C6E">
        <w:rPr>
          <w:rFonts w:ascii="Times New Roman" w:hAnsi="Times New Roman"/>
        </w:rPr>
        <w:t xml:space="preserve">exuality, </w:t>
      </w:r>
      <w:r w:rsidR="3801620C" w:rsidRPr="22A26C6E">
        <w:rPr>
          <w:rFonts w:ascii="Times New Roman" w:hAnsi="Times New Roman"/>
        </w:rPr>
        <w:t>e</w:t>
      </w:r>
      <w:r w:rsidRPr="22A26C6E">
        <w:rPr>
          <w:rFonts w:ascii="Times New Roman" w:hAnsi="Times New Roman"/>
        </w:rPr>
        <w:t xml:space="preserve">thnic </w:t>
      </w:r>
      <w:r w:rsidR="4DF14019" w:rsidRPr="22A26C6E">
        <w:rPr>
          <w:rFonts w:ascii="Times New Roman" w:hAnsi="Times New Roman"/>
        </w:rPr>
        <w:t>m</w:t>
      </w:r>
      <w:r w:rsidRPr="22A26C6E">
        <w:rPr>
          <w:rFonts w:ascii="Times New Roman" w:hAnsi="Times New Roman"/>
        </w:rPr>
        <w:t xml:space="preserve">inority, </w:t>
      </w:r>
      <w:r w:rsidR="269FBE92" w:rsidRPr="22A26C6E">
        <w:rPr>
          <w:rFonts w:ascii="Times New Roman" w:hAnsi="Times New Roman"/>
        </w:rPr>
        <w:t>g</w:t>
      </w:r>
      <w:r w:rsidRPr="22A26C6E">
        <w:rPr>
          <w:rFonts w:ascii="Times New Roman" w:hAnsi="Times New Roman"/>
        </w:rPr>
        <w:t xml:space="preserve">ender, </w:t>
      </w:r>
      <w:r w:rsidR="03E81A3A" w:rsidRPr="22A26C6E">
        <w:rPr>
          <w:rFonts w:ascii="Times New Roman" w:hAnsi="Times New Roman"/>
        </w:rPr>
        <w:t>s</w:t>
      </w:r>
      <w:r w:rsidRPr="22A26C6E">
        <w:rPr>
          <w:rFonts w:ascii="Times New Roman" w:hAnsi="Times New Roman"/>
        </w:rPr>
        <w:t xml:space="preserve">ole </w:t>
      </w:r>
      <w:r w:rsidR="50C0A180" w:rsidRPr="22A26C6E">
        <w:rPr>
          <w:rFonts w:ascii="Times New Roman" w:hAnsi="Times New Roman"/>
        </w:rPr>
        <w:t>p</w:t>
      </w:r>
      <w:r w:rsidRPr="22A26C6E">
        <w:rPr>
          <w:rFonts w:ascii="Times New Roman" w:hAnsi="Times New Roman"/>
        </w:rPr>
        <w:t>arenting</w:t>
      </w:r>
      <w:r w:rsidR="2656A8EB" w:rsidRPr="22A26C6E">
        <w:rPr>
          <w:rFonts w:ascii="Times New Roman" w:hAnsi="Times New Roman"/>
        </w:rPr>
        <w:t>,</w:t>
      </w:r>
      <w:r w:rsidR="32A7E8AF" w:rsidRPr="22A26C6E">
        <w:rPr>
          <w:rFonts w:ascii="Times New Roman" w:hAnsi="Times New Roman"/>
        </w:rPr>
        <w:t xml:space="preserve"> and</w:t>
      </w:r>
      <w:r w:rsidR="2656A8EB" w:rsidRPr="22A26C6E">
        <w:rPr>
          <w:rFonts w:ascii="Times New Roman" w:hAnsi="Times New Roman"/>
        </w:rPr>
        <w:t xml:space="preserve"> p</w:t>
      </w:r>
      <w:r w:rsidRPr="22A26C6E">
        <w:rPr>
          <w:rFonts w:ascii="Times New Roman" w:hAnsi="Times New Roman"/>
        </w:rPr>
        <w:t>regnancy/</w:t>
      </w:r>
      <w:r w:rsidR="5B848FC1" w:rsidRPr="22A26C6E">
        <w:rPr>
          <w:rFonts w:ascii="Times New Roman" w:hAnsi="Times New Roman"/>
        </w:rPr>
        <w:t>miscarriage</w:t>
      </w:r>
      <w:r w:rsidRPr="22A26C6E">
        <w:rPr>
          <w:rFonts w:ascii="Times New Roman" w:hAnsi="Times New Roman"/>
        </w:rPr>
        <w:t xml:space="preserve">. </w:t>
      </w:r>
      <w:r w:rsidR="25AF726B" w:rsidRPr="22A26C6E">
        <w:rPr>
          <w:rFonts w:ascii="Times New Roman" w:hAnsi="Times New Roman"/>
        </w:rPr>
        <w:t>I</w:t>
      </w:r>
      <w:r w:rsidRPr="22A26C6E">
        <w:rPr>
          <w:rFonts w:ascii="Times New Roman" w:hAnsi="Times New Roman"/>
        </w:rPr>
        <w:t xml:space="preserve">t was crucial to </w:t>
      </w:r>
      <w:r w:rsidR="47A14CDA" w:rsidRPr="22A26C6E">
        <w:rPr>
          <w:rFonts w:ascii="Times New Roman" w:hAnsi="Times New Roman"/>
        </w:rPr>
        <w:t xml:space="preserve">this project </w:t>
      </w:r>
      <w:r w:rsidR="5235F24F" w:rsidRPr="22A26C6E">
        <w:rPr>
          <w:rFonts w:ascii="Times New Roman" w:hAnsi="Times New Roman"/>
        </w:rPr>
        <w:t xml:space="preserve">to </w:t>
      </w:r>
      <w:r w:rsidRPr="22A26C6E">
        <w:rPr>
          <w:rFonts w:ascii="Times New Roman" w:hAnsi="Times New Roman"/>
        </w:rPr>
        <w:t xml:space="preserve">categorise our findings into these </w:t>
      </w:r>
      <w:r w:rsidR="00440A95" w:rsidRPr="22A26C6E">
        <w:rPr>
          <w:rFonts w:ascii="Times New Roman" w:hAnsi="Times New Roman"/>
        </w:rPr>
        <w:t>equity</w:t>
      </w:r>
      <w:r w:rsidRPr="22A26C6E">
        <w:rPr>
          <w:rFonts w:ascii="Times New Roman" w:hAnsi="Times New Roman"/>
        </w:rPr>
        <w:t xml:space="preserve"> areas to enable us to identify which </w:t>
      </w:r>
      <w:del w:id="22" w:author="Moreau, Marie-Pierre" w:date="2022-12-20T18:29:00Z">
        <w:r w:rsidRPr="22A26C6E" w:rsidDel="00293A99">
          <w:rPr>
            <w:rFonts w:ascii="Times New Roman" w:hAnsi="Times New Roman"/>
          </w:rPr>
          <w:delText xml:space="preserve">voices </w:delText>
        </w:r>
      </w:del>
      <w:ins w:id="23" w:author="Moreau, Marie-Pierre" w:date="2022-12-20T18:29:00Z">
        <w:r w:rsidR="00293A99">
          <w:rPr>
            <w:rFonts w:ascii="Times New Roman" w:hAnsi="Times New Roman"/>
          </w:rPr>
          <w:t>perspectives</w:t>
        </w:r>
        <w:r w:rsidR="00293A99" w:rsidRPr="22A26C6E">
          <w:rPr>
            <w:rFonts w:ascii="Times New Roman" w:hAnsi="Times New Roman"/>
          </w:rPr>
          <w:t xml:space="preserve"> </w:t>
        </w:r>
      </w:ins>
      <w:r w:rsidRPr="22A26C6E">
        <w:rPr>
          <w:rFonts w:ascii="Times New Roman" w:hAnsi="Times New Roman"/>
        </w:rPr>
        <w:t xml:space="preserve">are being </w:t>
      </w:r>
      <w:del w:id="24" w:author="Moreau, Marie-Pierre" w:date="2022-12-20T18:29:00Z">
        <w:r w:rsidRPr="22A26C6E" w:rsidDel="00293A99">
          <w:rPr>
            <w:rFonts w:ascii="Times New Roman" w:hAnsi="Times New Roman"/>
          </w:rPr>
          <w:delText>silenced</w:delText>
        </w:r>
      </w:del>
      <w:ins w:id="25" w:author="Moreau, Marie-Pierre" w:date="2022-12-20T18:29:00Z">
        <w:r w:rsidR="00293A99">
          <w:rPr>
            <w:rFonts w:ascii="Times New Roman" w:hAnsi="Times New Roman"/>
          </w:rPr>
          <w:t>overlook</w:t>
        </w:r>
        <w:r w:rsidR="00E35CD3">
          <w:rPr>
            <w:rFonts w:ascii="Times New Roman" w:hAnsi="Times New Roman"/>
          </w:rPr>
          <w:t>ed</w:t>
        </w:r>
      </w:ins>
      <w:r w:rsidRPr="22A26C6E">
        <w:rPr>
          <w:rFonts w:ascii="Times New Roman" w:hAnsi="Times New Roman"/>
        </w:rPr>
        <w:t xml:space="preserve">. </w:t>
      </w:r>
    </w:p>
    <w:p w14:paraId="11AFE1A9" w14:textId="64CB54AF" w:rsidR="00343F0A" w:rsidRPr="000F30AD" w:rsidRDefault="00395DB8" w:rsidP="3CBE6017">
      <w:pPr>
        <w:spacing w:after="120"/>
        <w:jc w:val="both"/>
        <w:rPr>
          <w:rFonts w:ascii="Times New Roman" w:hAnsi="Times New Roman"/>
          <w:highlight w:val="yellow"/>
        </w:rPr>
      </w:pPr>
      <w:r w:rsidRPr="62505120">
        <w:rPr>
          <w:rFonts w:ascii="Times New Roman" w:hAnsi="Times New Roman"/>
        </w:rPr>
        <w:t>Reference ID</w:t>
      </w:r>
      <w:r w:rsidR="009A260B" w:rsidRPr="62505120">
        <w:rPr>
          <w:rFonts w:ascii="Times New Roman" w:hAnsi="Times New Roman"/>
        </w:rPr>
        <w:t xml:space="preserve">s were placed in as many corresponding categories as needed to enable a thematic analysis to take place which, in turn, began to show clear lines of correlation between carers and social </w:t>
      </w:r>
      <w:r w:rsidR="005A1E7B" w:rsidRPr="62505120">
        <w:rPr>
          <w:rFonts w:ascii="Times New Roman" w:hAnsi="Times New Roman"/>
        </w:rPr>
        <w:t>in</w:t>
      </w:r>
      <w:r w:rsidR="334E3DF2" w:rsidRPr="62505120">
        <w:rPr>
          <w:rFonts w:ascii="Times New Roman" w:hAnsi="Times New Roman"/>
        </w:rPr>
        <w:t>/</w:t>
      </w:r>
      <w:r w:rsidR="005A1E7B" w:rsidRPr="62505120">
        <w:rPr>
          <w:rFonts w:ascii="Times New Roman" w:hAnsi="Times New Roman"/>
        </w:rPr>
        <w:t>justices. The r</w:t>
      </w:r>
      <w:r w:rsidR="009A260B" w:rsidRPr="62505120">
        <w:rPr>
          <w:rFonts w:ascii="Times New Roman" w:hAnsi="Times New Roman"/>
        </w:rPr>
        <w:t xml:space="preserve">eferences </w:t>
      </w:r>
      <w:r w:rsidR="005A1E7B" w:rsidRPr="62505120">
        <w:rPr>
          <w:rFonts w:ascii="Times New Roman" w:hAnsi="Times New Roman"/>
        </w:rPr>
        <w:t>uploaded in the</w:t>
      </w:r>
      <w:r w:rsidR="009A260B" w:rsidRPr="62505120">
        <w:rPr>
          <w:rFonts w:ascii="Times New Roman" w:hAnsi="Times New Roman"/>
        </w:rPr>
        <w:t xml:space="preserve"> RefWorks </w:t>
      </w:r>
      <w:r w:rsidR="005A1E7B" w:rsidRPr="62505120">
        <w:rPr>
          <w:rFonts w:ascii="Times New Roman" w:hAnsi="Times New Roman"/>
        </w:rPr>
        <w:t>bibliographic so</w:t>
      </w:r>
      <w:r w:rsidR="008F0203" w:rsidRPr="62505120">
        <w:rPr>
          <w:rFonts w:ascii="Times New Roman" w:hAnsi="Times New Roman"/>
        </w:rPr>
        <w:t>f</w:t>
      </w:r>
      <w:r w:rsidR="005A1E7B" w:rsidRPr="62505120">
        <w:rPr>
          <w:rFonts w:ascii="Times New Roman" w:hAnsi="Times New Roman"/>
        </w:rPr>
        <w:t xml:space="preserve">tware </w:t>
      </w:r>
      <w:r w:rsidR="009A260B" w:rsidRPr="62505120">
        <w:rPr>
          <w:rFonts w:ascii="Times New Roman" w:hAnsi="Times New Roman"/>
        </w:rPr>
        <w:t>were cr</w:t>
      </w:r>
      <w:r w:rsidR="00440A95" w:rsidRPr="62505120">
        <w:rPr>
          <w:rFonts w:ascii="Times New Roman" w:hAnsi="Times New Roman"/>
        </w:rPr>
        <w:t>oss referenced into two folders:</w:t>
      </w:r>
      <w:r w:rsidR="009A260B" w:rsidRPr="62505120">
        <w:rPr>
          <w:rFonts w:ascii="Times New Roman" w:hAnsi="Times New Roman"/>
        </w:rPr>
        <w:t xml:space="preserve"> one for caring responsibilities as a whole and secondly, grouped by authors</w:t>
      </w:r>
      <w:r w:rsidR="00F879CD" w:rsidRPr="62505120">
        <w:rPr>
          <w:rFonts w:ascii="Times New Roman" w:hAnsi="Times New Roman"/>
        </w:rPr>
        <w:t>, as a way to capture at a glance which voices dominate the field</w:t>
      </w:r>
      <w:r w:rsidR="009A260B" w:rsidRPr="62505120">
        <w:rPr>
          <w:rFonts w:ascii="Times New Roman" w:hAnsi="Times New Roman"/>
        </w:rPr>
        <w:t xml:space="preserve">. This was to observe any trends in researchers and to identify any potential experts within the field. </w:t>
      </w:r>
      <w:r w:rsidR="00343F0A" w:rsidRPr="62505120">
        <w:rPr>
          <w:rFonts w:ascii="Times New Roman" w:hAnsi="Times New Roman"/>
        </w:rPr>
        <w:t xml:space="preserve">Finally, a list of references suggested by colleagues was also </w:t>
      </w:r>
      <w:r w:rsidR="005A1E7B" w:rsidRPr="62505120">
        <w:rPr>
          <w:rFonts w:ascii="Times New Roman" w:hAnsi="Times New Roman"/>
        </w:rPr>
        <w:t>added</w:t>
      </w:r>
      <w:r w:rsidR="00343F0A" w:rsidRPr="62505120">
        <w:rPr>
          <w:rFonts w:ascii="Times New Roman" w:hAnsi="Times New Roman"/>
        </w:rPr>
        <w:t xml:space="preserve"> </w:t>
      </w:r>
      <w:r w:rsidR="005A1E7B" w:rsidRPr="62505120">
        <w:rPr>
          <w:rFonts w:ascii="Times New Roman" w:hAnsi="Times New Roman"/>
        </w:rPr>
        <w:t>to</w:t>
      </w:r>
      <w:r w:rsidR="00343F0A" w:rsidRPr="62505120">
        <w:rPr>
          <w:rFonts w:ascii="Times New Roman" w:hAnsi="Times New Roman"/>
        </w:rPr>
        <w:t xml:space="preserve"> this document to maintain a</w:t>
      </w:r>
      <w:r w:rsidR="11FA5B48" w:rsidRPr="62505120">
        <w:rPr>
          <w:rFonts w:ascii="Times New Roman" w:hAnsi="Times New Roman"/>
        </w:rPr>
        <w:t xml:space="preserve">ccountability </w:t>
      </w:r>
      <w:r w:rsidR="00343F0A" w:rsidRPr="62505120">
        <w:rPr>
          <w:rFonts w:ascii="Times New Roman" w:hAnsi="Times New Roman"/>
        </w:rPr>
        <w:t>of the trail</w:t>
      </w:r>
      <w:r w:rsidR="7FD8F682" w:rsidRPr="62505120">
        <w:rPr>
          <w:rFonts w:ascii="Times New Roman" w:hAnsi="Times New Roman"/>
        </w:rPr>
        <w:t>.</w:t>
      </w:r>
    </w:p>
    <w:p w14:paraId="6A05A809" w14:textId="77777777" w:rsidR="00F21540" w:rsidRPr="000F30AD" w:rsidRDefault="00F21540" w:rsidP="004E47CD">
      <w:pPr>
        <w:spacing w:after="120"/>
        <w:jc w:val="both"/>
        <w:rPr>
          <w:rFonts w:ascii="Times New Roman" w:hAnsi="Times New Roman"/>
        </w:rPr>
      </w:pPr>
    </w:p>
    <w:p w14:paraId="04C566D7" w14:textId="77777777" w:rsidR="00F21540" w:rsidRPr="000F30AD" w:rsidRDefault="0017092B" w:rsidP="004E47CD">
      <w:pPr>
        <w:spacing w:after="120"/>
        <w:jc w:val="both"/>
        <w:rPr>
          <w:rFonts w:ascii="Times New Roman" w:hAnsi="Times New Roman"/>
          <w:b/>
        </w:rPr>
      </w:pPr>
      <w:r w:rsidRPr="000F30AD">
        <w:rPr>
          <w:rFonts w:ascii="Times New Roman" w:hAnsi="Times New Roman"/>
          <w:b/>
        </w:rPr>
        <w:t xml:space="preserve">Authorial voices </w:t>
      </w:r>
      <w:r w:rsidR="00BE73D7">
        <w:rPr>
          <w:rFonts w:ascii="Times New Roman" w:hAnsi="Times New Roman"/>
          <w:b/>
        </w:rPr>
        <w:t>framing the field</w:t>
      </w:r>
      <w:r w:rsidR="00A43500" w:rsidRPr="000F30AD">
        <w:rPr>
          <w:rFonts w:ascii="Times New Roman" w:hAnsi="Times New Roman"/>
          <w:b/>
        </w:rPr>
        <w:t xml:space="preserve"> </w:t>
      </w:r>
    </w:p>
    <w:p w14:paraId="4D3CD924" w14:textId="50A11DB1" w:rsidR="00520BDB" w:rsidRPr="000F30AD" w:rsidRDefault="00F21540" w:rsidP="004E47CD">
      <w:pPr>
        <w:spacing w:after="120"/>
        <w:jc w:val="both"/>
        <w:rPr>
          <w:rFonts w:ascii="Times New Roman" w:hAnsi="Times New Roman"/>
        </w:rPr>
      </w:pPr>
      <w:r w:rsidRPr="62505120">
        <w:rPr>
          <w:rFonts w:ascii="Times New Roman" w:hAnsi="Times New Roman"/>
        </w:rPr>
        <w:t>The</w:t>
      </w:r>
      <w:r w:rsidR="00A43500" w:rsidRPr="62505120">
        <w:rPr>
          <w:rFonts w:ascii="Times New Roman" w:hAnsi="Times New Roman"/>
        </w:rPr>
        <w:t xml:space="preserve"> </w:t>
      </w:r>
      <w:r w:rsidR="00F07D5D" w:rsidRPr="62505120">
        <w:rPr>
          <w:rFonts w:ascii="Times New Roman" w:hAnsi="Times New Roman"/>
        </w:rPr>
        <w:t>work</w:t>
      </w:r>
      <w:r w:rsidRPr="62505120">
        <w:rPr>
          <w:rFonts w:ascii="Times New Roman" w:hAnsi="Times New Roman"/>
        </w:rPr>
        <w:t xml:space="preserve"> captured through the literature review </w:t>
      </w:r>
      <w:r w:rsidR="00F07D5D" w:rsidRPr="62505120">
        <w:rPr>
          <w:rFonts w:ascii="Times New Roman" w:hAnsi="Times New Roman"/>
        </w:rPr>
        <w:t>is</w:t>
      </w:r>
      <w:r w:rsidRPr="62505120">
        <w:rPr>
          <w:rFonts w:ascii="Times New Roman" w:hAnsi="Times New Roman"/>
        </w:rPr>
        <w:t xml:space="preserve"> overwhelmingly </w:t>
      </w:r>
      <w:r w:rsidR="12A0B08B" w:rsidRPr="62505120">
        <w:rPr>
          <w:rFonts w:ascii="Times New Roman" w:hAnsi="Times New Roman"/>
        </w:rPr>
        <w:t xml:space="preserve">produced </w:t>
      </w:r>
      <w:r w:rsidR="00F07D5D" w:rsidRPr="62505120">
        <w:rPr>
          <w:rFonts w:ascii="Times New Roman" w:hAnsi="Times New Roman"/>
        </w:rPr>
        <w:t>by authors based in</w:t>
      </w:r>
      <w:r w:rsidRPr="62505120">
        <w:rPr>
          <w:rFonts w:ascii="Times New Roman" w:hAnsi="Times New Roman"/>
        </w:rPr>
        <w:t xml:space="preserve"> the US, UK (</w:t>
      </w:r>
      <w:r w:rsidR="007137CC" w:rsidRPr="62505120">
        <w:rPr>
          <w:rFonts w:ascii="Times New Roman" w:hAnsi="Times New Roman"/>
        </w:rPr>
        <w:t>often,</w:t>
      </w:r>
      <w:r w:rsidRPr="62505120">
        <w:rPr>
          <w:rFonts w:ascii="Times New Roman" w:hAnsi="Times New Roman"/>
        </w:rPr>
        <w:t xml:space="preserve"> England), Australia and Canada. The</w:t>
      </w:r>
      <w:r w:rsidR="00A43500" w:rsidRPr="62505120">
        <w:rPr>
          <w:rFonts w:ascii="Times New Roman" w:hAnsi="Times New Roman"/>
        </w:rPr>
        <w:t xml:space="preserve">se </w:t>
      </w:r>
      <w:r w:rsidR="00F07D5D" w:rsidRPr="62505120">
        <w:rPr>
          <w:rFonts w:ascii="Times New Roman" w:hAnsi="Times New Roman"/>
        </w:rPr>
        <w:t>authorial voices</w:t>
      </w:r>
      <w:r w:rsidRPr="62505120">
        <w:rPr>
          <w:rFonts w:ascii="Times New Roman" w:hAnsi="Times New Roman"/>
        </w:rPr>
        <w:t xml:space="preserve"> dominate the </w:t>
      </w:r>
      <w:r w:rsidR="00F07D5D" w:rsidRPr="62505120">
        <w:rPr>
          <w:rFonts w:ascii="Times New Roman" w:hAnsi="Times New Roman"/>
        </w:rPr>
        <w:t>field</w:t>
      </w:r>
      <w:r w:rsidRPr="62505120">
        <w:rPr>
          <w:rFonts w:ascii="Times New Roman" w:hAnsi="Times New Roman"/>
        </w:rPr>
        <w:t xml:space="preserve"> with other countries having sparse, and sometimes no, research available</w:t>
      </w:r>
      <w:r w:rsidR="00F07D5D" w:rsidRPr="62505120">
        <w:rPr>
          <w:rFonts w:ascii="Times New Roman" w:hAnsi="Times New Roman"/>
        </w:rPr>
        <w:t xml:space="preserve"> in English language</w:t>
      </w:r>
      <w:r w:rsidRPr="62505120">
        <w:rPr>
          <w:rFonts w:ascii="Times New Roman" w:hAnsi="Times New Roman"/>
        </w:rPr>
        <w:t xml:space="preserve">. </w:t>
      </w:r>
      <w:r w:rsidR="007137CC" w:rsidRPr="62505120">
        <w:rPr>
          <w:rFonts w:ascii="Times New Roman" w:hAnsi="Times New Roman"/>
        </w:rPr>
        <w:t>While t</w:t>
      </w:r>
      <w:r w:rsidR="00F07D5D" w:rsidRPr="62505120">
        <w:rPr>
          <w:rFonts w:ascii="Times New Roman" w:hAnsi="Times New Roman"/>
        </w:rPr>
        <w:t>he prevalence of Angl</w:t>
      </w:r>
      <w:r w:rsidR="003258C8" w:rsidRPr="62505120">
        <w:rPr>
          <w:rFonts w:ascii="Times New Roman" w:hAnsi="Times New Roman"/>
        </w:rPr>
        <w:t xml:space="preserve">o-Saxon research is </w:t>
      </w:r>
      <w:r w:rsidR="00BE73D7" w:rsidRPr="62505120">
        <w:rPr>
          <w:rFonts w:ascii="Times New Roman" w:hAnsi="Times New Roman"/>
        </w:rPr>
        <w:t xml:space="preserve">very much </w:t>
      </w:r>
      <w:r w:rsidR="007137CC" w:rsidRPr="62505120">
        <w:rPr>
          <w:rFonts w:ascii="Times New Roman" w:hAnsi="Times New Roman"/>
        </w:rPr>
        <w:t xml:space="preserve">to be expected due </w:t>
      </w:r>
      <w:r w:rsidR="00F07D5D" w:rsidRPr="62505120">
        <w:rPr>
          <w:rFonts w:ascii="Times New Roman" w:hAnsi="Times New Roman"/>
        </w:rPr>
        <w:t>to our sole consideratio</w:t>
      </w:r>
      <w:r w:rsidR="007137CC" w:rsidRPr="62505120">
        <w:rPr>
          <w:rFonts w:ascii="Times New Roman" w:hAnsi="Times New Roman"/>
        </w:rPr>
        <w:t xml:space="preserve">n of work in English literature, it is also likely to reflect </w:t>
      </w:r>
      <w:r w:rsidR="00F07D5D" w:rsidRPr="62505120">
        <w:rPr>
          <w:rFonts w:ascii="Times New Roman" w:hAnsi="Times New Roman"/>
        </w:rPr>
        <w:t>t</w:t>
      </w:r>
      <w:r w:rsidR="00BE73D7" w:rsidRPr="62505120">
        <w:rPr>
          <w:rFonts w:ascii="Times New Roman" w:hAnsi="Times New Roman"/>
        </w:rPr>
        <w:t>he</w:t>
      </w:r>
      <w:r w:rsidR="00F07D5D" w:rsidRPr="62505120">
        <w:rPr>
          <w:rFonts w:ascii="Times New Roman" w:hAnsi="Times New Roman"/>
        </w:rPr>
        <w:t xml:space="preserve"> deeply unequal distribution of </w:t>
      </w:r>
      <w:r w:rsidR="00721F3F" w:rsidRPr="62505120">
        <w:rPr>
          <w:rFonts w:ascii="Times New Roman" w:hAnsi="Times New Roman"/>
        </w:rPr>
        <w:t>research resources across the globe</w:t>
      </w:r>
      <w:r w:rsidR="005A1E7B" w:rsidRPr="62505120">
        <w:rPr>
          <w:rFonts w:ascii="Times New Roman" w:hAnsi="Times New Roman"/>
        </w:rPr>
        <w:t xml:space="preserve"> we alluded to earlier in this </w:t>
      </w:r>
      <w:del w:id="26" w:author="Moreau, Marie-Pierre" w:date="2022-12-20T19:18:00Z">
        <w:r w:rsidR="005A1E7B" w:rsidRPr="62505120" w:rsidDel="00A67706">
          <w:rPr>
            <w:rFonts w:ascii="Times New Roman" w:hAnsi="Times New Roman"/>
          </w:rPr>
          <w:delText>paper</w:delText>
        </w:r>
      </w:del>
      <w:ins w:id="27" w:author="Moreau, Marie-Pierre" w:date="2022-12-20T19:18:00Z">
        <w:r w:rsidR="00A67706">
          <w:rPr>
            <w:rFonts w:ascii="Times New Roman" w:hAnsi="Times New Roman"/>
          </w:rPr>
          <w:t>article</w:t>
        </w:r>
      </w:ins>
      <w:r w:rsidR="00F07D5D" w:rsidRPr="62505120">
        <w:rPr>
          <w:rFonts w:ascii="Times New Roman" w:hAnsi="Times New Roman"/>
        </w:rPr>
        <w:t xml:space="preserve">. </w:t>
      </w:r>
      <w:r w:rsidR="00721F3F" w:rsidRPr="62505120">
        <w:rPr>
          <w:rFonts w:ascii="Times New Roman" w:hAnsi="Times New Roman"/>
        </w:rPr>
        <w:t>B</w:t>
      </w:r>
      <w:r w:rsidR="00F07D5D" w:rsidRPr="62505120">
        <w:rPr>
          <w:rFonts w:ascii="Times New Roman" w:hAnsi="Times New Roman"/>
        </w:rPr>
        <w:t xml:space="preserve">ased on the returns generated by the literature search, two </w:t>
      </w:r>
      <w:r w:rsidR="48882D20" w:rsidRPr="62505120">
        <w:rPr>
          <w:rFonts w:ascii="Times New Roman" w:hAnsi="Times New Roman"/>
        </w:rPr>
        <w:t xml:space="preserve">of the three </w:t>
      </w:r>
      <w:r w:rsidR="00F07D5D" w:rsidRPr="62505120">
        <w:rPr>
          <w:rFonts w:ascii="Times New Roman" w:hAnsi="Times New Roman"/>
        </w:rPr>
        <w:t>journals which published the most in this field during the period considered are both UK-based (</w:t>
      </w:r>
      <w:r w:rsidR="00F07D5D" w:rsidRPr="62505120">
        <w:rPr>
          <w:rFonts w:ascii="Times New Roman" w:hAnsi="Times New Roman"/>
          <w:i/>
          <w:iCs/>
        </w:rPr>
        <w:t>Studies in Higher Education</w:t>
      </w:r>
      <w:r w:rsidR="00F07D5D" w:rsidRPr="62505120">
        <w:rPr>
          <w:rFonts w:ascii="Times New Roman" w:hAnsi="Times New Roman"/>
        </w:rPr>
        <w:t xml:space="preserve"> and </w:t>
      </w:r>
      <w:r w:rsidR="00F07D5D" w:rsidRPr="62505120">
        <w:rPr>
          <w:rFonts w:ascii="Times New Roman" w:hAnsi="Times New Roman"/>
          <w:i/>
          <w:iCs/>
        </w:rPr>
        <w:t>Gender and Education</w:t>
      </w:r>
      <w:r w:rsidR="00F07D5D" w:rsidRPr="62505120">
        <w:rPr>
          <w:rFonts w:ascii="Times New Roman" w:hAnsi="Times New Roman"/>
        </w:rPr>
        <w:t xml:space="preserve">). </w:t>
      </w:r>
      <w:r w:rsidR="003258C8" w:rsidRPr="62505120">
        <w:rPr>
          <w:rFonts w:ascii="Times New Roman" w:hAnsi="Times New Roman"/>
        </w:rPr>
        <w:t xml:space="preserve">Research in this area </w:t>
      </w:r>
      <w:r w:rsidR="00A43500" w:rsidRPr="62505120">
        <w:rPr>
          <w:rFonts w:ascii="Times New Roman" w:hAnsi="Times New Roman"/>
        </w:rPr>
        <w:t>tend</w:t>
      </w:r>
      <w:r w:rsidR="00664714" w:rsidRPr="62505120">
        <w:rPr>
          <w:rFonts w:ascii="Times New Roman" w:hAnsi="Times New Roman"/>
        </w:rPr>
        <w:t>s</w:t>
      </w:r>
      <w:r w:rsidR="00A43500" w:rsidRPr="62505120">
        <w:rPr>
          <w:rFonts w:ascii="Times New Roman" w:hAnsi="Times New Roman"/>
        </w:rPr>
        <w:t xml:space="preserve"> to be produced by researchers who are not only </w:t>
      </w:r>
      <w:r w:rsidR="00721F3F" w:rsidRPr="62505120">
        <w:rPr>
          <w:rFonts w:ascii="Times New Roman" w:hAnsi="Times New Roman"/>
        </w:rPr>
        <w:t>located</w:t>
      </w:r>
      <w:r w:rsidR="00A43500" w:rsidRPr="62505120">
        <w:rPr>
          <w:rFonts w:ascii="Times New Roman" w:hAnsi="Times New Roman"/>
        </w:rPr>
        <w:t xml:space="preserve"> in the above-named countries but who also resea</w:t>
      </w:r>
      <w:r w:rsidR="00664714" w:rsidRPr="62505120">
        <w:rPr>
          <w:rFonts w:ascii="Times New Roman" w:hAnsi="Times New Roman"/>
        </w:rPr>
        <w:t xml:space="preserve">rch their country of residence, with few </w:t>
      </w:r>
      <w:r w:rsidR="00A43500" w:rsidRPr="62505120">
        <w:rPr>
          <w:rFonts w:ascii="Times New Roman" w:hAnsi="Times New Roman"/>
        </w:rPr>
        <w:t>exceptions (</w:t>
      </w:r>
      <w:r w:rsidR="00664714" w:rsidRPr="62505120">
        <w:rPr>
          <w:rFonts w:ascii="Times New Roman" w:hAnsi="Times New Roman"/>
        </w:rPr>
        <w:t>e</w:t>
      </w:r>
      <w:r w:rsidR="5D84100D" w:rsidRPr="62505120">
        <w:rPr>
          <w:rFonts w:ascii="Times New Roman" w:hAnsi="Times New Roman"/>
        </w:rPr>
        <w:t>.</w:t>
      </w:r>
      <w:r w:rsidR="00664714" w:rsidRPr="62505120">
        <w:rPr>
          <w:rFonts w:ascii="Times New Roman" w:hAnsi="Times New Roman"/>
        </w:rPr>
        <w:t>g</w:t>
      </w:r>
      <w:r w:rsidR="56702938" w:rsidRPr="62505120">
        <w:rPr>
          <w:rFonts w:ascii="Times New Roman" w:hAnsi="Times New Roman"/>
        </w:rPr>
        <w:t>.</w:t>
      </w:r>
      <w:r w:rsidR="00A43500" w:rsidRPr="62505120">
        <w:rPr>
          <w:rFonts w:ascii="Times New Roman" w:hAnsi="Times New Roman"/>
        </w:rPr>
        <w:t xml:space="preserve">, Rachel Brooks’ cross-national </w:t>
      </w:r>
      <w:r w:rsidR="00664714" w:rsidRPr="62505120">
        <w:rPr>
          <w:rFonts w:ascii="Times New Roman" w:hAnsi="Times New Roman"/>
        </w:rPr>
        <w:t>comparison of</w:t>
      </w:r>
      <w:r w:rsidR="00A43500" w:rsidRPr="62505120">
        <w:rPr>
          <w:rFonts w:ascii="Times New Roman" w:hAnsi="Times New Roman"/>
        </w:rPr>
        <w:t xml:space="preserve"> the UK and Denmark</w:t>
      </w:r>
      <w:r w:rsidR="71E8A2CE" w:rsidRPr="62505120">
        <w:rPr>
          <w:rFonts w:ascii="Times New Roman" w:hAnsi="Times New Roman"/>
        </w:rPr>
        <w:t>; Brooks, 2012</w:t>
      </w:r>
      <w:r w:rsidR="005A1E7B" w:rsidRPr="62505120">
        <w:rPr>
          <w:rFonts w:ascii="Times New Roman" w:hAnsi="Times New Roman"/>
        </w:rPr>
        <w:t>).</w:t>
      </w:r>
    </w:p>
    <w:p w14:paraId="5A93CD2F" w14:textId="3AA262C1" w:rsidR="00520BDB" w:rsidRPr="000F30AD" w:rsidRDefault="00520BDB" w:rsidP="004E47CD">
      <w:pPr>
        <w:spacing w:after="120"/>
        <w:jc w:val="both"/>
        <w:rPr>
          <w:rFonts w:ascii="Times New Roman" w:hAnsi="Times New Roman"/>
        </w:rPr>
      </w:pPr>
      <w:r w:rsidRPr="62505120">
        <w:rPr>
          <w:rFonts w:ascii="Times New Roman" w:hAnsi="Times New Roman"/>
        </w:rPr>
        <w:t>As well as the stati</w:t>
      </w:r>
      <w:r w:rsidR="00436B23" w:rsidRPr="62505120">
        <w:rPr>
          <w:rFonts w:ascii="Times New Roman" w:hAnsi="Times New Roman"/>
        </w:rPr>
        <w:t>stical dominance of researchers</w:t>
      </w:r>
      <w:r w:rsidRPr="62505120">
        <w:rPr>
          <w:rFonts w:ascii="Times New Roman" w:hAnsi="Times New Roman"/>
        </w:rPr>
        <w:t xml:space="preserve"> conduct</w:t>
      </w:r>
      <w:r w:rsidR="00436B23" w:rsidRPr="62505120">
        <w:rPr>
          <w:rFonts w:ascii="Times New Roman" w:hAnsi="Times New Roman"/>
        </w:rPr>
        <w:t>ing</w:t>
      </w:r>
      <w:r w:rsidRPr="62505120">
        <w:rPr>
          <w:rFonts w:ascii="Times New Roman" w:hAnsi="Times New Roman"/>
        </w:rPr>
        <w:t xml:space="preserve"> research </w:t>
      </w:r>
      <w:r w:rsidR="00436B23" w:rsidRPr="62505120">
        <w:rPr>
          <w:rFonts w:ascii="Times New Roman" w:hAnsi="Times New Roman"/>
        </w:rPr>
        <w:t>in and about</w:t>
      </w:r>
      <w:r w:rsidRPr="62505120">
        <w:rPr>
          <w:rFonts w:ascii="Times New Roman" w:hAnsi="Times New Roman"/>
        </w:rPr>
        <w:t xml:space="preserve"> their </w:t>
      </w:r>
      <w:r w:rsidR="0015727F" w:rsidRPr="62505120">
        <w:rPr>
          <w:rFonts w:ascii="Times New Roman" w:hAnsi="Times New Roman"/>
        </w:rPr>
        <w:t>(wealthy, Anglo-S</w:t>
      </w:r>
      <w:r w:rsidR="00436B23" w:rsidRPr="62505120">
        <w:rPr>
          <w:rFonts w:ascii="Times New Roman" w:hAnsi="Times New Roman"/>
        </w:rPr>
        <w:t xml:space="preserve">axon) </w:t>
      </w:r>
      <w:r w:rsidRPr="62505120">
        <w:rPr>
          <w:rFonts w:ascii="Times New Roman" w:hAnsi="Times New Roman"/>
        </w:rPr>
        <w:t>country of residence, another pattern relates to the prevale</w:t>
      </w:r>
      <w:r w:rsidR="003258C8" w:rsidRPr="62505120">
        <w:rPr>
          <w:rFonts w:ascii="Times New Roman" w:hAnsi="Times New Roman"/>
        </w:rPr>
        <w:t xml:space="preserve">nce of female authorial voices, many of whom also appear to </w:t>
      </w:r>
      <w:r w:rsidR="6EAE3B0F" w:rsidRPr="62505120">
        <w:rPr>
          <w:rFonts w:ascii="Times New Roman" w:hAnsi="Times New Roman"/>
        </w:rPr>
        <w:t>be, at the time of writing t</w:t>
      </w:r>
      <w:r w:rsidR="35B72BED" w:rsidRPr="62505120">
        <w:rPr>
          <w:rFonts w:ascii="Times New Roman" w:hAnsi="Times New Roman"/>
        </w:rPr>
        <w:t>hose texts</w:t>
      </w:r>
      <w:r w:rsidR="6EAE3B0F" w:rsidRPr="62505120">
        <w:rPr>
          <w:rFonts w:ascii="Times New Roman" w:hAnsi="Times New Roman"/>
        </w:rPr>
        <w:t xml:space="preserve">, </w:t>
      </w:r>
      <w:r w:rsidRPr="62505120">
        <w:rPr>
          <w:rFonts w:ascii="Times New Roman" w:hAnsi="Times New Roman"/>
        </w:rPr>
        <w:t xml:space="preserve">the mothers of young children </w:t>
      </w:r>
      <w:r w:rsidR="003258C8" w:rsidRPr="62505120">
        <w:rPr>
          <w:rFonts w:ascii="Times New Roman" w:hAnsi="Times New Roman"/>
        </w:rPr>
        <w:t>and</w:t>
      </w:r>
      <w:r w:rsidR="68556B3E" w:rsidRPr="62505120">
        <w:rPr>
          <w:rFonts w:ascii="Times New Roman" w:hAnsi="Times New Roman"/>
        </w:rPr>
        <w:t>, in the main</w:t>
      </w:r>
      <w:r w:rsidR="5727F9FE" w:rsidRPr="62505120">
        <w:rPr>
          <w:rFonts w:ascii="Times New Roman" w:hAnsi="Times New Roman"/>
        </w:rPr>
        <w:t>,</w:t>
      </w:r>
      <w:r w:rsidR="003258C8" w:rsidRPr="62505120">
        <w:rPr>
          <w:rFonts w:ascii="Times New Roman" w:hAnsi="Times New Roman"/>
        </w:rPr>
        <w:t xml:space="preserve"> </w:t>
      </w:r>
      <w:r w:rsidR="0050251D" w:rsidRPr="62505120">
        <w:rPr>
          <w:rFonts w:ascii="Times New Roman" w:hAnsi="Times New Roman"/>
        </w:rPr>
        <w:t xml:space="preserve">to </w:t>
      </w:r>
      <w:del w:id="28" w:author="Moreau, Marie-Pierre" w:date="2022-12-20T19:18:00Z">
        <w:r w:rsidR="0050251D" w:rsidRPr="62505120" w:rsidDel="00905124">
          <w:rPr>
            <w:rFonts w:ascii="Times New Roman" w:hAnsi="Times New Roman"/>
          </w:rPr>
          <w:delText xml:space="preserve">be </w:delText>
        </w:r>
      </w:del>
      <w:ins w:id="29" w:author="Moreau, Marie-Pierre" w:date="2022-12-20T19:18:00Z">
        <w:r w:rsidR="00905124">
          <w:rPr>
            <w:rFonts w:ascii="Times New Roman" w:hAnsi="Times New Roman"/>
          </w:rPr>
          <w:t>present as</w:t>
        </w:r>
        <w:r w:rsidR="00905124" w:rsidRPr="62505120">
          <w:rPr>
            <w:rFonts w:ascii="Times New Roman" w:hAnsi="Times New Roman"/>
          </w:rPr>
          <w:t xml:space="preserve"> </w:t>
        </w:r>
      </w:ins>
      <w:r w:rsidR="003258C8" w:rsidRPr="62505120">
        <w:rPr>
          <w:rFonts w:ascii="Times New Roman" w:hAnsi="Times New Roman"/>
        </w:rPr>
        <w:t xml:space="preserve">White. </w:t>
      </w:r>
      <w:r w:rsidR="0050251D" w:rsidRPr="62505120">
        <w:rPr>
          <w:rFonts w:ascii="Times New Roman" w:hAnsi="Times New Roman"/>
        </w:rPr>
        <w:t>However, i</w:t>
      </w:r>
      <w:r w:rsidRPr="62505120">
        <w:rPr>
          <w:rFonts w:ascii="Times New Roman" w:hAnsi="Times New Roman"/>
        </w:rPr>
        <w:t>nformation on ethnicity</w:t>
      </w:r>
      <w:r w:rsidR="00436B23" w:rsidRPr="62505120">
        <w:rPr>
          <w:rFonts w:ascii="Times New Roman" w:hAnsi="Times New Roman"/>
        </w:rPr>
        <w:t xml:space="preserve">, </w:t>
      </w:r>
      <w:r w:rsidR="0050251D" w:rsidRPr="62505120">
        <w:rPr>
          <w:rFonts w:ascii="Times New Roman" w:hAnsi="Times New Roman"/>
        </w:rPr>
        <w:t xml:space="preserve">as well as age, </w:t>
      </w:r>
      <w:r w:rsidR="00436B23" w:rsidRPr="62505120">
        <w:rPr>
          <w:rFonts w:ascii="Times New Roman" w:hAnsi="Times New Roman"/>
        </w:rPr>
        <w:t>social class</w:t>
      </w:r>
      <w:r w:rsidR="0050251D" w:rsidRPr="62505120">
        <w:rPr>
          <w:rFonts w:ascii="Times New Roman" w:hAnsi="Times New Roman"/>
        </w:rPr>
        <w:t>, sexuality</w:t>
      </w:r>
      <w:r w:rsidRPr="62505120">
        <w:rPr>
          <w:rFonts w:ascii="Times New Roman" w:hAnsi="Times New Roman"/>
        </w:rPr>
        <w:t xml:space="preserve"> and dis/ability is not openly accessible, thus </w:t>
      </w:r>
      <w:r w:rsidR="003258C8" w:rsidRPr="62505120">
        <w:rPr>
          <w:rFonts w:ascii="Times New Roman" w:hAnsi="Times New Roman"/>
        </w:rPr>
        <w:t xml:space="preserve">touched upon but </w:t>
      </w:r>
      <w:r w:rsidRPr="62505120">
        <w:rPr>
          <w:rFonts w:ascii="Times New Roman" w:hAnsi="Times New Roman"/>
        </w:rPr>
        <w:t xml:space="preserve">not discussed in </w:t>
      </w:r>
      <w:r w:rsidR="4218C3D5" w:rsidRPr="62505120">
        <w:rPr>
          <w:rFonts w:ascii="Times New Roman" w:hAnsi="Times New Roman"/>
        </w:rPr>
        <w:t>detail</w:t>
      </w:r>
      <w:r w:rsidRPr="62505120">
        <w:rPr>
          <w:rFonts w:ascii="Times New Roman" w:hAnsi="Times New Roman"/>
        </w:rPr>
        <w:t xml:space="preserve"> here</w:t>
      </w:r>
      <w:r w:rsidR="003258C8" w:rsidRPr="62505120">
        <w:rPr>
          <w:rFonts w:ascii="Times New Roman" w:hAnsi="Times New Roman"/>
        </w:rPr>
        <w:t>. Considering that only a small number of academics have researched this</w:t>
      </w:r>
      <w:r w:rsidRPr="62505120">
        <w:rPr>
          <w:rFonts w:ascii="Times New Roman" w:hAnsi="Times New Roman"/>
        </w:rPr>
        <w:t xml:space="preserve"> </w:t>
      </w:r>
      <w:r w:rsidR="003258C8" w:rsidRPr="62505120">
        <w:rPr>
          <w:rFonts w:ascii="Times New Roman" w:hAnsi="Times New Roman"/>
        </w:rPr>
        <w:t>field (with</w:t>
      </w:r>
      <w:r w:rsidR="7514D173" w:rsidRPr="62505120">
        <w:rPr>
          <w:rFonts w:ascii="Times New Roman" w:hAnsi="Times New Roman"/>
        </w:rPr>
        <w:t xml:space="preserve"> maybe</w:t>
      </w:r>
      <w:r w:rsidR="003258C8" w:rsidRPr="62505120">
        <w:rPr>
          <w:rFonts w:ascii="Times New Roman" w:hAnsi="Times New Roman"/>
        </w:rPr>
        <w:t xml:space="preserve"> the exception of research on academic mothers), it is </w:t>
      </w:r>
      <w:r w:rsidR="005C2BD6" w:rsidRPr="62505120">
        <w:rPr>
          <w:rFonts w:ascii="Times New Roman" w:hAnsi="Times New Roman"/>
        </w:rPr>
        <w:t>relevant</w:t>
      </w:r>
      <w:r w:rsidR="003258C8" w:rsidRPr="62505120">
        <w:rPr>
          <w:rFonts w:ascii="Times New Roman" w:hAnsi="Times New Roman"/>
        </w:rPr>
        <w:t xml:space="preserve"> to note that </w:t>
      </w:r>
      <w:r w:rsidR="51D68CEF" w:rsidRPr="62505120">
        <w:rPr>
          <w:rFonts w:ascii="Times New Roman" w:hAnsi="Times New Roman"/>
        </w:rPr>
        <w:t>several</w:t>
      </w:r>
      <w:r w:rsidR="003258C8" w:rsidRPr="62505120">
        <w:rPr>
          <w:rFonts w:ascii="Times New Roman" w:hAnsi="Times New Roman"/>
        </w:rPr>
        <w:t xml:space="preserve"> doctoral </w:t>
      </w:r>
      <w:r w:rsidR="00177550" w:rsidRPr="62505120">
        <w:rPr>
          <w:rFonts w:ascii="Times New Roman" w:hAnsi="Times New Roman"/>
        </w:rPr>
        <w:t>students</w:t>
      </w:r>
      <w:r w:rsidR="003258C8" w:rsidRPr="62505120">
        <w:rPr>
          <w:rFonts w:ascii="Times New Roman" w:hAnsi="Times New Roman"/>
        </w:rPr>
        <w:t xml:space="preserve"> (PhD and EdD) have made it their focus</w:t>
      </w:r>
      <w:r w:rsidR="00BE73D7" w:rsidRPr="62505120">
        <w:rPr>
          <w:rFonts w:ascii="Times New Roman" w:hAnsi="Times New Roman"/>
        </w:rPr>
        <w:t xml:space="preserve"> in the recent years</w:t>
      </w:r>
      <w:r w:rsidR="00EB382E" w:rsidRPr="62505120">
        <w:rPr>
          <w:rFonts w:ascii="Times New Roman" w:hAnsi="Times New Roman"/>
        </w:rPr>
        <w:t xml:space="preserve"> (see, eg, Dent, 2</w:t>
      </w:r>
      <w:r w:rsidR="05232661" w:rsidRPr="62505120">
        <w:rPr>
          <w:rFonts w:ascii="Times New Roman" w:hAnsi="Times New Roman"/>
        </w:rPr>
        <w:t xml:space="preserve">021 </w:t>
      </w:r>
      <w:r w:rsidR="00EB382E" w:rsidRPr="62505120">
        <w:rPr>
          <w:rFonts w:ascii="Times New Roman" w:hAnsi="Times New Roman"/>
        </w:rPr>
        <w:t>and King, 20</w:t>
      </w:r>
      <w:r w:rsidR="76634FDB" w:rsidRPr="62505120">
        <w:rPr>
          <w:rFonts w:ascii="Times New Roman" w:hAnsi="Times New Roman"/>
        </w:rPr>
        <w:t>20</w:t>
      </w:r>
      <w:r w:rsidR="00EB382E" w:rsidRPr="62505120">
        <w:rPr>
          <w:rFonts w:ascii="Times New Roman" w:hAnsi="Times New Roman"/>
        </w:rPr>
        <w:t>, in the UK, and Hook, 2016, in Australia)</w:t>
      </w:r>
      <w:r w:rsidR="0050251D" w:rsidRPr="62505120">
        <w:rPr>
          <w:rFonts w:ascii="Times New Roman" w:hAnsi="Times New Roman"/>
        </w:rPr>
        <w:t xml:space="preserve"> – an element which suggests </w:t>
      </w:r>
      <w:r w:rsidR="00BE73D7" w:rsidRPr="62505120">
        <w:rPr>
          <w:rFonts w:ascii="Times New Roman" w:hAnsi="Times New Roman"/>
        </w:rPr>
        <w:t>capacity</w:t>
      </w:r>
      <w:r w:rsidR="5BFDA7C0" w:rsidRPr="62505120">
        <w:rPr>
          <w:rFonts w:ascii="Times New Roman" w:hAnsi="Times New Roman"/>
        </w:rPr>
        <w:t>-</w:t>
      </w:r>
      <w:r w:rsidR="00BE73D7" w:rsidRPr="62505120">
        <w:rPr>
          <w:rFonts w:ascii="Times New Roman" w:hAnsi="Times New Roman"/>
        </w:rPr>
        <w:t>building in the field</w:t>
      </w:r>
      <w:r w:rsidR="003258C8" w:rsidRPr="62505120">
        <w:rPr>
          <w:rFonts w:ascii="Times New Roman" w:hAnsi="Times New Roman"/>
        </w:rPr>
        <w:t>.</w:t>
      </w:r>
      <w:r w:rsidR="00994C7E" w:rsidRPr="62505120">
        <w:rPr>
          <w:rFonts w:ascii="Times New Roman" w:hAnsi="Times New Roman"/>
        </w:rPr>
        <w:t xml:space="preserve"> </w:t>
      </w:r>
    </w:p>
    <w:p w14:paraId="5A39BBE3" w14:textId="3D67471D" w:rsidR="00115459" w:rsidRPr="000F30AD" w:rsidRDefault="00115459" w:rsidP="62505120">
      <w:pPr>
        <w:spacing w:after="120"/>
        <w:jc w:val="both"/>
        <w:rPr>
          <w:rFonts w:ascii="Times New Roman" w:hAnsi="Times New Roman"/>
        </w:rPr>
      </w:pPr>
      <w:r w:rsidRPr="62505120">
        <w:rPr>
          <w:rFonts w:ascii="Times New Roman" w:hAnsi="Times New Roman"/>
        </w:rPr>
        <w:t xml:space="preserve">As a result of the composite dimensions of their identities, </w:t>
      </w:r>
      <w:r w:rsidR="4AB93118" w:rsidRPr="62505120">
        <w:rPr>
          <w:rFonts w:ascii="Times New Roman" w:hAnsi="Times New Roman"/>
        </w:rPr>
        <w:t>these</w:t>
      </w:r>
      <w:r w:rsidR="00664714" w:rsidRPr="62505120">
        <w:rPr>
          <w:rFonts w:ascii="Times New Roman" w:hAnsi="Times New Roman"/>
        </w:rPr>
        <w:t xml:space="preserve"> </w:t>
      </w:r>
      <w:r w:rsidR="00BE73D7" w:rsidRPr="62505120">
        <w:rPr>
          <w:rFonts w:ascii="Times New Roman" w:hAnsi="Times New Roman"/>
        </w:rPr>
        <w:t>authors</w:t>
      </w:r>
      <w:r w:rsidR="6AFA1B44" w:rsidRPr="62505120">
        <w:rPr>
          <w:rFonts w:ascii="Times New Roman" w:hAnsi="Times New Roman"/>
        </w:rPr>
        <w:t xml:space="preserve"> – ourselves included -</w:t>
      </w:r>
      <w:r w:rsidR="00BE73D7" w:rsidRPr="62505120">
        <w:rPr>
          <w:rFonts w:ascii="Times New Roman" w:hAnsi="Times New Roman"/>
        </w:rPr>
        <w:t xml:space="preserve"> sit</w:t>
      </w:r>
      <w:r w:rsidR="00520BDB" w:rsidRPr="62505120">
        <w:rPr>
          <w:rFonts w:ascii="Times New Roman" w:hAnsi="Times New Roman"/>
        </w:rPr>
        <w:t xml:space="preserve"> </w:t>
      </w:r>
      <w:ins w:id="30" w:author="Moreau, Marie-Pierre" w:date="2022-12-20T19:19:00Z">
        <w:r w:rsidR="00905124">
          <w:rPr>
            <w:rFonts w:ascii="Times New Roman" w:hAnsi="Times New Roman"/>
          </w:rPr>
          <w:t xml:space="preserve">at </w:t>
        </w:r>
      </w:ins>
      <w:r w:rsidR="00520BDB" w:rsidRPr="62505120">
        <w:rPr>
          <w:rFonts w:ascii="Times New Roman" w:hAnsi="Times New Roman"/>
        </w:rPr>
        <w:t>the intersection</w:t>
      </w:r>
      <w:r w:rsidRPr="62505120">
        <w:rPr>
          <w:rFonts w:ascii="Times New Roman" w:hAnsi="Times New Roman"/>
        </w:rPr>
        <w:t xml:space="preserve"> of relationships of power which operate </w:t>
      </w:r>
      <w:r w:rsidR="00BE73D7" w:rsidRPr="62505120">
        <w:rPr>
          <w:rFonts w:ascii="Times New Roman" w:hAnsi="Times New Roman"/>
        </w:rPr>
        <w:t xml:space="preserve">in ways which </w:t>
      </w:r>
      <w:r w:rsidR="0050251D" w:rsidRPr="62505120">
        <w:rPr>
          <w:rFonts w:ascii="Times New Roman" w:hAnsi="Times New Roman"/>
        </w:rPr>
        <w:t xml:space="preserve">simultaneously </w:t>
      </w:r>
      <w:r w:rsidRPr="62505120">
        <w:rPr>
          <w:rFonts w:ascii="Times New Roman" w:hAnsi="Times New Roman"/>
        </w:rPr>
        <w:t>allocate some privileges</w:t>
      </w:r>
      <w:r w:rsidR="00520BDB" w:rsidRPr="62505120">
        <w:rPr>
          <w:rFonts w:ascii="Times New Roman" w:hAnsi="Times New Roman"/>
        </w:rPr>
        <w:t xml:space="preserve"> </w:t>
      </w:r>
      <w:r w:rsidR="0050251D" w:rsidRPr="62505120">
        <w:rPr>
          <w:rFonts w:ascii="Times New Roman" w:hAnsi="Times New Roman"/>
        </w:rPr>
        <w:t>and</w:t>
      </w:r>
      <w:r w:rsidR="00520BDB" w:rsidRPr="62505120">
        <w:rPr>
          <w:rFonts w:ascii="Times New Roman" w:hAnsi="Times New Roman"/>
        </w:rPr>
        <w:t xml:space="preserve"> marginalise them. On the one hand, </w:t>
      </w:r>
      <w:r w:rsidR="005C2BD6" w:rsidRPr="62505120">
        <w:rPr>
          <w:rFonts w:ascii="Times New Roman" w:hAnsi="Times New Roman"/>
        </w:rPr>
        <w:t xml:space="preserve">these </w:t>
      </w:r>
      <w:r w:rsidR="72D9405A" w:rsidRPr="62505120">
        <w:rPr>
          <w:rFonts w:ascii="Times New Roman" w:hAnsi="Times New Roman"/>
        </w:rPr>
        <w:t xml:space="preserve">scholars </w:t>
      </w:r>
      <w:r w:rsidR="00520BDB" w:rsidRPr="62505120">
        <w:rPr>
          <w:rFonts w:ascii="Times New Roman" w:hAnsi="Times New Roman"/>
        </w:rPr>
        <w:t xml:space="preserve">are </w:t>
      </w:r>
      <w:r w:rsidR="00664714" w:rsidRPr="62505120">
        <w:rPr>
          <w:rFonts w:ascii="Times New Roman" w:hAnsi="Times New Roman"/>
        </w:rPr>
        <w:t>employed by institution</w:t>
      </w:r>
      <w:r w:rsidR="00520BDB" w:rsidRPr="62505120">
        <w:rPr>
          <w:rFonts w:ascii="Times New Roman" w:hAnsi="Times New Roman"/>
        </w:rPr>
        <w:t xml:space="preserve">s based in </w:t>
      </w:r>
      <w:r w:rsidR="00664714" w:rsidRPr="62505120">
        <w:rPr>
          <w:rFonts w:ascii="Times New Roman" w:hAnsi="Times New Roman"/>
        </w:rPr>
        <w:t xml:space="preserve">wealthy, </w:t>
      </w:r>
      <w:r w:rsidR="00520BDB" w:rsidRPr="62505120">
        <w:rPr>
          <w:rFonts w:ascii="Times New Roman" w:hAnsi="Times New Roman"/>
        </w:rPr>
        <w:t>Anglo-Saxon</w:t>
      </w:r>
      <w:r w:rsidR="00436B23" w:rsidRPr="62505120">
        <w:rPr>
          <w:rFonts w:ascii="Times New Roman" w:hAnsi="Times New Roman"/>
        </w:rPr>
        <w:t xml:space="preserve"> countries and,</w:t>
      </w:r>
      <w:r w:rsidR="00520BDB" w:rsidRPr="62505120">
        <w:rPr>
          <w:rFonts w:ascii="Times New Roman" w:hAnsi="Times New Roman"/>
        </w:rPr>
        <w:t xml:space="preserve"> to our knowledge</w:t>
      </w:r>
      <w:r w:rsidR="00436B23" w:rsidRPr="62505120">
        <w:rPr>
          <w:rFonts w:ascii="Times New Roman" w:hAnsi="Times New Roman"/>
        </w:rPr>
        <w:t>,</w:t>
      </w:r>
      <w:r w:rsidR="07F2FBE8" w:rsidRPr="62505120">
        <w:rPr>
          <w:rFonts w:ascii="Times New Roman" w:hAnsi="Times New Roman"/>
        </w:rPr>
        <w:t xml:space="preserve"> </w:t>
      </w:r>
      <w:r w:rsidR="00520BDB" w:rsidRPr="62505120">
        <w:rPr>
          <w:rFonts w:ascii="Times New Roman" w:hAnsi="Times New Roman"/>
        </w:rPr>
        <w:t>often</w:t>
      </w:r>
      <w:r w:rsidR="07F2FBE8" w:rsidRPr="62505120">
        <w:rPr>
          <w:rFonts w:ascii="Times New Roman" w:hAnsi="Times New Roman"/>
        </w:rPr>
        <w:t>,</w:t>
      </w:r>
      <w:r w:rsidR="00520BDB" w:rsidRPr="62505120">
        <w:rPr>
          <w:rFonts w:ascii="Times New Roman" w:hAnsi="Times New Roman"/>
        </w:rPr>
        <w:t xml:space="preserve"> </w:t>
      </w:r>
      <w:r w:rsidR="3665718D" w:rsidRPr="62505120">
        <w:rPr>
          <w:rFonts w:ascii="Times New Roman" w:hAnsi="Times New Roman"/>
        </w:rPr>
        <w:t xml:space="preserve">are </w:t>
      </w:r>
      <w:r w:rsidR="00520BDB" w:rsidRPr="62505120">
        <w:rPr>
          <w:rFonts w:ascii="Times New Roman" w:hAnsi="Times New Roman"/>
        </w:rPr>
        <w:t>White. On the other hand,</w:t>
      </w:r>
      <w:r w:rsidR="0050251D" w:rsidRPr="62505120">
        <w:rPr>
          <w:rFonts w:ascii="Times New Roman" w:hAnsi="Times New Roman"/>
        </w:rPr>
        <w:t xml:space="preserve"> </w:t>
      </w:r>
      <w:r w:rsidR="00BE73D7" w:rsidRPr="62505120">
        <w:rPr>
          <w:rFonts w:ascii="Times New Roman" w:hAnsi="Times New Roman"/>
        </w:rPr>
        <w:t>they are women who have, based o</w:t>
      </w:r>
      <w:r w:rsidR="0050251D" w:rsidRPr="62505120">
        <w:rPr>
          <w:rFonts w:ascii="Times New Roman" w:hAnsi="Times New Roman"/>
        </w:rPr>
        <w:t>n</w:t>
      </w:r>
      <w:r w:rsidR="00520BDB" w:rsidRPr="62505120">
        <w:rPr>
          <w:rFonts w:ascii="Times New Roman" w:hAnsi="Times New Roman"/>
        </w:rPr>
        <w:t xml:space="preserve"> the information they share in their writing or from our previous interactions, caring responsibilities (usually as the mother of young children, including</w:t>
      </w:r>
      <w:r w:rsidR="67456E80" w:rsidRPr="62505120">
        <w:rPr>
          <w:rFonts w:ascii="Times New Roman" w:hAnsi="Times New Roman"/>
        </w:rPr>
        <w:t>, for some,</w:t>
      </w:r>
      <w:r w:rsidR="00520BDB" w:rsidRPr="62505120">
        <w:rPr>
          <w:rFonts w:ascii="Times New Roman" w:hAnsi="Times New Roman"/>
        </w:rPr>
        <w:t xml:space="preserve"> as single mothers</w:t>
      </w:r>
      <w:r w:rsidRPr="62505120">
        <w:rPr>
          <w:rFonts w:ascii="Times New Roman" w:hAnsi="Times New Roman"/>
        </w:rPr>
        <w:t>)</w:t>
      </w:r>
      <w:r w:rsidR="00520BDB" w:rsidRPr="62505120">
        <w:rPr>
          <w:rFonts w:ascii="Times New Roman" w:hAnsi="Times New Roman"/>
        </w:rPr>
        <w:t xml:space="preserve">. </w:t>
      </w:r>
      <w:r w:rsidR="00436B23" w:rsidRPr="62505120">
        <w:rPr>
          <w:rFonts w:ascii="Times New Roman" w:hAnsi="Times New Roman"/>
        </w:rPr>
        <w:t xml:space="preserve">As White individuals </w:t>
      </w:r>
      <w:r w:rsidR="00EB382E" w:rsidRPr="62505120">
        <w:rPr>
          <w:rFonts w:ascii="Times New Roman" w:hAnsi="Times New Roman"/>
        </w:rPr>
        <w:t>living</w:t>
      </w:r>
      <w:r w:rsidR="00436B23" w:rsidRPr="62505120">
        <w:rPr>
          <w:rFonts w:ascii="Times New Roman" w:hAnsi="Times New Roman"/>
        </w:rPr>
        <w:t xml:space="preserve"> in countries where the research infrastructure is developed</w:t>
      </w:r>
      <w:r w:rsidR="00EB382E" w:rsidRPr="62505120">
        <w:rPr>
          <w:rFonts w:ascii="Times New Roman" w:hAnsi="Times New Roman"/>
        </w:rPr>
        <w:t xml:space="preserve"> and (relatively) open to women</w:t>
      </w:r>
      <w:r w:rsidR="00436B23" w:rsidRPr="62505120">
        <w:rPr>
          <w:rFonts w:ascii="Times New Roman" w:hAnsi="Times New Roman"/>
        </w:rPr>
        <w:t xml:space="preserve">, they may have met limited resistance to accessing </w:t>
      </w:r>
      <w:r w:rsidR="7B7E03EA" w:rsidRPr="62505120">
        <w:rPr>
          <w:rFonts w:ascii="Times New Roman" w:hAnsi="Times New Roman"/>
        </w:rPr>
        <w:t>HE</w:t>
      </w:r>
      <w:r w:rsidR="00436B23" w:rsidRPr="62505120">
        <w:rPr>
          <w:rFonts w:ascii="Times New Roman" w:hAnsi="Times New Roman"/>
        </w:rPr>
        <w:t>. However, as women</w:t>
      </w:r>
      <w:r w:rsidR="3B6B337C" w:rsidRPr="62505120">
        <w:rPr>
          <w:rFonts w:ascii="Times New Roman" w:hAnsi="Times New Roman"/>
        </w:rPr>
        <w:t xml:space="preserve">, it is </w:t>
      </w:r>
      <w:r w:rsidR="6B2CC23D" w:rsidRPr="62505120">
        <w:rPr>
          <w:rFonts w:ascii="Times New Roman" w:hAnsi="Times New Roman"/>
        </w:rPr>
        <w:t>likely</w:t>
      </w:r>
      <w:r w:rsidR="3B6B337C" w:rsidRPr="62505120">
        <w:rPr>
          <w:rFonts w:ascii="Times New Roman" w:hAnsi="Times New Roman"/>
        </w:rPr>
        <w:t xml:space="preserve"> that their authorial voices may have been stifled</w:t>
      </w:r>
      <w:r w:rsidR="30980855" w:rsidRPr="62505120">
        <w:rPr>
          <w:rFonts w:ascii="Times New Roman" w:hAnsi="Times New Roman"/>
        </w:rPr>
        <w:t xml:space="preserve"> as a result of the long-lasting cultural association of women with teaching rather than research and writing</w:t>
      </w:r>
      <w:r w:rsidR="008F0203" w:rsidRPr="62505120">
        <w:rPr>
          <w:rFonts w:ascii="Times New Roman" w:hAnsi="Times New Roman"/>
        </w:rPr>
        <w:t xml:space="preserve"> (</w:t>
      </w:r>
      <w:ins w:id="31" w:author="Moreau, Marie-Pierre" w:date="2022-12-20T18:33:00Z">
        <w:r w:rsidR="005670D4">
          <w:rPr>
            <w:rFonts w:ascii="Times New Roman" w:hAnsi="Times New Roman"/>
          </w:rPr>
          <w:t xml:space="preserve">Lynch, 2022; </w:t>
        </w:r>
      </w:ins>
      <w:r w:rsidR="008F0203" w:rsidRPr="62505120">
        <w:rPr>
          <w:rFonts w:ascii="Times New Roman" w:hAnsi="Times New Roman"/>
        </w:rPr>
        <w:t>Woolf</w:t>
      </w:r>
      <w:r w:rsidR="005C2BD6" w:rsidRPr="62505120">
        <w:rPr>
          <w:rFonts w:ascii="Times New Roman" w:hAnsi="Times New Roman"/>
        </w:rPr>
        <w:t>, 1929)</w:t>
      </w:r>
      <w:r w:rsidR="00436B23" w:rsidRPr="62505120">
        <w:rPr>
          <w:rFonts w:ascii="Times New Roman" w:hAnsi="Times New Roman"/>
        </w:rPr>
        <w:t xml:space="preserve">. </w:t>
      </w:r>
      <w:r w:rsidR="005C2BD6" w:rsidRPr="62505120">
        <w:rPr>
          <w:rFonts w:ascii="Times New Roman" w:hAnsi="Times New Roman"/>
        </w:rPr>
        <w:t xml:space="preserve">Since </w:t>
      </w:r>
      <w:r w:rsidR="00BE73D7" w:rsidRPr="62505120">
        <w:rPr>
          <w:rFonts w:ascii="Times New Roman" w:hAnsi="Times New Roman"/>
        </w:rPr>
        <w:t>HE</w:t>
      </w:r>
      <w:r w:rsidR="00436B23" w:rsidRPr="62505120">
        <w:rPr>
          <w:rFonts w:ascii="Times New Roman" w:hAnsi="Times New Roman"/>
        </w:rPr>
        <w:t xml:space="preserve"> research in particular has been criticised for being imbued </w:t>
      </w:r>
      <w:r w:rsidR="29156CF7" w:rsidRPr="62505120">
        <w:rPr>
          <w:rFonts w:ascii="Times New Roman" w:hAnsi="Times New Roman"/>
        </w:rPr>
        <w:t xml:space="preserve">with </w:t>
      </w:r>
      <w:r w:rsidR="00436B23" w:rsidRPr="62505120">
        <w:rPr>
          <w:rFonts w:ascii="Times New Roman" w:hAnsi="Times New Roman"/>
        </w:rPr>
        <w:t>masculin</w:t>
      </w:r>
      <w:r w:rsidR="005C2BD6" w:rsidRPr="62505120">
        <w:rPr>
          <w:rFonts w:ascii="Times New Roman" w:hAnsi="Times New Roman"/>
        </w:rPr>
        <w:t>ist values (Burke et al</w:t>
      </w:r>
      <w:r w:rsidR="0B1F2A8D" w:rsidRPr="62505120">
        <w:rPr>
          <w:rFonts w:ascii="Times New Roman" w:hAnsi="Times New Roman"/>
        </w:rPr>
        <w:t>.</w:t>
      </w:r>
      <w:r w:rsidR="005C2BD6" w:rsidRPr="62505120">
        <w:rPr>
          <w:rFonts w:ascii="Times New Roman" w:hAnsi="Times New Roman"/>
        </w:rPr>
        <w:t>, 2020), w</w:t>
      </w:r>
      <w:r w:rsidR="00D24F6E" w:rsidRPr="62505120">
        <w:rPr>
          <w:rFonts w:ascii="Times New Roman" w:hAnsi="Times New Roman"/>
        </w:rPr>
        <w:t>omen’s</w:t>
      </w:r>
      <w:r w:rsidR="00436B23" w:rsidRPr="62505120">
        <w:rPr>
          <w:rFonts w:ascii="Times New Roman" w:hAnsi="Times New Roman"/>
        </w:rPr>
        <w:t xml:space="preserve"> involvement in a field culturally associated with </w:t>
      </w:r>
      <w:r w:rsidR="00D24F6E" w:rsidRPr="62505120">
        <w:rPr>
          <w:rFonts w:ascii="Times New Roman" w:hAnsi="Times New Roman"/>
        </w:rPr>
        <w:t xml:space="preserve">femininity </w:t>
      </w:r>
      <w:r w:rsidR="00436B23" w:rsidRPr="62505120">
        <w:rPr>
          <w:rFonts w:ascii="Times New Roman" w:hAnsi="Times New Roman"/>
        </w:rPr>
        <w:t>(care) may be read in relation to their complex positioning at the crux of various power relationsh</w:t>
      </w:r>
      <w:r w:rsidR="005C2BD6" w:rsidRPr="62505120">
        <w:rPr>
          <w:rFonts w:ascii="Times New Roman" w:hAnsi="Times New Roman"/>
        </w:rPr>
        <w:t>ips. This matrix</w:t>
      </w:r>
      <w:r w:rsidR="00D24F6E" w:rsidRPr="62505120">
        <w:rPr>
          <w:rFonts w:ascii="Times New Roman" w:hAnsi="Times New Roman"/>
        </w:rPr>
        <w:t xml:space="preserve"> </w:t>
      </w:r>
      <w:r w:rsidR="005C2BD6" w:rsidRPr="62505120">
        <w:rPr>
          <w:rFonts w:ascii="Times New Roman" w:hAnsi="Times New Roman"/>
        </w:rPr>
        <w:t xml:space="preserve">allows women to </w:t>
      </w:r>
      <w:r w:rsidR="00D24F6E" w:rsidRPr="62505120">
        <w:rPr>
          <w:rFonts w:ascii="Times New Roman" w:hAnsi="Times New Roman"/>
        </w:rPr>
        <w:t>access certain positions and segments culturally constructed as compatible with (White, middle-class, cis-gendered, abled) femininity</w:t>
      </w:r>
      <w:r w:rsidR="00436B23" w:rsidRPr="62505120">
        <w:rPr>
          <w:rFonts w:ascii="Times New Roman" w:hAnsi="Times New Roman"/>
        </w:rPr>
        <w:t>.</w:t>
      </w:r>
      <w:r w:rsidR="00B342D1" w:rsidRPr="62505120">
        <w:rPr>
          <w:rFonts w:ascii="Times New Roman" w:hAnsi="Times New Roman"/>
        </w:rPr>
        <w:t xml:space="preserve"> </w:t>
      </w:r>
      <w:r w:rsidR="005C2BD6" w:rsidRPr="62505120">
        <w:rPr>
          <w:rFonts w:ascii="Times New Roman" w:hAnsi="Times New Roman"/>
        </w:rPr>
        <w:t>However, in yet another illustration of the gendered hierarchies operating in academia,</w:t>
      </w:r>
      <w:r w:rsidR="00D24F6E" w:rsidRPr="62505120">
        <w:rPr>
          <w:rFonts w:ascii="Times New Roman" w:hAnsi="Times New Roman"/>
        </w:rPr>
        <w:t xml:space="preserve"> those positions and segments where women concentrate tend to attract lower rewards compared to those associated with masculinity. </w:t>
      </w:r>
      <w:r w:rsidR="00472752" w:rsidRPr="62505120">
        <w:rPr>
          <w:rFonts w:ascii="Times New Roman" w:hAnsi="Times New Roman"/>
        </w:rPr>
        <w:t xml:space="preserve">While they have </w:t>
      </w:r>
      <w:r w:rsidR="005C2BD6" w:rsidRPr="62505120">
        <w:rPr>
          <w:rFonts w:ascii="Times New Roman" w:hAnsi="Times New Roman"/>
        </w:rPr>
        <w:t>sufficient</w:t>
      </w:r>
      <w:r w:rsidR="00472752" w:rsidRPr="62505120">
        <w:rPr>
          <w:rFonts w:ascii="Times New Roman" w:hAnsi="Times New Roman"/>
        </w:rPr>
        <w:t xml:space="preserve"> privileges to research care, </w:t>
      </w:r>
      <w:r w:rsidR="00BE73D7" w:rsidRPr="62505120">
        <w:rPr>
          <w:rFonts w:ascii="Times New Roman" w:hAnsi="Times New Roman"/>
        </w:rPr>
        <w:t>research</w:t>
      </w:r>
      <w:r w:rsidR="00472752" w:rsidRPr="62505120">
        <w:rPr>
          <w:rFonts w:ascii="Times New Roman" w:hAnsi="Times New Roman"/>
        </w:rPr>
        <w:t xml:space="preserve"> on care work </w:t>
      </w:r>
      <w:r w:rsidR="005C2BD6" w:rsidRPr="62505120">
        <w:rPr>
          <w:rFonts w:ascii="Times New Roman" w:hAnsi="Times New Roman"/>
        </w:rPr>
        <w:t xml:space="preserve">and other aspects </w:t>
      </w:r>
      <w:r w:rsidR="00BE73D7" w:rsidRPr="62505120">
        <w:rPr>
          <w:rFonts w:ascii="Times New Roman" w:hAnsi="Times New Roman"/>
        </w:rPr>
        <w:t>culturally</w:t>
      </w:r>
      <w:r w:rsidR="005C2BD6" w:rsidRPr="62505120">
        <w:rPr>
          <w:rFonts w:ascii="Times New Roman" w:hAnsi="Times New Roman"/>
        </w:rPr>
        <w:t xml:space="preserve"> associated with women and minority groups </w:t>
      </w:r>
      <w:r w:rsidR="00472752" w:rsidRPr="62505120">
        <w:rPr>
          <w:rFonts w:ascii="Times New Roman" w:hAnsi="Times New Roman"/>
        </w:rPr>
        <w:t xml:space="preserve">has continued to be marginalised and, often, altogether ignored, within </w:t>
      </w:r>
      <w:r w:rsidR="00BE73D7" w:rsidRPr="62505120">
        <w:rPr>
          <w:rFonts w:ascii="Times New Roman" w:hAnsi="Times New Roman"/>
        </w:rPr>
        <w:t>‘</w:t>
      </w:r>
      <w:r w:rsidR="00D24F6E" w:rsidRPr="62505120">
        <w:rPr>
          <w:rFonts w:ascii="Times New Roman" w:hAnsi="Times New Roman"/>
        </w:rPr>
        <w:t>mainstream</w:t>
      </w:r>
      <w:r w:rsidR="00BE73D7" w:rsidRPr="62505120">
        <w:rPr>
          <w:rFonts w:ascii="Times New Roman" w:hAnsi="Times New Roman"/>
        </w:rPr>
        <w:t>’ (often a proxy for ‘masculinist’)</w:t>
      </w:r>
      <w:r w:rsidR="00D24F6E" w:rsidRPr="62505120">
        <w:rPr>
          <w:rFonts w:ascii="Times New Roman" w:hAnsi="Times New Roman"/>
        </w:rPr>
        <w:t xml:space="preserve"> </w:t>
      </w:r>
      <w:r w:rsidR="00472752" w:rsidRPr="62505120">
        <w:rPr>
          <w:rFonts w:ascii="Times New Roman" w:hAnsi="Times New Roman"/>
        </w:rPr>
        <w:t xml:space="preserve">sociology of </w:t>
      </w:r>
      <w:r w:rsidR="5C061462" w:rsidRPr="62505120">
        <w:rPr>
          <w:rFonts w:ascii="Times New Roman" w:hAnsi="Times New Roman"/>
        </w:rPr>
        <w:t>HE</w:t>
      </w:r>
      <w:r w:rsidR="00472752" w:rsidRPr="62505120">
        <w:rPr>
          <w:rFonts w:ascii="Times New Roman" w:hAnsi="Times New Roman"/>
        </w:rPr>
        <w:t xml:space="preserve"> and employment. Indeed, these authorial voices are curated through editing and publishing processes which are also indicative of the field and of its status within its broader domain. </w:t>
      </w:r>
      <w:r w:rsidR="00BE73D7" w:rsidRPr="62505120">
        <w:rPr>
          <w:rFonts w:ascii="Times New Roman" w:hAnsi="Times New Roman"/>
        </w:rPr>
        <w:t>It is significant to recall here that, as far as this literature review is concerned, the two most prolific journals (</w:t>
      </w:r>
      <w:r w:rsidR="00BE73D7" w:rsidRPr="62505120">
        <w:rPr>
          <w:rFonts w:ascii="Times New Roman" w:hAnsi="Times New Roman"/>
          <w:i/>
          <w:iCs/>
        </w:rPr>
        <w:t>Studies in Higher Education</w:t>
      </w:r>
      <w:r w:rsidR="00BE73D7" w:rsidRPr="62505120">
        <w:rPr>
          <w:rFonts w:ascii="Times New Roman" w:hAnsi="Times New Roman"/>
        </w:rPr>
        <w:t xml:space="preserve"> and </w:t>
      </w:r>
      <w:r w:rsidR="00BE73D7" w:rsidRPr="62505120">
        <w:rPr>
          <w:rFonts w:ascii="Times New Roman" w:hAnsi="Times New Roman"/>
          <w:i/>
          <w:iCs/>
        </w:rPr>
        <w:t xml:space="preserve">Gender and </w:t>
      </w:r>
      <w:r w:rsidR="00BE73D7" w:rsidRPr="62505120">
        <w:rPr>
          <w:rFonts w:ascii="Times New Roman" w:hAnsi="Times New Roman"/>
          <w:i/>
          <w:iCs/>
        </w:rPr>
        <w:lastRenderedPageBreak/>
        <w:t>Education</w:t>
      </w:r>
      <w:r w:rsidR="00BE73D7" w:rsidRPr="62505120">
        <w:rPr>
          <w:rFonts w:ascii="Times New Roman" w:hAnsi="Times New Roman"/>
        </w:rPr>
        <w:t>) are broadly viewed as specialist journals</w:t>
      </w:r>
      <w:r w:rsidR="41080EEA" w:rsidRPr="62505120">
        <w:rPr>
          <w:rFonts w:ascii="Times New Roman" w:hAnsi="Times New Roman"/>
        </w:rPr>
        <w:t xml:space="preserve"> of direct relevance to the literature considered in this project</w:t>
      </w:r>
      <w:r w:rsidR="00BE73D7" w:rsidRPr="62505120">
        <w:rPr>
          <w:rFonts w:ascii="Times New Roman" w:hAnsi="Times New Roman"/>
        </w:rPr>
        <w:t xml:space="preserve">. </w:t>
      </w:r>
    </w:p>
    <w:p w14:paraId="360EDC73" w14:textId="12305BFD" w:rsidR="45B80029" w:rsidRDefault="45B80029" w:rsidP="3CBE6017">
      <w:pPr>
        <w:spacing w:after="120"/>
        <w:jc w:val="both"/>
        <w:rPr>
          <w:rFonts w:ascii="Times New Roman" w:hAnsi="Times New Roman"/>
        </w:rPr>
      </w:pPr>
      <w:r w:rsidRPr="62505120">
        <w:rPr>
          <w:rFonts w:ascii="Times New Roman" w:hAnsi="Times New Roman"/>
        </w:rPr>
        <w:t>The epistemologies and methodologies of research on carers are linked to the genealogy of the research and availability of funding. Doctoral theses and</w:t>
      </w:r>
      <w:r w:rsidR="42015EAC" w:rsidRPr="62505120">
        <w:rPr>
          <w:rFonts w:ascii="Times New Roman" w:hAnsi="Times New Roman"/>
        </w:rPr>
        <w:t xml:space="preserve"> their authors’</w:t>
      </w:r>
      <w:r w:rsidRPr="62505120">
        <w:rPr>
          <w:rFonts w:ascii="Times New Roman" w:hAnsi="Times New Roman"/>
        </w:rPr>
        <w:t xml:space="preserve"> </w:t>
      </w:r>
      <w:r w:rsidR="65BEDC17" w:rsidRPr="62505120">
        <w:rPr>
          <w:rFonts w:ascii="Times New Roman" w:hAnsi="Times New Roman"/>
        </w:rPr>
        <w:t>subsequent publications</w:t>
      </w:r>
      <w:r w:rsidRPr="62505120">
        <w:rPr>
          <w:rFonts w:ascii="Times New Roman" w:hAnsi="Times New Roman"/>
        </w:rPr>
        <w:t xml:space="preserve"> </w:t>
      </w:r>
      <w:r w:rsidR="402CD460" w:rsidRPr="62505120">
        <w:rPr>
          <w:rFonts w:ascii="Times New Roman" w:hAnsi="Times New Roman"/>
        </w:rPr>
        <w:t xml:space="preserve">often </w:t>
      </w:r>
      <w:r w:rsidRPr="62505120">
        <w:rPr>
          <w:rFonts w:ascii="Times New Roman" w:hAnsi="Times New Roman"/>
        </w:rPr>
        <w:t xml:space="preserve">establish strong links </w:t>
      </w:r>
      <w:r w:rsidR="6DF6B2D3" w:rsidRPr="62505120">
        <w:rPr>
          <w:rFonts w:ascii="Times New Roman" w:hAnsi="Times New Roman"/>
        </w:rPr>
        <w:t>or even conflate</w:t>
      </w:r>
      <w:r w:rsidRPr="62505120">
        <w:rPr>
          <w:rFonts w:ascii="Times New Roman" w:hAnsi="Times New Roman"/>
        </w:rPr>
        <w:t xml:space="preserve"> academic research and experiential knowledge, as the researcher’s hyphenated identity as a student-carer orient, from their own admissions, the identification of a research topic and overall approach. For example, Genine Hook’s</w:t>
      </w:r>
      <w:del w:id="32" w:author="Moreau, Marie-Pierre" w:date="2022-12-20T18:35:00Z">
        <w:r w:rsidRPr="62505120" w:rsidDel="009C5CD0">
          <w:rPr>
            <w:rFonts w:ascii="Times New Roman" w:hAnsi="Times New Roman"/>
          </w:rPr>
          <w:delText xml:space="preserve"> </w:delText>
        </w:r>
      </w:del>
      <w:ins w:id="33" w:author="Moreau, Marie-Pierre" w:date="2022-12-20T18:34:00Z">
        <w:r w:rsidR="009F4935">
          <w:rPr>
            <w:rFonts w:ascii="Times New Roman" w:hAnsi="Times New Roman"/>
          </w:rPr>
          <w:t xml:space="preserve"> </w:t>
        </w:r>
      </w:ins>
      <w:r w:rsidRPr="62505120">
        <w:rPr>
          <w:rFonts w:ascii="Times New Roman" w:hAnsi="Times New Roman"/>
        </w:rPr>
        <w:t>PhD and subsequent monograph on being a single parent student</w:t>
      </w:r>
      <w:ins w:id="34" w:author="Moreau, Marie-Pierre" w:date="2022-12-20T18:35:00Z">
        <w:r w:rsidR="009C5CD0">
          <w:rPr>
            <w:rFonts w:ascii="Times New Roman" w:hAnsi="Times New Roman"/>
          </w:rPr>
          <w:t xml:space="preserve"> (Hook, 2016)</w:t>
        </w:r>
      </w:ins>
      <w:r w:rsidRPr="62505120">
        <w:rPr>
          <w:rFonts w:ascii="Times New Roman" w:hAnsi="Times New Roman"/>
        </w:rPr>
        <w:t xml:space="preserve">, </w:t>
      </w:r>
      <w:r w:rsidR="6A332953" w:rsidRPr="62505120">
        <w:rPr>
          <w:rFonts w:ascii="Times New Roman" w:hAnsi="Times New Roman"/>
        </w:rPr>
        <w:t xml:space="preserve">Kitty </w:t>
      </w:r>
      <w:r w:rsidRPr="62505120">
        <w:rPr>
          <w:rFonts w:ascii="Times New Roman" w:hAnsi="Times New Roman"/>
        </w:rPr>
        <w:t>King’s EdD on academic mothers of children with disabilities</w:t>
      </w:r>
      <w:ins w:id="35" w:author="Moreau, Marie-Pierre" w:date="2022-12-20T18:35:00Z">
        <w:r w:rsidR="009C5CD0">
          <w:rPr>
            <w:rFonts w:ascii="Times New Roman" w:hAnsi="Times New Roman"/>
          </w:rPr>
          <w:t xml:space="preserve"> (King, 2020)</w:t>
        </w:r>
      </w:ins>
      <w:r w:rsidRPr="62505120">
        <w:rPr>
          <w:rFonts w:ascii="Times New Roman" w:hAnsi="Times New Roman"/>
        </w:rPr>
        <w:t>, and, prior to these</w:t>
      </w:r>
      <w:r w:rsidR="000A8B10" w:rsidRPr="62505120">
        <w:rPr>
          <w:rFonts w:ascii="Times New Roman" w:hAnsi="Times New Roman"/>
        </w:rPr>
        <w:t>,</w:t>
      </w:r>
      <w:r w:rsidRPr="62505120">
        <w:rPr>
          <w:rFonts w:ascii="Times New Roman" w:hAnsi="Times New Roman"/>
        </w:rPr>
        <w:t xml:space="preserve"> Tamsin Hinton-Smith’s PhD on single parents</w:t>
      </w:r>
      <w:ins w:id="36" w:author="Moreau, Marie-Pierre" w:date="2022-12-20T18:35:00Z">
        <w:r w:rsidR="009C5CD0">
          <w:rPr>
            <w:rFonts w:ascii="Times New Roman" w:hAnsi="Times New Roman"/>
          </w:rPr>
          <w:t xml:space="preserve"> (Hinton-Smith, 2012)</w:t>
        </w:r>
      </w:ins>
      <w:r w:rsidRPr="62505120">
        <w:rPr>
          <w:rFonts w:ascii="Times New Roman" w:hAnsi="Times New Roman"/>
        </w:rPr>
        <w:t xml:space="preserve"> are linked to their life experiences. Such work also tends to favour a qualitative approach, which captures the experiences of student carers, whether the chosen method draws on interviews (King and Hinton-Smith) or auto-ethnography (Hook). In comparison, research deriving from funded research projects tend to draw on a broader range of research methods, including a mix of survey, interviews, focus groups, and secondary data analysis. This is for example characteristic of the work funded by the Nuffield Foundation’s </w:t>
      </w:r>
      <w:r w:rsidRPr="62505120">
        <w:rPr>
          <w:rFonts w:ascii="Times New Roman" w:hAnsi="Times New Roman"/>
          <w:i/>
          <w:iCs/>
        </w:rPr>
        <w:t>Student Parents and Women’s Education programme</w:t>
      </w:r>
      <w:r w:rsidRPr="62505120">
        <w:rPr>
          <w:rFonts w:ascii="Times New Roman" w:hAnsi="Times New Roman"/>
        </w:rPr>
        <w:t xml:space="preserve"> in the noughties</w:t>
      </w:r>
      <w:r w:rsidR="5EB129A3" w:rsidRPr="62505120">
        <w:rPr>
          <w:rFonts w:ascii="Times New Roman" w:hAnsi="Times New Roman"/>
        </w:rPr>
        <w:t xml:space="preserve"> (see earlier)</w:t>
      </w:r>
      <w:r w:rsidRPr="62505120">
        <w:rPr>
          <w:rFonts w:ascii="Times New Roman" w:hAnsi="Times New Roman"/>
        </w:rPr>
        <w:t>, leading to work often including a strong policy focus and recommendation component. A</w:t>
      </w:r>
      <w:r w:rsidR="630B2375" w:rsidRPr="62505120">
        <w:rPr>
          <w:rFonts w:ascii="Times New Roman" w:hAnsi="Times New Roman"/>
        </w:rPr>
        <w:t>n</w:t>
      </w:r>
      <w:r w:rsidRPr="62505120">
        <w:rPr>
          <w:rFonts w:ascii="Times New Roman" w:hAnsi="Times New Roman"/>
        </w:rPr>
        <w:t xml:space="preserve"> intermediary type of research relates to work based on one single institution (usually anonymised although findings </w:t>
      </w:r>
      <w:r w:rsidR="0604F649" w:rsidRPr="62505120">
        <w:rPr>
          <w:rFonts w:ascii="Times New Roman" w:hAnsi="Times New Roman"/>
        </w:rPr>
        <w:t xml:space="preserve">hint to </w:t>
      </w:r>
      <w:r w:rsidRPr="62505120">
        <w:rPr>
          <w:rFonts w:ascii="Times New Roman" w:hAnsi="Times New Roman"/>
        </w:rPr>
        <w:t>the authors conduct</w:t>
      </w:r>
      <w:r w:rsidR="6CAC3CA2" w:rsidRPr="62505120">
        <w:rPr>
          <w:rFonts w:ascii="Times New Roman" w:hAnsi="Times New Roman"/>
        </w:rPr>
        <w:t>ing</w:t>
      </w:r>
      <w:r w:rsidRPr="62505120">
        <w:rPr>
          <w:rFonts w:ascii="Times New Roman" w:hAnsi="Times New Roman"/>
        </w:rPr>
        <w:t xml:space="preserve"> the study in their own institution; see e</w:t>
      </w:r>
      <w:r w:rsidR="40FAD275" w:rsidRPr="62505120">
        <w:rPr>
          <w:rFonts w:ascii="Times New Roman" w:hAnsi="Times New Roman"/>
        </w:rPr>
        <w:t>.</w:t>
      </w:r>
      <w:r w:rsidRPr="62505120">
        <w:rPr>
          <w:rFonts w:ascii="Times New Roman" w:hAnsi="Times New Roman"/>
        </w:rPr>
        <w:t>g</w:t>
      </w:r>
      <w:r w:rsidR="4B96780C" w:rsidRPr="62505120">
        <w:rPr>
          <w:rFonts w:ascii="Times New Roman" w:hAnsi="Times New Roman"/>
        </w:rPr>
        <w:t>.</w:t>
      </w:r>
      <w:r w:rsidRPr="62505120">
        <w:rPr>
          <w:rFonts w:ascii="Times New Roman" w:hAnsi="Times New Roman"/>
        </w:rPr>
        <w:t xml:space="preserve"> Wainwright and Marandet, 2010, and prior to that Gerrard and Roberts, 2006).</w:t>
      </w:r>
    </w:p>
    <w:p w14:paraId="01DD7877" w14:textId="3711CC15" w:rsidR="3CBE6017" w:rsidRDefault="3CBE6017" w:rsidP="3CBE6017">
      <w:pPr>
        <w:spacing w:after="120"/>
        <w:jc w:val="both"/>
        <w:rPr>
          <w:rFonts w:ascii="Times New Roman" w:hAnsi="Times New Roman"/>
        </w:rPr>
      </w:pPr>
    </w:p>
    <w:p w14:paraId="7E5E7912" w14:textId="77777777" w:rsidR="00B8037A" w:rsidRPr="000F30AD" w:rsidRDefault="001807DB" w:rsidP="004E47CD">
      <w:pPr>
        <w:spacing w:after="120"/>
        <w:jc w:val="both"/>
        <w:rPr>
          <w:rFonts w:ascii="Times New Roman" w:hAnsi="Times New Roman"/>
          <w:b/>
        </w:rPr>
      </w:pPr>
      <w:r w:rsidRPr="000F30AD">
        <w:rPr>
          <w:rFonts w:ascii="Times New Roman" w:hAnsi="Times New Roman"/>
          <w:b/>
        </w:rPr>
        <w:t>Care matters</w:t>
      </w:r>
      <w:r w:rsidR="00146B2A" w:rsidRPr="000F30AD">
        <w:rPr>
          <w:rFonts w:ascii="Times New Roman" w:hAnsi="Times New Roman"/>
          <w:b/>
        </w:rPr>
        <w:t>: in/visibilities</w:t>
      </w:r>
    </w:p>
    <w:p w14:paraId="6B01E971" w14:textId="1AA29A29" w:rsidR="00200280" w:rsidRDefault="004B41BE" w:rsidP="2D81283B">
      <w:pPr>
        <w:spacing w:after="120"/>
        <w:jc w:val="both"/>
        <w:rPr>
          <w:rFonts w:ascii="Times New Roman" w:hAnsi="Times New Roman"/>
          <w:i/>
          <w:iCs/>
        </w:rPr>
      </w:pPr>
      <w:r w:rsidRPr="2D81283B">
        <w:rPr>
          <w:rFonts w:ascii="Times New Roman" w:hAnsi="Times New Roman"/>
          <w:i/>
          <w:iCs/>
        </w:rPr>
        <w:t>Status and position</w:t>
      </w:r>
    </w:p>
    <w:p w14:paraId="1BA83489" w14:textId="2308D984" w:rsidR="00D75EDD" w:rsidRDefault="00136F19" w:rsidP="3CBE6017">
      <w:pPr>
        <w:spacing w:after="120"/>
        <w:jc w:val="both"/>
        <w:rPr>
          <w:rFonts w:ascii="Times New Roman" w:hAnsi="Times New Roman"/>
        </w:rPr>
      </w:pPr>
      <w:r w:rsidRPr="62505120">
        <w:rPr>
          <w:rFonts w:ascii="Times New Roman" w:hAnsi="Times New Roman"/>
        </w:rPr>
        <w:t xml:space="preserve">The majority of the research identified in our search </w:t>
      </w:r>
      <w:r w:rsidR="00200280" w:rsidRPr="62505120">
        <w:rPr>
          <w:rFonts w:ascii="Times New Roman" w:hAnsi="Times New Roman"/>
        </w:rPr>
        <w:t>focused</w:t>
      </w:r>
      <w:r w:rsidR="00906C86" w:rsidRPr="62505120">
        <w:rPr>
          <w:rFonts w:ascii="Times New Roman" w:hAnsi="Times New Roman"/>
        </w:rPr>
        <w:t xml:space="preserve"> on students, with the vast majority looking at the parenting of </w:t>
      </w:r>
      <w:r w:rsidR="006D54C3" w:rsidRPr="62505120">
        <w:rPr>
          <w:rFonts w:ascii="Times New Roman" w:hAnsi="Times New Roman"/>
        </w:rPr>
        <w:t>able-bodied</w:t>
      </w:r>
      <w:r w:rsidR="00906C86" w:rsidRPr="62505120">
        <w:rPr>
          <w:rFonts w:ascii="Times New Roman" w:hAnsi="Times New Roman"/>
        </w:rPr>
        <w:t xml:space="preserve"> children, t</w:t>
      </w:r>
      <w:r w:rsidRPr="62505120">
        <w:rPr>
          <w:rFonts w:ascii="Times New Roman" w:hAnsi="Times New Roman"/>
        </w:rPr>
        <w:t xml:space="preserve">he </w:t>
      </w:r>
      <w:r w:rsidR="00BB3A61" w:rsidRPr="62505120">
        <w:rPr>
          <w:rFonts w:ascii="Times New Roman" w:hAnsi="Times New Roman"/>
        </w:rPr>
        <w:t>default</w:t>
      </w:r>
      <w:r w:rsidRPr="62505120">
        <w:rPr>
          <w:rFonts w:ascii="Times New Roman" w:hAnsi="Times New Roman"/>
        </w:rPr>
        <w:t xml:space="preserve"> carer identity</w:t>
      </w:r>
      <w:r w:rsidR="00BB3A61" w:rsidRPr="62505120">
        <w:rPr>
          <w:rFonts w:ascii="Times New Roman" w:hAnsi="Times New Roman"/>
        </w:rPr>
        <w:t xml:space="preserve"> emerging from these research accounts</w:t>
      </w:r>
      <w:r w:rsidRPr="62505120">
        <w:rPr>
          <w:rFonts w:ascii="Times New Roman" w:hAnsi="Times New Roman"/>
        </w:rPr>
        <w:t xml:space="preserve">. </w:t>
      </w:r>
      <w:r w:rsidR="084AA3FB" w:rsidRPr="62505120">
        <w:rPr>
          <w:rFonts w:ascii="Times New Roman" w:hAnsi="Times New Roman"/>
        </w:rPr>
        <w:t>12</w:t>
      </w:r>
      <w:r w:rsidR="6BDF1C99" w:rsidRPr="62505120">
        <w:rPr>
          <w:rFonts w:ascii="Times New Roman" w:hAnsi="Times New Roman"/>
        </w:rPr>
        <w:t>1</w:t>
      </w:r>
      <w:r w:rsidR="084AA3FB" w:rsidRPr="62505120">
        <w:rPr>
          <w:rFonts w:ascii="Times New Roman" w:hAnsi="Times New Roman"/>
        </w:rPr>
        <w:t xml:space="preserve"> papers spoke directly about students whereas just </w:t>
      </w:r>
      <w:r w:rsidR="3C2A8F5D" w:rsidRPr="62505120">
        <w:rPr>
          <w:rFonts w:ascii="Times New Roman" w:hAnsi="Times New Roman"/>
        </w:rPr>
        <w:t>52</w:t>
      </w:r>
      <w:r w:rsidR="2BB431D9" w:rsidRPr="62505120">
        <w:rPr>
          <w:rFonts w:ascii="Times New Roman" w:hAnsi="Times New Roman"/>
        </w:rPr>
        <w:t xml:space="preserve"> papers referred to staff in </w:t>
      </w:r>
      <w:r w:rsidR="48F35D9D" w:rsidRPr="62505120">
        <w:rPr>
          <w:rFonts w:ascii="Times New Roman" w:hAnsi="Times New Roman"/>
        </w:rPr>
        <w:t>HE</w:t>
      </w:r>
      <w:r w:rsidR="2BB431D9" w:rsidRPr="62505120">
        <w:rPr>
          <w:rFonts w:ascii="Times New Roman" w:hAnsi="Times New Roman"/>
        </w:rPr>
        <w:t>, with the overlap of one paper where both identities were discussed</w:t>
      </w:r>
      <w:r w:rsidR="3DDAA7F3" w:rsidRPr="62505120">
        <w:rPr>
          <w:rFonts w:ascii="Times New Roman" w:hAnsi="Times New Roman"/>
        </w:rPr>
        <w:t xml:space="preserve"> </w:t>
      </w:r>
      <w:r w:rsidR="0A3A8921" w:rsidRPr="62505120">
        <w:rPr>
          <w:rFonts w:ascii="Times New Roman" w:hAnsi="Times New Roman"/>
        </w:rPr>
        <w:t xml:space="preserve">due to </w:t>
      </w:r>
      <w:r w:rsidR="6E7C652F" w:rsidRPr="62505120">
        <w:rPr>
          <w:rFonts w:ascii="Times New Roman" w:hAnsi="Times New Roman"/>
        </w:rPr>
        <w:t>the inclusion criteria specif</w:t>
      </w:r>
      <w:r w:rsidR="2BAC8840" w:rsidRPr="62505120">
        <w:rPr>
          <w:rFonts w:ascii="Times New Roman" w:hAnsi="Times New Roman"/>
        </w:rPr>
        <w:t>ying</w:t>
      </w:r>
      <w:r w:rsidR="6E7C652F" w:rsidRPr="62505120">
        <w:rPr>
          <w:rFonts w:ascii="Times New Roman" w:hAnsi="Times New Roman"/>
        </w:rPr>
        <w:t xml:space="preserve"> participants to be both a student and employee </w:t>
      </w:r>
      <w:del w:id="37" w:author="Moreau, Marie-Pierre" w:date="2022-12-20T19:21:00Z">
        <w:r w:rsidR="6E7C652F" w:rsidRPr="62505120" w:rsidDel="00074E8F">
          <w:rPr>
            <w:rFonts w:ascii="Times New Roman" w:hAnsi="Times New Roman"/>
          </w:rPr>
          <w:delText xml:space="preserve">at </w:delText>
        </w:r>
      </w:del>
      <w:ins w:id="38" w:author="Moreau, Marie-Pierre" w:date="2022-12-20T19:21:00Z">
        <w:r w:rsidR="00074E8F">
          <w:rPr>
            <w:rFonts w:ascii="Times New Roman" w:hAnsi="Times New Roman"/>
          </w:rPr>
          <w:t>of</w:t>
        </w:r>
        <w:r w:rsidR="00074E8F" w:rsidRPr="62505120">
          <w:rPr>
            <w:rFonts w:ascii="Times New Roman" w:hAnsi="Times New Roman"/>
          </w:rPr>
          <w:t xml:space="preserve"> </w:t>
        </w:r>
      </w:ins>
      <w:r w:rsidR="6E7C652F" w:rsidRPr="62505120">
        <w:rPr>
          <w:rFonts w:ascii="Times New Roman" w:hAnsi="Times New Roman"/>
        </w:rPr>
        <w:t xml:space="preserve">the </w:t>
      </w:r>
      <w:del w:id="39" w:author="Moreau, Marie-Pierre" w:date="2022-12-20T19:21:00Z">
        <w:r w:rsidR="6E7C652F" w:rsidRPr="62505120" w:rsidDel="00BE126E">
          <w:rPr>
            <w:rFonts w:ascii="Times New Roman" w:hAnsi="Times New Roman"/>
          </w:rPr>
          <w:delText>HEI</w:delText>
        </w:r>
        <w:r w:rsidR="4278D7EE" w:rsidRPr="62505120" w:rsidDel="00BE126E">
          <w:rPr>
            <w:rFonts w:ascii="Times New Roman" w:hAnsi="Times New Roman"/>
          </w:rPr>
          <w:delText xml:space="preserve"> </w:delText>
        </w:r>
      </w:del>
      <w:ins w:id="40" w:author="Moreau, Marie-Pierre" w:date="2022-12-20T19:21:00Z">
        <w:r w:rsidR="00BE126E">
          <w:rPr>
            <w:rFonts w:ascii="Times New Roman" w:hAnsi="Times New Roman"/>
          </w:rPr>
          <w:t xml:space="preserve">university </w:t>
        </w:r>
      </w:ins>
      <w:r w:rsidR="4278D7EE" w:rsidRPr="62505120">
        <w:rPr>
          <w:rFonts w:ascii="Times New Roman" w:hAnsi="Times New Roman"/>
        </w:rPr>
        <w:t>(</w:t>
      </w:r>
      <w:r w:rsidR="1C6D1867" w:rsidRPr="62505120">
        <w:rPr>
          <w:rFonts w:ascii="Times New Roman" w:hAnsi="Times New Roman"/>
        </w:rPr>
        <w:t>Sallee, 2015</w:t>
      </w:r>
      <w:r w:rsidR="28A0A995" w:rsidRPr="62505120">
        <w:rPr>
          <w:rFonts w:ascii="Times New Roman" w:hAnsi="Times New Roman"/>
        </w:rPr>
        <w:t>)</w:t>
      </w:r>
      <w:r w:rsidR="6E7C652F" w:rsidRPr="62505120">
        <w:rPr>
          <w:rFonts w:ascii="Times New Roman" w:hAnsi="Times New Roman"/>
        </w:rPr>
        <w:t>.</w:t>
      </w:r>
      <w:r w:rsidR="34E3340F" w:rsidRPr="62505120">
        <w:rPr>
          <w:rFonts w:ascii="Times New Roman" w:hAnsi="Times New Roman"/>
        </w:rPr>
        <w:t xml:space="preserve"> In that case, the paper was considered for the purpose of this review as being primarily about students, as it was a focus</w:t>
      </w:r>
      <w:r w:rsidR="14B64498" w:rsidRPr="62505120">
        <w:rPr>
          <w:rFonts w:ascii="Times New Roman" w:hAnsi="Times New Roman"/>
        </w:rPr>
        <w:t xml:space="preserve"> of the analysis</w:t>
      </w:r>
      <w:r w:rsidR="34E3340F" w:rsidRPr="62505120">
        <w:rPr>
          <w:rFonts w:ascii="Times New Roman" w:hAnsi="Times New Roman"/>
        </w:rPr>
        <w:t>.</w:t>
      </w:r>
      <w:r w:rsidR="6E7C652F" w:rsidRPr="62505120">
        <w:rPr>
          <w:rFonts w:ascii="Times New Roman" w:hAnsi="Times New Roman"/>
        </w:rPr>
        <w:t xml:space="preserve"> </w:t>
      </w:r>
      <w:r w:rsidR="763E4EDD" w:rsidRPr="62505120">
        <w:rPr>
          <w:rFonts w:ascii="Times New Roman" w:hAnsi="Times New Roman"/>
        </w:rPr>
        <w:t>It should however be noted that many texts include staff who are also studying (</w:t>
      </w:r>
      <w:r w:rsidR="0FEDAAE5" w:rsidRPr="62505120">
        <w:rPr>
          <w:rFonts w:ascii="Times New Roman" w:hAnsi="Times New Roman"/>
        </w:rPr>
        <w:t xml:space="preserve">e.g. </w:t>
      </w:r>
      <w:r w:rsidR="763E4EDD" w:rsidRPr="62505120">
        <w:rPr>
          <w:rFonts w:ascii="Times New Roman" w:hAnsi="Times New Roman"/>
        </w:rPr>
        <w:t xml:space="preserve">academics pursuing their doctoral studies, </w:t>
      </w:r>
      <w:r w:rsidR="67BFBC8A" w:rsidRPr="62505120">
        <w:rPr>
          <w:rFonts w:ascii="Times New Roman" w:hAnsi="Times New Roman"/>
        </w:rPr>
        <w:t xml:space="preserve">or </w:t>
      </w:r>
      <w:r w:rsidR="763E4EDD" w:rsidRPr="62505120">
        <w:rPr>
          <w:rFonts w:ascii="Times New Roman" w:hAnsi="Times New Roman"/>
        </w:rPr>
        <w:t xml:space="preserve">students </w:t>
      </w:r>
      <w:r w:rsidR="7CDAF41F" w:rsidRPr="62505120">
        <w:rPr>
          <w:rFonts w:ascii="Times New Roman" w:hAnsi="Times New Roman"/>
        </w:rPr>
        <w:t>undertaking</w:t>
      </w:r>
      <w:r w:rsidR="763E4EDD" w:rsidRPr="62505120">
        <w:rPr>
          <w:rFonts w:ascii="Times New Roman" w:hAnsi="Times New Roman"/>
        </w:rPr>
        <w:t xml:space="preserve"> paid work, in HE or elsewhere</w:t>
      </w:r>
      <w:r w:rsidR="0EFD6A76" w:rsidRPr="62505120">
        <w:rPr>
          <w:rFonts w:ascii="Times New Roman" w:hAnsi="Times New Roman"/>
        </w:rPr>
        <w:t>)</w:t>
      </w:r>
      <w:r w:rsidR="763E4EDD" w:rsidRPr="62505120">
        <w:rPr>
          <w:rFonts w:ascii="Times New Roman" w:hAnsi="Times New Roman"/>
        </w:rPr>
        <w:t xml:space="preserve">. </w:t>
      </w:r>
      <w:r w:rsidR="006C68A8" w:rsidRPr="62505120">
        <w:rPr>
          <w:rFonts w:ascii="Times New Roman" w:hAnsi="Times New Roman"/>
        </w:rPr>
        <w:t>This</w:t>
      </w:r>
      <w:r w:rsidRPr="62505120">
        <w:rPr>
          <w:rFonts w:ascii="Times New Roman" w:hAnsi="Times New Roman"/>
        </w:rPr>
        <w:t xml:space="preserve"> prompt</w:t>
      </w:r>
      <w:r w:rsidR="006C68A8" w:rsidRPr="62505120">
        <w:rPr>
          <w:rFonts w:ascii="Times New Roman" w:hAnsi="Times New Roman"/>
        </w:rPr>
        <w:t>s</w:t>
      </w:r>
      <w:r w:rsidRPr="62505120">
        <w:rPr>
          <w:rFonts w:ascii="Times New Roman" w:hAnsi="Times New Roman"/>
        </w:rPr>
        <w:t xml:space="preserve"> the question, how much does the support and visibility differ between studying and work</w:t>
      </w:r>
      <w:r w:rsidR="00200280" w:rsidRPr="62505120">
        <w:rPr>
          <w:rFonts w:ascii="Times New Roman" w:hAnsi="Times New Roman"/>
        </w:rPr>
        <w:t xml:space="preserve">ing with care responsibilities? </w:t>
      </w:r>
      <w:r w:rsidR="006D54C3" w:rsidRPr="62505120">
        <w:rPr>
          <w:rFonts w:ascii="Times New Roman" w:hAnsi="Times New Roman"/>
        </w:rPr>
        <w:t>Both positional identities experience similar</w:t>
      </w:r>
      <w:r w:rsidR="004B41BE" w:rsidRPr="62505120">
        <w:rPr>
          <w:rFonts w:ascii="Times New Roman" w:hAnsi="Times New Roman"/>
        </w:rPr>
        <w:t xml:space="preserve"> </w:t>
      </w:r>
      <w:r w:rsidR="006D54C3" w:rsidRPr="62505120">
        <w:rPr>
          <w:rFonts w:ascii="Times New Roman" w:hAnsi="Times New Roman"/>
        </w:rPr>
        <w:t xml:space="preserve">challenges; both are time poor, have timetabling issues, pressures with work/care responsibilities to manage, </w:t>
      </w:r>
      <w:r w:rsidR="004B41BE" w:rsidRPr="62505120">
        <w:rPr>
          <w:rFonts w:ascii="Times New Roman" w:hAnsi="Times New Roman"/>
        </w:rPr>
        <w:t>and often share a sense of ill-health or emotional turmoil</w:t>
      </w:r>
      <w:r w:rsidR="006D54C3" w:rsidRPr="62505120">
        <w:rPr>
          <w:rFonts w:ascii="Times New Roman" w:hAnsi="Times New Roman"/>
        </w:rPr>
        <w:t xml:space="preserve">. </w:t>
      </w:r>
      <w:r w:rsidR="00E64E17" w:rsidRPr="62505120">
        <w:rPr>
          <w:rFonts w:ascii="Times New Roman" w:hAnsi="Times New Roman"/>
        </w:rPr>
        <w:t xml:space="preserve">There are however limits to the comparison, with students often struggling academically and financially (although this is not to say that staff never experience these issues). </w:t>
      </w:r>
      <w:r w:rsidR="006C68A8" w:rsidRPr="62505120">
        <w:rPr>
          <w:rFonts w:ascii="Times New Roman" w:hAnsi="Times New Roman"/>
        </w:rPr>
        <w:t xml:space="preserve">Because research on carers in academia usually focuses on students </w:t>
      </w:r>
      <w:r w:rsidR="006C68A8" w:rsidRPr="62505120">
        <w:rPr>
          <w:rFonts w:ascii="Times New Roman" w:hAnsi="Times New Roman"/>
          <w:i/>
          <w:iCs/>
        </w:rPr>
        <w:t xml:space="preserve">or </w:t>
      </w:r>
      <w:r w:rsidR="006C68A8" w:rsidRPr="62505120">
        <w:rPr>
          <w:rFonts w:ascii="Times New Roman" w:hAnsi="Times New Roman"/>
        </w:rPr>
        <w:t>academic staff</w:t>
      </w:r>
      <w:r w:rsidR="228AC963" w:rsidRPr="62505120">
        <w:rPr>
          <w:rFonts w:ascii="Times New Roman" w:hAnsi="Times New Roman"/>
        </w:rPr>
        <w:t xml:space="preserve"> (as we shall see, other categories of staff are rarely considered)</w:t>
      </w:r>
      <w:r w:rsidR="006C68A8" w:rsidRPr="62505120">
        <w:rPr>
          <w:rFonts w:ascii="Times New Roman" w:hAnsi="Times New Roman"/>
        </w:rPr>
        <w:t>, these differences tend to be ignored, echoing in this the way universities tend to operate.</w:t>
      </w:r>
      <w:r w:rsidR="63B55552" w:rsidRPr="62505120">
        <w:rPr>
          <w:rFonts w:ascii="Times New Roman" w:hAnsi="Times New Roman"/>
        </w:rPr>
        <w:t xml:space="preserve"> Yet</w:t>
      </w:r>
      <w:r w:rsidR="0A4C775A" w:rsidRPr="62505120">
        <w:rPr>
          <w:rFonts w:ascii="Times New Roman" w:hAnsi="Times New Roman"/>
        </w:rPr>
        <w:t xml:space="preserve"> a </w:t>
      </w:r>
      <w:r w:rsidR="63B55552" w:rsidRPr="62505120">
        <w:rPr>
          <w:rFonts w:ascii="Times New Roman" w:hAnsi="Times New Roman"/>
        </w:rPr>
        <w:t xml:space="preserve">more comparative approach </w:t>
      </w:r>
      <w:r w:rsidR="1C61A5D4" w:rsidRPr="62505120">
        <w:rPr>
          <w:rFonts w:ascii="Times New Roman" w:hAnsi="Times New Roman"/>
        </w:rPr>
        <w:t>may le</w:t>
      </w:r>
      <w:r w:rsidR="730EA1EA" w:rsidRPr="62505120">
        <w:rPr>
          <w:rFonts w:ascii="Times New Roman" w:hAnsi="Times New Roman"/>
        </w:rPr>
        <w:t>a</w:t>
      </w:r>
      <w:r w:rsidR="1C61A5D4" w:rsidRPr="62505120">
        <w:rPr>
          <w:rFonts w:ascii="Times New Roman" w:hAnsi="Times New Roman"/>
        </w:rPr>
        <w:t xml:space="preserve">d </w:t>
      </w:r>
      <w:r w:rsidR="63B55552" w:rsidRPr="62505120">
        <w:rPr>
          <w:rFonts w:ascii="Times New Roman" w:hAnsi="Times New Roman"/>
        </w:rPr>
        <w:t xml:space="preserve">to some promising </w:t>
      </w:r>
      <w:r w:rsidR="5C90E6FC" w:rsidRPr="62505120">
        <w:rPr>
          <w:rFonts w:ascii="Times New Roman" w:hAnsi="Times New Roman"/>
        </w:rPr>
        <w:t xml:space="preserve">paths </w:t>
      </w:r>
      <w:r w:rsidR="63B55552" w:rsidRPr="62505120">
        <w:rPr>
          <w:rFonts w:ascii="Times New Roman" w:hAnsi="Times New Roman"/>
        </w:rPr>
        <w:t>to</w:t>
      </w:r>
      <w:r w:rsidR="2E8039D7" w:rsidRPr="62505120">
        <w:rPr>
          <w:rFonts w:ascii="Times New Roman" w:hAnsi="Times New Roman"/>
        </w:rPr>
        <w:t>wards</w:t>
      </w:r>
      <w:r w:rsidR="63B55552" w:rsidRPr="62505120">
        <w:rPr>
          <w:rFonts w:ascii="Times New Roman" w:hAnsi="Times New Roman"/>
        </w:rPr>
        <w:t xml:space="preserve"> </w:t>
      </w:r>
      <w:r w:rsidR="1432A5AA" w:rsidRPr="62505120">
        <w:rPr>
          <w:rFonts w:ascii="Times New Roman" w:hAnsi="Times New Roman"/>
        </w:rPr>
        <w:t xml:space="preserve">a deeper appreciation of </w:t>
      </w:r>
      <w:r w:rsidR="63B55552" w:rsidRPr="62505120">
        <w:rPr>
          <w:rFonts w:ascii="Times New Roman" w:hAnsi="Times New Roman"/>
        </w:rPr>
        <w:t>the specificities and commonalities of academics’ and students’ experiences and how these are compounded by academic norms.</w:t>
      </w:r>
      <w:r w:rsidR="00E64E17" w:rsidRPr="62505120">
        <w:rPr>
          <w:rFonts w:ascii="Times New Roman" w:hAnsi="Times New Roman"/>
        </w:rPr>
        <w:t xml:space="preserve"> </w:t>
      </w:r>
      <w:r w:rsidR="00D75EDD" w:rsidRPr="62505120">
        <w:rPr>
          <w:rFonts w:ascii="Times New Roman" w:hAnsi="Times New Roman"/>
        </w:rPr>
        <w:t>Another factor to consider here is that</w:t>
      </w:r>
      <w:r w:rsidR="00E64E17" w:rsidRPr="62505120">
        <w:rPr>
          <w:rFonts w:ascii="Times New Roman" w:hAnsi="Times New Roman"/>
        </w:rPr>
        <w:t xml:space="preserve"> whilst the literature offers some </w:t>
      </w:r>
      <w:r w:rsidR="00D75EDD" w:rsidRPr="62505120">
        <w:rPr>
          <w:rFonts w:ascii="Times New Roman" w:hAnsi="Times New Roman"/>
        </w:rPr>
        <w:t xml:space="preserve">representation </w:t>
      </w:r>
      <w:r w:rsidR="3795EB5E" w:rsidRPr="62505120">
        <w:rPr>
          <w:rFonts w:ascii="Times New Roman" w:hAnsi="Times New Roman"/>
        </w:rPr>
        <w:t xml:space="preserve">of </w:t>
      </w:r>
      <w:r w:rsidR="00D75EDD" w:rsidRPr="62505120">
        <w:rPr>
          <w:rFonts w:ascii="Times New Roman" w:hAnsi="Times New Roman"/>
        </w:rPr>
        <w:t xml:space="preserve">student parents, </w:t>
      </w:r>
      <w:r w:rsidR="3FFDEF0B" w:rsidRPr="62505120">
        <w:rPr>
          <w:rFonts w:ascii="Times New Roman" w:hAnsi="Times New Roman"/>
        </w:rPr>
        <w:t>research</w:t>
      </w:r>
      <w:r w:rsidR="00D75EDD" w:rsidRPr="62505120">
        <w:rPr>
          <w:rFonts w:ascii="Times New Roman" w:hAnsi="Times New Roman"/>
        </w:rPr>
        <w:t xml:space="preserve"> </w:t>
      </w:r>
      <w:r w:rsidR="3FFDEF0B" w:rsidRPr="62505120">
        <w:rPr>
          <w:rFonts w:ascii="Times New Roman" w:hAnsi="Times New Roman"/>
        </w:rPr>
        <w:t xml:space="preserve">texts about </w:t>
      </w:r>
      <w:r w:rsidR="00D75EDD" w:rsidRPr="62505120">
        <w:rPr>
          <w:rFonts w:ascii="Times New Roman" w:hAnsi="Times New Roman"/>
        </w:rPr>
        <w:t>student parent</w:t>
      </w:r>
      <w:r w:rsidR="0152B033" w:rsidRPr="62505120">
        <w:rPr>
          <w:rFonts w:ascii="Times New Roman" w:hAnsi="Times New Roman"/>
        </w:rPr>
        <w:t xml:space="preserve">s </w:t>
      </w:r>
      <w:r w:rsidR="6F47B9C6" w:rsidRPr="62505120">
        <w:rPr>
          <w:rFonts w:ascii="Times New Roman" w:hAnsi="Times New Roman"/>
        </w:rPr>
        <w:t xml:space="preserve">focus </w:t>
      </w:r>
      <w:r w:rsidR="00D75EDD" w:rsidRPr="62505120">
        <w:rPr>
          <w:rFonts w:ascii="Times New Roman" w:hAnsi="Times New Roman"/>
        </w:rPr>
        <w:t xml:space="preserve">largely on mature students, with less </w:t>
      </w:r>
      <w:r w:rsidR="39616587" w:rsidRPr="62505120">
        <w:rPr>
          <w:rFonts w:ascii="Times New Roman" w:hAnsi="Times New Roman"/>
        </w:rPr>
        <w:t>consideration of ‘</w:t>
      </w:r>
      <w:r w:rsidR="00D75EDD" w:rsidRPr="62505120">
        <w:rPr>
          <w:rFonts w:ascii="Times New Roman" w:hAnsi="Times New Roman"/>
        </w:rPr>
        <w:t>traditional age</w:t>
      </w:r>
      <w:r w:rsidR="3C0C764D" w:rsidRPr="62505120">
        <w:rPr>
          <w:rFonts w:ascii="Times New Roman" w:hAnsi="Times New Roman"/>
        </w:rPr>
        <w:t>’</w:t>
      </w:r>
      <w:r w:rsidR="00D75EDD" w:rsidRPr="62505120">
        <w:rPr>
          <w:rFonts w:ascii="Times New Roman" w:hAnsi="Times New Roman"/>
        </w:rPr>
        <w:t xml:space="preserve"> student parents</w:t>
      </w:r>
      <w:r w:rsidR="612FAE94" w:rsidRPr="62505120">
        <w:rPr>
          <w:rFonts w:ascii="Times New Roman" w:hAnsi="Times New Roman"/>
        </w:rPr>
        <w:t xml:space="preserve"> (under 21 in the UK, where those aged 21 and above when they start their HE studies fall under the ‘mature student’ category)</w:t>
      </w:r>
      <w:r w:rsidR="00D75EDD" w:rsidRPr="62505120">
        <w:rPr>
          <w:rFonts w:ascii="Times New Roman" w:hAnsi="Times New Roman"/>
        </w:rPr>
        <w:t xml:space="preserve">. This potentially highlights a further invisibility in younger student parents. </w:t>
      </w:r>
    </w:p>
    <w:p w14:paraId="597F352E" w14:textId="56DEE68B" w:rsidR="00A02D84" w:rsidRDefault="00200280" w:rsidP="3CBE6017">
      <w:pPr>
        <w:spacing w:after="120"/>
        <w:jc w:val="both"/>
        <w:rPr>
          <w:rFonts w:ascii="Times New Roman" w:hAnsi="Times New Roman"/>
        </w:rPr>
      </w:pPr>
      <w:r w:rsidRPr="22A26C6E">
        <w:rPr>
          <w:rFonts w:ascii="Times New Roman" w:hAnsi="Times New Roman"/>
        </w:rPr>
        <w:lastRenderedPageBreak/>
        <w:t>Where work focuses on staff, it is nearly always about academic staff.</w:t>
      </w:r>
      <w:r w:rsidR="00A02D84" w:rsidRPr="22A26C6E">
        <w:rPr>
          <w:rFonts w:ascii="Times New Roman" w:hAnsi="Times New Roman"/>
        </w:rPr>
        <w:t xml:space="preserve"> </w:t>
      </w:r>
      <w:r w:rsidRPr="22A26C6E">
        <w:rPr>
          <w:rFonts w:ascii="Times New Roman" w:hAnsi="Times New Roman"/>
        </w:rPr>
        <w:t>There is very little research on those in leadership and management positions</w:t>
      </w:r>
      <w:ins w:id="41" w:author="Moreau, Marie-Pierre" w:date="2022-12-20T18:37:00Z">
        <w:r w:rsidR="009B30AE">
          <w:rPr>
            <w:rFonts w:ascii="Times New Roman" w:hAnsi="Times New Roman"/>
          </w:rPr>
          <w:t>. Exception</w:t>
        </w:r>
      </w:ins>
      <w:ins w:id="42" w:author="Moreau, Marie-Pierre" w:date="2022-12-20T18:38:00Z">
        <w:r w:rsidR="009B30AE">
          <w:rPr>
            <w:rFonts w:ascii="Times New Roman" w:hAnsi="Times New Roman"/>
          </w:rPr>
          <w:t>s</w:t>
        </w:r>
      </w:ins>
      <w:ins w:id="43" w:author="Moreau, Marie-Pierre" w:date="2022-12-20T18:37:00Z">
        <w:r w:rsidR="009B30AE">
          <w:rPr>
            <w:rFonts w:ascii="Times New Roman" w:hAnsi="Times New Roman"/>
          </w:rPr>
          <w:t xml:space="preserve"> to this include</w:t>
        </w:r>
      </w:ins>
      <w:r w:rsidRPr="22A26C6E">
        <w:rPr>
          <w:rFonts w:ascii="Times New Roman" w:hAnsi="Times New Roman"/>
        </w:rPr>
        <w:t xml:space="preserve"> </w:t>
      </w:r>
      <w:del w:id="44" w:author="Moreau, Marie-Pierre" w:date="2022-12-20T18:37:00Z">
        <w:r w:rsidR="0D2502BC" w:rsidRPr="22A26C6E" w:rsidDel="009B30AE">
          <w:rPr>
            <w:rFonts w:ascii="Times New Roman" w:hAnsi="Times New Roman"/>
          </w:rPr>
          <w:delText>(</w:delText>
        </w:r>
      </w:del>
      <w:del w:id="45" w:author="Moreau, Marie-Pierre" w:date="2022-12-20T18:38:00Z">
        <w:r w:rsidR="0D2502BC" w:rsidRPr="22A26C6E" w:rsidDel="009B30AE">
          <w:rPr>
            <w:rFonts w:ascii="Times New Roman" w:hAnsi="Times New Roman"/>
          </w:rPr>
          <w:delText xml:space="preserve">with </w:delText>
        </w:r>
        <w:r w:rsidR="7B7EE0DC" w:rsidRPr="22A26C6E" w:rsidDel="009B30AE">
          <w:rPr>
            <w:rFonts w:ascii="Times New Roman" w:hAnsi="Times New Roman"/>
          </w:rPr>
          <w:delText xml:space="preserve">some </w:delText>
        </w:r>
        <w:r w:rsidR="0D2502BC" w:rsidRPr="22A26C6E" w:rsidDel="009B30AE">
          <w:rPr>
            <w:rFonts w:ascii="Times New Roman" w:hAnsi="Times New Roman"/>
          </w:rPr>
          <w:delText>exception</w:delText>
        </w:r>
        <w:r w:rsidR="734BC4D5" w:rsidRPr="22A26C6E" w:rsidDel="009B30AE">
          <w:rPr>
            <w:rFonts w:ascii="Times New Roman" w:hAnsi="Times New Roman"/>
          </w:rPr>
          <w:delText>s, e</w:delText>
        </w:r>
        <w:r w:rsidR="420965EC" w:rsidRPr="22A26C6E" w:rsidDel="009B30AE">
          <w:rPr>
            <w:rFonts w:ascii="Times New Roman" w:hAnsi="Times New Roman"/>
          </w:rPr>
          <w:delText xml:space="preserve">.g., </w:delText>
        </w:r>
      </w:del>
      <w:ins w:id="46" w:author="Moreau, Marie-Pierre" w:date="2022-12-20T18:38:00Z">
        <w:r w:rsidR="009B30AE">
          <w:rPr>
            <w:rFonts w:ascii="Times New Roman" w:hAnsi="Times New Roman"/>
          </w:rPr>
          <w:t xml:space="preserve">the work of </w:t>
        </w:r>
      </w:ins>
      <w:r w:rsidR="420965EC" w:rsidRPr="22A26C6E">
        <w:rPr>
          <w:rFonts w:ascii="Times New Roman" w:hAnsi="Times New Roman"/>
        </w:rPr>
        <w:t>Grummell et al</w:t>
      </w:r>
      <w:r w:rsidR="3221B0A5" w:rsidRPr="22A26C6E">
        <w:rPr>
          <w:rFonts w:ascii="Times New Roman" w:hAnsi="Times New Roman"/>
        </w:rPr>
        <w:t>.</w:t>
      </w:r>
      <w:ins w:id="47" w:author="Moreau, Marie-Pierre" w:date="2022-12-20T18:38:00Z">
        <w:r w:rsidR="009B30AE">
          <w:rPr>
            <w:rFonts w:ascii="Times New Roman" w:hAnsi="Times New Roman"/>
          </w:rPr>
          <w:t xml:space="preserve"> (</w:t>
        </w:r>
      </w:ins>
      <w:del w:id="48" w:author="Moreau, Marie-Pierre" w:date="2022-12-20T18:38:00Z">
        <w:r w:rsidR="3221B0A5" w:rsidRPr="22A26C6E" w:rsidDel="009B30AE">
          <w:rPr>
            <w:rFonts w:ascii="Times New Roman" w:hAnsi="Times New Roman"/>
          </w:rPr>
          <w:delText>,</w:delText>
        </w:r>
        <w:r w:rsidR="420965EC" w:rsidRPr="22A26C6E" w:rsidDel="009B30AE">
          <w:rPr>
            <w:rFonts w:ascii="Times New Roman" w:hAnsi="Times New Roman"/>
          </w:rPr>
          <w:delText xml:space="preserve"> </w:delText>
        </w:r>
      </w:del>
      <w:r w:rsidR="420965EC" w:rsidRPr="22A26C6E">
        <w:rPr>
          <w:rFonts w:ascii="Times New Roman" w:hAnsi="Times New Roman"/>
        </w:rPr>
        <w:t>2009</w:t>
      </w:r>
      <w:ins w:id="49" w:author="Moreau, Marie-Pierre" w:date="2022-12-20T18:38:00Z">
        <w:r w:rsidR="009B30AE">
          <w:rPr>
            <w:rFonts w:ascii="Times New Roman" w:hAnsi="Times New Roman"/>
          </w:rPr>
          <w:t>)</w:t>
        </w:r>
      </w:ins>
      <w:del w:id="50" w:author="Moreau, Marie-Pierre" w:date="2022-12-20T18:38:00Z">
        <w:r w:rsidR="420965EC" w:rsidRPr="22A26C6E" w:rsidDel="009B30AE">
          <w:rPr>
            <w:rFonts w:ascii="Times New Roman" w:hAnsi="Times New Roman"/>
          </w:rPr>
          <w:delText>,</w:delText>
        </w:r>
      </w:del>
      <w:r w:rsidR="420965EC" w:rsidRPr="22A26C6E">
        <w:rPr>
          <w:rFonts w:ascii="Times New Roman" w:hAnsi="Times New Roman"/>
        </w:rPr>
        <w:t xml:space="preserve"> </w:t>
      </w:r>
      <w:r w:rsidR="5FE0205D" w:rsidRPr="22A26C6E">
        <w:rPr>
          <w:rFonts w:ascii="Times New Roman" w:hAnsi="Times New Roman"/>
        </w:rPr>
        <w:t xml:space="preserve">who consider </w:t>
      </w:r>
      <w:r w:rsidR="420965EC" w:rsidRPr="22A26C6E">
        <w:rPr>
          <w:rFonts w:ascii="Times New Roman" w:hAnsi="Times New Roman"/>
        </w:rPr>
        <w:t xml:space="preserve">those in </w:t>
      </w:r>
      <w:r w:rsidR="08F6EEFD" w:rsidRPr="22A26C6E">
        <w:rPr>
          <w:rFonts w:ascii="Times New Roman" w:hAnsi="Times New Roman"/>
        </w:rPr>
        <w:t xml:space="preserve">the most </w:t>
      </w:r>
      <w:r w:rsidR="215BD885" w:rsidRPr="22A26C6E">
        <w:rPr>
          <w:rFonts w:ascii="Times New Roman" w:hAnsi="Times New Roman"/>
        </w:rPr>
        <w:t>senior</w:t>
      </w:r>
      <w:r w:rsidR="420965EC" w:rsidRPr="22A26C6E">
        <w:rPr>
          <w:rFonts w:ascii="Times New Roman" w:hAnsi="Times New Roman"/>
        </w:rPr>
        <w:t xml:space="preserve"> roles in Irish universit</w:t>
      </w:r>
      <w:r w:rsidR="08EEF1C6" w:rsidRPr="22A26C6E">
        <w:rPr>
          <w:rFonts w:ascii="Times New Roman" w:hAnsi="Times New Roman"/>
        </w:rPr>
        <w:t>i</w:t>
      </w:r>
      <w:r w:rsidR="420965EC" w:rsidRPr="22A26C6E">
        <w:rPr>
          <w:rFonts w:ascii="Times New Roman" w:hAnsi="Times New Roman"/>
        </w:rPr>
        <w:t>es</w:t>
      </w:r>
      <w:ins w:id="51" w:author="Moreau, Marie-Pierre" w:date="2022-12-20T18:38:00Z">
        <w:r w:rsidR="009B30AE">
          <w:rPr>
            <w:rFonts w:ascii="Times New Roman" w:hAnsi="Times New Roman"/>
          </w:rPr>
          <w:t xml:space="preserve">. It also includes </w:t>
        </w:r>
      </w:ins>
      <w:del w:id="52" w:author="Moreau, Marie-Pierre" w:date="2022-12-20T18:38:00Z">
        <w:r w:rsidR="420965EC" w:rsidRPr="22A26C6E" w:rsidDel="009B30AE">
          <w:rPr>
            <w:rFonts w:ascii="Times New Roman" w:hAnsi="Times New Roman"/>
          </w:rPr>
          <w:delText>,</w:delText>
        </w:r>
        <w:r w:rsidR="0D2502BC" w:rsidRPr="22A26C6E" w:rsidDel="009B30AE">
          <w:rPr>
            <w:rFonts w:ascii="Times New Roman" w:hAnsi="Times New Roman"/>
          </w:rPr>
          <w:delText xml:space="preserve"> </w:delText>
        </w:r>
        <w:r w:rsidR="5C6AF3CB" w:rsidRPr="22A26C6E" w:rsidDel="009B30AE">
          <w:rPr>
            <w:rFonts w:ascii="Times New Roman" w:hAnsi="Times New Roman"/>
          </w:rPr>
          <w:delText>and</w:delText>
        </w:r>
        <w:r w:rsidR="0D2502BC" w:rsidRPr="22A26C6E" w:rsidDel="009B30AE">
          <w:rPr>
            <w:rFonts w:ascii="Times New Roman" w:hAnsi="Times New Roman"/>
          </w:rPr>
          <w:delText xml:space="preserve"> </w:delText>
        </w:r>
      </w:del>
      <w:ins w:id="53" w:author="Moreau, Marie-Pierre" w:date="2022-12-20T18:38:00Z">
        <w:r w:rsidR="009B30AE">
          <w:rPr>
            <w:rFonts w:ascii="Times New Roman" w:hAnsi="Times New Roman"/>
          </w:rPr>
          <w:t xml:space="preserve">the work of </w:t>
        </w:r>
      </w:ins>
      <w:r w:rsidR="00AF4DED">
        <w:rPr>
          <w:rFonts w:ascii="Times New Roman" w:hAnsi="Times New Roman"/>
        </w:rPr>
        <w:t>AUTHOR</w:t>
      </w:r>
      <w:r w:rsidR="0D2502BC" w:rsidRPr="22A26C6E">
        <w:rPr>
          <w:rFonts w:ascii="Times New Roman" w:hAnsi="Times New Roman"/>
        </w:rPr>
        <w:t>, who have</w:t>
      </w:r>
      <w:r w:rsidR="43AE4FD2" w:rsidRPr="22A26C6E">
        <w:rPr>
          <w:rFonts w:ascii="Times New Roman" w:hAnsi="Times New Roman"/>
        </w:rPr>
        <w:t xml:space="preserve"> </w:t>
      </w:r>
      <w:r w:rsidR="0D2502BC" w:rsidRPr="22A26C6E">
        <w:rPr>
          <w:rFonts w:ascii="Times New Roman" w:hAnsi="Times New Roman"/>
        </w:rPr>
        <w:t>researched</w:t>
      </w:r>
      <w:r w:rsidR="23F4F446" w:rsidRPr="22A26C6E">
        <w:rPr>
          <w:rFonts w:ascii="Times New Roman" w:hAnsi="Times New Roman"/>
        </w:rPr>
        <w:t>, first,</w:t>
      </w:r>
      <w:r w:rsidR="0D2502BC" w:rsidRPr="22A26C6E">
        <w:rPr>
          <w:rFonts w:ascii="Times New Roman" w:hAnsi="Times New Roman"/>
        </w:rPr>
        <w:t xml:space="preserve"> access to these positions </w:t>
      </w:r>
      <w:r w:rsidR="244F1A9B" w:rsidRPr="22A26C6E">
        <w:rPr>
          <w:rFonts w:ascii="Times New Roman" w:hAnsi="Times New Roman"/>
        </w:rPr>
        <w:t xml:space="preserve">for carers </w:t>
      </w:r>
      <w:r w:rsidR="5812E293" w:rsidRPr="22A26C6E">
        <w:rPr>
          <w:rFonts w:ascii="Times New Roman" w:hAnsi="Times New Roman"/>
        </w:rPr>
        <w:t>and</w:t>
      </w:r>
      <w:r w:rsidR="7DA9AB4F" w:rsidRPr="22A26C6E">
        <w:rPr>
          <w:rFonts w:ascii="Times New Roman" w:hAnsi="Times New Roman"/>
        </w:rPr>
        <w:t>, second,</w:t>
      </w:r>
      <w:r w:rsidR="5812E293" w:rsidRPr="22A26C6E">
        <w:rPr>
          <w:rFonts w:ascii="Times New Roman" w:hAnsi="Times New Roman"/>
        </w:rPr>
        <w:t xml:space="preserve"> </w:t>
      </w:r>
      <w:r w:rsidR="43506EFA" w:rsidRPr="22A26C6E">
        <w:rPr>
          <w:rFonts w:ascii="Times New Roman" w:hAnsi="Times New Roman"/>
        </w:rPr>
        <w:t>carers in leadership and management roles</w:t>
      </w:r>
      <w:r w:rsidR="3FD8D684" w:rsidRPr="22A26C6E">
        <w:rPr>
          <w:rFonts w:ascii="Times New Roman" w:hAnsi="Times New Roman"/>
        </w:rPr>
        <w:t>,</w:t>
      </w:r>
      <w:r w:rsidR="43506EFA" w:rsidRPr="22A26C6E">
        <w:rPr>
          <w:rFonts w:ascii="Times New Roman" w:hAnsi="Times New Roman"/>
        </w:rPr>
        <w:t xml:space="preserve"> in </w:t>
      </w:r>
      <w:r w:rsidR="4F3799A6" w:rsidRPr="22A26C6E">
        <w:rPr>
          <w:rFonts w:ascii="Times New Roman" w:hAnsi="Times New Roman"/>
        </w:rPr>
        <w:t xml:space="preserve">the </w:t>
      </w:r>
      <w:r w:rsidR="43506EFA" w:rsidRPr="22A26C6E">
        <w:rPr>
          <w:rFonts w:ascii="Times New Roman" w:hAnsi="Times New Roman"/>
        </w:rPr>
        <w:t>Engl</w:t>
      </w:r>
      <w:r w:rsidR="58C88EFA" w:rsidRPr="22A26C6E">
        <w:rPr>
          <w:rFonts w:ascii="Times New Roman" w:hAnsi="Times New Roman"/>
        </w:rPr>
        <w:t>ish context</w:t>
      </w:r>
      <w:r w:rsidR="0D2502BC" w:rsidRPr="22A26C6E">
        <w:rPr>
          <w:rFonts w:ascii="Times New Roman" w:hAnsi="Times New Roman"/>
        </w:rPr>
        <w:t xml:space="preserve">) </w:t>
      </w:r>
      <w:r w:rsidRPr="22A26C6E">
        <w:rPr>
          <w:rFonts w:ascii="Times New Roman" w:hAnsi="Times New Roman"/>
        </w:rPr>
        <w:t>and on those in professional positions</w:t>
      </w:r>
      <w:r w:rsidR="51C721BE" w:rsidRPr="22A26C6E">
        <w:rPr>
          <w:rFonts w:ascii="Times New Roman" w:hAnsi="Times New Roman"/>
        </w:rPr>
        <w:t xml:space="preserve">. When looking specifically </w:t>
      </w:r>
      <w:r w:rsidR="6FA3A3F9" w:rsidRPr="22A26C6E">
        <w:rPr>
          <w:rFonts w:ascii="Times New Roman" w:hAnsi="Times New Roman"/>
        </w:rPr>
        <w:t xml:space="preserve">at </w:t>
      </w:r>
      <w:r w:rsidR="51C721BE" w:rsidRPr="22A26C6E">
        <w:rPr>
          <w:rFonts w:ascii="Times New Roman" w:hAnsi="Times New Roman"/>
        </w:rPr>
        <w:t xml:space="preserve">academic staff members, a total of </w:t>
      </w:r>
      <w:r w:rsidR="618A50A5" w:rsidRPr="22A26C6E">
        <w:rPr>
          <w:rFonts w:ascii="Times New Roman" w:hAnsi="Times New Roman"/>
        </w:rPr>
        <w:t>42</w:t>
      </w:r>
      <w:r w:rsidR="51C721BE" w:rsidRPr="22A26C6E">
        <w:rPr>
          <w:rFonts w:ascii="Times New Roman" w:hAnsi="Times New Roman"/>
        </w:rPr>
        <w:t xml:space="preserve"> papers were located, in </w:t>
      </w:r>
      <w:r w:rsidR="0E32D317" w:rsidRPr="22A26C6E">
        <w:rPr>
          <w:rFonts w:ascii="Times New Roman" w:hAnsi="Times New Roman"/>
        </w:rPr>
        <w:t>comparison</w:t>
      </w:r>
      <w:r w:rsidR="51C721BE" w:rsidRPr="22A26C6E">
        <w:rPr>
          <w:rFonts w:ascii="Times New Roman" w:hAnsi="Times New Roman"/>
        </w:rPr>
        <w:t xml:space="preserve"> to other roles in HE generating a mention in just </w:t>
      </w:r>
      <w:r w:rsidR="31199457" w:rsidRPr="22A26C6E">
        <w:rPr>
          <w:rFonts w:ascii="Times New Roman" w:hAnsi="Times New Roman"/>
        </w:rPr>
        <w:t>ten</w:t>
      </w:r>
      <w:r w:rsidRPr="22A26C6E">
        <w:rPr>
          <w:rFonts w:ascii="Times New Roman" w:hAnsi="Times New Roman"/>
        </w:rPr>
        <w:t>. In particular, we found no output exploring those in a</w:t>
      </w:r>
      <w:r w:rsidR="28C367D7" w:rsidRPr="22A26C6E">
        <w:rPr>
          <w:rFonts w:ascii="Times New Roman" w:hAnsi="Times New Roman"/>
        </w:rPr>
        <w:t xml:space="preserve">ncillary </w:t>
      </w:r>
      <w:r w:rsidRPr="22A26C6E">
        <w:rPr>
          <w:rFonts w:ascii="Times New Roman" w:hAnsi="Times New Roman"/>
        </w:rPr>
        <w:t>positions, which raises the question of how research informed and ho</w:t>
      </w:r>
      <w:r w:rsidR="00E64E17" w:rsidRPr="22A26C6E">
        <w:rPr>
          <w:rFonts w:ascii="Times New Roman" w:hAnsi="Times New Roman"/>
        </w:rPr>
        <w:t xml:space="preserve">w inclusive can care policies </w:t>
      </w:r>
      <w:r w:rsidR="1D1E5E29" w:rsidRPr="22A26C6E">
        <w:rPr>
          <w:rFonts w:ascii="Times New Roman" w:hAnsi="Times New Roman"/>
        </w:rPr>
        <w:t xml:space="preserve">be </w:t>
      </w:r>
      <w:r w:rsidR="00E64E17" w:rsidRPr="22A26C6E">
        <w:rPr>
          <w:rFonts w:ascii="Times New Roman" w:hAnsi="Times New Roman"/>
        </w:rPr>
        <w:t>when it comes to these groups</w:t>
      </w:r>
      <w:r w:rsidRPr="22A26C6E">
        <w:rPr>
          <w:rFonts w:ascii="Times New Roman" w:hAnsi="Times New Roman"/>
        </w:rPr>
        <w:t>.</w:t>
      </w:r>
      <w:r w:rsidR="45EF0FB0" w:rsidRPr="22A26C6E">
        <w:rPr>
          <w:rFonts w:ascii="Times New Roman" w:hAnsi="Times New Roman"/>
        </w:rPr>
        <w:t xml:space="preserve"> This could be deemed ironic considering that, as well as the </w:t>
      </w:r>
      <w:r w:rsidR="1BA68007" w:rsidRPr="22A26C6E">
        <w:rPr>
          <w:rFonts w:ascii="Times New Roman" w:hAnsi="Times New Roman"/>
        </w:rPr>
        <w:t xml:space="preserve">expectation </w:t>
      </w:r>
      <w:r w:rsidR="45EF0FB0" w:rsidRPr="22A26C6E">
        <w:rPr>
          <w:rFonts w:ascii="Times New Roman" w:hAnsi="Times New Roman"/>
        </w:rPr>
        <w:t xml:space="preserve">that some </w:t>
      </w:r>
      <w:r w:rsidR="7083746D" w:rsidRPr="22A26C6E">
        <w:rPr>
          <w:rFonts w:ascii="Times New Roman" w:hAnsi="Times New Roman"/>
        </w:rPr>
        <w:t>ancillary</w:t>
      </w:r>
      <w:r w:rsidR="45EF0FB0" w:rsidRPr="22A26C6E">
        <w:rPr>
          <w:rFonts w:ascii="Times New Roman" w:hAnsi="Times New Roman"/>
        </w:rPr>
        <w:t xml:space="preserve"> staff </w:t>
      </w:r>
      <w:r w:rsidR="406A4B37" w:rsidRPr="22A26C6E">
        <w:rPr>
          <w:rFonts w:ascii="Times New Roman" w:hAnsi="Times New Roman"/>
        </w:rPr>
        <w:t xml:space="preserve">will </w:t>
      </w:r>
      <w:r w:rsidR="45EF0FB0" w:rsidRPr="22A26C6E">
        <w:rPr>
          <w:rFonts w:ascii="Times New Roman" w:hAnsi="Times New Roman"/>
        </w:rPr>
        <w:t xml:space="preserve">have </w:t>
      </w:r>
      <w:r w:rsidR="2ABAD2D7" w:rsidRPr="22A26C6E">
        <w:rPr>
          <w:rFonts w:ascii="Times New Roman" w:hAnsi="Times New Roman"/>
        </w:rPr>
        <w:t xml:space="preserve">some form of </w:t>
      </w:r>
      <w:r w:rsidR="45EF0FB0" w:rsidRPr="22A26C6E">
        <w:rPr>
          <w:rFonts w:ascii="Times New Roman" w:hAnsi="Times New Roman"/>
        </w:rPr>
        <w:t>caring responsibilit</w:t>
      </w:r>
      <w:r w:rsidR="6EFAB3B9" w:rsidRPr="22A26C6E">
        <w:rPr>
          <w:rFonts w:ascii="Times New Roman" w:hAnsi="Times New Roman"/>
        </w:rPr>
        <w:t>y</w:t>
      </w:r>
      <w:r w:rsidR="45EF0FB0" w:rsidRPr="22A26C6E">
        <w:rPr>
          <w:rFonts w:ascii="Times New Roman" w:hAnsi="Times New Roman"/>
        </w:rPr>
        <w:t>, t</w:t>
      </w:r>
      <w:r w:rsidR="3B9A43BC" w:rsidRPr="22A26C6E">
        <w:rPr>
          <w:rFonts w:ascii="Times New Roman" w:hAnsi="Times New Roman"/>
        </w:rPr>
        <w:t>heir roles often involve maintaining the social and environmental environment and, as such, could be broadly defined as care work</w:t>
      </w:r>
      <w:r w:rsidR="57C48842" w:rsidRPr="22A26C6E">
        <w:rPr>
          <w:rFonts w:ascii="Times New Roman" w:hAnsi="Times New Roman"/>
        </w:rPr>
        <w:t xml:space="preserve"> (Tronto, 1993)</w:t>
      </w:r>
      <w:r w:rsidR="3B9A43BC" w:rsidRPr="22A26C6E">
        <w:rPr>
          <w:rFonts w:ascii="Times New Roman" w:hAnsi="Times New Roman"/>
        </w:rPr>
        <w:t xml:space="preserve">. </w:t>
      </w:r>
      <w:r w:rsidR="7C70D0C1" w:rsidRPr="22A26C6E">
        <w:rPr>
          <w:rFonts w:ascii="Times New Roman" w:hAnsi="Times New Roman"/>
        </w:rPr>
        <w:t>It should also be noted that, even when those in professional positions are included</w:t>
      </w:r>
      <w:r w:rsidR="7AF8F29F" w:rsidRPr="22A26C6E">
        <w:rPr>
          <w:rFonts w:ascii="Times New Roman" w:hAnsi="Times New Roman"/>
        </w:rPr>
        <w:t xml:space="preserve"> in studies</w:t>
      </w:r>
      <w:r w:rsidR="7C70D0C1" w:rsidRPr="22A26C6E">
        <w:rPr>
          <w:rFonts w:ascii="Times New Roman" w:hAnsi="Times New Roman"/>
        </w:rPr>
        <w:t xml:space="preserve">, it is </w:t>
      </w:r>
      <w:r w:rsidR="24D86E95" w:rsidRPr="22A26C6E">
        <w:rPr>
          <w:rFonts w:ascii="Times New Roman" w:hAnsi="Times New Roman"/>
        </w:rPr>
        <w:t xml:space="preserve">rarely </w:t>
      </w:r>
      <w:r w:rsidR="7C70D0C1" w:rsidRPr="22A26C6E">
        <w:rPr>
          <w:rFonts w:ascii="Times New Roman" w:hAnsi="Times New Roman"/>
        </w:rPr>
        <w:t xml:space="preserve">in a carer </w:t>
      </w:r>
      <w:r w:rsidR="5E6B3FDD" w:rsidRPr="22A26C6E">
        <w:rPr>
          <w:rFonts w:ascii="Times New Roman" w:hAnsi="Times New Roman"/>
        </w:rPr>
        <w:t xml:space="preserve">capacity but because their views on carers and care policies are sought (see, e.g., </w:t>
      </w:r>
      <w:r w:rsidR="00AF4DED">
        <w:rPr>
          <w:rFonts w:ascii="Times New Roman" w:hAnsi="Times New Roman"/>
        </w:rPr>
        <w:t>AUTHOR</w:t>
      </w:r>
      <w:r w:rsidR="5E6B3FDD" w:rsidRPr="22A26C6E">
        <w:rPr>
          <w:rFonts w:ascii="Times New Roman" w:hAnsi="Times New Roman"/>
        </w:rPr>
        <w:t>).</w:t>
      </w:r>
      <w:r w:rsidR="599A2752" w:rsidRPr="22A26C6E">
        <w:rPr>
          <w:rFonts w:ascii="Times New Roman" w:hAnsi="Times New Roman"/>
        </w:rPr>
        <w:t xml:space="preserve"> Likewise, research on those in senior positions may consider more broadly </w:t>
      </w:r>
      <w:r w:rsidR="5A4B6538" w:rsidRPr="22A26C6E">
        <w:rPr>
          <w:rFonts w:ascii="Times New Roman" w:hAnsi="Times New Roman"/>
        </w:rPr>
        <w:t>the</w:t>
      </w:r>
      <w:r w:rsidR="599A2752" w:rsidRPr="22A26C6E">
        <w:rPr>
          <w:rFonts w:ascii="Times New Roman" w:hAnsi="Times New Roman"/>
        </w:rPr>
        <w:t xml:space="preserve"> </w:t>
      </w:r>
      <w:r w:rsidR="45700D26" w:rsidRPr="22A26C6E">
        <w:rPr>
          <w:rFonts w:ascii="Times New Roman" w:hAnsi="Times New Roman"/>
        </w:rPr>
        <w:t xml:space="preserve">apparent culture of ‘carelessness’ that predominates in some </w:t>
      </w:r>
      <w:r w:rsidR="599A2752" w:rsidRPr="22A26C6E">
        <w:rPr>
          <w:rFonts w:ascii="Times New Roman" w:hAnsi="Times New Roman"/>
        </w:rPr>
        <w:t>senior managerial posts, as do</w:t>
      </w:r>
      <w:r w:rsidR="7D651317" w:rsidRPr="22A26C6E">
        <w:rPr>
          <w:rFonts w:ascii="Times New Roman" w:hAnsi="Times New Roman"/>
        </w:rPr>
        <w:t xml:space="preserve"> Bernie</w:t>
      </w:r>
      <w:r w:rsidR="599A2752" w:rsidRPr="22A26C6E">
        <w:rPr>
          <w:rFonts w:ascii="Times New Roman" w:hAnsi="Times New Roman"/>
        </w:rPr>
        <w:t xml:space="preserve"> Grummel</w:t>
      </w:r>
      <w:r w:rsidR="215ED545" w:rsidRPr="22A26C6E">
        <w:rPr>
          <w:rFonts w:ascii="Times New Roman" w:hAnsi="Times New Roman"/>
        </w:rPr>
        <w:t>l</w:t>
      </w:r>
      <w:r w:rsidR="599A2752" w:rsidRPr="22A26C6E">
        <w:rPr>
          <w:rFonts w:ascii="Times New Roman" w:hAnsi="Times New Roman"/>
        </w:rPr>
        <w:t xml:space="preserve"> and colleagues</w:t>
      </w:r>
      <w:r w:rsidR="399DD7D1" w:rsidRPr="22A26C6E">
        <w:rPr>
          <w:rFonts w:ascii="Times New Roman" w:hAnsi="Times New Roman"/>
        </w:rPr>
        <w:t>,</w:t>
      </w:r>
      <w:r w:rsidR="599A2752" w:rsidRPr="22A26C6E">
        <w:rPr>
          <w:rFonts w:ascii="Times New Roman" w:hAnsi="Times New Roman"/>
        </w:rPr>
        <w:t xml:space="preserve"> </w:t>
      </w:r>
      <w:r w:rsidR="39E85F57" w:rsidRPr="22A26C6E">
        <w:rPr>
          <w:rFonts w:ascii="Times New Roman" w:hAnsi="Times New Roman"/>
        </w:rPr>
        <w:t xml:space="preserve">rather than focus solely on the experiences of carers in these senior positions </w:t>
      </w:r>
      <w:r w:rsidR="599A2752" w:rsidRPr="22A26C6E">
        <w:rPr>
          <w:rFonts w:ascii="Times New Roman" w:hAnsi="Times New Roman"/>
        </w:rPr>
        <w:t>(</w:t>
      </w:r>
      <w:r w:rsidR="076206E2" w:rsidRPr="22A26C6E">
        <w:rPr>
          <w:rFonts w:ascii="Times New Roman" w:hAnsi="Times New Roman"/>
        </w:rPr>
        <w:t>Grummell et al, 2009</w:t>
      </w:r>
      <w:r w:rsidR="599A2752" w:rsidRPr="22A26C6E">
        <w:rPr>
          <w:rFonts w:ascii="Times New Roman" w:hAnsi="Times New Roman"/>
        </w:rPr>
        <w:t>).</w:t>
      </w:r>
      <w:r w:rsidR="40A7B017" w:rsidRPr="22A26C6E">
        <w:rPr>
          <w:rFonts w:ascii="Times New Roman" w:hAnsi="Times New Roman"/>
        </w:rPr>
        <w:t xml:space="preserve"> In contrast, studies of academics tend to focus on academics’ caring responsibilities, with some exceptions (e.g. </w:t>
      </w:r>
      <w:r w:rsidR="788D4488" w:rsidRPr="22A26C6E">
        <w:rPr>
          <w:rFonts w:ascii="Times New Roman" w:hAnsi="Times New Roman"/>
        </w:rPr>
        <w:t xml:space="preserve">Dickson and Tennant’s 2018 study of how </w:t>
      </w:r>
      <w:r w:rsidR="055EC97F" w:rsidRPr="22A26C6E">
        <w:rPr>
          <w:rFonts w:ascii="Times New Roman" w:hAnsi="Times New Roman"/>
        </w:rPr>
        <w:t xml:space="preserve">United Arab Emirates’ </w:t>
      </w:r>
      <w:r w:rsidR="788D4488" w:rsidRPr="22A26C6E">
        <w:rPr>
          <w:rFonts w:ascii="Times New Roman" w:hAnsi="Times New Roman"/>
        </w:rPr>
        <w:t xml:space="preserve">academics provide support </w:t>
      </w:r>
      <w:r w:rsidR="3CEF5C3C" w:rsidRPr="22A26C6E">
        <w:rPr>
          <w:rFonts w:ascii="Times New Roman" w:hAnsi="Times New Roman"/>
        </w:rPr>
        <w:t>-</w:t>
      </w:r>
      <w:r w:rsidR="788D4488" w:rsidRPr="22A26C6E">
        <w:rPr>
          <w:rFonts w:ascii="Times New Roman" w:hAnsi="Times New Roman"/>
        </w:rPr>
        <w:t xml:space="preserve"> or not</w:t>
      </w:r>
      <w:r w:rsidR="274FBF82" w:rsidRPr="22A26C6E">
        <w:rPr>
          <w:rFonts w:ascii="Times New Roman" w:hAnsi="Times New Roman"/>
        </w:rPr>
        <w:t xml:space="preserve"> - </w:t>
      </w:r>
      <w:r w:rsidR="788D4488" w:rsidRPr="22A26C6E">
        <w:rPr>
          <w:rFonts w:ascii="Times New Roman" w:hAnsi="Times New Roman"/>
        </w:rPr>
        <w:t xml:space="preserve">to </w:t>
      </w:r>
      <w:r w:rsidR="77E1E687" w:rsidRPr="22A26C6E">
        <w:rPr>
          <w:rFonts w:ascii="Times New Roman" w:hAnsi="Times New Roman"/>
        </w:rPr>
        <w:t xml:space="preserve">student </w:t>
      </w:r>
      <w:r w:rsidR="788D4488" w:rsidRPr="22A26C6E">
        <w:rPr>
          <w:rFonts w:ascii="Times New Roman" w:hAnsi="Times New Roman"/>
        </w:rPr>
        <w:t>mothers).</w:t>
      </w:r>
    </w:p>
    <w:p w14:paraId="41C8F396" w14:textId="285BE2F9" w:rsidR="00666550" w:rsidRPr="000F30AD" w:rsidRDefault="00666550" w:rsidP="3CBE6017">
      <w:pPr>
        <w:spacing w:after="120"/>
        <w:jc w:val="both"/>
        <w:rPr>
          <w:rFonts w:ascii="Times New Roman" w:hAnsi="Times New Roman"/>
          <w:highlight w:val="yellow"/>
        </w:rPr>
      </w:pPr>
    </w:p>
    <w:p w14:paraId="5D3E223F" w14:textId="34E5A32D" w:rsidR="006C68A8" w:rsidRPr="000F30AD" w:rsidRDefault="7C70D0C1" w:rsidP="3CBE6017">
      <w:pPr>
        <w:spacing w:after="120"/>
        <w:jc w:val="both"/>
        <w:rPr>
          <w:rFonts w:ascii="Times New Roman" w:hAnsi="Times New Roman"/>
          <w:i/>
          <w:iCs/>
        </w:rPr>
      </w:pPr>
      <w:r w:rsidRPr="3CBE6017">
        <w:rPr>
          <w:rFonts w:ascii="Times New Roman" w:hAnsi="Times New Roman"/>
          <w:i/>
          <w:iCs/>
        </w:rPr>
        <w:t xml:space="preserve">Nature </w:t>
      </w:r>
      <w:r w:rsidR="006C68A8" w:rsidRPr="3CBE6017">
        <w:rPr>
          <w:rFonts w:ascii="Times New Roman" w:hAnsi="Times New Roman"/>
          <w:i/>
          <w:iCs/>
        </w:rPr>
        <w:t>of caring responsibilities</w:t>
      </w:r>
    </w:p>
    <w:p w14:paraId="085BF996" w14:textId="470E3FFA" w:rsidR="0064177F" w:rsidRPr="000F30AD" w:rsidRDefault="00200280" w:rsidP="62505120">
      <w:pPr>
        <w:spacing w:after="120"/>
        <w:jc w:val="both"/>
        <w:rPr>
          <w:rFonts w:ascii="Times New Roman" w:hAnsi="Times New Roman"/>
        </w:rPr>
      </w:pPr>
      <w:r w:rsidRPr="22A26C6E">
        <w:rPr>
          <w:rFonts w:ascii="Times New Roman" w:hAnsi="Times New Roman"/>
        </w:rPr>
        <w:t xml:space="preserve">The review highlights </w:t>
      </w:r>
      <w:r w:rsidR="00136F19" w:rsidRPr="22A26C6E">
        <w:rPr>
          <w:rFonts w:ascii="Times New Roman" w:hAnsi="Times New Roman"/>
        </w:rPr>
        <w:t>an overall trend</w:t>
      </w:r>
      <w:r w:rsidR="465D7CB3" w:rsidRPr="22A26C6E">
        <w:rPr>
          <w:rFonts w:ascii="Times New Roman" w:hAnsi="Times New Roman"/>
        </w:rPr>
        <w:t xml:space="preserve">: </w:t>
      </w:r>
      <w:r w:rsidR="00136F19" w:rsidRPr="22A26C6E">
        <w:rPr>
          <w:rFonts w:ascii="Times New Roman" w:hAnsi="Times New Roman"/>
        </w:rPr>
        <w:t xml:space="preserve">parenting able bodied children is the most common form of caring acknowledged within </w:t>
      </w:r>
      <w:r w:rsidR="006C68A8" w:rsidRPr="22A26C6E">
        <w:rPr>
          <w:rFonts w:ascii="Times New Roman" w:hAnsi="Times New Roman"/>
        </w:rPr>
        <w:t>research</w:t>
      </w:r>
      <w:r w:rsidR="63BFFB86" w:rsidRPr="22A26C6E">
        <w:rPr>
          <w:rFonts w:ascii="Times New Roman" w:hAnsi="Times New Roman"/>
        </w:rPr>
        <w:t xml:space="preserve"> in the field of carers in academia</w:t>
      </w:r>
      <w:r w:rsidR="00811BFA" w:rsidRPr="22A26C6E">
        <w:rPr>
          <w:rFonts w:ascii="Times New Roman" w:hAnsi="Times New Roman"/>
        </w:rPr>
        <w:t xml:space="preserve"> (</w:t>
      </w:r>
      <w:r w:rsidR="2B15002F" w:rsidRPr="22A26C6E">
        <w:rPr>
          <w:rFonts w:ascii="Times New Roman" w:hAnsi="Times New Roman"/>
        </w:rPr>
        <w:t>n</w:t>
      </w:r>
      <w:ins w:id="54" w:author="Moreau, Marie-Pierre" w:date="2022-12-20T19:23:00Z">
        <w:r w:rsidR="006B200E">
          <w:rPr>
            <w:rFonts w:ascii="Times New Roman" w:hAnsi="Times New Roman"/>
          </w:rPr>
          <w:t>=</w:t>
        </w:r>
      </w:ins>
      <w:del w:id="55" w:author="Moreau, Marie-Pierre" w:date="2022-12-20T19:23:00Z">
        <w:r w:rsidR="2B15002F" w:rsidRPr="22A26C6E" w:rsidDel="006B200E">
          <w:rPr>
            <w:rFonts w:ascii="Times New Roman" w:hAnsi="Times New Roman"/>
          </w:rPr>
          <w:delText>.</w:delText>
        </w:r>
      </w:del>
      <w:r w:rsidR="2B15002F" w:rsidRPr="22A26C6E">
        <w:rPr>
          <w:rFonts w:ascii="Times New Roman" w:hAnsi="Times New Roman"/>
        </w:rPr>
        <w:t>14</w:t>
      </w:r>
      <w:r w:rsidR="42206AE7" w:rsidRPr="22A26C6E">
        <w:rPr>
          <w:rFonts w:ascii="Times New Roman" w:hAnsi="Times New Roman"/>
        </w:rPr>
        <w:t>4</w:t>
      </w:r>
      <w:r w:rsidR="00811BFA" w:rsidRPr="22A26C6E">
        <w:rPr>
          <w:rFonts w:ascii="Times New Roman" w:hAnsi="Times New Roman"/>
        </w:rPr>
        <w:t>)</w:t>
      </w:r>
      <w:r w:rsidR="00136F19" w:rsidRPr="22A26C6E">
        <w:rPr>
          <w:rFonts w:ascii="Times New Roman" w:hAnsi="Times New Roman"/>
        </w:rPr>
        <w:t xml:space="preserve">. </w:t>
      </w:r>
      <w:r w:rsidR="000D14D6" w:rsidRPr="22A26C6E">
        <w:rPr>
          <w:rFonts w:ascii="Times New Roman" w:hAnsi="Times New Roman"/>
        </w:rPr>
        <w:t xml:space="preserve">This relative visibility </w:t>
      </w:r>
      <w:r w:rsidR="7477D63A" w:rsidRPr="22A26C6E">
        <w:rPr>
          <w:rFonts w:ascii="Times New Roman" w:hAnsi="Times New Roman"/>
        </w:rPr>
        <w:t xml:space="preserve">in research </w:t>
      </w:r>
      <w:r w:rsidR="000D14D6" w:rsidRPr="22A26C6E">
        <w:rPr>
          <w:rFonts w:ascii="Times New Roman" w:hAnsi="Times New Roman"/>
        </w:rPr>
        <w:t xml:space="preserve">echoes a </w:t>
      </w:r>
      <w:r w:rsidRPr="22A26C6E">
        <w:rPr>
          <w:rFonts w:ascii="Times New Roman" w:hAnsi="Times New Roman"/>
        </w:rPr>
        <w:t xml:space="preserve">national, sector-wide and institutional </w:t>
      </w:r>
      <w:r w:rsidR="000D14D6" w:rsidRPr="22A26C6E">
        <w:rPr>
          <w:rFonts w:ascii="Times New Roman" w:hAnsi="Times New Roman"/>
        </w:rPr>
        <w:t xml:space="preserve">policy approach which has focused </w:t>
      </w:r>
      <w:r w:rsidRPr="22A26C6E">
        <w:rPr>
          <w:rFonts w:ascii="Times New Roman" w:hAnsi="Times New Roman"/>
        </w:rPr>
        <w:t>their carers</w:t>
      </w:r>
      <w:r w:rsidR="203FAF2D" w:rsidRPr="22A26C6E">
        <w:rPr>
          <w:rFonts w:ascii="Times New Roman" w:hAnsi="Times New Roman"/>
        </w:rPr>
        <w:t>’</w:t>
      </w:r>
      <w:r w:rsidR="000D14D6" w:rsidRPr="22A26C6E">
        <w:rPr>
          <w:rFonts w:ascii="Times New Roman" w:hAnsi="Times New Roman"/>
        </w:rPr>
        <w:t xml:space="preserve"> policy (when they have one)</w:t>
      </w:r>
      <w:r w:rsidR="00136F19" w:rsidRPr="22A26C6E">
        <w:rPr>
          <w:rFonts w:ascii="Times New Roman" w:hAnsi="Times New Roman"/>
        </w:rPr>
        <w:t xml:space="preserve"> </w:t>
      </w:r>
      <w:r w:rsidR="006C68A8" w:rsidRPr="22A26C6E">
        <w:rPr>
          <w:rFonts w:ascii="Times New Roman" w:hAnsi="Times New Roman"/>
        </w:rPr>
        <w:t xml:space="preserve">on </w:t>
      </w:r>
      <w:r w:rsidR="00136F19" w:rsidRPr="22A26C6E">
        <w:rPr>
          <w:rFonts w:ascii="Times New Roman" w:hAnsi="Times New Roman"/>
        </w:rPr>
        <w:t xml:space="preserve">student and </w:t>
      </w:r>
      <w:r w:rsidR="000D14D6" w:rsidRPr="22A26C6E">
        <w:rPr>
          <w:rFonts w:ascii="Times New Roman" w:hAnsi="Times New Roman"/>
        </w:rPr>
        <w:t xml:space="preserve">academic parents, setting up </w:t>
      </w:r>
      <w:r w:rsidR="00136F19" w:rsidRPr="22A26C6E">
        <w:rPr>
          <w:rFonts w:ascii="Times New Roman" w:hAnsi="Times New Roman"/>
        </w:rPr>
        <w:t xml:space="preserve">a variety of schemes, policies and </w:t>
      </w:r>
      <w:r w:rsidR="00B41ACB" w:rsidRPr="22A26C6E">
        <w:rPr>
          <w:rFonts w:ascii="Times New Roman" w:hAnsi="Times New Roman"/>
        </w:rPr>
        <w:t>benefits for this demographic</w:t>
      </w:r>
      <w:r w:rsidR="00811BFA" w:rsidRPr="22A26C6E">
        <w:rPr>
          <w:rFonts w:ascii="Times New Roman" w:hAnsi="Times New Roman"/>
        </w:rPr>
        <w:t xml:space="preserve">, although work has also pointed to the limitations of this </w:t>
      </w:r>
      <w:r w:rsidR="6A2691EA" w:rsidRPr="22A26C6E">
        <w:rPr>
          <w:rFonts w:ascii="Times New Roman" w:hAnsi="Times New Roman"/>
        </w:rPr>
        <w:t xml:space="preserve">intervention </w:t>
      </w:r>
      <w:r w:rsidR="00811BFA" w:rsidRPr="22A26C6E">
        <w:rPr>
          <w:rFonts w:ascii="Times New Roman" w:hAnsi="Times New Roman"/>
        </w:rPr>
        <w:t>(</w:t>
      </w:r>
      <w:r w:rsidR="00AF4DED">
        <w:rPr>
          <w:rFonts w:ascii="Times New Roman" w:hAnsi="Times New Roman"/>
        </w:rPr>
        <w:t>AUTHOR</w:t>
      </w:r>
      <w:r w:rsidR="00811BFA" w:rsidRPr="22A26C6E">
        <w:rPr>
          <w:rFonts w:ascii="Times New Roman" w:hAnsi="Times New Roman"/>
        </w:rPr>
        <w:t>)</w:t>
      </w:r>
      <w:r w:rsidR="00B41ACB" w:rsidRPr="22A26C6E">
        <w:rPr>
          <w:rFonts w:ascii="Times New Roman" w:hAnsi="Times New Roman"/>
        </w:rPr>
        <w:t>.</w:t>
      </w:r>
      <w:r w:rsidR="48F64367" w:rsidRPr="22A26C6E">
        <w:rPr>
          <w:rFonts w:ascii="Times New Roman" w:hAnsi="Times New Roman"/>
        </w:rPr>
        <w:t xml:space="preserve"> </w:t>
      </w:r>
      <w:r w:rsidR="00136F19" w:rsidRPr="22A26C6E">
        <w:rPr>
          <w:rFonts w:ascii="Times New Roman" w:hAnsi="Times New Roman"/>
        </w:rPr>
        <w:t>Secondary to parent</w:t>
      </w:r>
      <w:r w:rsidR="314E4240" w:rsidRPr="22A26C6E">
        <w:rPr>
          <w:rFonts w:ascii="Times New Roman" w:hAnsi="Times New Roman"/>
        </w:rPr>
        <w:t>ing</w:t>
      </w:r>
      <w:r w:rsidR="00136F19" w:rsidRPr="22A26C6E">
        <w:rPr>
          <w:rFonts w:ascii="Times New Roman" w:hAnsi="Times New Roman"/>
        </w:rPr>
        <w:t xml:space="preserve"> are the articles </w:t>
      </w:r>
      <w:r w:rsidR="00B41ACB" w:rsidRPr="22A26C6E">
        <w:rPr>
          <w:rFonts w:ascii="Times New Roman" w:hAnsi="Times New Roman"/>
        </w:rPr>
        <w:t>focusing on those ‘o</w:t>
      </w:r>
      <w:r w:rsidR="00136F19" w:rsidRPr="22A26C6E">
        <w:rPr>
          <w:rFonts w:ascii="Times New Roman" w:hAnsi="Times New Roman"/>
        </w:rPr>
        <w:t>ther’</w:t>
      </w:r>
      <w:r w:rsidR="00B41ACB" w:rsidRPr="22A26C6E">
        <w:rPr>
          <w:rFonts w:ascii="Times New Roman" w:hAnsi="Times New Roman"/>
        </w:rPr>
        <w:t xml:space="preserve"> caring responsibilities</w:t>
      </w:r>
      <w:r w:rsidR="00136F19" w:rsidRPr="22A26C6E">
        <w:rPr>
          <w:rFonts w:ascii="Times New Roman" w:hAnsi="Times New Roman"/>
        </w:rPr>
        <w:t>, in</w:t>
      </w:r>
      <w:r w:rsidR="6B872B95" w:rsidRPr="22A26C6E">
        <w:rPr>
          <w:rFonts w:ascii="Times New Roman" w:hAnsi="Times New Roman"/>
        </w:rPr>
        <w:t>cluding</w:t>
      </w:r>
      <w:r w:rsidR="00136F19" w:rsidRPr="22A26C6E">
        <w:rPr>
          <w:rFonts w:ascii="Times New Roman" w:hAnsi="Times New Roman"/>
        </w:rPr>
        <w:t xml:space="preserve"> caring for siblings, grandchildren, ill </w:t>
      </w:r>
      <w:r w:rsidR="0FB3C87A" w:rsidRPr="22A26C6E">
        <w:rPr>
          <w:rFonts w:ascii="Times New Roman" w:hAnsi="Times New Roman"/>
        </w:rPr>
        <w:t>relatives</w:t>
      </w:r>
      <w:r w:rsidR="00136F19" w:rsidRPr="22A26C6E">
        <w:rPr>
          <w:rFonts w:ascii="Times New Roman" w:hAnsi="Times New Roman"/>
        </w:rPr>
        <w:t xml:space="preserve">, friends and any other individual needing support </w:t>
      </w:r>
      <w:r w:rsidR="553FE927" w:rsidRPr="22A26C6E">
        <w:rPr>
          <w:rFonts w:ascii="Times New Roman" w:hAnsi="Times New Roman"/>
        </w:rPr>
        <w:t>(n</w:t>
      </w:r>
      <w:ins w:id="56" w:author="Moreau, Marie-Pierre" w:date="2022-12-20T19:23:00Z">
        <w:r w:rsidR="006B200E">
          <w:rPr>
            <w:rFonts w:ascii="Times New Roman" w:hAnsi="Times New Roman"/>
          </w:rPr>
          <w:t>=</w:t>
        </w:r>
      </w:ins>
      <w:del w:id="57" w:author="Moreau, Marie-Pierre" w:date="2022-12-20T19:23:00Z">
        <w:r w:rsidR="553FE927" w:rsidRPr="22A26C6E" w:rsidDel="006B200E">
          <w:rPr>
            <w:rFonts w:ascii="Times New Roman" w:hAnsi="Times New Roman"/>
          </w:rPr>
          <w:delText>.</w:delText>
        </w:r>
      </w:del>
      <w:r w:rsidR="553FE927" w:rsidRPr="22A26C6E">
        <w:rPr>
          <w:rFonts w:ascii="Times New Roman" w:hAnsi="Times New Roman"/>
        </w:rPr>
        <w:t>2</w:t>
      </w:r>
      <w:r w:rsidR="5DE1203C" w:rsidRPr="22A26C6E">
        <w:rPr>
          <w:rFonts w:ascii="Times New Roman" w:hAnsi="Times New Roman"/>
        </w:rPr>
        <w:t>2</w:t>
      </w:r>
      <w:r w:rsidR="553FE927" w:rsidRPr="22A26C6E">
        <w:rPr>
          <w:rFonts w:ascii="Times New Roman" w:hAnsi="Times New Roman"/>
        </w:rPr>
        <w:t>)</w:t>
      </w:r>
      <w:r w:rsidR="007E3526" w:rsidRPr="22A26C6E">
        <w:rPr>
          <w:rFonts w:ascii="Times New Roman" w:hAnsi="Times New Roman"/>
        </w:rPr>
        <w:t xml:space="preserve">. This </w:t>
      </w:r>
      <w:r w:rsidR="665489B7" w:rsidRPr="22A26C6E">
        <w:rPr>
          <w:rFonts w:ascii="Times New Roman" w:hAnsi="Times New Roman"/>
        </w:rPr>
        <w:t xml:space="preserve">is </w:t>
      </w:r>
      <w:r w:rsidR="007E3526" w:rsidRPr="22A26C6E">
        <w:rPr>
          <w:rFonts w:ascii="Times New Roman" w:hAnsi="Times New Roman"/>
        </w:rPr>
        <w:t xml:space="preserve">then </w:t>
      </w:r>
      <w:r w:rsidR="00136F19" w:rsidRPr="22A26C6E">
        <w:rPr>
          <w:rFonts w:ascii="Times New Roman" w:hAnsi="Times New Roman"/>
        </w:rPr>
        <w:t>very closely followed by those caring for elderly parents</w:t>
      </w:r>
      <w:r w:rsidR="32F90431" w:rsidRPr="22A26C6E">
        <w:rPr>
          <w:rFonts w:ascii="Times New Roman" w:hAnsi="Times New Roman"/>
        </w:rPr>
        <w:t xml:space="preserve"> (n</w:t>
      </w:r>
      <w:ins w:id="58" w:author="Moreau, Marie-Pierre" w:date="2022-12-20T19:23:00Z">
        <w:r w:rsidR="006B200E">
          <w:rPr>
            <w:rFonts w:ascii="Times New Roman" w:hAnsi="Times New Roman"/>
          </w:rPr>
          <w:t>=</w:t>
        </w:r>
      </w:ins>
      <w:del w:id="59" w:author="Moreau, Marie-Pierre" w:date="2022-12-20T19:23:00Z">
        <w:r w:rsidR="32F90431" w:rsidRPr="22A26C6E" w:rsidDel="006B200E">
          <w:rPr>
            <w:rFonts w:ascii="Times New Roman" w:hAnsi="Times New Roman"/>
          </w:rPr>
          <w:delText>.</w:delText>
        </w:r>
      </w:del>
      <w:r w:rsidR="32F90431" w:rsidRPr="22A26C6E">
        <w:rPr>
          <w:rFonts w:ascii="Times New Roman" w:hAnsi="Times New Roman"/>
        </w:rPr>
        <w:t>1</w:t>
      </w:r>
      <w:r w:rsidR="7F3EE507" w:rsidRPr="22A26C6E">
        <w:rPr>
          <w:rFonts w:ascii="Times New Roman" w:hAnsi="Times New Roman"/>
        </w:rPr>
        <w:t>5</w:t>
      </w:r>
      <w:r w:rsidR="32F90431" w:rsidRPr="22A26C6E">
        <w:rPr>
          <w:rFonts w:ascii="Times New Roman" w:hAnsi="Times New Roman"/>
        </w:rPr>
        <w:t>).</w:t>
      </w:r>
      <w:r w:rsidR="6CCFFF73" w:rsidRPr="22A26C6E">
        <w:rPr>
          <w:rFonts w:ascii="Times New Roman" w:hAnsi="Times New Roman"/>
        </w:rPr>
        <w:t xml:space="preserve"> </w:t>
      </w:r>
      <w:r w:rsidR="253FA770" w:rsidRPr="22A26C6E">
        <w:rPr>
          <w:rFonts w:ascii="Times New Roman" w:hAnsi="Times New Roman"/>
        </w:rPr>
        <w:t xml:space="preserve">Some papers </w:t>
      </w:r>
      <w:r w:rsidR="299326B1" w:rsidRPr="22A26C6E">
        <w:rPr>
          <w:rFonts w:ascii="Times New Roman" w:hAnsi="Times New Roman"/>
        </w:rPr>
        <w:t xml:space="preserve">were categorised in </w:t>
      </w:r>
      <w:r w:rsidR="7F52D440" w:rsidRPr="22A26C6E">
        <w:rPr>
          <w:rFonts w:ascii="Times New Roman" w:hAnsi="Times New Roman"/>
        </w:rPr>
        <w:t>more than one section</w:t>
      </w:r>
      <w:r w:rsidR="3D58201E" w:rsidRPr="22A26C6E">
        <w:rPr>
          <w:rFonts w:ascii="Times New Roman" w:hAnsi="Times New Roman"/>
        </w:rPr>
        <w:t>, e</w:t>
      </w:r>
      <w:r w:rsidR="20765AB0" w:rsidRPr="22A26C6E">
        <w:rPr>
          <w:rFonts w:ascii="Times New Roman" w:hAnsi="Times New Roman"/>
        </w:rPr>
        <w:t>.</w:t>
      </w:r>
      <w:r w:rsidR="3D58201E" w:rsidRPr="22A26C6E">
        <w:rPr>
          <w:rFonts w:ascii="Times New Roman" w:hAnsi="Times New Roman"/>
        </w:rPr>
        <w:t>g</w:t>
      </w:r>
      <w:r w:rsidR="20765AB0" w:rsidRPr="22A26C6E">
        <w:rPr>
          <w:rFonts w:ascii="Times New Roman" w:hAnsi="Times New Roman"/>
        </w:rPr>
        <w:t>.</w:t>
      </w:r>
      <w:r w:rsidR="3D58201E" w:rsidRPr="22A26C6E">
        <w:rPr>
          <w:rFonts w:ascii="Times New Roman" w:hAnsi="Times New Roman"/>
        </w:rPr>
        <w:t xml:space="preserve"> when they dealt with various groups, </w:t>
      </w:r>
      <w:r w:rsidR="61D1757E" w:rsidRPr="22A26C6E">
        <w:rPr>
          <w:rFonts w:ascii="Times New Roman" w:hAnsi="Times New Roman"/>
        </w:rPr>
        <w:t xml:space="preserve">meaning that </w:t>
      </w:r>
      <w:r w:rsidR="762CE4D0" w:rsidRPr="22A26C6E">
        <w:rPr>
          <w:rFonts w:ascii="Times New Roman" w:hAnsi="Times New Roman"/>
        </w:rPr>
        <w:t>numbers alluded to can be greater than the number of texts considered for the purpose of this review</w:t>
      </w:r>
      <w:r w:rsidR="3AF6D604" w:rsidRPr="22A26C6E">
        <w:rPr>
          <w:rFonts w:ascii="Times New Roman" w:hAnsi="Times New Roman"/>
        </w:rPr>
        <w:t xml:space="preserve"> (see</w:t>
      </w:r>
      <w:ins w:id="60" w:author="Moreau, Marie-Pierre" w:date="2022-12-20T19:24:00Z">
        <w:r w:rsidR="006B200E">
          <w:rPr>
            <w:rFonts w:ascii="Times New Roman" w:hAnsi="Times New Roman"/>
          </w:rPr>
          <w:t xml:space="preserve"> </w:t>
        </w:r>
      </w:ins>
      <w:r w:rsidR="3AF6D604" w:rsidRPr="22A26C6E">
        <w:rPr>
          <w:rFonts w:ascii="Times New Roman" w:hAnsi="Times New Roman"/>
        </w:rPr>
        <w:t>Document D: Threads of research)</w:t>
      </w:r>
      <w:r w:rsidR="61D1757E" w:rsidRPr="22A26C6E">
        <w:rPr>
          <w:rFonts w:ascii="Times New Roman" w:hAnsi="Times New Roman"/>
        </w:rPr>
        <w:t>.</w:t>
      </w:r>
    </w:p>
    <w:p w14:paraId="72A3D3EC" w14:textId="77777777" w:rsidR="00136F19" w:rsidRPr="000F30AD" w:rsidRDefault="00136F19" w:rsidP="004E47CD">
      <w:pPr>
        <w:spacing w:after="120"/>
        <w:jc w:val="both"/>
        <w:rPr>
          <w:rFonts w:ascii="Times New Roman" w:hAnsi="Times New Roman"/>
        </w:rPr>
      </w:pPr>
    </w:p>
    <w:p w14:paraId="535186E2" w14:textId="77777777" w:rsidR="006C68A8" w:rsidRPr="000F30AD" w:rsidRDefault="004B41BE" w:rsidP="004E47CD">
      <w:pPr>
        <w:spacing w:after="120"/>
        <w:jc w:val="both"/>
        <w:rPr>
          <w:rFonts w:ascii="Times New Roman" w:hAnsi="Times New Roman"/>
          <w:i/>
        </w:rPr>
      </w:pPr>
      <w:r>
        <w:rPr>
          <w:rFonts w:ascii="Times New Roman" w:hAnsi="Times New Roman"/>
          <w:i/>
        </w:rPr>
        <w:t>Identity markers</w:t>
      </w:r>
    </w:p>
    <w:p w14:paraId="0DD09BE6" w14:textId="3546DCA9" w:rsidR="00892972" w:rsidRPr="000F30AD" w:rsidRDefault="00136F19" w:rsidP="3BC95FAF">
      <w:pPr>
        <w:spacing w:after="120"/>
        <w:jc w:val="both"/>
        <w:rPr>
          <w:rFonts w:ascii="Times New Roman" w:hAnsi="Times New Roman"/>
        </w:rPr>
      </w:pPr>
      <w:r w:rsidRPr="62505120">
        <w:rPr>
          <w:rFonts w:ascii="Times New Roman" w:hAnsi="Times New Roman"/>
        </w:rPr>
        <w:t>When looking at the voices with</w:t>
      </w:r>
      <w:r w:rsidR="00B41ACB" w:rsidRPr="62505120">
        <w:rPr>
          <w:rFonts w:ascii="Times New Roman" w:hAnsi="Times New Roman"/>
        </w:rPr>
        <w:t xml:space="preserve">in care and academia and their relative audibility, it is also the case that various inequalities attract </w:t>
      </w:r>
      <w:r w:rsidR="4EA8F43C" w:rsidRPr="62505120">
        <w:rPr>
          <w:rFonts w:ascii="Times New Roman" w:hAnsi="Times New Roman"/>
        </w:rPr>
        <w:t>various levels</w:t>
      </w:r>
      <w:r w:rsidR="00B41ACB" w:rsidRPr="62505120">
        <w:rPr>
          <w:rFonts w:ascii="Times New Roman" w:hAnsi="Times New Roman"/>
        </w:rPr>
        <w:t xml:space="preserve"> of consideration. </w:t>
      </w:r>
      <w:r w:rsidRPr="62505120">
        <w:rPr>
          <w:rFonts w:ascii="Times New Roman" w:hAnsi="Times New Roman"/>
        </w:rPr>
        <w:t xml:space="preserve">Gender is a strong </w:t>
      </w:r>
      <w:r w:rsidR="6BC4460B" w:rsidRPr="62505120">
        <w:rPr>
          <w:rFonts w:ascii="Times New Roman" w:hAnsi="Times New Roman"/>
        </w:rPr>
        <w:t xml:space="preserve">consideration, </w:t>
      </w:r>
      <w:r w:rsidRPr="62505120">
        <w:rPr>
          <w:rFonts w:ascii="Times New Roman" w:hAnsi="Times New Roman"/>
        </w:rPr>
        <w:t>that threads through most of the research within this field</w:t>
      </w:r>
      <w:r w:rsidR="31A9D313" w:rsidRPr="62505120">
        <w:rPr>
          <w:rFonts w:ascii="Times New Roman" w:hAnsi="Times New Roman"/>
        </w:rPr>
        <w:t xml:space="preserve">, and our review </w:t>
      </w:r>
      <w:r w:rsidR="4EE9D259" w:rsidRPr="62505120">
        <w:rPr>
          <w:rFonts w:ascii="Times New Roman" w:hAnsi="Times New Roman"/>
        </w:rPr>
        <w:t>(n</w:t>
      </w:r>
      <w:ins w:id="61" w:author="Moreau, Marie-Pierre" w:date="2022-12-20T19:24:00Z">
        <w:r w:rsidR="00E14778">
          <w:rPr>
            <w:rFonts w:ascii="Times New Roman" w:hAnsi="Times New Roman"/>
          </w:rPr>
          <w:t>=</w:t>
        </w:r>
      </w:ins>
      <w:del w:id="62" w:author="Moreau, Marie-Pierre" w:date="2022-12-20T19:24:00Z">
        <w:r w:rsidR="4EE9D259" w:rsidRPr="62505120" w:rsidDel="00E14778">
          <w:rPr>
            <w:rFonts w:ascii="Times New Roman" w:hAnsi="Times New Roman"/>
          </w:rPr>
          <w:delText>.</w:delText>
        </w:r>
      </w:del>
      <w:r w:rsidR="4EE9D259" w:rsidRPr="62505120">
        <w:rPr>
          <w:rFonts w:ascii="Times New Roman" w:hAnsi="Times New Roman"/>
        </w:rPr>
        <w:t>9</w:t>
      </w:r>
      <w:r w:rsidR="3D3392D5" w:rsidRPr="62505120">
        <w:rPr>
          <w:rFonts w:ascii="Times New Roman" w:hAnsi="Times New Roman"/>
        </w:rPr>
        <w:t>5</w:t>
      </w:r>
      <w:r w:rsidR="4EE9D259" w:rsidRPr="62505120">
        <w:rPr>
          <w:rFonts w:ascii="Times New Roman" w:hAnsi="Times New Roman"/>
        </w:rPr>
        <w:t>)</w:t>
      </w:r>
      <w:r w:rsidRPr="62505120">
        <w:rPr>
          <w:rFonts w:ascii="Times New Roman" w:hAnsi="Times New Roman"/>
        </w:rPr>
        <w:t xml:space="preserve">, presumably due to </w:t>
      </w:r>
      <w:r w:rsidR="00B41ACB" w:rsidRPr="62505120">
        <w:rPr>
          <w:rFonts w:ascii="Times New Roman" w:hAnsi="Times New Roman"/>
        </w:rPr>
        <w:t xml:space="preserve">the cultural association of </w:t>
      </w:r>
      <w:r w:rsidR="006C68A8" w:rsidRPr="62505120">
        <w:rPr>
          <w:rFonts w:ascii="Times New Roman" w:hAnsi="Times New Roman"/>
        </w:rPr>
        <w:t>care work</w:t>
      </w:r>
      <w:r w:rsidR="00B41ACB" w:rsidRPr="62505120">
        <w:rPr>
          <w:rFonts w:ascii="Times New Roman" w:hAnsi="Times New Roman"/>
        </w:rPr>
        <w:t xml:space="preserve"> with</w:t>
      </w:r>
      <w:r w:rsidR="006C68A8" w:rsidRPr="62505120">
        <w:rPr>
          <w:rFonts w:ascii="Times New Roman" w:hAnsi="Times New Roman"/>
        </w:rPr>
        <w:t xml:space="preserve"> women (Dillabough, 1999)</w:t>
      </w:r>
      <w:r w:rsidRPr="62505120">
        <w:rPr>
          <w:rFonts w:ascii="Times New Roman" w:hAnsi="Times New Roman"/>
        </w:rPr>
        <w:t>.</w:t>
      </w:r>
      <w:r w:rsidR="003352B7" w:rsidRPr="62505120">
        <w:rPr>
          <w:rFonts w:ascii="Times New Roman" w:hAnsi="Times New Roman"/>
        </w:rPr>
        <w:t xml:space="preserve"> </w:t>
      </w:r>
      <w:r w:rsidR="006D1240" w:rsidRPr="62505120">
        <w:rPr>
          <w:rFonts w:ascii="Times New Roman" w:hAnsi="Times New Roman"/>
        </w:rPr>
        <w:t>Work in this area overwhelmingly focuses on women</w:t>
      </w:r>
      <w:r w:rsidR="03FF9087" w:rsidRPr="62505120">
        <w:rPr>
          <w:rFonts w:ascii="Times New Roman" w:hAnsi="Times New Roman"/>
        </w:rPr>
        <w:t>, with some papers focusing on women alone (n</w:t>
      </w:r>
      <w:ins w:id="63" w:author="Moreau, Marie-Pierre" w:date="2022-12-20T19:25:00Z">
        <w:r w:rsidR="0001540A">
          <w:rPr>
            <w:rFonts w:ascii="Times New Roman" w:hAnsi="Times New Roman"/>
          </w:rPr>
          <w:t>=</w:t>
        </w:r>
      </w:ins>
      <w:del w:id="64" w:author="Moreau, Marie-Pierre" w:date="2022-12-20T19:25:00Z">
        <w:r w:rsidR="03FF9087" w:rsidRPr="62505120" w:rsidDel="0001540A">
          <w:rPr>
            <w:rFonts w:ascii="Times New Roman" w:hAnsi="Times New Roman"/>
          </w:rPr>
          <w:delText>.</w:delText>
        </w:r>
      </w:del>
      <w:r w:rsidR="03FF9087" w:rsidRPr="62505120">
        <w:rPr>
          <w:rFonts w:ascii="Times New Roman" w:hAnsi="Times New Roman"/>
        </w:rPr>
        <w:t>49)</w:t>
      </w:r>
      <w:r w:rsidR="1DE03F35" w:rsidRPr="62505120">
        <w:rPr>
          <w:rFonts w:ascii="Times New Roman" w:hAnsi="Times New Roman"/>
        </w:rPr>
        <w:t>,</w:t>
      </w:r>
      <w:r w:rsidR="03FF9087" w:rsidRPr="62505120">
        <w:rPr>
          <w:rFonts w:ascii="Times New Roman" w:hAnsi="Times New Roman"/>
        </w:rPr>
        <w:t xml:space="preserve"> some focusing on men and women but with the </w:t>
      </w:r>
      <w:r w:rsidR="41EDC486" w:rsidRPr="62505120">
        <w:rPr>
          <w:rFonts w:ascii="Times New Roman" w:hAnsi="Times New Roman"/>
        </w:rPr>
        <w:t>latter gr</w:t>
      </w:r>
      <w:r w:rsidR="7F012935" w:rsidRPr="62505120">
        <w:rPr>
          <w:rFonts w:ascii="Times New Roman" w:hAnsi="Times New Roman"/>
        </w:rPr>
        <w:t>ou</w:t>
      </w:r>
      <w:r w:rsidR="41EDC486" w:rsidRPr="62505120">
        <w:rPr>
          <w:rFonts w:ascii="Times New Roman" w:hAnsi="Times New Roman"/>
        </w:rPr>
        <w:t xml:space="preserve">p </w:t>
      </w:r>
      <w:r w:rsidR="03FF9087" w:rsidRPr="62505120">
        <w:rPr>
          <w:rFonts w:ascii="Times New Roman" w:hAnsi="Times New Roman"/>
        </w:rPr>
        <w:t xml:space="preserve">dominating </w:t>
      </w:r>
      <w:r w:rsidR="7A5E9263" w:rsidRPr="62505120">
        <w:rPr>
          <w:rFonts w:ascii="Times New Roman" w:hAnsi="Times New Roman"/>
        </w:rPr>
        <w:t>(n</w:t>
      </w:r>
      <w:ins w:id="65" w:author="Moreau, Marie-Pierre" w:date="2022-12-20T19:24:00Z">
        <w:r w:rsidR="00E14778">
          <w:rPr>
            <w:rFonts w:ascii="Times New Roman" w:hAnsi="Times New Roman"/>
          </w:rPr>
          <w:t>=</w:t>
        </w:r>
      </w:ins>
      <w:del w:id="66" w:author="Moreau, Marie-Pierre" w:date="2022-12-20T19:24:00Z">
        <w:r w:rsidR="7A5E9263" w:rsidRPr="62505120" w:rsidDel="00E14778">
          <w:rPr>
            <w:rFonts w:ascii="Times New Roman" w:hAnsi="Times New Roman"/>
          </w:rPr>
          <w:delText>.</w:delText>
        </w:r>
      </w:del>
      <w:r w:rsidR="7A5E9263" w:rsidRPr="62505120">
        <w:rPr>
          <w:rFonts w:ascii="Times New Roman" w:hAnsi="Times New Roman"/>
        </w:rPr>
        <w:t>38)</w:t>
      </w:r>
      <w:r w:rsidR="6633F422" w:rsidRPr="62505120">
        <w:rPr>
          <w:rFonts w:ascii="Times New Roman" w:hAnsi="Times New Roman"/>
        </w:rPr>
        <w:t xml:space="preserve">, </w:t>
      </w:r>
      <w:r w:rsidR="04629FCC" w:rsidRPr="62505120">
        <w:rPr>
          <w:rFonts w:ascii="Times New Roman" w:hAnsi="Times New Roman"/>
        </w:rPr>
        <w:t xml:space="preserve">and </w:t>
      </w:r>
      <w:r w:rsidR="15ADEDAB" w:rsidRPr="62505120">
        <w:rPr>
          <w:rFonts w:ascii="Times New Roman" w:hAnsi="Times New Roman"/>
        </w:rPr>
        <w:t xml:space="preserve">some </w:t>
      </w:r>
      <w:r w:rsidR="006D1240" w:rsidRPr="62505120">
        <w:rPr>
          <w:rFonts w:ascii="Times New Roman" w:hAnsi="Times New Roman"/>
        </w:rPr>
        <w:t>with men</w:t>
      </w:r>
      <w:r w:rsidR="0F475747" w:rsidRPr="62505120">
        <w:rPr>
          <w:rFonts w:ascii="Times New Roman" w:hAnsi="Times New Roman"/>
        </w:rPr>
        <w:t xml:space="preserve"> (n</w:t>
      </w:r>
      <w:ins w:id="67" w:author="Moreau, Marie-Pierre" w:date="2022-12-20T19:25:00Z">
        <w:r w:rsidR="0001540A">
          <w:rPr>
            <w:rFonts w:ascii="Times New Roman" w:hAnsi="Times New Roman"/>
          </w:rPr>
          <w:t>=</w:t>
        </w:r>
      </w:ins>
      <w:del w:id="68" w:author="Moreau, Marie-Pierre" w:date="2022-12-20T19:25:00Z">
        <w:r w:rsidR="0F475747" w:rsidRPr="62505120" w:rsidDel="0001540A">
          <w:rPr>
            <w:rFonts w:ascii="Times New Roman" w:hAnsi="Times New Roman"/>
          </w:rPr>
          <w:delText>.</w:delText>
        </w:r>
      </w:del>
      <w:r w:rsidR="0F475747" w:rsidRPr="62505120">
        <w:rPr>
          <w:rFonts w:ascii="Times New Roman" w:hAnsi="Times New Roman"/>
        </w:rPr>
        <w:t>2)</w:t>
      </w:r>
      <w:r w:rsidR="2A871F6F" w:rsidRPr="62505120">
        <w:rPr>
          <w:rFonts w:ascii="Times New Roman" w:hAnsi="Times New Roman"/>
        </w:rPr>
        <w:t>.</w:t>
      </w:r>
      <w:r w:rsidR="006D1240" w:rsidRPr="62505120">
        <w:rPr>
          <w:rFonts w:ascii="Times New Roman" w:hAnsi="Times New Roman"/>
        </w:rPr>
        <w:t xml:space="preserve"> </w:t>
      </w:r>
      <w:r w:rsidR="63ED8B7F" w:rsidRPr="62505120">
        <w:rPr>
          <w:rFonts w:ascii="Times New Roman" w:hAnsi="Times New Roman"/>
        </w:rPr>
        <w:t>Non-binary and transgender individuals were given close to no consideration, with only one study mentioning a non-binary participant</w:t>
      </w:r>
      <w:r w:rsidR="006D1240" w:rsidRPr="62505120">
        <w:rPr>
          <w:rFonts w:ascii="Times New Roman" w:hAnsi="Times New Roman"/>
        </w:rPr>
        <w:t>. Yet extant work in this area highlight</w:t>
      </w:r>
      <w:r w:rsidR="0064177F" w:rsidRPr="62505120">
        <w:rPr>
          <w:rFonts w:ascii="Times New Roman" w:hAnsi="Times New Roman"/>
        </w:rPr>
        <w:t>s striking gendered differences</w:t>
      </w:r>
      <w:r w:rsidR="006D1240" w:rsidRPr="62505120">
        <w:rPr>
          <w:rFonts w:ascii="Times New Roman" w:hAnsi="Times New Roman"/>
        </w:rPr>
        <w:t xml:space="preserve"> between the experiences of men and women with caring responsibilities, whether they are HE students or employees.</w:t>
      </w:r>
      <w:r w:rsidR="00E43FC0" w:rsidRPr="62505120">
        <w:rPr>
          <w:rFonts w:ascii="Times New Roman" w:hAnsi="Times New Roman"/>
        </w:rPr>
        <w:t xml:space="preserve"> </w:t>
      </w:r>
      <w:r w:rsidR="004C235B" w:rsidRPr="62505120">
        <w:rPr>
          <w:rFonts w:ascii="Times New Roman" w:hAnsi="Times New Roman"/>
        </w:rPr>
        <w:t xml:space="preserve">There were also papers regarding women in academia that were excluded due to there not being any, or enough, </w:t>
      </w:r>
      <w:r w:rsidR="004C235B" w:rsidRPr="62505120">
        <w:rPr>
          <w:rFonts w:ascii="Times New Roman" w:hAnsi="Times New Roman"/>
        </w:rPr>
        <w:lastRenderedPageBreak/>
        <w:t xml:space="preserve">mention of care work or responsibility. </w:t>
      </w:r>
      <w:r w:rsidR="00E43FC0" w:rsidRPr="62505120">
        <w:rPr>
          <w:rFonts w:ascii="Times New Roman" w:hAnsi="Times New Roman"/>
        </w:rPr>
        <w:t xml:space="preserve">The exclusion of men is often justified by methodological </w:t>
      </w:r>
      <w:r w:rsidR="00CB4654" w:rsidRPr="62505120">
        <w:rPr>
          <w:rFonts w:ascii="Times New Roman" w:hAnsi="Times New Roman"/>
        </w:rPr>
        <w:t>challenges</w:t>
      </w:r>
      <w:r w:rsidR="00E43FC0" w:rsidRPr="62505120">
        <w:rPr>
          <w:rFonts w:ascii="Times New Roman" w:hAnsi="Times New Roman"/>
        </w:rPr>
        <w:t xml:space="preserve"> in recruiting men for these studies, something which may reflect </w:t>
      </w:r>
      <w:r w:rsidR="17B69E08" w:rsidRPr="62505120">
        <w:rPr>
          <w:rFonts w:ascii="Times New Roman" w:hAnsi="Times New Roman"/>
        </w:rPr>
        <w:t xml:space="preserve">the cultural association of </w:t>
      </w:r>
      <w:r w:rsidR="00CB4654" w:rsidRPr="62505120">
        <w:rPr>
          <w:rFonts w:ascii="Times New Roman" w:hAnsi="Times New Roman"/>
        </w:rPr>
        <w:t>care</w:t>
      </w:r>
      <w:r w:rsidR="4765FAC2" w:rsidRPr="62505120">
        <w:rPr>
          <w:rFonts w:ascii="Times New Roman" w:hAnsi="Times New Roman"/>
        </w:rPr>
        <w:t>work and femininity</w:t>
      </w:r>
      <w:r w:rsidR="00CB4654" w:rsidRPr="62505120">
        <w:rPr>
          <w:rFonts w:ascii="Times New Roman" w:hAnsi="Times New Roman"/>
        </w:rPr>
        <w:t xml:space="preserve"> and, </w:t>
      </w:r>
      <w:r w:rsidR="0943665B" w:rsidRPr="62505120">
        <w:rPr>
          <w:rFonts w:ascii="Times New Roman" w:hAnsi="Times New Roman"/>
        </w:rPr>
        <w:t>linked to this</w:t>
      </w:r>
      <w:r w:rsidR="00CB4654" w:rsidRPr="62505120">
        <w:rPr>
          <w:rFonts w:ascii="Times New Roman" w:hAnsi="Times New Roman"/>
        </w:rPr>
        <w:t xml:space="preserve">, </w:t>
      </w:r>
      <w:r w:rsidR="07101D88" w:rsidRPr="62505120">
        <w:rPr>
          <w:rFonts w:ascii="Times New Roman" w:hAnsi="Times New Roman"/>
        </w:rPr>
        <w:t xml:space="preserve">men’s greater resistance to </w:t>
      </w:r>
      <w:r w:rsidR="00CB4654" w:rsidRPr="62505120">
        <w:rPr>
          <w:rFonts w:ascii="Times New Roman" w:hAnsi="Times New Roman"/>
        </w:rPr>
        <w:t>identify</w:t>
      </w:r>
      <w:r w:rsidR="00E43FC0" w:rsidRPr="62505120">
        <w:rPr>
          <w:rFonts w:ascii="Times New Roman" w:hAnsi="Times New Roman"/>
        </w:rPr>
        <w:t xml:space="preserve"> as carers.</w:t>
      </w:r>
    </w:p>
    <w:p w14:paraId="7BC5C1F9" w14:textId="17726B2A" w:rsidR="0064177F" w:rsidRPr="000F30AD" w:rsidRDefault="25CFD8FC" w:rsidP="2D81283B">
      <w:pPr>
        <w:spacing w:after="120"/>
        <w:jc w:val="both"/>
        <w:rPr>
          <w:rFonts w:ascii="Times New Roman" w:hAnsi="Times New Roman"/>
        </w:rPr>
      </w:pPr>
      <w:r w:rsidRPr="22A26C6E">
        <w:rPr>
          <w:rFonts w:ascii="Times New Roman" w:hAnsi="Times New Roman"/>
        </w:rPr>
        <w:t xml:space="preserve">Much </w:t>
      </w:r>
      <w:r w:rsidR="00892972" w:rsidRPr="22A26C6E">
        <w:rPr>
          <w:rFonts w:ascii="Times New Roman" w:hAnsi="Times New Roman"/>
        </w:rPr>
        <w:t xml:space="preserve">of the research </w:t>
      </w:r>
      <w:r w:rsidR="49D37376" w:rsidRPr="22A26C6E">
        <w:rPr>
          <w:rFonts w:ascii="Times New Roman" w:hAnsi="Times New Roman"/>
        </w:rPr>
        <w:t xml:space="preserve">explores, and sometimes </w:t>
      </w:r>
      <w:r w:rsidR="00892972" w:rsidRPr="22A26C6E">
        <w:rPr>
          <w:rFonts w:ascii="Times New Roman" w:hAnsi="Times New Roman"/>
        </w:rPr>
        <w:t>assumes</w:t>
      </w:r>
      <w:r w:rsidR="681B15A2" w:rsidRPr="22A26C6E">
        <w:rPr>
          <w:rFonts w:ascii="Times New Roman" w:hAnsi="Times New Roman"/>
        </w:rPr>
        <w:t>,</w:t>
      </w:r>
      <w:r w:rsidR="00892972" w:rsidRPr="22A26C6E">
        <w:rPr>
          <w:rFonts w:ascii="Times New Roman" w:hAnsi="Times New Roman"/>
        </w:rPr>
        <w:t xml:space="preserve"> a</w:t>
      </w:r>
      <w:r w:rsidR="0064177F" w:rsidRPr="22A26C6E">
        <w:rPr>
          <w:rFonts w:ascii="Times New Roman" w:hAnsi="Times New Roman"/>
        </w:rPr>
        <w:t xml:space="preserve"> heteronormative family setting</w:t>
      </w:r>
      <w:r w:rsidR="00892972" w:rsidRPr="22A26C6E">
        <w:rPr>
          <w:rFonts w:ascii="Times New Roman" w:hAnsi="Times New Roman"/>
        </w:rPr>
        <w:t xml:space="preserve"> within which care work takes place. Linked to this, LGBTQ+ carers are usually not </w:t>
      </w:r>
      <w:del w:id="69" w:author="Moreau, Marie-Pierre" w:date="2022-12-20T19:28:00Z">
        <w:r w:rsidR="00892972" w:rsidRPr="22A26C6E" w:rsidDel="00381E49">
          <w:rPr>
            <w:rFonts w:ascii="Times New Roman" w:hAnsi="Times New Roman"/>
          </w:rPr>
          <w:delText>considered</w:delText>
        </w:r>
      </w:del>
      <w:ins w:id="70" w:author="Moreau, Marie-Pierre" w:date="2022-12-20T19:29:00Z">
        <w:r w:rsidR="006B334F">
          <w:rPr>
            <w:rFonts w:ascii="Times New Roman" w:hAnsi="Times New Roman"/>
          </w:rPr>
          <w:t>discussed</w:t>
        </w:r>
      </w:ins>
      <w:ins w:id="71" w:author="Moreau, Marie-Pierre" w:date="2022-12-20T19:30:00Z">
        <w:r w:rsidR="00143856">
          <w:rPr>
            <w:rFonts w:ascii="Times New Roman" w:hAnsi="Times New Roman"/>
          </w:rPr>
          <w:t>.</w:t>
        </w:r>
      </w:ins>
      <w:del w:id="72" w:author="Moreau, Marie-Pierre" w:date="2022-12-20T19:29:00Z">
        <w:r w:rsidR="3DA60E67" w:rsidRPr="22A26C6E" w:rsidDel="001521F5">
          <w:rPr>
            <w:rFonts w:ascii="Times New Roman" w:hAnsi="Times New Roman"/>
          </w:rPr>
          <w:delText>,</w:delText>
        </w:r>
      </w:del>
      <w:r w:rsidR="3DA60E67" w:rsidRPr="22A26C6E">
        <w:rPr>
          <w:rFonts w:ascii="Times New Roman" w:hAnsi="Times New Roman"/>
        </w:rPr>
        <w:t xml:space="preserve"> </w:t>
      </w:r>
      <w:del w:id="73" w:author="Moreau, Marie-Pierre" w:date="2022-12-20T19:29:00Z">
        <w:r w:rsidR="3DA60E67" w:rsidRPr="22A26C6E" w:rsidDel="001521F5">
          <w:rPr>
            <w:rFonts w:ascii="Times New Roman" w:hAnsi="Times New Roman"/>
          </w:rPr>
          <w:delText xml:space="preserve">although </w:delText>
        </w:r>
      </w:del>
      <w:ins w:id="74" w:author="Moreau, Marie-Pierre" w:date="2022-12-20T19:30:00Z">
        <w:r w:rsidR="00143856">
          <w:rPr>
            <w:rFonts w:ascii="Times New Roman" w:hAnsi="Times New Roman"/>
          </w:rPr>
          <w:t>S</w:t>
        </w:r>
      </w:ins>
      <w:del w:id="75" w:author="Moreau, Marie-Pierre" w:date="2022-12-20T19:30:00Z">
        <w:r w:rsidR="3DA60E67" w:rsidRPr="22A26C6E" w:rsidDel="00143856">
          <w:rPr>
            <w:rFonts w:ascii="Times New Roman" w:hAnsi="Times New Roman"/>
          </w:rPr>
          <w:delText>s</w:delText>
        </w:r>
      </w:del>
      <w:r w:rsidR="3DA60E67" w:rsidRPr="22A26C6E">
        <w:rPr>
          <w:rFonts w:ascii="Times New Roman" w:hAnsi="Times New Roman"/>
        </w:rPr>
        <w:t>ome</w:t>
      </w:r>
      <w:ins w:id="76" w:author="Moreau, Marie-Pierre" w:date="2022-12-20T19:28:00Z">
        <w:r w:rsidR="00381E49">
          <w:rPr>
            <w:rFonts w:ascii="Times New Roman" w:hAnsi="Times New Roman"/>
          </w:rPr>
          <w:t xml:space="preserve"> rare</w:t>
        </w:r>
      </w:ins>
      <w:r w:rsidR="3DA60E67" w:rsidRPr="22A26C6E">
        <w:rPr>
          <w:rFonts w:ascii="Times New Roman" w:hAnsi="Times New Roman"/>
        </w:rPr>
        <w:t xml:space="preserve"> studies </w:t>
      </w:r>
      <w:del w:id="77" w:author="Moreau, Marie-Pierre" w:date="2022-12-20T19:30:00Z">
        <w:r w:rsidR="3DA60E67" w:rsidRPr="22A26C6E" w:rsidDel="00143856">
          <w:rPr>
            <w:rFonts w:ascii="Times New Roman" w:hAnsi="Times New Roman"/>
          </w:rPr>
          <w:delText xml:space="preserve">include </w:delText>
        </w:r>
      </w:del>
      <w:ins w:id="78" w:author="Moreau, Marie-Pierre" w:date="2022-12-20T19:30:00Z">
        <w:r w:rsidR="00143856">
          <w:rPr>
            <w:rFonts w:ascii="Times New Roman" w:hAnsi="Times New Roman"/>
          </w:rPr>
          <w:t>mention the presence of</w:t>
        </w:r>
        <w:r w:rsidR="00143856" w:rsidRPr="22A26C6E">
          <w:rPr>
            <w:rFonts w:ascii="Times New Roman" w:hAnsi="Times New Roman"/>
          </w:rPr>
          <w:t xml:space="preserve"> </w:t>
        </w:r>
      </w:ins>
      <w:r w:rsidR="3DA60E67" w:rsidRPr="22A26C6E">
        <w:rPr>
          <w:rFonts w:ascii="Times New Roman" w:hAnsi="Times New Roman"/>
        </w:rPr>
        <w:t xml:space="preserve">some LGBTQ+ families in their sample (e.g. </w:t>
      </w:r>
      <w:r w:rsidR="00AF4DED">
        <w:rPr>
          <w:rFonts w:ascii="Times New Roman" w:hAnsi="Times New Roman"/>
        </w:rPr>
        <w:t>AUTHOR</w:t>
      </w:r>
      <w:ins w:id="79" w:author="Moreau, Marie-Pierre" w:date="2022-12-20T18:47:00Z">
        <w:r w:rsidR="009A2358">
          <w:rPr>
            <w:rFonts w:ascii="Times New Roman" w:hAnsi="Times New Roman"/>
          </w:rPr>
          <w:t xml:space="preserve">, in which some participants identify as </w:t>
        </w:r>
        <w:r w:rsidR="00C3537C">
          <w:rPr>
            <w:rFonts w:ascii="Times New Roman" w:hAnsi="Times New Roman"/>
          </w:rPr>
          <w:t>LGBTQ+</w:t>
        </w:r>
      </w:ins>
      <w:r w:rsidR="3DA60E67" w:rsidRPr="22A26C6E">
        <w:rPr>
          <w:rFonts w:ascii="Times New Roman" w:hAnsi="Times New Roman"/>
        </w:rPr>
        <w:t>)</w:t>
      </w:r>
      <w:r w:rsidR="00892972" w:rsidRPr="22A26C6E">
        <w:rPr>
          <w:rFonts w:ascii="Times New Roman" w:hAnsi="Times New Roman"/>
        </w:rPr>
        <w:t>.</w:t>
      </w:r>
      <w:ins w:id="80" w:author="Moreau, Marie-Pierre" w:date="2022-12-20T18:46:00Z">
        <w:r w:rsidR="00FF7330">
          <w:rPr>
            <w:rFonts w:ascii="Times New Roman" w:hAnsi="Times New Roman"/>
          </w:rPr>
          <w:t xml:space="preserve"> This </w:t>
        </w:r>
      </w:ins>
      <w:ins w:id="81" w:author="Moreau, Marie-Pierre" w:date="2022-12-20T18:48:00Z">
        <w:r w:rsidR="00C3537C">
          <w:rPr>
            <w:rFonts w:ascii="Times New Roman" w:hAnsi="Times New Roman"/>
          </w:rPr>
          <w:t>absence</w:t>
        </w:r>
      </w:ins>
      <w:ins w:id="82" w:author="Moreau, Marie-Pierre" w:date="2022-12-20T18:46:00Z">
        <w:r w:rsidR="00FF7330">
          <w:rPr>
            <w:rFonts w:ascii="Times New Roman" w:hAnsi="Times New Roman"/>
          </w:rPr>
          <w:t xml:space="preserve"> </w:t>
        </w:r>
      </w:ins>
      <w:ins w:id="83" w:author="Moreau, Marie-Pierre" w:date="2022-12-20T18:48:00Z">
        <w:r w:rsidR="00C3537C">
          <w:rPr>
            <w:rFonts w:ascii="Times New Roman" w:hAnsi="Times New Roman"/>
          </w:rPr>
          <w:t xml:space="preserve">may </w:t>
        </w:r>
      </w:ins>
      <w:ins w:id="84" w:author="Moreau, Marie-Pierre" w:date="2022-12-20T18:46:00Z">
        <w:r w:rsidR="00FF7330">
          <w:rPr>
            <w:rFonts w:ascii="Times New Roman" w:hAnsi="Times New Roman"/>
          </w:rPr>
          <w:t>be linked to persisting heteronormative assumptions in r</w:t>
        </w:r>
      </w:ins>
      <w:ins w:id="85" w:author="Moreau, Marie-Pierre" w:date="2022-12-20T18:47:00Z">
        <w:r w:rsidR="009A2358">
          <w:rPr>
            <w:rFonts w:ascii="Times New Roman" w:hAnsi="Times New Roman"/>
          </w:rPr>
          <w:t>esearch on kinship and caregiving</w:t>
        </w:r>
      </w:ins>
      <w:ins w:id="86" w:author="Moreau, Marie-Pierre" w:date="2022-12-20T19:30:00Z">
        <w:r w:rsidR="00143856">
          <w:rPr>
            <w:rFonts w:ascii="Times New Roman" w:hAnsi="Times New Roman"/>
          </w:rPr>
          <w:t xml:space="preserve"> as well as the resistance of participants </w:t>
        </w:r>
      </w:ins>
      <w:ins w:id="87" w:author="Moreau, Marie-Pierre" w:date="2022-12-20T19:38:00Z">
        <w:r w:rsidR="002A137B">
          <w:rPr>
            <w:rFonts w:ascii="Times New Roman" w:hAnsi="Times New Roman"/>
          </w:rPr>
          <w:t>to</w:t>
        </w:r>
      </w:ins>
      <w:ins w:id="88" w:author="Moreau, Marie-Pierre" w:date="2022-12-20T19:30:00Z">
        <w:r w:rsidR="00143856">
          <w:rPr>
            <w:rFonts w:ascii="Times New Roman" w:hAnsi="Times New Roman"/>
          </w:rPr>
          <w:t xml:space="preserve"> sharing </w:t>
        </w:r>
      </w:ins>
      <w:ins w:id="89" w:author="Moreau, Marie-Pierre" w:date="2022-12-20T19:31:00Z">
        <w:r w:rsidR="00143856">
          <w:rPr>
            <w:rFonts w:ascii="Times New Roman" w:hAnsi="Times New Roman"/>
          </w:rPr>
          <w:t xml:space="preserve">aspects of their identity </w:t>
        </w:r>
      </w:ins>
      <w:ins w:id="90" w:author="Moreau, Marie-Pierre" w:date="2022-12-20T19:39:00Z">
        <w:r w:rsidR="008A6C84">
          <w:rPr>
            <w:rFonts w:ascii="Times New Roman" w:hAnsi="Times New Roman"/>
          </w:rPr>
          <w:t xml:space="preserve">known to </w:t>
        </w:r>
      </w:ins>
      <w:ins w:id="91" w:author="Moreau, Marie-Pierre" w:date="2022-12-20T19:31:00Z">
        <w:r w:rsidR="00BE1430">
          <w:rPr>
            <w:rFonts w:ascii="Times New Roman" w:hAnsi="Times New Roman"/>
          </w:rPr>
          <w:t>attract discrimination (</w:t>
        </w:r>
      </w:ins>
      <w:ins w:id="92" w:author="Moreau, Marie-Pierre" w:date="2022-12-20T19:38:00Z">
        <w:r w:rsidR="002A137B">
          <w:rPr>
            <w:rFonts w:ascii="Times New Roman" w:hAnsi="Times New Roman"/>
          </w:rPr>
          <w:t>de Vries and Croghan, 2015</w:t>
        </w:r>
      </w:ins>
      <w:ins w:id="93" w:author="Moreau, Marie-Pierre" w:date="2022-12-20T19:31:00Z">
        <w:r w:rsidR="00BE1430">
          <w:rPr>
            <w:rFonts w:ascii="Times New Roman" w:hAnsi="Times New Roman"/>
          </w:rPr>
          <w:t>)</w:t>
        </w:r>
      </w:ins>
      <w:ins w:id="94" w:author="Moreau, Marie-Pierre" w:date="2022-12-20T18:48:00Z">
        <w:r w:rsidR="00C3537C">
          <w:rPr>
            <w:rFonts w:ascii="Times New Roman" w:hAnsi="Times New Roman"/>
          </w:rPr>
          <w:t xml:space="preserve">. </w:t>
        </w:r>
      </w:ins>
      <w:ins w:id="95" w:author="Moreau, Marie-Pierre" w:date="2022-12-20T18:50:00Z">
        <w:r w:rsidR="00A22B81">
          <w:rPr>
            <w:rFonts w:ascii="Times New Roman" w:hAnsi="Times New Roman"/>
          </w:rPr>
          <w:t xml:space="preserve">We echo </w:t>
        </w:r>
        <w:r w:rsidR="00510DC2">
          <w:rPr>
            <w:rFonts w:ascii="Times New Roman" w:hAnsi="Times New Roman"/>
          </w:rPr>
          <w:t>the words of Sallee and colleagues:</w:t>
        </w:r>
      </w:ins>
      <w:ins w:id="96" w:author="Moreau, Marie-Pierre" w:date="2022-12-20T18:51:00Z">
        <w:r w:rsidR="00510DC2">
          <w:rPr>
            <w:rFonts w:ascii="Times New Roman" w:hAnsi="Times New Roman"/>
          </w:rPr>
          <w:t xml:space="preserve"> ‘</w:t>
        </w:r>
        <w:r w:rsidR="00510DC2" w:rsidRPr="00510DC2">
          <w:rPr>
            <w:rFonts w:ascii="Times New Roman" w:hAnsi="Times New Roman"/>
          </w:rPr>
          <w:t>Given that the populations of study reported here were primarily White and heterosexual, future research should focus on what may be unique about the experiences of faculty of  color and LGBT faculty</w:t>
        </w:r>
        <w:r w:rsidR="00510DC2">
          <w:rPr>
            <w:rFonts w:ascii="Times New Roman" w:hAnsi="Times New Roman"/>
          </w:rPr>
          <w:t>’</w:t>
        </w:r>
        <w:r w:rsidR="00510DC2" w:rsidRPr="00510DC2">
          <w:rPr>
            <w:rFonts w:ascii="Times New Roman" w:hAnsi="Times New Roman"/>
          </w:rPr>
          <w:t xml:space="preserve"> </w:t>
        </w:r>
        <w:r w:rsidR="00510DC2">
          <w:rPr>
            <w:rFonts w:ascii="Times New Roman" w:hAnsi="Times New Roman"/>
          </w:rPr>
          <w:t>(</w:t>
        </w:r>
        <w:r w:rsidR="00510DC2" w:rsidRPr="00510DC2">
          <w:rPr>
            <w:rFonts w:ascii="Times New Roman" w:hAnsi="Times New Roman"/>
          </w:rPr>
          <w:t>Sallee et al</w:t>
        </w:r>
        <w:r w:rsidR="00510DC2">
          <w:rPr>
            <w:rFonts w:ascii="Times New Roman" w:hAnsi="Times New Roman"/>
          </w:rPr>
          <w:t>.,</w:t>
        </w:r>
        <w:r w:rsidR="00510DC2" w:rsidRPr="00510DC2">
          <w:rPr>
            <w:rFonts w:ascii="Times New Roman" w:hAnsi="Times New Roman"/>
          </w:rPr>
          <w:t xml:space="preserve"> 201</w:t>
        </w:r>
      </w:ins>
      <w:ins w:id="97" w:author="Moreau, Marie-Pierre" w:date="2022-12-20T18:52:00Z">
        <w:r w:rsidR="00D629E7">
          <w:rPr>
            <w:rFonts w:ascii="Times New Roman" w:hAnsi="Times New Roman"/>
          </w:rPr>
          <w:t>6</w:t>
        </w:r>
      </w:ins>
      <w:ins w:id="98" w:author="Moreau, Marie-Pierre" w:date="2022-12-20T18:53:00Z">
        <w:r w:rsidR="00D629E7">
          <w:rPr>
            <w:rFonts w:ascii="Times New Roman" w:hAnsi="Times New Roman"/>
          </w:rPr>
          <w:t>:</w:t>
        </w:r>
      </w:ins>
      <w:ins w:id="99" w:author="Moreau, Marie-Pierre" w:date="2022-12-20T18:52:00Z">
        <w:r w:rsidR="00755FA5">
          <w:rPr>
            <w:rFonts w:ascii="Times New Roman" w:hAnsi="Times New Roman"/>
          </w:rPr>
          <w:t xml:space="preserve"> 200</w:t>
        </w:r>
      </w:ins>
      <w:ins w:id="100" w:author="Moreau, Marie-Pierre" w:date="2022-12-20T18:51:00Z">
        <w:r w:rsidR="00510DC2">
          <w:rPr>
            <w:rFonts w:ascii="Times New Roman" w:hAnsi="Times New Roman"/>
          </w:rPr>
          <w:t xml:space="preserve">). </w:t>
        </w:r>
      </w:ins>
      <w:del w:id="101" w:author="Moreau, Marie-Pierre" w:date="2022-12-20T18:51:00Z">
        <w:r w:rsidR="00892972" w:rsidRPr="22A26C6E" w:rsidDel="00510DC2">
          <w:rPr>
            <w:rFonts w:ascii="Times New Roman" w:hAnsi="Times New Roman"/>
          </w:rPr>
          <w:delText xml:space="preserve"> </w:delText>
        </w:r>
      </w:del>
      <w:r w:rsidR="63B8FE4C" w:rsidRPr="22A26C6E">
        <w:rPr>
          <w:rFonts w:ascii="Times New Roman" w:hAnsi="Times New Roman"/>
        </w:rPr>
        <w:t>However,</w:t>
      </w:r>
      <w:r w:rsidR="00892972" w:rsidRPr="22A26C6E">
        <w:rPr>
          <w:rFonts w:ascii="Times New Roman" w:hAnsi="Times New Roman"/>
        </w:rPr>
        <w:t xml:space="preserve"> </w:t>
      </w:r>
      <w:r w:rsidR="55B9E846" w:rsidRPr="22A26C6E">
        <w:rPr>
          <w:rFonts w:ascii="Times New Roman" w:hAnsi="Times New Roman"/>
        </w:rPr>
        <w:t xml:space="preserve">we found some </w:t>
      </w:r>
      <w:r w:rsidR="006D1240" w:rsidRPr="22A26C6E">
        <w:rPr>
          <w:rFonts w:ascii="Times New Roman" w:hAnsi="Times New Roman"/>
        </w:rPr>
        <w:t>work exploring the lives of single women</w:t>
      </w:r>
      <w:r w:rsidR="00E43FC0" w:rsidRPr="22A26C6E">
        <w:rPr>
          <w:rFonts w:ascii="Times New Roman" w:hAnsi="Times New Roman"/>
        </w:rPr>
        <w:t>, including work which explicit</w:t>
      </w:r>
      <w:r w:rsidR="006D1240" w:rsidRPr="22A26C6E">
        <w:rPr>
          <w:rFonts w:ascii="Times New Roman" w:hAnsi="Times New Roman"/>
        </w:rPr>
        <w:t>ly engage with family norms from a queer studies perspective</w:t>
      </w:r>
      <w:r w:rsidR="0064177F" w:rsidRPr="22A26C6E">
        <w:rPr>
          <w:rFonts w:ascii="Times New Roman" w:hAnsi="Times New Roman"/>
        </w:rPr>
        <w:t xml:space="preserve"> (e</w:t>
      </w:r>
      <w:r w:rsidR="10AF865A" w:rsidRPr="22A26C6E">
        <w:rPr>
          <w:rFonts w:ascii="Times New Roman" w:hAnsi="Times New Roman"/>
        </w:rPr>
        <w:t>.</w:t>
      </w:r>
      <w:r w:rsidR="0064177F" w:rsidRPr="22A26C6E">
        <w:rPr>
          <w:rFonts w:ascii="Times New Roman" w:hAnsi="Times New Roman"/>
        </w:rPr>
        <w:t>g</w:t>
      </w:r>
      <w:r w:rsidR="68CC9F05" w:rsidRPr="22A26C6E">
        <w:rPr>
          <w:rFonts w:ascii="Times New Roman" w:hAnsi="Times New Roman"/>
        </w:rPr>
        <w:t>.</w:t>
      </w:r>
      <w:r w:rsidR="0064177F" w:rsidRPr="22A26C6E">
        <w:rPr>
          <w:rFonts w:ascii="Times New Roman" w:hAnsi="Times New Roman"/>
        </w:rPr>
        <w:t>, Hook, 2016)</w:t>
      </w:r>
      <w:r w:rsidR="59DD27E3" w:rsidRPr="22A26C6E">
        <w:rPr>
          <w:rFonts w:ascii="Times New Roman" w:hAnsi="Times New Roman"/>
        </w:rPr>
        <w:t xml:space="preserve">, while </w:t>
      </w:r>
      <w:r w:rsidR="1EE203B2" w:rsidRPr="22A26C6E">
        <w:rPr>
          <w:rFonts w:ascii="Times New Roman" w:hAnsi="Times New Roman"/>
        </w:rPr>
        <w:t xml:space="preserve">other </w:t>
      </w:r>
      <w:r w:rsidR="59DD27E3" w:rsidRPr="22A26C6E">
        <w:rPr>
          <w:rFonts w:ascii="Times New Roman" w:hAnsi="Times New Roman"/>
        </w:rPr>
        <w:t xml:space="preserve">work focused on specific categories of women, as </w:t>
      </w:r>
      <w:r w:rsidR="07C26D09" w:rsidRPr="22A26C6E">
        <w:rPr>
          <w:rFonts w:ascii="Times New Roman" w:hAnsi="Times New Roman"/>
        </w:rPr>
        <w:t>in Mawusi Amos and Manieson’s study of married women in Ghana (Mawusi A</w:t>
      </w:r>
      <w:r w:rsidR="7FA6D4ED" w:rsidRPr="22A26C6E">
        <w:rPr>
          <w:rFonts w:ascii="Times New Roman" w:hAnsi="Times New Roman"/>
        </w:rPr>
        <w:t>m</w:t>
      </w:r>
      <w:r w:rsidR="07C26D09" w:rsidRPr="22A26C6E">
        <w:rPr>
          <w:rFonts w:ascii="Times New Roman" w:hAnsi="Times New Roman"/>
        </w:rPr>
        <w:t>os and Manieson, 2015)</w:t>
      </w:r>
      <w:r w:rsidR="006D1240" w:rsidRPr="22A26C6E">
        <w:rPr>
          <w:rFonts w:ascii="Times New Roman" w:hAnsi="Times New Roman"/>
        </w:rPr>
        <w:t>.</w:t>
      </w:r>
      <w:r w:rsidR="38717CBE" w:rsidRPr="22A26C6E">
        <w:rPr>
          <w:rFonts w:ascii="Times New Roman" w:hAnsi="Times New Roman"/>
        </w:rPr>
        <w:t xml:space="preserve"> </w:t>
      </w:r>
      <w:r w:rsidR="00CB4654" w:rsidRPr="22A26C6E">
        <w:rPr>
          <w:rFonts w:ascii="Times New Roman" w:hAnsi="Times New Roman"/>
        </w:rPr>
        <w:t xml:space="preserve">Similar in this to sexuality, we found very little work about carers with </w:t>
      </w:r>
      <w:r w:rsidR="0064177F" w:rsidRPr="22A26C6E">
        <w:rPr>
          <w:rFonts w:ascii="Times New Roman" w:hAnsi="Times New Roman"/>
        </w:rPr>
        <w:t xml:space="preserve">disabilities (although </w:t>
      </w:r>
      <w:r w:rsidR="3E53E100" w:rsidRPr="22A26C6E">
        <w:rPr>
          <w:rFonts w:ascii="Times New Roman" w:hAnsi="Times New Roman"/>
        </w:rPr>
        <w:t xml:space="preserve">disability </w:t>
      </w:r>
      <w:r w:rsidR="0064177F" w:rsidRPr="22A26C6E">
        <w:rPr>
          <w:rFonts w:ascii="Times New Roman" w:hAnsi="Times New Roman"/>
        </w:rPr>
        <w:t>was</w:t>
      </w:r>
      <w:r w:rsidR="6C783ABD" w:rsidRPr="22A26C6E">
        <w:rPr>
          <w:rFonts w:ascii="Times New Roman" w:hAnsi="Times New Roman"/>
        </w:rPr>
        <w:t xml:space="preserve"> occasionally</w:t>
      </w:r>
      <w:r w:rsidR="0064177F" w:rsidRPr="22A26C6E">
        <w:rPr>
          <w:rFonts w:ascii="Times New Roman" w:hAnsi="Times New Roman"/>
        </w:rPr>
        <w:t xml:space="preserve"> </w:t>
      </w:r>
      <w:r w:rsidR="00CB4654" w:rsidRPr="22A26C6E">
        <w:rPr>
          <w:rFonts w:ascii="Times New Roman" w:hAnsi="Times New Roman"/>
        </w:rPr>
        <w:t>mentioned in relation to ‘carees’</w:t>
      </w:r>
      <w:r w:rsidR="0064177F" w:rsidRPr="22A26C6E">
        <w:rPr>
          <w:rFonts w:ascii="Times New Roman" w:hAnsi="Times New Roman"/>
        </w:rPr>
        <w:t>, for example in King’s doctoral</w:t>
      </w:r>
      <w:r w:rsidR="003352B7" w:rsidRPr="22A26C6E">
        <w:rPr>
          <w:rFonts w:ascii="Times New Roman" w:hAnsi="Times New Roman"/>
        </w:rPr>
        <w:t xml:space="preserve"> thesis</w:t>
      </w:r>
      <w:r w:rsidR="0064177F" w:rsidRPr="22A26C6E">
        <w:rPr>
          <w:rFonts w:ascii="Times New Roman" w:hAnsi="Times New Roman"/>
        </w:rPr>
        <w:t>; King</w:t>
      </w:r>
      <w:r w:rsidR="575D1E08" w:rsidRPr="22A26C6E">
        <w:rPr>
          <w:rFonts w:ascii="Times New Roman" w:hAnsi="Times New Roman"/>
        </w:rPr>
        <w:t>, 20</w:t>
      </w:r>
      <w:r w:rsidR="7C0D9776" w:rsidRPr="22A26C6E">
        <w:rPr>
          <w:rFonts w:ascii="Times New Roman" w:hAnsi="Times New Roman"/>
        </w:rPr>
        <w:t>20</w:t>
      </w:r>
      <w:r w:rsidR="0064177F" w:rsidRPr="22A26C6E">
        <w:rPr>
          <w:rFonts w:ascii="Times New Roman" w:hAnsi="Times New Roman"/>
        </w:rPr>
        <w:t xml:space="preserve">). Those caring for children and/or adults with SEND or mental health conditions feature </w:t>
      </w:r>
      <w:r w:rsidR="0104DEC8" w:rsidRPr="22A26C6E">
        <w:rPr>
          <w:rFonts w:ascii="Times New Roman" w:hAnsi="Times New Roman"/>
        </w:rPr>
        <w:t>rarely</w:t>
      </w:r>
      <w:r w:rsidR="0064177F" w:rsidRPr="22A26C6E">
        <w:rPr>
          <w:rFonts w:ascii="Times New Roman" w:hAnsi="Times New Roman"/>
        </w:rPr>
        <w:t>, with those reports that do mention this group only briefly doing so.</w:t>
      </w:r>
    </w:p>
    <w:p w14:paraId="5D0B8984" w14:textId="4D8727A9" w:rsidR="2C7B577A" w:rsidRDefault="2C7B577A" w:rsidP="2D81283B">
      <w:pPr>
        <w:spacing w:after="120"/>
        <w:jc w:val="both"/>
        <w:rPr>
          <w:rFonts w:ascii="Times New Roman" w:hAnsi="Times New Roman"/>
        </w:rPr>
      </w:pPr>
      <w:r w:rsidRPr="22A26C6E">
        <w:rPr>
          <w:rFonts w:ascii="Times New Roman" w:hAnsi="Times New Roman"/>
        </w:rPr>
        <w:t xml:space="preserve">Another category explored was that of social disadvantage. </w:t>
      </w:r>
      <w:r w:rsidR="41DE8003" w:rsidRPr="22A26C6E">
        <w:rPr>
          <w:rFonts w:ascii="Times New Roman" w:hAnsi="Times New Roman"/>
        </w:rPr>
        <w:t xml:space="preserve">For the purpose of the review, we adopted a broad definition of social disadvantage, reflecting in this what was perceived as such in the papers. </w:t>
      </w:r>
      <w:r w:rsidRPr="22A26C6E">
        <w:rPr>
          <w:rFonts w:ascii="Times New Roman" w:hAnsi="Times New Roman"/>
        </w:rPr>
        <w:t xml:space="preserve">This group consisted of individuals such as those with a low income, </w:t>
      </w:r>
      <w:r w:rsidR="11E18B15" w:rsidRPr="22A26C6E">
        <w:rPr>
          <w:rFonts w:ascii="Times New Roman" w:hAnsi="Times New Roman"/>
        </w:rPr>
        <w:t xml:space="preserve">those living in a local area characterised by poverty, </w:t>
      </w:r>
      <w:r w:rsidRPr="22A26C6E">
        <w:rPr>
          <w:rFonts w:ascii="Times New Roman" w:hAnsi="Times New Roman"/>
        </w:rPr>
        <w:t xml:space="preserve">a </w:t>
      </w:r>
      <w:r w:rsidR="3DACC4A0" w:rsidRPr="22A26C6E">
        <w:rPr>
          <w:rFonts w:ascii="Times New Roman" w:hAnsi="Times New Roman"/>
        </w:rPr>
        <w:t>child</w:t>
      </w:r>
      <w:r w:rsidR="2F9CA46E" w:rsidRPr="22A26C6E">
        <w:rPr>
          <w:rFonts w:ascii="Times New Roman" w:hAnsi="Times New Roman"/>
        </w:rPr>
        <w:t xml:space="preserve"> </w:t>
      </w:r>
      <w:r w:rsidR="66E52CF1" w:rsidRPr="22A26C6E">
        <w:rPr>
          <w:rFonts w:ascii="Times New Roman" w:hAnsi="Times New Roman"/>
        </w:rPr>
        <w:t xml:space="preserve">of university-age </w:t>
      </w:r>
      <w:r w:rsidR="3DACC4A0" w:rsidRPr="22A26C6E">
        <w:rPr>
          <w:rFonts w:ascii="Times New Roman" w:hAnsi="Times New Roman"/>
        </w:rPr>
        <w:t>caring</w:t>
      </w:r>
      <w:r w:rsidRPr="22A26C6E">
        <w:rPr>
          <w:rFonts w:ascii="Times New Roman" w:hAnsi="Times New Roman"/>
        </w:rPr>
        <w:t xml:space="preserve"> for both parents, etc. As noted above, this group is the second largest group of data collected for this project within the </w:t>
      </w:r>
      <w:r w:rsidR="59C7A646" w:rsidRPr="22A26C6E">
        <w:rPr>
          <w:rFonts w:ascii="Times New Roman" w:hAnsi="Times New Roman"/>
        </w:rPr>
        <w:t>Identities compon</w:t>
      </w:r>
      <w:r w:rsidR="78736796" w:rsidRPr="22A26C6E">
        <w:rPr>
          <w:rFonts w:ascii="Times New Roman" w:hAnsi="Times New Roman"/>
        </w:rPr>
        <w:t>ent of the</w:t>
      </w:r>
      <w:r w:rsidRPr="22A26C6E">
        <w:rPr>
          <w:rFonts w:ascii="Times New Roman" w:hAnsi="Times New Roman"/>
        </w:rPr>
        <w:t xml:space="preserve"> </w:t>
      </w:r>
      <w:r w:rsidR="314BDE18" w:rsidRPr="22A26C6E">
        <w:rPr>
          <w:rFonts w:ascii="Times New Roman" w:hAnsi="Times New Roman"/>
        </w:rPr>
        <w:t>T</w:t>
      </w:r>
      <w:r w:rsidRPr="22A26C6E">
        <w:rPr>
          <w:rFonts w:ascii="Times New Roman" w:hAnsi="Times New Roman"/>
        </w:rPr>
        <w:t>hread</w:t>
      </w:r>
      <w:r w:rsidR="1ABD2879" w:rsidRPr="22A26C6E">
        <w:rPr>
          <w:rFonts w:ascii="Times New Roman" w:hAnsi="Times New Roman"/>
        </w:rPr>
        <w:t xml:space="preserve"> </w:t>
      </w:r>
      <w:r w:rsidR="4C49600D" w:rsidRPr="22A26C6E">
        <w:rPr>
          <w:rFonts w:ascii="Times New Roman" w:hAnsi="Times New Roman"/>
        </w:rPr>
        <w:t xml:space="preserve">of Research </w:t>
      </w:r>
      <w:r w:rsidRPr="22A26C6E">
        <w:rPr>
          <w:rFonts w:ascii="Times New Roman" w:hAnsi="Times New Roman"/>
        </w:rPr>
        <w:t>(n</w:t>
      </w:r>
      <w:ins w:id="102" w:author="Moreau, Marie-Pierre" w:date="2022-12-20T19:26:00Z">
        <w:r w:rsidR="0001540A">
          <w:rPr>
            <w:rFonts w:ascii="Times New Roman" w:hAnsi="Times New Roman"/>
          </w:rPr>
          <w:t>=</w:t>
        </w:r>
      </w:ins>
      <w:del w:id="103" w:author="Moreau, Marie-Pierre" w:date="2022-12-20T19:26:00Z">
        <w:r w:rsidRPr="22A26C6E" w:rsidDel="0001540A">
          <w:rPr>
            <w:rFonts w:ascii="Times New Roman" w:hAnsi="Times New Roman"/>
          </w:rPr>
          <w:delText>.</w:delText>
        </w:r>
      </w:del>
      <w:r w:rsidRPr="22A26C6E">
        <w:rPr>
          <w:rFonts w:ascii="Times New Roman" w:hAnsi="Times New Roman"/>
        </w:rPr>
        <w:t>5</w:t>
      </w:r>
      <w:r w:rsidR="62CA3A4C" w:rsidRPr="22A26C6E">
        <w:rPr>
          <w:rFonts w:ascii="Times New Roman" w:hAnsi="Times New Roman"/>
        </w:rPr>
        <w:t>2</w:t>
      </w:r>
      <w:r w:rsidRPr="22A26C6E">
        <w:rPr>
          <w:rFonts w:ascii="Times New Roman" w:hAnsi="Times New Roman"/>
        </w:rPr>
        <w:t>), closely followed by sole parenting (lone parents) (n</w:t>
      </w:r>
      <w:ins w:id="104" w:author="Moreau, Marie-Pierre" w:date="2022-12-20T19:26:00Z">
        <w:r w:rsidR="0001540A">
          <w:rPr>
            <w:rFonts w:ascii="Times New Roman" w:hAnsi="Times New Roman"/>
          </w:rPr>
          <w:t>=</w:t>
        </w:r>
      </w:ins>
      <w:del w:id="105" w:author="Moreau, Marie-Pierre" w:date="2022-12-20T19:26:00Z">
        <w:r w:rsidRPr="22A26C6E" w:rsidDel="0001540A">
          <w:rPr>
            <w:rFonts w:ascii="Times New Roman" w:hAnsi="Times New Roman"/>
          </w:rPr>
          <w:delText>.</w:delText>
        </w:r>
      </w:del>
      <w:r w:rsidRPr="22A26C6E">
        <w:rPr>
          <w:rFonts w:ascii="Times New Roman" w:hAnsi="Times New Roman"/>
        </w:rPr>
        <w:t>33).</w:t>
      </w:r>
      <w:r w:rsidR="7994BDFB" w:rsidRPr="22A26C6E">
        <w:rPr>
          <w:rFonts w:ascii="Times New Roman" w:hAnsi="Times New Roman"/>
        </w:rPr>
        <w:t xml:space="preserve"> </w:t>
      </w:r>
      <w:r w:rsidR="44A3A806" w:rsidRPr="22A26C6E">
        <w:rPr>
          <w:rFonts w:ascii="Times New Roman" w:hAnsi="Times New Roman"/>
        </w:rPr>
        <w:t>Low-income</w:t>
      </w:r>
      <w:r w:rsidRPr="22A26C6E">
        <w:rPr>
          <w:rFonts w:ascii="Times New Roman" w:hAnsi="Times New Roman"/>
        </w:rPr>
        <w:t xml:space="preserve"> features heavily in</w:t>
      </w:r>
      <w:r w:rsidR="230BB617" w:rsidRPr="22A26C6E">
        <w:rPr>
          <w:rFonts w:ascii="Times New Roman" w:hAnsi="Times New Roman"/>
        </w:rPr>
        <w:t xml:space="preserve"> </w:t>
      </w:r>
      <w:r w:rsidRPr="22A26C6E">
        <w:rPr>
          <w:rFonts w:ascii="Times New Roman" w:hAnsi="Times New Roman"/>
        </w:rPr>
        <w:t xml:space="preserve">the research gathered during this project, </w:t>
      </w:r>
      <w:r w:rsidR="0294DA43" w:rsidRPr="22A26C6E">
        <w:rPr>
          <w:rFonts w:ascii="Times New Roman" w:hAnsi="Times New Roman"/>
        </w:rPr>
        <w:t>with</w:t>
      </w:r>
      <w:r w:rsidR="4C9E35EE" w:rsidRPr="22A26C6E">
        <w:rPr>
          <w:rFonts w:ascii="Times New Roman" w:hAnsi="Times New Roman"/>
        </w:rPr>
        <w:t xml:space="preserve"> the literature</w:t>
      </w:r>
      <w:r w:rsidR="478E5277" w:rsidRPr="22A26C6E">
        <w:rPr>
          <w:rFonts w:ascii="Times New Roman" w:hAnsi="Times New Roman"/>
        </w:rPr>
        <w:t xml:space="preserve"> highlighting multiple financial issues</w:t>
      </w:r>
      <w:r w:rsidR="4C9E35EE" w:rsidRPr="22A26C6E">
        <w:rPr>
          <w:rFonts w:ascii="Times New Roman" w:hAnsi="Times New Roman"/>
        </w:rPr>
        <w:t xml:space="preserve">, </w:t>
      </w:r>
      <w:r w:rsidR="77DDE4D2" w:rsidRPr="22A26C6E">
        <w:rPr>
          <w:rFonts w:ascii="Times New Roman" w:hAnsi="Times New Roman"/>
        </w:rPr>
        <w:t xml:space="preserve">with </w:t>
      </w:r>
      <w:r w:rsidR="6A115B96" w:rsidRPr="22A26C6E">
        <w:rPr>
          <w:rFonts w:ascii="Times New Roman" w:hAnsi="Times New Roman"/>
        </w:rPr>
        <w:t xml:space="preserve">for example </w:t>
      </w:r>
      <w:r w:rsidRPr="22A26C6E">
        <w:rPr>
          <w:rFonts w:ascii="Times New Roman" w:hAnsi="Times New Roman"/>
        </w:rPr>
        <w:t>carers benefits being cut once they start their study, subsequently forcing the individual to either ‘make ends meet’ somehow or give up on their education. Some of this research highlights how there is a distinct need to reconfigure the carers benefit system and financial aid provided</w:t>
      </w:r>
      <w:r w:rsidR="0552403E" w:rsidRPr="22A26C6E">
        <w:rPr>
          <w:rFonts w:ascii="Times New Roman" w:hAnsi="Times New Roman"/>
        </w:rPr>
        <w:t xml:space="preserve"> (Gerrard and Robert, 2006; </w:t>
      </w:r>
      <w:r w:rsidR="00AF4DED">
        <w:rPr>
          <w:rFonts w:ascii="Times New Roman" w:hAnsi="Times New Roman"/>
        </w:rPr>
        <w:t>AUTHOR</w:t>
      </w:r>
      <w:r w:rsidR="0552403E" w:rsidRPr="22A26C6E">
        <w:rPr>
          <w:rFonts w:ascii="Times New Roman" w:hAnsi="Times New Roman"/>
        </w:rPr>
        <w:t>)</w:t>
      </w:r>
      <w:r w:rsidRPr="22A26C6E">
        <w:rPr>
          <w:rFonts w:ascii="Times New Roman" w:hAnsi="Times New Roman"/>
        </w:rPr>
        <w:t>. Lone parenting places fairly high on the research scale</w:t>
      </w:r>
      <w:r w:rsidR="3ED114C8" w:rsidRPr="22A26C6E">
        <w:rPr>
          <w:rFonts w:ascii="Times New Roman" w:hAnsi="Times New Roman"/>
        </w:rPr>
        <w:t>;</w:t>
      </w:r>
      <w:r w:rsidRPr="22A26C6E">
        <w:rPr>
          <w:rFonts w:ascii="Times New Roman" w:hAnsi="Times New Roman"/>
        </w:rPr>
        <w:t xml:space="preserve"> however</w:t>
      </w:r>
      <w:r w:rsidR="2AD6CDCA" w:rsidRPr="22A26C6E">
        <w:rPr>
          <w:rFonts w:ascii="Times New Roman" w:hAnsi="Times New Roman"/>
        </w:rPr>
        <w:t>,</w:t>
      </w:r>
      <w:r w:rsidRPr="22A26C6E">
        <w:rPr>
          <w:rFonts w:ascii="Times New Roman" w:hAnsi="Times New Roman"/>
        </w:rPr>
        <w:t xml:space="preserve"> we are moved back to thinking about gender when we see that the lone parents within the research tend to be mothers</w:t>
      </w:r>
      <w:r w:rsidR="6CB685CC" w:rsidRPr="22A26C6E">
        <w:rPr>
          <w:rFonts w:ascii="Times New Roman" w:hAnsi="Times New Roman"/>
        </w:rPr>
        <w:t xml:space="preserve"> (H</w:t>
      </w:r>
      <w:r w:rsidR="2FA8A99A" w:rsidRPr="22A26C6E">
        <w:rPr>
          <w:rFonts w:ascii="Times New Roman" w:hAnsi="Times New Roman"/>
        </w:rPr>
        <w:t>i</w:t>
      </w:r>
      <w:r w:rsidR="6CB685CC" w:rsidRPr="22A26C6E">
        <w:rPr>
          <w:rFonts w:ascii="Times New Roman" w:hAnsi="Times New Roman"/>
        </w:rPr>
        <w:t>nton-S</w:t>
      </w:r>
      <w:r w:rsidR="4929A117" w:rsidRPr="22A26C6E">
        <w:rPr>
          <w:rFonts w:ascii="Times New Roman" w:hAnsi="Times New Roman"/>
        </w:rPr>
        <w:t>m</w:t>
      </w:r>
      <w:r w:rsidR="6CB685CC" w:rsidRPr="22A26C6E">
        <w:rPr>
          <w:rFonts w:ascii="Times New Roman" w:hAnsi="Times New Roman"/>
        </w:rPr>
        <w:t>ith</w:t>
      </w:r>
      <w:ins w:id="106" w:author="Moreau, Marie-Pierre" w:date="2022-12-20T18:39:00Z">
        <w:r w:rsidR="00ED0EC3">
          <w:rPr>
            <w:rFonts w:ascii="Times New Roman" w:hAnsi="Times New Roman"/>
          </w:rPr>
          <w:t>,</w:t>
        </w:r>
      </w:ins>
      <w:del w:id="107" w:author="Moreau, Marie-Pierre" w:date="2022-12-20T18:39:00Z">
        <w:r w:rsidR="6CB685CC" w:rsidRPr="22A26C6E" w:rsidDel="006D6252">
          <w:rPr>
            <w:rFonts w:ascii="Times New Roman" w:hAnsi="Times New Roman"/>
          </w:rPr>
          <w:delText>.</w:delText>
        </w:r>
      </w:del>
      <w:r w:rsidR="6CB685CC" w:rsidRPr="22A26C6E">
        <w:rPr>
          <w:rFonts w:ascii="Times New Roman" w:hAnsi="Times New Roman"/>
        </w:rPr>
        <w:t xml:space="preserve"> 2012; Hook, 2016)</w:t>
      </w:r>
      <w:r w:rsidR="50F34AE9" w:rsidRPr="22A26C6E">
        <w:rPr>
          <w:rFonts w:ascii="Times New Roman" w:hAnsi="Times New Roman"/>
        </w:rPr>
        <w:t>.</w:t>
      </w:r>
      <w:r w:rsidRPr="22A26C6E">
        <w:rPr>
          <w:rFonts w:ascii="Times New Roman" w:hAnsi="Times New Roman"/>
        </w:rPr>
        <w:t xml:space="preserve"> </w:t>
      </w:r>
    </w:p>
    <w:p w14:paraId="7EB13AA6" w14:textId="62AAF220" w:rsidR="00CB4654" w:rsidRPr="000F30AD" w:rsidRDefault="00CB4654" w:rsidP="004E47CD">
      <w:pPr>
        <w:spacing w:after="120"/>
        <w:jc w:val="both"/>
        <w:rPr>
          <w:rFonts w:ascii="Times New Roman" w:hAnsi="Times New Roman"/>
        </w:rPr>
      </w:pPr>
      <w:r w:rsidRPr="2D81283B">
        <w:rPr>
          <w:rFonts w:ascii="Times New Roman" w:hAnsi="Times New Roman"/>
        </w:rPr>
        <w:t>Th</w:t>
      </w:r>
      <w:r w:rsidR="0064177F" w:rsidRPr="2D81283B">
        <w:rPr>
          <w:rFonts w:ascii="Times New Roman" w:hAnsi="Times New Roman"/>
        </w:rPr>
        <w:t>e literature search also denoted</w:t>
      </w:r>
      <w:r w:rsidRPr="2D81283B">
        <w:rPr>
          <w:rFonts w:ascii="Times New Roman" w:hAnsi="Times New Roman"/>
        </w:rPr>
        <w:t xml:space="preserve"> a lack of ethnic diversity in samples, sometimes commented upon by the researchers but very often silenced. </w:t>
      </w:r>
      <w:r w:rsidR="7F962452" w:rsidRPr="2D81283B">
        <w:rPr>
          <w:rFonts w:ascii="Times New Roman" w:hAnsi="Times New Roman"/>
        </w:rPr>
        <w:t xml:space="preserve">Likewise, migration </w:t>
      </w:r>
      <w:r w:rsidR="3FA9C3F9" w:rsidRPr="2D81283B">
        <w:rPr>
          <w:rFonts w:ascii="Times New Roman" w:hAnsi="Times New Roman"/>
        </w:rPr>
        <w:t>wa</w:t>
      </w:r>
      <w:r w:rsidR="7F962452" w:rsidRPr="2D81283B">
        <w:rPr>
          <w:rFonts w:ascii="Times New Roman" w:hAnsi="Times New Roman"/>
        </w:rPr>
        <w:t xml:space="preserve">s rarely considered, with </w:t>
      </w:r>
      <w:r w:rsidR="3F046577" w:rsidRPr="2D81283B">
        <w:rPr>
          <w:rFonts w:ascii="Times New Roman" w:hAnsi="Times New Roman"/>
        </w:rPr>
        <w:t xml:space="preserve">some </w:t>
      </w:r>
      <w:r w:rsidR="7F962452" w:rsidRPr="2D81283B">
        <w:rPr>
          <w:rFonts w:ascii="Times New Roman" w:hAnsi="Times New Roman"/>
        </w:rPr>
        <w:t>exception</w:t>
      </w:r>
      <w:r w:rsidR="178C15C6" w:rsidRPr="2D81283B">
        <w:rPr>
          <w:rFonts w:ascii="Times New Roman" w:hAnsi="Times New Roman"/>
        </w:rPr>
        <w:t>s such as</w:t>
      </w:r>
      <w:r w:rsidR="7F962452" w:rsidRPr="2D81283B">
        <w:rPr>
          <w:rFonts w:ascii="Times New Roman" w:hAnsi="Times New Roman"/>
        </w:rPr>
        <w:t xml:space="preserve"> Brooks’ work on international students coming to study in the UK</w:t>
      </w:r>
      <w:r w:rsidR="0C63511B" w:rsidRPr="2D81283B">
        <w:rPr>
          <w:rFonts w:ascii="Times New Roman" w:hAnsi="Times New Roman"/>
        </w:rPr>
        <w:t xml:space="preserve"> (Brooks, 2015)</w:t>
      </w:r>
      <w:r w:rsidR="39BD0EAE" w:rsidRPr="2D81283B">
        <w:rPr>
          <w:rFonts w:ascii="Times New Roman" w:hAnsi="Times New Roman"/>
        </w:rPr>
        <w:t xml:space="preserve"> and Do</w:t>
      </w:r>
      <w:r w:rsidR="7DB7ABFD" w:rsidRPr="2D81283B">
        <w:rPr>
          <w:rFonts w:ascii="Times New Roman" w:hAnsi="Times New Roman"/>
        </w:rPr>
        <w:t>y</w:t>
      </w:r>
      <w:r w:rsidR="39BD0EAE" w:rsidRPr="2D81283B">
        <w:rPr>
          <w:rFonts w:ascii="Times New Roman" w:hAnsi="Times New Roman"/>
        </w:rPr>
        <w:t xml:space="preserve">le </w:t>
      </w:r>
      <w:r w:rsidR="27C7ECE5" w:rsidRPr="2D81283B">
        <w:rPr>
          <w:rFonts w:ascii="Times New Roman" w:hAnsi="Times New Roman"/>
        </w:rPr>
        <w:t>and colleagues’</w:t>
      </w:r>
      <w:r w:rsidR="39BD0EAE" w:rsidRPr="2D81283B">
        <w:rPr>
          <w:rFonts w:ascii="Times New Roman" w:hAnsi="Times New Roman"/>
        </w:rPr>
        <w:t xml:space="preserve"> research on postgraduate international students accompanying their partner and child</w:t>
      </w:r>
      <w:r w:rsidR="6737C8DD" w:rsidRPr="2D81283B">
        <w:rPr>
          <w:rFonts w:ascii="Times New Roman" w:hAnsi="Times New Roman"/>
        </w:rPr>
        <w:t>(</w:t>
      </w:r>
      <w:r w:rsidR="39BD0EAE" w:rsidRPr="2D81283B">
        <w:rPr>
          <w:rFonts w:ascii="Times New Roman" w:hAnsi="Times New Roman"/>
        </w:rPr>
        <w:t>ren</w:t>
      </w:r>
      <w:r w:rsidR="17FEEA40" w:rsidRPr="2D81283B">
        <w:rPr>
          <w:rFonts w:ascii="Times New Roman" w:hAnsi="Times New Roman"/>
        </w:rPr>
        <w:t>) in Australia, Canada, New Zealand, UK and US</w:t>
      </w:r>
      <w:r w:rsidR="51DE7B27" w:rsidRPr="2D81283B">
        <w:rPr>
          <w:rFonts w:ascii="Times New Roman" w:hAnsi="Times New Roman"/>
        </w:rPr>
        <w:t xml:space="preserve"> (Doyle et al., 2016)</w:t>
      </w:r>
      <w:r w:rsidR="7F962452" w:rsidRPr="2D81283B">
        <w:rPr>
          <w:rFonts w:ascii="Times New Roman" w:hAnsi="Times New Roman"/>
        </w:rPr>
        <w:t xml:space="preserve">. </w:t>
      </w:r>
      <w:r w:rsidR="0064177F" w:rsidRPr="2D81283B">
        <w:rPr>
          <w:rFonts w:ascii="Times New Roman" w:hAnsi="Times New Roman"/>
        </w:rPr>
        <w:t>Where ethnicity was indicated, this was often presented as an individual characteristic providing some background information on participants, rather than as a power relationship intersecting with relationships of care</w:t>
      </w:r>
      <w:r w:rsidR="71334DD8" w:rsidRPr="2D81283B">
        <w:rPr>
          <w:rFonts w:ascii="Times New Roman" w:hAnsi="Times New Roman"/>
        </w:rPr>
        <w:t xml:space="preserve"> and key to the theoretical or empirical underpinnings of the research</w:t>
      </w:r>
      <w:r w:rsidR="0064177F" w:rsidRPr="2D81283B">
        <w:rPr>
          <w:rFonts w:ascii="Times New Roman" w:hAnsi="Times New Roman"/>
        </w:rPr>
        <w:t>.</w:t>
      </w:r>
      <w:r w:rsidR="47E22B28" w:rsidRPr="2D81283B">
        <w:rPr>
          <w:rFonts w:ascii="Times New Roman" w:hAnsi="Times New Roman"/>
        </w:rPr>
        <w:t xml:space="preserve"> A notable example lays in the work of </w:t>
      </w:r>
      <w:r w:rsidR="678E84A9" w:rsidRPr="2D81283B">
        <w:rPr>
          <w:rFonts w:ascii="Times New Roman" w:hAnsi="Times New Roman"/>
        </w:rPr>
        <w:t xml:space="preserve">Anaya’s study of </w:t>
      </w:r>
      <w:r w:rsidR="59861DE5" w:rsidRPr="2D81283B">
        <w:rPr>
          <w:rFonts w:ascii="Times New Roman" w:hAnsi="Times New Roman"/>
        </w:rPr>
        <w:t>‘</w:t>
      </w:r>
      <w:r w:rsidR="678E84A9" w:rsidRPr="2D81283B">
        <w:rPr>
          <w:rFonts w:ascii="Times New Roman" w:hAnsi="Times New Roman"/>
        </w:rPr>
        <w:t>graduate student mothers of Colour</w:t>
      </w:r>
      <w:r w:rsidR="057B720D" w:rsidRPr="2D81283B">
        <w:rPr>
          <w:rFonts w:ascii="Times New Roman" w:hAnsi="Times New Roman"/>
        </w:rPr>
        <w:t>’</w:t>
      </w:r>
      <w:r w:rsidR="6C4D0766" w:rsidRPr="2D81283B">
        <w:rPr>
          <w:rFonts w:ascii="Times New Roman" w:hAnsi="Times New Roman"/>
        </w:rPr>
        <w:t xml:space="preserve"> in the US context, where </w:t>
      </w:r>
      <w:r w:rsidR="4B9F79FF" w:rsidRPr="2D81283B">
        <w:rPr>
          <w:rFonts w:ascii="Times New Roman" w:hAnsi="Times New Roman"/>
        </w:rPr>
        <w:t>considerable attention is also brought to the intersection of race, gender and other identity markers</w:t>
      </w:r>
      <w:r w:rsidR="6C4D0766" w:rsidRPr="2D81283B">
        <w:rPr>
          <w:rFonts w:ascii="Times New Roman" w:hAnsi="Times New Roman"/>
        </w:rPr>
        <w:t xml:space="preserve"> (Anaya’s 2012; original capitalisation).</w:t>
      </w:r>
      <w:r w:rsidR="133ED3AA" w:rsidRPr="2D81283B">
        <w:rPr>
          <w:rFonts w:ascii="Times New Roman" w:hAnsi="Times New Roman"/>
        </w:rPr>
        <w:t xml:space="preserve"> </w:t>
      </w:r>
    </w:p>
    <w:p w14:paraId="0D0B940D" w14:textId="78345610" w:rsidR="0064177F" w:rsidRPr="000F30AD" w:rsidRDefault="2E273EC3" w:rsidP="004E47CD">
      <w:pPr>
        <w:spacing w:after="120"/>
        <w:jc w:val="both"/>
        <w:rPr>
          <w:rFonts w:ascii="Times New Roman" w:hAnsi="Times New Roman"/>
        </w:rPr>
      </w:pPr>
      <w:r w:rsidRPr="62505120">
        <w:rPr>
          <w:rFonts w:ascii="Times New Roman" w:hAnsi="Times New Roman"/>
        </w:rPr>
        <w:t xml:space="preserve">In theoretical and empirical terms, there are </w:t>
      </w:r>
      <w:r w:rsidR="5C2A22B3" w:rsidRPr="62505120">
        <w:rPr>
          <w:rFonts w:ascii="Times New Roman" w:hAnsi="Times New Roman"/>
        </w:rPr>
        <w:t xml:space="preserve">thus </w:t>
      </w:r>
      <w:r w:rsidRPr="62505120">
        <w:rPr>
          <w:rFonts w:ascii="Times New Roman" w:hAnsi="Times New Roman"/>
        </w:rPr>
        <w:t xml:space="preserve">differences in the literature on carers in </w:t>
      </w:r>
      <w:r w:rsidR="0C794BA1" w:rsidRPr="62505120">
        <w:rPr>
          <w:rFonts w:ascii="Times New Roman" w:hAnsi="Times New Roman"/>
        </w:rPr>
        <w:t>HE</w:t>
      </w:r>
      <w:r w:rsidRPr="62505120">
        <w:rPr>
          <w:rFonts w:ascii="Times New Roman" w:hAnsi="Times New Roman"/>
        </w:rPr>
        <w:t xml:space="preserve"> in relation to specific factors of marginalisation, e</w:t>
      </w:r>
      <w:r w:rsidR="52793E78" w:rsidRPr="62505120">
        <w:rPr>
          <w:rFonts w:ascii="Times New Roman" w:hAnsi="Times New Roman"/>
        </w:rPr>
        <w:t>.</w:t>
      </w:r>
      <w:r w:rsidRPr="62505120">
        <w:rPr>
          <w:rFonts w:ascii="Times New Roman" w:hAnsi="Times New Roman"/>
        </w:rPr>
        <w:t>g</w:t>
      </w:r>
      <w:r w:rsidR="3F65ED0D" w:rsidRPr="62505120">
        <w:rPr>
          <w:rFonts w:ascii="Times New Roman" w:hAnsi="Times New Roman"/>
        </w:rPr>
        <w:t>.</w:t>
      </w:r>
      <w:r w:rsidRPr="62505120">
        <w:rPr>
          <w:rFonts w:ascii="Times New Roman" w:hAnsi="Times New Roman"/>
        </w:rPr>
        <w:t xml:space="preserve"> student parent, lone parent, mature student</w:t>
      </w:r>
      <w:r w:rsidR="16E09E77" w:rsidRPr="62505120">
        <w:rPr>
          <w:rFonts w:ascii="Times New Roman" w:hAnsi="Times New Roman"/>
        </w:rPr>
        <w:t>,</w:t>
      </w:r>
      <w:r w:rsidRPr="62505120">
        <w:rPr>
          <w:rFonts w:ascii="Times New Roman" w:hAnsi="Times New Roman"/>
        </w:rPr>
        <w:t xml:space="preserve"> </w:t>
      </w:r>
      <w:r w:rsidRPr="62505120">
        <w:rPr>
          <w:rFonts w:ascii="Times New Roman" w:hAnsi="Times New Roman"/>
        </w:rPr>
        <w:lastRenderedPageBreak/>
        <w:t xml:space="preserve">etc. Research concentrating on </w:t>
      </w:r>
      <w:r w:rsidR="0BE20871" w:rsidRPr="62505120">
        <w:rPr>
          <w:rFonts w:ascii="Times New Roman" w:hAnsi="Times New Roman"/>
        </w:rPr>
        <w:t>minoritised groups</w:t>
      </w:r>
      <w:ins w:id="108" w:author="Moreau, Marie-Pierre" w:date="2022-12-20T19:40:00Z">
        <w:r w:rsidR="00C623F3">
          <w:rPr>
            <w:rFonts w:ascii="Times New Roman" w:hAnsi="Times New Roman"/>
          </w:rPr>
          <w:t xml:space="preserve"> </w:t>
        </w:r>
      </w:ins>
      <w:del w:id="109" w:author="Moreau, Marie-Pierre" w:date="2022-12-20T19:40:00Z">
        <w:r w:rsidR="0BE20871" w:rsidRPr="62505120" w:rsidDel="00C623F3">
          <w:rPr>
            <w:rFonts w:ascii="Times New Roman" w:hAnsi="Times New Roman"/>
          </w:rPr>
          <w:delText xml:space="preserve">, </w:delText>
        </w:r>
        <w:r w:rsidRPr="62505120" w:rsidDel="00C623F3">
          <w:rPr>
            <w:rFonts w:ascii="Times New Roman" w:hAnsi="Times New Roman"/>
          </w:rPr>
          <w:delText>e</w:delText>
        </w:r>
        <w:r w:rsidR="4DE00422" w:rsidRPr="62505120" w:rsidDel="00C623F3">
          <w:rPr>
            <w:rFonts w:ascii="Times New Roman" w:hAnsi="Times New Roman"/>
          </w:rPr>
          <w:delText>.</w:delText>
        </w:r>
        <w:r w:rsidRPr="62505120" w:rsidDel="00C623F3">
          <w:rPr>
            <w:rFonts w:ascii="Times New Roman" w:hAnsi="Times New Roman"/>
          </w:rPr>
          <w:delText>g</w:delText>
        </w:r>
        <w:r w:rsidR="4DE00422" w:rsidRPr="62505120" w:rsidDel="00C623F3">
          <w:rPr>
            <w:rFonts w:ascii="Times New Roman" w:hAnsi="Times New Roman"/>
          </w:rPr>
          <w:delText>.</w:delText>
        </w:r>
        <w:r w:rsidRPr="62505120" w:rsidDel="00C623F3">
          <w:rPr>
            <w:rFonts w:ascii="Times New Roman" w:hAnsi="Times New Roman"/>
          </w:rPr>
          <w:delText xml:space="preserve"> </w:delText>
        </w:r>
        <w:r w:rsidR="482185DC" w:rsidRPr="62505120" w:rsidDel="00C623F3">
          <w:rPr>
            <w:rFonts w:ascii="Times New Roman" w:hAnsi="Times New Roman"/>
          </w:rPr>
          <w:delText>carers</w:delText>
        </w:r>
        <w:r w:rsidRPr="62505120" w:rsidDel="00C623F3">
          <w:rPr>
            <w:rFonts w:ascii="Times New Roman" w:hAnsi="Times New Roman"/>
          </w:rPr>
          <w:delText xml:space="preserve"> in LGBTQ+</w:delText>
        </w:r>
        <w:r w:rsidR="5CB24C8A" w:rsidRPr="62505120" w:rsidDel="00C623F3">
          <w:rPr>
            <w:rFonts w:ascii="Times New Roman" w:hAnsi="Times New Roman"/>
          </w:rPr>
          <w:delText>,</w:delText>
        </w:r>
        <w:r w:rsidRPr="62505120" w:rsidDel="00C623F3">
          <w:rPr>
            <w:rFonts w:ascii="Times New Roman" w:hAnsi="Times New Roman"/>
          </w:rPr>
          <w:delText xml:space="preserve"> </w:delText>
        </w:r>
      </w:del>
      <w:ins w:id="110" w:author="Moreau, Marie-Pierre" w:date="2022-12-20T19:40:00Z">
        <w:r w:rsidR="00C623F3">
          <w:rPr>
            <w:rFonts w:ascii="Times New Roman" w:hAnsi="Times New Roman"/>
          </w:rPr>
          <w:t xml:space="preserve">other than women </w:t>
        </w:r>
      </w:ins>
      <w:r w:rsidRPr="62505120">
        <w:rPr>
          <w:rFonts w:ascii="Times New Roman" w:hAnsi="Times New Roman"/>
        </w:rPr>
        <w:t>remain unusual, with most participants</w:t>
      </w:r>
      <w:ins w:id="111" w:author="Moreau, Marie-Pierre" w:date="2022-12-20T19:41:00Z">
        <w:r w:rsidR="00C623F3">
          <w:rPr>
            <w:rFonts w:ascii="Times New Roman" w:hAnsi="Times New Roman"/>
          </w:rPr>
          <w:t xml:space="preserve"> to the study reviewed identifying as</w:t>
        </w:r>
      </w:ins>
      <w:r w:rsidRPr="62505120">
        <w:rPr>
          <w:rFonts w:ascii="Times New Roman" w:hAnsi="Times New Roman"/>
        </w:rPr>
        <w:t xml:space="preserve"> heterosexual female. </w:t>
      </w:r>
      <w:ins w:id="112" w:author="Moreau, Marie-Pierre" w:date="2022-12-20T19:41:00Z">
        <w:r w:rsidR="00EC21BD">
          <w:rPr>
            <w:rFonts w:ascii="Times New Roman" w:hAnsi="Times New Roman"/>
          </w:rPr>
          <w:t>We cannot conclude, however, that t</w:t>
        </w:r>
      </w:ins>
      <w:del w:id="113" w:author="Moreau, Marie-Pierre" w:date="2022-12-20T19:41:00Z">
        <w:r w:rsidRPr="62505120" w:rsidDel="00EC21BD">
          <w:rPr>
            <w:rFonts w:ascii="Times New Roman" w:hAnsi="Times New Roman"/>
          </w:rPr>
          <w:delText>T</w:delText>
        </w:r>
      </w:del>
      <w:r w:rsidRPr="62505120">
        <w:rPr>
          <w:rFonts w:ascii="Times New Roman" w:hAnsi="Times New Roman"/>
        </w:rPr>
        <w:t>his</w:t>
      </w:r>
      <w:ins w:id="114" w:author="Moreau, Marie-Pierre" w:date="2022-12-20T19:41:00Z">
        <w:r w:rsidR="00C623F3">
          <w:rPr>
            <w:rFonts w:ascii="Times New Roman" w:hAnsi="Times New Roman"/>
          </w:rPr>
          <w:t xml:space="preserve"> exclusion</w:t>
        </w:r>
      </w:ins>
      <w:r w:rsidRPr="62505120">
        <w:rPr>
          <w:rFonts w:ascii="Times New Roman" w:hAnsi="Times New Roman"/>
        </w:rPr>
        <w:t xml:space="preserve"> is </w:t>
      </w:r>
      <w:del w:id="115" w:author="Moreau, Marie-Pierre" w:date="2022-12-20T19:41:00Z">
        <w:r w:rsidRPr="62505120" w:rsidDel="00EC21BD">
          <w:rPr>
            <w:rFonts w:ascii="Times New Roman" w:hAnsi="Times New Roman"/>
          </w:rPr>
          <w:delText xml:space="preserve">however not always </w:delText>
        </w:r>
      </w:del>
      <w:r w:rsidRPr="62505120">
        <w:rPr>
          <w:rFonts w:ascii="Times New Roman" w:hAnsi="Times New Roman"/>
        </w:rPr>
        <w:t>intentional and</w:t>
      </w:r>
      <w:ins w:id="116" w:author="Moreau, Marie-Pierre" w:date="2022-12-20T19:41:00Z">
        <w:r w:rsidR="00EC21BD">
          <w:rPr>
            <w:rFonts w:ascii="Times New Roman" w:hAnsi="Times New Roman"/>
          </w:rPr>
          <w:t>, indeed,</w:t>
        </w:r>
      </w:ins>
      <w:r w:rsidRPr="62505120">
        <w:rPr>
          <w:rFonts w:ascii="Times New Roman" w:hAnsi="Times New Roman"/>
        </w:rPr>
        <w:t xml:space="preserve"> multiple authors have reflected on the difficulties they face</w:t>
      </w:r>
      <w:ins w:id="117" w:author="Moreau, Marie-Pierre" w:date="2022-12-20T19:41:00Z">
        <w:r w:rsidR="00EC21BD">
          <w:rPr>
            <w:rFonts w:ascii="Times New Roman" w:hAnsi="Times New Roman"/>
          </w:rPr>
          <w:t>d</w:t>
        </w:r>
      </w:ins>
      <w:r w:rsidRPr="62505120">
        <w:rPr>
          <w:rFonts w:ascii="Times New Roman" w:hAnsi="Times New Roman"/>
        </w:rPr>
        <w:t xml:space="preserve"> in capturing the experience of diverse groups of </w:t>
      </w:r>
      <w:r w:rsidR="12187A2E" w:rsidRPr="62505120">
        <w:rPr>
          <w:rFonts w:ascii="Times New Roman" w:hAnsi="Times New Roman"/>
        </w:rPr>
        <w:t>carer</w:t>
      </w:r>
      <w:r w:rsidRPr="62505120">
        <w:rPr>
          <w:rFonts w:ascii="Times New Roman" w:hAnsi="Times New Roman"/>
        </w:rPr>
        <w:t xml:space="preserve">s, including, though not only, male </w:t>
      </w:r>
      <w:r w:rsidR="746A6B33" w:rsidRPr="62505120">
        <w:rPr>
          <w:rFonts w:ascii="Times New Roman" w:hAnsi="Times New Roman"/>
        </w:rPr>
        <w:t>carers</w:t>
      </w:r>
      <w:r w:rsidRPr="62505120">
        <w:rPr>
          <w:rFonts w:ascii="Times New Roman" w:hAnsi="Times New Roman"/>
        </w:rPr>
        <w:t xml:space="preserve">. </w:t>
      </w:r>
      <w:r w:rsidR="4D569A3C" w:rsidRPr="62505120">
        <w:rPr>
          <w:rFonts w:ascii="Times New Roman" w:hAnsi="Times New Roman"/>
        </w:rPr>
        <w:t>Where sample are more diverse, for example in terms of ethnicity, this is rarely reflected in the centering of racialised relationships of power and of their intersection</w:t>
      </w:r>
      <w:r w:rsidR="020F6C84" w:rsidRPr="62505120">
        <w:rPr>
          <w:rFonts w:ascii="Times New Roman" w:hAnsi="Times New Roman"/>
        </w:rPr>
        <w:t>s</w:t>
      </w:r>
      <w:r w:rsidR="4D569A3C" w:rsidRPr="62505120">
        <w:rPr>
          <w:rFonts w:ascii="Times New Roman" w:hAnsi="Times New Roman"/>
        </w:rPr>
        <w:t xml:space="preserve"> wit</w:t>
      </w:r>
      <w:r w:rsidR="2F229BE2" w:rsidRPr="62505120">
        <w:rPr>
          <w:rFonts w:ascii="Times New Roman" w:hAnsi="Times New Roman"/>
        </w:rPr>
        <w:t>h care work</w:t>
      </w:r>
      <w:r w:rsidR="4D569A3C" w:rsidRPr="62505120">
        <w:rPr>
          <w:rFonts w:ascii="Times New Roman" w:hAnsi="Times New Roman"/>
        </w:rPr>
        <w:t>.</w:t>
      </w:r>
      <w:ins w:id="118" w:author="Moreau, Marie-Pierre" w:date="2022-12-20T19:42:00Z">
        <w:r w:rsidR="00EC21BD">
          <w:rPr>
            <w:rFonts w:ascii="Times New Roman" w:hAnsi="Times New Roman"/>
          </w:rPr>
          <w:t xml:space="preserve"> In other terms, </w:t>
        </w:r>
        <w:r w:rsidR="00E8478D">
          <w:rPr>
            <w:rFonts w:ascii="Times New Roman" w:hAnsi="Times New Roman"/>
          </w:rPr>
          <w:t>the sample</w:t>
        </w:r>
      </w:ins>
      <w:ins w:id="119" w:author="Moreau, Marie-Pierre" w:date="2022-12-20T19:43:00Z">
        <w:r w:rsidR="00FA1FE8">
          <w:rPr>
            <w:rFonts w:ascii="Times New Roman" w:hAnsi="Times New Roman"/>
          </w:rPr>
          <w:t>’s</w:t>
        </w:r>
      </w:ins>
      <w:ins w:id="120" w:author="Moreau, Marie-Pierre" w:date="2022-12-20T19:42:00Z">
        <w:r w:rsidR="00E8478D">
          <w:rPr>
            <w:rFonts w:ascii="Times New Roman" w:hAnsi="Times New Roman"/>
          </w:rPr>
          <w:t xml:space="preserve"> relative diversity does not automatically generate some extensive analysis of how this diversity plays out </w:t>
        </w:r>
        <w:r w:rsidR="00FA1FE8">
          <w:rPr>
            <w:rFonts w:ascii="Times New Roman" w:hAnsi="Times New Roman"/>
          </w:rPr>
          <w:t>in carers’ experiences.</w:t>
        </w:r>
      </w:ins>
    </w:p>
    <w:p w14:paraId="2019E158" w14:textId="370BAA47" w:rsidR="3CBE6017" w:rsidRDefault="3CBE6017" w:rsidP="3CBE6017">
      <w:pPr>
        <w:spacing w:after="120"/>
        <w:jc w:val="both"/>
        <w:rPr>
          <w:rFonts w:ascii="Times New Roman" w:hAnsi="Times New Roman"/>
        </w:rPr>
      </w:pPr>
    </w:p>
    <w:p w14:paraId="4E199C33" w14:textId="21B67F07" w:rsidR="4E5F3B79" w:rsidRDefault="4E5F3B79" w:rsidP="3CBE6017">
      <w:pPr>
        <w:spacing w:after="120" w:line="259" w:lineRule="auto"/>
        <w:jc w:val="both"/>
        <w:rPr>
          <w:rFonts w:ascii="Times New Roman" w:hAnsi="Times New Roman"/>
          <w:b/>
          <w:bCs/>
        </w:rPr>
      </w:pPr>
      <w:r w:rsidRPr="3CBE6017">
        <w:rPr>
          <w:rFonts w:ascii="Times New Roman" w:hAnsi="Times New Roman"/>
          <w:b/>
          <w:bCs/>
        </w:rPr>
        <w:t xml:space="preserve">The liminalities </w:t>
      </w:r>
      <w:r w:rsidR="1EB4E753" w:rsidRPr="3CBE6017">
        <w:rPr>
          <w:rFonts w:ascii="Times New Roman" w:hAnsi="Times New Roman"/>
          <w:b/>
          <w:bCs/>
        </w:rPr>
        <w:t>of care</w:t>
      </w:r>
    </w:p>
    <w:p w14:paraId="32B240FE" w14:textId="1BC438AD" w:rsidR="00F23111" w:rsidRPr="000F30AD" w:rsidRDefault="0A505492" w:rsidP="2D81283B">
      <w:pPr>
        <w:spacing w:after="120"/>
        <w:jc w:val="both"/>
        <w:rPr>
          <w:rFonts w:ascii="Times New Roman" w:hAnsi="Times New Roman"/>
        </w:rPr>
      </w:pPr>
      <w:r w:rsidRPr="62505120">
        <w:rPr>
          <w:rFonts w:ascii="Times New Roman" w:hAnsi="Times New Roman" w:cs="Times New Roman"/>
          <w:lang w:eastAsia="fr-FR"/>
        </w:rPr>
        <w:t xml:space="preserve">Our review of the literature highlights how little research there is about </w:t>
      </w:r>
      <w:r w:rsidR="799D485B" w:rsidRPr="62505120">
        <w:rPr>
          <w:rFonts w:ascii="Times New Roman" w:hAnsi="Times New Roman" w:cs="Times New Roman"/>
          <w:lang w:eastAsia="fr-FR"/>
        </w:rPr>
        <w:t xml:space="preserve">HE </w:t>
      </w:r>
      <w:r w:rsidR="00F23111" w:rsidRPr="62505120">
        <w:rPr>
          <w:rFonts w:ascii="Times New Roman" w:hAnsi="Times New Roman" w:cs="Times New Roman"/>
          <w:lang w:eastAsia="fr-FR"/>
        </w:rPr>
        <w:t>students/</w:t>
      </w:r>
      <w:r w:rsidR="256E0295" w:rsidRPr="62505120">
        <w:rPr>
          <w:rFonts w:ascii="Times New Roman" w:hAnsi="Times New Roman" w:cs="Times New Roman"/>
          <w:lang w:eastAsia="fr-FR"/>
        </w:rPr>
        <w:t xml:space="preserve">employees </w:t>
      </w:r>
      <w:r w:rsidR="00F23111" w:rsidRPr="62505120">
        <w:rPr>
          <w:rFonts w:ascii="Times New Roman" w:hAnsi="Times New Roman" w:cs="Times New Roman"/>
          <w:lang w:eastAsia="fr-FR"/>
        </w:rPr>
        <w:t xml:space="preserve">with </w:t>
      </w:r>
      <w:r w:rsidR="313BF5DF" w:rsidRPr="62505120">
        <w:rPr>
          <w:rFonts w:ascii="Times New Roman" w:hAnsi="Times New Roman" w:cs="Times New Roman"/>
          <w:lang w:eastAsia="fr-FR"/>
        </w:rPr>
        <w:t xml:space="preserve">caring responsibilities for </w:t>
      </w:r>
      <w:r w:rsidR="34C89A18" w:rsidRPr="62505120">
        <w:rPr>
          <w:rFonts w:ascii="Times New Roman" w:hAnsi="Times New Roman" w:cs="Times New Roman"/>
          <w:lang w:eastAsia="fr-FR"/>
        </w:rPr>
        <w:t>animal</w:t>
      </w:r>
      <w:r w:rsidR="65BA5CD9" w:rsidRPr="62505120">
        <w:rPr>
          <w:rFonts w:ascii="Times New Roman" w:hAnsi="Times New Roman" w:cs="Times New Roman"/>
          <w:lang w:eastAsia="fr-FR"/>
        </w:rPr>
        <w:t xml:space="preserve"> companions</w:t>
      </w:r>
      <w:r w:rsidR="34C89A18" w:rsidRPr="62505120">
        <w:rPr>
          <w:rFonts w:ascii="Times New Roman" w:hAnsi="Times New Roman" w:cs="Times New Roman"/>
          <w:lang w:eastAsia="fr-FR"/>
        </w:rPr>
        <w:t xml:space="preserve"> (‘pet</w:t>
      </w:r>
      <w:ins w:id="121" w:author="Moreau, Marie-Pierre" w:date="2022-12-20T19:45:00Z">
        <w:r w:rsidR="00DC65F3">
          <w:rPr>
            <w:rFonts w:ascii="Times New Roman" w:hAnsi="Times New Roman" w:cs="Times New Roman"/>
            <w:lang w:eastAsia="fr-FR"/>
          </w:rPr>
          <w:t>s</w:t>
        </w:r>
      </w:ins>
      <w:r w:rsidR="34C89A18" w:rsidRPr="62505120">
        <w:rPr>
          <w:rFonts w:ascii="Times New Roman" w:hAnsi="Times New Roman" w:cs="Times New Roman"/>
          <w:lang w:eastAsia="fr-FR"/>
        </w:rPr>
        <w:t>’)</w:t>
      </w:r>
      <w:r w:rsidR="061C12BC" w:rsidRPr="62505120">
        <w:rPr>
          <w:rFonts w:ascii="Times New Roman" w:hAnsi="Times New Roman" w:cs="Times New Roman"/>
          <w:lang w:eastAsia="fr-FR"/>
        </w:rPr>
        <w:t>. Research in this area</w:t>
      </w:r>
      <w:r w:rsidR="00F23111" w:rsidRPr="62505120">
        <w:rPr>
          <w:rFonts w:ascii="Times New Roman" w:hAnsi="Times New Roman" w:cs="Times New Roman"/>
          <w:lang w:eastAsia="fr-FR"/>
        </w:rPr>
        <w:t xml:space="preserve"> tends to </w:t>
      </w:r>
      <w:r w:rsidR="58EFBAF4" w:rsidRPr="62505120">
        <w:rPr>
          <w:rFonts w:ascii="Times New Roman" w:hAnsi="Times New Roman" w:cs="Times New Roman"/>
          <w:lang w:eastAsia="fr-FR"/>
        </w:rPr>
        <w:t xml:space="preserve">centre </w:t>
      </w:r>
      <w:r w:rsidR="00F23111" w:rsidRPr="62505120">
        <w:rPr>
          <w:rFonts w:ascii="Times New Roman" w:hAnsi="Times New Roman" w:cs="Times New Roman"/>
          <w:lang w:eastAsia="fr-FR"/>
        </w:rPr>
        <w:t xml:space="preserve">around </w:t>
      </w:r>
      <w:r w:rsidR="7088428F" w:rsidRPr="62505120">
        <w:rPr>
          <w:rFonts w:ascii="Times New Roman" w:hAnsi="Times New Roman" w:cs="Times New Roman"/>
          <w:lang w:eastAsia="fr-FR"/>
        </w:rPr>
        <w:t>the benefits</w:t>
      </w:r>
      <w:ins w:id="122" w:author="Moreau, Marie-Pierre" w:date="2022-12-20T19:45:00Z">
        <w:r w:rsidR="00DC65F3">
          <w:rPr>
            <w:rFonts w:ascii="Times New Roman" w:hAnsi="Times New Roman" w:cs="Times New Roman"/>
            <w:lang w:eastAsia="fr-FR"/>
          </w:rPr>
          <w:t xml:space="preserve"> for huma</w:t>
        </w:r>
      </w:ins>
      <w:ins w:id="123" w:author="Moreau, Marie-Pierre" w:date="2022-12-20T19:46:00Z">
        <w:r w:rsidR="00DC65F3">
          <w:rPr>
            <w:rFonts w:ascii="Times New Roman" w:hAnsi="Times New Roman" w:cs="Times New Roman"/>
            <w:lang w:eastAsia="fr-FR"/>
          </w:rPr>
          <w:t>n beings</w:t>
        </w:r>
      </w:ins>
      <w:r w:rsidR="7088428F" w:rsidRPr="62505120">
        <w:rPr>
          <w:rFonts w:ascii="Times New Roman" w:hAnsi="Times New Roman" w:cs="Times New Roman"/>
          <w:lang w:eastAsia="fr-FR"/>
        </w:rPr>
        <w:t xml:space="preserve"> of ‘owning a pet’</w:t>
      </w:r>
      <w:del w:id="124" w:author="Moreau, Marie-Pierre" w:date="2022-12-20T19:46:00Z">
        <w:r w:rsidR="35836D90" w:rsidRPr="62505120" w:rsidDel="00DC65F3">
          <w:rPr>
            <w:rFonts w:ascii="Times New Roman" w:hAnsi="Times New Roman" w:cs="Times New Roman"/>
            <w:lang w:eastAsia="fr-FR"/>
          </w:rPr>
          <w:delText xml:space="preserve"> for humans</w:delText>
        </w:r>
      </w:del>
      <w:r w:rsidR="7088428F" w:rsidRPr="62505120">
        <w:rPr>
          <w:rFonts w:ascii="Times New Roman" w:hAnsi="Times New Roman" w:cs="Times New Roman"/>
          <w:lang w:eastAsia="fr-FR"/>
        </w:rPr>
        <w:t xml:space="preserve">, particularly </w:t>
      </w:r>
      <w:r w:rsidR="1A01E15F" w:rsidRPr="62505120">
        <w:rPr>
          <w:rFonts w:ascii="Times New Roman" w:hAnsi="Times New Roman" w:cs="Times New Roman"/>
          <w:lang w:eastAsia="fr-FR"/>
        </w:rPr>
        <w:t xml:space="preserve">in terms of </w:t>
      </w:r>
      <w:r w:rsidR="7088428F" w:rsidRPr="62505120">
        <w:rPr>
          <w:rFonts w:ascii="Times New Roman" w:hAnsi="Times New Roman" w:cs="Times New Roman"/>
          <w:lang w:eastAsia="fr-FR"/>
        </w:rPr>
        <w:t xml:space="preserve">well-being, </w:t>
      </w:r>
      <w:r w:rsidR="52CFDB5A" w:rsidRPr="62505120">
        <w:rPr>
          <w:rFonts w:ascii="Times New Roman" w:hAnsi="Times New Roman" w:cs="Times New Roman"/>
          <w:lang w:eastAsia="fr-FR"/>
        </w:rPr>
        <w:t xml:space="preserve">as well </w:t>
      </w:r>
      <w:r w:rsidR="7088428F" w:rsidRPr="62505120">
        <w:rPr>
          <w:rFonts w:ascii="Times New Roman" w:hAnsi="Times New Roman" w:cs="Times New Roman"/>
          <w:lang w:eastAsia="fr-FR"/>
        </w:rPr>
        <w:t xml:space="preserve">on the </w:t>
      </w:r>
      <w:r w:rsidR="00F23111" w:rsidRPr="62505120">
        <w:rPr>
          <w:rFonts w:ascii="Times New Roman" w:hAnsi="Times New Roman" w:cs="Times New Roman"/>
          <w:lang w:eastAsia="fr-FR"/>
        </w:rPr>
        <w:t>actual attachment of humans and pets</w:t>
      </w:r>
      <w:r w:rsidR="7FFD6BDA" w:rsidRPr="62505120">
        <w:rPr>
          <w:rFonts w:ascii="Times New Roman" w:hAnsi="Times New Roman" w:cs="Times New Roman"/>
          <w:lang w:eastAsia="fr-FR"/>
        </w:rPr>
        <w:t xml:space="preserve">, and the </w:t>
      </w:r>
      <w:r w:rsidR="00F23111" w:rsidRPr="62505120">
        <w:rPr>
          <w:rFonts w:ascii="Times New Roman" w:hAnsi="Times New Roman" w:cs="Times New Roman"/>
          <w:lang w:eastAsia="fr-FR"/>
        </w:rPr>
        <w:t>effects of loss and bereavement with pets</w:t>
      </w:r>
      <w:r w:rsidR="017234E8" w:rsidRPr="62505120">
        <w:rPr>
          <w:rFonts w:ascii="Times New Roman" w:hAnsi="Times New Roman" w:cs="Times New Roman"/>
          <w:lang w:eastAsia="fr-FR"/>
        </w:rPr>
        <w:t xml:space="preserve">. Yet these forms </w:t>
      </w:r>
      <w:r w:rsidR="19073263" w:rsidRPr="62505120">
        <w:rPr>
          <w:rFonts w:ascii="Times New Roman" w:hAnsi="Times New Roman" w:cs="Times New Roman"/>
          <w:lang w:eastAsia="fr-FR"/>
        </w:rPr>
        <w:t xml:space="preserve">of care </w:t>
      </w:r>
      <w:r w:rsidR="00F23111" w:rsidRPr="62505120">
        <w:rPr>
          <w:rFonts w:ascii="Times New Roman" w:hAnsi="Times New Roman" w:cs="Times New Roman"/>
          <w:lang w:eastAsia="fr-FR"/>
        </w:rPr>
        <w:t>do not seem to be recognised as a caring responsibility</w:t>
      </w:r>
      <w:r w:rsidR="6C813CBD" w:rsidRPr="62505120">
        <w:rPr>
          <w:rFonts w:ascii="Times New Roman" w:hAnsi="Times New Roman" w:cs="Times New Roman"/>
          <w:lang w:eastAsia="fr-FR"/>
        </w:rPr>
        <w:t xml:space="preserve"> (and, as such, ha</w:t>
      </w:r>
      <w:r w:rsidR="029517C9" w:rsidRPr="62505120">
        <w:rPr>
          <w:rFonts w:ascii="Times New Roman" w:hAnsi="Times New Roman" w:cs="Times New Roman"/>
          <w:lang w:eastAsia="fr-FR"/>
        </w:rPr>
        <w:t>ve</w:t>
      </w:r>
      <w:r w:rsidR="6C813CBD" w:rsidRPr="62505120">
        <w:rPr>
          <w:rFonts w:ascii="Times New Roman" w:hAnsi="Times New Roman" w:cs="Times New Roman"/>
          <w:lang w:eastAsia="fr-FR"/>
        </w:rPr>
        <w:t xml:space="preserve"> not been included in this literature review</w:t>
      </w:r>
      <w:r w:rsidR="10644FD8" w:rsidRPr="62505120">
        <w:rPr>
          <w:rFonts w:ascii="Times New Roman" w:hAnsi="Times New Roman" w:cs="Times New Roman"/>
          <w:lang w:eastAsia="fr-FR"/>
        </w:rPr>
        <w:t xml:space="preserve">, </w:t>
      </w:r>
      <w:r w:rsidR="67F0E38C" w:rsidRPr="62505120">
        <w:rPr>
          <w:rFonts w:ascii="Times New Roman" w:hAnsi="Times New Roman" w:cs="Times New Roman"/>
          <w:lang w:eastAsia="fr-FR"/>
        </w:rPr>
        <w:t xml:space="preserve">a </w:t>
      </w:r>
      <w:r w:rsidR="6217AF08" w:rsidRPr="62505120">
        <w:rPr>
          <w:rFonts w:ascii="Times New Roman" w:hAnsi="Times New Roman" w:cs="Times New Roman"/>
          <w:lang w:eastAsia="fr-FR"/>
        </w:rPr>
        <w:t xml:space="preserve">decision </w:t>
      </w:r>
      <w:r w:rsidR="10644FD8" w:rsidRPr="62505120">
        <w:rPr>
          <w:rFonts w:ascii="Times New Roman" w:hAnsi="Times New Roman" w:cs="Times New Roman"/>
          <w:lang w:eastAsia="fr-FR"/>
        </w:rPr>
        <w:t xml:space="preserve">also </w:t>
      </w:r>
      <w:r w:rsidR="69B40DB5" w:rsidRPr="62505120">
        <w:rPr>
          <w:rFonts w:ascii="Times New Roman" w:hAnsi="Times New Roman" w:cs="Times New Roman"/>
          <w:lang w:eastAsia="fr-FR"/>
        </w:rPr>
        <w:t xml:space="preserve">due to </w:t>
      </w:r>
      <w:r w:rsidR="10644FD8" w:rsidRPr="62505120">
        <w:rPr>
          <w:rFonts w:ascii="Times New Roman" w:hAnsi="Times New Roman" w:cs="Times New Roman"/>
          <w:lang w:eastAsia="fr-FR"/>
        </w:rPr>
        <w:t xml:space="preserve">the inclusion criteria in terms of relevance to </w:t>
      </w:r>
      <w:r w:rsidR="466BE3C2" w:rsidRPr="62505120">
        <w:rPr>
          <w:rFonts w:ascii="Times New Roman" w:hAnsi="Times New Roman" w:cs="Times New Roman"/>
          <w:lang w:eastAsia="fr-FR"/>
        </w:rPr>
        <w:t>HE</w:t>
      </w:r>
      <w:r w:rsidR="5F565158" w:rsidRPr="62505120">
        <w:rPr>
          <w:rFonts w:ascii="Times New Roman" w:hAnsi="Times New Roman" w:cs="Times New Roman"/>
          <w:lang w:eastAsia="fr-FR"/>
        </w:rPr>
        <w:t xml:space="preserve"> being rarely met</w:t>
      </w:r>
      <w:r w:rsidR="6C813CBD" w:rsidRPr="62505120">
        <w:rPr>
          <w:rFonts w:ascii="Times New Roman" w:hAnsi="Times New Roman" w:cs="Times New Roman"/>
          <w:lang w:eastAsia="fr-FR"/>
        </w:rPr>
        <w:t>)</w:t>
      </w:r>
      <w:r w:rsidR="00F23111" w:rsidRPr="62505120">
        <w:rPr>
          <w:rFonts w:ascii="Times New Roman" w:hAnsi="Times New Roman" w:cs="Times New Roman"/>
          <w:lang w:eastAsia="fr-FR"/>
        </w:rPr>
        <w:t xml:space="preserve">. </w:t>
      </w:r>
      <w:r w:rsidR="37E46824" w:rsidRPr="62505120">
        <w:rPr>
          <w:rFonts w:ascii="Times New Roman" w:hAnsi="Times New Roman"/>
        </w:rPr>
        <w:t>Overall, t</w:t>
      </w:r>
      <w:r w:rsidR="00F23111" w:rsidRPr="62505120">
        <w:rPr>
          <w:rFonts w:ascii="Times New Roman" w:hAnsi="Times New Roman"/>
        </w:rPr>
        <w:t xml:space="preserve">here appears to be very little – if any – literature around caring for pets and working/studying in </w:t>
      </w:r>
      <w:r w:rsidR="36A16E08" w:rsidRPr="62505120">
        <w:rPr>
          <w:rFonts w:ascii="Times New Roman" w:hAnsi="Times New Roman"/>
        </w:rPr>
        <w:t>HE</w:t>
      </w:r>
      <w:r w:rsidR="00F23111" w:rsidRPr="62505120">
        <w:rPr>
          <w:rFonts w:ascii="Times New Roman" w:hAnsi="Times New Roman"/>
        </w:rPr>
        <w:t xml:space="preserve"> and the support and acknowledgement available for those whose caring responsibilities are for animals rather than humans. </w:t>
      </w:r>
      <w:r w:rsidR="6ED917A7" w:rsidRPr="62505120">
        <w:rPr>
          <w:rFonts w:ascii="Times New Roman" w:hAnsi="Times New Roman" w:cs="Times New Roman"/>
          <w:lang w:eastAsia="fr-FR"/>
        </w:rPr>
        <w:t xml:space="preserve">Pet ownership is praised but the grief involved when losing a pet is not classed as significant and, in some cases, is even trivialised (Redmalm, 2015). </w:t>
      </w:r>
      <w:r w:rsidR="6ED917A7" w:rsidRPr="62505120">
        <w:rPr>
          <w:rFonts w:ascii="Times New Roman" w:hAnsi="Times New Roman"/>
        </w:rPr>
        <w:t>Yet</w:t>
      </w:r>
      <w:r w:rsidR="17966E90" w:rsidRPr="62505120">
        <w:rPr>
          <w:rFonts w:ascii="Times New Roman" w:hAnsi="Times New Roman"/>
        </w:rPr>
        <w:t xml:space="preserve"> r</w:t>
      </w:r>
      <w:r w:rsidR="00F23111" w:rsidRPr="62505120">
        <w:rPr>
          <w:rFonts w:ascii="Times New Roman" w:hAnsi="Times New Roman"/>
        </w:rPr>
        <w:t>esearch points towards data showing that the emotions involved in caring and losing a pet can be just as traumatic as the attachment developed in human relations</w:t>
      </w:r>
      <w:r w:rsidR="4E2B8A40" w:rsidRPr="62505120">
        <w:rPr>
          <w:rFonts w:ascii="Times New Roman" w:hAnsi="Times New Roman"/>
        </w:rPr>
        <w:t>, which raises the question</w:t>
      </w:r>
      <w:r w:rsidR="76894D55" w:rsidRPr="62505120">
        <w:rPr>
          <w:rFonts w:ascii="Times New Roman" w:hAnsi="Times New Roman"/>
        </w:rPr>
        <w:t xml:space="preserve">: </w:t>
      </w:r>
      <w:r w:rsidR="00F23111" w:rsidRPr="62505120">
        <w:rPr>
          <w:rFonts w:ascii="Times New Roman" w:hAnsi="Times New Roman"/>
        </w:rPr>
        <w:t>Should this not the</w:t>
      </w:r>
      <w:r w:rsidR="70FE3B97" w:rsidRPr="62505120">
        <w:rPr>
          <w:rFonts w:ascii="Times New Roman" w:hAnsi="Times New Roman"/>
        </w:rPr>
        <w:t>n</w:t>
      </w:r>
      <w:r w:rsidR="00F23111" w:rsidRPr="62505120">
        <w:rPr>
          <w:rFonts w:ascii="Times New Roman" w:hAnsi="Times New Roman"/>
        </w:rPr>
        <w:t xml:space="preserve"> reflect within the bereavement policies</w:t>
      </w:r>
      <w:r w:rsidR="1794A026" w:rsidRPr="62505120">
        <w:rPr>
          <w:rFonts w:ascii="Times New Roman" w:hAnsi="Times New Roman"/>
        </w:rPr>
        <w:t xml:space="preserve"> of HEIs and other institutions</w:t>
      </w:r>
      <w:r w:rsidR="00F23111" w:rsidRPr="62505120">
        <w:rPr>
          <w:rFonts w:ascii="Times New Roman" w:hAnsi="Times New Roman"/>
        </w:rPr>
        <w:t>?</w:t>
      </w:r>
      <w:r w:rsidR="3585850B" w:rsidRPr="62505120">
        <w:rPr>
          <w:rFonts w:ascii="Times New Roman" w:hAnsi="Times New Roman"/>
        </w:rPr>
        <w:t xml:space="preserve"> </w:t>
      </w:r>
    </w:p>
    <w:p w14:paraId="109FB776" w14:textId="248352CD" w:rsidR="00CB4654" w:rsidRPr="000F30AD" w:rsidRDefault="6560084F" w:rsidP="3CBE6017">
      <w:pPr>
        <w:spacing w:after="120"/>
        <w:jc w:val="both"/>
        <w:rPr>
          <w:rFonts w:ascii="Times New Roman" w:hAnsi="Times New Roman"/>
        </w:rPr>
      </w:pPr>
      <w:r w:rsidRPr="62505120">
        <w:rPr>
          <w:rFonts w:ascii="Times New Roman" w:hAnsi="Times New Roman"/>
        </w:rPr>
        <w:t>The inclusion of p</w:t>
      </w:r>
      <w:r w:rsidR="00CB4654" w:rsidRPr="62505120">
        <w:rPr>
          <w:rFonts w:ascii="Times New Roman" w:hAnsi="Times New Roman"/>
        </w:rPr>
        <w:t xml:space="preserve">regnancy was discussed </w:t>
      </w:r>
      <w:r w:rsidR="40F2BB76" w:rsidRPr="62505120">
        <w:rPr>
          <w:rFonts w:ascii="Times New Roman" w:hAnsi="Times New Roman"/>
        </w:rPr>
        <w:t xml:space="preserve">within the team </w:t>
      </w:r>
      <w:r w:rsidR="00CB4654" w:rsidRPr="62505120">
        <w:rPr>
          <w:rFonts w:ascii="Times New Roman" w:hAnsi="Times New Roman"/>
        </w:rPr>
        <w:t xml:space="preserve">because of the potential argument of ‘when does care begin?’ or, perhaps more appropriate, ‘when </w:t>
      </w:r>
      <w:r w:rsidR="575BDE73" w:rsidRPr="62505120">
        <w:rPr>
          <w:rFonts w:ascii="Times New Roman" w:hAnsi="Times New Roman"/>
        </w:rPr>
        <w:t xml:space="preserve">do </w:t>
      </w:r>
      <w:r w:rsidR="367692A8" w:rsidRPr="62505120">
        <w:rPr>
          <w:rFonts w:ascii="Times New Roman" w:hAnsi="Times New Roman"/>
        </w:rPr>
        <w:t xml:space="preserve">carers </w:t>
      </w:r>
      <w:r w:rsidR="00CB4654" w:rsidRPr="62505120">
        <w:rPr>
          <w:rFonts w:ascii="Times New Roman" w:hAnsi="Times New Roman"/>
        </w:rPr>
        <w:t>begin to be discriminated?’</w:t>
      </w:r>
      <w:r w:rsidR="2B21E214" w:rsidRPr="62505120">
        <w:rPr>
          <w:rFonts w:ascii="Times New Roman" w:hAnsi="Times New Roman"/>
        </w:rPr>
        <w:t>.</w:t>
      </w:r>
      <w:r w:rsidR="00CB4654" w:rsidRPr="62505120">
        <w:rPr>
          <w:rFonts w:ascii="Times New Roman" w:hAnsi="Times New Roman"/>
        </w:rPr>
        <w:t xml:space="preserve"> </w:t>
      </w:r>
      <w:r w:rsidR="1D9E571D" w:rsidRPr="62505120">
        <w:rPr>
          <w:rFonts w:ascii="Times New Roman" w:hAnsi="Times New Roman"/>
        </w:rPr>
        <w:t xml:space="preserve">While we identified </w:t>
      </w:r>
      <w:r w:rsidR="00CB4654" w:rsidRPr="62505120">
        <w:rPr>
          <w:rFonts w:ascii="Times New Roman" w:hAnsi="Times New Roman"/>
        </w:rPr>
        <w:t xml:space="preserve">some literature related to pregnancy discrimination and </w:t>
      </w:r>
      <w:r w:rsidR="352E3287" w:rsidRPr="62505120">
        <w:rPr>
          <w:rFonts w:ascii="Times New Roman" w:hAnsi="Times New Roman"/>
        </w:rPr>
        <w:t xml:space="preserve">to </w:t>
      </w:r>
      <w:r w:rsidR="00CB4654" w:rsidRPr="62505120">
        <w:rPr>
          <w:rFonts w:ascii="Times New Roman" w:hAnsi="Times New Roman"/>
        </w:rPr>
        <w:t xml:space="preserve">the support and policies available for students/workers in </w:t>
      </w:r>
      <w:r w:rsidR="5C61A062" w:rsidRPr="62505120">
        <w:rPr>
          <w:rFonts w:ascii="Times New Roman" w:hAnsi="Times New Roman"/>
        </w:rPr>
        <w:t>academic settings</w:t>
      </w:r>
      <w:r w:rsidR="052BC707" w:rsidRPr="62505120">
        <w:rPr>
          <w:rFonts w:ascii="Times New Roman" w:hAnsi="Times New Roman"/>
        </w:rPr>
        <w:t xml:space="preserve">, </w:t>
      </w:r>
      <w:r w:rsidR="00CB4654" w:rsidRPr="62505120">
        <w:rPr>
          <w:rFonts w:ascii="Times New Roman" w:hAnsi="Times New Roman"/>
        </w:rPr>
        <w:t xml:space="preserve">this </w:t>
      </w:r>
      <w:r w:rsidR="77E7AA8E" w:rsidRPr="62505120">
        <w:rPr>
          <w:rFonts w:ascii="Times New Roman" w:hAnsi="Times New Roman"/>
        </w:rPr>
        <w:t xml:space="preserve">remains </w:t>
      </w:r>
      <w:r w:rsidR="00CB4654" w:rsidRPr="62505120">
        <w:rPr>
          <w:rFonts w:ascii="Times New Roman" w:hAnsi="Times New Roman"/>
        </w:rPr>
        <w:t xml:space="preserve">a </w:t>
      </w:r>
      <w:r w:rsidR="5DAED3D1" w:rsidRPr="62505120">
        <w:rPr>
          <w:rFonts w:ascii="Times New Roman" w:hAnsi="Times New Roman"/>
        </w:rPr>
        <w:t xml:space="preserve">modest </w:t>
      </w:r>
      <w:r w:rsidR="00CB4654" w:rsidRPr="62505120">
        <w:rPr>
          <w:rFonts w:ascii="Times New Roman" w:hAnsi="Times New Roman"/>
        </w:rPr>
        <w:t>area of research in comparison to issues such as gender discrimination</w:t>
      </w:r>
      <w:r w:rsidR="7B2ACFAA" w:rsidRPr="62505120">
        <w:rPr>
          <w:rFonts w:ascii="Times New Roman" w:hAnsi="Times New Roman"/>
        </w:rPr>
        <w:t xml:space="preserve"> or parenting</w:t>
      </w:r>
      <w:r w:rsidR="00CB4654" w:rsidRPr="62505120">
        <w:rPr>
          <w:rFonts w:ascii="Times New Roman" w:hAnsi="Times New Roman"/>
        </w:rPr>
        <w:t xml:space="preserve">. </w:t>
      </w:r>
      <w:r w:rsidR="24BCA02C" w:rsidRPr="62505120">
        <w:rPr>
          <w:rFonts w:ascii="Times New Roman" w:hAnsi="Times New Roman"/>
        </w:rPr>
        <w:t xml:space="preserve">An exception here can be found in </w:t>
      </w:r>
      <w:r w:rsidR="4E78C07A" w:rsidRPr="62505120">
        <w:rPr>
          <w:rFonts w:ascii="Times New Roman" w:hAnsi="Times New Roman"/>
        </w:rPr>
        <w:t>Brown and Nichols’ study of parenting and pregnant students in the US</w:t>
      </w:r>
      <w:r w:rsidR="1FC11970" w:rsidRPr="62505120">
        <w:rPr>
          <w:rFonts w:ascii="Times New Roman" w:hAnsi="Times New Roman"/>
        </w:rPr>
        <w:t xml:space="preserve"> (B</w:t>
      </w:r>
      <w:r w:rsidR="573A1D27" w:rsidRPr="62505120">
        <w:rPr>
          <w:rFonts w:ascii="Times New Roman" w:hAnsi="Times New Roman"/>
        </w:rPr>
        <w:t>r</w:t>
      </w:r>
      <w:r w:rsidR="1FC11970" w:rsidRPr="62505120">
        <w:rPr>
          <w:rFonts w:ascii="Times New Roman" w:hAnsi="Times New Roman"/>
        </w:rPr>
        <w:t>own and Nichols, 2013)</w:t>
      </w:r>
      <w:r w:rsidR="4E78C07A" w:rsidRPr="62505120">
        <w:rPr>
          <w:rFonts w:ascii="Times New Roman" w:hAnsi="Times New Roman"/>
        </w:rPr>
        <w:t>.</w:t>
      </w:r>
    </w:p>
    <w:p w14:paraId="1886ACD8" w14:textId="731DDBDD" w:rsidR="1E9C845E" w:rsidRDefault="1E9C845E" w:rsidP="3CBE6017">
      <w:pPr>
        <w:spacing w:after="120" w:line="259" w:lineRule="auto"/>
        <w:jc w:val="both"/>
        <w:rPr>
          <w:rFonts w:ascii="Times New Roman" w:hAnsi="Times New Roman"/>
        </w:rPr>
      </w:pPr>
      <w:r w:rsidRPr="22A26C6E">
        <w:rPr>
          <w:rFonts w:ascii="Times New Roman" w:hAnsi="Times New Roman"/>
        </w:rPr>
        <w:t xml:space="preserve">Explorations of care work after loss also seemed missing from the literature. </w:t>
      </w:r>
      <w:r w:rsidR="0F95778F" w:rsidRPr="22A26C6E">
        <w:rPr>
          <w:rFonts w:ascii="Times New Roman" w:hAnsi="Times New Roman"/>
        </w:rPr>
        <w:t xml:space="preserve">Discussions </w:t>
      </w:r>
      <w:r w:rsidR="4276406A" w:rsidRPr="22A26C6E">
        <w:rPr>
          <w:rFonts w:ascii="Times New Roman" w:hAnsi="Times New Roman"/>
        </w:rPr>
        <w:t>of c</w:t>
      </w:r>
      <w:r w:rsidRPr="22A26C6E">
        <w:rPr>
          <w:rFonts w:ascii="Times New Roman" w:hAnsi="Times New Roman"/>
        </w:rPr>
        <w:t>ar</w:t>
      </w:r>
      <w:r w:rsidR="4858A4AC" w:rsidRPr="22A26C6E">
        <w:rPr>
          <w:rFonts w:ascii="Times New Roman" w:hAnsi="Times New Roman"/>
        </w:rPr>
        <w:t>ing and end of life w</w:t>
      </w:r>
      <w:r w:rsidR="7E732918" w:rsidRPr="22A26C6E">
        <w:rPr>
          <w:rFonts w:ascii="Times New Roman" w:hAnsi="Times New Roman"/>
        </w:rPr>
        <w:t xml:space="preserve">ere </w:t>
      </w:r>
      <w:r w:rsidR="4858A4AC" w:rsidRPr="22A26C6E">
        <w:rPr>
          <w:rFonts w:ascii="Times New Roman" w:hAnsi="Times New Roman"/>
        </w:rPr>
        <w:t>rare</w:t>
      </w:r>
      <w:r w:rsidR="3478440D" w:rsidRPr="22A26C6E">
        <w:rPr>
          <w:rFonts w:ascii="Times New Roman" w:hAnsi="Times New Roman"/>
        </w:rPr>
        <w:t xml:space="preserve">, with death of a </w:t>
      </w:r>
      <w:r w:rsidR="1DFB368A" w:rsidRPr="22A26C6E">
        <w:rPr>
          <w:rFonts w:ascii="Times New Roman" w:hAnsi="Times New Roman"/>
        </w:rPr>
        <w:t>‘</w:t>
      </w:r>
      <w:r w:rsidR="3478440D" w:rsidRPr="22A26C6E">
        <w:rPr>
          <w:rFonts w:ascii="Times New Roman" w:hAnsi="Times New Roman"/>
        </w:rPr>
        <w:t>caree</w:t>
      </w:r>
      <w:r w:rsidR="17F28278" w:rsidRPr="22A26C6E">
        <w:rPr>
          <w:rFonts w:ascii="Times New Roman" w:hAnsi="Times New Roman"/>
        </w:rPr>
        <w:t>’</w:t>
      </w:r>
      <w:r w:rsidR="3478440D" w:rsidRPr="22A26C6E">
        <w:rPr>
          <w:rFonts w:ascii="Times New Roman" w:hAnsi="Times New Roman"/>
        </w:rPr>
        <w:t xml:space="preserve"> rarely considered. This is despite some of the work we have conducted showing that carework for a loved one extend</w:t>
      </w:r>
      <w:r w:rsidR="2031B4C9" w:rsidRPr="22A26C6E">
        <w:rPr>
          <w:rFonts w:ascii="Times New Roman" w:hAnsi="Times New Roman"/>
        </w:rPr>
        <w:t>s</w:t>
      </w:r>
      <w:r w:rsidR="3478440D" w:rsidRPr="22A26C6E">
        <w:rPr>
          <w:rFonts w:ascii="Times New Roman" w:hAnsi="Times New Roman"/>
        </w:rPr>
        <w:t xml:space="preserve"> well beyond death, and so can the effects of care</w:t>
      </w:r>
      <w:r w:rsidR="14D75485" w:rsidRPr="22A26C6E">
        <w:rPr>
          <w:rFonts w:ascii="Times New Roman" w:hAnsi="Times New Roman"/>
        </w:rPr>
        <w:t>work</w:t>
      </w:r>
      <w:r w:rsidR="3478440D" w:rsidRPr="22A26C6E">
        <w:rPr>
          <w:rFonts w:ascii="Times New Roman" w:hAnsi="Times New Roman"/>
        </w:rPr>
        <w:t xml:space="preserve"> (</w:t>
      </w:r>
      <w:r w:rsidR="00AF4DED">
        <w:rPr>
          <w:rFonts w:ascii="Times New Roman" w:hAnsi="Times New Roman"/>
        </w:rPr>
        <w:t>AUTHOR</w:t>
      </w:r>
      <w:r w:rsidR="6A7D5F01" w:rsidRPr="22A26C6E">
        <w:rPr>
          <w:rFonts w:ascii="Times New Roman" w:hAnsi="Times New Roman"/>
        </w:rPr>
        <w:t>)</w:t>
      </w:r>
      <w:r w:rsidR="3478440D" w:rsidRPr="22A26C6E">
        <w:rPr>
          <w:rFonts w:ascii="Times New Roman" w:hAnsi="Times New Roman"/>
        </w:rPr>
        <w:t>.</w:t>
      </w:r>
      <w:r w:rsidR="5A8B33F2" w:rsidRPr="22A26C6E">
        <w:rPr>
          <w:rFonts w:ascii="Times New Roman" w:hAnsi="Times New Roman"/>
        </w:rPr>
        <w:t xml:space="preserve"> Likewise</w:t>
      </w:r>
      <w:r w:rsidR="45D40955" w:rsidRPr="22A26C6E">
        <w:rPr>
          <w:rFonts w:ascii="Times New Roman" w:hAnsi="Times New Roman"/>
        </w:rPr>
        <w:t>,</w:t>
      </w:r>
      <w:r w:rsidR="5A8B33F2" w:rsidRPr="22A26C6E">
        <w:rPr>
          <w:rFonts w:ascii="Times New Roman" w:hAnsi="Times New Roman"/>
        </w:rPr>
        <w:t xml:space="preserve"> pregnancy loss</w:t>
      </w:r>
      <w:r w:rsidR="1F1A0278" w:rsidRPr="22A26C6E">
        <w:rPr>
          <w:rFonts w:ascii="Times New Roman" w:hAnsi="Times New Roman"/>
        </w:rPr>
        <w:t xml:space="preserve"> was mostly ignored despite evidence of the devastating effects on the individuals involved </w:t>
      </w:r>
      <w:r w:rsidR="014CBFE2" w:rsidRPr="22A26C6E">
        <w:rPr>
          <w:rFonts w:ascii="Times New Roman" w:hAnsi="Times New Roman"/>
        </w:rPr>
        <w:t>(</w:t>
      </w:r>
      <w:r w:rsidR="459A9283" w:rsidRPr="22A26C6E">
        <w:rPr>
          <w:rFonts w:ascii="Times New Roman" w:hAnsi="Times New Roman"/>
        </w:rPr>
        <w:t>a</w:t>
      </w:r>
      <w:r w:rsidR="3F126A5D" w:rsidRPr="22A26C6E">
        <w:rPr>
          <w:rFonts w:ascii="Times New Roman" w:hAnsi="Times New Roman"/>
        </w:rPr>
        <w:t xml:space="preserve"> remarkable </w:t>
      </w:r>
      <w:r w:rsidR="459A9283" w:rsidRPr="22A26C6E">
        <w:rPr>
          <w:rFonts w:ascii="Times New Roman" w:hAnsi="Times New Roman"/>
        </w:rPr>
        <w:t>exception</w:t>
      </w:r>
      <w:r w:rsidR="511E042B" w:rsidRPr="22A26C6E">
        <w:rPr>
          <w:rFonts w:ascii="Times New Roman" w:hAnsi="Times New Roman"/>
        </w:rPr>
        <w:t xml:space="preserve"> to this is the autoethnographic essay written by Marcus Weaver-Hightower</w:t>
      </w:r>
      <w:r w:rsidR="6B524D12" w:rsidRPr="22A26C6E">
        <w:rPr>
          <w:rFonts w:ascii="Times New Roman" w:hAnsi="Times New Roman"/>
        </w:rPr>
        <w:t xml:space="preserve">; </w:t>
      </w:r>
      <w:r w:rsidR="459A9283" w:rsidRPr="22A26C6E">
        <w:rPr>
          <w:rFonts w:ascii="Times New Roman" w:hAnsi="Times New Roman"/>
        </w:rPr>
        <w:t>Weaver-Hightower, 2011).</w:t>
      </w:r>
    </w:p>
    <w:p w14:paraId="5189E2E1" w14:textId="2439C40E" w:rsidR="55AC8472" w:rsidRDefault="55AC8472" w:rsidP="3CBE6017">
      <w:pPr>
        <w:spacing w:after="120" w:line="259" w:lineRule="auto"/>
        <w:jc w:val="both"/>
        <w:rPr>
          <w:rFonts w:ascii="Times New Roman" w:hAnsi="Times New Roman"/>
        </w:rPr>
      </w:pPr>
      <w:r w:rsidRPr="2D81283B">
        <w:rPr>
          <w:rFonts w:ascii="Times New Roman" w:hAnsi="Times New Roman"/>
        </w:rPr>
        <w:t xml:space="preserve">Butler’s concept of the </w:t>
      </w:r>
      <w:r w:rsidR="46D60172" w:rsidRPr="2D81283B">
        <w:rPr>
          <w:rFonts w:ascii="Times New Roman" w:hAnsi="Times New Roman"/>
        </w:rPr>
        <w:t>‘</w:t>
      </w:r>
      <w:r w:rsidRPr="2D81283B">
        <w:rPr>
          <w:rFonts w:ascii="Times New Roman" w:hAnsi="Times New Roman"/>
        </w:rPr>
        <w:t>differential allocation of grievability</w:t>
      </w:r>
      <w:r w:rsidR="568C3E6C" w:rsidRPr="2D81283B">
        <w:rPr>
          <w:rFonts w:ascii="Times New Roman" w:hAnsi="Times New Roman"/>
        </w:rPr>
        <w:t>’ (Butler, 2004, ix)</w:t>
      </w:r>
      <w:r w:rsidRPr="2D81283B">
        <w:rPr>
          <w:rFonts w:ascii="Times New Roman" w:hAnsi="Times New Roman"/>
        </w:rPr>
        <w:t xml:space="preserve"> offers a path to understand t</w:t>
      </w:r>
      <w:r w:rsidR="350D3025" w:rsidRPr="2D81283B">
        <w:rPr>
          <w:rFonts w:ascii="Times New Roman" w:hAnsi="Times New Roman"/>
        </w:rPr>
        <w:t xml:space="preserve">his lack of consideration for carework linked to loss </w:t>
      </w:r>
      <w:r w:rsidR="28B5FC65" w:rsidRPr="2D81283B">
        <w:rPr>
          <w:rFonts w:ascii="Times New Roman" w:hAnsi="Times New Roman"/>
        </w:rPr>
        <w:t>and non-human beings</w:t>
      </w:r>
      <w:r w:rsidR="27672D76" w:rsidRPr="2D81283B">
        <w:rPr>
          <w:rFonts w:ascii="Times New Roman" w:hAnsi="Times New Roman"/>
        </w:rPr>
        <w:t xml:space="preserve">, as these lives are already lost or because they are </w:t>
      </w:r>
      <w:r w:rsidR="640749EF" w:rsidRPr="2D81283B">
        <w:rPr>
          <w:rFonts w:ascii="Times New Roman" w:hAnsi="Times New Roman"/>
        </w:rPr>
        <w:t xml:space="preserve">deemed </w:t>
      </w:r>
      <w:r w:rsidR="27672D76" w:rsidRPr="2D81283B">
        <w:rPr>
          <w:rFonts w:ascii="Times New Roman" w:hAnsi="Times New Roman"/>
        </w:rPr>
        <w:t>‘lose-able’</w:t>
      </w:r>
      <w:r w:rsidR="1EA14B38" w:rsidRPr="2D81283B">
        <w:rPr>
          <w:rFonts w:ascii="Times New Roman" w:hAnsi="Times New Roman"/>
        </w:rPr>
        <w:t xml:space="preserve"> (Butler, 2009)</w:t>
      </w:r>
      <w:r w:rsidR="28B5FC65" w:rsidRPr="2D81283B">
        <w:rPr>
          <w:rFonts w:ascii="Times New Roman" w:hAnsi="Times New Roman"/>
        </w:rPr>
        <w:t>.</w:t>
      </w:r>
      <w:r w:rsidR="7C7FC31F" w:rsidRPr="2D81283B">
        <w:rPr>
          <w:rFonts w:ascii="Times New Roman" w:hAnsi="Times New Roman"/>
        </w:rPr>
        <w:t xml:space="preserve"> This may also explain the modest body of work exploring carework linked to the elderly, nearer to the end of their life, compared with younger children</w:t>
      </w:r>
      <w:r w:rsidR="11484BDD" w:rsidRPr="2D81283B">
        <w:rPr>
          <w:rFonts w:ascii="Times New Roman" w:hAnsi="Times New Roman"/>
        </w:rPr>
        <w:t>, ultimately encouraging us to challenge the normative</w:t>
      </w:r>
      <w:r w:rsidR="1405AB05" w:rsidRPr="2D81283B">
        <w:rPr>
          <w:rFonts w:ascii="Times New Roman" w:hAnsi="Times New Roman"/>
        </w:rPr>
        <w:t>, anthropocentric, neoliberal</w:t>
      </w:r>
      <w:r w:rsidR="11484BDD" w:rsidRPr="2D81283B">
        <w:rPr>
          <w:rFonts w:ascii="Times New Roman" w:hAnsi="Times New Roman"/>
        </w:rPr>
        <w:t xml:space="preserve"> frameworks which render some lives</w:t>
      </w:r>
      <w:r w:rsidR="76296EC7" w:rsidRPr="2D81283B">
        <w:rPr>
          <w:rFonts w:ascii="Times New Roman" w:hAnsi="Times New Roman"/>
        </w:rPr>
        <w:t xml:space="preserve"> more</w:t>
      </w:r>
      <w:r w:rsidR="11484BDD" w:rsidRPr="2D81283B">
        <w:rPr>
          <w:rFonts w:ascii="Times New Roman" w:hAnsi="Times New Roman"/>
        </w:rPr>
        <w:t xml:space="preserve"> lose-able </w:t>
      </w:r>
      <w:r w:rsidR="2A2F9D84" w:rsidRPr="2D81283B">
        <w:rPr>
          <w:rFonts w:ascii="Times New Roman" w:hAnsi="Times New Roman"/>
        </w:rPr>
        <w:t xml:space="preserve">than others  </w:t>
      </w:r>
      <w:r w:rsidR="11484BDD" w:rsidRPr="2D81283B">
        <w:rPr>
          <w:rFonts w:ascii="Times New Roman" w:hAnsi="Times New Roman"/>
        </w:rPr>
        <w:t>(Redmalm, 2015)</w:t>
      </w:r>
      <w:r w:rsidR="7C7FC31F" w:rsidRPr="2D81283B">
        <w:rPr>
          <w:rFonts w:ascii="Times New Roman" w:hAnsi="Times New Roman"/>
        </w:rPr>
        <w:t>.</w:t>
      </w:r>
      <w:r w:rsidR="642ACAC6" w:rsidRPr="2D81283B">
        <w:rPr>
          <w:rFonts w:ascii="Times New Roman" w:hAnsi="Times New Roman"/>
        </w:rPr>
        <w:t xml:space="preserve"> These hie</w:t>
      </w:r>
      <w:r w:rsidR="3DB8713A" w:rsidRPr="2D81283B">
        <w:rPr>
          <w:rFonts w:ascii="Times New Roman" w:hAnsi="Times New Roman"/>
        </w:rPr>
        <w:t>r</w:t>
      </w:r>
      <w:r w:rsidR="642ACAC6" w:rsidRPr="2D81283B">
        <w:rPr>
          <w:rFonts w:ascii="Times New Roman" w:hAnsi="Times New Roman"/>
        </w:rPr>
        <w:t>archies have implication</w:t>
      </w:r>
      <w:r w:rsidR="4C59634A" w:rsidRPr="2D81283B">
        <w:rPr>
          <w:rFonts w:ascii="Times New Roman" w:hAnsi="Times New Roman"/>
        </w:rPr>
        <w:t>s</w:t>
      </w:r>
      <w:r w:rsidR="6BD969DD" w:rsidRPr="2D81283B">
        <w:rPr>
          <w:rFonts w:ascii="Times New Roman" w:hAnsi="Times New Roman"/>
        </w:rPr>
        <w:t xml:space="preserve"> which </w:t>
      </w:r>
      <w:r w:rsidR="642ACAC6" w:rsidRPr="2D81283B">
        <w:rPr>
          <w:rFonts w:ascii="Times New Roman" w:hAnsi="Times New Roman"/>
        </w:rPr>
        <w:t>appl</w:t>
      </w:r>
      <w:r w:rsidR="720BEA8B" w:rsidRPr="2D81283B">
        <w:rPr>
          <w:rFonts w:ascii="Times New Roman" w:hAnsi="Times New Roman"/>
        </w:rPr>
        <w:t>y</w:t>
      </w:r>
      <w:r w:rsidR="2417B8AB" w:rsidRPr="2D81283B">
        <w:rPr>
          <w:rFonts w:ascii="Times New Roman" w:hAnsi="Times New Roman"/>
        </w:rPr>
        <w:t xml:space="preserve"> more broadly</w:t>
      </w:r>
      <w:r w:rsidR="720BEA8B" w:rsidRPr="2D81283B">
        <w:rPr>
          <w:rFonts w:ascii="Times New Roman" w:hAnsi="Times New Roman"/>
        </w:rPr>
        <w:t xml:space="preserve"> </w:t>
      </w:r>
      <w:r w:rsidR="642ACAC6" w:rsidRPr="2D81283B">
        <w:rPr>
          <w:rFonts w:ascii="Times New Roman" w:hAnsi="Times New Roman"/>
        </w:rPr>
        <w:t>to care</w:t>
      </w:r>
      <w:r w:rsidR="4F4E881C" w:rsidRPr="2D81283B">
        <w:rPr>
          <w:rFonts w:ascii="Times New Roman" w:hAnsi="Times New Roman"/>
        </w:rPr>
        <w:t xml:space="preserve"> </w:t>
      </w:r>
      <w:r w:rsidR="1C52A338" w:rsidRPr="2D81283B">
        <w:rPr>
          <w:rFonts w:ascii="Times New Roman" w:hAnsi="Times New Roman"/>
        </w:rPr>
        <w:t xml:space="preserve">giving and to </w:t>
      </w:r>
      <w:r w:rsidR="06DA2D77" w:rsidRPr="2D81283B">
        <w:rPr>
          <w:rFonts w:ascii="Times New Roman" w:hAnsi="Times New Roman"/>
        </w:rPr>
        <w:t>care receiving</w:t>
      </w:r>
      <w:r w:rsidR="1C52A338" w:rsidRPr="2D81283B">
        <w:rPr>
          <w:rFonts w:ascii="Times New Roman" w:hAnsi="Times New Roman"/>
        </w:rPr>
        <w:t xml:space="preserve"> – not only </w:t>
      </w:r>
      <w:r w:rsidR="5C5FF76B" w:rsidRPr="2D81283B">
        <w:rPr>
          <w:rFonts w:ascii="Times New Roman" w:hAnsi="Times New Roman"/>
        </w:rPr>
        <w:t>they</w:t>
      </w:r>
      <w:r w:rsidR="1C52A338" w:rsidRPr="2D81283B">
        <w:rPr>
          <w:rFonts w:ascii="Times New Roman" w:hAnsi="Times New Roman"/>
        </w:rPr>
        <w:t xml:space="preserve"> </w:t>
      </w:r>
      <w:r w:rsidR="5C5FF76B" w:rsidRPr="2D81283B">
        <w:rPr>
          <w:rFonts w:ascii="Times New Roman" w:hAnsi="Times New Roman"/>
        </w:rPr>
        <w:t>cement the view that some</w:t>
      </w:r>
      <w:ins w:id="125" w:author="Moreau, Marie-Pierre" w:date="2022-12-20T19:48:00Z">
        <w:r w:rsidR="008F791B">
          <w:rPr>
            <w:rFonts w:ascii="Times New Roman" w:hAnsi="Times New Roman"/>
          </w:rPr>
          <w:t xml:space="preserve"> beings</w:t>
        </w:r>
      </w:ins>
      <w:r w:rsidR="5C5FF76B" w:rsidRPr="2D81283B">
        <w:rPr>
          <w:rFonts w:ascii="Times New Roman" w:hAnsi="Times New Roman"/>
        </w:rPr>
        <w:t xml:space="preserve"> </w:t>
      </w:r>
      <w:r w:rsidR="1C52A338" w:rsidRPr="2D81283B">
        <w:rPr>
          <w:rFonts w:ascii="Times New Roman" w:hAnsi="Times New Roman"/>
        </w:rPr>
        <w:t xml:space="preserve">are more </w:t>
      </w:r>
      <w:r w:rsidR="1C52A338" w:rsidRPr="2D81283B">
        <w:rPr>
          <w:rFonts w:ascii="Times New Roman" w:hAnsi="Times New Roman"/>
        </w:rPr>
        <w:lastRenderedPageBreak/>
        <w:t xml:space="preserve">deserving of being cared for than others </w:t>
      </w:r>
      <w:r w:rsidR="642ACAC6" w:rsidRPr="2D81283B">
        <w:rPr>
          <w:rFonts w:ascii="Times New Roman" w:hAnsi="Times New Roman"/>
        </w:rPr>
        <w:t xml:space="preserve">but </w:t>
      </w:r>
      <w:r w:rsidR="2BABD5E3" w:rsidRPr="2D81283B">
        <w:rPr>
          <w:rFonts w:ascii="Times New Roman" w:hAnsi="Times New Roman"/>
        </w:rPr>
        <w:t>the</w:t>
      </w:r>
      <w:r w:rsidR="12F43A03" w:rsidRPr="2D81283B">
        <w:rPr>
          <w:rFonts w:ascii="Times New Roman" w:hAnsi="Times New Roman"/>
        </w:rPr>
        <w:t>y risk constructing the</w:t>
      </w:r>
      <w:r w:rsidR="2BABD5E3" w:rsidRPr="2D81283B">
        <w:rPr>
          <w:rFonts w:ascii="Times New Roman" w:hAnsi="Times New Roman"/>
        </w:rPr>
        <w:t xml:space="preserve"> lives of caregivers themselves </w:t>
      </w:r>
      <w:r w:rsidR="6F140948" w:rsidRPr="2D81283B">
        <w:rPr>
          <w:rFonts w:ascii="Times New Roman" w:hAnsi="Times New Roman"/>
        </w:rPr>
        <w:t xml:space="preserve">as little </w:t>
      </w:r>
      <w:r w:rsidR="2BABD5E3" w:rsidRPr="2D81283B">
        <w:rPr>
          <w:rFonts w:ascii="Times New Roman" w:hAnsi="Times New Roman"/>
        </w:rPr>
        <w:t xml:space="preserve">deserving in a societal context which </w:t>
      </w:r>
      <w:r w:rsidR="4CE0DE2D" w:rsidRPr="2D81283B">
        <w:rPr>
          <w:rFonts w:ascii="Times New Roman" w:hAnsi="Times New Roman"/>
        </w:rPr>
        <w:t xml:space="preserve">values productive work </w:t>
      </w:r>
      <w:r w:rsidR="29586D09" w:rsidRPr="2D81283B">
        <w:rPr>
          <w:rFonts w:ascii="Times New Roman" w:hAnsi="Times New Roman"/>
        </w:rPr>
        <w:t xml:space="preserve">over </w:t>
      </w:r>
      <w:r w:rsidR="4CE0DE2D" w:rsidRPr="2D81283B">
        <w:rPr>
          <w:rFonts w:ascii="Times New Roman" w:hAnsi="Times New Roman"/>
        </w:rPr>
        <w:t>reproductive work</w:t>
      </w:r>
      <w:r w:rsidR="34EA3172" w:rsidRPr="2D81283B">
        <w:rPr>
          <w:rFonts w:ascii="Times New Roman" w:hAnsi="Times New Roman"/>
        </w:rPr>
        <w:t xml:space="preserve"> and constructs the paid worker as the ideal citizen (Fraser, 2013)</w:t>
      </w:r>
      <w:r w:rsidR="4CE0DE2D" w:rsidRPr="2D81283B">
        <w:rPr>
          <w:rFonts w:ascii="Times New Roman" w:hAnsi="Times New Roman"/>
        </w:rPr>
        <w:t>.</w:t>
      </w:r>
    </w:p>
    <w:p w14:paraId="33E55C21" w14:textId="11EC2C70" w:rsidR="3CBE6017" w:rsidRDefault="3CBE6017" w:rsidP="3CBE6017">
      <w:pPr>
        <w:spacing w:after="120" w:line="259" w:lineRule="auto"/>
        <w:jc w:val="both"/>
        <w:rPr>
          <w:rFonts w:ascii="Times New Roman" w:hAnsi="Times New Roman"/>
        </w:rPr>
      </w:pPr>
    </w:p>
    <w:p w14:paraId="2E8F7A98" w14:textId="6E563E18" w:rsidR="00934443" w:rsidRDefault="00934443" w:rsidP="2D81283B">
      <w:pPr>
        <w:spacing w:after="120"/>
        <w:jc w:val="both"/>
        <w:rPr>
          <w:rFonts w:ascii="Times New Roman" w:hAnsi="Times New Roman"/>
          <w:b/>
          <w:bCs/>
        </w:rPr>
      </w:pPr>
      <w:r w:rsidRPr="2D81283B">
        <w:rPr>
          <w:rFonts w:ascii="Times New Roman" w:hAnsi="Times New Roman"/>
          <w:b/>
          <w:bCs/>
        </w:rPr>
        <w:t xml:space="preserve">Conclusion: </w:t>
      </w:r>
      <w:r w:rsidR="278DA2CC" w:rsidRPr="2D81283B">
        <w:rPr>
          <w:rFonts w:ascii="Times New Roman" w:hAnsi="Times New Roman"/>
          <w:b/>
          <w:bCs/>
        </w:rPr>
        <w:t xml:space="preserve">taking stock and </w:t>
      </w:r>
      <w:r w:rsidR="59B4B74F" w:rsidRPr="2D81283B">
        <w:rPr>
          <w:rFonts w:ascii="Times New Roman" w:hAnsi="Times New Roman"/>
          <w:b/>
          <w:bCs/>
        </w:rPr>
        <w:t xml:space="preserve">exploring </w:t>
      </w:r>
      <w:r w:rsidR="278DA2CC" w:rsidRPr="2D81283B">
        <w:rPr>
          <w:rFonts w:ascii="Times New Roman" w:hAnsi="Times New Roman"/>
          <w:b/>
          <w:bCs/>
        </w:rPr>
        <w:t xml:space="preserve">new avenues for research on carers in </w:t>
      </w:r>
      <w:r w:rsidR="06295862" w:rsidRPr="2D81283B">
        <w:rPr>
          <w:rFonts w:ascii="Times New Roman" w:hAnsi="Times New Roman"/>
          <w:b/>
          <w:bCs/>
        </w:rPr>
        <w:t>HE</w:t>
      </w:r>
    </w:p>
    <w:p w14:paraId="2819156B" w14:textId="2A854044" w:rsidR="00934443" w:rsidRPr="000F30AD" w:rsidRDefault="00934443" w:rsidP="004E47CD">
      <w:pPr>
        <w:spacing w:after="120"/>
        <w:jc w:val="both"/>
        <w:rPr>
          <w:rFonts w:ascii="Times New Roman" w:hAnsi="Times New Roman"/>
        </w:rPr>
      </w:pPr>
      <w:r w:rsidRPr="62505120">
        <w:rPr>
          <w:rFonts w:ascii="Times New Roman" w:hAnsi="Times New Roman"/>
        </w:rPr>
        <w:t xml:space="preserve">In this article, we have examined the English language literature on carers in academia. Academic discourses, like all discourses, are performative rather than iterative (Foucault, 1969). Thus, </w:t>
      </w:r>
      <w:r w:rsidR="356E7915" w:rsidRPr="62505120">
        <w:rPr>
          <w:rFonts w:ascii="Times New Roman" w:hAnsi="Times New Roman"/>
        </w:rPr>
        <w:t xml:space="preserve">by giving or withdrawing </w:t>
      </w:r>
      <w:r w:rsidRPr="62505120">
        <w:rPr>
          <w:rFonts w:ascii="Times New Roman" w:hAnsi="Times New Roman"/>
        </w:rPr>
        <w:t>visibility and credibility to some ideas</w:t>
      </w:r>
      <w:r w:rsidR="6DACC7E2" w:rsidRPr="62505120">
        <w:rPr>
          <w:rFonts w:ascii="Times New Roman" w:hAnsi="Times New Roman"/>
        </w:rPr>
        <w:t xml:space="preserve">, these discourses </w:t>
      </w:r>
      <w:ins w:id="126" w:author="Moreau, Marie-Pierre" w:date="2022-12-20T18:40:00Z">
        <w:r w:rsidR="00F703C1">
          <w:rPr>
            <w:rFonts w:ascii="Times New Roman" w:hAnsi="Times New Roman"/>
          </w:rPr>
          <w:t xml:space="preserve">can </w:t>
        </w:r>
      </w:ins>
      <w:del w:id="127" w:author="Moreau, Marie-Pierre" w:date="2022-12-20T20:39:00Z">
        <w:r w:rsidR="18494299" w:rsidRPr="62505120" w:rsidDel="00337761">
          <w:rPr>
            <w:rFonts w:ascii="Times New Roman" w:hAnsi="Times New Roman"/>
          </w:rPr>
          <w:delText>hinder produce</w:delText>
        </w:r>
      </w:del>
      <w:ins w:id="128" w:author="Moreau, Marie-Pierre" w:date="2022-12-20T20:39:00Z">
        <w:r w:rsidR="00337761">
          <w:rPr>
            <w:rFonts w:ascii="Times New Roman" w:hAnsi="Times New Roman"/>
          </w:rPr>
          <w:t>affect</w:t>
        </w:r>
      </w:ins>
      <w:r w:rsidR="18494299" w:rsidRPr="62505120">
        <w:rPr>
          <w:rFonts w:ascii="Times New Roman" w:hAnsi="Times New Roman"/>
        </w:rPr>
        <w:t xml:space="preserve"> </w:t>
      </w:r>
      <w:r w:rsidR="05692880" w:rsidRPr="62505120">
        <w:rPr>
          <w:rFonts w:ascii="Times New Roman" w:hAnsi="Times New Roman"/>
        </w:rPr>
        <w:t>social</w:t>
      </w:r>
      <w:r w:rsidRPr="62505120">
        <w:rPr>
          <w:rFonts w:ascii="Times New Roman" w:hAnsi="Times New Roman"/>
        </w:rPr>
        <w:t xml:space="preserve"> </w:t>
      </w:r>
      <w:r w:rsidR="6DAA65CA" w:rsidRPr="62505120">
        <w:rPr>
          <w:rFonts w:ascii="Times New Roman" w:hAnsi="Times New Roman"/>
        </w:rPr>
        <w:t>and cognitive justice</w:t>
      </w:r>
      <w:r w:rsidR="058A4E8E" w:rsidRPr="62505120">
        <w:rPr>
          <w:rFonts w:ascii="Times New Roman" w:hAnsi="Times New Roman"/>
        </w:rPr>
        <w:t xml:space="preserve"> (Visvanathan, 1997)</w:t>
      </w:r>
      <w:r w:rsidRPr="62505120">
        <w:rPr>
          <w:rFonts w:ascii="Times New Roman" w:hAnsi="Times New Roman"/>
        </w:rPr>
        <w:t xml:space="preserve">. </w:t>
      </w:r>
    </w:p>
    <w:p w14:paraId="3D792B2E" w14:textId="0E0D4024" w:rsidR="00CB6FB1" w:rsidRDefault="00934443" w:rsidP="2D81283B">
      <w:pPr>
        <w:spacing w:after="120"/>
        <w:jc w:val="both"/>
        <w:rPr>
          <w:rFonts w:ascii="Times New Roman" w:hAnsi="Times New Roman"/>
        </w:rPr>
      </w:pPr>
      <w:r w:rsidRPr="62505120">
        <w:rPr>
          <w:rFonts w:ascii="Times New Roman" w:hAnsi="Times New Roman"/>
        </w:rPr>
        <w:t>Carers in academia is a young but growing field</w:t>
      </w:r>
      <w:r w:rsidR="7104AE7C" w:rsidRPr="62505120">
        <w:rPr>
          <w:rFonts w:ascii="Times New Roman" w:hAnsi="Times New Roman"/>
        </w:rPr>
        <w:t xml:space="preserve">, and one that is small but rich when it comes to shedding </w:t>
      </w:r>
      <w:del w:id="129" w:author="Moreau, Marie-Pierre" w:date="2022-12-20T19:48:00Z">
        <w:r w:rsidR="7104AE7C" w:rsidRPr="62505120" w:rsidDel="008F791B">
          <w:rPr>
            <w:rFonts w:ascii="Times New Roman" w:hAnsi="Times New Roman"/>
          </w:rPr>
          <w:delText xml:space="preserve">the </w:delText>
        </w:r>
      </w:del>
      <w:r w:rsidR="7104AE7C" w:rsidRPr="62505120">
        <w:rPr>
          <w:rFonts w:ascii="Times New Roman" w:hAnsi="Times New Roman"/>
        </w:rPr>
        <w:t xml:space="preserve">new light on higher education and the </w:t>
      </w:r>
      <w:r w:rsidR="21AB9751" w:rsidRPr="62505120">
        <w:rPr>
          <w:rFonts w:ascii="Times New Roman" w:hAnsi="Times New Roman"/>
        </w:rPr>
        <w:t xml:space="preserve">articulation </w:t>
      </w:r>
      <w:r w:rsidR="7104AE7C" w:rsidRPr="62505120">
        <w:rPr>
          <w:rFonts w:ascii="Times New Roman" w:hAnsi="Times New Roman"/>
        </w:rPr>
        <w:t>of personal and</w:t>
      </w:r>
      <w:r w:rsidR="12A536B0" w:rsidRPr="62505120">
        <w:rPr>
          <w:rFonts w:ascii="Times New Roman" w:hAnsi="Times New Roman"/>
        </w:rPr>
        <w:t xml:space="preserve"> working/studying lives</w:t>
      </w:r>
      <w:r w:rsidR="4CF9E34C" w:rsidRPr="62505120">
        <w:rPr>
          <w:rFonts w:ascii="Times New Roman" w:hAnsi="Times New Roman"/>
        </w:rPr>
        <w:t>, ‘productive’ and ‘reproductive’ work</w:t>
      </w:r>
      <w:r w:rsidRPr="62505120">
        <w:rPr>
          <w:rFonts w:ascii="Times New Roman" w:hAnsi="Times New Roman"/>
        </w:rPr>
        <w:t xml:space="preserve">. It is also one </w:t>
      </w:r>
      <w:r w:rsidR="4C3C0C10" w:rsidRPr="62505120">
        <w:rPr>
          <w:rFonts w:ascii="Times New Roman" w:hAnsi="Times New Roman"/>
        </w:rPr>
        <w:t xml:space="preserve">which, </w:t>
      </w:r>
      <w:r w:rsidR="5F730D72" w:rsidRPr="62505120">
        <w:rPr>
          <w:rFonts w:ascii="Times New Roman" w:hAnsi="Times New Roman"/>
        </w:rPr>
        <w:t xml:space="preserve">through its associations with </w:t>
      </w:r>
      <w:r w:rsidR="701526D9" w:rsidRPr="62505120">
        <w:rPr>
          <w:rFonts w:ascii="Times New Roman" w:hAnsi="Times New Roman"/>
        </w:rPr>
        <w:t xml:space="preserve">reproductive </w:t>
      </w:r>
      <w:r w:rsidR="5F730D72" w:rsidRPr="62505120">
        <w:rPr>
          <w:rFonts w:ascii="Times New Roman" w:hAnsi="Times New Roman"/>
        </w:rPr>
        <w:t>a</w:t>
      </w:r>
      <w:r w:rsidR="6590682E" w:rsidRPr="62505120">
        <w:rPr>
          <w:rFonts w:ascii="Times New Roman" w:hAnsi="Times New Roman"/>
        </w:rPr>
        <w:t xml:space="preserve">nd </w:t>
      </w:r>
      <w:r w:rsidR="5F730D72" w:rsidRPr="62505120">
        <w:rPr>
          <w:rFonts w:ascii="Times New Roman" w:hAnsi="Times New Roman"/>
        </w:rPr>
        <w:t xml:space="preserve">women’s work </w:t>
      </w:r>
      <w:r w:rsidRPr="62505120">
        <w:rPr>
          <w:rFonts w:ascii="Times New Roman" w:hAnsi="Times New Roman"/>
        </w:rPr>
        <w:t>remains relatively marginalised</w:t>
      </w:r>
      <w:r w:rsidR="08A1BD7E" w:rsidRPr="62505120">
        <w:rPr>
          <w:rFonts w:ascii="Times New Roman" w:hAnsi="Times New Roman"/>
        </w:rPr>
        <w:t>.</w:t>
      </w:r>
      <w:r w:rsidRPr="62505120">
        <w:rPr>
          <w:rFonts w:ascii="Times New Roman" w:hAnsi="Times New Roman"/>
        </w:rPr>
        <w:t xml:space="preserve"> However, </w:t>
      </w:r>
      <w:r w:rsidR="31EADB8C" w:rsidRPr="62505120">
        <w:rPr>
          <w:rFonts w:ascii="Times New Roman" w:hAnsi="Times New Roman"/>
        </w:rPr>
        <w:t xml:space="preserve">as highlighted in the article, </w:t>
      </w:r>
      <w:r w:rsidRPr="62505120">
        <w:rPr>
          <w:rFonts w:ascii="Times New Roman" w:hAnsi="Times New Roman"/>
        </w:rPr>
        <w:t>some authorial voices have emerged, particularly</w:t>
      </w:r>
      <w:r w:rsidR="18F1B8CF" w:rsidRPr="62505120">
        <w:rPr>
          <w:rFonts w:ascii="Times New Roman" w:hAnsi="Times New Roman"/>
        </w:rPr>
        <w:t xml:space="preserve"> so</w:t>
      </w:r>
      <w:r w:rsidRPr="62505120">
        <w:rPr>
          <w:rFonts w:ascii="Times New Roman" w:hAnsi="Times New Roman"/>
        </w:rPr>
        <w:t xml:space="preserve"> since the </w:t>
      </w:r>
      <w:del w:id="130" w:author="Moreau, Marie-Pierre" w:date="2022-12-20T19:49:00Z">
        <w:r w:rsidRPr="62505120" w:rsidDel="008F791B">
          <w:rPr>
            <w:rFonts w:ascii="Times New Roman" w:hAnsi="Times New Roman"/>
          </w:rPr>
          <w:delText xml:space="preserve">late </w:delText>
        </w:r>
      </w:del>
      <w:r w:rsidRPr="62505120">
        <w:rPr>
          <w:rFonts w:ascii="Times New Roman" w:hAnsi="Times New Roman"/>
        </w:rPr>
        <w:t xml:space="preserve">2000s. </w:t>
      </w:r>
      <w:r w:rsidR="5BB09418" w:rsidRPr="62505120">
        <w:rPr>
          <w:rFonts w:ascii="Times New Roman" w:hAnsi="Times New Roman"/>
        </w:rPr>
        <w:t xml:space="preserve">Gazing into the field of carers in academia, we observed that extent </w:t>
      </w:r>
      <w:r w:rsidRPr="62505120">
        <w:rPr>
          <w:rFonts w:ascii="Times New Roman" w:hAnsi="Times New Roman"/>
        </w:rPr>
        <w:t xml:space="preserve">research </w:t>
      </w:r>
      <w:r w:rsidR="7DA8E0DC" w:rsidRPr="62505120">
        <w:rPr>
          <w:rFonts w:ascii="Times New Roman" w:hAnsi="Times New Roman"/>
        </w:rPr>
        <w:t>i</w:t>
      </w:r>
      <w:r w:rsidRPr="62505120">
        <w:rPr>
          <w:rFonts w:ascii="Times New Roman" w:hAnsi="Times New Roman"/>
        </w:rPr>
        <w:t xml:space="preserve">s </w:t>
      </w:r>
      <w:r w:rsidR="7DA8E0DC" w:rsidRPr="62505120">
        <w:rPr>
          <w:rFonts w:ascii="Times New Roman" w:hAnsi="Times New Roman"/>
        </w:rPr>
        <w:t xml:space="preserve">geared towards </w:t>
      </w:r>
      <w:r w:rsidRPr="62505120">
        <w:rPr>
          <w:rFonts w:ascii="Times New Roman" w:hAnsi="Times New Roman"/>
        </w:rPr>
        <w:t xml:space="preserve">mothers, particularly </w:t>
      </w:r>
      <w:r w:rsidR="54DBD64D" w:rsidRPr="62505120">
        <w:rPr>
          <w:rFonts w:ascii="Times New Roman" w:hAnsi="Times New Roman"/>
        </w:rPr>
        <w:t xml:space="preserve">student </w:t>
      </w:r>
      <w:r w:rsidRPr="62505120">
        <w:rPr>
          <w:rFonts w:ascii="Times New Roman" w:hAnsi="Times New Roman"/>
        </w:rPr>
        <w:t xml:space="preserve">mothers and, more rarely, </w:t>
      </w:r>
      <w:r w:rsidR="31F5150D" w:rsidRPr="62505120">
        <w:rPr>
          <w:rFonts w:ascii="Times New Roman" w:hAnsi="Times New Roman"/>
        </w:rPr>
        <w:t xml:space="preserve">academic </w:t>
      </w:r>
      <w:r w:rsidRPr="62505120">
        <w:rPr>
          <w:rFonts w:ascii="Times New Roman" w:hAnsi="Times New Roman"/>
        </w:rPr>
        <w:t>mothers</w:t>
      </w:r>
      <w:r w:rsidR="4CF1CB66" w:rsidRPr="62505120">
        <w:rPr>
          <w:rFonts w:ascii="Times New Roman" w:hAnsi="Times New Roman"/>
        </w:rPr>
        <w:t>, although we should note the existence to a large body of work on women's academic careers which</w:t>
      </w:r>
      <w:r w:rsidR="49853530" w:rsidRPr="62505120">
        <w:rPr>
          <w:rFonts w:ascii="Times New Roman" w:hAnsi="Times New Roman"/>
        </w:rPr>
        <w:t>, as discussed earlier,</w:t>
      </w:r>
      <w:r w:rsidR="4CF1CB66" w:rsidRPr="62505120">
        <w:rPr>
          <w:rFonts w:ascii="Times New Roman" w:hAnsi="Times New Roman"/>
        </w:rPr>
        <w:t xml:space="preserve"> was not included in the review </w:t>
      </w:r>
      <w:r w:rsidR="7D798E6B" w:rsidRPr="62505120">
        <w:rPr>
          <w:rFonts w:ascii="Times New Roman" w:hAnsi="Times New Roman"/>
        </w:rPr>
        <w:t>due to its lack of focus on care work</w:t>
      </w:r>
      <w:r w:rsidRPr="62505120">
        <w:rPr>
          <w:rFonts w:ascii="Times New Roman" w:hAnsi="Times New Roman"/>
        </w:rPr>
        <w:t xml:space="preserve">. </w:t>
      </w:r>
      <w:r w:rsidR="41699D15" w:rsidRPr="62505120">
        <w:rPr>
          <w:rFonts w:ascii="Times New Roman" w:hAnsi="Times New Roman"/>
        </w:rPr>
        <w:t xml:space="preserve">Compared with mothers, fathers and other male carers are </w:t>
      </w:r>
      <w:r w:rsidR="79A88D25" w:rsidRPr="62505120">
        <w:rPr>
          <w:rFonts w:ascii="Times New Roman" w:hAnsi="Times New Roman"/>
        </w:rPr>
        <w:t xml:space="preserve">broadly ignored. This invisibility is even more staggering when it comes to </w:t>
      </w:r>
      <w:r w:rsidRPr="62505120">
        <w:rPr>
          <w:rFonts w:ascii="Times New Roman" w:hAnsi="Times New Roman"/>
        </w:rPr>
        <w:t>disabled</w:t>
      </w:r>
      <w:r w:rsidR="51F78D55" w:rsidRPr="62505120">
        <w:rPr>
          <w:rFonts w:ascii="Times New Roman" w:hAnsi="Times New Roman"/>
        </w:rPr>
        <w:t xml:space="preserve">, BME and </w:t>
      </w:r>
      <w:r w:rsidRPr="62505120">
        <w:rPr>
          <w:rFonts w:ascii="Times New Roman" w:hAnsi="Times New Roman"/>
        </w:rPr>
        <w:t>LGBTQ+ carers</w:t>
      </w:r>
      <w:r w:rsidR="29467073" w:rsidRPr="62505120">
        <w:rPr>
          <w:rFonts w:ascii="Times New Roman" w:hAnsi="Times New Roman"/>
        </w:rPr>
        <w:t>, whether male, female or non-binary</w:t>
      </w:r>
      <w:r w:rsidRPr="62505120">
        <w:rPr>
          <w:rFonts w:ascii="Times New Roman" w:hAnsi="Times New Roman"/>
        </w:rPr>
        <w:t xml:space="preserve">. </w:t>
      </w:r>
      <w:r w:rsidR="5B343397" w:rsidRPr="62505120">
        <w:rPr>
          <w:rFonts w:ascii="Times New Roman" w:hAnsi="Times New Roman"/>
        </w:rPr>
        <w:t>M</w:t>
      </w:r>
      <w:r w:rsidRPr="62505120">
        <w:rPr>
          <w:rFonts w:ascii="Times New Roman" w:hAnsi="Times New Roman"/>
        </w:rPr>
        <w:t xml:space="preserve">ore often than not, </w:t>
      </w:r>
      <w:r w:rsidR="0C8756D9" w:rsidRPr="62505120">
        <w:rPr>
          <w:rFonts w:ascii="Times New Roman" w:hAnsi="Times New Roman"/>
        </w:rPr>
        <w:t xml:space="preserve">we found that </w:t>
      </w:r>
      <w:r w:rsidRPr="62505120">
        <w:rPr>
          <w:rFonts w:ascii="Times New Roman" w:hAnsi="Times New Roman"/>
        </w:rPr>
        <w:t>research on carer</w:t>
      </w:r>
      <w:r w:rsidR="7C4B9CDB" w:rsidRPr="62505120">
        <w:rPr>
          <w:rFonts w:ascii="Times New Roman" w:hAnsi="Times New Roman"/>
        </w:rPr>
        <w:t>s</w:t>
      </w:r>
      <w:r w:rsidRPr="62505120">
        <w:rPr>
          <w:rFonts w:ascii="Times New Roman" w:hAnsi="Times New Roman"/>
        </w:rPr>
        <w:t xml:space="preserve"> </w:t>
      </w:r>
      <w:r w:rsidR="48CDFECE" w:rsidRPr="62505120">
        <w:rPr>
          <w:rFonts w:ascii="Times New Roman" w:hAnsi="Times New Roman"/>
        </w:rPr>
        <w:t>often adopts</w:t>
      </w:r>
      <w:r w:rsidRPr="62505120">
        <w:rPr>
          <w:rFonts w:ascii="Times New Roman" w:hAnsi="Times New Roman"/>
        </w:rPr>
        <w:t xml:space="preserve"> </w:t>
      </w:r>
      <w:r w:rsidR="48CDFECE" w:rsidRPr="62505120">
        <w:rPr>
          <w:rFonts w:ascii="Times New Roman" w:hAnsi="Times New Roman"/>
        </w:rPr>
        <w:t xml:space="preserve">the </w:t>
      </w:r>
      <w:r w:rsidRPr="62505120">
        <w:rPr>
          <w:rFonts w:ascii="Times New Roman" w:hAnsi="Times New Roman"/>
        </w:rPr>
        <w:t>heteronormative family model in mind</w:t>
      </w:r>
      <w:r w:rsidR="4CB163D5" w:rsidRPr="62505120">
        <w:rPr>
          <w:rFonts w:ascii="Times New Roman" w:hAnsi="Times New Roman"/>
        </w:rPr>
        <w:t xml:space="preserve">. </w:t>
      </w:r>
      <w:r w:rsidR="7F0D4E60" w:rsidRPr="62505120">
        <w:rPr>
          <w:rFonts w:ascii="Times New Roman" w:hAnsi="Times New Roman"/>
        </w:rPr>
        <w:t xml:space="preserve">Work endorsing an intersectional approach remains </w:t>
      </w:r>
      <w:r w:rsidR="71C28C9A" w:rsidRPr="62505120">
        <w:rPr>
          <w:rFonts w:ascii="Times New Roman" w:hAnsi="Times New Roman"/>
        </w:rPr>
        <w:t>unusual</w:t>
      </w:r>
      <w:r w:rsidR="7F0D4E60" w:rsidRPr="62505120">
        <w:rPr>
          <w:rFonts w:ascii="Times New Roman" w:hAnsi="Times New Roman"/>
        </w:rPr>
        <w:t>. Sample of participants are not always diverse. When they are, intersectional identities are not always foregrounded.</w:t>
      </w:r>
      <w:r w:rsidR="14E90E10" w:rsidRPr="62505120">
        <w:rPr>
          <w:rFonts w:ascii="Times New Roman" w:hAnsi="Times New Roman"/>
        </w:rPr>
        <w:t xml:space="preserve"> It could be argued that the focus on specific socio-demographic groupings such as women risks reinforcing the view that care work is the burden of the dominees, with the literature unintentionally </w:t>
      </w:r>
      <w:r w:rsidR="425924B8" w:rsidRPr="62505120">
        <w:rPr>
          <w:rFonts w:ascii="Times New Roman" w:hAnsi="Times New Roman"/>
        </w:rPr>
        <w:t xml:space="preserve">risking </w:t>
      </w:r>
      <w:r w:rsidR="01369E60" w:rsidRPr="62505120">
        <w:rPr>
          <w:rFonts w:ascii="Times New Roman" w:hAnsi="Times New Roman"/>
        </w:rPr>
        <w:t>naturalising</w:t>
      </w:r>
      <w:r w:rsidR="425924B8" w:rsidRPr="62505120">
        <w:rPr>
          <w:rFonts w:ascii="Times New Roman" w:hAnsi="Times New Roman"/>
        </w:rPr>
        <w:t xml:space="preserve"> </w:t>
      </w:r>
      <w:r w:rsidR="14E90E10" w:rsidRPr="62505120">
        <w:rPr>
          <w:rFonts w:ascii="Times New Roman" w:hAnsi="Times New Roman"/>
        </w:rPr>
        <w:t xml:space="preserve">the linkage between care work and heterosexual femininity. </w:t>
      </w:r>
    </w:p>
    <w:p w14:paraId="4CEC1C1D" w14:textId="033B4C27" w:rsidR="00CB6FB1" w:rsidRDefault="4CB163D5" w:rsidP="2D81283B">
      <w:pPr>
        <w:spacing w:after="120"/>
        <w:jc w:val="both"/>
        <w:rPr>
          <w:rFonts w:ascii="Times New Roman" w:hAnsi="Times New Roman"/>
        </w:rPr>
      </w:pPr>
      <w:r w:rsidRPr="62505120">
        <w:rPr>
          <w:rFonts w:ascii="Times New Roman" w:hAnsi="Times New Roman"/>
        </w:rPr>
        <w:t>Related to the type of caring responsibilities</w:t>
      </w:r>
      <w:ins w:id="131" w:author="Moreau, Marie-Pierre" w:date="2022-12-20T19:49:00Z">
        <w:r w:rsidR="00343762">
          <w:rPr>
            <w:rFonts w:ascii="Times New Roman" w:hAnsi="Times New Roman"/>
          </w:rPr>
          <w:t xml:space="preserve"> considered </w:t>
        </w:r>
      </w:ins>
      <w:ins w:id="132" w:author="Moreau, Marie-Pierre" w:date="2022-12-20T19:50:00Z">
        <w:r w:rsidR="00343762">
          <w:rPr>
            <w:rFonts w:ascii="Times New Roman" w:hAnsi="Times New Roman"/>
          </w:rPr>
          <w:t>in the literature</w:t>
        </w:r>
      </w:ins>
      <w:r w:rsidRPr="62505120">
        <w:rPr>
          <w:rFonts w:ascii="Times New Roman" w:hAnsi="Times New Roman"/>
        </w:rPr>
        <w:t xml:space="preserve">, we also noted that </w:t>
      </w:r>
      <w:r w:rsidR="00934443" w:rsidRPr="62505120">
        <w:rPr>
          <w:rFonts w:ascii="Times New Roman" w:hAnsi="Times New Roman"/>
        </w:rPr>
        <w:t xml:space="preserve">care work other than parenting for healthy, abled children tends to be ignored, with </w:t>
      </w:r>
      <w:r w:rsidR="0A770255" w:rsidRPr="62505120">
        <w:rPr>
          <w:rFonts w:ascii="Times New Roman" w:hAnsi="Times New Roman"/>
        </w:rPr>
        <w:t xml:space="preserve">scarce </w:t>
      </w:r>
      <w:r w:rsidR="00934443" w:rsidRPr="62505120">
        <w:rPr>
          <w:rFonts w:ascii="Times New Roman" w:hAnsi="Times New Roman"/>
        </w:rPr>
        <w:t xml:space="preserve">literature on those caring for an elderly or ill relative or friend. </w:t>
      </w:r>
      <w:r w:rsidR="5E5FC0F9" w:rsidRPr="62505120">
        <w:rPr>
          <w:rFonts w:ascii="Times New Roman" w:hAnsi="Times New Roman"/>
        </w:rPr>
        <w:t>Likewise</w:t>
      </w:r>
      <w:r w:rsidR="00934443" w:rsidRPr="62505120">
        <w:rPr>
          <w:rFonts w:ascii="Times New Roman" w:hAnsi="Times New Roman"/>
        </w:rPr>
        <w:t xml:space="preserve">, </w:t>
      </w:r>
      <w:r w:rsidR="12F44C24" w:rsidRPr="62505120">
        <w:rPr>
          <w:rFonts w:ascii="Times New Roman" w:hAnsi="Times New Roman"/>
        </w:rPr>
        <w:t xml:space="preserve">studies of </w:t>
      </w:r>
      <w:r w:rsidR="1FBADBC8" w:rsidRPr="62505120">
        <w:rPr>
          <w:rFonts w:ascii="Times New Roman" w:hAnsi="Times New Roman"/>
        </w:rPr>
        <w:t xml:space="preserve">care work </w:t>
      </w:r>
      <w:r w:rsidR="00934443" w:rsidRPr="62505120">
        <w:rPr>
          <w:rFonts w:ascii="Times New Roman" w:hAnsi="Times New Roman"/>
        </w:rPr>
        <w:t xml:space="preserve">related to </w:t>
      </w:r>
      <w:r w:rsidR="1F0C164B" w:rsidRPr="62505120">
        <w:rPr>
          <w:rFonts w:ascii="Times New Roman" w:hAnsi="Times New Roman"/>
        </w:rPr>
        <w:t xml:space="preserve">non-humans and to </w:t>
      </w:r>
      <w:r w:rsidR="00934443" w:rsidRPr="62505120">
        <w:rPr>
          <w:rFonts w:ascii="Times New Roman" w:hAnsi="Times New Roman"/>
        </w:rPr>
        <w:t>bringing life into the world or to end of life and loss (including miscarriages and stillbirths) are very much inexistent</w:t>
      </w:r>
      <w:r w:rsidR="60957116" w:rsidRPr="62505120">
        <w:rPr>
          <w:rFonts w:ascii="Times New Roman" w:hAnsi="Times New Roman"/>
        </w:rPr>
        <w:t xml:space="preserve"> in the literature about HE</w:t>
      </w:r>
      <w:r w:rsidR="116BB284" w:rsidRPr="62505120">
        <w:rPr>
          <w:rFonts w:ascii="Times New Roman" w:hAnsi="Times New Roman"/>
        </w:rPr>
        <w:t xml:space="preserve">. </w:t>
      </w:r>
    </w:p>
    <w:p w14:paraId="0013E2D2" w14:textId="48207970" w:rsidR="00CB6FB1" w:rsidRDefault="3CF36973" w:rsidP="2D81283B">
      <w:pPr>
        <w:spacing w:after="120"/>
        <w:jc w:val="both"/>
        <w:rPr>
          <w:rFonts w:ascii="Times New Roman" w:hAnsi="Times New Roman"/>
        </w:rPr>
      </w:pPr>
      <w:r w:rsidRPr="22A26C6E">
        <w:rPr>
          <w:rFonts w:ascii="Times New Roman" w:hAnsi="Times New Roman"/>
        </w:rPr>
        <w:t xml:space="preserve">The literature review also points to new avenues for research on carers in </w:t>
      </w:r>
      <w:r w:rsidR="20C3CBF6" w:rsidRPr="22A26C6E">
        <w:rPr>
          <w:rFonts w:ascii="Times New Roman" w:hAnsi="Times New Roman"/>
        </w:rPr>
        <w:t>HE</w:t>
      </w:r>
      <w:r w:rsidRPr="22A26C6E">
        <w:rPr>
          <w:rFonts w:ascii="Times New Roman" w:hAnsi="Times New Roman"/>
        </w:rPr>
        <w:t>. Much work in this area focuses on specific groups (student parents, lone student parents</w:t>
      </w:r>
      <w:r w:rsidR="306771CC" w:rsidRPr="22A26C6E">
        <w:rPr>
          <w:rFonts w:ascii="Times New Roman" w:hAnsi="Times New Roman"/>
        </w:rPr>
        <w:t>,</w:t>
      </w:r>
      <w:r w:rsidRPr="22A26C6E">
        <w:rPr>
          <w:rFonts w:ascii="Times New Roman" w:hAnsi="Times New Roman"/>
        </w:rPr>
        <w:t xml:space="preserve"> etc.) but more rarely centres on the academic norms which</w:t>
      </w:r>
      <w:ins w:id="133" w:author="Moreau, Marie-Pierre" w:date="2022-12-20T19:51:00Z">
        <w:r w:rsidR="00B76DBA">
          <w:rPr>
            <w:rFonts w:ascii="Times New Roman" w:hAnsi="Times New Roman"/>
          </w:rPr>
          <w:t xml:space="preserve">, </w:t>
        </w:r>
        <w:r w:rsidR="00BE536A">
          <w:rPr>
            <w:rFonts w:ascii="Times New Roman" w:hAnsi="Times New Roman"/>
          </w:rPr>
          <w:t>in some cases</w:t>
        </w:r>
        <w:r w:rsidR="00B76DBA">
          <w:rPr>
            <w:rFonts w:ascii="Times New Roman" w:hAnsi="Times New Roman"/>
          </w:rPr>
          <w:t>,</w:t>
        </w:r>
      </w:ins>
      <w:r w:rsidRPr="22A26C6E">
        <w:rPr>
          <w:rFonts w:ascii="Times New Roman" w:hAnsi="Times New Roman"/>
        </w:rPr>
        <w:t xml:space="preserve"> construct carers as a problem </w:t>
      </w:r>
      <w:del w:id="134" w:author="Moreau, Marie-Pierre" w:date="2022-12-20T19:51:00Z">
        <w:r w:rsidRPr="22A26C6E" w:rsidDel="00BE536A">
          <w:rPr>
            <w:rFonts w:ascii="Times New Roman" w:hAnsi="Times New Roman"/>
          </w:rPr>
          <w:delText>yet compound the issues they face</w:delText>
        </w:r>
        <w:r w:rsidR="27BBF1BB" w:rsidRPr="22A26C6E" w:rsidDel="00BE536A">
          <w:rPr>
            <w:rFonts w:ascii="Times New Roman" w:hAnsi="Times New Roman"/>
          </w:rPr>
          <w:delText xml:space="preserve"> </w:delText>
        </w:r>
      </w:del>
      <w:r w:rsidR="27BBF1BB" w:rsidRPr="22A26C6E">
        <w:rPr>
          <w:rFonts w:ascii="Times New Roman" w:hAnsi="Times New Roman"/>
        </w:rPr>
        <w:t>(</w:t>
      </w:r>
      <w:r w:rsidR="00AF4DED">
        <w:rPr>
          <w:rFonts w:ascii="Times New Roman" w:hAnsi="Times New Roman"/>
        </w:rPr>
        <w:t>AUTHOR</w:t>
      </w:r>
      <w:r w:rsidR="27BBF1BB" w:rsidRPr="22A26C6E">
        <w:rPr>
          <w:rFonts w:ascii="Times New Roman" w:hAnsi="Times New Roman"/>
        </w:rPr>
        <w:t>)</w:t>
      </w:r>
      <w:r w:rsidRPr="22A26C6E">
        <w:rPr>
          <w:rFonts w:ascii="Times New Roman" w:hAnsi="Times New Roman"/>
        </w:rPr>
        <w:t xml:space="preserve">. Although building up a picture of </w:t>
      </w:r>
      <w:r w:rsidR="1654B0C7" w:rsidRPr="22A26C6E">
        <w:rPr>
          <w:rFonts w:ascii="Times New Roman" w:hAnsi="Times New Roman"/>
        </w:rPr>
        <w:t xml:space="preserve">carers’ </w:t>
      </w:r>
      <w:r w:rsidRPr="22A26C6E">
        <w:rPr>
          <w:rFonts w:ascii="Times New Roman" w:hAnsi="Times New Roman"/>
        </w:rPr>
        <w:t xml:space="preserve">experiences is </w:t>
      </w:r>
      <w:r w:rsidR="0C507431" w:rsidRPr="22A26C6E">
        <w:rPr>
          <w:rFonts w:ascii="Times New Roman" w:hAnsi="Times New Roman"/>
        </w:rPr>
        <w:t>a crucial step</w:t>
      </w:r>
      <w:r w:rsidRPr="22A26C6E">
        <w:rPr>
          <w:rFonts w:ascii="Times New Roman" w:hAnsi="Times New Roman"/>
        </w:rPr>
        <w:t xml:space="preserve"> in the process of </w:t>
      </w:r>
      <w:r w:rsidR="5BA98B5C" w:rsidRPr="22A26C6E">
        <w:rPr>
          <w:rFonts w:ascii="Times New Roman" w:hAnsi="Times New Roman"/>
        </w:rPr>
        <w:t xml:space="preserve">gaining </w:t>
      </w:r>
      <w:r w:rsidRPr="22A26C6E">
        <w:rPr>
          <w:rFonts w:ascii="Times New Roman" w:hAnsi="Times New Roman"/>
        </w:rPr>
        <w:t>r</w:t>
      </w:r>
      <w:r w:rsidR="2E1D5C18" w:rsidRPr="22A26C6E">
        <w:rPr>
          <w:rFonts w:ascii="Times New Roman" w:hAnsi="Times New Roman"/>
        </w:rPr>
        <w:t>ecognition</w:t>
      </w:r>
      <w:r w:rsidRPr="22A26C6E">
        <w:rPr>
          <w:rFonts w:ascii="Times New Roman" w:hAnsi="Times New Roman"/>
        </w:rPr>
        <w:t xml:space="preserve">, </w:t>
      </w:r>
      <w:del w:id="135" w:author="Moreau, Marie-Pierre" w:date="2022-12-20T19:52:00Z">
        <w:r w:rsidR="30A18B6D" w:rsidRPr="22A26C6E" w:rsidDel="00BE536A">
          <w:rPr>
            <w:rFonts w:ascii="Times New Roman" w:hAnsi="Times New Roman"/>
          </w:rPr>
          <w:delText xml:space="preserve">such </w:delText>
        </w:r>
      </w:del>
      <w:del w:id="136" w:author="Moreau, Marie-Pierre" w:date="2022-12-20T19:54:00Z">
        <w:r w:rsidR="30A18B6D" w:rsidRPr="22A26C6E" w:rsidDel="00C6059C">
          <w:rPr>
            <w:rFonts w:ascii="Times New Roman" w:hAnsi="Times New Roman"/>
          </w:rPr>
          <w:delText xml:space="preserve">a focus </w:delText>
        </w:r>
        <w:r w:rsidRPr="22A26C6E" w:rsidDel="00C6059C">
          <w:rPr>
            <w:rFonts w:ascii="Times New Roman" w:hAnsi="Times New Roman"/>
          </w:rPr>
          <w:delText>would enable a shift away from</w:delText>
        </w:r>
        <w:r w:rsidR="4C271FD3" w:rsidRPr="22A26C6E" w:rsidDel="00C6059C">
          <w:rPr>
            <w:rFonts w:ascii="Times New Roman" w:hAnsi="Times New Roman"/>
          </w:rPr>
          <w:delText xml:space="preserve"> the</w:delText>
        </w:r>
        <w:r w:rsidRPr="22A26C6E" w:rsidDel="00C6059C">
          <w:rPr>
            <w:rFonts w:ascii="Times New Roman" w:hAnsi="Times New Roman"/>
          </w:rPr>
          <w:delText xml:space="preserve"> deficit discourses</w:delText>
        </w:r>
        <w:r w:rsidR="1CF763ED" w:rsidRPr="22A26C6E" w:rsidDel="00C6059C">
          <w:rPr>
            <w:rFonts w:ascii="Times New Roman" w:hAnsi="Times New Roman"/>
          </w:rPr>
          <w:delText xml:space="preserve"> which </w:delText>
        </w:r>
      </w:del>
      <w:del w:id="137" w:author="Moreau, Marie-Pierre" w:date="2022-12-20T19:53:00Z">
        <w:r w:rsidR="1CF763ED" w:rsidRPr="22A26C6E" w:rsidDel="00C6059C">
          <w:rPr>
            <w:rFonts w:ascii="Times New Roman" w:hAnsi="Times New Roman"/>
          </w:rPr>
          <w:delText xml:space="preserve">often </w:delText>
        </w:r>
      </w:del>
      <w:del w:id="138" w:author="Moreau, Marie-Pierre" w:date="2022-12-20T19:54:00Z">
        <w:r w:rsidR="1CF763ED" w:rsidRPr="22A26C6E" w:rsidDel="00C6059C">
          <w:rPr>
            <w:rFonts w:ascii="Times New Roman" w:hAnsi="Times New Roman"/>
          </w:rPr>
          <w:delText>permeate policy interventions</w:delText>
        </w:r>
        <w:r w:rsidRPr="22A26C6E" w:rsidDel="00C6059C">
          <w:rPr>
            <w:rFonts w:ascii="Times New Roman" w:hAnsi="Times New Roman"/>
          </w:rPr>
          <w:delText xml:space="preserve">. </w:delText>
        </w:r>
        <w:r w:rsidR="26976B34" w:rsidRPr="22A26C6E" w:rsidDel="00C6059C">
          <w:rPr>
            <w:rFonts w:ascii="Times New Roman" w:hAnsi="Times New Roman"/>
          </w:rPr>
          <w:delText xml:space="preserve">Linked to this, </w:delText>
        </w:r>
      </w:del>
      <w:r w:rsidR="26976B34" w:rsidRPr="22A26C6E">
        <w:rPr>
          <w:rFonts w:ascii="Times New Roman" w:hAnsi="Times New Roman"/>
        </w:rPr>
        <w:t>work exploring how those whose identities are well-aligned on the figure of the ‘bachelor boy’ benefit from norms geared towards the care-free would potent</w:t>
      </w:r>
      <w:r w:rsidR="763773AB" w:rsidRPr="22A26C6E">
        <w:rPr>
          <w:rFonts w:ascii="Times New Roman" w:hAnsi="Times New Roman"/>
        </w:rPr>
        <w:t xml:space="preserve">ially contribute </w:t>
      </w:r>
      <w:r w:rsidR="26976B34" w:rsidRPr="22A26C6E">
        <w:rPr>
          <w:rFonts w:ascii="Times New Roman" w:hAnsi="Times New Roman"/>
        </w:rPr>
        <w:t>to a more thorough understanding</w:t>
      </w:r>
      <w:r w:rsidR="60507C82" w:rsidRPr="22A26C6E">
        <w:rPr>
          <w:rFonts w:ascii="Times New Roman" w:hAnsi="Times New Roman"/>
        </w:rPr>
        <w:t xml:space="preserve"> </w:t>
      </w:r>
      <w:r w:rsidR="26976B34" w:rsidRPr="22A26C6E">
        <w:rPr>
          <w:rFonts w:ascii="Times New Roman" w:hAnsi="Times New Roman"/>
        </w:rPr>
        <w:t>of care</w:t>
      </w:r>
      <w:r w:rsidR="51FFA53B" w:rsidRPr="22A26C6E">
        <w:rPr>
          <w:rFonts w:ascii="Times New Roman" w:hAnsi="Times New Roman"/>
        </w:rPr>
        <w:t xml:space="preserve"> in its relational dimensions.</w:t>
      </w:r>
      <w:ins w:id="139" w:author="Moreau, Marie-Pierre" w:date="2022-12-20T19:54:00Z">
        <w:r w:rsidR="00C6059C">
          <w:rPr>
            <w:rFonts w:ascii="Times New Roman" w:hAnsi="Times New Roman"/>
          </w:rPr>
          <w:t xml:space="preserve"> A</w:t>
        </w:r>
        <w:r w:rsidR="00C6059C" w:rsidRPr="22A26C6E">
          <w:rPr>
            <w:rFonts w:ascii="Times New Roman" w:hAnsi="Times New Roman"/>
          </w:rPr>
          <w:t xml:space="preserve"> focus</w:t>
        </w:r>
        <w:r w:rsidR="00C6059C">
          <w:rPr>
            <w:rFonts w:ascii="Times New Roman" w:hAnsi="Times New Roman"/>
          </w:rPr>
          <w:t xml:space="preserve"> on norms and cultures rather than carers</w:t>
        </w:r>
        <w:r w:rsidR="00C6059C" w:rsidRPr="22A26C6E">
          <w:rPr>
            <w:rFonts w:ascii="Times New Roman" w:hAnsi="Times New Roman"/>
          </w:rPr>
          <w:t xml:space="preserve"> would </w:t>
        </w:r>
        <w:r w:rsidR="00C6059C">
          <w:rPr>
            <w:rFonts w:ascii="Times New Roman" w:hAnsi="Times New Roman"/>
          </w:rPr>
          <w:t xml:space="preserve">also </w:t>
        </w:r>
        <w:r w:rsidR="00C6059C" w:rsidRPr="22A26C6E">
          <w:rPr>
            <w:rFonts w:ascii="Times New Roman" w:hAnsi="Times New Roman"/>
          </w:rPr>
          <w:t xml:space="preserve">enable a shift away from the deficit discourses which </w:t>
        </w:r>
        <w:r w:rsidR="00C6059C">
          <w:rPr>
            <w:rFonts w:ascii="Times New Roman" w:hAnsi="Times New Roman"/>
          </w:rPr>
          <w:t>sometimes</w:t>
        </w:r>
        <w:r w:rsidR="00C6059C" w:rsidRPr="22A26C6E">
          <w:rPr>
            <w:rFonts w:ascii="Times New Roman" w:hAnsi="Times New Roman"/>
          </w:rPr>
          <w:t xml:space="preserve"> permeate policy interventions.</w:t>
        </w:r>
      </w:ins>
    </w:p>
    <w:p w14:paraId="3F34649E" w14:textId="61A54263" w:rsidR="00CB6FB1" w:rsidRDefault="73CDF246" w:rsidP="2D81283B">
      <w:pPr>
        <w:spacing w:after="120"/>
        <w:jc w:val="both"/>
        <w:rPr>
          <w:rFonts w:ascii="Times New Roman" w:hAnsi="Times New Roman" w:cs="Times New Roman"/>
          <w:lang w:eastAsia="fr-FR"/>
        </w:rPr>
      </w:pPr>
      <w:r w:rsidRPr="2D81283B">
        <w:rPr>
          <w:rFonts w:ascii="Times New Roman" w:hAnsi="Times New Roman"/>
        </w:rPr>
        <w:t>The disruptions of personal and professional lives linked to the Covid-19 pandemic have shed light on the fraught relationship between care and academic work, resulting in a sudden and, for some, welcome influx of research in this area.</w:t>
      </w:r>
      <w:r w:rsidRPr="2D81283B">
        <w:rPr>
          <w:rFonts w:ascii="Times New Roman" w:hAnsi="Times New Roman" w:cs="Times New Roman"/>
          <w:lang w:eastAsia="fr-FR"/>
        </w:rPr>
        <w:t xml:space="preserve"> </w:t>
      </w:r>
      <w:r w:rsidR="00934443" w:rsidRPr="2D81283B">
        <w:rPr>
          <w:rFonts w:ascii="Times New Roman" w:hAnsi="Times New Roman" w:cs="Times New Roman"/>
          <w:lang w:eastAsia="fr-FR"/>
        </w:rPr>
        <w:t xml:space="preserve">We should celebrate the </w:t>
      </w:r>
      <w:r w:rsidR="7BF32FB0" w:rsidRPr="2D81283B">
        <w:rPr>
          <w:rFonts w:ascii="Times New Roman" w:hAnsi="Times New Roman" w:cs="Times New Roman"/>
          <w:lang w:eastAsia="fr-FR"/>
        </w:rPr>
        <w:t xml:space="preserve">quick growth </w:t>
      </w:r>
      <w:r w:rsidR="00934443" w:rsidRPr="2D81283B">
        <w:rPr>
          <w:rFonts w:ascii="Times New Roman" w:hAnsi="Times New Roman" w:cs="Times New Roman"/>
          <w:lang w:eastAsia="fr-FR"/>
        </w:rPr>
        <w:t xml:space="preserve">of a scholarship on carers. Yet we also call for further research which </w:t>
      </w:r>
      <w:del w:id="140" w:author="Moreau, Marie-Pierre" w:date="2022-12-20T19:55:00Z">
        <w:r w:rsidR="00934443" w:rsidRPr="2D81283B" w:rsidDel="00C6059C">
          <w:rPr>
            <w:rFonts w:ascii="Times New Roman" w:hAnsi="Times New Roman" w:cs="Times New Roman"/>
            <w:lang w:eastAsia="fr-FR"/>
          </w:rPr>
          <w:delText xml:space="preserve">develop </w:delText>
        </w:r>
      </w:del>
      <w:ins w:id="141" w:author="Moreau, Marie-Pierre" w:date="2022-12-20T19:55:00Z">
        <w:r w:rsidR="00C6059C">
          <w:rPr>
            <w:rFonts w:ascii="Times New Roman" w:hAnsi="Times New Roman" w:cs="Times New Roman"/>
            <w:lang w:eastAsia="fr-FR"/>
          </w:rPr>
          <w:t>grow</w:t>
        </w:r>
        <w:r w:rsidR="00C6059C" w:rsidRPr="2D81283B">
          <w:rPr>
            <w:rFonts w:ascii="Times New Roman" w:hAnsi="Times New Roman" w:cs="Times New Roman"/>
            <w:lang w:eastAsia="fr-FR"/>
          </w:rPr>
          <w:t xml:space="preserve"> </w:t>
        </w:r>
      </w:ins>
      <w:r w:rsidR="00934443" w:rsidRPr="2D81283B">
        <w:rPr>
          <w:rFonts w:ascii="Times New Roman" w:hAnsi="Times New Roman" w:cs="Times New Roman"/>
          <w:lang w:eastAsia="fr-FR"/>
        </w:rPr>
        <w:t xml:space="preserve">intersectional understandings of carers in academia </w:t>
      </w:r>
      <w:r w:rsidR="48BA9D5C" w:rsidRPr="2D81283B">
        <w:rPr>
          <w:rFonts w:ascii="Times New Roman" w:hAnsi="Times New Roman" w:cs="Times New Roman"/>
          <w:lang w:eastAsia="fr-FR"/>
        </w:rPr>
        <w:t xml:space="preserve">and </w:t>
      </w:r>
      <w:r w:rsidR="00934443" w:rsidRPr="2D81283B">
        <w:rPr>
          <w:rFonts w:ascii="Times New Roman" w:hAnsi="Times New Roman" w:cs="Times New Roman"/>
          <w:lang w:eastAsia="fr-FR"/>
        </w:rPr>
        <w:t>which engage in the deconstruction of</w:t>
      </w:r>
      <w:ins w:id="142" w:author="Moreau, Marie-Pierre" w:date="2022-12-20T19:55:00Z">
        <w:r w:rsidR="00C6059C">
          <w:rPr>
            <w:rFonts w:ascii="Times New Roman" w:hAnsi="Times New Roman" w:cs="Times New Roman"/>
            <w:lang w:eastAsia="fr-FR"/>
          </w:rPr>
          <w:t xml:space="preserve"> the</w:t>
        </w:r>
      </w:ins>
      <w:r w:rsidR="00934443" w:rsidRPr="2D81283B">
        <w:rPr>
          <w:rFonts w:ascii="Times New Roman" w:hAnsi="Times New Roman" w:cs="Times New Roman"/>
          <w:lang w:eastAsia="fr-FR"/>
        </w:rPr>
        <w:t xml:space="preserve"> cultural norms which render th</w:t>
      </w:r>
      <w:r w:rsidR="22586A43" w:rsidRPr="2D81283B">
        <w:rPr>
          <w:rFonts w:ascii="Times New Roman" w:hAnsi="Times New Roman" w:cs="Times New Roman"/>
          <w:lang w:eastAsia="fr-FR"/>
        </w:rPr>
        <w:t xml:space="preserve">is group </w:t>
      </w:r>
      <w:r w:rsidR="00934443" w:rsidRPr="2D81283B">
        <w:rPr>
          <w:rFonts w:ascii="Times New Roman" w:hAnsi="Times New Roman" w:cs="Times New Roman"/>
          <w:lang w:eastAsia="fr-FR"/>
        </w:rPr>
        <w:t xml:space="preserve">invisible. </w:t>
      </w:r>
      <w:r w:rsidR="5A09B776" w:rsidRPr="2D81283B">
        <w:rPr>
          <w:rFonts w:ascii="Times New Roman" w:hAnsi="Times New Roman" w:cs="Times New Roman"/>
          <w:lang w:eastAsia="fr-FR"/>
        </w:rPr>
        <w:t xml:space="preserve">Capturing the diversity of carework among the </w:t>
      </w:r>
      <w:r w:rsidR="5A09B776" w:rsidRPr="2D81283B">
        <w:rPr>
          <w:rFonts w:ascii="Times New Roman" w:hAnsi="Times New Roman" w:cs="Times New Roman"/>
          <w:lang w:eastAsia="fr-FR"/>
        </w:rPr>
        <w:lastRenderedPageBreak/>
        <w:t>academic population and more broadly also require</w:t>
      </w:r>
      <w:r w:rsidR="375A1E37" w:rsidRPr="2D81283B">
        <w:rPr>
          <w:rFonts w:ascii="Times New Roman" w:hAnsi="Times New Roman" w:cs="Times New Roman"/>
          <w:lang w:eastAsia="fr-FR"/>
        </w:rPr>
        <w:t>s</w:t>
      </w:r>
      <w:r w:rsidR="5A09B776" w:rsidRPr="2D81283B">
        <w:rPr>
          <w:rFonts w:ascii="Times New Roman" w:hAnsi="Times New Roman" w:cs="Times New Roman"/>
          <w:lang w:eastAsia="fr-FR"/>
        </w:rPr>
        <w:t xml:space="preserve"> </w:t>
      </w:r>
      <w:r w:rsidR="07A4543D" w:rsidRPr="2D81283B">
        <w:rPr>
          <w:rFonts w:ascii="Times New Roman" w:hAnsi="Times New Roman" w:cs="Times New Roman"/>
          <w:lang w:eastAsia="fr-FR"/>
        </w:rPr>
        <w:t>challenging</w:t>
      </w:r>
      <w:r w:rsidR="5A09B776" w:rsidRPr="2D81283B">
        <w:rPr>
          <w:rFonts w:ascii="Times New Roman" w:hAnsi="Times New Roman" w:cs="Times New Roman"/>
          <w:lang w:eastAsia="fr-FR"/>
        </w:rPr>
        <w:t xml:space="preserve"> binaries and hierarchies which construct some lives as less ‘lose-able’ and thus </w:t>
      </w:r>
      <w:r w:rsidR="39A0E651" w:rsidRPr="2D81283B">
        <w:rPr>
          <w:rFonts w:ascii="Times New Roman" w:hAnsi="Times New Roman" w:cs="Times New Roman"/>
          <w:lang w:eastAsia="fr-FR"/>
        </w:rPr>
        <w:t xml:space="preserve">less </w:t>
      </w:r>
      <w:r w:rsidR="5A09B776" w:rsidRPr="2D81283B">
        <w:rPr>
          <w:rFonts w:ascii="Times New Roman" w:hAnsi="Times New Roman" w:cs="Times New Roman"/>
          <w:lang w:eastAsia="fr-FR"/>
        </w:rPr>
        <w:t>worthy of car</w:t>
      </w:r>
      <w:r w:rsidR="28A0C7B7" w:rsidRPr="2D81283B">
        <w:rPr>
          <w:rFonts w:ascii="Times New Roman" w:hAnsi="Times New Roman" w:cs="Times New Roman"/>
          <w:lang w:eastAsia="fr-FR"/>
        </w:rPr>
        <w:t>e work</w:t>
      </w:r>
      <w:r w:rsidR="083ED701" w:rsidRPr="2D81283B">
        <w:rPr>
          <w:rFonts w:ascii="Times New Roman" w:hAnsi="Times New Roman" w:cs="Times New Roman"/>
          <w:lang w:eastAsia="fr-FR"/>
        </w:rPr>
        <w:t xml:space="preserve"> (Butler, 2009)</w:t>
      </w:r>
      <w:r w:rsidR="28A0C7B7" w:rsidRPr="2D81283B">
        <w:rPr>
          <w:rFonts w:ascii="Times New Roman" w:hAnsi="Times New Roman" w:cs="Times New Roman"/>
          <w:lang w:eastAsia="fr-FR"/>
        </w:rPr>
        <w:t>. These binaries are deeply entrenched in Western cultures,</w:t>
      </w:r>
      <w:r w:rsidR="5A09B776" w:rsidRPr="2D81283B">
        <w:rPr>
          <w:rFonts w:ascii="Times New Roman" w:hAnsi="Times New Roman" w:cs="Times New Roman"/>
          <w:lang w:eastAsia="fr-FR"/>
        </w:rPr>
        <w:t xml:space="preserve"> </w:t>
      </w:r>
      <w:r w:rsidR="18AE9CA8" w:rsidRPr="2D81283B">
        <w:rPr>
          <w:rFonts w:ascii="Times New Roman" w:hAnsi="Times New Roman" w:cs="Times New Roman"/>
          <w:lang w:eastAsia="fr-FR"/>
        </w:rPr>
        <w:t>with humans given more value than animal and the environment, and some humans given more value than others</w:t>
      </w:r>
      <w:r w:rsidR="67B47592" w:rsidRPr="2D81283B">
        <w:rPr>
          <w:rFonts w:ascii="Times New Roman" w:hAnsi="Times New Roman" w:cs="Times New Roman"/>
          <w:lang w:eastAsia="fr-FR"/>
        </w:rPr>
        <w:t xml:space="preserve"> (</w:t>
      </w:r>
      <w:del w:id="143" w:author="Moreau, Marie-Pierre" w:date="2022-12-20T19:55:00Z">
        <w:r w:rsidR="67B47592" w:rsidRPr="2D81283B" w:rsidDel="00C6059C">
          <w:rPr>
            <w:rFonts w:ascii="Times New Roman" w:hAnsi="Times New Roman" w:cs="Times New Roman"/>
            <w:lang w:eastAsia="fr-FR"/>
          </w:rPr>
          <w:delText>ie</w:delText>
        </w:r>
      </w:del>
      <w:ins w:id="144" w:author="Moreau, Marie-Pierre" w:date="2022-12-20T19:55:00Z">
        <w:r w:rsidR="00C6059C" w:rsidRPr="2D81283B">
          <w:rPr>
            <w:rFonts w:ascii="Times New Roman" w:hAnsi="Times New Roman" w:cs="Times New Roman"/>
            <w:lang w:eastAsia="fr-FR"/>
          </w:rPr>
          <w:t>i.e.</w:t>
        </w:r>
      </w:ins>
      <w:r w:rsidR="67B47592" w:rsidRPr="2D81283B">
        <w:rPr>
          <w:rFonts w:ascii="Times New Roman" w:hAnsi="Times New Roman" w:cs="Times New Roman"/>
          <w:lang w:eastAsia="fr-FR"/>
        </w:rPr>
        <w:t xml:space="preserve">, in the case of neoliberal Western cultures, the contribution, current or future, to the economy </w:t>
      </w:r>
      <w:r w:rsidR="6420AEA1" w:rsidRPr="2D81283B">
        <w:rPr>
          <w:rFonts w:ascii="Times New Roman" w:hAnsi="Times New Roman" w:cs="Times New Roman"/>
          <w:lang w:eastAsia="fr-FR"/>
        </w:rPr>
        <w:t>ha</w:t>
      </w:r>
      <w:r w:rsidR="67B47592" w:rsidRPr="2D81283B">
        <w:rPr>
          <w:rFonts w:ascii="Times New Roman" w:hAnsi="Times New Roman" w:cs="Times New Roman"/>
          <w:lang w:eastAsia="fr-FR"/>
        </w:rPr>
        <w:t>s</w:t>
      </w:r>
      <w:r w:rsidR="25B13C91" w:rsidRPr="2D81283B">
        <w:rPr>
          <w:rFonts w:ascii="Times New Roman" w:hAnsi="Times New Roman" w:cs="Times New Roman"/>
          <w:lang w:eastAsia="fr-FR"/>
        </w:rPr>
        <w:t xml:space="preserve"> become</w:t>
      </w:r>
      <w:r w:rsidR="67B47592" w:rsidRPr="2D81283B">
        <w:rPr>
          <w:rFonts w:ascii="Times New Roman" w:hAnsi="Times New Roman" w:cs="Times New Roman"/>
          <w:lang w:eastAsia="fr-FR"/>
        </w:rPr>
        <w:t xml:space="preserve"> the currency against which lives are dis/valued)</w:t>
      </w:r>
      <w:r w:rsidR="08BE907D" w:rsidRPr="2D81283B">
        <w:rPr>
          <w:rFonts w:ascii="Times New Roman" w:hAnsi="Times New Roman" w:cs="Times New Roman"/>
          <w:lang w:eastAsia="fr-FR"/>
        </w:rPr>
        <w:t xml:space="preserve"> (Fraser, 2013)</w:t>
      </w:r>
      <w:r w:rsidR="18AE9CA8" w:rsidRPr="2D81283B">
        <w:rPr>
          <w:rFonts w:ascii="Times New Roman" w:hAnsi="Times New Roman" w:cs="Times New Roman"/>
          <w:lang w:eastAsia="fr-FR"/>
        </w:rPr>
        <w:t xml:space="preserve">. </w:t>
      </w:r>
      <w:r w:rsidR="00934443" w:rsidRPr="2D81283B">
        <w:rPr>
          <w:rFonts w:ascii="Times New Roman" w:hAnsi="Times New Roman" w:cs="Times New Roman"/>
          <w:lang w:eastAsia="fr-FR"/>
        </w:rPr>
        <w:t xml:space="preserve">We also need to ensure that the important theoretical and empirical developments which have emerged in the field lead to the transformation of mainstream literature of </w:t>
      </w:r>
      <w:r w:rsidR="5425AFCD" w:rsidRPr="2D81283B">
        <w:rPr>
          <w:rFonts w:ascii="Times New Roman" w:hAnsi="Times New Roman" w:cs="Times New Roman"/>
          <w:lang w:eastAsia="fr-FR"/>
        </w:rPr>
        <w:t>HE</w:t>
      </w:r>
      <w:r w:rsidR="00934443" w:rsidRPr="2D81283B">
        <w:rPr>
          <w:rFonts w:ascii="Times New Roman" w:hAnsi="Times New Roman" w:cs="Times New Roman"/>
          <w:lang w:eastAsia="fr-FR"/>
        </w:rPr>
        <w:t xml:space="preserve"> – a transformation that also needs to go beyond a simple ‘add and stir’ approach, with a radical rethinking of the</w:t>
      </w:r>
      <w:r w:rsidR="00934443" w:rsidRPr="2D81283B">
        <w:rPr>
          <w:rFonts w:ascii="Times New Roman" w:hAnsi="Times New Roman"/>
        </w:rPr>
        <w:t xml:space="preserve"> paid</w:t>
      </w:r>
      <w:r w:rsidR="60D6CF68" w:rsidRPr="2D81283B">
        <w:rPr>
          <w:rFonts w:ascii="Times New Roman" w:hAnsi="Times New Roman"/>
        </w:rPr>
        <w:t>/</w:t>
      </w:r>
      <w:r w:rsidR="00934443" w:rsidRPr="2D81283B">
        <w:rPr>
          <w:rFonts w:ascii="Times New Roman" w:hAnsi="Times New Roman"/>
        </w:rPr>
        <w:t xml:space="preserve">unpaid, </w:t>
      </w:r>
      <w:r w:rsidR="6FAFFB38" w:rsidRPr="2D81283B">
        <w:rPr>
          <w:rFonts w:ascii="Times New Roman" w:hAnsi="Times New Roman"/>
        </w:rPr>
        <w:t>productive/reproductive, masculine/feminine binaries</w:t>
      </w:r>
      <w:del w:id="145" w:author="Moreau, Marie-Pierre" w:date="2022-12-20T19:56:00Z">
        <w:r w:rsidR="6FAFFB38" w:rsidRPr="2D81283B" w:rsidDel="001A008F">
          <w:rPr>
            <w:rFonts w:ascii="Times New Roman" w:hAnsi="Times New Roman"/>
          </w:rPr>
          <w:delText xml:space="preserve"> of work</w:delText>
        </w:r>
      </w:del>
      <w:ins w:id="146" w:author="Moreau, Marie-Pierre" w:date="2022-12-20T19:56:00Z">
        <w:r w:rsidR="001A008F">
          <w:rPr>
            <w:rFonts w:ascii="Times New Roman" w:hAnsi="Times New Roman"/>
          </w:rPr>
          <w:t xml:space="preserve"> at play</w:t>
        </w:r>
      </w:ins>
      <w:del w:id="147" w:author="Moreau, Marie-Pierre" w:date="2022-12-20T19:56:00Z">
        <w:r w:rsidR="6FAFFB38" w:rsidRPr="2D81283B" w:rsidDel="001A008F">
          <w:rPr>
            <w:rFonts w:ascii="Times New Roman" w:hAnsi="Times New Roman"/>
          </w:rPr>
          <w:delText>,</w:delText>
        </w:r>
      </w:del>
      <w:r w:rsidR="6FAFFB38" w:rsidRPr="2D81283B">
        <w:rPr>
          <w:rFonts w:ascii="Times New Roman" w:hAnsi="Times New Roman"/>
        </w:rPr>
        <w:t xml:space="preserve"> </w:t>
      </w:r>
      <w:r w:rsidR="00934443" w:rsidRPr="2D81283B">
        <w:rPr>
          <w:rFonts w:ascii="Times New Roman" w:hAnsi="Times New Roman"/>
        </w:rPr>
        <w:t>in academia and elsewhere.</w:t>
      </w:r>
      <w:del w:id="148" w:author="Moreau, Marie-Pierre" w:date="2022-12-20T19:57:00Z">
        <w:r w:rsidR="66B1F526" w:rsidRPr="2D81283B" w:rsidDel="00293748">
          <w:rPr>
            <w:rFonts w:ascii="Times New Roman" w:hAnsi="Times New Roman"/>
          </w:rPr>
          <w:delText xml:space="preserve"> </w:delText>
        </w:r>
        <w:r w:rsidR="66B1F526" w:rsidRPr="2D81283B" w:rsidDel="00293748">
          <w:rPr>
            <w:rFonts w:ascii="Times New Roman" w:hAnsi="Times New Roman" w:cs="Times New Roman"/>
            <w:lang w:eastAsia="fr-FR"/>
          </w:rPr>
          <w:delText xml:space="preserve">Last, </w:delText>
        </w:r>
        <w:r w:rsidR="2BBD70BC" w:rsidRPr="2D81283B" w:rsidDel="00293748">
          <w:rPr>
            <w:rFonts w:ascii="Times New Roman" w:hAnsi="Times New Roman" w:cs="Times New Roman"/>
            <w:lang w:eastAsia="fr-FR"/>
          </w:rPr>
          <w:delText xml:space="preserve">to be inclusive and effective, policies will need to </w:delText>
        </w:r>
        <w:r w:rsidR="66B1F526" w:rsidRPr="2D81283B" w:rsidDel="00293748">
          <w:rPr>
            <w:rFonts w:ascii="Times New Roman" w:hAnsi="Times New Roman" w:cs="Times New Roman"/>
            <w:lang w:eastAsia="fr-FR"/>
          </w:rPr>
          <w:delText>re</w:delText>
        </w:r>
        <w:r w:rsidR="0B0FE355" w:rsidRPr="2D81283B" w:rsidDel="00293748">
          <w:rPr>
            <w:rFonts w:ascii="Times New Roman" w:hAnsi="Times New Roman" w:cs="Times New Roman"/>
            <w:lang w:eastAsia="fr-FR"/>
          </w:rPr>
          <w:delText xml:space="preserve">cognise </w:delText>
        </w:r>
        <w:r w:rsidR="66B1F526" w:rsidRPr="2D81283B" w:rsidDel="00293748">
          <w:rPr>
            <w:rFonts w:ascii="Times New Roman" w:hAnsi="Times New Roman" w:cs="Times New Roman"/>
            <w:lang w:eastAsia="fr-FR"/>
          </w:rPr>
          <w:delText>the diversity of this group and the richness and complexity of their experiences</w:delText>
        </w:r>
        <w:r w:rsidR="4C6AFE23" w:rsidRPr="2D81283B" w:rsidDel="00293748">
          <w:rPr>
            <w:rFonts w:ascii="Times New Roman" w:hAnsi="Times New Roman" w:cs="Times New Roman"/>
            <w:lang w:eastAsia="fr-FR"/>
          </w:rPr>
          <w:delText>.</w:delText>
        </w:r>
      </w:del>
    </w:p>
    <w:p w14:paraId="0BC422FF" w14:textId="333E7F3E" w:rsidR="00CB6FB1" w:rsidRDefault="76AB5093" w:rsidP="3CBE6017">
      <w:pPr>
        <w:spacing w:after="120"/>
        <w:jc w:val="both"/>
        <w:rPr>
          <w:rFonts w:ascii="Times New Roman" w:hAnsi="Times New Roman"/>
        </w:rPr>
      </w:pPr>
      <w:r w:rsidRPr="62505120">
        <w:rPr>
          <w:rFonts w:ascii="Times New Roman" w:hAnsi="Times New Roman"/>
        </w:rPr>
        <w:t>To conclude, b</w:t>
      </w:r>
      <w:r w:rsidR="2A95C2E7" w:rsidRPr="62505120">
        <w:rPr>
          <w:rFonts w:ascii="Times New Roman" w:hAnsi="Times New Roman"/>
        </w:rPr>
        <w:t>y highlighting the rich scholarship on carers, this article</w:t>
      </w:r>
      <w:r w:rsidR="6A1E779D" w:rsidRPr="62505120">
        <w:rPr>
          <w:rFonts w:ascii="Times New Roman" w:hAnsi="Times New Roman"/>
        </w:rPr>
        <w:t xml:space="preserve">’s ambition is to </w:t>
      </w:r>
      <w:r w:rsidR="2A95C2E7" w:rsidRPr="62505120">
        <w:rPr>
          <w:rFonts w:ascii="Times New Roman" w:hAnsi="Times New Roman"/>
        </w:rPr>
        <w:t xml:space="preserve">part of </w:t>
      </w:r>
      <w:r w:rsidR="747E05BA" w:rsidRPr="62505120">
        <w:rPr>
          <w:rFonts w:ascii="Times New Roman" w:hAnsi="Times New Roman"/>
        </w:rPr>
        <w:t xml:space="preserve">a </w:t>
      </w:r>
      <w:r w:rsidR="2A95C2E7" w:rsidRPr="62505120">
        <w:rPr>
          <w:rFonts w:ascii="Times New Roman" w:hAnsi="Times New Roman"/>
        </w:rPr>
        <w:t xml:space="preserve">contestation </w:t>
      </w:r>
      <w:r w:rsidR="2F996725" w:rsidRPr="62505120">
        <w:rPr>
          <w:rFonts w:ascii="Times New Roman" w:hAnsi="Times New Roman"/>
        </w:rPr>
        <w:t xml:space="preserve">of </w:t>
      </w:r>
      <w:r w:rsidR="2A95C2E7" w:rsidRPr="62505120">
        <w:rPr>
          <w:rFonts w:ascii="Times New Roman" w:hAnsi="Times New Roman"/>
        </w:rPr>
        <w:t xml:space="preserve">the hegemonic, long-lasting discourse of academia as care-free. However, this project of reclaiming visibility and recognition </w:t>
      </w:r>
      <w:r w:rsidR="70850E01" w:rsidRPr="62505120">
        <w:rPr>
          <w:rFonts w:ascii="Times New Roman" w:hAnsi="Times New Roman"/>
        </w:rPr>
        <w:t>can never be complete. It would be illusory to think that we can ‘map’ the field</w:t>
      </w:r>
      <w:r w:rsidR="2A95C2E7" w:rsidRPr="62505120">
        <w:rPr>
          <w:rFonts w:ascii="Times New Roman" w:hAnsi="Times New Roman"/>
        </w:rPr>
        <w:t>. I</w:t>
      </w:r>
      <w:r w:rsidR="052AEA2F" w:rsidRPr="62505120">
        <w:rPr>
          <w:rFonts w:ascii="Times New Roman" w:hAnsi="Times New Roman"/>
        </w:rPr>
        <w:t xml:space="preserve">nstead, </w:t>
      </w:r>
      <w:r w:rsidR="2A95C2E7" w:rsidRPr="62505120">
        <w:rPr>
          <w:rFonts w:ascii="Times New Roman" w:hAnsi="Times New Roman"/>
        </w:rPr>
        <w:t>th</w:t>
      </w:r>
      <w:r w:rsidR="55FDC32C" w:rsidRPr="62505120">
        <w:rPr>
          <w:rFonts w:ascii="Times New Roman" w:hAnsi="Times New Roman"/>
        </w:rPr>
        <w:t xml:space="preserve">e </w:t>
      </w:r>
      <w:r w:rsidR="2A95C2E7" w:rsidRPr="62505120">
        <w:rPr>
          <w:rFonts w:ascii="Times New Roman" w:hAnsi="Times New Roman"/>
        </w:rPr>
        <w:t xml:space="preserve">article points out to the need for </w:t>
      </w:r>
      <w:r w:rsidR="66BB6B14" w:rsidRPr="62505120">
        <w:rPr>
          <w:rFonts w:ascii="Times New Roman" w:hAnsi="Times New Roman"/>
        </w:rPr>
        <w:t xml:space="preserve">ongoing </w:t>
      </w:r>
      <w:r w:rsidR="2A95C2E7" w:rsidRPr="62505120">
        <w:rPr>
          <w:rFonts w:ascii="Times New Roman" w:hAnsi="Times New Roman"/>
        </w:rPr>
        <w:t>refle</w:t>
      </w:r>
      <w:r w:rsidR="3700E6B2" w:rsidRPr="62505120">
        <w:rPr>
          <w:rFonts w:ascii="Times New Roman" w:hAnsi="Times New Roman"/>
        </w:rPr>
        <w:t>xivity</w:t>
      </w:r>
      <w:r w:rsidR="2A95C2E7" w:rsidRPr="62505120">
        <w:rPr>
          <w:rFonts w:ascii="Times New Roman" w:hAnsi="Times New Roman"/>
        </w:rPr>
        <w:t xml:space="preserve"> </w:t>
      </w:r>
      <w:r w:rsidR="3B72EDD9" w:rsidRPr="62505120">
        <w:rPr>
          <w:rFonts w:ascii="Times New Roman" w:hAnsi="Times New Roman"/>
        </w:rPr>
        <w:t xml:space="preserve">in terms of </w:t>
      </w:r>
      <w:r w:rsidR="2A95C2E7" w:rsidRPr="62505120">
        <w:rPr>
          <w:rFonts w:ascii="Times New Roman" w:hAnsi="Times New Roman"/>
        </w:rPr>
        <w:t>how knowledge production include</w:t>
      </w:r>
      <w:r w:rsidR="328F485C" w:rsidRPr="62505120">
        <w:rPr>
          <w:rFonts w:ascii="Times New Roman" w:hAnsi="Times New Roman"/>
        </w:rPr>
        <w:t>s</w:t>
      </w:r>
      <w:r w:rsidR="2A95C2E7" w:rsidRPr="62505120">
        <w:rPr>
          <w:rFonts w:ascii="Times New Roman" w:hAnsi="Times New Roman"/>
        </w:rPr>
        <w:t xml:space="preserve"> and exclude</w:t>
      </w:r>
      <w:r w:rsidR="1EF45AB1" w:rsidRPr="62505120">
        <w:rPr>
          <w:rFonts w:ascii="Times New Roman" w:hAnsi="Times New Roman"/>
        </w:rPr>
        <w:t>s</w:t>
      </w:r>
      <w:r w:rsidR="05BC5EE2" w:rsidRPr="62505120">
        <w:rPr>
          <w:rFonts w:ascii="Times New Roman" w:hAnsi="Times New Roman"/>
        </w:rPr>
        <w:t xml:space="preserve"> in ways which are complex and fluid</w:t>
      </w:r>
      <w:r w:rsidR="2A95C2E7" w:rsidRPr="62505120">
        <w:rPr>
          <w:rFonts w:ascii="Times New Roman" w:hAnsi="Times New Roman"/>
        </w:rPr>
        <w:t xml:space="preserve">. This requires </w:t>
      </w:r>
      <w:del w:id="149" w:author="Moreau, Marie-Pierre" w:date="2022-12-20T18:41:00Z">
        <w:r w:rsidR="2A95C2E7" w:rsidRPr="62505120" w:rsidDel="0094714C">
          <w:rPr>
            <w:rFonts w:ascii="Times New Roman" w:hAnsi="Times New Roman"/>
          </w:rPr>
          <w:delText xml:space="preserve">to </w:delText>
        </w:r>
      </w:del>
      <w:r w:rsidR="2A95C2E7" w:rsidRPr="62505120">
        <w:rPr>
          <w:rFonts w:ascii="Times New Roman" w:hAnsi="Times New Roman"/>
        </w:rPr>
        <w:t>carefully address</w:t>
      </w:r>
      <w:ins w:id="150" w:author="Moreau, Marie-Pierre" w:date="2022-12-20T18:41:00Z">
        <w:r w:rsidR="0094714C">
          <w:rPr>
            <w:rFonts w:ascii="Times New Roman" w:hAnsi="Times New Roman"/>
          </w:rPr>
          <w:t>ing</w:t>
        </w:r>
      </w:ins>
      <w:r w:rsidR="2A95C2E7" w:rsidRPr="62505120">
        <w:rPr>
          <w:rFonts w:ascii="Times New Roman" w:hAnsi="Times New Roman"/>
        </w:rPr>
        <w:t xml:space="preserve"> the hierarchies of inequalities which often affect research on social justice, as well as their intersectionalities.</w:t>
      </w:r>
    </w:p>
    <w:p w14:paraId="44EAFD9C" w14:textId="43084473" w:rsidR="00CB6FB1" w:rsidRDefault="00CB6FB1" w:rsidP="3CBE6017">
      <w:pPr>
        <w:spacing w:after="120"/>
        <w:jc w:val="both"/>
        <w:rPr>
          <w:rFonts w:ascii="Times New Roman" w:hAnsi="Times New Roman"/>
        </w:rPr>
      </w:pPr>
    </w:p>
    <w:p w14:paraId="071E4E01" w14:textId="77777777" w:rsidR="00957F25" w:rsidRPr="00CB6FB1" w:rsidRDefault="00CB6FB1" w:rsidP="004E47CD">
      <w:pPr>
        <w:spacing w:after="120"/>
        <w:jc w:val="both"/>
        <w:rPr>
          <w:rFonts w:ascii="Times New Roman" w:hAnsi="Times New Roman"/>
          <w:b/>
        </w:rPr>
      </w:pPr>
      <w:r w:rsidRPr="00CB6FB1">
        <w:rPr>
          <w:rFonts w:ascii="Times New Roman" w:hAnsi="Times New Roman"/>
          <w:b/>
        </w:rPr>
        <w:t>References</w:t>
      </w:r>
    </w:p>
    <w:p w14:paraId="7D6C5EC0" w14:textId="1DDFE895" w:rsidR="00957F25" w:rsidRDefault="00957F25" w:rsidP="3CBE6017">
      <w:pPr>
        <w:spacing w:after="120"/>
        <w:jc w:val="both"/>
        <w:rPr>
          <w:rFonts w:ascii="Times New Roman" w:eastAsia="Times New Roman" w:hAnsi="Times New Roman" w:cs="Times New Roman"/>
        </w:rPr>
      </w:pPr>
      <w:r w:rsidRPr="3CBE6017">
        <w:rPr>
          <w:rFonts w:ascii="Times New Roman" w:hAnsi="Times New Roman"/>
        </w:rPr>
        <w:t>Acker, S</w:t>
      </w:r>
      <w:r w:rsidR="18C09A5E" w:rsidRPr="3CBE6017">
        <w:rPr>
          <w:rFonts w:ascii="Times New Roman" w:hAnsi="Times New Roman"/>
        </w:rPr>
        <w:t xml:space="preserve">. </w:t>
      </w:r>
      <w:r w:rsidR="7AC94293" w:rsidRPr="3CBE6017">
        <w:rPr>
          <w:rFonts w:ascii="Times New Roman" w:hAnsi="Times New Roman"/>
        </w:rPr>
        <w:t xml:space="preserve">&amp; </w:t>
      </w:r>
      <w:r w:rsidRPr="3CBE6017">
        <w:rPr>
          <w:rFonts w:ascii="Times New Roman" w:hAnsi="Times New Roman"/>
        </w:rPr>
        <w:t>Feuerverger</w:t>
      </w:r>
      <w:r w:rsidR="6990DE77" w:rsidRPr="3CBE6017">
        <w:rPr>
          <w:rFonts w:ascii="Times New Roman" w:hAnsi="Times New Roman"/>
        </w:rPr>
        <w:t>, G</w:t>
      </w:r>
      <w:r w:rsidRPr="3CBE6017">
        <w:rPr>
          <w:rFonts w:ascii="Times New Roman" w:hAnsi="Times New Roman"/>
        </w:rPr>
        <w:t>.</w:t>
      </w:r>
      <w:r w:rsidR="4F8D74DE" w:rsidRPr="3CBE6017">
        <w:rPr>
          <w:rFonts w:ascii="Times New Roman" w:hAnsi="Times New Roman"/>
        </w:rPr>
        <w:t xml:space="preserve"> (1996)</w:t>
      </w:r>
      <w:r w:rsidRPr="3CBE6017">
        <w:rPr>
          <w:rFonts w:ascii="Times New Roman" w:hAnsi="Times New Roman"/>
        </w:rPr>
        <w:t xml:space="preserve"> Doing Good and Feeling Bad: The Work of Women </w:t>
      </w:r>
      <w:r w:rsidRPr="3CBE6017">
        <w:rPr>
          <w:rFonts w:ascii="Times New Roman" w:eastAsia="Times New Roman" w:hAnsi="Times New Roman" w:cs="Times New Roman"/>
        </w:rPr>
        <w:t>University Teachers</w:t>
      </w:r>
      <w:r w:rsidR="3FC6850F" w:rsidRPr="3CBE6017">
        <w:rPr>
          <w:rFonts w:ascii="Times New Roman" w:eastAsia="Times New Roman" w:hAnsi="Times New Roman" w:cs="Times New Roman"/>
        </w:rPr>
        <w:t>,</w:t>
      </w:r>
      <w:r w:rsidRPr="3CBE6017">
        <w:rPr>
          <w:rFonts w:ascii="Times New Roman" w:eastAsia="Times New Roman" w:hAnsi="Times New Roman" w:cs="Times New Roman"/>
        </w:rPr>
        <w:t xml:space="preserve"> </w:t>
      </w:r>
      <w:r w:rsidRPr="3CBE6017">
        <w:rPr>
          <w:rFonts w:ascii="Times New Roman" w:eastAsia="Times New Roman" w:hAnsi="Times New Roman" w:cs="Times New Roman"/>
          <w:i/>
          <w:iCs/>
        </w:rPr>
        <w:t>Cambridge Journal of Education</w:t>
      </w:r>
      <w:r w:rsidR="711FFCB7" w:rsidRPr="3CBE6017">
        <w:rPr>
          <w:rFonts w:ascii="Times New Roman" w:eastAsia="Times New Roman" w:hAnsi="Times New Roman" w:cs="Times New Roman"/>
        </w:rPr>
        <w:t xml:space="preserve">, </w:t>
      </w:r>
      <w:r w:rsidRPr="3CBE6017">
        <w:rPr>
          <w:rFonts w:ascii="Times New Roman" w:eastAsia="Times New Roman" w:hAnsi="Times New Roman" w:cs="Times New Roman"/>
        </w:rPr>
        <w:t>26</w:t>
      </w:r>
      <w:r w:rsidR="5FFDF95A" w:rsidRPr="3CBE6017">
        <w:rPr>
          <w:rFonts w:ascii="Times New Roman" w:eastAsia="Times New Roman" w:hAnsi="Times New Roman" w:cs="Times New Roman"/>
        </w:rPr>
        <w:t>(</w:t>
      </w:r>
      <w:r w:rsidRPr="3CBE6017">
        <w:rPr>
          <w:rFonts w:ascii="Times New Roman" w:eastAsia="Times New Roman" w:hAnsi="Times New Roman" w:cs="Times New Roman"/>
        </w:rPr>
        <w:t>3</w:t>
      </w:r>
      <w:r w:rsidR="626BA76A" w:rsidRPr="3CBE6017">
        <w:rPr>
          <w:rFonts w:ascii="Times New Roman" w:eastAsia="Times New Roman" w:hAnsi="Times New Roman" w:cs="Times New Roman"/>
        </w:rPr>
        <w:t>),</w:t>
      </w:r>
      <w:r w:rsidRPr="3CBE6017">
        <w:rPr>
          <w:rFonts w:ascii="Times New Roman" w:eastAsia="Times New Roman" w:hAnsi="Times New Roman" w:cs="Times New Roman"/>
        </w:rPr>
        <w:t xml:space="preserve"> 401</w:t>
      </w:r>
      <w:r w:rsidR="59AFD7C2" w:rsidRPr="3CBE6017">
        <w:rPr>
          <w:rFonts w:ascii="Times New Roman" w:eastAsia="Times New Roman" w:hAnsi="Times New Roman" w:cs="Times New Roman"/>
        </w:rPr>
        <w:t>-</w:t>
      </w:r>
      <w:r w:rsidRPr="3CBE6017">
        <w:rPr>
          <w:rFonts w:ascii="Times New Roman" w:eastAsia="Times New Roman" w:hAnsi="Times New Roman" w:cs="Times New Roman"/>
        </w:rPr>
        <w:t xml:space="preserve">422. </w:t>
      </w:r>
    </w:p>
    <w:p w14:paraId="0059A826" w14:textId="64EF4F1B" w:rsidR="0BF23B6F" w:rsidRDefault="0BF23B6F" w:rsidP="3CBE6017">
      <w:pPr>
        <w:spacing w:after="120"/>
        <w:jc w:val="both"/>
        <w:rPr>
          <w:rFonts w:ascii="Times New Roman" w:eastAsia="Times New Roman" w:hAnsi="Times New Roman" w:cs="Times New Roman"/>
        </w:rPr>
      </w:pPr>
      <w:r w:rsidRPr="3CBE6017">
        <w:rPr>
          <w:rFonts w:ascii="Times New Roman" w:eastAsia="Times New Roman" w:hAnsi="Times New Roman" w:cs="Times New Roman"/>
        </w:rPr>
        <w:t>Anaya, R., 2012. Graduate Student Mothers of Color: The Intersectionality between Graduate</w:t>
      </w:r>
      <w:r w:rsidR="1BB1B702" w:rsidRPr="3CBE6017">
        <w:rPr>
          <w:rFonts w:ascii="Times New Roman" w:eastAsia="Times New Roman" w:hAnsi="Times New Roman" w:cs="Times New Roman"/>
        </w:rPr>
        <w:t xml:space="preserve"> </w:t>
      </w:r>
      <w:r w:rsidRPr="3CBE6017">
        <w:rPr>
          <w:rFonts w:ascii="Times New Roman" w:eastAsia="Times New Roman" w:hAnsi="Times New Roman" w:cs="Times New Roman"/>
        </w:rPr>
        <w:t xml:space="preserve">Student, Motherhood and Women of Color in Higher Education, </w:t>
      </w:r>
      <w:r w:rsidRPr="3CBE6017">
        <w:rPr>
          <w:rFonts w:ascii="Times New Roman" w:eastAsia="Times New Roman" w:hAnsi="Times New Roman" w:cs="Times New Roman"/>
          <w:i/>
          <w:iCs/>
        </w:rPr>
        <w:t>Gender and Social Justice,</w:t>
      </w:r>
      <w:r w:rsidRPr="3CBE6017">
        <w:rPr>
          <w:rFonts w:ascii="Times New Roman" w:eastAsia="Times New Roman" w:hAnsi="Times New Roman" w:cs="Times New Roman"/>
        </w:rPr>
        <w:t xml:space="preserve"> (9),</w:t>
      </w:r>
      <w:r w:rsidR="79C6DC86" w:rsidRPr="3CBE6017">
        <w:rPr>
          <w:rFonts w:ascii="Times New Roman" w:eastAsia="Times New Roman" w:hAnsi="Times New Roman" w:cs="Times New Roman"/>
        </w:rPr>
        <w:t xml:space="preserve"> 13-31</w:t>
      </w:r>
      <w:r w:rsidRPr="3CBE6017">
        <w:rPr>
          <w:rFonts w:ascii="Times New Roman" w:eastAsia="Times New Roman" w:hAnsi="Times New Roman" w:cs="Times New Roman"/>
        </w:rPr>
        <w:t xml:space="preserve">. </w:t>
      </w:r>
    </w:p>
    <w:p w14:paraId="29A0D2D7" w14:textId="0FDAE5F5" w:rsidR="00957F25" w:rsidRPr="00957F25" w:rsidRDefault="00957F25" w:rsidP="3CBE6017">
      <w:pPr>
        <w:spacing w:after="120"/>
        <w:jc w:val="both"/>
        <w:rPr>
          <w:rFonts w:ascii="Times New Roman" w:eastAsia="Times New Roman" w:hAnsi="Times New Roman" w:cs="Times New Roman"/>
        </w:rPr>
      </w:pPr>
      <w:r w:rsidRPr="3CBE6017">
        <w:rPr>
          <w:rFonts w:ascii="Times New Roman" w:eastAsia="Times New Roman" w:hAnsi="Times New Roman" w:cs="Times New Roman"/>
        </w:rPr>
        <w:t>Brooks, R. (2012) Student-parents an</w:t>
      </w:r>
      <w:r w:rsidR="2F65CB86" w:rsidRPr="3CBE6017">
        <w:rPr>
          <w:rFonts w:ascii="Times New Roman" w:eastAsia="Times New Roman" w:hAnsi="Times New Roman" w:cs="Times New Roman"/>
        </w:rPr>
        <w:t>d</w:t>
      </w:r>
      <w:r w:rsidRPr="3CBE6017">
        <w:rPr>
          <w:rFonts w:ascii="Times New Roman" w:eastAsia="Times New Roman" w:hAnsi="Times New Roman" w:cs="Times New Roman"/>
        </w:rPr>
        <w:t xml:space="preserve"> higher education: </w:t>
      </w:r>
      <w:r w:rsidR="60F84498" w:rsidRPr="3CBE6017">
        <w:rPr>
          <w:rFonts w:ascii="Times New Roman" w:eastAsia="Times New Roman" w:hAnsi="Times New Roman" w:cs="Times New Roman"/>
        </w:rPr>
        <w:t>A</w:t>
      </w:r>
      <w:r w:rsidRPr="3CBE6017">
        <w:rPr>
          <w:rFonts w:ascii="Times New Roman" w:eastAsia="Times New Roman" w:hAnsi="Times New Roman" w:cs="Times New Roman"/>
        </w:rPr>
        <w:t xml:space="preserve"> cross-national comparison, </w:t>
      </w:r>
      <w:r w:rsidRPr="3CBE6017">
        <w:rPr>
          <w:rFonts w:ascii="Times New Roman" w:eastAsia="Times New Roman" w:hAnsi="Times New Roman" w:cs="Times New Roman"/>
          <w:i/>
          <w:iCs/>
        </w:rPr>
        <w:t>Journal of Education Policy</w:t>
      </w:r>
      <w:r w:rsidRPr="3CBE6017">
        <w:rPr>
          <w:rFonts w:ascii="Times New Roman" w:eastAsia="Times New Roman" w:hAnsi="Times New Roman" w:cs="Times New Roman"/>
        </w:rPr>
        <w:t>, 27 (3), 423-439.</w:t>
      </w:r>
    </w:p>
    <w:p w14:paraId="05B1C6B3" w14:textId="4804435A" w:rsidR="5DB5EA5E" w:rsidRDefault="5DB5EA5E" w:rsidP="3CBE6017">
      <w:pPr>
        <w:spacing w:after="120"/>
        <w:jc w:val="both"/>
        <w:rPr>
          <w:rFonts w:ascii="Times New Roman" w:hAnsi="Times New Roman"/>
        </w:rPr>
      </w:pPr>
      <w:r w:rsidRPr="3CBE6017">
        <w:rPr>
          <w:rFonts w:ascii="Times New Roman" w:hAnsi="Times New Roman"/>
        </w:rPr>
        <w:t>Brooks</w:t>
      </w:r>
      <w:r w:rsidR="4EBDEA79" w:rsidRPr="3CBE6017">
        <w:rPr>
          <w:rFonts w:ascii="Times New Roman" w:hAnsi="Times New Roman"/>
        </w:rPr>
        <w:t>, R. (</w:t>
      </w:r>
      <w:r w:rsidRPr="3CBE6017">
        <w:rPr>
          <w:rFonts w:ascii="Times New Roman" w:hAnsi="Times New Roman"/>
        </w:rPr>
        <w:t>2015</w:t>
      </w:r>
      <w:r w:rsidR="3A5957B8" w:rsidRPr="3CBE6017">
        <w:rPr>
          <w:rFonts w:ascii="Times New Roman" w:hAnsi="Times New Roman"/>
        </w:rPr>
        <w:t>)</w:t>
      </w:r>
      <w:r w:rsidR="28712241" w:rsidRPr="3CBE6017">
        <w:rPr>
          <w:rFonts w:ascii="Times New Roman" w:hAnsi="Times New Roman"/>
        </w:rPr>
        <w:t xml:space="preserve"> International Students with Depend</w:t>
      </w:r>
      <w:r w:rsidR="40899AE9" w:rsidRPr="3CBE6017">
        <w:rPr>
          <w:rFonts w:ascii="Times New Roman" w:hAnsi="Times New Roman"/>
        </w:rPr>
        <w:t>e</w:t>
      </w:r>
      <w:r w:rsidR="28712241" w:rsidRPr="3CBE6017">
        <w:rPr>
          <w:rFonts w:ascii="Times New Roman" w:hAnsi="Times New Roman"/>
        </w:rPr>
        <w:t>nt Children:</w:t>
      </w:r>
      <w:r w:rsidR="0D8BBDE4" w:rsidRPr="3CBE6017">
        <w:rPr>
          <w:rFonts w:ascii="Times New Roman" w:hAnsi="Times New Roman"/>
        </w:rPr>
        <w:t xml:space="preserve"> </w:t>
      </w:r>
      <w:r w:rsidR="4C3E8897" w:rsidRPr="3CBE6017">
        <w:rPr>
          <w:rFonts w:ascii="Times New Roman" w:hAnsi="Times New Roman"/>
        </w:rPr>
        <w:t>T</w:t>
      </w:r>
      <w:r w:rsidR="28712241" w:rsidRPr="3CBE6017">
        <w:rPr>
          <w:rFonts w:ascii="Times New Roman" w:hAnsi="Times New Roman"/>
        </w:rPr>
        <w:t>he reproduction of gender norms</w:t>
      </w:r>
      <w:r w:rsidR="106A7685" w:rsidRPr="3CBE6017">
        <w:rPr>
          <w:rFonts w:ascii="Times New Roman" w:hAnsi="Times New Roman"/>
        </w:rPr>
        <w:t>,</w:t>
      </w:r>
      <w:r w:rsidR="28712241" w:rsidRPr="3CBE6017">
        <w:rPr>
          <w:rFonts w:ascii="Times New Roman" w:hAnsi="Times New Roman"/>
        </w:rPr>
        <w:t xml:space="preserve"> </w:t>
      </w:r>
      <w:r w:rsidR="42FFB535" w:rsidRPr="3CBE6017">
        <w:rPr>
          <w:rFonts w:ascii="Times New Roman" w:hAnsi="Times New Roman"/>
          <w:i/>
          <w:iCs/>
        </w:rPr>
        <w:t>British Journal of Sociology of Education</w:t>
      </w:r>
      <w:r w:rsidR="18A9B93D" w:rsidRPr="3CBE6017">
        <w:rPr>
          <w:rFonts w:ascii="Times New Roman" w:hAnsi="Times New Roman"/>
          <w:i/>
          <w:iCs/>
        </w:rPr>
        <w:t>,</w:t>
      </w:r>
      <w:r w:rsidR="42FFB535" w:rsidRPr="3CBE6017">
        <w:rPr>
          <w:rFonts w:ascii="Times New Roman" w:hAnsi="Times New Roman"/>
        </w:rPr>
        <w:t xml:space="preserve"> 36(2). 195-214.</w:t>
      </w:r>
    </w:p>
    <w:p w14:paraId="3C8C813F" w14:textId="4BABF7FC" w:rsidR="40348B9C" w:rsidRDefault="40348B9C" w:rsidP="3CBE6017">
      <w:pPr>
        <w:spacing w:after="120"/>
        <w:jc w:val="both"/>
        <w:rPr>
          <w:rFonts w:ascii="Times New Roman" w:hAnsi="Times New Roman"/>
        </w:rPr>
      </w:pPr>
      <w:r w:rsidRPr="22A26C6E">
        <w:rPr>
          <w:rFonts w:ascii="Times New Roman" w:hAnsi="Times New Roman"/>
        </w:rPr>
        <w:t>Brown</w:t>
      </w:r>
      <w:r w:rsidR="07806B69" w:rsidRPr="22A26C6E">
        <w:rPr>
          <w:rFonts w:ascii="Times New Roman" w:hAnsi="Times New Roman"/>
        </w:rPr>
        <w:t>, V</w:t>
      </w:r>
      <w:r w:rsidR="688F1051" w:rsidRPr="22A26C6E">
        <w:rPr>
          <w:rFonts w:ascii="Times New Roman" w:hAnsi="Times New Roman"/>
        </w:rPr>
        <w:t>.</w:t>
      </w:r>
      <w:r w:rsidR="07806B69" w:rsidRPr="22A26C6E">
        <w:rPr>
          <w:rFonts w:ascii="Times New Roman" w:hAnsi="Times New Roman"/>
        </w:rPr>
        <w:t xml:space="preserve"> &amp; </w:t>
      </w:r>
      <w:r w:rsidRPr="22A26C6E">
        <w:rPr>
          <w:rFonts w:ascii="Times New Roman" w:hAnsi="Times New Roman"/>
        </w:rPr>
        <w:t>Nichols</w:t>
      </w:r>
      <w:r w:rsidR="02DD2976" w:rsidRPr="22A26C6E">
        <w:rPr>
          <w:rFonts w:ascii="Times New Roman" w:hAnsi="Times New Roman"/>
        </w:rPr>
        <w:t>, T. (</w:t>
      </w:r>
      <w:r w:rsidRPr="22A26C6E">
        <w:rPr>
          <w:rFonts w:ascii="Times New Roman" w:hAnsi="Times New Roman"/>
        </w:rPr>
        <w:t>2013</w:t>
      </w:r>
      <w:r w:rsidR="72240E3C" w:rsidRPr="22A26C6E">
        <w:rPr>
          <w:rFonts w:ascii="Times New Roman" w:hAnsi="Times New Roman"/>
        </w:rPr>
        <w:t>) Pregnant and Parenting Students</w:t>
      </w:r>
      <w:r w:rsidR="406A9AC9" w:rsidRPr="22A26C6E">
        <w:rPr>
          <w:rFonts w:ascii="Times New Roman" w:hAnsi="Times New Roman"/>
        </w:rPr>
        <w:t xml:space="preserve"> </w:t>
      </w:r>
      <w:r w:rsidR="72240E3C" w:rsidRPr="22A26C6E">
        <w:rPr>
          <w:rFonts w:ascii="Times New Roman" w:hAnsi="Times New Roman"/>
        </w:rPr>
        <w:t>on Campus: Policy and Program Implications for a Growing Population</w:t>
      </w:r>
      <w:r w:rsidR="57C9B945" w:rsidRPr="22A26C6E">
        <w:rPr>
          <w:rFonts w:ascii="Times New Roman" w:hAnsi="Times New Roman"/>
        </w:rPr>
        <w:t>,</w:t>
      </w:r>
      <w:r w:rsidR="72240E3C" w:rsidRPr="22A26C6E">
        <w:rPr>
          <w:rFonts w:ascii="Times New Roman" w:hAnsi="Times New Roman"/>
        </w:rPr>
        <w:t xml:space="preserve"> </w:t>
      </w:r>
      <w:r w:rsidR="72240E3C" w:rsidRPr="22A26C6E">
        <w:rPr>
          <w:rFonts w:ascii="Times New Roman" w:hAnsi="Times New Roman"/>
          <w:i/>
          <w:iCs/>
        </w:rPr>
        <w:t>Educational Policy</w:t>
      </w:r>
      <w:r w:rsidR="72240E3C" w:rsidRPr="22A26C6E">
        <w:rPr>
          <w:rFonts w:ascii="Times New Roman" w:hAnsi="Times New Roman"/>
        </w:rPr>
        <w:t>. 27(3). 499-530.</w:t>
      </w:r>
    </w:p>
    <w:p w14:paraId="54DA875A" w14:textId="32039CB5" w:rsidR="6EB3BBA0" w:rsidRDefault="6EB3BBA0" w:rsidP="22A26C6E">
      <w:pPr>
        <w:spacing w:after="120"/>
        <w:jc w:val="both"/>
      </w:pPr>
      <w:r w:rsidRPr="22A26C6E">
        <w:rPr>
          <w:rFonts w:ascii="Times New Roman" w:eastAsia="Times New Roman" w:hAnsi="Times New Roman" w:cs="Times New Roman"/>
          <w:color w:val="000000" w:themeColor="text1"/>
        </w:rPr>
        <w:t xml:space="preserve">Burke, P.J., David, M. &amp; Moreau, M.P. (2019) Implications of changing influences for equality, social and gender justice in HE, in T. Drew. et al (Eds) </w:t>
      </w:r>
      <w:r w:rsidRPr="22A26C6E">
        <w:rPr>
          <w:rFonts w:ascii="Times New Roman" w:eastAsia="Times New Roman" w:hAnsi="Times New Roman" w:cs="Times New Roman"/>
          <w:i/>
          <w:iCs/>
          <w:color w:val="000000" w:themeColor="text1"/>
        </w:rPr>
        <w:t>Oxford handbook of comparative higher education systems and university management</w:t>
      </w:r>
      <w:r w:rsidRPr="22A26C6E">
        <w:rPr>
          <w:rFonts w:ascii="Times New Roman" w:eastAsia="Times New Roman" w:hAnsi="Times New Roman" w:cs="Times New Roman"/>
          <w:color w:val="000000" w:themeColor="text1"/>
        </w:rPr>
        <w:t xml:space="preserve"> (Oxford, Oxford University Press). </w:t>
      </w:r>
      <w:r w:rsidRPr="22A26C6E">
        <w:rPr>
          <w:rFonts w:ascii="Times New Roman" w:eastAsia="Times New Roman" w:hAnsi="Times New Roman" w:cs="Times New Roman"/>
        </w:rPr>
        <w:t xml:space="preserve"> </w:t>
      </w:r>
    </w:p>
    <w:p w14:paraId="6554DC51" w14:textId="657A3F28" w:rsidR="176D3FD7" w:rsidRDefault="176D3FD7" w:rsidP="3CBE6017">
      <w:pPr>
        <w:spacing w:after="120"/>
        <w:jc w:val="both"/>
        <w:rPr>
          <w:rFonts w:ascii="Times New Roman" w:eastAsia="Times New Roman" w:hAnsi="Times New Roman" w:cs="Times New Roman"/>
        </w:rPr>
      </w:pPr>
      <w:r w:rsidRPr="3CBE6017">
        <w:rPr>
          <w:rFonts w:ascii="Times New Roman" w:eastAsia="Times New Roman" w:hAnsi="Times New Roman" w:cs="Times New Roman"/>
          <w:color w:val="333333"/>
        </w:rPr>
        <w:t xml:space="preserve">Butler, J. (2009) </w:t>
      </w:r>
      <w:r w:rsidRPr="3CBE6017">
        <w:rPr>
          <w:rFonts w:ascii="Times New Roman" w:eastAsia="Times New Roman" w:hAnsi="Times New Roman" w:cs="Times New Roman"/>
          <w:i/>
          <w:iCs/>
          <w:color w:val="333333"/>
        </w:rPr>
        <w:t>Frames of War: When Is Life Grievable?</w:t>
      </w:r>
      <w:r w:rsidRPr="3CBE6017">
        <w:rPr>
          <w:rFonts w:ascii="Times New Roman" w:eastAsia="Times New Roman" w:hAnsi="Times New Roman" w:cs="Times New Roman"/>
          <w:color w:val="333333"/>
        </w:rPr>
        <w:t xml:space="preserve"> (London, Verso).</w:t>
      </w:r>
    </w:p>
    <w:p w14:paraId="0D4DB118" w14:textId="0AAC7D36" w:rsidR="4FDC1F46" w:rsidRDefault="4FDC1F46" w:rsidP="3CBE6017">
      <w:pPr>
        <w:spacing w:after="120"/>
        <w:jc w:val="both"/>
        <w:rPr>
          <w:rFonts w:ascii="Times New Roman" w:eastAsia="Times New Roman" w:hAnsi="Times New Roman" w:cs="Times New Roman"/>
        </w:rPr>
      </w:pPr>
      <w:r w:rsidRPr="62505120">
        <w:rPr>
          <w:rFonts w:ascii="Times New Roman" w:eastAsia="Times New Roman" w:hAnsi="Times New Roman" w:cs="Times New Roman"/>
        </w:rPr>
        <w:t xml:space="preserve">Butler, J. (2004) </w:t>
      </w:r>
      <w:r w:rsidRPr="62505120">
        <w:rPr>
          <w:rFonts w:ascii="Times New Roman" w:eastAsia="Times New Roman" w:hAnsi="Times New Roman" w:cs="Times New Roman"/>
          <w:i/>
          <w:iCs/>
          <w:color w:val="333333"/>
        </w:rPr>
        <w:t>Precarious Life: The Powers of Mourning and Violence</w:t>
      </w:r>
      <w:r w:rsidRPr="62505120">
        <w:rPr>
          <w:rFonts w:ascii="Times New Roman" w:eastAsia="Times New Roman" w:hAnsi="Times New Roman" w:cs="Times New Roman"/>
          <w:color w:val="333333"/>
        </w:rPr>
        <w:t xml:space="preserve"> (London, Verso).</w:t>
      </w:r>
    </w:p>
    <w:p w14:paraId="772C73AA" w14:textId="4E4CF72C" w:rsidR="66D690D4" w:rsidRDefault="66D690D4" w:rsidP="3CBE6017">
      <w:pPr>
        <w:spacing w:after="120"/>
        <w:jc w:val="both"/>
        <w:rPr>
          <w:rFonts w:ascii="Times New Roman" w:eastAsia="Times New Roman" w:hAnsi="Times New Roman" w:cs="Times New Roman"/>
          <w:color w:val="333333"/>
        </w:rPr>
      </w:pPr>
      <w:r w:rsidRPr="3CBE6017">
        <w:rPr>
          <w:rFonts w:ascii="Times New Roman" w:eastAsia="Times New Roman" w:hAnsi="Times New Roman" w:cs="Times New Roman"/>
          <w:color w:val="333333"/>
        </w:rPr>
        <w:t>Callender</w:t>
      </w:r>
      <w:r w:rsidR="192EC88D" w:rsidRPr="3CBE6017">
        <w:rPr>
          <w:rFonts w:ascii="Times New Roman" w:eastAsia="Times New Roman" w:hAnsi="Times New Roman" w:cs="Times New Roman"/>
          <w:color w:val="333333"/>
        </w:rPr>
        <w:t>, C., Hawkins, E., Jackson, S., Jamieson, A., Land., H. &amp; Smith, H.</w:t>
      </w:r>
      <w:r w:rsidR="641CA864" w:rsidRPr="3CBE6017">
        <w:rPr>
          <w:rFonts w:ascii="Times New Roman" w:eastAsia="Times New Roman" w:hAnsi="Times New Roman" w:cs="Times New Roman"/>
          <w:color w:val="333333"/>
        </w:rPr>
        <w:t xml:space="preserve"> (</w:t>
      </w:r>
      <w:r w:rsidRPr="3CBE6017">
        <w:rPr>
          <w:rFonts w:ascii="Times New Roman" w:eastAsia="Times New Roman" w:hAnsi="Times New Roman" w:cs="Times New Roman"/>
          <w:color w:val="333333"/>
        </w:rPr>
        <w:t>2014</w:t>
      </w:r>
      <w:r w:rsidR="4F6B8E4B" w:rsidRPr="3CBE6017">
        <w:rPr>
          <w:rFonts w:ascii="Times New Roman" w:eastAsia="Times New Roman" w:hAnsi="Times New Roman" w:cs="Times New Roman"/>
          <w:color w:val="333333"/>
        </w:rPr>
        <w:t xml:space="preserve">) </w:t>
      </w:r>
      <w:r w:rsidR="4F6B8E4B" w:rsidRPr="3CBE6017">
        <w:rPr>
          <w:rFonts w:ascii="Times New Roman" w:eastAsia="Times New Roman" w:hAnsi="Times New Roman" w:cs="Times New Roman"/>
          <w:i/>
          <w:iCs/>
          <w:color w:val="333333"/>
        </w:rPr>
        <w:t>‘Walking Tall’: A critical assessment of new ways of involving student mothers in higher education</w:t>
      </w:r>
      <w:r w:rsidR="24BB9C22" w:rsidRPr="3CBE6017">
        <w:rPr>
          <w:rFonts w:ascii="Times New Roman" w:eastAsia="Times New Roman" w:hAnsi="Times New Roman" w:cs="Times New Roman"/>
          <w:i/>
          <w:iCs/>
          <w:color w:val="333333"/>
        </w:rPr>
        <w:t xml:space="preserve"> </w:t>
      </w:r>
      <w:r w:rsidR="24BB9C22" w:rsidRPr="3CBE6017">
        <w:rPr>
          <w:rFonts w:ascii="Times New Roman" w:eastAsia="Times New Roman" w:hAnsi="Times New Roman" w:cs="Times New Roman"/>
          <w:color w:val="333333"/>
        </w:rPr>
        <w:t>(London, Leadership Foundation in Higher Education).</w:t>
      </w:r>
      <w:r w:rsidR="4F6B8E4B" w:rsidRPr="3CBE6017">
        <w:rPr>
          <w:rFonts w:ascii="Times New Roman" w:eastAsia="Times New Roman" w:hAnsi="Times New Roman" w:cs="Times New Roman"/>
          <w:color w:val="333333"/>
        </w:rPr>
        <w:t xml:space="preserve"> </w:t>
      </w:r>
    </w:p>
    <w:p w14:paraId="4341D5A9" w14:textId="1E94185A" w:rsidR="00957F25" w:rsidRPr="00957F25" w:rsidRDefault="00957F25" w:rsidP="3CBE6017">
      <w:pPr>
        <w:spacing w:after="120"/>
        <w:jc w:val="both"/>
        <w:rPr>
          <w:rFonts w:ascii="Times New Roman" w:eastAsia="Times New Roman" w:hAnsi="Times New Roman" w:cs="Times New Roman"/>
        </w:rPr>
      </w:pPr>
      <w:r w:rsidRPr="3CBE6017">
        <w:rPr>
          <w:rFonts w:ascii="Times New Roman" w:eastAsia="Times New Roman" w:hAnsi="Times New Roman" w:cs="Times New Roman"/>
        </w:rPr>
        <w:t>Connell R</w:t>
      </w:r>
      <w:r w:rsidR="7968F37E" w:rsidRPr="3CBE6017">
        <w:rPr>
          <w:rFonts w:ascii="Times New Roman" w:eastAsia="Times New Roman" w:hAnsi="Times New Roman" w:cs="Times New Roman"/>
        </w:rPr>
        <w:t>.</w:t>
      </w:r>
      <w:r w:rsidRPr="3CBE6017">
        <w:rPr>
          <w:rFonts w:ascii="Times New Roman" w:eastAsia="Times New Roman" w:hAnsi="Times New Roman" w:cs="Times New Roman"/>
        </w:rPr>
        <w:t>W</w:t>
      </w:r>
      <w:r w:rsidR="723E498A" w:rsidRPr="3CBE6017">
        <w:rPr>
          <w:rFonts w:ascii="Times New Roman" w:eastAsia="Times New Roman" w:hAnsi="Times New Roman" w:cs="Times New Roman"/>
        </w:rPr>
        <w:t>.</w:t>
      </w:r>
      <w:r w:rsidRPr="3CBE6017">
        <w:rPr>
          <w:rFonts w:ascii="Times New Roman" w:eastAsia="Times New Roman" w:hAnsi="Times New Roman" w:cs="Times New Roman"/>
        </w:rPr>
        <w:t xml:space="preserve"> (2007) </w:t>
      </w:r>
      <w:r w:rsidRPr="3CBE6017">
        <w:rPr>
          <w:rFonts w:ascii="Times New Roman" w:eastAsia="Times New Roman" w:hAnsi="Times New Roman" w:cs="Times New Roman"/>
          <w:i/>
          <w:iCs/>
        </w:rPr>
        <w:t>Southern Theory</w:t>
      </w:r>
      <w:r w:rsidRPr="3CBE6017">
        <w:rPr>
          <w:rFonts w:ascii="Times New Roman" w:eastAsia="Times New Roman" w:hAnsi="Times New Roman" w:cs="Times New Roman"/>
        </w:rPr>
        <w:t xml:space="preserve"> </w:t>
      </w:r>
      <w:r w:rsidR="404AB731" w:rsidRPr="3CBE6017">
        <w:rPr>
          <w:rFonts w:ascii="Times New Roman" w:eastAsia="Times New Roman" w:hAnsi="Times New Roman" w:cs="Times New Roman"/>
        </w:rPr>
        <w:t>(</w:t>
      </w:r>
      <w:r w:rsidRPr="3CBE6017">
        <w:rPr>
          <w:rFonts w:ascii="Times New Roman" w:eastAsia="Times New Roman" w:hAnsi="Times New Roman" w:cs="Times New Roman"/>
        </w:rPr>
        <w:t>Cambridge</w:t>
      </w:r>
      <w:r w:rsidR="71821EF9" w:rsidRPr="3CBE6017">
        <w:rPr>
          <w:rFonts w:ascii="Times New Roman" w:eastAsia="Times New Roman" w:hAnsi="Times New Roman" w:cs="Times New Roman"/>
        </w:rPr>
        <w:t>,</w:t>
      </w:r>
      <w:r w:rsidRPr="3CBE6017">
        <w:rPr>
          <w:rFonts w:ascii="Times New Roman" w:eastAsia="Times New Roman" w:hAnsi="Times New Roman" w:cs="Times New Roman"/>
        </w:rPr>
        <w:t xml:space="preserve"> Polity Press</w:t>
      </w:r>
      <w:r w:rsidR="5E65C1D3" w:rsidRPr="3CBE6017">
        <w:rPr>
          <w:rFonts w:ascii="Times New Roman" w:eastAsia="Times New Roman" w:hAnsi="Times New Roman" w:cs="Times New Roman"/>
        </w:rPr>
        <w:t>)</w:t>
      </w:r>
      <w:r w:rsidRPr="3CBE6017">
        <w:rPr>
          <w:rFonts w:ascii="Times New Roman" w:eastAsia="Times New Roman" w:hAnsi="Times New Roman" w:cs="Times New Roman"/>
        </w:rPr>
        <w:t xml:space="preserve">. </w:t>
      </w:r>
    </w:p>
    <w:p w14:paraId="37189B94" w14:textId="6D582AE3" w:rsidR="00957F25" w:rsidRPr="00957F25" w:rsidRDefault="00957F25" w:rsidP="3CBE6017">
      <w:pPr>
        <w:spacing w:after="120"/>
        <w:jc w:val="both"/>
        <w:rPr>
          <w:rFonts w:ascii="Times New Roman" w:eastAsia="Times New Roman" w:hAnsi="Times New Roman" w:cs="Times New Roman"/>
        </w:rPr>
      </w:pPr>
      <w:r w:rsidRPr="3CBE6017">
        <w:rPr>
          <w:rFonts w:ascii="Times New Roman" w:eastAsia="Times New Roman" w:hAnsi="Times New Roman" w:cs="Times New Roman"/>
        </w:rPr>
        <w:t>Criado Perez, C.  (2019) Invi</w:t>
      </w:r>
      <w:r w:rsidRPr="3CBE6017">
        <w:rPr>
          <w:rFonts w:ascii="Times New Roman" w:eastAsia="Times New Roman" w:hAnsi="Times New Roman" w:cs="Times New Roman"/>
          <w:i/>
          <w:iCs/>
        </w:rPr>
        <w:t>sible Women: Exposing Data Bias in a World Designed for Men</w:t>
      </w:r>
      <w:r w:rsidRPr="3CBE6017">
        <w:rPr>
          <w:rFonts w:ascii="Times New Roman" w:eastAsia="Times New Roman" w:hAnsi="Times New Roman" w:cs="Times New Roman"/>
        </w:rPr>
        <w:t xml:space="preserve"> </w:t>
      </w:r>
      <w:r w:rsidR="179D5E08" w:rsidRPr="3CBE6017">
        <w:rPr>
          <w:rFonts w:ascii="Times New Roman" w:eastAsia="Times New Roman" w:hAnsi="Times New Roman" w:cs="Times New Roman"/>
        </w:rPr>
        <w:t>(</w:t>
      </w:r>
      <w:r w:rsidRPr="3CBE6017">
        <w:rPr>
          <w:rFonts w:ascii="Times New Roman" w:eastAsia="Times New Roman" w:hAnsi="Times New Roman" w:cs="Times New Roman"/>
        </w:rPr>
        <w:t>London</w:t>
      </w:r>
      <w:r w:rsidR="3C1D8B04" w:rsidRPr="3CBE6017">
        <w:rPr>
          <w:rFonts w:ascii="Times New Roman" w:eastAsia="Times New Roman" w:hAnsi="Times New Roman" w:cs="Times New Roman"/>
        </w:rPr>
        <w:t>,</w:t>
      </w:r>
      <w:r w:rsidRPr="3CBE6017">
        <w:rPr>
          <w:rFonts w:ascii="Times New Roman" w:eastAsia="Times New Roman" w:hAnsi="Times New Roman" w:cs="Times New Roman"/>
        </w:rPr>
        <w:t xml:space="preserve"> Chatto and Windus</w:t>
      </w:r>
      <w:r w:rsidR="0CD6BB8E" w:rsidRPr="3CBE6017">
        <w:rPr>
          <w:rFonts w:ascii="Times New Roman" w:eastAsia="Times New Roman" w:hAnsi="Times New Roman" w:cs="Times New Roman"/>
        </w:rPr>
        <w:t>).</w:t>
      </w:r>
    </w:p>
    <w:p w14:paraId="1F1E34F1" w14:textId="461C3A16" w:rsidR="00957F25" w:rsidRDefault="00957F25" w:rsidP="00957F25">
      <w:pPr>
        <w:spacing w:after="120"/>
        <w:jc w:val="both"/>
        <w:rPr>
          <w:ins w:id="151" w:author="Moreau, Marie-Pierre" w:date="2022-12-20T19:43:00Z"/>
          <w:rFonts w:ascii="Times New Roman" w:hAnsi="Times New Roman"/>
        </w:rPr>
      </w:pPr>
      <w:r w:rsidRPr="3CBE6017">
        <w:rPr>
          <w:rFonts w:ascii="Times New Roman" w:eastAsia="Times New Roman" w:hAnsi="Times New Roman" w:cs="Times New Roman"/>
        </w:rPr>
        <w:t>Danna Lynch, K. (2</w:t>
      </w:r>
      <w:r w:rsidRPr="3CBE6017">
        <w:rPr>
          <w:rFonts w:ascii="Times New Roman" w:hAnsi="Times New Roman"/>
        </w:rPr>
        <w:t xml:space="preserve">008) Gender roles and the American academe: </w:t>
      </w:r>
      <w:r w:rsidR="5FF710B2" w:rsidRPr="3CBE6017">
        <w:rPr>
          <w:rFonts w:ascii="Times New Roman" w:hAnsi="Times New Roman"/>
        </w:rPr>
        <w:t>A</w:t>
      </w:r>
      <w:r w:rsidRPr="3CBE6017">
        <w:rPr>
          <w:rFonts w:ascii="Times New Roman" w:hAnsi="Times New Roman"/>
        </w:rPr>
        <w:t xml:space="preserve"> case study of graduate student mothers, </w:t>
      </w:r>
      <w:r w:rsidRPr="3CBE6017">
        <w:rPr>
          <w:rFonts w:ascii="Times New Roman" w:hAnsi="Times New Roman"/>
          <w:i/>
          <w:iCs/>
        </w:rPr>
        <w:t>Gender &amp; Education</w:t>
      </w:r>
      <w:r w:rsidRPr="3CBE6017">
        <w:rPr>
          <w:rFonts w:ascii="Times New Roman" w:hAnsi="Times New Roman"/>
        </w:rPr>
        <w:t>, 20(6), 585-605.</w:t>
      </w:r>
    </w:p>
    <w:p w14:paraId="43ED2C38" w14:textId="269A4E84" w:rsidR="000A2EA2" w:rsidRPr="001A69F9" w:rsidRDefault="000A2EA2" w:rsidP="00957F25">
      <w:pPr>
        <w:spacing w:after="120"/>
        <w:jc w:val="both"/>
        <w:rPr>
          <w:rFonts w:ascii="Times New Roman" w:hAnsi="Times New Roman"/>
          <w:lang w:val="fr-FR"/>
        </w:rPr>
      </w:pPr>
      <w:ins w:id="152" w:author="Moreau, Marie-Pierre" w:date="2022-12-20T19:43:00Z">
        <w:r w:rsidRPr="005502D4">
          <w:rPr>
            <w:rFonts w:ascii="Times New Roman" w:hAnsi="Times New Roman"/>
          </w:rPr>
          <w:lastRenderedPageBreak/>
          <w:t xml:space="preserve">De Vries, B. </w:t>
        </w:r>
        <w:r w:rsidR="00844068" w:rsidRPr="005502D4">
          <w:rPr>
            <w:rFonts w:ascii="Times New Roman" w:hAnsi="Times New Roman"/>
          </w:rPr>
          <w:t xml:space="preserve">&amp; Croghan. </w:t>
        </w:r>
        <w:r w:rsidR="00844068" w:rsidRPr="00844068">
          <w:rPr>
            <w:rFonts w:ascii="Times New Roman" w:hAnsi="Times New Roman"/>
          </w:rPr>
          <w:t>C</w:t>
        </w:r>
        <w:r w:rsidR="00844068" w:rsidRPr="00844068">
          <w:rPr>
            <w:rFonts w:ascii="Times New Roman" w:hAnsi="Times New Roman"/>
            <w:rPrChange w:id="153" w:author="Moreau, Marie-Pierre" w:date="2022-12-20T19:44:00Z">
              <w:rPr>
                <w:rFonts w:ascii="Times New Roman" w:hAnsi="Times New Roman"/>
                <w:lang w:val="fr-FR"/>
              </w:rPr>
            </w:rPrChange>
          </w:rPr>
          <w:t xml:space="preserve">. </w:t>
        </w:r>
      </w:ins>
      <w:ins w:id="154" w:author="Moreau, Marie-Pierre" w:date="2022-12-20T19:44:00Z">
        <w:r w:rsidR="00844068" w:rsidRPr="00844068">
          <w:rPr>
            <w:rFonts w:ascii="Times New Roman" w:hAnsi="Times New Roman"/>
            <w:rPrChange w:id="155" w:author="Moreau, Marie-Pierre" w:date="2022-12-20T19:44:00Z">
              <w:rPr>
                <w:rFonts w:ascii="Times New Roman" w:hAnsi="Times New Roman"/>
                <w:lang w:val="fr-FR"/>
              </w:rPr>
            </w:rPrChange>
          </w:rPr>
          <w:t>(</w:t>
        </w:r>
        <w:r w:rsidR="009965E0">
          <w:rPr>
            <w:rFonts w:ascii="Times New Roman" w:hAnsi="Times New Roman"/>
          </w:rPr>
          <w:t>2015</w:t>
        </w:r>
        <w:r w:rsidR="00844068" w:rsidRPr="00844068">
          <w:rPr>
            <w:rFonts w:ascii="Times New Roman" w:hAnsi="Times New Roman"/>
            <w:rPrChange w:id="156" w:author="Moreau, Marie-Pierre" w:date="2022-12-20T19:44:00Z">
              <w:rPr>
                <w:rFonts w:ascii="Times New Roman" w:hAnsi="Times New Roman"/>
                <w:lang w:val="fr-FR"/>
              </w:rPr>
            </w:rPrChange>
          </w:rPr>
          <w:t>) Community-Based Research on LGBT Aging</w:t>
        </w:r>
        <w:r w:rsidR="00844068">
          <w:rPr>
            <w:rFonts w:ascii="Times New Roman" w:hAnsi="Times New Roman"/>
          </w:rPr>
          <w:t xml:space="preserve">. </w:t>
        </w:r>
        <w:r w:rsidR="009965E0" w:rsidRPr="001A69F9">
          <w:rPr>
            <w:rFonts w:ascii="Times New Roman" w:hAnsi="Times New Roman"/>
            <w:lang w:val="fr-FR"/>
          </w:rPr>
          <w:t>London: Routledge.</w:t>
        </w:r>
      </w:ins>
    </w:p>
    <w:p w14:paraId="5CA60751" w14:textId="5F38D23E" w:rsidR="00957F25" w:rsidRPr="00E37739" w:rsidRDefault="00957F25" w:rsidP="00957F25">
      <w:pPr>
        <w:spacing w:after="120"/>
        <w:jc w:val="both"/>
        <w:rPr>
          <w:rFonts w:ascii="Times New Roman" w:hAnsi="Times New Roman"/>
          <w:lang w:val="fr-FR"/>
        </w:rPr>
      </w:pPr>
      <w:r w:rsidRPr="092E52CB">
        <w:rPr>
          <w:rFonts w:ascii="Times New Roman" w:hAnsi="Times New Roman"/>
          <w:lang w:val="fr-FR"/>
        </w:rPr>
        <w:t xml:space="preserve">Delphy, C. (2010) </w:t>
      </w:r>
      <w:r w:rsidRPr="092E52CB">
        <w:rPr>
          <w:rFonts w:ascii="Times New Roman" w:hAnsi="Times New Roman"/>
          <w:i/>
          <w:iCs/>
          <w:lang w:val="fr-FR"/>
        </w:rPr>
        <w:t>Un universalisme si particulier</w:t>
      </w:r>
      <w:r w:rsidR="2060D47F" w:rsidRPr="092E52CB">
        <w:rPr>
          <w:rFonts w:ascii="Times New Roman" w:hAnsi="Times New Roman"/>
          <w:i/>
          <w:iCs/>
          <w:lang w:val="fr-FR"/>
        </w:rPr>
        <w:t>:</w:t>
      </w:r>
      <w:r w:rsidRPr="092E52CB">
        <w:rPr>
          <w:rFonts w:ascii="Times New Roman" w:hAnsi="Times New Roman"/>
          <w:i/>
          <w:iCs/>
          <w:lang w:val="fr-FR"/>
        </w:rPr>
        <w:t xml:space="preserve"> </w:t>
      </w:r>
      <w:r w:rsidR="51733A79" w:rsidRPr="092E52CB">
        <w:rPr>
          <w:rFonts w:ascii="Times New Roman" w:hAnsi="Times New Roman"/>
          <w:i/>
          <w:iCs/>
          <w:lang w:val="fr-FR"/>
        </w:rPr>
        <w:t>F</w:t>
      </w:r>
      <w:r w:rsidRPr="092E52CB">
        <w:rPr>
          <w:rFonts w:ascii="Times New Roman" w:hAnsi="Times New Roman"/>
          <w:i/>
          <w:iCs/>
          <w:lang w:val="fr-FR"/>
        </w:rPr>
        <w:t xml:space="preserve">éminisme et exception française </w:t>
      </w:r>
      <w:r w:rsidRPr="092E52CB">
        <w:rPr>
          <w:rFonts w:ascii="Times New Roman" w:hAnsi="Times New Roman"/>
          <w:lang w:val="fr-FR"/>
        </w:rPr>
        <w:t xml:space="preserve">1980-2010 (Paris, Syllepse). </w:t>
      </w:r>
    </w:p>
    <w:p w14:paraId="71FB4146" w14:textId="7F5070B6" w:rsidR="00957F25" w:rsidRPr="00957F25" w:rsidRDefault="00957F25" w:rsidP="00957F25">
      <w:pPr>
        <w:spacing w:after="120"/>
        <w:jc w:val="both"/>
        <w:rPr>
          <w:rFonts w:ascii="Times New Roman" w:hAnsi="Times New Roman"/>
        </w:rPr>
      </w:pPr>
      <w:r w:rsidRPr="092E52CB">
        <w:rPr>
          <w:rFonts w:ascii="Times New Roman" w:hAnsi="Times New Roman"/>
        </w:rPr>
        <w:t xml:space="preserve">Dent, </w:t>
      </w:r>
      <w:r w:rsidR="214D132A" w:rsidRPr="092E52CB">
        <w:rPr>
          <w:rFonts w:ascii="Times New Roman" w:hAnsi="Times New Roman"/>
        </w:rPr>
        <w:t>S. (</w:t>
      </w:r>
      <w:r w:rsidRPr="092E52CB">
        <w:rPr>
          <w:rFonts w:ascii="Times New Roman" w:hAnsi="Times New Roman"/>
        </w:rPr>
        <w:t>20</w:t>
      </w:r>
      <w:r w:rsidR="4CCF6E1B" w:rsidRPr="092E52CB">
        <w:rPr>
          <w:rFonts w:ascii="Times New Roman" w:hAnsi="Times New Roman"/>
        </w:rPr>
        <w:t>2</w:t>
      </w:r>
      <w:r w:rsidR="37AFADD9" w:rsidRPr="092E52CB">
        <w:rPr>
          <w:rFonts w:ascii="Times New Roman" w:hAnsi="Times New Roman"/>
        </w:rPr>
        <w:t>1</w:t>
      </w:r>
      <w:r w:rsidR="0B35B08B" w:rsidRPr="092E52CB">
        <w:rPr>
          <w:rFonts w:ascii="Times New Roman" w:hAnsi="Times New Roman"/>
        </w:rPr>
        <w:t>)</w:t>
      </w:r>
      <w:r w:rsidRPr="092E52CB">
        <w:rPr>
          <w:rFonts w:ascii="Times New Roman" w:hAnsi="Times New Roman"/>
        </w:rPr>
        <w:t xml:space="preserve"> </w:t>
      </w:r>
      <w:r w:rsidR="73175707" w:rsidRPr="092E52CB">
        <w:rPr>
          <w:rFonts w:ascii="Times New Roman" w:hAnsi="Times New Roman"/>
        </w:rPr>
        <w:t>Recognising children who care for children while studying (</w:t>
      </w:r>
      <w:r w:rsidR="138FEB68" w:rsidRPr="092E52CB">
        <w:rPr>
          <w:rFonts w:ascii="Times New Roman" w:hAnsi="Times New Roman"/>
        </w:rPr>
        <w:t>Bingley</w:t>
      </w:r>
      <w:r w:rsidR="73175707" w:rsidRPr="092E52CB">
        <w:rPr>
          <w:rFonts w:ascii="Times New Roman" w:hAnsi="Times New Roman"/>
        </w:rPr>
        <w:t>, Emerald Press)</w:t>
      </w:r>
      <w:r w:rsidR="01EC2D89" w:rsidRPr="092E52CB">
        <w:rPr>
          <w:rFonts w:ascii="Times New Roman" w:hAnsi="Times New Roman"/>
        </w:rPr>
        <w:t>.</w:t>
      </w:r>
    </w:p>
    <w:p w14:paraId="4D0BD7E2" w14:textId="77777777" w:rsidR="00957F25" w:rsidRPr="00957F25" w:rsidRDefault="00957F25" w:rsidP="00957F25">
      <w:pPr>
        <w:spacing w:after="120"/>
        <w:jc w:val="both"/>
        <w:rPr>
          <w:rFonts w:ascii="Times New Roman" w:hAnsi="Times New Roman"/>
        </w:rPr>
      </w:pPr>
      <w:r w:rsidRPr="3CBE6017">
        <w:rPr>
          <w:rFonts w:ascii="Times New Roman" w:hAnsi="Times New Roman"/>
        </w:rPr>
        <w:t xml:space="preserve">Descartes, R. (1996) </w:t>
      </w:r>
      <w:r w:rsidRPr="3CBE6017">
        <w:rPr>
          <w:rFonts w:ascii="Times New Roman" w:hAnsi="Times New Roman"/>
          <w:i/>
          <w:iCs/>
        </w:rPr>
        <w:t xml:space="preserve">Meditations on first philosophy </w:t>
      </w:r>
      <w:r w:rsidRPr="3CBE6017">
        <w:rPr>
          <w:rFonts w:ascii="Times New Roman" w:hAnsi="Times New Roman"/>
        </w:rPr>
        <w:t>(Cambridge, Cambridge University Press) [Original work published in 1641].</w:t>
      </w:r>
    </w:p>
    <w:p w14:paraId="495B48E6" w14:textId="1D4BE2FB" w:rsidR="313C6415" w:rsidRDefault="313C6415" w:rsidP="3CBE6017">
      <w:pPr>
        <w:spacing w:after="120"/>
        <w:jc w:val="both"/>
        <w:rPr>
          <w:rFonts w:ascii="Times New Roman" w:hAnsi="Times New Roman"/>
        </w:rPr>
      </w:pPr>
      <w:r w:rsidRPr="62505120">
        <w:rPr>
          <w:rFonts w:ascii="Times New Roman" w:hAnsi="Times New Roman"/>
        </w:rPr>
        <w:t>Dickson</w:t>
      </w:r>
      <w:r w:rsidR="3DBBE1D9" w:rsidRPr="62505120">
        <w:rPr>
          <w:rFonts w:ascii="Times New Roman" w:hAnsi="Times New Roman"/>
        </w:rPr>
        <w:t>, M.</w:t>
      </w:r>
      <w:r w:rsidRPr="62505120">
        <w:rPr>
          <w:rFonts w:ascii="Times New Roman" w:hAnsi="Times New Roman"/>
        </w:rPr>
        <w:t xml:space="preserve"> </w:t>
      </w:r>
      <w:r w:rsidR="7D0CE8C9" w:rsidRPr="62505120">
        <w:rPr>
          <w:rFonts w:ascii="Times New Roman" w:hAnsi="Times New Roman"/>
        </w:rPr>
        <w:t>&amp;</w:t>
      </w:r>
      <w:r w:rsidRPr="62505120">
        <w:rPr>
          <w:rFonts w:ascii="Times New Roman" w:hAnsi="Times New Roman"/>
        </w:rPr>
        <w:t xml:space="preserve"> Tennant</w:t>
      </w:r>
      <w:r w:rsidR="5E2A1E65" w:rsidRPr="62505120">
        <w:rPr>
          <w:rFonts w:ascii="Times New Roman" w:hAnsi="Times New Roman"/>
        </w:rPr>
        <w:t>, L.</w:t>
      </w:r>
      <w:r w:rsidRPr="62505120">
        <w:rPr>
          <w:rFonts w:ascii="Times New Roman" w:hAnsi="Times New Roman"/>
        </w:rPr>
        <w:t xml:space="preserve"> </w:t>
      </w:r>
      <w:r w:rsidR="6437C9A7" w:rsidRPr="62505120">
        <w:rPr>
          <w:rFonts w:ascii="Times New Roman" w:hAnsi="Times New Roman"/>
        </w:rPr>
        <w:t>(</w:t>
      </w:r>
      <w:r w:rsidRPr="62505120">
        <w:rPr>
          <w:rFonts w:ascii="Times New Roman" w:hAnsi="Times New Roman"/>
        </w:rPr>
        <w:t>2018</w:t>
      </w:r>
      <w:r w:rsidR="63147A9A" w:rsidRPr="62505120">
        <w:rPr>
          <w:rFonts w:ascii="Times New Roman" w:hAnsi="Times New Roman"/>
        </w:rPr>
        <w:t>) ‘The accommodation I make is turning a blind eye’: Faculty support for student mothers in higher education</w:t>
      </w:r>
      <w:r w:rsidR="44E4F767" w:rsidRPr="62505120">
        <w:rPr>
          <w:rFonts w:ascii="Times New Roman" w:hAnsi="Times New Roman"/>
        </w:rPr>
        <w:t>,</w:t>
      </w:r>
      <w:r w:rsidR="63147A9A" w:rsidRPr="62505120">
        <w:rPr>
          <w:rFonts w:ascii="Times New Roman" w:hAnsi="Times New Roman"/>
        </w:rPr>
        <w:t xml:space="preserve"> </w:t>
      </w:r>
      <w:r w:rsidR="63147A9A" w:rsidRPr="62505120">
        <w:rPr>
          <w:rFonts w:ascii="Times New Roman" w:hAnsi="Times New Roman"/>
          <w:i/>
          <w:iCs/>
        </w:rPr>
        <w:t xml:space="preserve">Studies in </w:t>
      </w:r>
      <w:r w:rsidR="18818FD7" w:rsidRPr="62505120">
        <w:rPr>
          <w:rFonts w:ascii="Times New Roman" w:hAnsi="Times New Roman"/>
          <w:i/>
          <w:iCs/>
        </w:rPr>
        <w:t>C</w:t>
      </w:r>
      <w:r w:rsidR="63147A9A" w:rsidRPr="62505120">
        <w:rPr>
          <w:rFonts w:ascii="Times New Roman" w:hAnsi="Times New Roman"/>
          <w:i/>
          <w:iCs/>
        </w:rPr>
        <w:t xml:space="preserve">ontinuing </w:t>
      </w:r>
      <w:r w:rsidR="388C1A54" w:rsidRPr="62505120">
        <w:rPr>
          <w:rFonts w:ascii="Times New Roman" w:hAnsi="Times New Roman"/>
          <w:i/>
          <w:iCs/>
        </w:rPr>
        <w:t>E</w:t>
      </w:r>
      <w:r w:rsidR="63147A9A" w:rsidRPr="62505120">
        <w:rPr>
          <w:rFonts w:ascii="Times New Roman" w:hAnsi="Times New Roman"/>
          <w:i/>
          <w:iCs/>
        </w:rPr>
        <w:t>ducation</w:t>
      </w:r>
      <w:r w:rsidR="71FBE6C0" w:rsidRPr="62505120">
        <w:rPr>
          <w:rFonts w:ascii="Times New Roman" w:hAnsi="Times New Roman"/>
        </w:rPr>
        <w:t>,</w:t>
      </w:r>
      <w:r w:rsidR="63147A9A" w:rsidRPr="62505120">
        <w:rPr>
          <w:rFonts w:ascii="Times New Roman" w:hAnsi="Times New Roman"/>
        </w:rPr>
        <w:t xml:space="preserve"> </w:t>
      </w:r>
      <w:r w:rsidR="0F8597C7" w:rsidRPr="62505120">
        <w:rPr>
          <w:rFonts w:ascii="Times New Roman" w:hAnsi="Times New Roman"/>
        </w:rPr>
        <w:t>40(1)</w:t>
      </w:r>
      <w:r w:rsidR="7498E56F" w:rsidRPr="62505120">
        <w:rPr>
          <w:rFonts w:ascii="Times New Roman" w:hAnsi="Times New Roman"/>
        </w:rPr>
        <w:t>,</w:t>
      </w:r>
      <w:r w:rsidR="0F8597C7" w:rsidRPr="62505120">
        <w:rPr>
          <w:rFonts w:ascii="Times New Roman" w:hAnsi="Times New Roman"/>
        </w:rPr>
        <w:t xml:space="preserve"> 76-97.</w:t>
      </w:r>
    </w:p>
    <w:p w14:paraId="3F0F8FF0" w14:textId="2473D31B" w:rsidR="00957F25" w:rsidRDefault="00957F25" w:rsidP="2D81283B">
      <w:pPr>
        <w:spacing w:after="120"/>
        <w:jc w:val="both"/>
        <w:rPr>
          <w:rFonts w:ascii="Times New Roman" w:hAnsi="Times New Roman"/>
        </w:rPr>
      </w:pPr>
      <w:r w:rsidRPr="2D81283B">
        <w:rPr>
          <w:rFonts w:ascii="Times New Roman" w:hAnsi="Times New Roman"/>
        </w:rPr>
        <w:t>Dillabough, J.A. (1999) Gender politics and conceptions of the modern teacher: Women, identity and professionalism</w:t>
      </w:r>
      <w:r w:rsidR="7EEF9C62" w:rsidRPr="2D81283B">
        <w:rPr>
          <w:rFonts w:ascii="Times New Roman" w:hAnsi="Times New Roman"/>
        </w:rPr>
        <w:t>,</w:t>
      </w:r>
      <w:r w:rsidRPr="2D81283B">
        <w:rPr>
          <w:rFonts w:ascii="Times New Roman" w:hAnsi="Times New Roman"/>
        </w:rPr>
        <w:t xml:space="preserve"> </w:t>
      </w:r>
      <w:r w:rsidRPr="2D81283B">
        <w:rPr>
          <w:rFonts w:ascii="Times New Roman" w:hAnsi="Times New Roman"/>
          <w:i/>
          <w:iCs/>
        </w:rPr>
        <w:t>British Journal of Sociology of Education</w:t>
      </w:r>
      <w:r w:rsidRPr="2D81283B">
        <w:rPr>
          <w:rFonts w:ascii="Times New Roman" w:hAnsi="Times New Roman"/>
        </w:rPr>
        <w:t>, 20(3), 373-395.</w:t>
      </w:r>
    </w:p>
    <w:p w14:paraId="7574B6EE" w14:textId="4840304B" w:rsidR="0E983E0E" w:rsidRDefault="0E983E0E" w:rsidP="2D81283B">
      <w:pPr>
        <w:spacing w:after="120"/>
        <w:jc w:val="both"/>
        <w:rPr>
          <w:rFonts w:ascii="Times New Roman" w:hAnsi="Times New Roman"/>
        </w:rPr>
      </w:pPr>
      <w:r w:rsidRPr="62505120">
        <w:rPr>
          <w:rFonts w:ascii="Times New Roman" w:hAnsi="Times New Roman"/>
        </w:rPr>
        <w:t xml:space="preserve">Doyle, S., Loveridge, J. &amp; Faamanatu-Eteuati, N. (2016) Counting family: Making the family of international students visible in higher education policy and practice, </w:t>
      </w:r>
      <w:r w:rsidRPr="62505120">
        <w:rPr>
          <w:rFonts w:ascii="Times New Roman" w:hAnsi="Times New Roman"/>
          <w:i/>
          <w:iCs/>
        </w:rPr>
        <w:t>Higher Education Policy</w:t>
      </w:r>
      <w:r w:rsidRPr="62505120">
        <w:rPr>
          <w:rFonts w:ascii="Times New Roman" w:hAnsi="Times New Roman"/>
        </w:rPr>
        <w:t>, 29(2), 184–198.</w:t>
      </w:r>
    </w:p>
    <w:p w14:paraId="2861AEAC" w14:textId="7617D3F2" w:rsidR="00957F25" w:rsidRPr="00957F25" w:rsidRDefault="00957F25" w:rsidP="2D81283B">
      <w:pPr>
        <w:spacing w:after="120"/>
        <w:jc w:val="both"/>
        <w:rPr>
          <w:rFonts w:ascii="Times New Roman" w:eastAsia="Times New Roman" w:hAnsi="Times New Roman" w:cs="Times New Roman"/>
        </w:rPr>
      </w:pPr>
      <w:r w:rsidRPr="62505120">
        <w:rPr>
          <w:rFonts w:ascii="Times New Roman" w:hAnsi="Times New Roman"/>
        </w:rPr>
        <w:t>E</w:t>
      </w:r>
      <w:r w:rsidRPr="62505120">
        <w:rPr>
          <w:rFonts w:ascii="Times New Roman" w:eastAsia="Times New Roman" w:hAnsi="Times New Roman" w:cs="Times New Roman"/>
        </w:rPr>
        <w:t xml:space="preserve">dwards, R. (1993) </w:t>
      </w:r>
      <w:r w:rsidRPr="62505120">
        <w:rPr>
          <w:rFonts w:ascii="Times New Roman" w:eastAsia="Times New Roman" w:hAnsi="Times New Roman" w:cs="Times New Roman"/>
          <w:i/>
          <w:iCs/>
        </w:rPr>
        <w:t xml:space="preserve">Mature women students: </w:t>
      </w:r>
      <w:r w:rsidR="7687E0E8" w:rsidRPr="62505120">
        <w:rPr>
          <w:rFonts w:ascii="Times New Roman" w:eastAsia="Times New Roman" w:hAnsi="Times New Roman" w:cs="Times New Roman"/>
          <w:i/>
          <w:iCs/>
        </w:rPr>
        <w:t>S</w:t>
      </w:r>
      <w:r w:rsidRPr="62505120">
        <w:rPr>
          <w:rFonts w:ascii="Times New Roman" w:eastAsia="Times New Roman" w:hAnsi="Times New Roman" w:cs="Times New Roman"/>
          <w:i/>
          <w:iCs/>
        </w:rPr>
        <w:t>eparating or connecting family and education (</w:t>
      </w:r>
      <w:r w:rsidRPr="62505120">
        <w:rPr>
          <w:rFonts w:ascii="Times New Roman" w:eastAsia="Times New Roman" w:hAnsi="Times New Roman" w:cs="Times New Roman"/>
        </w:rPr>
        <w:t>London, Taylor &amp; Francis).</w:t>
      </w:r>
    </w:p>
    <w:p w14:paraId="1F6BDDE7" w14:textId="1B677758" w:rsidR="00957F25" w:rsidRPr="00891541" w:rsidRDefault="1601B607" w:rsidP="2D81283B">
      <w:pPr>
        <w:spacing w:after="120"/>
        <w:jc w:val="both"/>
        <w:rPr>
          <w:rFonts w:ascii="Times New Roman" w:eastAsia="Times New Roman" w:hAnsi="Times New Roman" w:cs="Times New Roman"/>
          <w:i/>
          <w:iCs/>
          <w:lang w:val="fr-FR"/>
        </w:rPr>
      </w:pPr>
      <w:r w:rsidRPr="00891541">
        <w:rPr>
          <w:rFonts w:ascii="Times New Roman" w:eastAsia="Times New Roman" w:hAnsi="Times New Roman" w:cs="Times New Roman"/>
          <w:lang w:val="fr-FR"/>
        </w:rPr>
        <w:t xml:space="preserve">Foucault, M. (1972) </w:t>
      </w:r>
      <w:r w:rsidR="7363F38F" w:rsidRPr="00891541">
        <w:rPr>
          <w:rFonts w:ascii="Times New Roman" w:eastAsia="Times New Roman" w:hAnsi="Times New Roman" w:cs="Times New Roman"/>
          <w:i/>
          <w:iCs/>
          <w:lang w:val="fr-FR"/>
        </w:rPr>
        <w:t>L’archéologie du savoir</w:t>
      </w:r>
      <w:r w:rsidR="7363F38F" w:rsidRPr="00891541">
        <w:rPr>
          <w:rFonts w:ascii="Times New Roman" w:eastAsia="Times New Roman" w:hAnsi="Times New Roman" w:cs="Times New Roman"/>
          <w:lang w:val="fr-FR"/>
        </w:rPr>
        <w:t xml:space="preserve"> </w:t>
      </w:r>
      <w:r w:rsidR="466D6B82" w:rsidRPr="00891541">
        <w:rPr>
          <w:rFonts w:ascii="Times New Roman" w:eastAsia="Times New Roman" w:hAnsi="Times New Roman" w:cs="Times New Roman"/>
          <w:lang w:val="fr-FR"/>
        </w:rPr>
        <w:t>(Paris, Gallimard).</w:t>
      </w:r>
      <w:r w:rsidR="7363F38F" w:rsidRPr="00891541">
        <w:rPr>
          <w:rFonts w:ascii="Times New Roman" w:eastAsia="Times New Roman" w:hAnsi="Times New Roman" w:cs="Times New Roman"/>
          <w:i/>
          <w:iCs/>
          <w:lang w:val="fr-FR"/>
        </w:rPr>
        <w:t xml:space="preserve"> </w:t>
      </w:r>
    </w:p>
    <w:p w14:paraId="6E3DE00C" w14:textId="77777777" w:rsidR="00957F25" w:rsidRPr="00E37739" w:rsidRDefault="00957F25" w:rsidP="2D81283B">
      <w:pPr>
        <w:spacing w:after="120"/>
        <w:jc w:val="both"/>
        <w:rPr>
          <w:rFonts w:ascii="Times New Roman" w:eastAsia="Times New Roman" w:hAnsi="Times New Roman" w:cs="Times New Roman"/>
          <w:lang w:val="fr-FR"/>
        </w:rPr>
      </w:pPr>
      <w:r w:rsidRPr="2D81283B">
        <w:rPr>
          <w:rFonts w:ascii="Times New Roman" w:eastAsia="Times New Roman" w:hAnsi="Times New Roman" w:cs="Times New Roman"/>
          <w:lang w:val="fr-FR"/>
        </w:rPr>
        <w:t xml:space="preserve">Foucault, M. (1969) </w:t>
      </w:r>
      <w:r w:rsidRPr="2D81283B">
        <w:rPr>
          <w:rFonts w:ascii="Times New Roman" w:eastAsia="Times New Roman" w:hAnsi="Times New Roman" w:cs="Times New Roman"/>
          <w:i/>
          <w:iCs/>
          <w:lang w:val="fr-FR"/>
        </w:rPr>
        <w:t xml:space="preserve">L'archéologie du savoir </w:t>
      </w:r>
      <w:r w:rsidRPr="2D81283B">
        <w:rPr>
          <w:rFonts w:ascii="Times New Roman" w:eastAsia="Times New Roman" w:hAnsi="Times New Roman" w:cs="Times New Roman"/>
          <w:lang w:val="fr-FR"/>
        </w:rPr>
        <w:t>(Paris, Gallimard).</w:t>
      </w:r>
    </w:p>
    <w:p w14:paraId="7BB929E6" w14:textId="10A738DA" w:rsidR="00957F25" w:rsidRPr="00957F25" w:rsidRDefault="00957F25" w:rsidP="00957F25">
      <w:pPr>
        <w:spacing w:after="120"/>
        <w:jc w:val="both"/>
        <w:rPr>
          <w:rFonts w:ascii="Times New Roman" w:hAnsi="Times New Roman"/>
        </w:rPr>
      </w:pPr>
      <w:r w:rsidRPr="092E52CB">
        <w:rPr>
          <w:rFonts w:ascii="Times New Roman" w:hAnsi="Times New Roman"/>
        </w:rPr>
        <w:t xml:space="preserve">Fraser, N. (2013) </w:t>
      </w:r>
      <w:r w:rsidRPr="092E52CB">
        <w:rPr>
          <w:rFonts w:ascii="Times New Roman" w:hAnsi="Times New Roman"/>
          <w:i/>
          <w:iCs/>
        </w:rPr>
        <w:t xml:space="preserve">Fortunes of Feminism: From State-Managed Capitalism to Neoliberal Crisis </w:t>
      </w:r>
      <w:r w:rsidR="51F91455" w:rsidRPr="092E52CB">
        <w:rPr>
          <w:rFonts w:ascii="Times New Roman" w:hAnsi="Times New Roman"/>
          <w:i/>
          <w:iCs/>
        </w:rPr>
        <w:t>(</w:t>
      </w:r>
      <w:r w:rsidRPr="092E52CB">
        <w:rPr>
          <w:rFonts w:ascii="Times New Roman" w:hAnsi="Times New Roman"/>
        </w:rPr>
        <w:t>London</w:t>
      </w:r>
      <w:r w:rsidR="63752A29" w:rsidRPr="092E52CB">
        <w:rPr>
          <w:rFonts w:ascii="Times New Roman" w:hAnsi="Times New Roman"/>
        </w:rPr>
        <w:t>,</w:t>
      </w:r>
      <w:r w:rsidRPr="092E52CB">
        <w:rPr>
          <w:rFonts w:ascii="Times New Roman" w:hAnsi="Times New Roman"/>
        </w:rPr>
        <w:t xml:space="preserve"> Verso</w:t>
      </w:r>
      <w:r w:rsidR="22DEA6CD" w:rsidRPr="092E52CB">
        <w:rPr>
          <w:rFonts w:ascii="Times New Roman" w:hAnsi="Times New Roman"/>
        </w:rPr>
        <w:t>)</w:t>
      </w:r>
      <w:r w:rsidRPr="092E52CB">
        <w:rPr>
          <w:rFonts w:ascii="Times New Roman" w:hAnsi="Times New Roman"/>
        </w:rPr>
        <w:t>.</w:t>
      </w:r>
    </w:p>
    <w:p w14:paraId="5E83E87B" w14:textId="6005A191" w:rsidR="5A3519E8" w:rsidRDefault="5A3519E8" w:rsidP="092E52CB">
      <w:pPr>
        <w:spacing w:after="120"/>
        <w:jc w:val="both"/>
        <w:rPr>
          <w:rFonts w:ascii="Times New Roman" w:hAnsi="Times New Roman"/>
        </w:rPr>
      </w:pPr>
      <w:r w:rsidRPr="092E52CB">
        <w:rPr>
          <w:rFonts w:ascii="Times New Roman" w:hAnsi="Times New Roman"/>
        </w:rPr>
        <w:t>Gerrard, E. &amp; Robert, R. (2006) Student parents, hardship and debt: A qualitative study,</w:t>
      </w:r>
    </w:p>
    <w:p w14:paraId="193790AA" w14:textId="22F5B587" w:rsidR="5A3519E8" w:rsidRDefault="5A3519E8" w:rsidP="092E52CB">
      <w:pPr>
        <w:spacing w:after="120"/>
        <w:jc w:val="both"/>
        <w:rPr>
          <w:rFonts w:ascii="Times New Roman" w:hAnsi="Times New Roman"/>
        </w:rPr>
      </w:pPr>
      <w:r w:rsidRPr="092E52CB">
        <w:rPr>
          <w:rFonts w:ascii="Times New Roman" w:hAnsi="Times New Roman"/>
          <w:i/>
          <w:iCs/>
        </w:rPr>
        <w:t>Journal of Further and Higher Education</w:t>
      </w:r>
      <w:r w:rsidRPr="092E52CB">
        <w:rPr>
          <w:rFonts w:ascii="Times New Roman" w:hAnsi="Times New Roman"/>
        </w:rPr>
        <w:t>, 30(4), 393–403.</w:t>
      </w:r>
    </w:p>
    <w:p w14:paraId="31859D35" w14:textId="3B6D416E" w:rsidR="00957F25" w:rsidRPr="00957F25" w:rsidRDefault="00957F25" w:rsidP="00957F25">
      <w:pPr>
        <w:spacing w:after="120"/>
        <w:jc w:val="both"/>
        <w:rPr>
          <w:rFonts w:ascii="Times New Roman" w:hAnsi="Times New Roman"/>
        </w:rPr>
      </w:pPr>
      <w:r w:rsidRPr="62505120">
        <w:rPr>
          <w:rFonts w:ascii="Times New Roman" w:hAnsi="Times New Roman"/>
        </w:rPr>
        <w:t>Glennerster, H. (1991) Quasi-markets for education?</w:t>
      </w:r>
      <w:r w:rsidR="3D15045F" w:rsidRPr="62505120">
        <w:rPr>
          <w:rFonts w:ascii="Times New Roman" w:hAnsi="Times New Roman"/>
        </w:rPr>
        <w:t>,</w:t>
      </w:r>
      <w:r w:rsidRPr="62505120">
        <w:rPr>
          <w:rFonts w:ascii="Times New Roman" w:hAnsi="Times New Roman"/>
        </w:rPr>
        <w:t xml:space="preserve"> </w:t>
      </w:r>
      <w:r w:rsidRPr="62505120">
        <w:rPr>
          <w:rFonts w:ascii="Times New Roman" w:hAnsi="Times New Roman"/>
          <w:i/>
          <w:iCs/>
        </w:rPr>
        <w:t>Economic Journal</w:t>
      </w:r>
      <w:r w:rsidRPr="62505120">
        <w:rPr>
          <w:rFonts w:ascii="Times New Roman" w:hAnsi="Times New Roman"/>
        </w:rPr>
        <w:t xml:space="preserve">, 101(408), 1268–1276. </w:t>
      </w:r>
    </w:p>
    <w:p w14:paraId="7FA79E7E" w14:textId="32C9E967" w:rsidR="00957F25" w:rsidRPr="00957F25" w:rsidRDefault="00957F25" w:rsidP="00957F25">
      <w:pPr>
        <w:spacing w:after="120"/>
        <w:jc w:val="both"/>
        <w:rPr>
          <w:rFonts w:ascii="Times New Roman" w:hAnsi="Times New Roman"/>
        </w:rPr>
      </w:pPr>
      <w:r w:rsidRPr="3CBE6017">
        <w:rPr>
          <w:rFonts w:ascii="Times New Roman" w:hAnsi="Times New Roman"/>
        </w:rPr>
        <w:t>Gray, E</w:t>
      </w:r>
      <w:r w:rsidR="3BA47FC0" w:rsidRPr="3CBE6017">
        <w:rPr>
          <w:rFonts w:ascii="Times New Roman" w:hAnsi="Times New Roman"/>
        </w:rPr>
        <w:t xml:space="preserve">. </w:t>
      </w:r>
      <w:r w:rsidRPr="3CBE6017">
        <w:rPr>
          <w:rFonts w:ascii="Times New Roman" w:hAnsi="Times New Roman"/>
        </w:rPr>
        <w:t xml:space="preserve">M., </w:t>
      </w:r>
      <w:r w:rsidR="20C968F3" w:rsidRPr="3CBE6017">
        <w:rPr>
          <w:rFonts w:ascii="Times New Roman" w:hAnsi="Times New Roman"/>
        </w:rPr>
        <w:t xml:space="preserve">&amp; </w:t>
      </w:r>
      <w:r w:rsidRPr="3CBE6017">
        <w:rPr>
          <w:rFonts w:ascii="Times New Roman" w:hAnsi="Times New Roman"/>
        </w:rPr>
        <w:t>Nicholas</w:t>
      </w:r>
      <w:r w:rsidR="63AE7A35" w:rsidRPr="3CBE6017">
        <w:rPr>
          <w:rFonts w:ascii="Times New Roman" w:hAnsi="Times New Roman"/>
        </w:rPr>
        <w:t>, L</w:t>
      </w:r>
      <w:r w:rsidRPr="3CBE6017">
        <w:rPr>
          <w:rFonts w:ascii="Times New Roman" w:hAnsi="Times New Roman"/>
        </w:rPr>
        <w:t xml:space="preserve">. </w:t>
      </w:r>
      <w:r w:rsidR="24F3BA24" w:rsidRPr="3CBE6017">
        <w:rPr>
          <w:rFonts w:ascii="Times New Roman" w:hAnsi="Times New Roman"/>
        </w:rPr>
        <w:t>(</w:t>
      </w:r>
      <w:r w:rsidRPr="3CBE6017">
        <w:rPr>
          <w:rFonts w:ascii="Times New Roman" w:hAnsi="Times New Roman"/>
        </w:rPr>
        <w:t>2019</w:t>
      </w:r>
      <w:r w:rsidR="135FDF53" w:rsidRPr="3CBE6017">
        <w:rPr>
          <w:rFonts w:ascii="Times New Roman" w:hAnsi="Times New Roman"/>
        </w:rPr>
        <w:t>)</w:t>
      </w:r>
      <w:r w:rsidRPr="3CBE6017">
        <w:rPr>
          <w:rFonts w:ascii="Times New Roman" w:hAnsi="Times New Roman"/>
        </w:rPr>
        <w:t xml:space="preserve"> </w:t>
      </w:r>
      <w:r w:rsidR="7BB534A3" w:rsidRPr="3CBE6017">
        <w:rPr>
          <w:rFonts w:ascii="Times New Roman" w:hAnsi="Times New Roman"/>
        </w:rPr>
        <w:t>‘</w:t>
      </w:r>
      <w:r w:rsidRPr="3CBE6017">
        <w:rPr>
          <w:rFonts w:ascii="Times New Roman" w:hAnsi="Times New Roman"/>
        </w:rPr>
        <w:t>You’re Actually the Problem</w:t>
      </w:r>
      <w:r w:rsidR="0031428B" w:rsidRPr="3CBE6017">
        <w:rPr>
          <w:rFonts w:ascii="Times New Roman" w:hAnsi="Times New Roman"/>
        </w:rPr>
        <w:t>’</w:t>
      </w:r>
      <w:r w:rsidRPr="3CBE6017">
        <w:rPr>
          <w:rFonts w:ascii="Times New Roman" w:hAnsi="Times New Roman"/>
        </w:rPr>
        <w:t>: Manifestations of Populist Masculinist Anxieties in Australian Higher Education</w:t>
      </w:r>
      <w:r w:rsidR="06D1D5F5" w:rsidRPr="3CBE6017">
        <w:rPr>
          <w:rFonts w:ascii="Times New Roman" w:hAnsi="Times New Roman"/>
        </w:rPr>
        <w:t>,</w:t>
      </w:r>
      <w:r w:rsidRPr="3CBE6017">
        <w:rPr>
          <w:rFonts w:ascii="Times New Roman" w:hAnsi="Times New Roman"/>
        </w:rPr>
        <w:t xml:space="preserve"> </w:t>
      </w:r>
      <w:r w:rsidRPr="3CBE6017">
        <w:rPr>
          <w:rFonts w:ascii="Times New Roman" w:hAnsi="Times New Roman"/>
          <w:i/>
          <w:iCs/>
        </w:rPr>
        <w:t>British Journal of Sociology of Education</w:t>
      </w:r>
      <w:r w:rsidR="2C589B2F" w:rsidRPr="3CBE6017">
        <w:rPr>
          <w:rFonts w:ascii="Times New Roman" w:hAnsi="Times New Roman"/>
          <w:i/>
          <w:iCs/>
        </w:rPr>
        <w:t>,</w:t>
      </w:r>
      <w:r w:rsidRPr="3CBE6017">
        <w:rPr>
          <w:rFonts w:ascii="Times New Roman" w:hAnsi="Times New Roman"/>
          <w:i/>
          <w:iCs/>
        </w:rPr>
        <w:t xml:space="preserve"> </w:t>
      </w:r>
      <w:r w:rsidRPr="3CBE6017">
        <w:rPr>
          <w:rFonts w:ascii="Times New Roman" w:hAnsi="Times New Roman"/>
        </w:rPr>
        <w:t>40 (2)</w:t>
      </w:r>
      <w:r w:rsidR="164EE48A" w:rsidRPr="3CBE6017">
        <w:rPr>
          <w:rFonts w:ascii="Times New Roman" w:hAnsi="Times New Roman"/>
        </w:rPr>
        <w:t>,</w:t>
      </w:r>
      <w:r w:rsidRPr="3CBE6017">
        <w:rPr>
          <w:rFonts w:ascii="Times New Roman" w:hAnsi="Times New Roman"/>
        </w:rPr>
        <w:t xml:space="preserve"> 269–286.</w:t>
      </w:r>
    </w:p>
    <w:p w14:paraId="675B4E03" w14:textId="3A4B4183" w:rsidR="5A058997" w:rsidRDefault="5A058997" w:rsidP="3CBE6017">
      <w:pPr>
        <w:spacing w:after="120"/>
        <w:jc w:val="both"/>
        <w:rPr>
          <w:rFonts w:ascii="Times New Roman" w:eastAsia="Times New Roman" w:hAnsi="Times New Roman" w:cs="Times New Roman"/>
        </w:rPr>
      </w:pPr>
      <w:r w:rsidRPr="3CBE6017">
        <w:rPr>
          <w:rFonts w:ascii="Times New Roman" w:hAnsi="Times New Roman"/>
        </w:rPr>
        <w:t>Grummell</w:t>
      </w:r>
      <w:r w:rsidR="44DF9546" w:rsidRPr="3CBE6017">
        <w:rPr>
          <w:rFonts w:ascii="Times New Roman" w:hAnsi="Times New Roman"/>
        </w:rPr>
        <w:t>, B., Devine, D &amp; Lynch, K.</w:t>
      </w:r>
      <w:r w:rsidRPr="3CBE6017">
        <w:rPr>
          <w:rFonts w:ascii="Times New Roman" w:hAnsi="Times New Roman"/>
        </w:rPr>
        <w:t xml:space="preserve"> </w:t>
      </w:r>
      <w:r w:rsidR="578F2650" w:rsidRPr="3CBE6017">
        <w:rPr>
          <w:rFonts w:ascii="Times New Roman" w:hAnsi="Times New Roman"/>
        </w:rPr>
        <w:t>(</w:t>
      </w:r>
      <w:r w:rsidRPr="3CBE6017">
        <w:rPr>
          <w:rFonts w:ascii="Times New Roman" w:hAnsi="Times New Roman"/>
        </w:rPr>
        <w:t>2009</w:t>
      </w:r>
      <w:r w:rsidR="4186E97B" w:rsidRPr="3CBE6017">
        <w:rPr>
          <w:rFonts w:ascii="Times New Roman" w:hAnsi="Times New Roman"/>
        </w:rPr>
        <w:t xml:space="preserve">) </w:t>
      </w:r>
      <w:r w:rsidR="4186E97B" w:rsidRPr="3CBE6017">
        <w:rPr>
          <w:rFonts w:ascii="Times New Roman" w:eastAsia="Times New Roman" w:hAnsi="Times New Roman" w:cs="Times New Roman"/>
        </w:rPr>
        <w:t>The Care-Less Manager: Gender, Care and New Managerialism in Higher Education</w:t>
      </w:r>
      <w:r w:rsidR="41163D13" w:rsidRPr="3CBE6017">
        <w:rPr>
          <w:rFonts w:ascii="Times New Roman" w:eastAsia="Times New Roman" w:hAnsi="Times New Roman" w:cs="Times New Roman"/>
        </w:rPr>
        <w:t>,</w:t>
      </w:r>
      <w:r w:rsidR="4186E97B" w:rsidRPr="3CBE6017">
        <w:rPr>
          <w:rFonts w:ascii="Times New Roman" w:eastAsia="Times New Roman" w:hAnsi="Times New Roman" w:cs="Times New Roman"/>
          <w:i/>
          <w:iCs/>
        </w:rPr>
        <w:t xml:space="preserve"> </w:t>
      </w:r>
      <w:r w:rsidR="42185E2E" w:rsidRPr="3CBE6017">
        <w:rPr>
          <w:rFonts w:ascii="Times New Roman" w:eastAsia="Times New Roman" w:hAnsi="Times New Roman" w:cs="Times New Roman"/>
          <w:i/>
          <w:iCs/>
        </w:rPr>
        <w:t>Gender and Education</w:t>
      </w:r>
      <w:r w:rsidR="71720289" w:rsidRPr="3CBE6017">
        <w:rPr>
          <w:rFonts w:ascii="Times New Roman" w:eastAsia="Times New Roman" w:hAnsi="Times New Roman" w:cs="Times New Roman"/>
          <w:i/>
          <w:iCs/>
        </w:rPr>
        <w:t>,</w:t>
      </w:r>
      <w:r w:rsidR="42185E2E" w:rsidRPr="3CBE6017">
        <w:rPr>
          <w:rFonts w:ascii="Times New Roman" w:eastAsia="Times New Roman" w:hAnsi="Times New Roman" w:cs="Times New Roman"/>
        </w:rPr>
        <w:t xml:space="preserve"> 21(2). 191-208.</w:t>
      </w:r>
    </w:p>
    <w:p w14:paraId="09279770" w14:textId="67CEE804" w:rsidR="00957F25" w:rsidRDefault="00957F25" w:rsidP="00957F25">
      <w:pPr>
        <w:spacing w:after="120"/>
        <w:jc w:val="both"/>
        <w:rPr>
          <w:rFonts w:ascii="Times New Roman" w:hAnsi="Times New Roman"/>
        </w:rPr>
      </w:pPr>
      <w:r w:rsidRPr="22A26C6E">
        <w:rPr>
          <w:rFonts w:ascii="Times New Roman" w:hAnsi="Times New Roman"/>
        </w:rPr>
        <w:t>Harding</w:t>
      </w:r>
      <w:r w:rsidR="04AD3D8F" w:rsidRPr="22A26C6E">
        <w:rPr>
          <w:rFonts w:ascii="Times New Roman" w:hAnsi="Times New Roman"/>
        </w:rPr>
        <w:t>,</w:t>
      </w:r>
      <w:r w:rsidRPr="22A26C6E">
        <w:rPr>
          <w:rFonts w:ascii="Times New Roman" w:hAnsi="Times New Roman"/>
        </w:rPr>
        <w:t xml:space="preserve"> S</w:t>
      </w:r>
      <w:r w:rsidR="7443AB08" w:rsidRPr="22A26C6E">
        <w:rPr>
          <w:rFonts w:ascii="Times New Roman" w:hAnsi="Times New Roman"/>
        </w:rPr>
        <w:t>.</w:t>
      </w:r>
      <w:r w:rsidRPr="22A26C6E">
        <w:rPr>
          <w:rFonts w:ascii="Times New Roman" w:hAnsi="Times New Roman"/>
        </w:rPr>
        <w:t xml:space="preserve"> (1991) </w:t>
      </w:r>
      <w:r w:rsidRPr="22A26C6E">
        <w:rPr>
          <w:rFonts w:ascii="Times New Roman" w:hAnsi="Times New Roman"/>
          <w:i/>
          <w:iCs/>
        </w:rPr>
        <w:t xml:space="preserve">Whose Science? Whose Knowledge? </w:t>
      </w:r>
      <w:r w:rsidR="33227674" w:rsidRPr="22A26C6E">
        <w:rPr>
          <w:rFonts w:ascii="Times New Roman" w:hAnsi="Times New Roman"/>
          <w:i/>
          <w:iCs/>
        </w:rPr>
        <w:t>(</w:t>
      </w:r>
      <w:r w:rsidRPr="22A26C6E">
        <w:rPr>
          <w:rFonts w:ascii="Times New Roman" w:hAnsi="Times New Roman"/>
        </w:rPr>
        <w:t>Ithaca, N.Y.</w:t>
      </w:r>
      <w:r w:rsidR="2D63BDDE" w:rsidRPr="22A26C6E">
        <w:rPr>
          <w:rFonts w:ascii="Times New Roman" w:hAnsi="Times New Roman"/>
        </w:rPr>
        <w:t>,</w:t>
      </w:r>
      <w:r w:rsidRPr="22A26C6E">
        <w:rPr>
          <w:rFonts w:ascii="Times New Roman" w:hAnsi="Times New Roman"/>
        </w:rPr>
        <w:t xml:space="preserve"> Cornell University Press</w:t>
      </w:r>
      <w:r w:rsidR="4EBEAC96" w:rsidRPr="22A26C6E">
        <w:rPr>
          <w:rFonts w:ascii="Times New Roman" w:hAnsi="Times New Roman"/>
        </w:rPr>
        <w:t>)</w:t>
      </w:r>
      <w:r w:rsidRPr="22A26C6E">
        <w:rPr>
          <w:rFonts w:ascii="Times New Roman" w:hAnsi="Times New Roman"/>
        </w:rPr>
        <w:t xml:space="preserve">. </w:t>
      </w:r>
    </w:p>
    <w:p w14:paraId="52386FFD" w14:textId="77777777" w:rsidR="00957F25" w:rsidRPr="00E37739" w:rsidRDefault="00957F25" w:rsidP="00957F25">
      <w:pPr>
        <w:spacing w:after="120"/>
        <w:jc w:val="both"/>
        <w:rPr>
          <w:rFonts w:ascii="Times New Roman" w:hAnsi="Times New Roman"/>
          <w:lang w:val="fr-FR"/>
        </w:rPr>
      </w:pPr>
      <w:r w:rsidRPr="092E52CB">
        <w:rPr>
          <w:rFonts w:ascii="Times New Roman" w:hAnsi="Times New Roman"/>
          <w:lang w:val="fr-FR"/>
        </w:rPr>
        <w:t xml:space="preserve">Héritier, F. (2002) </w:t>
      </w:r>
      <w:r w:rsidRPr="092E52CB">
        <w:rPr>
          <w:rFonts w:ascii="Times New Roman" w:hAnsi="Times New Roman"/>
          <w:i/>
          <w:iCs/>
          <w:lang w:val="fr-FR"/>
        </w:rPr>
        <w:t xml:space="preserve">Masculin/féminin II. Dissoudre la hiérarchie </w:t>
      </w:r>
      <w:r w:rsidRPr="092E52CB">
        <w:rPr>
          <w:rFonts w:ascii="Times New Roman" w:hAnsi="Times New Roman"/>
          <w:lang w:val="fr-FR"/>
        </w:rPr>
        <w:t>(Paris, Odile Jacob).</w:t>
      </w:r>
    </w:p>
    <w:p w14:paraId="5CEB5C2F" w14:textId="619AA474" w:rsidR="00957F25" w:rsidRPr="00E37739" w:rsidRDefault="00957F25" w:rsidP="00957F25">
      <w:pPr>
        <w:spacing w:after="120"/>
        <w:jc w:val="both"/>
        <w:rPr>
          <w:rFonts w:ascii="Times New Roman" w:hAnsi="Times New Roman"/>
          <w:lang w:val="fr-FR"/>
        </w:rPr>
      </w:pPr>
      <w:r w:rsidRPr="092E52CB">
        <w:rPr>
          <w:rFonts w:ascii="Times New Roman" w:hAnsi="Times New Roman"/>
          <w:lang w:val="fr-FR"/>
        </w:rPr>
        <w:t>Héritieŗ</w:t>
      </w:r>
      <w:r w:rsidR="6D1E8BC5" w:rsidRPr="092E52CB">
        <w:rPr>
          <w:rFonts w:ascii="Times New Roman" w:hAnsi="Times New Roman"/>
          <w:lang w:val="fr-FR"/>
        </w:rPr>
        <w:t xml:space="preserve">, F. </w:t>
      </w:r>
      <w:r w:rsidRPr="092E52CB">
        <w:rPr>
          <w:rFonts w:ascii="Times New Roman" w:hAnsi="Times New Roman"/>
          <w:lang w:val="fr-FR"/>
        </w:rPr>
        <w:t xml:space="preserve">(1996) </w:t>
      </w:r>
      <w:r w:rsidRPr="092E52CB">
        <w:rPr>
          <w:rFonts w:ascii="Times New Roman" w:hAnsi="Times New Roman"/>
          <w:i/>
          <w:iCs/>
          <w:lang w:val="fr-FR"/>
        </w:rPr>
        <w:t>Masculin/féminin I. La pensée de la différence</w:t>
      </w:r>
      <w:r w:rsidRPr="092E52CB">
        <w:rPr>
          <w:rFonts w:ascii="Times New Roman" w:hAnsi="Times New Roman"/>
          <w:lang w:val="fr-FR"/>
        </w:rPr>
        <w:t xml:space="preserve"> </w:t>
      </w:r>
      <w:r w:rsidR="6FF06C1F" w:rsidRPr="092E52CB">
        <w:rPr>
          <w:rFonts w:ascii="Times New Roman" w:hAnsi="Times New Roman"/>
          <w:lang w:val="fr-FR"/>
        </w:rPr>
        <w:t>(</w:t>
      </w:r>
      <w:r w:rsidRPr="092E52CB">
        <w:rPr>
          <w:rFonts w:ascii="Times New Roman" w:hAnsi="Times New Roman"/>
          <w:lang w:val="fr-FR"/>
        </w:rPr>
        <w:t>Paris, Odile Jacob</w:t>
      </w:r>
      <w:r w:rsidR="2AFDCD10" w:rsidRPr="092E52CB">
        <w:rPr>
          <w:rFonts w:ascii="Times New Roman" w:hAnsi="Times New Roman"/>
          <w:lang w:val="fr-FR"/>
        </w:rPr>
        <w:t>)</w:t>
      </w:r>
      <w:r w:rsidRPr="092E52CB">
        <w:rPr>
          <w:rFonts w:ascii="Times New Roman" w:hAnsi="Times New Roman"/>
          <w:lang w:val="fr-FR"/>
        </w:rPr>
        <w:t xml:space="preserve">. </w:t>
      </w:r>
    </w:p>
    <w:p w14:paraId="787F390A" w14:textId="687981C6" w:rsidR="00957F25" w:rsidRPr="00957F25" w:rsidRDefault="00957F25" w:rsidP="092E52CB">
      <w:pPr>
        <w:spacing w:after="120"/>
        <w:jc w:val="both"/>
        <w:rPr>
          <w:rFonts w:ascii="Times New Roman" w:eastAsia="Times New Roman" w:hAnsi="Times New Roman" w:cs="Times New Roman"/>
        </w:rPr>
      </w:pPr>
      <w:r w:rsidRPr="62505120">
        <w:rPr>
          <w:rFonts w:ascii="Times New Roman" w:hAnsi="Times New Roman"/>
        </w:rPr>
        <w:t>H</w:t>
      </w:r>
      <w:r w:rsidRPr="62505120">
        <w:rPr>
          <w:rFonts w:ascii="Times New Roman" w:eastAsia="Times New Roman" w:hAnsi="Times New Roman" w:cs="Times New Roman"/>
        </w:rPr>
        <w:t xml:space="preserve">inton-Smith, T. (2012) </w:t>
      </w:r>
      <w:r w:rsidRPr="62505120">
        <w:rPr>
          <w:rFonts w:ascii="Times New Roman" w:eastAsia="Times New Roman" w:hAnsi="Times New Roman" w:cs="Times New Roman"/>
          <w:i/>
          <w:iCs/>
        </w:rPr>
        <w:t xml:space="preserve">Lone parents’ experiences as higher education students </w:t>
      </w:r>
      <w:r w:rsidRPr="62505120">
        <w:rPr>
          <w:rFonts w:ascii="Times New Roman" w:eastAsia="Times New Roman" w:hAnsi="Times New Roman" w:cs="Times New Roman"/>
        </w:rPr>
        <w:t>(Leicester, NIACE).</w:t>
      </w:r>
    </w:p>
    <w:p w14:paraId="5BAF48AA" w14:textId="26A5230D" w:rsidR="00957F25" w:rsidRDefault="5ECBA1E5" w:rsidP="092E52CB">
      <w:pPr>
        <w:spacing w:after="120"/>
        <w:jc w:val="both"/>
        <w:rPr>
          <w:rFonts w:ascii="Times New Roman" w:eastAsia="Times New Roman" w:hAnsi="Times New Roman" w:cs="Times New Roman"/>
        </w:rPr>
      </w:pPr>
      <w:r w:rsidRPr="22A26C6E">
        <w:rPr>
          <w:rFonts w:ascii="Times New Roman" w:eastAsia="Times New Roman" w:hAnsi="Times New Roman" w:cs="Times New Roman"/>
        </w:rPr>
        <w:t xml:space="preserve">Hook, G. A. (2016) </w:t>
      </w:r>
      <w:r w:rsidRPr="22A26C6E">
        <w:rPr>
          <w:rFonts w:ascii="Times New Roman" w:eastAsia="Times New Roman" w:hAnsi="Times New Roman" w:cs="Times New Roman"/>
          <w:i/>
          <w:iCs/>
        </w:rPr>
        <w:t>Sole Parent Students and Higher Education Gender, Policy and Widening Participation</w:t>
      </w:r>
      <w:r w:rsidRPr="22A26C6E">
        <w:rPr>
          <w:rFonts w:ascii="Times New Roman" w:eastAsia="Times New Roman" w:hAnsi="Times New Roman" w:cs="Times New Roman"/>
        </w:rPr>
        <w:t xml:space="preserve"> (London, Palgrave Macmillan). </w:t>
      </w:r>
    </w:p>
    <w:p w14:paraId="283E6392" w14:textId="17463C21" w:rsidR="0011441A" w:rsidRPr="00957F25" w:rsidRDefault="0011441A" w:rsidP="092E52CB">
      <w:pPr>
        <w:spacing w:after="120"/>
        <w:jc w:val="both"/>
        <w:rPr>
          <w:rFonts w:ascii="Times New Roman" w:eastAsia="Times New Roman" w:hAnsi="Times New Roman" w:cs="Times New Roman"/>
        </w:rPr>
      </w:pPr>
      <w:r w:rsidRPr="3CBE6017">
        <w:rPr>
          <w:rFonts w:ascii="Times New Roman" w:eastAsia="Times New Roman" w:hAnsi="Times New Roman" w:cs="Times New Roman"/>
        </w:rPr>
        <w:t xml:space="preserve">Hook, G., Moreau, M.P. &amp; Brooks, R. (Eds) Student carers in higher education: </w:t>
      </w:r>
      <w:r w:rsidRPr="3CBE6017">
        <w:rPr>
          <w:rFonts w:ascii="Times New Roman" w:eastAsia="Times New Roman" w:hAnsi="Times New Roman" w:cs="Times New Roman"/>
          <w:i/>
          <w:iCs/>
        </w:rPr>
        <w:t>N</w:t>
      </w:r>
      <w:r w:rsidRPr="3CBE6017">
        <w:rPr>
          <w:rFonts w:ascii="Times New Roman" w:eastAsia="Times New Roman" w:hAnsi="Times New Roman" w:cs="Times New Roman"/>
          <w:i/>
          <w:iCs/>
          <w:lang w:val="it"/>
        </w:rPr>
        <w:t>avigating, resisting and redefining academic cultures</w:t>
      </w:r>
      <w:r w:rsidRPr="3CBE6017">
        <w:rPr>
          <w:rFonts w:ascii="Times New Roman" w:eastAsia="Times New Roman" w:hAnsi="Times New Roman" w:cs="Times New Roman"/>
          <w:i/>
          <w:iCs/>
        </w:rPr>
        <w:t xml:space="preserve"> </w:t>
      </w:r>
      <w:r w:rsidRPr="3CBE6017">
        <w:rPr>
          <w:rFonts w:ascii="Times New Roman" w:eastAsia="Times New Roman" w:hAnsi="Times New Roman" w:cs="Times New Roman"/>
        </w:rPr>
        <w:t>(London, Routledge).</w:t>
      </w:r>
    </w:p>
    <w:p w14:paraId="5286F6B0" w14:textId="192FE52A" w:rsidR="7D16AC51" w:rsidRDefault="11254CD0" w:rsidP="3CBE6017">
      <w:pPr>
        <w:spacing w:after="120" w:line="259" w:lineRule="auto"/>
        <w:jc w:val="both"/>
        <w:rPr>
          <w:rFonts w:ascii="Times New Roman" w:eastAsia="Times New Roman" w:hAnsi="Times New Roman" w:cs="Times New Roman"/>
        </w:rPr>
      </w:pPr>
      <w:r w:rsidRPr="3CBE6017">
        <w:rPr>
          <w:rFonts w:ascii="Times New Roman" w:eastAsia="Times New Roman" w:hAnsi="Times New Roman" w:cs="Times New Roman"/>
        </w:rPr>
        <w:lastRenderedPageBreak/>
        <w:t xml:space="preserve">King, </w:t>
      </w:r>
      <w:r w:rsidR="3EFFFAAC" w:rsidRPr="3CBE6017">
        <w:rPr>
          <w:rFonts w:ascii="Times New Roman" w:eastAsia="Times New Roman" w:hAnsi="Times New Roman" w:cs="Times New Roman"/>
        </w:rPr>
        <w:t xml:space="preserve">K. </w:t>
      </w:r>
      <w:r w:rsidRPr="3CBE6017">
        <w:rPr>
          <w:rFonts w:ascii="Times New Roman" w:eastAsia="Times New Roman" w:hAnsi="Times New Roman" w:cs="Times New Roman"/>
        </w:rPr>
        <w:t>(20</w:t>
      </w:r>
      <w:r w:rsidR="6F3D00AD" w:rsidRPr="3CBE6017">
        <w:rPr>
          <w:rFonts w:ascii="Times New Roman" w:eastAsia="Times New Roman" w:hAnsi="Times New Roman" w:cs="Times New Roman"/>
        </w:rPr>
        <w:t>20</w:t>
      </w:r>
      <w:r w:rsidRPr="3CBE6017">
        <w:rPr>
          <w:rFonts w:ascii="Times New Roman" w:eastAsia="Times New Roman" w:hAnsi="Times New Roman" w:cs="Times New Roman"/>
        </w:rPr>
        <w:t>)</w:t>
      </w:r>
      <w:r w:rsidR="24930758" w:rsidRPr="3CBE6017">
        <w:rPr>
          <w:rFonts w:ascii="Times New Roman" w:eastAsia="Times New Roman" w:hAnsi="Times New Roman" w:cs="Times New Roman"/>
        </w:rPr>
        <w:t xml:space="preserve"> The </w:t>
      </w:r>
      <w:r w:rsidR="24930758" w:rsidRPr="3CBE6017">
        <w:rPr>
          <w:rFonts w:ascii="Times New Roman" w:eastAsia="Times New Roman" w:hAnsi="Times New Roman" w:cs="Times New Roman"/>
          <w:i/>
          <w:iCs/>
        </w:rPr>
        <w:t xml:space="preserve">struggles and triumphs of the invisible subject: The experiences of mature women students caring for those with learning disabilities whilst studying in Higher Education. </w:t>
      </w:r>
      <w:r w:rsidR="4D620DB2" w:rsidRPr="3CBE6017">
        <w:rPr>
          <w:rFonts w:ascii="Times New Roman" w:eastAsia="Times New Roman" w:hAnsi="Times New Roman" w:cs="Times New Roman"/>
        </w:rPr>
        <w:t xml:space="preserve">Thesis for the </w:t>
      </w:r>
      <w:r w:rsidR="24930758" w:rsidRPr="3CBE6017">
        <w:rPr>
          <w:rFonts w:ascii="Times New Roman" w:eastAsia="Times New Roman" w:hAnsi="Times New Roman" w:cs="Times New Roman"/>
        </w:rPr>
        <w:t xml:space="preserve">Professional Doctorate in </w:t>
      </w:r>
      <w:r w:rsidR="1FE75383" w:rsidRPr="3CBE6017">
        <w:rPr>
          <w:rFonts w:ascii="Times New Roman" w:eastAsia="Times New Roman" w:hAnsi="Times New Roman" w:cs="Times New Roman"/>
        </w:rPr>
        <w:t>Education</w:t>
      </w:r>
      <w:r w:rsidR="24930758" w:rsidRPr="3CBE6017">
        <w:rPr>
          <w:rFonts w:ascii="Times New Roman" w:eastAsia="Times New Roman" w:hAnsi="Times New Roman" w:cs="Times New Roman"/>
        </w:rPr>
        <w:t xml:space="preserve"> </w:t>
      </w:r>
      <w:r w:rsidR="1C76671B" w:rsidRPr="3CBE6017">
        <w:rPr>
          <w:rFonts w:ascii="Times New Roman" w:eastAsia="Times New Roman" w:hAnsi="Times New Roman" w:cs="Times New Roman"/>
        </w:rPr>
        <w:t>(</w:t>
      </w:r>
      <w:r w:rsidR="24930758" w:rsidRPr="3CBE6017">
        <w:rPr>
          <w:rFonts w:ascii="Times New Roman" w:eastAsia="Times New Roman" w:hAnsi="Times New Roman" w:cs="Times New Roman"/>
        </w:rPr>
        <w:t>Plymouth</w:t>
      </w:r>
      <w:r w:rsidR="2C63C68E" w:rsidRPr="3CBE6017">
        <w:rPr>
          <w:rFonts w:ascii="Times New Roman" w:eastAsia="Times New Roman" w:hAnsi="Times New Roman" w:cs="Times New Roman"/>
        </w:rPr>
        <w:t>,</w:t>
      </w:r>
      <w:r w:rsidR="24930758" w:rsidRPr="3CBE6017">
        <w:rPr>
          <w:rFonts w:ascii="Times New Roman" w:eastAsia="Times New Roman" w:hAnsi="Times New Roman" w:cs="Times New Roman"/>
        </w:rPr>
        <w:t xml:space="preserve"> Plymouth University</w:t>
      </w:r>
      <w:r w:rsidR="357B4712" w:rsidRPr="3CBE6017">
        <w:rPr>
          <w:rFonts w:ascii="Times New Roman" w:eastAsia="Times New Roman" w:hAnsi="Times New Roman" w:cs="Times New Roman"/>
        </w:rPr>
        <w:t>)</w:t>
      </w:r>
      <w:r w:rsidR="24930758" w:rsidRPr="3CBE6017">
        <w:rPr>
          <w:rFonts w:ascii="Times New Roman" w:eastAsia="Times New Roman" w:hAnsi="Times New Roman" w:cs="Times New Roman"/>
        </w:rPr>
        <w:t>.</w:t>
      </w:r>
    </w:p>
    <w:p w14:paraId="7CB2AC61" w14:textId="27588C42" w:rsidR="7D16AC51" w:rsidRPr="00891541" w:rsidRDefault="7D16AC51" w:rsidP="3CBE6017">
      <w:pPr>
        <w:spacing w:after="120"/>
        <w:jc w:val="both"/>
        <w:rPr>
          <w:rFonts w:ascii="Times New Roman" w:eastAsia="Times New Roman" w:hAnsi="Times New Roman" w:cs="Times New Roman"/>
          <w:lang w:val="fr-FR"/>
        </w:rPr>
      </w:pPr>
      <w:r w:rsidRPr="00891541">
        <w:rPr>
          <w:rFonts w:ascii="Times New Roman" w:eastAsia="Times New Roman" w:hAnsi="Times New Roman" w:cs="Times New Roman"/>
          <w:lang w:val="fr-FR"/>
        </w:rPr>
        <w:t>Le</w:t>
      </w:r>
      <w:r w:rsidR="1C45DC0C" w:rsidRPr="00891541">
        <w:rPr>
          <w:rFonts w:ascii="Times New Roman" w:eastAsia="Times New Roman" w:hAnsi="Times New Roman" w:cs="Times New Roman"/>
          <w:lang w:val="fr-FR"/>
        </w:rPr>
        <w:t xml:space="preserve"> </w:t>
      </w:r>
      <w:r w:rsidRPr="00891541">
        <w:rPr>
          <w:rFonts w:ascii="Times New Roman" w:eastAsia="Times New Roman" w:hAnsi="Times New Roman" w:cs="Times New Roman"/>
          <w:lang w:val="fr-FR"/>
        </w:rPr>
        <w:t xml:space="preserve">Feuvre, </w:t>
      </w:r>
      <w:r w:rsidR="3FDA29D0" w:rsidRPr="00891541">
        <w:rPr>
          <w:rFonts w:ascii="Times New Roman" w:eastAsia="Times New Roman" w:hAnsi="Times New Roman" w:cs="Times New Roman"/>
          <w:lang w:val="fr-FR"/>
        </w:rPr>
        <w:t xml:space="preserve">N., </w:t>
      </w:r>
      <w:r w:rsidRPr="00891541">
        <w:rPr>
          <w:rFonts w:ascii="Times New Roman" w:eastAsia="Times New Roman" w:hAnsi="Times New Roman" w:cs="Times New Roman"/>
          <w:lang w:val="fr-FR"/>
        </w:rPr>
        <w:t>Membrado,</w:t>
      </w:r>
      <w:r w:rsidR="37689DCB" w:rsidRPr="00891541">
        <w:rPr>
          <w:rFonts w:ascii="Times New Roman" w:eastAsia="Times New Roman" w:hAnsi="Times New Roman" w:cs="Times New Roman"/>
          <w:lang w:val="fr-FR"/>
        </w:rPr>
        <w:t xml:space="preserve"> M.</w:t>
      </w:r>
      <w:r w:rsidRPr="00891541">
        <w:rPr>
          <w:rFonts w:ascii="Times New Roman" w:eastAsia="Times New Roman" w:hAnsi="Times New Roman" w:cs="Times New Roman"/>
          <w:lang w:val="fr-FR"/>
        </w:rPr>
        <w:t xml:space="preserve"> </w:t>
      </w:r>
      <w:r w:rsidR="1783478A" w:rsidRPr="00891541">
        <w:rPr>
          <w:rFonts w:ascii="Times New Roman" w:eastAsia="Times New Roman" w:hAnsi="Times New Roman" w:cs="Times New Roman"/>
          <w:lang w:val="fr-FR"/>
        </w:rPr>
        <w:t xml:space="preserve">&amp; </w:t>
      </w:r>
      <w:r w:rsidRPr="00891541">
        <w:rPr>
          <w:rFonts w:ascii="Times New Roman" w:eastAsia="Times New Roman" w:hAnsi="Times New Roman" w:cs="Times New Roman"/>
          <w:lang w:val="fr-FR"/>
        </w:rPr>
        <w:t>Rieu</w:t>
      </w:r>
      <w:r w:rsidR="7B984EA4" w:rsidRPr="00891541">
        <w:rPr>
          <w:rFonts w:ascii="Times New Roman" w:eastAsia="Times New Roman" w:hAnsi="Times New Roman" w:cs="Times New Roman"/>
          <w:lang w:val="fr-FR"/>
        </w:rPr>
        <w:t>, A.</w:t>
      </w:r>
      <w:r w:rsidRPr="00891541">
        <w:rPr>
          <w:rFonts w:ascii="Times New Roman" w:eastAsia="Times New Roman" w:hAnsi="Times New Roman" w:cs="Times New Roman"/>
          <w:lang w:val="fr-FR"/>
        </w:rPr>
        <w:t xml:space="preserve"> (</w:t>
      </w:r>
      <w:r w:rsidR="025D0AC8" w:rsidRPr="00891541">
        <w:rPr>
          <w:rFonts w:ascii="Times New Roman" w:eastAsia="Times New Roman" w:hAnsi="Times New Roman" w:cs="Times New Roman"/>
          <w:lang w:val="fr-FR"/>
        </w:rPr>
        <w:t>E</w:t>
      </w:r>
      <w:r w:rsidRPr="00891541">
        <w:rPr>
          <w:rFonts w:ascii="Times New Roman" w:eastAsia="Times New Roman" w:hAnsi="Times New Roman" w:cs="Times New Roman"/>
          <w:lang w:val="fr-FR"/>
        </w:rPr>
        <w:t xml:space="preserve">ds) </w:t>
      </w:r>
      <w:r w:rsidR="7414B34D" w:rsidRPr="00891541">
        <w:rPr>
          <w:rFonts w:ascii="Times New Roman" w:eastAsia="Times New Roman" w:hAnsi="Times New Roman" w:cs="Times New Roman"/>
          <w:lang w:val="fr-FR"/>
        </w:rPr>
        <w:t xml:space="preserve">(1999) </w:t>
      </w:r>
      <w:r w:rsidRPr="00891541">
        <w:rPr>
          <w:rFonts w:ascii="Times New Roman" w:eastAsia="Times New Roman" w:hAnsi="Times New Roman" w:cs="Times New Roman"/>
          <w:i/>
          <w:iCs/>
          <w:lang w:val="fr-FR"/>
        </w:rPr>
        <w:t xml:space="preserve">Les femmes et l’université en Méditerranée </w:t>
      </w:r>
      <w:r w:rsidR="133697E5" w:rsidRPr="00891541">
        <w:rPr>
          <w:rFonts w:ascii="Times New Roman" w:eastAsia="Times New Roman" w:hAnsi="Times New Roman" w:cs="Times New Roman"/>
          <w:lang w:val="fr-FR"/>
        </w:rPr>
        <w:t>(</w:t>
      </w:r>
      <w:r w:rsidRPr="00891541">
        <w:rPr>
          <w:rFonts w:ascii="Times New Roman" w:eastAsia="Times New Roman" w:hAnsi="Times New Roman" w:cs="Times New Roman"/>
          <w:lang w:val="fr-FR"/>
        </w:rPr>
        <w:t>Toulouse</w:t>
      </w:r>
      <w:r w:rsidR="4E801AD5" w:rsidRPr="00891541">
        <w:rPr>
          <w:rFonts w:ascii="Times New Roman" w:eastAsia="Times New Roman" w:hAnsi="Times New Roman" w:cs="Times New Roman"/>
          <w:lang w:val="fr-FR"/>
        </w:rPr>
        <w:t xml:space="preserve">, </w:t>
      </w:r>
      <w:r w:rsidRPr="00891541">
        <w:rPr>
          <w:rFonts w:ascii="Times New Roman" w:eastAsia="Times New Roman" w:hAnsi="Times New Roman" w:cs="Times New Roman"/>
          <w:lang w:val="fr-FR"/>
        </w:rPr>
        <w:t>Presses universitaires du Mirail</w:t>
      </w:r>
      <w:r w:rsidR="398D206D" w:rsidRPr="00891541">
        <w:rPr>
          <w:rFonts w:ascii="Times New Roman" w:eastAsia="Times New Roman" w:hAnsi="Times New Roman" w:cs="Times New Roman"/>
          <w:lang w:val="fr-FR"/>
        </w:rPr>
        <w:t>).</w:t>
      </w:r>
    </w:p>
    <w:p w14:paraId="0A58BE8C" w14:textId="60E910BD" w:rsidR="00957F25" w:rsidRDefault="00957F25" w:rsidP="3CBE6017">
      <w:pPr>
        <w:spacing w:after="120"/>
        <w:jc w:val="both"/>
        <w:rPr>
          <w:rFonts w:ascii="Times New Roman" w:eastAsia="Times New Roman" w:hAnsi="Times New Roman" w:cs="Times New Roman"/>
        </w:rPr>
      </w:pPr>
      <w:r w:rsidRPr="62505120">
        <w:rPr>
          <w:rFonts w:ascii="Times New Roman" w:eastAsia="Times New Roman" w:hAnsi="Times New Roman" w:cs="Times New Roman"/>
        </w:rPr>
        <w:t xml:space="preserve">Leathwood, C., </w:t>
      </w:r>
      <w:r w:rsidR="07440ADA" w:rsidRPr="62505120">
        <w:rPr>
          <w:rFonts w:ascii="Times New Roman" w:eastAsia="Times New Roman" w:hAnsi="Times New Roman" w:cs="Times New Roman"/>
        </w:rPr>
        <w:t xml:space="preserve">&amp; </w:t>
      </w:r>
      <w:r w:rsidRPr="62505120">
        <w:rPr>
          <w:rFonts w:ascii="Times New Roman" w:eastAsia="Times New Roman" w:hAnsi="Times New Roman" w:cs="Times New Roman"/>
        </w:rPr>
        <w:t>Read</w:t>
      </w:r>
      <w:r w:rsidR="3648951A" w:rsidRPr="62505120">
        <w:rPr>
          <w:rFonts w:ascii="Times New Roman" w:eastAsia="Times New Roman" w:hAnsi="Times New Roman" w:cs="Times New Roman"/>
        </w:rPr>
        <w:t>, B.</w:t>
      </w:r>
      <w:r w:rsidRPr="62505120">
        <w:rPr>
          <w:rFonts w:ascii="Times New Roman" w:eastAsia="Times New Roman" w:hAnsi="Times New Roman" w:cs="Times New Roman"/>
        </w:rPr>
        <w:t xml:space="preserve"> </w:t>
      </w:r>
      <w:r w:rsidR="61616AC2" w:rsidRPr="62505120">
        <w:rPr>
          <w:rFonts w:ascii="Times New Roman" w:eastAsia="Times New Roman" w:hAnsi="Times New Roman" w:cs="Times New Roman"/>
        </w:rPr>
        <w:t>(</w:t>
      </w:r>
      <w:r w:rsidRPr="62505120">
        <w:rPr>
          <w:rFonts w:ascii="Times New Roman" w:eastAsia="Times New Roman" w:hAnsi="Times New Roman" w:cs="Times New Roman"/>
        </w:rPr>
        <w:t>2009</w:t>
      </w:r>
      <w:r w:rsidR="2E865E8B" w:rsidRPr="62505120">
        <w:rPr>
          <w:rFonts w:ascii="Times New Roman" w:eastAsia="Times New Roman" w:hAnsi="Times New Roman" w:cs="Times New Roman"/>
        </w:rPr>
        <w:t>)</w:t>
      </w:r>
      <w:r w:rsidRPr="62505120">
        <w:rPr>
          <w:rFonts w:ascii="Times New Roman" w:eastAsia="Times New Roman" w:hAnsi="Times New Roman" w:cs="Times New Roman"/>
        </w:rPr>
        <w:t xml:space="preserve"> </w:t>
      </w:r>
      <w:r w:rsidRPr="62505120">
        <w:rPr>
          <w:rFonts w:ascii="Times New Roman" w:eastAsia="Times New Roman" w:hAnsi="Times New Roman" w:cs="Times New Roman"/>
          <w:i/>
          <w:iCs/>
        </w:rPr>
        <w:t xml:space="preserve">Gender and the Changing Face of Higher Education: A Feminised Future? </w:t>
      </w:r>
      <w:r w:rsidR="4F42DEB8" w:rsidRPr="62505120">
        <w:rPr>
          <w:rFonts w:ascii="Times New Roman" w:eastAsia="Times New Roman" w:hAnsi="Times New Roman" w:cs="Times New Roman"/>
          <w:i/>
          <w:iCs/>
        </w:rPr>
        <w:t>(</w:t>
      </w:r>
      <w:r w:rsidRPr="62505120">
        <w:rPr>
          <w:rFonts w:ascii="Times New Roman" w:eastAsia="Times New Roman" w:hAnsi="Times New Roman" w:cs="Times New Roman"/>
        </w:rPr>
        <w:t>Buckingham</w:t>
      </w:r>
      <w:r w:rsidR="6D80AE07" w:rsidRPr="62505120">
        <w:rPr>
          <w:rFonts w:ascii="Times New Roman" w:eastAsia="Times New Roman" w:hAnsi="Times New Roman" w:cs="Times New Roman"/>
        </w:rPr>
        <w:t>,</w:t>
      </w:r>
      <w:r w:rsidRPr="62505120">
        <w:rPr>
          <w:rFonts w:ascii="Times New Roman" w:eastAsia="Times New Roman" w:hAnsi="Times New Roman" w:cs="Times New Roman"/>
        </w:rPr>
        <w:t xml:space="preserve"> </w:t>
      </w:r>
      <w:bookmarkStart w:id="157" w:name="_Int_n1ejHkdi"/>
      <w:r w:rsidRPr="62505120">
        <w:rPr>
          <w:rFonts w:ascii="Times New Roman" w:eastAsia="Times New Roman" w:hAnsi="Times New Roman" w:cs="Times New Roman"/>
        </w:rPr>
        <w:t>SRHE</w:t>
      </w:r>
      <w:bookmarkEnd w:id="157"/>
      <w:r w:rsidRPr="62505120">
        <w:rPr>
          <w:rFonts w:ascii="Times New Roman" w:eastAsia="Times New Roman" w:hAnsi="Times New Roman" w:cs="Times New Roman"/>
        </w:rPr>
        <w:t xml:space="preserve"> and Open University Press</w:t>
      </w:r>
      <w:r w:rsidR="12168F34" w:rsidRPr="62505120">
        <w:rPr>
          <w:rFonts w:ascii="Times New Roman" w:eastAsia="Times New Roman" w:hAnsi="Times New Roman" w:cs="Times New Roman"/>
        </w:rPr>
        <w:t>)</w:t>
      </w:r>
      <w:r w:rsidRPr="62505120">
        <w:rPr>
          <w:rFonts w:ascii="Times New Roman" w:eastAsia="Times New Roman" w:hAnsi="Times New Roman" w:cs="Times New Roman"/>
        </w:rPr>
        <w:t xml:space="preserve">. </w:t>
      </w:r>
    </w:p>
    <w:p w14:paraId="13A82B58" w14:textId="34DFEEFA" w:rsidR="4A7E592B" w:rsidRDefault="4A7E592B" w:rsidP="3CBE6017">
      <w:pPr>
        <w:spacing w:after="120"/>
        <w:jc w:val="both"/>
        <w:rPr>
          <w:rFonts w:ascii="Times New Roman" w:eastAsia="Times New Roman" w:hAnsi="Times New Roman" w:cs="Times New Roman"/>
        </w:rPr>
      </w:pPr>
      <w:r w:rsidRPr="3CBE6017">
        <w:rPr>
          <w:rFonts w:ascii="Times New Roman" w:eastAsia="Times New Roman" w:hAnsi="Times New Roman" w:cs="Times New Roman"/>
        </w:rPr>
        <w:t>Lynch, K.</w:t>
      </w:r>
      <w:r w:rsidR="579BB8CF" w:rsidRPr="3CBE6017">
        <w:rPr>
          <w:rFonts w:ascii="Times New Roman" w:eastAsia="Times New Roman" w:hAnsi="Times New Roman" w:cs="Times New Roman"/>
        </w:rPr>
        <w:t xml:space="preserve"> </w:t>
      </w:r>
      <w:r w:rsidRPr="3CBE6017">
        <w:rPr>
          <w:rFonts w:ascii="Times New Roman" w:eastAsia="Times New Roman" w:hAnsi="Times New Roman" w:cs="Times New Roman"/>
        </w:rPr>
        <w:t xml:space="preserve">(2022) </w:t>
      </w:r>
      <w:r w:rsidR="0157D91E" w:rsidRPr="3CBE6017">
        <w:rPr>
          <w:rFonts w:ascii="Times New Roman" w:eastAsia="Times New Roman" w:hAnsi="Times New Roman" w:cs="Times New Roman"/>
          <w:color w:val="212529"/>
        </w:rPr>
        <w:t>Affective equality in higher education: Resisting the culture of carelessness, in:</w:t>
      </w:r>
      <w:r w:rsidR="0157D91E" w:rsidRPr="3CBE6017">
        <w:rPr>
          <w:rFonts w:ascii="Times New Roman" w:eastAsia="Times New Roman" w:hAnsi="Times New Roman" w:cs="Times New Roman"/>
        </w:rPr>
        <w:t xml:space="preserve"> </w:t>
      </w:r>
      <w:r w:rsidRPr="3CBE6017">
        <w:rPr>
          <w:rFonts w:ascii="Times New Roman" w:eastAsia="Times New Roman" w:hAnsi="Times New Roman" w:cs="Times New Roman"/>
        </w:rPr>
        <w:t>Hook</w:t>
      </w:r>
      <w:r w:rsidR="18F6D39E" w:rsidRPr="3CBE6017">
        <w:rPr>
          <w:rFonts w:ascii="Times New Roman" w:eastAsia="Times New Roman" w:hAnsi="Times New Roman" w:cs="Times New Roman"/>
        </w:rPr>
        <w:t>, G.,</w:t>
      </w:r>
      <w:r w:rsidRPr="3CBE6017">
        <w:rPr>
          <w:rFonts w:ascii="Times New Roman" w:eastAsia="Times New Roman" w:hAnsi="Times New Roman" w:cs="Times New Roman"/>
        </w:rPr>
        <w:t xml:space="preserve"> Moreau</w:t>
      </w:r>
      <w:r w:rsidR="06331D96" w:rsidRPr="3CBE6017">
        <w:rPr>
          <w:rFonts w:ascii="Times New Roman" w:eastAsia="Times New Roman" w:hAnsi="Times New Roman" w:cs="Times New Roman"/>
        </w:rPr>
        <w:t>, M.P. &amp;</w:t>
      </w:r>
      <w:r w:rsidRPr="3CBE6017">
        <w:rPr>
          <w:rFonts w:ascii="Times New Roman" w:eastAsia="Times New Roman" w:hAnsi="Times New Roman" w:cs="Times New Roman"/>
        </w:rPr>
        <w:t xml:space="preserve"> Brooks</w:t>
      </w:r>
      <w:r w:rsidR="42389C0C" w:rsidRPr="3CBE6017">
        <w:rPr>
          <w:rFonts w:ascii="Times New Roman" w:eastAsia="Times New Roman" w:hAnsi="Times New Roman" w:cs="Times New Roman"/>
        </w:rPr>
        <w:t xml:space="preserve">, R. (Eds) Student carers in higher education: </w:t>
      </w:r>
      <w:r w:rsidR="42389C0C" w:rsidRPr="3CBE6017">
        <w:rPr>
          <w:rFonts w:ascii="Times New Roman" w:eastAsia="Times New Roman" w:hAnsi="Times New Roman" w:cs="Times New Roman"/>
          <w:i/>
          <w:iCs/>
        </w:rPr>
        <w:t>N</w:t>
      </w:r>
      <w:r w:rsidR="42389C0C" w:rsidRPr="3CBE6017">
        <w:rPr>
          <w:rFonts w:ascii="Times New Roman" w:eastAsia="Times New Roman" w:hAnsi="Times New Roman" w:cs="Times New Roman"/>
          <w:i/>
          <w:iCs/>
          <w:lang w:val="it"/>
        </w:rPr>
        <w:t>avigating, resisting and redefining academic cultures</w:t>
      </w:r>
      <w:r w:rsidR="42389C0C" w:rsidRPr="3CBE6017">
        <w:rPr>
          <w:rFonts w:ascii="Times New Roman" w:eastAsia="Times New Roman" w:hAnsi="Times New Roman" w:cs="Times New Roman"/>
          <w:i/>
          <w:iCs/>
        </w:rPr>
        <w:t xml:space="preserve"> </w:t>
      </w:r>
      <w:r w:rsidR="42389C0C" w:rsidRPr="3CBE6017">
        <w:rPr>
          <w:rFonts w:ascii="Times New Roman" w:eastAsia="Times New Roman" w:hAnsi="Times New Roman" w:cs="Times New Roman"/>
        </w:rPr>
        <w:t>(London, Routledge).</w:t>
      </w:r>
    </w:p>
    <w:p w14:paraId="21810707" w14:textId="6ABCBAC4" w:rsidR="00957F25" w:rsidRPr="00957F25" w:rsidRDefault="00957F25" w:rsidP="3CBE6017">
      <w:pPr>
        <w:spacing w:after="120"/>
        <w:jc w:val="both"/>
        <w:rPr>
          <w:rFonts w:ascii="Times New Roman" w:eastAsia="Times New Roman" w:hAnsi="Times New Roman" w:cs="Times New Roman"/>
        </w:rPr>
      </w:pPr>
      <w:r w:rsidRPr="3CBE6017">
        <w:rPr>
          <w:rFonts w:ascii="Times New Roman" w:eastAsia="Times New Roman" w:hAnsi="Times New Roman" w:cs="Times New Roman"/>
        </w:rPr>
        <w:t xml:space="preserve">Lynch, K. (2010) Carelessness: </w:t>
      </w:r>
      <w:r w:rsidR="1908518D" w:rsidRPr="3CBE6017">
        <w:rPr>
          <w:rFonts w:ascii="Times New Roman" w:eastAsia="Times New Roman" w:hAnsi="Times New Roman" w:cs="Times New Roman"/>
        </w:rPr>
        <w:t>A</w:t>
      </w:r>
      <w:r w:rsidRPr="3CBE6017">
        <w:rPr>
          <w:rFonts w:ascii="Times New Roman" w:eastAsia="Times New Roman" w:hAnsi="Times New Roman" w:cs="Times New Roman"/>
        </w:rPr>
        <w:t xml:space="preserve"> hidden doxa of higher education, </w:t>
      </w:r>
      <w:r w:rsidRPr="3CBE6017">
        <w:rPr>
          <w:rFonts w:ascii="Times New Roman" w:eastAsia="Times New Roman" w:hAnsi="Times New Roman" w:cs="Times New Roman"/>
          <w:i/>
          <w:iCs/>
        </w:rPr>
        <w:t>Arts and Humanities in Higher Education</w:t>
      </w:r>
      <w:r w:rsidRPr="3CBE6017">
        <w:rPr>
          <w:rFonts w:ascii="Times New Roman" w:eastAsia="Times New Roman" w:hAnsi="Times New Roman" w:cs="Times New Roman"/>
        </w:rPr>
        <w:t>, 9(1), 54-67.</w:t>
      </w:r>
    </w:p>
    <w:p w14:paraId="6D465E2F" w14:textId="033A7162" w:rsidR="00957F25" w:rsidRPr="00957F25" w:rsidRDefault="356FCE1C" w:rsidP="3CBE6017">
      <w:pPr>
        <w:spacing w:after="120"/>
        <w:jc w:val="both"/>
        <w:rPr>
          <w:rFonts w:ascii="Times New Roman" w:eastAsia="Times New Roman" w:hAnsi="Times New Roman" w:cs="Times New Roman"/>
        </w:rPr>
      </w:pPr>
      <w:r w:rsidRPr="3CBE6017">
        <w:rPr>
          <w:rFonts w:ascii="Times New Roman" w:eastAsia="Times New Roman" w:hAnsi="Times New Roman" w:cs="Times New Roman"/>
          <w:color w:val="000000" w:themeColor="text1"/>
        </w:rPr>
        <w:t xml:space="preserve">Lyonette, C., Atfield, G., Behle, H. &amp; Gambin, L. (2015) </w:t>
      </w:r>
      <w:r w:rsidRPr="3CBE6017">
        <w:rPr>
          <w:rFonts w:ascii="Times New Roman" w:eastAsia="Times New Roman" w:hAnsi="Times New Roman" w:cs="Times New Roman"/>
          <w:i/>
          <w:iCs/>
          <w:color w:val="000000" w:themeColor="text1"/>
        </w:rPr>
        <w:t>Tracking student mothers’ higher education participation and early career outcomes over time: Initial choices and aspirations, HE experiences and career destinations</w:t>
      </w:r>
      <w:r w:rsidRPr="3CBE6017">
        <w:rPr>
          <w:rFonts w:ascii="Times New Roman" w:eastAsia="Times New Roman" w:hAnsi="Times New Roman" w:cs="Times New Roman"/>
          <w:color w:val="000000" w:themeColor="text1"/>
        </w:rPr>
        <w:t xml:space="preserve"> </w:t>
      </w:r>
      <w:r w:rsidR="2F8D69DA" w:rsidRPr="3CBE6017">
        <w:rPr>
          <w:rFonts w:ascii="Times New Roman" w:eastAsia="Times New Roman" w:hAnsi="Times New Roman" w:cs="Times New Roman"/>
          <w:color w:val="000000" w:themeColor="text1"/>
        </w:rPr>
        <w:t xml:space="preserve">(London, </w:t>
      </w:r>
      <w:r w:rsidRPr="3CBE6017">
        <w:rPr>
          <w:rFonts w:ascii="Times New Roman" w:eastAsia="Times New Roman" w:hAnsi="Times New Roman" w:cs="Times New Roman"/>
          <w:color w:val="000000" w:themeColor="text1"/>
        </w:rPr>
        <w:t>Nuffield Foundation</w:t>
      </w:r>
      <w:r w:rsidR="63ACFECD" w:rsidRPr="3CBE6017">
        <w:rPr>
          <w:rFonts w:ascii="Times New Roman" w:eastAsia="Times New Roman" w:hAnsi="Times New Roman" w:cs="Times New Roman"/>
          <w:color w:val="000000" w:themeColor="text1"/>
        </w:rPr>
        <w:t>)</w:t>
      </w:r>
      <w:r w:rsidRPr="3CBE6017">
        <w:rPr>
          <w:rFonts w:ascii="Times New Roman" w:eastAsia="Times New Roman" w:hAnsi="Times New Roman" w:cs="Times New Roman"/>
          <w:color w:val="000000" w:themeColor="text1"/>
        </w:rPr>
        <w:t>.</w:t>
      </w:r>
      <w:r w:rsidRPr="3CBE6017">
        <w:rPr>
          <w:rFonts w:ascii="Times New Roman" w:eastAsia="Times New Roman" w:hAnsi="Times New Roman" w:cs="Times New Roman"/>
        </w:rPr>
        <w:t xml:space="preserve"> </w:t>
      </w:r>
    </w:p>
    <w:p w14:paraId="75805721" w14:textId="16AAC940" w:rsidR="00957F25" w:rsidRPr="00957F25" w:rsidRDefault="3B677578" w:rsidP="3CBE6017">
      <w:pPr>
        <w:spacing w:after="120"/>
        <w:jc w:val="both"/>
        <w:rPr>
          <w:rFonts w:ascii="Times New Roman" w:eastAsia="Times New Roman" w:hAnsi="Times New Roman" w:cs="Times New Roman"/>
        </w:rPr>
      </w:pPr>
      <w:r w:rsidRPr="3CBE6017">
        <w:rPr>
          <w:rFonts w:ascii="Times New Roman" w:eastAsia="Times New Roman" w:hAnsi="Times New Roman" w:cs="Times New Roman"/>
        </w:rPr>
        <w:t>Marandet, E &amp; Wainwright</w:t>
      </w:r>
      <w:r w:rsidR="61E1627D" w:rsidRPr="3CBE6017">
        <w:rPr>
          <w:rFonts w:ascii="Times New Roman" w:eastAsia="Times New Roman" w:hAnsi="Times New Roman" w:cs="Times New Roman"/>
        </w:rPr>
        <w:t>, E.</w:t>
      </w:r>
      <w:r w:rsidRPr="3CBE6017">
        <w:rPr>
          <w:rFonts w:ascii="Times New Roman" w:eastAsia="Times New Roman" w:hAnsi="Times New Roman" w:cs="Times New Roman"/>
        </w:rPr>
        <w:t xml:space="preserve"> (2010) </w:t>
      </w:r>
      <w:r w:rsidR="00957F25" w:rsidRPr="3CBE6017">
        <w:rPr>
          <w:rFonts w:ascii="Times New Roman" w:eastAsia="Times New Roman" w:hAnsi="Times New Roman" w:cs="Times New Roman"/>
        </w:rPr>
        <w:t>Invisible experiences: Understanding the choices and needs of university students with dependent children</w:t>
      </w:r>
      <w:r w:rsidR="0AFDCBEF" w:rsidRPr="3CBE6017">
        <w:rPr>
          <w:rFonts w:ascii="Times New Roman" w:eastAsia="Times New Roman" w:hAnsi="Times New Roman" w:cs="Times New Roman"/>
        </w:rPr>
        <w:t>,</w:t>
      </w:r>
      <w:r w:rsidR="00CB6FB1" w:rsidRPr="3CBE6017">
        <w:rPr>
          <w:rFonts w:ascii="Times New Roman" w:eastAsia="Times New Roman" w:hAnsi="Times New Roman" w:cs="Times New Roman"/>
        </w:rPr>
        <w:t xml:space="preserve"> </w:t>
      </w:r>
      <w:r w:rsidR="00957F25" w:rsidRPr="3CBE6017">
        <w:rPr>
          <w:rFonts w:ascii="Times New Roman" w:eastAsia="Times New Roman" w:hAnsi="Times New Roman" w:cs="Times New Roman"/>
          <w:i/>
          <w:iCs/>
        </w:rPr>
        <w:t>British Educational Research Journal</w:t>
      </w:r>
      <w:r w:rsidR="298CD48F" w:rsidRPr="3CBE6017">
        <w:rPr>
          <w:rFonts w:ascii="Times New Roman" w:eastAsia="Times New Roman" w:hAnsi="Times New Roman" w:cs="Times New Roman"/>
          <w:i/>
          <w:iCs/>
        </w:rPr>
        <w:t>,</w:t>
      </w:r>
      <w:r w:rsidR="00957F25" w:rsidRPr="3CBE6017">
        <w:rPr>
          <w:rFonts w:ascii="Times New Roman" w:eastAsia="Times New Roman" w:hAnsi="Times New Roman" w:cs="Times New Roman"/>
          <w:i/>
          <w:iCs/>
        </w:rPr>
        <w:t xml:space="preserve"> </w:t>
      </w:r>
      <w:r w:rsidR="00957F25" w:rsidRPr="3CBE6017">
        <w:rPr>
          <w:rFonts w:ascii="Times New Roman" w:eastAsia="Times New Roman" w:hAnsi="Times New Roman" w:cs="Times New Roman"/>
        </w:rPr>
        <w:t>36 (5), 787-805</w:t>
      </w:r>
    </w:p>
    <w:p w14:paraId="7747F15F" w14:textId="6778BFA5" w:rsidR="574F53FA" w:rsidRDefault="574F53FA" w:rsidP="3CBE6017">
      <w:pPr>
        <w:spacing w:after="120"/>
        <w:jc w:val="both"/>
        <w:rPr>
          <w:rFonts w:ascii="Times New Roman" w:hAnsi="Times New Roman"/>
        </w:rPr>
      </w:pPr>
      <w:r w:rsidRPr="3CBE6017">
        <w:rPr>
          <w:rFonts w:ascii="Times New Roman" w:hAnsi="Times New Roman"/>
        </w:rPr>
        <w:t>Mawusi Amos</w:t>
      </w:r>
      <w:r w:rsidR="275E3684" w:rsidRPr="3CBE6017">
        <w:rPr>
          <w:rFonts w:ascii="Times New Roman" w:hAnsi="Times New Roman"/>
        </w:rPr>
        <w:t>, P</w:t>
      </w:r>
      <w:r w:rsidR="4F2F4A3C" w:rsidRPr="3CBE6017">
        <w:rPr>
          <w:rFonts w:ascii="Times New Roman" w:hAnsi="Times New Roman"/>
        </w:rPr>
        <w:t>.</w:t>
      </w:r>
      <w:r w:rsidR="275E3684" w:rsidRPr="3CBE6017">
        <w:rPr>
          <w:rFonts w:ascii="Times New Roman" w:hAnsi="Times New Roman"/>
        </w:rPr>
        <w:t xml:space="preserve"> &amp;</w:t>
      </w:r>
      <w:r w:rsidRPr="3CBE6017">
        <w:rPr>
          <w:rFonts w:ascii="Times New Roman" w:hAnsi="Times New Roman"/>
        </w:rPr>
        <w:t xml:space="preserve"> Manieson</w:t>
      </w:r>
      <w:r w:rsidR="54D8F0B3" w:rsidRPr="3CBE6017">
        <w:rPr>
          <w:rFonts w:ascii="Times New Roman" w:hAnsi="Times New Roman"/>
        </w:rPr>
        <w:t>, E</w:t>
      </w:r>
      <w:r w:rsidR="4C23E206" w:rsidRPr="3CBE6017">
        <w:rPr>
          <w:rFonts w:ascii="Times New Roman" w:hAnsi="Times New Roman"/>
        </w:rPr>
        <w:t>. (</w:t>
      </w:r>
      <w:r w:rsidRPr="3CBE6017">
        <w:rPr>
          <w:rFonts w:ascii="Times New Roman" w:hAnsi="Times New Roman"/>
        </w:rPr>
        <w:t>2015</w:t>
      </w:r>
      <w:r w:rsidR="6227927F" w:rsidRPr="3CBE6017">
        <w:rPr>
          <w:rFonts w:ascii="Times New Roman" w:hAnsi="Times New Roman"/>
        </w:rPr>
        <w:t>) Issues and challenges confronting married women in tertiary institutions</w:t>
      </w:r>
      <w:r w:rsidR="5511AE7E" w:rsidRPr="3CBE6017">
        <w:rPr>
          <w:rFonts w:ascii="Times New Roman" w:hAnsi="Times New Roman"/>
        </w:rPr>
        <w:t>,</w:t>
      </w:r>
      <w:r w:rsidR="6227927F" w:rsidRPr="3CBE6017">
        <w:rPr>
          <w:rFonts w:ascii="Times New Roman" w:hAnsi="Times New Roman"/>
        </w:rPr>
        <w:t xml:space="preserve"> </w:t>
      </w:r>
      <w:r w:rsidR="6227927F" w:rsidRPr="3CBE6017">
        <w:rPr>
          <w:rFonts w:ascii="Times New Roman" w:hAnsi="Times New Roman"/>
          <w:i/>
          <w:iCs/>
        </w:rPr>
        <w:t>International Journal of Education, Learning and Development</w:t>
      </w:r>
      <w:r w:rsidR="19AC6A67" w:rsidRPr="3CBE6017">
        <w:rPr>
          <w:rFonts w:ascii="Times New Roman" w:hAnsi="Times New Roman"/>
        </w:rPr>
        <w:t>,</w:t>
      </w:r>
      <w:r w:rsidR="6227927F" w:rsidRPr="3CBE6017">
        <w:rPr>
          <w:rFonts w:ascii="Times New Roman" w:hAnsi="Times New Roman"/>
        </w:rPr>
        <w:t xml:space="preserve"> </w:t>
      </w:r>
      <w:r w:rsidR="724C165B" w:rsidRPr="3CBE6017">
        <w:rPr>
          <w:rFonts w:ascii="Times New Roman" w:hAnsi="Times New Roman"/>
        </w:rPr>
        <w:t>3(9). 19-27.</w:t>
      </w:r>
      <w:r w:rsidR="6227927F" w:rsidRPr="3CBE6017">
        <w:rPr>
          <w:rFonts w:ascii="Times New Roman" w:hAnsi="Times New Roman"/>
        </w:rPr>
        <w:t xml:space="preserve">  </w:t>
      </w:r>
    </w:p>
    <w:p w14:paraId="7187915D" w14:textId="77777777" w:rsidR="00342475" w:rsidRDefault="00957F25" w:rsidP="00957F25">
      <w:pPr>
        <w:spacing w:after="120"/>
        <w:jc w:val="both"/>
        <w:rPr>
          <w:rFonts w:ascii="Times New Roman" w:hAnsi="Times New Roman"/>
        </w:rPr>
      </w:pPr>
      <w:r w:rsidRPr="17015779">
        <w:rPr>
          <w:rFonts w:ascii="Times New Roman" w:hAnsi="Times New Roman"/>
        </w:rPr>
        <w:t>Mettler, S. (2016) The Policyscape and the Challenges of Contemporary Politics to Policy Maintenance</w:t>
      </w:r>
      <w:r w:rsidR="00CB6FB1" w:rsidRPr="17015779">
        <w:rPr>
          <w:rFonts w:ascii="Times New Roman" w:hAnsi="Times New Roman"/>
        </w:rPr>
        <w:t xml:space="preserve">, </w:t>
      </w:r>
      <w:r w:rsidRPr="17015779">
        <w:rPr>
          <w:rFonts w:ascii="Times New Roman" w:hAnsi="Times New Roman"/>
          <w:i/>
          <w:iCs/>
        </w:rPr>
        <w:t>Perspectives on Politics</w:t>
      </w:r>
      <w:r w:rsidRPr="17015779">
        <w:rPr>
          <w:rFonts w:ascii="Times New Roman" w:hAnsi="Times New Roman"/>
        </w:rPr>
        <w:t xml:space="preserve">, </w:t>
      </w:r>
      <w:r w:rsidR="201322D2" w:rsidRPr="17015779">
        <w:rPr>
          <w:rFonts w:ascii="Times New Roman" w:hAnsi="Times New Roman"/>
        </w:rPr>
        <w:t xml:space="preserve">14(2), </w:t>
      </w:r>
      <w:r w:rsidRPr="17015779">
        <w:rPr>
          <w:rFonts w:ascii="Times New Roman" w:hAnsi="Times New Roman"/>
        </w:rPr>
        <w:t xml:space="preserve">369 </w:t>
      </w:r>
      <w:r w:rsidR="00342475">
        <w:rPr>
          <w:rFonts w:ascii="Times New Roman" w:hAnsi="Times New Roman"/>
        </w:rPr>
        <w:t>–</w:t>
      </w:r>
      <w:r w:rsidRPr="17015779">
        <w:rPr>
          <w:rFonts w:ascii="Times New Roman" w:hAnsi="Times New Roman"/>
        </w:rPr>
        <w:t xml:space="preserve"> 390</w:t>
      </w:r>
      <w:r w:rsidR="00342475">
        <w:rPr>
          <w:rFonts w:ascii="Times New Roman" w:hAnsi="Times New Roman"/>
        </w:rPr>
        <w:t>.</w:t>
      </w:r>
    </w:p>
    <w:p w14:paraId="55EEBB0A" w14:textId="08D80369" w:rsidR="00957F25" w:rsidRPr="00957F25" w:rsidRDefault="00957F25" w:rsidP="00957F25">
      <w:pPr>
        <w:spacing w:after="120"/>
        <w:jc w:val="both"/>
        <w:rPr>
          <w:rFonts w:ascii="Times New Roman" w:hAnsi="Times New Roman"/>
        </w:rPr>
      </w:pPr>
      <w:r w:rsidRPr="22A26C6E">
        <w:rPr>
          <w:rFonts w:ascii="Times New Roman" w:hAnsi="Times New Roman"/>
        </w:rPr>
        <w:t xml:space="preserve">Motta, S. </w:t>
      </w:r>
      <w:r w:rsidR="125A03FA" w:rsidRPr="22A26C6E">
        <w:rPr>
          <w:rFonts w:ascii="Times New Roman" w:hAnsi="Times New Roman"/>
        </w:rPr>
        <w:t xml:space="preserve">&amp; </w:t>
      </w:r>
      <w:r w:rsidRPr="22A26C6E">
        <w:rPr>
          <w:rFonts w:ascii="Times New Roman" w:hAnsi="Times New Roman"/>
        </w:rPr>
        <w:t xml:space="preserve">Bennett, A. (2018) Pedagogies of care, care-full epistemological practice and ‘other’ caring subjectivities in enabling education, </w:t>
      </w:r>
      <w:r w:rsidRPr="22A26C6E">
        <w:rPr>
          <w:rFonts w:ascii="Times New Roman" w:hAnsi="Times New Roman"/>
          <w:i/>
          <w:iCs/>
        </w:rPr>
        <w:t>Teaching in Higher Education</w:t>
      </w:r>
      <w:r w:rsidRPr="22A26C6E">
        <w:rPr>
          <w:rFonts w:ascii="Times New Roman" w:hAnsi="Times New Roman"/>
        </w:rPr>
        <w:t>, 23</w:t>
      </w:r>
      <w:r w:rsidR="570C1E2F" w:rsidRPr="22A26C6E">
        <w:rPr>
          <w:rFonts w:ascii="Times New Roman" w:hAnsi="Times New Roman"/>
        </w:rPr>
        <w:t>(</w:t>
      </w:r>
      <w:r w:rsidRPr="22A26C6E">
        <w:rPr>
          <w:rFonts w:ascii="Times New Roman" w:hAnsi="Times New Roman"/>
        </w:rPr>
        <w:t>5</w:t>
      </w:r>
      <w:r w:rsidR="4176B362" w:rsidRPr="22A26C6E">
        <w:rPr>
          <w:rFonts w:ascii="Times New Roman" w:hAnsi="Times New Roman"/>
        </w:rPr>
        <w:t>)</w:t>
      </w:r>
      <w:r w:rsidRPr="22A26C6E">
        <w:rPr>
          <w:rFonts w:ascii="Times New Roman" w:hAnsi="Times New Roman"/>
        </w:rPr>
        <w:t>, 631-646.</w:t>
      </w:r>
    </w:p>
    <w:p w14:paraId="24108CDF" w14:textId="2BEBFEED" w:rsidR="00957F25" w:rsidRPr="00957F25" w:rsidRDefault="4177E25A" w:rsidP="00957F25">
      <w:pPr>
        <w:spacing w:after="120"/>
        <w:jc w:val="both"/>
        <w:rPr>
          <w:rFonts w:ascii="Times New Roman" w:hAnsi="Times New Roman"/>
        </w:rPr>
      </w:pPr>
      <w:r w:rsidRPr="3CBE6017">
        <w:rPr>
          <w:rFonts w:ascii="Times New Roman" w:hAnsi="Times New Roman"/>
        </w:rPr>
        <w:t xml:space="preserve">Quaye, S., Harper, S. </w:t>
      </w:r>
      <w:r w:rsidR="72D5B0FB" w:rsidRPr="3CBE6017">
        <w:rPr>
          <w:rFonts w:ascii="Times New Roman" w:hAnsi="Times New Roman"/>
        </w:rPr>
        <w:t xml:space="preserve">&amp; </w:t>
      </w:r>
      <w:r w:rsidRPr="3CBE6017">
        <w:rPr>
          <w:rFonts w:ascii="Times New Roman" w:hAnsi="Times New Roman"/>
        </w:rPr>
        <w:t xml:space="preserve">Pendakur, S. (2019) </w:t>
      </w:r>
      <w:r w:rsidRPr="3CBE6017">
        <w:rPr>
          <w:rFonts w:ascii="Times New Roman" w:hAnsi="Times New Roman"/>
          <w:i/>
          <w:iCs/>
        </w:rPr>
        <w:t>Student Engagement in Higher Education</w:t>
      </w:r>
      <w:r w:rsidR="2E20651B" w:rsidRPr="3CBE6017">
        <w:rPr>
          <w:rFonts w:ascii="Times New Roman" w:hAnsi="Times New Roman"/>
          <w:i/>
          <w:iCs/>
        </w:rPr>
        <w:t xml:space="preserve"> </w:t>
      </w:r>
      <w:r w:rsidR="2E20651B" w:rsidRPr="3CBE6017">
        <w:rPr>
          <w:rFonts w:ascii="Times New Roman" w:hAnsi="Times New Roman"/>
        </w:rPr>
        <w:t>(</w:t>
      </w:r>
      <w:r w:rsidRPr="3CBE6017">
        <w:rPr>
          <w:rFonts w:ascii="Times New Roman" w:hAnsi="Times New Roman"/>
        </w:rPr>
        <w:t>New York</w:t>
      </w:r>
      <w:r w:rsidR="5A6183A9" w:rsidRPr="3CBE6017">
        <w:rPr>
          <w:rFonts w:ascii="Times New Roman" w:hAnsi="Times New Roman"/>
        </w:rPr>
        <w:t>,</w:t>
      </w:r>
      <w:r w:rsidRPr="3CBE6017">
        <w:rPr>
          <w:rFonts w:ascii="Times New Roman" w:hAnsi="Times New Roman"/>
        </w:rPr>
        <w:t xml:space="preserve"> Routledge</w:t>
      </w:r>
      <w:r w:rsidR="13FCEAB7" w:rsidRPr="3CBE6017">
        <w:rPr>
          <w:rFonts w:ascii="Times New Roman" w:hAnsi="Times New Roman"/>
        </w:rPr>
        <w:t>)</w:t>
      </w:r>
      <w:r w:rsidRPr="3CBE6017">
        <w:rPr>
          <w:rFonts w:ascii="Times New Roman" w:hAnsi="Times New Roman"/>
        </w:rPr>
        <w:t>.</w:t>
      </w:r>
    </w:p>
    <w:p w14:paraId="580EB9A7" w14:textId="49AF025D" w:rsidR="308F49EE" w:rsidRDefault="308F49EE" w:rsidP="3CBE6017">
      <w:pPr>
        <w:spacing w:after="120"/>
        <w:jc w:val="both"/>
        <w:rPr>
          <w:rFonts w:ascii="Times New Roman" w:hAnsi="Times New Roman"/>
        </w:rPr>
      </w:pPr>
      <w:r w:rsidRPr="62505120">
        <w:rPr>
          <w:rFonts w:ascii="Times New Roman" w:hAnsi="Times New Roman"/>
        </w:rPr>
        <w:t xml:space="preserve">Raddon, A. (2002) Mothers in the Academy: Positioned and Positioning within Discourse of the ‘Successful Academic’ and the ‘Good Mother’. </w:t>
      </w:r>
      <w:r w:rsidRPr="62505120">
        <w:rPr>
          <w:rFonts w:ascii="Times New Roman" w:hAnsi="Times New Roman"/>
          <w:i/>
          <w:iCs/>
        </w:rPr>
        <w:t>Studies in Higher Education</w:t>
      </w:r>
      <w:r w:rsidR="01E3C02A" w:rsidRPr="62505120">
        <w:rPr>
          <w:rFonts w:ascii="Times New Roman" w:hAnsi="Times New Roman"/>
          <w:i/>
          <w:iCs/>
        </w:rPr>
        <w:t>,</w:t>
      </w:r>
      <w:r w:rsidRPr="62505120">
        <w:rPr>
          <w:rFonts w:ascii="Times New Roman" w:hAnsi="Times New Roman"/>
        </w:rPr>
        <w:t xml:space="preserve"> 27(4), 387-403.</w:t>
      </w:r>
    </w:p>
    <w:p w14:paraId="0B9CB5BB" w14:textId="168B7A2E" w:rsidR="51E8A347" w:rsidRDefault="51E8A347" w:rsidP="62505120">
      <w:pPr>
        <w:spacing w:after="120"/>
        <w:jc w:val="both"/>
        <w:rPr>
          <w:rFonts w:ascii="Times New Roman" w:eastAsia="Times New Roman" w:hAnsi="Times New Roman" w:cs="Times New Roman"/>
          <w:color w:val="1D1D1D"/>
        </w:rPr>
      </w:pPr>
      <w:r w:rsidRPr="62505120">
        <w:rPr>
          <w:rFonts w:ascii="Times New Roman" w:eastAsia="Times New Roman" w:hAnsi="Times New Roman" w:cs="Times New Roman"/>
          <w:color w:val="1D1D1D"/>
        </w:rPr>
        <w:t>Redmalm, D. (2015) Pet Grief: When is Non-Human Life Gri</w:t>
      </w:r>
      <w:r w:rsidR="1879DB84" w:rsidRPr="62505120">
        <w:rPr>
          <w:rFonts w:ascii="Times New Roman" w:eastAsia="Times New Roman" w:hAnsi="Times New Roman" w:cs="Times New Roman"/>
          <w:color w:val="1D1D1D"/>
        </w:rPr>
        <w:t>e</w:t>
      </w:r>
      <w:r w:rsidRPr="62505120">
        <w:rPr>
          <w:rFonts w:ascii="Times New Roman" w:eastAsia="Times New Roman" w:hAnsi="Times New Roman" w:cs="Times New Roman"/>
          <w:color w:val="1D1D1D"/>
        </w:rPr>
        <w:t xml:space="preserve">vable?, </w:t>
      </w:r>
      <w:r w:rsidRPr="62505120">
        <w:rPr>
          <w:rFonts w:ascii="Times New Roman" w:eastAsia="Times New Roman" w:hAnsi="Times New Roman" w:cs="Times New Roman"/>
          <w:i/>
          <w:iCs/>
          <w:color w:val="1D1D1D"/>
        </w:rPr>
        <w:t>The Sociological Review,</w:t>
      </w:r>
      <w:r w:rsidRPr="62505120">
        <w:rPr>
          <w:rFonts w:ascii="Times New Roman" w:eastAsia="Times New Roman" w:hAnsi="Times New Roman" w:cs="Times New Roman"/>
          <w:color w:val="1D1D1D"/>
        </w:rPr>
        <w:t xml:space="preserve"> 63(1), 19-35</w:t>
      </w:r>
      <w:r w:rsidR="054A19E7" w:rsidRPr="62505120">
        <w:rPr>
          <w:rFonts w:ascii="Times New Roman" w:eastAsia="Times New Roman" w:hAnsi="Times New Roman" w:cs="Times New Roman"/>
          <w:color w:val="1D1D1D"/>
        </w:rPr>
        <w:t>.</w:t>
      </w:r>
    </w:p>
    <w:p w14:paraId="5CA9053E" w14:textId="2BCE226B" w:rsidR="5B8C4505" w:rsidRDefault="5B8C4505" w:rsidP="3CBE6017">
      <w:pPr>
        <w:spacing w:after="120"/>
        <w:jc w:val="both"/>
        <w:rPr>
          <w:ins w:id="158" w:author="Moreau, Marie-Pierre" w:date="2022-12-20T18:53:00Z"/>
          <w:rFonts w:ascii="Times New Roman" w:eastAsia="Times New Roman" w:hAnsi="Times New Roman" w:cs="Times New Roman"/>
          <w:color w:val="1D1D1D"/>
        </w:rPr>
      </w:pPr>
      <w:r w:rsidRPr="3CBE6017">
        <w:rPr>
          <w:rFonts w:ascii="Times New Roman" w:hAnsi="Times New Roman"/>
        </w:rPr>
        <w:t xml:space="preserve">Sallee, M. (2019) Engaging student-parents, in S. Quaye, &amp; S. Pendakur (2019) </w:t>
      </w:r>
      <w:r w:rsidRPr="3CBE6017">
        <w:rPr>
          <w:rFonts w:ascii="Times New Roman" w:hAnsi="Times New Roman"/>
          <w:i/>
          <w:iCs/>
        </w:rPr>
        <w:t>Student Engagement in Higher Education</w:t>
      </w:r>
      <w:r w:rsidRPr="3CBE6017">
        <w:rPr>
          <w:rFonts w:ascii="Times New Roman" w:hAnsi="Times New Roman"/>
        </w:rPr>
        <w:t xml:space="preserve"> (New York, Routledge).</w:t>
      </w:r>
      <w:r w:rsidRPr="3CBE6017">
        <w:rPr>
          <w:rFonts w:ascii="Times New Roman" w:eastAsia="Times New Roman" w:hAnsi="Times New Roman" w:cs="Times New Roman"/>
          <w:color w:val="1D1D1D"/>
        </w:rPr>
        <w:t xml:space="preserve"> </w:t>
      </w:r>
    </w:p>
    <w:p w14:paraId="1E0B1D2B" w14:textId="62CDA8D1" w:rsidR="00554F97" w:rsidRDefault="008D42D5" w:rsidP="3CBE6017">
      <w:pPr>
        <w:spacing w:after="120"/>
        <w:jc w:val="both"/>
        <w:rPr>
          <w:rFonts w:ascii="Times New Roman" w:hAnsi="Times New Roman"/>
        </w:rPr>
      </w:pPr>
      <w:ins w:id="159" w:author="Moreau, Marie-Pierre" w:date="2022-12-20T18:54:00Z">
        <w:r w:rsidRPr="008D42D5">
          <w:rPr>
            <w:rFonts w:ascii="Times New Roman" w:hAnsi="Times New Roman"/>
          </w:rPr>
          <w:t>Sallee</w:t>
        </w:r>
        <w:r>
          <w:rPr>
            <w:rFonts w:ascii="Times New Roman" w:hAnsi="Times New Roman"/>
          </w:rPr>
          <w:t xml:space="preserve">, M. </w:t>
        </w:r>
        <w:r w:rsidR="00123314">
          <w:rPr>
            <w:rFonts w:ascii="Times New Roman" w:hAnsi="Times New Roman"/>
          </w:rPr>
          <w:t xml:space="preserve">Ward, K. &amp; Wolf-Mendel, </w:t>
        </w:r>
      </w:ins>
      <w:ins w:id="160" w:author="Moreau, Marie-Pierre" w:date="2022-12-20T18:55:00Z">
        <w:r w:rsidR="00123314">
          <w:rPr>
            <w:rFonts w:ascii="Times New Roman" w:hAnsi="Times New Roman"/>
          </w:rPr>
          <w:t>L. (</w:t>
        </w:r>
      </w:ins>
      <w:ins w:id="161" w:author="Moreau, Marie-Pierre" w:date="2022-12-20T18:54:00Z">
        <w:r w:rsidRPr="008D42D5">
          <w:rPr>
            <w:rFonts w:ascii="Times New Roman" w:hAnsi="Times New Roman"/>
          </w:rPr>
          <w:t>201</w:t>
        </w:r>
      </w:ins>
      <w:ins w:id="162" w:author="Moreau, Marie-Pierre" w:date="2022-12-20T18:55:00Z">
        <w:r w:rsidR="00123314">
          <w:rPr>
            <w:rFonts w:ascii="Times New Roman" w:hAnsi="Times New Roman"/>
          </w:rPr>
          <w:t>6)</w:t>
        </w:r>
      </w:ins>
      <w:ins w:id="163" w:author="Moreau, Marie-Pierre" w:date="2022-12-20T18:54:00Z">
        <w:r w:rsidRPr="008D42D5">
          <w:rPr>
            <w:rFonts w:ascii="Times New Roman" w:hAnsi="Times New Roman"/>
          </w:rPr>
          <w:t xml:space="preserve"> Can Anyone Have it All? Gendered Views on Parenting and Academic Careers</w:t>
        </w:r>
      </w:ins>
      <w:ins w:id="164" w:author="Moreau, Marie-Pierre" w:date="2022-12-20T18:55:00Z">
        <w:r w:rsidR="00123314">
          <w:rPr>
            <w:rFonts w:ascii="Times New Roman" w:hAnsi="Times New Roman"/>
          </w:rPr>
          <w:t xml:space="preserve">, </w:t>
        </w:r>
      </w:ins>
      <w:ins w:id="165" w:author="Moreau, Marie-Pierre" w:date="2022-12-20T18:56:00Z">
        <w:r w:rsidR="003305D2" w:rsidRPr="003305D2">
          <w:rPr>
            <w:rFonts w:ascii="Times New Roman" w:hAnsi="Times New Roman"/>
            <w:i/>
            <w:iCs/>
            <w:rPrChange w:id="166" w:author="Moreau, Marie-Pierre" w:date="2022-12-20T18:56:00Z">
              <w:rPr>
                <w:rFonts w:ascii="Times New Roman" w:hAnsi="Times New Roman"/>
              </w:rPr>
            </w:rPrChange>
          </w:rPr>
          <w:t>Innovative Higher Education</w:t>
        </w:r>
        <w:r w:rsidR="003305D2">
          <w:rPr>
            <w:rFonts w:ascii="Times New Roman" w:hAnsi="Times New Roman"/>
          </w:rPr>
          <w:t xml:space="preserve">, </w:t>
        </w:r>
        <w:r w:rsidR="00E53AEB">
          <w:rPr>
            <w:rFonts w:ascii="Times New Roman" w:hAnsi="Times New Roman"/>
          </w:rPr>
          <w:t>41, 187-202.</w:t>
        </w:r>
      </w:ins>
    </w:p>
    <w:p w14:paraId="4ACDF43A" w14:textId="12EF187F" w:rsidR="76655423" w:rsidRDefault="76655423" w:rsidP="62505120">
      <w:pPr>
        <w:spacing w:after="120"/>
        <w:jc w:val="both"/>
        <w:rPr>
          <w:rFonts w:ascii="Times New Roman" w:eastAsia="Times New Roman" w:hAnsi="Times New Roman" w:cs="Times New Roman"/>
          <w:color w:val="1D1D1D"/>
        </w:rPr>
      </w:pPr>
      <w:r w:rsidRPr="62505120">
        <w:rPr>
          <w:rFonts w:ascii="Times New Roman" w:eastAsia="Times New Roman" w:hAnsi="Times New Roman" w:cs="Times New Roman"/>
          <w:color w:val="1D1D1D"/>
        </w:rPr>
        <w:t>Sallee, M. (2015) Adding Academics to the Work/Family Puzzle: Graduate Student Parents in Higher Education and Student Affairs</w:t>
      </w:r>
      <w:r w:rsidR="4BA7FFEF" w:rsidRPr="62505120">
        <w:rPr>
          <w:rFonts w:ascii="Times New Roman" w:eastAsia="Times New Roman" w:hAnsi="Times New Roman" w:cs="Times New Roman"/>
          <w:color w:val="1D1D1D"/>
        </w:rPr>
        <w:t xml:space="preserve">. </w:t>
      </w:r>
      <w:r w:rsidR="4BA7FFEF" w:rsidRPr="62505120">
        <w:rPr>
          <w:rFonts w:ascii="Times New Roman" w:eastAsia="Times New Roman" w:hAnsi="Times New Roman" w:cs="Times New Roman"/>
          <w:i/>
          <w:iCs/>
          <w:color w:val="1D1D1D"/>
        </w:rPr>
        <w:t>Journal of Student Affairs Research and Practice</w:t>
      </w:r>
      <w:r w:rsidR="4BA7FFEF" w:rsidRPr="62505120">
        <w:rPr>
          <w:rFonts w:ascii="Times New Roman" w:eastAsia="Times New Roman" w:hAnsi="Times New Roman" w:cs="Times New Roman"/>
          <w:color w:val="1D1D1D"/>
        </w:rPr>
        <w:t>, 52(4), 401-413.</w:t>
      </w:r>
    </w:p>
    <w:p w14:paraId="74C78607" w14:textId="2016E721" w:rsidR="00957F25" w:rsidRPr="00957F25" w:rsidRDefault="00957F25" w:rsidP="00957F25">
      <w:pPr>
        <w:spacing w:after="120"/>
        <w:jc w:val="both"/>
        <w:rPr>
          <w:rFonts w:ascii="Times New Roman" w:hAnsi="Times New Roman"/>
        </w:rPr>
      </w:pPr>
      <w:r w:rsidRPr="62505120">
        <w:rPr>
          <w:rFonts w:ascii="Times New Roman" w:hAnsi="Times New Roman"/>
        </w:rPr>
        <w:t xml:space="preserve">Skloot, R. (2010) </w:t>
      </w:r>
      <w:r w:rsidRPr="62505120">
        <w:rPr>
          <w:rFonts w:ascii="Times New Roman" w:hAnsi="Times New Roman"/>
          <w:i/>
          <w:iCs/>
        </w:rPr>
        <w:t>The Immortal Life of Henrietta Lacks</w:t>
      </w:r>
      <w:r w:rsidRPr="62505120">
        <w:rPr>
          <w:rFonts w:ascii="Times New Roman" w:hAnsi="Times New Roman"/>
        </w:rPr>
        <w:t xml:space="preserve"> </w:t>
      </w:r>
      <w:r w:rsidR="5AA359A6" w:rsidRPr="62505120">
        <w:rPr>
          <w:rFonts w:ascii="Times New Roman" w:hAnsi="Times New Roman"/>
        </w:rPr>
        <w:t>(</w:t>
      </w:r>
      <w:r w:rsidRPr="62505120">
        <w:rPr>
          <w:rFonts w:ascii="Times New Roman" w:hAnsi="Times New Roman"/>
        </w:rPr>
        <w:t>London</w:t>
      </w:r>
      <w:r w:rsidR="3DEF0AFF" w:rsidRPr="62505120">
        <w:rPr>
          <w:rFonts w:ascii="Times New Roman" w:hAnsi="Times New Roman"/>
        </w:rPr>
        <w:t>,</w:t>
      </w:r>
      <w:r w:rsidRPr="62505120">
        <w:rPr>
          <w:rFonts w:ascii="Times New Roman" w:hAnsi="Times New Roman"/>
        </w:rPr>
        <w:t xml:space="preserve"> Macmillan</w:t>
      </w:r>
      <w:r w:rsidR="077C892D" w:rsidRPr="62505120">
        <w:rPr>
          <w:rFonts w:ascii="Times New Roman" w:hAnsi="Times New Roman"/>
        </w:rPr>
        <w:t>)</w:t>
      </w:r>
      <w:r w:rsidRPr="62505120">
        <w:rPr>
          <w:rFonts w:ascii="Times New Roman" w:hAnsi="Times New Roman"/>
        </w:rPr>
        <w:t>.</w:t>
      </w:r>
    </w:p>
    <w:p w14:paraId="45E29D73" w14:textId="3B66094E" w:rsidR="48B27690" w:rsidRDefault="48B27690" w:rsidP="62505120">
      <w:pPr>
        <w:spacing w:after="120"/>
        <w:jc w:val="both"/>
        <w:rPr>
          <w:rFonts w:eastAsiaTheme="minorEastAsia"/>
          <w:color w:val="202122"/>
        </w:rPr>
      </w:pPr>
      <w:r w:rsidRPr="62505120">
        <w:rPr>
          <w:rFonts w:ascii="Times New Roman" w:hAnsi="Times New Roman"/>
        </w:rPr>
        <w:t xml:space="preserve">Tronto, J. (1993) </w:t>
      </w:r>
      <w:r w:rsidRPr="62505120">
        <w:rPr>
          <w:rFonts w:ascii="Times New Roman" w:hAnsi="Times New Roman"/>
          <w:i/>
          <w:iCs/>
        </w:rPr>
        <w:t>Moral Boundaries: A Political Argument for an Ethic of Care</w:t>
      </w:r>
      <w:r w:rsidRPr="62505120">
        <w:rPr>
          <w:rFonts w:ascii="Times New Roman" w:hAnsi="Times New Roman"/>
        </w:rPr>
        <w:t xml:space="preserve"> (Routledge, New York).</w:t>
      </w:r>
    </w:p>
    <w:p w14:paraId="6B9AAE0D" w14:textId="10E896B9" w:rsidR="734EC1F9" w:rsidRDefault="734EC1F9" w:rsidP="62505120">
      <w:pPr>
        <w:spacing w:after="120"/>
        <w:jc w:val="both"/>
        <w:rPr>
          <w:rFonts w:eastAsiaTheme="minorEastAsia"/>
          <w:color w:val="202122"/>
        </w:rPr>
      </w:pPr>
      <w:r w:rsidRPr="62505120">
        <w:rPr>
          <w:rFonts w:ascii="Times New Roman" w:eastAsia="Times New Roman" w:hAnsi="Times New Roman" w:cs="Times New Roman"/>
          <w:color w:val="202122"/>
        </w:rPr>
        <w:lastRenderedPageBreak/>
        <w:t>Visvanathan, S. (1997) "A carnival for science: Essays on science, technology and development (London, Oxford University Press).</w:t>
      </w:r>
    </w:p>
    <w:p w14:paraId="227C4780" w14:textId="03235E04" w:rsidR="27D92F5D" w:rsidRDefault="27D92F5D" w:rsidP="62505120">
      <w:pPr>
        <w:spacing w:after="120"/>
        <w:jc w:val="both"/>
        <w:rPr>
          <w:rFonts w:ascii="Times New Roman" w:hAnsi="Times New Roman"/>
        </w:rPr>
      </w:pPr>
      <w:r w:rsidRPr="62505120">
        <w:rPr>
          <w:rFonts w:ascii="Times New Roman" w:hAnsi="Times New Roman"/>
        </w:rPr>
        <w:t xml:space="preserve">Wainwright, E., &amp; Marandet, E. (2010) </w:t>
      </w:r>
      <w:r w:rsidRPr="62505120">
        <w:rPr>
          <w:rFonts w:ascii="Times New Roman" w:hAnsi="Times New Roman"/>
          <w:i/>
          <w:iCs/>
        </w:rPr>
        <w:t>Parents in higher education: Impacts of university learning on the self and the family,</w:t>
      </w:r>
      <w:r w:rsidRPr="62505120">
        <w:rPr>
          <w:rFonts w:ascii="Times New Roman" w:hAnsi="Times New Roman"/>
        </w:rPr>
        <w:t xml:space="preserve"> Educational Review, 62(4), 449–465.</w:t>
      </w:r>
    </w:p>
    <w:p w14:paraId="431C0BE9" w14:textId="073825B8" w:rsidR="00957F25" w:rsidRPr="00957F25" w:rsidRDefault="00957F25" w:rsidP="00957F25">
      <w:pPr>
        <w:spacing w:after="120"/>
        <w:jc w:val="both"/>
        <w:rPr>
          <w:rFonts w:ascii="Times New Roman" w:hAnsi="Times New Roman"/>
        </w:rPr>
      </w:pPr>
      <w:r w:rsidRPr="092E52CB">
        <w:rPr>
          <w:rFonts w:ascii="Times New Roman" w:hAnsi="Times New Roman"/>
        </w:rPr>
        <w:t>Weaver-Hightower M (2012) Waltzing Matilda: An autoethnography of a father’s stillbirth</w:t>
      </w:r>
      <w:r w:rsidR="0EC88385" w:rsidRPr="092E52CB">
        <w:rPr>
          <w:rFonts w:ascii="Times New Roman" w:hAnsi="Times New Roman"/>
        </w:rPr>
        <w:t>,</w:t>
      </w:r>
      <w:r w:rsidRPr="092E52CB">
        <w:rPr>
          <w:rFonts w:ascii="Times New Roman" w:hAnsi="Times New Roman"/>
        </w:rPr>
        <w:t xml:space="preserve"> </w:t>
      </w:r>
      <w:r w:rsidRPr="092E52CB">
        <w:rPr>
          <w:rFonts w:ascii="Times New Roman" w:hAnsi="Times New Roman"/>
          <w:i/>
          <w:iCs/>
        </w:rPr>
        <w:t>Journal of Contemporary Ethnography</w:t>
      </w:r>
      <w:r w:rsidR="018D2E3E" w:rsidRPr="092E52CB">
        <w:rPr>
          <w:rFonts w:ascii="Times New Roman" w:hAnsi="Times New Roman"/>
          <w:i/>
          <w:iCs/>
        </w:rPr>
        <w:t>,</w:t>
      </w:r>
      <w:r w:rsidRPr="092E52CB">
        <w:rPr>
          <w:rFonts w:ascii="Times New Roman" w:hAnsi="Times New Roman"/>
          <w:i/>
          <w:iCs/>
        </w:rPr>
        <w:t xml:space="preserve"> </w:t>
      </w:r>
      <w:r w:rsidRPr="092E52CB">
        <w:rPr>
          <w:rFonts w:ascii="Times New Roman" w:hAnsi="Times New Roman"/>
        </w:rPr>
        <w:t>41(4)</w:t>
      </w:r>
      <w:r w:rsidR="7D3FE627" w:rsidRPr="092E52CB">
        <w:rPr>
          <w:rFonts w:ascii="Times New Roman" w:hAnsi="Times New Roman"/>
        </w:rPr>
        <w:t>,</w:t>
      </w:r>
      <w:r w:rsidRPr="092E52CB">
        <w:rPr>
          <w:rFonts w:ascii="Times New Roman" w:hAnsi="Times New Roman"/>
        </w:rPr>
        <w:t xml:space="preserve"> 462–491. </w:t>
      </w:r>
    </w:p>
    <w:p w14:paraId="24F62F0F" w14:textId="27250FB0" w:rsidR="00957F25" w:rsidRDefault="00957F25" w:rsidP="689138BC">
      <w:pPr>
        <w:spacing w:after="120"/>
        <w:jc w:val="both"/>
        <w:rPr>
          <w:rFonts w:ascii="Times New Roman" w:eastAsia="Times New Roman" w:hAnsi="Times New Roman" w:cs="Times New Roman"/>
          <w:color w:val="1C1D1E"/>
        </w:rPr>
      </w:pPr>
      <w:r w:rsidRPr="689138BC">
        <w:rPr>
          <w:rFonts w:ascii="Times New Roman" w:hAnsi="Times New Roman"/>
        </w:rPr>
        <w:t>Weber, M</w:t>
      </w:r>
      <w:r w:rsidR="160A64C1" w:rsidRPr="689138BC">
        <w:rPr>
          <w:rFonts w:ascii="Times New Roman" w:hAnsi="Times New Roman"/>
        </w:rPr>
        <w:t>.</w:t>
      </w:r>
      <w:r w:rsidRPr="689138BC">
        <w:rPr>
          <w:rFonts w:ascii="Times New Roman" w:hAnsi="Times New Roman"/>
        </w:rPr>
        <w:t xml:space="preserve"> </w:t>
      </w:r>
      <w:r w:rsidR="5463E462" w:rsidRPr="689138BC">
        <w:rPr>
          <w:rFonts w:ascii="Times New Roman" w:hAnsi="Times New Roman"/>
        </w:rPr>
        <w:t>(</w:t>
      </w:r>
      <w:r w:rsidRPr="689138BC">
        <w:rPr>
          <w:rFonts w:ascii="Times New Roman" w:eastAsia="Times New Roman" w:hAnsi="Times New Roman" w:cs="Times New Roman"/>
        </w:rPr>
        <w:t>1919</w:t>
      </w:r>
      <w:r w:rsidR="7C0ACA32" w:rsidRPr="689138BC">
        <w:rPr>
          <w:rFonts w:ascii="Times New Roman" w:eastAsia="Times New Roman" w:hAnsi="Times New Roman" w:cs="Times New Roman"/>
        </w:rPr>
        <w:t>)</w:t>
      </w:r>
      <w:r w:rsidRPr="689138BC">
        <w:rPr>
          <w:rFonts w:ascii="Times New Roman" w:eastAsia="Times New Roman" w:hAnsi="Times New Roman" w:cs="Times New Roman"/>
        </w:rPr>
        <w:t xml:space="preserve"> </w:t>
      </w:r>
      <w:r w:rsidRPr="689138BC">
        <w:rPr>
          <w:rFonts w:ascii="Times New Roman" w:eastAsia="Times New Roman" w:hAnsi="Times New Roman" w:cs="Times New Roman"/>
          <w:i/>
          <w:iCs/>
        </w:rPr>
        <w:t>Wissenschaft als Beruf</w:t>
      </w:r>
      <w:r w:rsidRPr="689138BC">
        <w:rPr>
          <w:rFonts w:ascii="Times New Roman" w:eastAsia="Times New Roman" w:hAnsi="Times New Roman" w:cs="Times New Roman"/>
        </w:rPr>
        <w:t xml:space="preserve"> </w:t>
      </w:r>
      <w:r w:rsidR="71B9DFE2" w:rsidRPr="689138BC">
        <w:rPr>
          <w:rFonts w:ascii="Times New Roman" w:eastAsia="Times New Roman" w:hAnsi="Times New Roman" w:cs="Times New Roman"/>
        </w:rPr>
        <w:t>(</w:t>
      </w:r>
      <w:r w:rsidRPr="689138BC">
        <w:rPr>
          <w:rFonts w:ascii="Times New Roman" w:eastAsia="Times New Roman" w:hAnsi="Times New Roman" w:cs="Times New Roman"/>
        </w:rPr>
        <w:t>München-Leipzig</w:t>
      </w:r>
      <w:r w:rsidR="16B9657F" w:rsidRPr="689138BC">
        <w:rPr>
          <w:rFonts w:ascii="Times New Roman" w:eastAsia="Times New Roman" w:hAnsi="Times New Roman" w:cs="Times New Roman"/>
        </w:rPr>
        <w:t>,</w:t>
      </w:r>
      <w:r w:rsidRPr="689138BC">
        <w:rPr>
          <w:rFonts w:ascii="Times New Roman" w:eastAsia="Times New Roman" w:hAnsi="Times New Roman" w:cs="Times New Roman"/>
        </w:rPr>
        <w:t xml:space="preserve"> Duncker &amp; Humblot</w:t>
      </w:r>
      <w:r w:rsidR="0631E55C" w:rsidRPr="689138BC">
        <w:rPr>
          <w:rFonts w:ascii="Times New Roman" w:eastAsia="Times New Roman" w:hAnsi="Times New Roman" w:cs="Times New Roman"/>
        </w:rPr>
        <w:t>)</w:t>
      </w:r>
      <w:r w:rsidRPr="689138BC">
        <w:rPr>
          <w:rFonts w:ascii="Times New Roman" w:eastAsia="Times New Roman" w:hAnsi="Times New Roman" w:cs="Times New Roman"/>
        </w:rPr>
        <w:t xml:space="preserve">. </w:t>
      </w:r>
    </w:p>
    <w:p w14:paraId="19469FFB" w14:textId="54684F8A" w:rsidR="06E8CB9B" w:rsidRDefault="06E8CB9B" w:rsidP="689138BC">
      <w:pPr>
        <w:spacing w:after="120"/>
        <w:jc w:val="both"/>
        <w:rPr>
          <w:rFonts w:ascii="Times New Roman" w:eastAsia="Times New Roman" w:hAnsi="Times New Roman" w:cs="Times New Roman"/>
          <w:color w:val="1C1D1E"/>
        </w:rPr>
      </w:pPr>
      <w:r w:rsidRPr="689138BC">
        <w:rPr>
          <w:rFonts w:ascii="Times New Roman" w:eastAsia="Times New Roman" w:hAnsi="Times New Roman" w:cs="Times New Roman"/>
        </w:rPr>
        <w:t xml:space="preserve">Whitty, G., Hayton, A. &amp; Tang, S (2015) </w:t>
      </w:r>
      <w:r w:rsidRPr="689138BC">
        <w:rPr>
          <w:rFonts w:ascii="Times New Roman" w:eastAsia="Times New Roman" w:hAnsi="Times New Roman" w:cs="Times New Roman"/>
          <w:color w:val="1C1D1E"/>
        </w:rPr>
        <w:t xml:space="preserve">Who you know, what you know and knowing the ropes: a review of evidence about access to higher education institutions in England, </w:t>
      </w:r>
      <w:r w:rsidRPr="689138BC">
        <w:rPr>
          <w:rFonts w:ascii="Times New Roman" w:eastAsia="Times New Roman" w:hAnsi="Times New Roman" w:cs="Times New Roman"/>
          <w:i/>
          <w:iCs/>
          <w:color w:val="1C1D1E"/>
        </w:rPr>
        <w:t>Review of Education</w:t>
      </w:r>
      <w:r w:rsidRPr="689138BC">
        <w:rPr>
          <w:rFonts w:ascii="Times New Roman" w:eastAsia="Times New Roman" w:hAnsi="Times New Roman" w:cs="Times New Roman"/>
          <w:color w:val="1C1D1E"/>
        </w:rPr>
        <w:t xml:space="preserve">, 3(1), 27-67. </w:t>
      </w:r>
    </w:p>
    <w:p w14:paraId="5FF0023D" w14:textId="4012BD8D" w:rsidR="00957F25" w:rsidRDefault="00957F25" w:rsidP="689138BC">
      <w:pPr>
        <w:spacing w:after="120"/>
        <w:jc w:val="both"/>
        <w:rPr>
          <w:rFonts w:ascii="Times New Roman" w:eastAsia="Times New Roman" w:hAnsi="Times New Roman" w:cs="Times New Roman"/>
        </w:rPr>
      </w:pPr>
      <w:r w:rsidRPr="689138BC">
        <w:rPr>
          <w:rFonts w:ascii="Times New Roman" w:eastAsia="Times New Roman" w:hAnsi="Times New Roman" w:cs="Times New Roman"/>
        </w:rPr>
        <w:t xml:space="preserve">Woolf, V. (1929) </w:t>
      </w:r>
      <w:r w:rsidRPr="689138BC">
        <w:rPr>
          <w:rFonts w:ascii="Times New Roman" w:eastAsia="Times New Roman" w:hAnsi="Times New Roman" w:cs="Times New Roman"/>
          <w:i/>
          <w:iCs/>
        </w:rPr>
        <w:t>A Room Of One’s Own</w:t>
      </w:r>
      <w:r w:rsidRPr="689138BC">
        <w:rPr>
          <w:rFonts w:ascii="Times New Roman" w:eastAsia="Times New Roman" w:hAnsi="Times New Roman" w:cs="Times New Roman"/>
        </w:rPr>
        <w:t xml:space="preserve"> </w:t>
      </w:r>
      <w:r w:rsidR="712EA919" w:rsidRPr="689138BC">
        <w:rPr>
          <w:rFonts w:ascii="Times New Roman" w:eastAsia="Times New Roman" w:hAnsi="Times New Roman" w:cs="Times New Roman"/>
        </w:rPr>
        <w:t>(</w:t>
      </w:r>
      <w:r w:rsidRPr="689138BC">
        <w:rPr>
          <w:rFonts w:ascii="Times New Roman" w:eastAsia="Times New Roman" w:hAnsi="Times New Roman" w:cs="Times New Roman"/>
        </w:rPr>
        <w:t>London</w:t>
      </w:r>
      <w:r w:rsidR="04F17856" w:rsidRPr="689138BC">
        <w:rPr>
          <w:rFonts w:ascii="Times New Roman" w:eastAsia="Times New Roman" w:hAnsi="Times New Roman" w:cs="Times New Roman"/>
        </w:rPr>
        <w:t>,</w:t>
      </w:r>
      <w:r w:rsidRPr="689138BC">
        <w:rPr>
          <w:rFonts w:ascii="Times New Roman" w:eastAsia="Times New Roman" w:hAnsi="Times New Roman" w:cs="Times New Roman"/>
        </w:rPr>
        <w:t xml:space="preserve"> Hogarth Press</w:t>
      </w:r>
      <w:r w:rsidR="29707146" w:rsidRPr="689138BC">
        <w:rPr>
          <w:rFonts w:ascii="Times New Roman" w:eastAsia="Times New Roman" w:hAnsi="Times New Roman" w:cs="Times New Roman"/>
        </w:rPr>
        <w:t>)</w:t>
      </w:r>
      <w:r w:rsidRPr="689138BC">
        <w:rPr>
          <w:rFonts w:ascii="Times New Roman" w:eastAsia="Times New Roman" w:hAnsi="Times New Roman" w:cs="Times New Roman"/>
        </w:rPr>
        <w:t>.</w:t>
      </w:r>
    </w:p>
    <w:p w14:paraId="5FB7A23A" w14:textId="2FF239BB" w:rsidR="1063B276" w:rsidRDefault="1063B276" w:rsidP="689138BC">
      <w:pPr>
        <w:spacing w:after="120"/>
        <w:jc w:val="both"/>
        <w:rPr>
          <w:rFonts w:ascii="Times New Roman" w:eastAsia="Times New Roman" w:hAnsi="Times New Roman" w:cs="Times New Roman"/>
        </w:rPr>
      </w:pPr>
      <w:r w:rsidRPr="689138BC">
        <w:rPr>
          <w:rFonts w:ascii="Times New Roman" w:eastAsia="Times New Roman" w:hAnsi="Times New Roman" w:cs="Times New Roman"/>
        </w:rPr>
        <w:t>Xu, C.L. &amp; Montgomery. C. (2019) Educating China on the move: A typology of contemporary Chinese higher education mobilities, Review of Education, 7(3),</w:t>
      </w:r>
      <w:r w:rsidR="3E17C418" w:rsidRPr="689138BC">
        <w:rPr>
          <w:rFonts w:ascii="Times New Roman" w:eastAsia="Times New Roman" w:hAnsi="Times New Roman" w:cs="Times New Roman"/>
        </w:rPr>
        <w:t xml:space="preserve"> 598-627.</w:t>
      </w:r>
      <w:r w:rsidRPr="689138BC">
        <w:rPr>
          <w:rFonts w:ascii="Times New Roman" w:eastAsia="Times New Roman" w:hAnsi="Times New Roman" w:cs="Times New Roman"/>
        </w:rPr>
        <w:t xml:space="preserve"> </w:t>
      </w:r>
    </w:p>
    <w:p w14:paraId="4B94D5A5" w14:textId="77777777" w:rsidR="00957F25" w:rsidRPr="00957F25" w:rsidRDefault="00957F25" w:rsidP="00957F25">
      <w:pPr>
        <w:spacing w:after="120"/>
        <w:jc w:val="both"/>
        <w:rPr>
          <w:rFonts w:ascii="Times New Roman" w:hAnsi="Times New Roman"/>
        </w:rPr>
      </w:pPr>
    </w:p>
    <w:p w14:paraId="3DEEC669" w14:textId="77777777" w:rsidR="00957F25" w:rsidRPr="00957F25" w:rsidRDefault="00957F25" w:rsidP="00957F25">
      <w:pPr>
        <w:spacing w:after="120"/>
        <w:jc w:val="both"/>
        <w:rPr>
          <w:rFonts w:ascii="Times New Roman" w:hAnsi="Times New Roman"/>
        </w:rPr>
      </w:pPr>
    </w:p>
    <w:p w14:paraId="3656B9AB" w14:textId="6B380884" w:rsidR="00FC5FB6" w:rsidRDefault="00FC5FB6">
      <w:pPr>
        <w:rPr>
          <w:rFonts w:ascii="Times New Roman" w:hAnsi="Times New Roman"/>
        </w:rPr>
      </w:pPr>
    </w:p>
    <w:p w14:paraId="0FB78278" w14:textId="77777777" w:rsidR="00FC5FB6" w:rsidRDefault="00FC5FB6" w:rsidP="004E47CD">
      <w:pPr>
        <w:spacing w:after="120"/>
        <w:jc w:val="both"/>
        <w:rPr>
          <w:rFonts w:ascii="Times New Roman" w:hAnsi="Times New Roman"/>
          <w:b/>
        </w:rPr>
      </w:pPr>
    </w:p>
    <w:p w14:paraId="1FC39945" w14:textId="77777777" w:rsidR="009A260B" w:rsidRPr="00934443" w:rsidRDefault="009A260B" w:rsidP="004E47CD">
      <w:pPr>
        <w:spacing w:after="120"/>
        <w:jc w:val="both"/>
        <w:rPr>
          <w:rFonts w:ascii="Times New Roman" w:hAnsi="Times New Roman"/>
          <w:b/>
        </w:rPr>
      </w:pPr>
    </w:p>
    <w:sectPr w:rsidR="009A260B" w:rsidRPr="00934443" w:rsidSect="009A260B">
      <w:headerReference w:type="default" r:id="rId8"/>
      <w:footerReference w:type="even" r:id="rId9"/>
      <w:footerReference w:type="default" r:id="rId10"/>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8A12B" w14:textId="77777777" w:rsidR="00E97180" w:rsidRDefault="00E97180">
      <w:r>
        <w:separator/>
      </w:r>
    </w:p>
  </w:endnote>
  <w:endnote w:type="continuationSeparator" w:id="0">
    <w:p w14:paraId="2946DB82" w14:textId="77777777" w:rsidR="00E97180" w:rsidRDefault="00E97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E97180" w:rsidRDefault="00E97180" w:rsidP="000C4A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97CC1D" w14:textId="77777777" w:rsidR="00E97180" w:rsidRDefault="00E97180" w:rsidP="000C4A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B2312" w14:textId="77777777" w:rsidR="00E97180" w:rsidRDefault="00E97180" w:rsidP="000C4A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4052B">
      <w:rPr>
        <w:rStyle w:val="PageNumber"/>
        <w:noProof/>
      </w:rPr>
      <w:t>11</w:t>
    </w:r>
    <w:r>
      <w:rPr>
        <w:rStyle w:val="PageNumber"/>
      </w:rPr>
      <w:fldChar w:fldCharType="end"/>
    </w:r>
  </w:p>
  <w:p w14:paraId="110FFD37" w14:textId="77777777" w:rsidR="00E97180" w:rsidRDefault="00E97180" w:rsidP="000C4AF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2CB0E" w14:textId="77777777" w:rsidR="00E97180" w:rsidRDefault="00E97180">
      <w:r>
        <w:separator/>
      </w:r>
    </w:p>
  </w:footnote>
  <w:footnote w:type="continuationSeparator" w:id="0">
    <w:p w14:paraId="34CE0A41" w14:textId="77777777" w:rsidR="00E97180" w:rsidRDefault="00E97180">
      <w:r>
        <w:continuationSeparator/>
      </w:r>
    </w:p>
  </w:footnote>
  <w:footnote w:id="1">
    <w:p w14:paraId="62EBF3C5" w14:textId="4F586B5D" w:rsidR="00E97180" w:rsidRPr="00E93B56" w:rsidRDefault="00E97180" w:rsidP="00C664EE">
      <w:pPr>
        <w:spacing w:after="120"/>
        <w:jc w:val="both"/>
        <w:rPr>
          <w:rFonts w:ascii="Times New Roman" w:hAnsi="Times New Roman"/>
        </w:rPr>
      </w:pPr>
      <w:r w:rsidRPr="0004270D">
        <w:rPr>
          <w:rStyle w:val="FootnoteReference"/>
          <w:rFonts w:ascii="Times New Roman" w:hAnsi="Times New Roman"/>
        </w:rPr>
        <w:footnoteRef/>
      </w:r>
      <w:r w:rsidR="17015779" w:rsidRPr="0004270D">
        <w:rPr>
          <w:rFonts w:ascii="Times New Roman" w:hAnsi="Times New Roman"/>
        </w:rPr>
        <w:t xml:space="preserve"> See: </w:t>
      </w:r>
      <w:r w:rsidR="00B352BC" w:rsidRPr="00B352BC">
        <w:rPr>
          <w:rFonts w:ascii="Times New Roman" w:eastAsia="Times New Roman" w:hAnsi="Times New Roman" w:cs="Times New Roman"/>
          <w:sz w:val="21"/>
          <w:szCs w:val="21"/>
        </w:rPr>
        <w:t>A</w:t>
      </w:r>
      <w:r w:rsidR="00B352BC">
        <w:rPr>
          <w:rFonts w:ascii="Times New Roman" w:eastAsia="Times New Roman" w:hAnsi="Times New Roman" w:cs="Times New Roman"/>
          <w:sz w:val="21"/>
          <w:szCs w:val="21"/>
        </w:rPr>
        <w:t>NONYMISED</w:t>
      </w:r>
      <w:r w:rsidR="002E7C40" w:rsidRPr="62505120">
        <w:t>.</w:t>
      </w:r>
    </w:p>
  </w:footnote>
  <w:footnote w:id="2">
    <w:p w14:paraId="2C1CE193" w14:textId="73C6B94D" w:rsidR="62505120" w:rsidRDefault="62505120" w:rsidP="00C664EE">
      <w:pPr>
        <w:pStyle w:val="FootnoteText"/>
      </w:pPr>
      <w:r w:rsidRPr="62505120">
        <w:rPr>
          <w:rStyle w:val="FootnoteReference"/>
        </w:rPr>
        <w:footnoteRef/>
      </w:r>
      <w:r w:rsidR="17015779">
        <w:t xml:space="preserve"> See: </w:t>
      </w:r>
      <w:r w:rsidR="00B352BC" w:rsidRPr="00B352BC">
        <w:rPr>
          <w:rFonts w:ascii="Times New Roman" w:eastAsia="Times New Roman" w:hAnsi="Times New Roman" w:cs="Times New Roman"/>
          <w:sz w:val="21"/>
          <w:szCs w:val="21"/>
        </w:rPr>
        <w:t>A</w:t>
      </w:r>
      <w:r w:rsidR="00B352BC">
        <w:rPr>
          <w:rFonts w:ascii="Times New Roman" w:eastAsia="Times New Roman" w:hAnsi="Times New Roman" w:cs="Times New Roman"/>
          <w:sz w:val="21"/>
          <w:szCs w:val="21"/>
        </w:rPr>
        <w:t>NONYMISED</w:t>
      </w:r>
      <w:r w:rsidR="001C5B8B" w:rsidRPr="62505120">
        <w:rPr>
          <w:sz w:val="21"/>
          <w:szCs w:val="21"/>
        </w:rPr>
        <w:t>.</w:t>
      </w:r>
      <w:r w:rsidR="17015779" w:rsidRPr="17015779">
        <w:rPr>
          <w:sz w:val="21"/>
          <w:szCs w:val="21"/>
        </w:rPr>
        <w:t xml:space="preserve"> </w:t>
      </w:r>
    </w:p>
  </w:footnote>
  <w:footnote w:id="3">
    <w:p w14:paraId="23306731" w14:textId="3C6F0F29" w:rsidR="62505120" w:rsidRDefault="62505120" w:rsidP="00C664EE">
      <w:pPr>
        <w:pStyle w:val="FootnoteText"/>
      </w:pPr>
      <w:r w:rsidRPr="62505120">
        <w:rPr>
          <w:rStyle w:val="FootnoteReference"/>
        </w:rPr>
        <w:footnoteRef/>
      </w:r>
      <w:r w:rsidR="17015779">
        <w:t xml:space="preserve"> See: </w:t>
      </w:r>
      <w:r w:rsidR="00B352BC" w:rsidRPr="00B352BC">
        <w:rPr>
          <w:rFonts w:ascii="Times New Roman" w:eastAsia="Times New Roman" w:hAnsi="Times New Roman" w:cs="Times New Roman"/>
          <w:sz w:val="21"/>
          <w:szCs w:val="21"/>
        </w:rPr>
        <w:t>A</w:t>
      </w:r>
      <w:r w:rsidR="00B352BC">
        <w:rPr>
          <w:rFonts w:ascii="Times New Roman" w:eastAsia="Times New Roman" w:hAnsi="Times New Roman" w:cs="Times New Roman"/>
          <w:sz w:val="21"/>
          <w:szCs w:val="21"/>
        </w:rPr>
        <w:t>NONYMISED</w:t>
      </w:r>
      <w:r w:rsidR="00B95722" w:rsidRPr="62505120">
        <w:t>.</w:t>
      </w:r>
    </w:p>
  </w:footnote>
  <w:footnote w:id="4">
    <w:p w14:paraId="67A8CB5F" w14:textId="6528A98B" w:rsidR="62505120" w:rsidRDefault="62505120" w:rsidP="00C664EE">
      <w:pPr>
        <w:pStyle w:val="FootnoteText"/>
      </w:pPr>
      <w:r w:rsidRPr="62505120">
        <w:rPr>
          <w:rStyle w:val="FootnoteReference"/>
        </w:rPr>
        <w:footnoteRef/>
      </w:r>
      <w:r w:rsidR="00C664EE">
        <w:t xml:space="preserve"> </w:t>
      </w:r>
      <w:r w:rsidR="17015779">
        <w:t xml:space="preserve">See: </w:t>
      </w:r>
      <w:r w:rsidR="00B352BC" w:rsidRPr="00B352BC">
        <w:rPr>
          <w:rFonts w:ascii="Times New Roman" w:eastAsia="Times New Roman" w:hAnsi="Times New Roman" w:cs="Times New Roman"/>
          <w:sz w:val="21"/>
          <w:szCs w:val="21"/>
        </w:rPr>
        <w:t>A</w:t>
      </w:r>
      <w:r w:rsidR="00B352BC">
        <w:rPr>
          <w:rFonts w:ascii="Times New Roman" w:eastAsia="Times New Roman" w:hAnsi="Times New Roman" w:cs="Times New Roman"/>
          <w:sz w:val="21"/>
          <w:szCs w:val="21"/>
        </w:rPr>
        <w:t>NONYMISED</w:t>
      </w:r>
      <w:r w:rsidR="008C6C52" w:rsidRPr="62505120">
        <w:rPr>
          <w:sz w:val="21"/>
          <w:szCs w:val="21"/>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EF38825" w14:paraId="6CD26249" w14:textId="77777777" w:rsidTr="0EF38825">
      <w:tc>
        <w:tcPr>
          <w:tcW w:w="3020" w:type="dxa"/>
        </w:tcPr>
        <w:p w14:paraId="6F3B347A" w14:textId="3E13FB2A" w:rsidR="0EF38825" w:rsidRDefault="0EF38825" w:rsidP="0EF38825">
          <w:pPr>
            <w:pStyle w:val="Header"/>
            <w:ind w:left="-115"/>
          </w:pPr>
        </w:p>
      </w:tc>
      <w:tc>
        <w:tcPr>
          <w:tcW w:w="3020" w:type="dxa"/>
        </w:tcPr>
        <w:p w14:paraId="57450654" w14:textId="1449585B" w:rsidR="0EF38825" w:rsidRDefault="0EF38825" w:rsidP="0EF38825">
          <w:pPr>
            <w:pStyle w:val="Header"/>
            <w:jc w:val="center"/>
          </w:pPr>
        </w:p>
      </w:tc>
      <w:tc>
        <w:tcPr>
          <w:tcW w:w="3020" w:type="dxa"/>
        </w:tcPr>
        <w:p w14:paraId="58A734E4" w14:textId="7D696404" w:rsidR="0EF38825" w:rsidRDefault="0EF38825" w:rsidP="0EF38825">
          <w:pPr>
            <w:pStyle w:val="Header"/>
            <w:ind w:right="-115"/>
            <w:jc w:val="right"/>
          </w:pPr>
        </w:p>
      </w:tc>
    </w:tr>
  </w:tbl>
  <w:p w14:paraId="2B1FA918" w14:textId="2CD45CCD" w:rsidR="0EF38825" w:rsidRDefault="0EF38825" w:rsidP="0EF38825">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9fjrzPRF" int2:invalidationBookmarkName="" int2:hashCode="d3DQTHv7eR58lZ" int2:id="zF59B87U">
      <int2:state int2:value="Rejected" int2:type="AugLoop_Acronyms_AcronymsCritique"/>
    </int2:bookmark>
    <int2:bookmark int2:bookmarkName="_Int_n1ejHkdi" int2:invalidationBookmarkName="" int2:hashCode="dmTTXwGOH3arvB" int2:id="PE0e2Q4L">
      <int2:state int2:value="Rejected" int2:type="AugLoop_Acronyms_AcronymsCritique"/>
    </int2:bookmark>
    <int2:bookmark int2:bookmarkName="_Int_1ahGCTo7" int2:invalidationBookmarkName="" int2:hashCode="qjCTVURy/RExNb" int2:id="NHfkrEQt">
      <int2:state int2:value="Rejected" int2:type="AugLoop_Acronyms_AcronymsCritique"/>
    </int2:bookmark>
    <int2:bookmark int2:bookmarkName="_Int_fg81gNwb" int2:invalidationBookmarkName="" int2:hashCode="okacR4JFYPgFSr" int2:id="mDereZdL"/>
    <int2:bookmark int2:bookmarkName="_Int_U4Cug8Dn" int2:invalidationBookmarkName="" int2:hashCode="twB6/MZfRDkJHs" int2:id="vTrSTp0K"/>
  </int2:observations>
  <int2:intelligenceSettings/>
  <int2:onDemandWorkflows>
    <int2:onDemandWorkflow int2:type="SimilarityCheck" int2:paragraphVersions="29DC15DF-66F717A8 3FD20B92-1BB237D2 1048F9E0-77777777 672A6659-77777777 1D42A310-77777777 0A37501D-77777777 7CBFD60A-77777777 49D50170-754FD025 0DC4B669-2BB7DCBF 5B3BB41A-5166C101 7118F667-0395BFA1 3E7A9F1C-05390B93 01F3DB72-3260DB7E 608369E6-38C3A816 67AE6983-0ABF8F0D 78C96888-7A5E6A12 4FD32393-12D817EC 7820B4CB-5870AB8D 02EB378F-77777777 79E0FB85-77777777 00DF4BBF-490CD51F 0504C190-61BBF708 4AC9A7CB-2A067EC6 19E153F4-6E49D323 6F38C6B7-0474CBD0 70000950-3A49C9F8 16D991AB-765581CE 1B62058D-61281B32 77FA55AB-1009DECE 63EC88A1-4742E023 117C5332-56F8DFCB 0B161A8F-242151E8 452CFA40-49F6E813 11AFE1A9-5D08AD2D 6A05A809-77777777 04C566D7-77777777 4D3CD924-39A1877D 5A93CD2F-57D347C3 5A39BBE3-220DFEB8 360EDC73-16147F82 01DD7877-3711CC15 7E5E7912-77777777 6B01E971-1AA29A29 1BA83489-54F184BD 597F352E-12C5828D 41C8F396-285BE2F9 5D3E223F-34E5A32D 085BF996-7EFFC6C8 69C0A4A0-23E0A89E 72A3D3EC-77777777 535186E2-77777777 0DD09BE6-3C498814 7BC5C1F9-17800243 5D0B8984-6271524D 7EB13AA6-62AAF220 0D0B940D-65863BE9 2019E158-370BAA47 4E199C33-21B67F07 32B240FE-752E9F52 109FB776-7CEA8F56 1886ACD8-6200C648 5189E2E1-19068964 33E55C21-11EC2C70 2E8F7A98-6E563E18 2819156B-77E08199 3D792B2E-364E793A 4CEC1C1D-57575E2D 0013E2D2-23EF382B 3F34649E-5A6C6FA6 0BC422FF-53232D7C 44EAFD9C-43084473 071E4E01-77777777 7D6C5EC0-1DDFE895 0059A826-64EF4F1B 29A0D2D7-0FDAE5F5 05B1C6B3-4804435A 3C8C813F-4BABF7FC 781451CA-6076A487 6554DC51-657A3F28 0D4DB118-0AAC7D36 772C73AA-4E4CF72C 4341D5A9-1E94185A 37189B94-6D582AE3 1F1E34F1-1C0687ED 5CA60751-5F38D23E 71FB4146-7F5070B6 4D0BD7E2-77777777 495B48E6-1D4BE2FB 3F0F8FF0-2473D31B 7574B6EE-4840304B 2861AEAC-7617D3F2 1F6BDDE7-1B677758 6E3DE00C-77777777 7BB929E6-10A738DA 5E83E87B-6005A191 193790AA-22F5B587 31859D35-3B6D416E 7FA79E7E-32C9E967 675B4E03-3A4B4183 09279770-4B52ACC7 4DDEA192-637C2C6C 52386FFD-77777777 5CEB5C2F-619AA474 787F390A-687981C6 5BAF48AA-516DA863 4F985BC8-260CAE60 5286F6B0-192FE52A 7CB2AC61-27588C42 0A58BE8C-60E910BD 13A82B58-34DFEEFA 21810707-6ABCBAC4 6D465E2F-033A7162 75805721-16AAC940 7747F15F-6778BFA5 54F67D6B-4E5BD14E 02259241-22A796CF 30413511-047B1C94 5965F4C9-5638FAAD 419532A2-7E8831CF 55EEBB0A-7B299856 24108CDF-2BEBFEED 580EB9A7-49AF025D 0B9CB5BB-168B7A2E 5CA9053E-140A9777 4ACDF43A-12EF187F 74C78607-2016E721 45E29D73-3B66094E 6B9AAE0D-10E896B9 227C4780-03235E04 431C0BE9-073825B8 60749B51-7512D6E5 68B5B3A9-02F770C9 4B94D5A5-77777777 3DEEC669-77777777 3656B9AB-6B380884 0FB78278-77777777 1FC39945-77777777 6F3B347A-3E13FB2A 57450654-1449585B 58A734E4-7D696404 2B1FA918-2CD45CCD 131B2312-77777777 110FFD37-77777777 53928121-77777777 5997CC1D-77777777"/>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2E6BA8"/>
    <w:multiLevelType w:val="hybridMultilevel"/>
    <w:tmpl w:val="C54446CE"/>
    <w:lvl w:ilvl="0" w:tplc="D1B498DA">
      <w:start w:val="1"/>
      <w:numFmt w:val="decimal"/>
      <w:lvlText w:val="%1."/>
      <w:lvlJc w:val="left"/>
      <w:pPr>
        <w:ind w:left="720" w:hanging="360"/>
      </w:pPr>
    </w:lvl>
    <w:lvl w:ilvl="1" w:tplc="59021DBA">
      <w:start w:val="1"/>
      <w:numFmt w:val="lowerLetter"/>
      <w:lvlText w:val="%2."/>
      <w:lvlJc w:val="left"/>
      <w:pPr>
        <w:ind w:left="1440" w:hanging="360"/>
      </w:pPr>
    </w:lvl>
    <w:lvl w:ilvl="2" w:tplc="DBEEEC94">
      <w:start w:val="1"/>
      <w:numFmt w:val="lowerRoman"/>
      <w:lvlText w:val="%3."/>
      <w:lvlJc w:val="right"/>
      <w:pPr>
        <w:ind w:left="2160" w:hanging="180"/>
      </w:pPr>
    </w:lvl>
    <w:lvl w:ilvl="3" w:tplc="816442A4">
      <w:start w:val="1"/>
      <w:numFmt w:val="decimal"/>
      <w:lvlText w:val="%4."/>
      <w:lvlJc w:val="left"/>
      <w:pPr>
        <w:ind w:left="2880" w:hanging="360"/>
      </w:pPr>
    </w:lvl>
    <w:lvl w:ilvl="4" w:tplc="DF6A6F32">
      <w:start w:val="1"/>
      <w:numFmt w:val="lowerLetter"/>
      <w:lvlText w:val="%5."/>
      <w:lvlJc w:val="left"/>
      <w:pPr>
        <w:ind w:left="3600" w:hanging="360"/>
      </w:pPr>
    </w:lvl>
    <w:lvl w:ilvl="5" w:tplc="59AA5824">
      <w:start w:val="1"/>
      <w:numFmt w:val="lowerRoman"/>
      <w:lvlText w:val="%6."/>
      <w:lvlJc w:val="right"/>
      <w:pPr>
        <w:ind w:left="4320" w:hanging="180"/>
      </w:pPr>
    </w:lvl>
    <w:lvl w:ilvl="6" w:tplc="D980C35E">
      <w:start w:val="1"/>
      <w:numFmt w:val="decimal"/>
      <w:lvlText w:val="%7."/>
      <w:lvlJc w:val="left"/>
      <w:pPr>
        <w:ind w:left="5040" w:hanging="360"/>
      </w:pPr>
    </w:lvl>
    <w:lvl w:ilvl="7" w:tplc="62EA0F82">
      <w:start w:val="1"/>
      <w:numFmt w:val="lowerLetter"/>
      <w:lvlText w:val="%8."/>
      <w:lvlJc w:val="left"/>
      <w:pPr>
        <w:ind w:left="5760" w:hanging="360"/>
      </w:pPr>
    </w:lvl>
    <w:lvl w:ilvl="8" w:tplc="6BEC94AC">
      <w:start w:val="1"/>
      <w:numFmt w:val="lowerRoman"/>
      <w:lvlText w:val="%9."/>
      <w:lvlJc w:val="right"/>
      <w:pPr>
        <w:ind w:left="6480" w:hanging="180"/>
      </w:pPr>
    </w:lvl>
  </w:abstractNum>
  <w:abstractNum w:abstractNumId="1" w15:restartNumberingAfterBreak="0">
    <w:nsid w:val="34FD1CDF"/>
    <w:multiLevelType w:val="hybridMultilevel"/>
    <w:tmpl w:val="71D0AD26"/>
    <w:lvl w:ilvl="0" w:tplc="23108454">
      <w:start w:val="1"/>
      <w:numFmt w:val="decimal"/>
      <w:lvlText w:val="%1."/>
      <w:lvlJc w:val="left"/>
      <w:pPr>
        <w:ind w:left="720" w:hanging="360"/>
      </w:pPr>
    </w:lvl>
    <w:lvl w:ilvl="1" w:tplc="317830DA">
      <w:start w:val="1"/>
      <w:numFmt w:val="lowerLetter"/>
      <w:lvlText w:val="%2."/>
      <w:lvlJc w:val="left"/>
      <w:pPr>
        <w:ind w:left="1440" w:hanging="360"/>
      </w:pPr>
    </w:lvl>
    <w:lvl w:ilvl="2" w:tplc="7FE03172">
      <w:start w:val="1"/>
      <w:numFmt w:val="lowerRoman"/>
      <w:lvlText w:val="%3."/>
      <w:lvlJc w:val="right"/>
      <w:pPr>
        <w:ind w:left="2160" w:hanging="180"/>
      </w:pPr>
    </w:lvl>
    <w:lvl w:ilvl="3" w:tplc="3F6ED21E">
      <w:start w:val="1"/>
      <w:numFmt w:val="decimal"/>
      <w:lvlText w:val="%4."/>
      <w:lvlJc w:val="left"/>
      <w:pPr>
        <w:ind w:left="2880" w:hanging="360"/>
      </w:pPr>
    </w:lvl>
    <w:lvl w:ilvl="4" w:tplc="800240C2">
      <w:start w:val="1"/>
      <w:numFmt w:val="lowerLetter"/>
      <w:lvlText w:val="%5."/>
      <w:lvlJc w:val="left"/>
      <w:pPr>
        <w:ind w:left="3600" w:hanging="360"/>
      </w:pPr>
    </w:lvl>
    <w:lvl w:ilvl="5" w:tplc="E73EB9C0">
      <w:start w:val="1"/>
      <w:numFmt w:val="lowerRoman"/>
      <w:lvlText w:val="%6."/>
      <w:lvlJc w:val="right"/>
      <w:pPr>
        <w:ind w:left="4320" w:hanging="180"/>
      </w:pPr>
    </w:lvl>
    <w:lvl w:ilvl="6" w:tplc="84DC7048">
      <w:start w:val="1"/>
      <w:numFmt w:val="decimal"/>
      <w:lvlText w:val="%7."/>
      <w:lvlJc w:val="left"/>
      <w:pPr>
        <w:ind w:left="5040" w:hanging="360"/>
      </w:pPr>
    </w:lvl>
    <w:lvl w:ilvl="7" w:tplc="FB08E588">
      <w:start w:val="1"/>
      <w:numFmt w:val="lowerLetter"/>
      <w:lvlText w:val="%8."/>
      <w:lvlJc w:val="left"/>
      <w:pPr>
        <w:ind w:left="5760" w:hanging="360"/>
      </w:pPr>
    </w:lvl>
    <w:lvl w:ilvl="8" w:tplc="57CA3A0E">
      <w:start w:val="1"/>
      <w:numFmt w:val="lowerRoman"/>
      <w:lvlText w:val="%9."/>
      <w:lvlJc w:val="right"/>
      <w:pPr>
        <w:ind w:left="6480" w:hanging="180"/>
      </w:pPr>
    </w:lvl>
  </w:abstractNum>
  <w:abstractNum w:abstractNumId="2" w15:restartNumberingAfterBreak="0">
    <w:nsid w:val="514B91E5"/>
    <w:multiLevelType w:val="hybridMultilevel"/>
    <w:tmpl w:val="86F63028"/>
    <w:lvl w:ilvl="0" w:tplc="D2E2C19A">
      <w:start w:val="1"/>
      <w:numFmt w:val="decimal"/>
      <w:lvlText w:val="%1."/>
      <w:lvlJc w:val="left"/>
      <w:pPr>
        <w:ind w:left="720" w:hanging="360"/>
      </w:pPr>
    </w:lvl>
    <w:lvl w:ilvl="1" w:tplc="C5C0DB04">
      <w:start w:val="1"/>
      <w:numFmt w:val="lowerLetter"/>
      <w:lvlText w:val="%2."/>
      <w:lvlJc w:val="left"/>
      <w:pPr>
        <w:ind w:left="1440" w:hanging="360"/>
      </w:pPr>
    </w:lvl>
    <w:lvl w:ilvl="2" w:tplc="EBA6C0A2">
      <w:start w:val="1"/>
      <w:numFmt w:val="lowerRoman"/>
      <w:lvlText w:val="%3."/>
      <w:lvlJc w:val="right"/>
      <w:pPr>
        <w:ind w:left="2160" w:hanging="180"/>
      </w:pPr>
    </w:lvl>
    <w:lvl w:ilvl="3" w:tplc="BF04721A">
      <w:start w:val="1"/>
      <w:numFmt w:val="decimal"/>
      <w:lvlText w:val="%4."/>
      <w:lvlJc w:val="left"/>
      <w:pPr>
        <w:ind w:left="2880" w:hanging="360"/>
      </w:pPr>
    </w:lvl>
    <w:lvl w:ilvl="4" w:tplc="D71CEF36">
      <w:start w:val="1"/>
      <w:numFmt w:val="lowerLetter"/>
      <w:lvlText w:val="%5."/>
      <w:lvlJc w:val="left"/>
      <w:pPr>
        <w:ind w:left="3600" w:hanging="360"/>
      </w:pPr>
    </w:lvl>
    <w:lvl w:ilvl="5" w:tplc="AA5031EA">
      <w:start w:val="1"/>
      <w:numFmt w:val="lowerRoman"/>
      <w:lvlText w:val="%6."/>
      <w:lvlJc w:val="right"/>
      <w:pPr>
        <w:ind w:left="4320" w:hanging="180"/>
      </w:pPr>
    </w:lvl>
    <w:lvl w:ilvl="6" w:tplc="3BC66E42">
      <w:start w:val="1"/>
      <w:numFmt w:val="decimal"/>
      <w:lvlText w:val="%7."/>
      <w:lvlJc w:val="left"/>
      <w:pPr>
        <w:ind w:left="5040" w:hanging="360"/>
      </w:pPr>
    </w:lvl>
    <w:lvl w:ilvl="7" w:tplc="45F09A8E">
      <w:start w:val="1"/>
      <w:numFmt w:val="lowerLetter"/>
      <w:lvlText w:val="%8."/>
      <w:lvlJc w:val="left"/>
      <w:pPr>
        <w:ind w:left="5760" w:hanging="360"/>
      </w:pPr>
    </w:lvl>
    <w:lvl w:ilvl="8" w:tplc="B4C47088">
      <w:start w:val="1"/>
      <w:numFmt w:val="lowerRoman"/>
      <w:lvlText w:val="%9."/>
      <w:lvlJc w:val="right"/>
      <w:pPr>
        <w:ind w:left="6480" w:hanging="180"/>
      </w:pPr>
    </w:lvl>
  </w:abstractNum>
  <w:num w:numId="1" w16cid:durableId="790322156">
    <w:abstractNumId w:val="2"/>
  </w:num>
  <w:num w:numId="2" w16cid:durableId="1356006216">
    <w:abstractNumId w:val="1"/>
  </w:num>
  <w:num w:numId="3" w16cid:durableId="161771692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reau, Marie-Pierre">
    <w15:presenceInfo w15:providerId="AD" w15:userId="S::mm9143@aru.ac.uk::182642f9-ea76-4aec-83d7-eb4e5f360e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60C"/>
    <w:rsid w:val="000014ED"/>
    <w:rsid w:val="00006AAE"/>
    <w:rsid w:val="00006FC0"/>
    <w:rsid w:val="0001540A"/>
    <w:rsid w:val="00026428"/>
    <w:rsid w:val="000310F4"/>
    <w:rsid w:val="0003529F"/>
    <w:rsid w:val="0004052B"/>
    <w:rsid w:val="0004270D"/>
    <w:rsid w:val="00074E8F"/>
    <w:rsid w:val="00081383"/>
    <w:rsid w:val="000A296B"/>
    <w:rsid w:val="000A2EA2"/>
    <w:rsid w:val="000A7E5E"/>
    <w:rsid w:val="000A8B10"/>
    <w:rsid w:val="000B0FEE"/>
    <w:rsid w:val="000B7C0B"/>
    <w:rsid w:val="000BC41C"/>
    <w:rsid w:val="000C0FCF"/>
    <w:rsid w:val="000C4AF8"/>
    <w:rsid w:val="000C7655"/>
    <w:rsid w:val="000D14D6"/>
    <w:rsid w:val="000F30AD"/>
    <w:rsid w:val="0011441A"/>
    <w:rsid w:val="00115459"/>
    <w:rsid w:val="0012165D"/>
    <w:rsid w:val="00123314"/>
    <w:rsid w:val="0013647C"/>
    <w:rsid w:val="00136F19"/>
    <w:rsid w:val="00143856"/>
    <w:rsid w:val="00146B2A"/>
    <w:rsid w:val="00147075"/>
    <w:rsid w:val="001521F5"/>
    <w:rsid w:val="00156AA6"/>
    <w:rsid w:val="0015727F"/>
    <w:rsid w:val="0016031C"/>
    <w:rsid w:val="00161C17"/>
    <w:rsid w:val="00164079"/>
    <w:rsid w:val="00165616"/>
    <w:rsid w:val="0016E153"/>
    <w:rsid w:val="0017092B"/>
    <w:rsid w:val="00177550"/>
    <w:rsid w:val="001807DB"/>
    <w:rsid w:val="001A008F"/>
    <w:rsid w:val="001A15F0"/>
    <w:rsid w:val="001A1E8D"/>
    <w:rsid w:val="001A69F9"/>
    <w:rsid w:val="001B431E"/>
    <w:rsid w:val="001B4C7C"/>
    <w:rsid w:val="001C5B8B"/>
    <w:rsid w:val="001D0DBA"/>
    <w:rsid w:val="001E30DB"/>
    <w:rsid w:val="001F2A2C"/>
    <w:rsid w:val="001F5ED3"/>
    <w:rsid w:val="00200280"/>
    <w:rsid w:val="00202149"/>
    <w:rsid w:val="002128D7"/>
    <w:rsid w:val="002212E9"/>
    <w:rsid w:val="00223B56"/>
    <w:rsid w:val="0022424E"/>
    <w:rsid w:val="00224B17"/>
    <w:rsid w:val="00240014"/>
    <w:rsid w:val="00253213"/>
    <w:rsid w:val="00257AF0"/>
    <w:rsid w:val="0026662C"/>
    <w:rsid w:val="002838BE"/>
    <w:rsid w:val="0028499E"/>
    <w:rsid w:val="00293482"/>
    <w:rsid w:val="00293748"/>
    <w:rsid w:val="00293A99"/>
    <w:rsid w:val="002A137B"/>
    <w:rsid w:val="002A5FEF"/>
    <w:rsid w:val="002A6D3D"/>
    <w:rsid w:val="002BE217"/>
    <w:rsid w:val="002D26B4"/>
    <w:rsid w:val="002E011D"/>
    <w:rsid w:val="002E7C40"/>
    <w:rsid w:val="002F6090"/>
    <w:rsid w:val="0031428B"/>
    <w:rsid w:val="00322AD5"/>
    <w:rsid w:val="003258C8"/>
    <w:rsid w:val="003305D2"/>
    <w:rsid w:val="00333A05"/>
    <w:rsid w:val="003352B7"/>
    <w:rsid w:val="00337761"/>
    <w:rsid w:val="00337F5B"/>
    <w:rsid w:val="00342475"/>
    <w:rsid w:val="00343762"/>
    <w:rsid w:val="00343F0A"/>
    <w:rsid w:val="003525A5"/>
    <w:rsid w:val="00353F19"/>
    <w:rsid w:val="00381E49"/>
    <w:rsid w:val="00385D8B"/>
    <w:rsid w:val="00386C2E"/>
    <w:rsid w:val="0039142D"/>
    <w:rsid w:val="00395DB8"/>
    <w:rsid w:val="003B14BC"/>
    <w:rsid w:val="003F319B"/>
    <w:rsid w:val="003F6EFB"/>
    <w:rsid w:val="00401C7F"/>
    <w:rsid w:val="00402105"/>
    <w:rsid w:val="0041402B"/>
    <w:rsid w:val="00414A49"/>
    <w:rsid w:val="0042526E"/>
    <w:rsid w:val="00436B23"/>
    <w:rsid w:val="00440A95"/>
    <w:rsid w:val="004556F2"/>
    <w:rsid w:val="004674D5"/>
    <w:rsid w:val="00471390"/>
    <w:rsid w:val="00472752"/>
    <w:rsid w:val="00485C31"/>
    <w:rsid w:val="00495B49"/>
    <w:rsid w:val="004975C4"/>
    <w:rsid w:val="004A764B"/>
    <w:rsid w:val="004B1176"/>
    <w:rsid w:val="004B1C76"/>
    <w:rsid w:val="004B41BE"/>
    <w:rsid w:val="004C1A55"/>
    <w:rsid w:val="004C235B"/>
    <w:rsid w:val="004C5C71"/>
    <w:rsid w:val="004D0F8B"/>
    <w:rsid w:val="004D160B"/>
    <w:rsid w:val="004D7241"/>
    <w:rsid w:val="004E47CD"/>
    <w:rsid w:val="004F23F0"/>
    <w:rsid w:val="0050251D"/>
    <w:rsid w:val="00510DC2"/>
    <w:rsid w:val="00520BDB"/>
    <w:rsid w:val="00537605"/>
    <w:rsid w:val="00537778"/>
    <w:rsid w:val="005465A7"/>
    <w:rsid w:val="005502D4"/>
    <w:rsid w:val="00554F97"/>
    <w:rsid w:val="00558C04"/>
    <w:rsid w:val="0056646E"/>
    <w:rsid w:val="00566690"/>
    <w:rsid w:val="005670D4"/>
    <w:rsid w:val="00573AA3"/>
    <w:rsid w:val="005761F2"/>
    <w:rsid w:val="005A1E7B"/>
    <w:rsid w:val="005B2C66"/>
    <w:rsid w:val="005C142C"/>
    <w:rsid w:val="005C2BD6"/>
    <w:rsid w:val="005D6EDE"/>
    <w:rsid w:val="005E0C91"/>
    <w:rsid w:val="005F1575"/>
    <w:rsid w:val="005F4D27"/>
    <w:rsid w:val="006055E0"/>
    <w:rsid w:val="006076E1"/>
    <w:rsid w:val="00607768"/>
    <w:rsid w:val="00612270"/>
    <w:rsid w:val="00613BE1"/>
    <w:rsid w:val="00617CEB"/>
    <w:rsid w:val="00627EB0"/>
    <w:rsid w:val="0064177F"/>
    <w:rsid w:val="006437B2"/>
    <w:rsid w:val="006438BB"/>
    <w:rsid w:val="00643F01"/>
    <w:rsid w:val="00647E69"/>
    <w:rsid w:val="0065192B"/>
    <w:rsid w:val="00664714"/>
    <w:rsid w:val="00666550"/>
    <w:rsid w:val="00672096"/>
    <w:rsid w:val="00673957"/>
    <w:rsid w:val="00686ED7"/>
    <w:rsid w:val="006870CF"/>
    <w:rsid w:val="00695F25"/>
    <w:rsid w:val="006A3F3C"/>
    <w:rsid w:val="006A7600"/>
    <w:rsid w:val="006B200E"/>
    <w:rsid w:val="006B334F"/>
    <w:rsid w:val="006B37AD"/>
    <w:rsid w:val="006C2419"/>
    <w:rsid w:val="006C360C"/>
    <w:rsid w:val="006C68A8"/>
    <w:rsid w:val="006C6E51"/>
    <w:rsid w:val="006D1240"/>
    <w:rsid w:val="006D39BD"/>
    <w:rsid w:val="006D54C3"/>
    <w:rsid w:val="006D6252"/>
    <w:rsid w:val="006F2138"/>
    <w:rsid w:val="006F253A"/>
    <w:rsid w:val="007137CC"/>
    <w:rsid w:val="00721F3F"/>
    <w:rsid w:val="0074690D"/>
    <w:rsid w:val="00755FA5"/>
    <w:rsid w:val="00783B47"/>
    <w:rsid w:val="007858B9"/>
    <w:rsid w:val="007961F4"/>
    <w:rsid w:val="007A0155"/>
    <w:rsid w:val="007A4A66"/>
    <w:rsid w:val="007A5E3F"/>
    <w:rsid w:val="007D62AF"/>
    <w:rsid w:val="007E15A3"/>
    <w:rsid w:val="007E3526"/>
    <w:rsid w:val="007E389F"/>
    <w:rsid w:val="007E71FF"/>
    <w:rsid w:val="007E7AFE"/>
    <w:rsid w:val="00811BFA"/>
    <w:rsid w:val="00825B8D"/>
    <w:rsid w:val="00827840"/>
    <w:rsid w:val="008373A4"/>
    <w:rsid w:val="008408E5"/>
    <w:rsid w:val="00844068"/>
    <w:rsid w:val="00857907"/>
    <w:rsid w:val="00858192"/>
    <w:rsid w:val="00864B2C"/>
    <w:rsid w:val="008893CF"/>
    <w:rsid w:val="00891541"/>
    <w:rsid w:val="008928C2"/>
    <w:rsid w:val="00892972"/>
    <w:rsid w:val="008A6C84"/>
    <w:rsid w:val="008B758A"/>
    <w:rsid w:val="008B7EE2"/>
    <w:rsid w:val="008C69DC"/>
    <w:rsid w:val="008C6C52"/>
    <w:rsid w:val="008D42D5"/>
    <w:rsid w:val="008E2689"/>
    <w:rsid w:val="008E2E4F"/>
    <w:rsid w:val="008F0203"/>
    <w:rsid w:val="008F6179"/>
    <w:rsid w:val="008F791B"/>
    <w:rsid w:val="009031FE"/>
    <w:rsid w:val="00905124"/>
    <w:rsid w:val="00906C86"/>
    <w:rsid w:val="00907C06"/>
    <w:rsid w:val="00920DAD"/>
    <w:rsid w:val="00934443"/>
    <w:rsid w:val="009358F6"/>
    <w:rsid w:val="009400A7"/>
    <w:rsid w:val="0094714C"/>
    <w:rsid w:val="00957F25"/>
    <w:rsid w:val="00961C24"/>
    <w:rsid w:val="00963F2C"/>
    <w:rsid w:val="00972C6D"/>
    <w:rsid w:val="0098323C"/>
    <w:rsid w:val="00994C7E"/>
    <w:rsid w:val="009965E0"/>
    <w:rsid w:val="009A2358"/>
    <w:rsid w:val="009A260B"/>
    <w:rsid w:val="009A380B"/>
    <w:rsid w:val="009A6BD4"/>
    <w:rsid w:val="009A6D63"/>
    <w:rsid w:val="009B30AE"/>
    <w:rsid w:val="009B3B15"/>
    <w:rsid w:val="009C351D"/>
    <w:rsid w:val="009C5CD0"/>
    <w:rsid w:val="009F27B0"/>
    <w:rsid w:val="009F4935"/>
    <w:rsid w:val="00A02D84"/>
    <w:rsid w:val="00A10B7C"/>
    <w:rsid w:val="00A10F53"/>
    <w:rsid w:val="00A170DF"/>
    <w:rsid w:val="00A17468"/>
    <w:rsid w:val="00A2051E"/>
    <w:rsid w:val="00A20FF6"/>
    <w:rsid w:val="00A22B81"/>
    <w:rsid w:val="00A265A5"/>
    <w:rsid w:val="00A26D3C"/>
    <w:rsid w:val="00A33DF3"/>
    <w:rsid w:val="00A346FC"/>
    <w:rsid w:val="00A43500"/>
    <w:rsid w:val="00A4644D"/>
    <w:rsid w:val="00A500B0"/>
    <w:rsid w:val="00A53845"/>
    <w:rsid w:val="00A57E5A"/>
    <w:rsid w:val="00A67706"/>
    <w:rsid w:val="00A7709B"/>
    <w:rsid w:val="00A80794"/>
    <w:rsid w:val="00A973F7"/>
    <w:rsid w:val="00AA454D"/>
    <w:rsid w:val="00AA51C6"/>
    <w:rsid w:val="00AA5BFD"/>
    <w:rsid w:val="00AB0C60"/>
    <w:rsid w:val="00AD6BFC"/>
    <w:rsid w:val="00AE4677"/>
    <w:rsid w:val="00AF4C84"/>
    <w:rsid w:val="00AF4DED"/>
    <w:rsid w:val="00AF6ABA"/>
    <w:rsid w:val="00B214AD"/>
    <w:rsid w:val="00B342D1"/>
    <w:rsid w:val="00B34ED3"/>
    <w:rsid w:val="00B352BC"/>
    <w:rsid w:val="00B41ACB"/>
    <w:rsid w:val="00B469A5"/>
    <w:rsid w:val="00B49837"/>
    <w:rsid w:val="00B5025A"/>
    <w:rsid w:val="00B76195"/>
    <w:rsid w:val="00B76DBA"/>
    <w:rsid w:val="00B8037A"/>
    <w:rsid w:val="00B95722"/>
    <w:rsid w:val="00BA4A5A"/>
    <w:rsid w:val="00BA63BF"/>
    <w:rsid w:val="00BB1485"/>
    <w:rsid w:val="00BB3A61"/>
    <w:rsid w:val="00BC68DD"/>
    <w:rsid w:val="00BD3CB8"/>
    <w:rsid w:val="00BE126E"/>
    <w:rsid w:val="00BE1430"/>
    <w:rsid w:val="00BE536A"/>
    <w:rsid w:val="00BE716A"/>
    <w:rsid w:val="00BE73D7"/>
    <w:rsid w:val="00BF410E"/>
    <w:rsid w:val="00C30496"/>
    <w:rsid w:val="00C3537C"/>
    <w:rsid w:val="00C5307E"/>
    <w:rsid w:val="00C6059C"/>
    <w:rsid w:val="00C623F3"/>
    <w:rsid w:val="00C64D01"/>
    <w:rsid w:val="00C664EE"/>
    <w:rsid w:val="00C80B63"/>
    <w:rsid w:val="00C821BB"/>
    <w:rsid w:val="00C85E15"/>
    <w:rsid w:val="00C91E83"/>
    <w:rsid w:val="00CA26CE"/>
    <w:rsid w:val="00CA438C"/>
    <w:rsid w:val="00CB4133"/>
    <w:rsid w:val="00CB4654"/>
    <w:rsid w:val="00CB6FB1"/>
    <w:rsid w:val="00CC6BB3"/>
    <w:rsid w:val="00CD2115"/>
    <w:rsid w:val="00CD23FB"/>
    <w:rsid w:val="00CD4DF1"/>
    <w:rsid w:val="00CF2763"/>
    <w:rsid w:val="00D10601"/>
    <w:rsid w:val="00D140F3"/>
    <w:rsid w:val="00D229B1"/>
    <w:rsid w:val="00D24F6E"/>
    <w:rsid w:val="00D25341"/>
    <w:rsid w:val="00D26D7A"/>
    <w:rsid w:val="00D42590"/>
    <w:rsid w:val="00D61AC7"/>
    <w:rsid w:val="00D629E7"/>
    <w:rsid w:val="00D649E7"/>
    <w:rsid w:val="00D700E3"/>
    <w:rsid w:val="00D75EDD"/>
    <w:rsid w:val="00D760A1"/>
    <w:rsid w:val="00D7AB01"/>
    <w:rsid w:val="00D819A4"/>
    <w:rsid w:val="00D83C2C"/>
    <w:rsid w:val="00D91604"/>
    <w:rsid w:val="00DA20D4"/>
    <w:rsid w:val="00DA7C93"/>
    <w:rsid w:val="00DB01D5"/>
    <w:rsid w:val="00DB5FFA"/>
    <w:rsid w:val="00DC47BD"/>
    <w:rsid w:val="00DC6037"/>
    <w:rsid w:val="00DC65F3"/>
    <w:rsid w:val="00E14778"/>
    <w:rsid w:val="00E205EC"/>
    <w:rsid w:val="00E27F23"/>
    <w:rsid w:val="00E35CD3"/>
    <w:rsid w:val="00E37739"/>
    <w:rsid w:val="00E40296"/>
    <w:rsid w:val="00E41456"/>
    <w:rsid w:val="00E43FC0"/>
    <w:rsid w:val="00E47898"/>
    <w:rsid w:val="00E53AEB"/>
    <w:rsid w:val="00E616EC"/>
    <w:rsid w:val="00E64E17"/>
    <w:rsid w:val="00E7296F"/>
    <w:rsid w:val="00E8478D"/>
    <w:rsid w:val="00E870EC"/>
    <w:rsid w:val="00E93B56"/>
    <w:rsid w:val="00E97180"/>
    <w:rsid w:val="00EA46BC"/>
    <w:rsid w:val="00EB382E"/>
    <w:rsid w:val="00EB5757"/>
    <w:rsid w:val="00EC21BD"/>
    <w:rsid w:val="00EC787B"/>
    <w:rsid w:val="00ED0EC3"/>
    <w:rsid w:val="00ED589C"/>
    <w:rsid w:val="00ED61E4"/>
    <w:rsid w:val="00ED66F7"/>
    <w:rsid w:val="00ED7685"/>
    <w:rsid w:val="00EDEB15"/>
    <w:rsid w:val="00EF2250"/>
    <w:rsid w:val="00EF3C54"/>
    <w:rsid w:val="00EF6CB4"/>
    <w:rsid w:val="00F05034"/>
    <w:rsid w:val="00F07D5D"/>
    <w:rsid w:val="00F10117"/>
    <w:rsid w:val="00F10B58"/>
    <w:rsid w:val="00F162C5"/>
    <w:rsid w:val="00F21540"/>
    <w:rsid w:val="00F23111"/>
    <w:rsid w:val="00F2418E"/>
    <w:rsid w:val="00F25C7D"/>
    <w:rsid w:val="00F43656"/>
    <w:rsid w:val="00F43AF8"/>
    <w:rsid w:val="00F46FF2"/>
    <w:rsid w:val="00F51AE8"/>
    <w:rsid w:val="00F550DC"/>
    <w:rsid w:val="00F56FC4"/>
    <w:rsid w:val="00F56FFB"/>
    <w:rsid w:val="00F703C1"/>
    <w:rsid w:val="00F74E0D"/>
    <w:rsid w:val="00F8527A"/>
    <w:rsid w:val="00F859E5"/>
    <w:rsid w:val="00F87053"/>
    <w:rsid w:val="00F879CD"/>
    <w:rsid w:val="00F91055"/>
    <w:rsid w:val="00FA1FE8"/>
    <w:rsid w:val="00FB3BDC"/>
    <w:rsid w:val="00FC5FB6"/>
    <w:rsid w:val="00FD0311"/>
    <w:rsid w:val="00FD7B32"/>
    <w:rsid w:val="00FE2DD8"/>
    <w:rsid w:val="00FE477E"/>
    <w:rsid w:val="00FF7330"/>
    <w:rsid w:val="00FF7B06"/>
    <w:rsid w:val="0104DEC8"/>
    <w:rsid w:val="0122D84F"/>
    <w:rsid w:val="01369E60"/>
    <w:rsid w:val="0148A749"/>
    <w:rsid w:val="014CBFE2"/>
    <w:rsid w:val="0152B033"/>
    <w:rsid w:val="0157D91E"/>
    <w:rsid w:val="015C5464"/>
    <w:rsid w:val="015F863B"/>
    <w:rsid w:val="017234E8"/>
    <w:rsid w:val="017292FC"/>
    <w:rsid w:val="0178981C"/>
    <w:rsid w:val="01803142"/>
    <w:rsid w:val="0182ED08"/>
    <w:rsid w:val="018A80EC"/>
    <w:rsid w:val="018D2E3E"/>
    <w:rsid w:val="01A925B9"/>
    <w:rsid w:val="01B8A270"/>
    <w:rsid w:val="01BBA15A"/>
    <w:rsid w:val="01D3798D"/>
    <w:rsid w:val="01E3C02A"/>
    <w:rsid w:val="01EC2D89"/>
    <w:rsid w:val="01F15C65"/>
    <w:rsid w:val="01FCECC8"/>
    <w:rsid w:val="020F6C84"/>
    <w:rsid w:val="0210EC3E"/>
    <w:rsid w:val="02384F69"/>
    <w:rsid w:val="025D0AC8"/>
    <w:rsid w:val="025EA394"/>
    <w:rsid w:val="026A4BB0"/>
    <w:rsid w:val="027C49DD"/>
    <w:rsid w:val="027D621F"/>
    <w:rsid w:val="028531FD"/>
    <w:rsid w:val="0294DA43"/>
    <w:rsid w:val="029517C9"/>
    <w:rsid w:val="02B20BB2"/>
    <w:rsid w:val="02B91857"/>
    <w:rsid w:val="02CA1714"/>
    <w:rsid w:val="02CFBD9E"/>
    <w:rsid w:val="02DD2976"/>
    <w:rsid w:val="02EFD902"/>
    <w:rsid w:val="02F77FE6"/>
    <w:rsid w:val="02FC42F3"/>
    <w:rsid w:val="03098CA2"/>
    <w:rsid w:val="030ECE11"/>
    <w:rsid w:val="0313505F"/>
    <w:rsid w:val="0336D9CB"/>
    <w:rsid w:val="0340EF33"/>
    <w:rsid w:val="035D29E5"/>
    <w:rsid w:val="036A355A"/>
    <w:rsid w:val="036D78EE"/>
    <w:rsid w:val="0386D800"/>
    <w:rsid w:val="038A8686"/>
    <w:rsid w:val="03BA4F68"/>
    <w:rsid w:val="03BB5443"/>
    <w:rsid w:val="03C6AE4A"/>
    <w:rsid w:val="03D41FCA"/>
    <w:rsid w:val="03D7D3D8"/>
    <w:rsid w:val="03D8FE04"/>
    <w:rsid w:val="03E81A3A"/>
    <w:rsid w:val="03F1AB10"/>
    <w:rsid w:val="03FC0EE2"/>
    <w:rsid w:val="03FF9087"/>
    <w:rsid w:val="0410AE25"/>
    <w:rsid w:val="04155A16"/>
    <w:rsid w:val="042EDA23"/>
    <w:rsid w:val="04629FCC"/>
    <w:rsid w:val="046E24C6"/>
    <w:rsid w:val="0470B006"/>
    <w:rsid w:val="048E3E02"/>
    <w:rsid w:val="04AD3D8F"/>
    <w:rsid w:val="04B038DE"/>
    <w:rsid w:val="04BC550F"/>
    <w:rsid w:val="04C66AED"/>
    <w:rsid w:val="04CD52C3"/>
    <w:rsid w:val="04CDE89F"/>
    <w:rsid w:val="04E981B2"/>
    <w:rsid w:val="04F17856"/>
    <w:rsid w:val="04FAF132"/>
    <w:rsid w:val="04FE8D00"/>
    <w:rsid w:val="050141AC"/>
    <w:rsid w:val="05232661"/>
    <w:rsid w:val="05234720"/>
    <w:rsid w:val="052AEA2F"/>
    <w:rsid w:val="052BC707"/>
    <w:rsid w:val="054A19E7"/>
    <w:rsid w:val="0552403E"/>
    <w:rsid w:val="0556FCBD"/>
    <w:rsid w:val="055EC97F"/>
    <w:rsid w:val="05692880"/>
    <w:rsid w:val="056DC70D"/>
    <w:rsid w:val="057B720D"/>
    <w:rsid w:val="058A4E8E"/>
    <w:rsid w:val="05961474"/>
    <w:rsid w:val="05AB1C24"/>
    <w:rsid w:val="05B66D33"/>
    <w:rsid w:val="05BC5EE2"/>
    <w:rsid w:val="05EA9DFB"/>
    <w:rsid w:val="05EC2FA2"/>
    <w:rsid w:val="0604F649"/>
    <w:rsid w:val="060C8067"/>
    <w:rsid w:val="061C12BC"/>
    <w:rsid w:val="061FDC12"/>
    <w:rsid w:val="06295862"/>
    <w:rsid w:val="0631E55C"/>
    <w:rsid w:val="06331D96"/>
    <w:rsid w:val="06370CC1"/>
    <w:rsid w:val="063B8917"/>
    <w:rsid w:val="064304FB"/>
    <w:rsid w:val="0645C6B6"/>
    <w:rsid w:val="06694A51"/>
    <w:rsid w:val="0680CBAF"/>
    <w:rsid w:val="0681D570"/>
    <w:rsid w:val="0690B2E5"/>
    <w:rsid w:val="0696C193"/>
    <w:rsid w:val="0698E12B"/>
    <w:rsid w:val="06B08245"/>
    <w:rsid w:val="06B5FF05"/>
    <w:rsid w:val="06BE50FB"/>
    <w:rsid w:val="06C52CC0"/>
    <w:rsid w:val="06D1D5F5"/>
    <w:rsid w:val="06DA2D77"/>
    <w:rsid w:val="06DB7FBD"/>
    <w:rsid w:val="06E8CB9B"/>
    <w:rsid w:val="06F108AA"/>
    <w:rsid w:val="06FC0433"/>
    <w:rsid w:val="07101D88"/>
    <w:rsid w:val="07175A34"/>
    <w:rsid w:val="071E2A6F"/>
    <w:rsid w:val="0737A500"/>
    <w:rsid w:val="0739B6DA"/>
    <w:rsid w:val="07440ADA"/>
    <w:rsid w:val="0755D6E7"/>
    <w:rsid w:val="076206E2"/>
    <w:rsid w:val="07667AE5"/>
    <w:rsid w:val="077C892D"/>
    <w:rsid w:val="07806B69"/>
    <w:rsid w:val="07A4543D"/>
    <w:rsid w:val="07B75155"/>
    <w:rsid w:val="07C26D09"/>
    <w:rsid w:val="07D3836E"/>
    <w:rsid w:val="07F2FBE8"/>
    <w:rsid w:val="07FFC31B"/>
    <w:rsid w:val="08164F0E"/>
    <w:rsid w:val="083291F4"/>
    <w:rsid w:val="083ED701"/>
    <w:rsid w:val="084AA3FB"/>
    <w:rsid w:val="085D2784"/>
    <w:rsid w:val="08670565"/>
    <w:rsid w:val="086EE4BE"/>
    <w:rsid w:val="089AC5AA"/>
    <w:rsid w:val="08A1BD7E"/>
    <w:rsid w:val="08A790ED"/>
    <w:rsid w:val="08AEEDC7"/>
    <w:rsid w:val="08BE907D"/>
    <w:rsid w:val="08D50023"/>
    <w:rsid w:val="08EEF1C6"/>
    <w:rsid w:val="08F6EEFD"/>
    <w:rsid w:val="08FF4131"/>
    <w:rsid w:val="092E52CB"/>
    <w:rsid w:val="0943665B"/>
    <w:rsid w:val="0945F229"/>
    <w:rsid w:val="09572D00"/>
    <w:rsid w:val="09674450"/>
    <w:rsid w:val="096BC549"/>
    <w:rsid w:val="09942ECB"/>
    <w:rsid w:val="09B030B7"/>
    <w:rsid w:val="09B21F6F"/>
    <w:rsid w:val="09FBB255"/>
    <w:rsid w:val="0A09FA3C"/>
    <w:rsid w:val="0A1BFE23"/>
    <w:rsid w:val="0A22374D"/>
    <w:rsid w:val="0A37639B"/>
    <w:rsid w:val="0A3A8921"/>
    <w:rsid w:val="0A43614E"/>
    <w:rsid w:val="0A47B177"/>
    <w:rsid w:val="0A4C775A"/>
    <w:rsid w:val="0A505492"/>
    <w:rsid w:val="0A64074E"/>
    <w:rsid w:val="0A770255"/>
    <w:rsid w:val="0A979D61"/>
    <w:rsid w:val="0AADEC59"/>
    <w:rsid w:val="0AD72527"/>
    <w:rsid w:val="0AF7B277"/>
    <w:rsid w:val="0AFDCBEF"/>
    <w:rsid w:val="0B0FE355"/>
    <w:rsid w:val="0B1A1752"/>
    <w:rsid w:val="0B1F2A8D"/>
    <w:rsid w:val="0B28B606"/>
    <w:rsid w:val="0B35B08B"/>
    <w:rsid w:val="0B3CBB74"/>
    <w:rsid w:val="0B7FB2AF"/>
    <w:rsid w:val="0B915CAE"/>
    <w:rsid w:val="0BC8AD30"/>
    <w:rsid w:val="0BCDF684"/>
    <w:rsid w:val="0BE20871"/>
    <w:rsid w:val="0BF23B6F"/>
    <w:rsid w:val="0BFAAD7C"/>
    <w:rsid w:val="0C2D445C"/>
    <w:rsid w:val="0C507431"/>
    <w:rsid w:val="0C525914"/>
    <w:rsid w:val="0C63511B"/>
    <w:rsid w:val="0C794BA1"/>
    <w:rsid w:val="0C8756D9"/>
    <w:rsid w:val="0C9C5D26"/>
    <w:rsid w:val="0CA2D036"/>
    <w:rsid w:val="0CBB4AC3"/>
    <w:rsid w:val="0CD6BB8E"/>
    <w:rsid w:val="0D008EB1"/>
    <w:rsid w:val="0D060317"/>
    <w:rsid w:val="0D2502BC"/>
    <w:rsid w:val="0D2C263B"/>
    <w:rsid w:val="0D3E3D28"/>
    <w:rsid w:val="0D419AFE"/>
    <w:rsid w:val="0D473794"/>
    <w:rsid w:val="0D6910ED"/>
    <w:rsid w:val="0D6CE3E6"/>
    <w:rsid w:val="0D751E9B"/>
    <w:rsid w:val="0D7873AC"/>
    <w:rsid w:val="0D7BDBA1"/>
    <w:rsid w:val="0D83CC15"/>
    <w:rsid w:val="0D8BBDE4"/>
    <w:rsid w:val="0D9828C1"/>
    <w:rsid w:val="0D9BA810"/>
    <w:rsid w:val="0DAE153F"/>
    <w:rsid w:val="0DBE1B8F"/>
    <w:rsid w:val="0DD2B254"/>
    <w:rsid w:val="0DFAA7C8"/>
    <w:rsid w:val="0E0EC5E9"/>
    <w:rsid w:val="0E161672"/>
    <w:rsid w:val="0E32D317"/>
    <w:rsid w:val="0E432959"/>
    <w:rsid w:val="0E745C36"/>
    <w:rsid w:val="0E8ACAB3"/>
    <w:rsid w:val="0E983E0E"/>
    <w:rsid w:val="0EA24B10"/>
    <w:rsid w:val="0EBAFCB2"/>
    <w:rsid w:val="0EC88385"/>
    <w:rsid w:val="0EDAC9CA"/>
    <w:rsid w:val="0EF38825"/>
    <w:rsid w:val="0EF565B6"/>
    <w:rsid w:val="0EFD6A76"/>
    <w:rsid w:val="0F1F9C76"/>
    <w:rsid w:val="0F34B106"/>
    <w:rsid w:val="0F3D8197"/>
    <w:rsid w:val="0F475747"/>
    <w:rsid w:val="0F4758E4"/>
    <w:rsid w:val="0F57D96B"/>
    <w:rsid w:val="0F75A0ED"/>
    <w:rsid w:val="0F7CA1F1"/>
    <w:rsid w:val="0F8597C7"/>
    <w:rsid w:val="0F925522"/>
    <w:rsid w:val="0F95778F"/>
    <w:rsid w:val="0FAA964A"/>
    <w:rsid w:val="0FB1E6D3"/>
    <w:rsid w:val="0FB3C87A"/>
    <w:rsid w:val="0FC0327F"/>
    <w:rsid w:val="0FD9D1C9"/>
    <w:rsid w:val="0FED687E"/>
    <w:rsid w:val="0FEDAAE5"/>
    <w:rsid w:val="0FFBAA3D"/>
    <w:rsid w:val="100ACDFB"/>
    <w:rsid w:val="1022A3C5"/>
    <w:rsid w:val="102836E7"/>
    <w:rsid w:val="102BDA88"/>
    <w:rsid w:val="104766C7"/>
    <w:rsid w:val="1050BB5A"/>
    <w:rsid w:val="1063B276"/>
    <w:rsid w:val="10644FD8"/>
    <w:rsid w:val="1064CDD1"/>
    <w:rsid w:val="106A7685"/>
    <w:rsid w:val="10874F66"/>
    <w:rsid w:val="109D281F"/>
    <w:rsid w:val="10A73210"/>
    <w:rsid w:val="10AF865A"/>
    <w:rsid w:val="10D6B4DE"/>
    <w:rsid w:val="10E971A8"/>
    <w:rsid w:val="111FF74C"/>
    <w:rsid w:val="11254CD0"/>
    <w:rsid w:val="113D48CD"/>
    <w:rsid w:val="11484BDD"/>
    <w:rsid w:val="114DB734"/>
    <w:rsid w:val="116469F4"/>
    <w:rsid w:val="116BB284"/>
    <w:rsid w:val="11A408F7"/>
    <w:rsid w:val="11BA4E0A"/>
    <w:rsid w:val="11C69C57"/>
    <w:rsid w:val="11DAD192"/>
    <w:rsid w:val="11E18B15"/>
    <w:rsid w:val="11E204F3"/>
    <w:rsid w:val="11FA5B48"/>
    <w:rsid w:val="12009E32"/>
    <w:rsid w:val="1212089A"/>
    <w:rsid w:val="12168F34"/>
    <w:rsid w:val="12187A2E"/>
    <w:rsid w:val="12310064"/>
    <w:rsid w:val="124EEC53"/>
    <w:rsid w:val="125A03FA"/>
    <w:rsid w:val="126E9F2D"/>
    <w:rsid w:val="128702C6"/>
    <w:rsid w:val="12904B8D"/>
    <w:rsid w:val="1296B458"/>
    <w:rsid w:val="129B6240"/>
    <w:rsid w:val="12A0B08B"/>
    <w:rsid w:val="12A536B0"/>
    <w:rsid w:val="12EC6124"/>
    <w:rsid w:val="12F43A03"/>
    <w:rsid w:val="12F44C24"/>
    <w:rsid w:val="13003A55"/>
    <w:rsid w:val="13077D32"/>
    <w:rsid w:val="130E2696"/>
    <w:rsid w:val="133697E5"/>
    <w:rsid w:val="133ED3AA"/>
    <w:rsid w:val="135FDF53"/>
    <w:rsid w:val="137A511C"/>
    <w:rsid w:val="137BFE44"/>
    <w:rsid w:val="138FEB68"/>
    <w:rsid w:val="139122CF"/>
    <w:rsid w:val="13B46506"/>
    <w:rsid w:val="13C626B0"/>
    <w:rsid w:val="13D6F0DF"/>
    <w:rsid w:val="13EB5737"/>
    <w:rsid w:val="13FCEAB7"/>
    <w:rsid w:val="13FDBD43"/>
    <w:rsid w:val="14019C14"/>
    <w:rsid w:val="1405AB05"/>
    <w:rsid w:val="14076A45"/>
    <w:rsid w:val="140DB561"/>
    <w:rsid w:val="14275596"/>
    <w:rsid w:val="1432A5AA"/>
    <w:rsid w:val="143732A1"/>
    <w:rsid w:val="147C3B29"/>
    <w:rsid w:val="14B36075"/>
    <w:rsid w:val="14B64498"/>
    <w:rsid w:val="14BB5197"/>
    <w:rsid w:val="14C15056"/>
    <w:rsid w:val="14C6DBEC"/>
    <w:rsid w:val="14D75485"/>
    <w:rsid w:val="14E90E10"/>
    <w:rsid w:val="14F59D42"/>
    <w:rsid w:val="14F9C059"/>
    <w:rsid w:val="14FC722E"/>
    <w:rsid w:val="14FE3D19"/>
    <w:rsid w:val="150B225F"/>
    <w:rsid w:val="1569C741"/>
    <w:rsid w:val="156D347C"/>
    <w:rsid w:val="159D6C75"/>
    <w:rsid w:val="15AB4C2A"/>
    <w:rsid w:val="15ADEDAB"/>
    <w:rsid w:val="15BA1F9B"/>
    <w:rsid w:val="15CAA465"/>
    <w:rsid w:val="15D31431"/>
    <w:rsid w:val="15D33AF2"/>
    <w:rsid w:val="15D8D7AF"/>
    <w:rsid w:val="15E73388"/>
    <w:rsid w:val="1601B607"/>
    <w:rsid w:val="1604EF3D"/>
    <w:rsid w:val="16054C6A"/>
    <w:rsid w:val="160A64C1"/>
    <w:rsid w:val="161A1ABF"/>
    <w:rsid w:val="161C0931"/>
    <w:rsid w:val="164EE48A"/>
    <w:rsid w:val="16505D45"/>
    <w:rsid w:val="1654B0C7"/>
    <w:rsid w:val="1665929C"/>
    <w:rsid w:val="166DD935"/>
    <w:rsid w:val="16774E87"/>
    <w:rsid w:val="168138E0"/>
    <w:rsid w:val="16857115"/>
    <w:rsid w:val="1688A90A"/>
    <w:rsid w:val="1692AAD2"/>
    <w:rsid w:val="16A0C07D"/>
    <w:rsid w:val="16A1FB00"/>
    <w:rsid w:val="16A3AED5"/>
    <w:rsid w:val="16B94968"/>
    <w:rsid w:val="16B9657F"/>
    <w:rsid w:val="16D59752"/>
    <w:rsid w:val="16E09E77"/>
    <w:rsid w:val="16E9FB6B"/>
    <w:rsid w:val="16F2A7CF"/>
    <w:rsid w:val="16F76AF3"/>
    <w:rsid w:val="16F869E9"/>
    <w:rsid w:val="16FBDBA0"/>
    <w:rsid w:val="17015779"/>
    <w:rsid w:val="170A52D0"/>
    <w:rsid w:val="171BC7E9"/>
    <w:rsid w:val="173FAA76"/>
    <w:rsid w:val="176044E8"/>
    <w:rsid w:val="176D3FD7"/>
    <w:rsid w:val="176EFF44"/>
    <w:rsid w:val="1783478A"/>
    <w:rsid w:val="1785C561"/>
    <w:rsid w:val="178C15C6"/>
    <w:rsid w:val="1794A026"/>
    <w:rsid w:val="17966E90"/>
    <w:rsid w:val="179D5E08"/>
    <w:rsid w:val="179EB135"/>
    <w:rsid w:val="17B69E08"/>
    <w:rsid w:val="17BB2E12"/>
    <w:rsid w:val="17C66218"/>
    <w:rsid w:val="17D20BAF"/>
    <w:rsid w:val="17DAEE55"/>
    <w:rsid w:val="17E2AE8A"/>
    <w:rsid w:val="17E9A738"/>
    <w:rsid w:val="17F28278"/>
    <w:rsid w:val="17FEEA40"/>
    <w:rsid w:val="18134A7B"/>
    <w:rsid w:val="1828AE21"/>
    <w:rsid w:val="182D787D"/>
    <w:rsid w:val="1837E0A0"/>
    <w:rsid w:val="183DCB61"/>
    <w:rsid w:val="18494299"/>
    <w:rsid w:val="1861E17F"/>
    <w:rsid w:val="18645C29"/>
    <w:rsid w:val="1879DB84"/>
    <w:rsid w:val="187B0826"/>
    <w:rsid w:val="18818FD7"/>
    <w:rsid w:val="18A38CBB"/>
    <w:rsid w:val="18A9B93D"/>
    <w:rsid w:val="18AE9CA8"/>
    <w:rsid w:val="18C09A5E"/>
    <w:rsid w:val="18DDE0B1"/>
    <w:rsid w:val="18E2ECEC"/>
    <w:rsid w:val="18EA05A8"/>
    <w:rsid w:val="18F1B8CF"/>
    <w:rsid w:val="18F6D39E"/>
    <w:rsid w:val="19073263"/>
    <w:rsid w:val="1908518D"/>
    <w:rsid w:val="19099CB1"/>
    <w:rsid w:val="190AB4F3"/>
    <w:rsid w:val="192195C2"/>
    <w:rsid w:val="1926AFF0"/>
    <w:rsid w:val="192EC88D"/>
    <w:rsid w:val="19420FBA"/>
    <w:rsid w:val="1976BEB6"/>
    <w:rsid w:val="19AC6A67"/>
    <w:rsid w:val="19B4091F"/>
    <w:rsid w:val="19CA4B94"/>
    <w:rsid w:val="19CDBB79"/>
    <w:rsid w:val="19D99BC2"/>
    <w:rsid w:val="19E664F7"/>
    <w:rsid w:val="1A01E15F"/>
    <w:rsid w:val="1A052A23"/>
    <w:rsid w:val="1A19183B"/>
    <w:rsid w:val="1A1D63C1"/>
    <w:rsid w:val="1A2A16F8"/>
    <w:rsid w:val="1A30BE90"/>
    <w:rsid w:val="1A31C333"/>
    <w:rsid w:val="1A41F392"/>
    <w:rsid w:val="1A61316E"/>
    <w:rsid w:val="1A76B33A"/>
    <w:rsid w:val="1A88414C"/>
    <w:rsid w:val="1AA68554"/>
    <w:rsid w:val="1ABD2879"/>
    <w:rsid w:val="1AFF7836"/>
    <w:rsid w:val="1B4FD980"/>
    <w:rsid w:val="1B514431"/>
    <w:rsid w:val="1B569AFA"/>
    <w:rsid w:val="1B6A6A85"/>
    <w:rsid w:val="1BA68007"/>
    <w:rsid w:val="1BB099F4"/>
    <w:rsid w:val="1BB1B702"/>
    <w:rsid w:val="1BBE1625"/>
    <w:rsid w:val="1BC1669B"/>
    <w:rsid w:val="1BCE06B5"/>
    <w:rsid w:val="1BE0BB09"/>
    <w:rsid w:val="1BECC903"/>
    <w:rsid w:val="1BFFF351"/>
    <w:rsid w:val="1C1A8DAE"/>
    <w:rsid w:val="1C1B9F9C"/>
    <w:rsid w:val="1C1E0576"/>
    <w:rsid w:val="1C2B9152"/>
    <w:rsid w:val="1C38C369"/>
    <w:rsid w:val="1C403B51"/>
    <w:rsid w:val="1C41FC9C"/>
    <w:rsid w:val="1C45DC0C"/>
    <w:rsid w:val="1C52A338"/>
    <w:rsid w:val="1C5EF1B9"/>
    <w:rsid w:val="1C61A5D4"/>
    <w:rsid w:val="1C67C700"/>
    <w:rsid w:val="1C6D1867"/>
    <w:rsid w:val="1C74B1C8"/>
    <w:rsid w:val="1C76671B"/>
    <w:rsid w:val="1C895C43"/>
    <w:rsid w:val="1CA88CE4"/>
    <w:rsid w:val="1CB8F5D1"/>
    <w:rsid w:val="1CF26B5B"/>
    <w:rsid w:val="1CF763ED"/>
    <w:rsid w:val="1CFB9AFB"/>
    <w:rsid w:val="1CFC059E"/>
    <w:rsid w:val="1D12A4E7"/>
    <w:rsid w:val="1D1E5E29"/>
    <w:rsid w:val="1D2D79AC"/>
    <w:rsid w:val="1D32BB52"/>
    <w:rsid w:val="1D4E1F1C"/>
    <w:rsid w:val="1D8F55EC"/>
    <w:rsid w:val="1D9E571D"/>
    <w:rsid w:val="1DA258A4"/>
    <w:rsid w:val="1DB0C2F2"/>
    <w:rsid w:val="1DC06405"/>
    <w:rsid w:val="1DDE2616"/>
    <w:rsid w:val="1DE03F35"/>
    <w:rsid w:val="1DFB368A"/>
    <w:rsid w:val="1E0DF2B9"/>
    <w:rsid w:val="1E127BA8"/>
    <w:rsid w:val="1E2CD7F9"/>
    <w:rsid w:val="1E35A39C"/>
    <w:rsid w:val="1E3E55C7"/>
    <w:rsid w:val="1E47D1A9"/>
    <w:rsid w:val="1E5B7E95"/>
    <w:rsid w:val="1E687356"/>
    <w:rsid w:val="1E752C74"/>
    <w:rsid w:val="1E85F22B"/>
    <w:rsid w:val="1E9C414D"/>
    <w:rsid w:val="1E9C845E"/>
    <w:rsid w:val="1EA14B38"/>
    <w:rsid w:val="1EB4573D"/>
    <w:rsid w:val="1EB4E753"/>
    <w:rsid w:val="1EB85A06"/>
    <w:rsid w:val="1EDB03F8"/>
    <w:rsid w:val="1EE203B2"/>
    <w:rsid w:val="1EE29CE7"/>
    <w:rsid w:val="1EE9EF7D"/>
    <w:rsid w:val="1EF45AB1"/>
    <w:rsid w:val="1EF7BE8F"/>
    <w:rsid w:val="1F0C164B"/>
    <w:rsid w:val="1F1A0278"/>
    <w:rsid w:val="1F53405E"/>
    <w:rsid w:val="1F5C8382"/>
    <w:rsid w:val="1F60EBE2"/>
    <w:rsid w:val="1F65F911"/>
    <w:rsid w:val="1F79F677"/>
    <w:rsid w:val="1FBADBC8"/>
    <w:rsid w:val="1FC11970"/>
    <w:rsid w:val="1FC1C613"/>
    <w:rsid w:val="1FE47FD4"/>
    <w:rsid w:val="1FE75383"/>
    <w:rsid w:val="1FFEAA45"/>
    <w:rsid w:val="201322D2"/>
    <w:rsid w:val="2031B4C9"/>
    <w:rsid w:val="203FAF2D"/>
    <w:rsid w:val="2048DD46"/>
    <w:rsid w:val="204A45A9"/>
    <w:rsid w:val="2060D47F"/>
    <w:rsid w:val="20729F87"/>
    <w:rsid w:val="20765AB0"/>
    <w:rsid w:val="207B9BFE"/>
    <w:rsid w:val="209F9476"/>
    <w:rsid w:val="20B2B0C3"/>
    <w:rsid w:val="20B8AD4A"/>
    <w:rsid w:val="20C3CBF6"/>
    <w:rsid w:val="20C968F3"/>
    <w:rsid w:val="20D1BAC4"/>
    <w:rsid w:val="20E8F296"/>
    <w:rsid w:val="20EED7B0"/>
    <w:rsid w:val="20F15A22"/>
    <w:rsid w:val="2114AE96"/>
    <w:rsid w:val="211B8A56"/>
    <w:rsid w:val="212D500B"/>
    <w:rsid w:val="213D1270"/>
    <w:rsid w:val="214D132A"/>
    <w:rsid w:val="21511F0B"/>
    <w:rsid w:val="2156048B"/>
    <w:rsid w:val="215BD885"/>
    <w:rsid w:val="215ED545"/>
    <w:rsid w:val="216EB48E"/>
    <w:rsid w:val="217E13EA"/>
    <w:rsid w:val="2180AE5E"/>
    <w:rsid w:val="2195EBD8"/>
    <w:rsid w:val="21AB9751"/>
    <w:rsid w:val="21AC3F15"/>
    <w:rsid w:val="21AD662F"/>
    <w:rsid w:val="21C086F0"/>
    <w:rsid w:val="21D54304"/>
    <w:rsid w:val="21D8E5CD"/>
    <w:rsid w:val="21E07CC5"/>
    <w:rsid w:val="21E0C5A5"/>
    <w:rsid w:val="22001643"/>
    <w:rsid w:val="220DF594"/>
    <w:rsid w:val="2221903F"/>
    <w:rsid w:val="223E7594"/>
    <w:rsid w:val="22428001"/>
    <w:rsid w:val="22586A43"/>
    <w:rsid w:val="225AEACB"/>
    <w:rsid w:val="2289D37D"/>
    <w:rsid w:val="228AC963"/>
    <w:rsid w:val="22A26C6E"/>
    <w:rsid w:val="22A2D57C"/>
    <w:rsid w:val="22A4C833"/>
    <w:rsid w:val="22ADA07D"/>
    <w:rsid w:val="22DEA6CD"/>
    <w:rsid w:val="230BB617"/>
    <w:rsid w:val="23192FB4"/>
    <w:rsid w:val="23230BA4"/>
    <w:rsid w:val="23523D83"/>
    <w:rsid w:val="235DE9AD"/>
    <w:rsid w:val="238B7125"/>
    <w:rsid w:val="239AC0FD"/>
    <w:rsid w:val="23C39A7C"/>
    <w:rsid w:val="23E5BC99"/>
    <w:rsid w:val="23E7AAAB"/>
    <w:rsid w:val="23F4F446"/>
    <w:rsid w:val="24027551"/>
    <w:rsid w:val="2406F475"/>
    <w:rsid w:val="240DE92D"/>
    <w:rsid w:val="24114EBD"/>
    <w:rsid w:val="2417B8AB"/>
    <w:rsid w:val="24272EF4"/>
    <w:rsid w:val="244F1A9B"/>
    <w:rsid w:val="248E5443"/>
    <w:rsid w:val="24930758"/>
    <w:rsid w:val="24A3C3C9"/>
    <w:rsid w:val="24AE7114"/>
    <w:rsid w:val="24B95BB6"/>
    <w:rsid w:val="24BB9C22"/>
    <w:rsid w:val="24BCA02C"/>
    <w:rsid w:val="24D86E95"/>
    <w:rsid w:val="24DF521D"/>
    <w:rsid w:val="24F3BA24"/>
    <w:rsid w:val="24FE8EE6"/>
    <w:rsid w:val="2535CFDA"/>
    <w:rsid w:val="25389C5E"/>
    <w:rsid w:val="253956F7"/>
    <w:rsid w:val="253FA770"/>
    <w:rsid w:val="255D699C"/>
    <w:rsid w:val="25684A14"/>
    <w:rsid w:val="256E0295"/>
    <w:rsid w:val="25803767"/>
    <w:rsid w:val="25A3FF97"/>
    <w:rsid w:val="25A5F173"/>
    <w:rsid w:val="25AF726B"/>
    <w:rsid w:val="25B13C91"/>
    <w:rsid w:val="25B4C890"/>
    <w:rsid w:val="25B5075F"/>
    <w:rsid w:val="25BD12A7"/>
    <w:rsid w:val="25CAD46B"/>
    <w:rsid w:val="25CC6819"/>
    <w:rsid w:val="25CFD8FC"/>
    <w:rsid w:val="25E6AC48"/>
    <w:rsid w:val="25F6E8FF"/>
    <w:rsid w:val="25FCAAC4"/>
    <w:rsid w:val="261B434D"/>
    <w:rsid w:val="2628FD54"/>
    <w:rsid w:val="2656A8EB"/>
    <w:rsid w:val="265A2973"/>
    <w:rsid w:val="267E5A7C"/>
    <w:rsid w:val="26976B34"/>
    <w:rsid w:val="2697DBC3"/>
    <w:rsid w:val="26989712"/>
    <w:rsid w:val="269FBE92"/>
    <w:rsid w:val="26B644D5"/>
    <w:rsid w:val="26BE96BB"/>
    <w:rsid w:val="26C88A45"/>
    <w:rsid w:val="26FC3856"/>
    <w:rsid w:val="26FF6A1E"/>
    <w:rsid w:val="271D5D5B"/>
    <w:rsid w:val="274489E0"/>
    <w:rsid w:val="274FBF82"/>
    <w:rsid w:val="2750D7C0"/>
    <w:rsid w:val="275DBBC6"/>
    <w:rsid w:val="275E3684"/>
    <w:rsid w:val="275E9795"/>
    <w:rsid w:val="27672D76"/>
    <w:rsid w:val="27730CDB"/>
    <w:rsid w:val="278DA2CC"/>
    <w:rsid w:val="2795D4FB"/>
    <w:rsid w:val="27B007F0"/>
    <w:rsid w:val="27B0BB3E"/>
    <w:rsid w:val="27BAC840"/>
    <w:rsid w:val="27BBF1BB"/>
    <w:rsid w:val="27BF51F5"/>
    <w:rsid w:val="27C221D5"/>
    <w:rsid w:val="27C7ECE5"/>
    <w:rsid w:val="27D92F5D"/>
    <w:rsid w:val="28002862"/>
    <w:rsid w:val="28215670"/>
    <w:rsid w:val="282D2C92"/>
    <w:rsid w:val="284BF70D"/>
    <w:rsid w:val="285F91C3"/>
    <w:rsid w:val="28712241"/>
    <w:rsid w:val="2873BEB6"/>
    <w:rsid w:val="2878B61A"/>
    <w:rsid w:val="28A0A995"/>
    <w:rsid w:val="28A0C7B7"/>
    <w:rsid w:val="28B407F2"/>
    <w:rsid w:val="28B5FC65"/>
    <w:rsid w:val="28C35CCF"/>
    <w:rsid w:val="28C367D7"/>
    <w:rsid w:val="28F19514"/>
    <w:rsid w:val="29156CF7"/>
    <w:rsid w:val="29467073"/>
    <w:rsid w:val="294EB6EE"/>
    <w:rsid w:val="29586D09"/>
    <w:rsid w:val="296B8C33"/>
    <w:rsid w:val="29707146"/>
    <w:rsid w:val="298CD48F"/>
    <w:rsid w:val="299326B1"/>
    <w:rsid w:val="2998FEC8"/>
    <w:rsid w:val="299BF8C3"/>
    <w:rsid w:val="29A34555"/>
    <w:rsid w:val="29B27078"/>
    <w:rsid w:val="29B8001E"/>
    <w:rsid w:val="29BFB63A"/>
    <w:rsid w:val="29D87EAF"/>
    <w:rsid w:val="29DB081B"/>
    <w:rsid w:val="29FD6A97"/>
    <w:rsid w:val="2A2F9D84"/>
    <w:rsid w:val="2A3BBB37"/>
    <w:rsid w:val="2A4F0E89"/>
    <w:rsid w:val="2A518DB2"/>
    <w:rsid w:val="2A54FE1D"/>
    <w:rsid w:val="2A7E2BE0"/>
    <w:rsid w:val="2A871F6F"/>
    <w:rsid w:val="2A95C2E7"/>
    <w:rsid w:val="2AAED8E8"/>
    <w:rsid w:val="2ABAD2D7"/>
    <w:rsid w:val="2ABB09F4"/>
    <w:rsid w:val="2ABE5767"/>
    <w:rsid w:val="2ABFD78D"/>
    <w:rsid w:val="2AD6CDCA"/>
    <w:rsid w:val="2ADC67D5"/>
    <w:rsid w:val="2ADF6A37"/>
    <w:rsid w:val="2AF26902"/>
    <w:rsid w:val="2AFDCD10"/>
    <w:rsid w:val="2B15002F"/>
    <w:rsid w:val="2B21E214"/>
    <w:rsid w:val="2B295D8A"/>
    <w:rsid w:val="2BABD5E3"/>
    <w:rsid w:val="2BAC8840"/>
    <w:rsid w:val="2BB431D9"/>
    <w:rsid w:val="2BBD70BC"/>
    <w:rsid w:val="2BC81C19"/>
    <w:rsid w:val="2BCBDE34"/>
    <w:rsid w:val="2BE19778"/>
    <w:rsid w:val="2BE557DA"/>
    <w:rsid w:val="2C0F7ED7"/>
    <w:rsid w:val="2C156FF1"/>
    <w:rsid w:val="2C2E4A12"/>
    <w:rsid w:val="2C352777"/>
    <w:rsid w:val="2C43D39F"/>
    <w:rsid w:val="2C467DFE"/>
    <w:rsid w:val="2C4754B7"/>
    <w:rsid w:val="2C4C030C"/>
    <w:rsid w:val="2C589B2F"/>
    <w:rsid w:val="2C63C68E"/>
    <w:rsid w:val="2C7B577A"/>
    <w:rsid w:val="2C8FA72B"/>
    <w:rsid w:val="2C92C318"/>
    <w:rsid w:val="2CBECF59"/>
    <w:rsid w:val="2CDFF76C"/>
    <w:rsid w:val="2CF23A3A"/>
    <w:rsid w:val="2D22A589"/>
    <w:rsid w:val="2D331415"/>
    <w:rsid w:val="2D49F4E4"/>
    <w:rsid w:val="2D63BDDE"/>
    <w:rsid w:val="2D79589C"/>
    <w:rsid w:val="2D81283B"/>
    <w:rsid w:val="2D9E742B"/>
    <w:rsid w:val="2D9F1DD8"/>
    <w:rsid w:val="2DA5C73C"/>
    <w:rsid w:val="2DB82F30"/>
    <w:rsid w:val="2DBDB20D"/>
    <w:rsid w:val="2DDB078D"/>
    <w:rsid w:val="2DF2A51A"/>
    <w:rsid w:val="2E01FAE4"/>
    <w:rsid w:val="2E1D5C18"/>
    <w:rsid w:val="2E20651B"/>
    <w:rsid w:val="2E273EC3"/>
    <w:rsid w:val="2E49FB4F"/>
    <w:rsid w:val="2E63BDC5"/>
    <w:rsid w:val="2E70015E"/>
    <w:rsid w:val="2E8039D7"/>
    <w:rsid w:val="2E865E8B"/>
    <w:rsid w:val="2EBA807D"/>
    <w:rsid w:val="2EC156BA"/>
    <w:rsid w:val="2EC79C23"/>
    <w:rsid w:val="2EC861DF"/>
    <w:rsid w:val="2EFEB119"/>
    <w:rsid w:val="2F02B641"/>
    <w:rsid w:val="2F038E09"/>
    <w:rsid w:val="2F051EB9"/>
    <w:rsid w:val="2F229BE2"/>
    <w:rsid w:val="2F475608"/>
    <w:rsid w:val="2F475F6E"/>
    <w:rsid w:val="2F517354"/>
    <w:rsid w:val="2F65CB86"/>
    <w:rsid w:val="2F720705"/>
    <w:rsid w:val="2F85A997"/>
    <w:rsid w:val="2F8D69DA"/>
    <w:rsid w:val="2F996725"/>
    <w:rsid w:val="2F9CA46E"/>
    <w:rsid w:val="2FA89724"/>
    <w:rsid w:val="2FA8A99A"/>
    <w:rsid w:val="2FCA63DA"/>
    <w:rsid w:val="2FD8F916"/>
    <w:rsid w:val="3025DBD7"/>
    <w:rsid w:val="302EB99B"/>
    <w:rsid w:val="303DE095"/>
    <w:rsid w:val="305F86CC"/>
    <w:rsid w:val="306771CC"/>
    <w:rsid w:val="308F49EE"/>
    <w:rsid w:val="30980855"/>
    <w:rsid w:val="30A18B6D"/>
    <w:rsid w:val="30CCC5F4"/>
    <w:rsid w:val="30D0312C"/>
    <w:rsid w:val="310EEF65"/>
    <w:rsid w:val="31123FFF"/>
    <w:rsid w:val="311388E8"/>
    <w:rsid w:val="31199457"/>
    <w:rsid w:val="31324E77"/>
    <w:rsid w:val="3137157C"/>
    <w:rsid w:val="313BF5DF"/>
    <w:rsid w:val="313C6415"/>
    <w:rsid w:val="314BDE18"/>
    <w:rsid w:val="314C7389"/>
    <w:rsid w:val="314E4240"/>
    <w:rsid w:val="31511EEB"/>
    <w:rsid w:val="3157D2C9"/>
    <w:rsid w:val="3165C360"/>
    <w:rsid w:val="317C1B95"/>
    <w:rsid w:val="31A9D313"/>
    <w:rsid w:val="31B3688F"/>
    <w:rsid w:val="31B3871C"/>
    <w:rsid w:val="31CA6716"/>
    <w:rsid w:val="31DD352D"/>
    <w:rsid w:val="31E028D0"/>
    <w:rsid w:val="31E5A708"/>
    <w:rsid w:val="31EADB8C"/>
    <w:rsid w:val="31F5150D"/>
    <w:rsid w:val="3200E502"/>
    <w:rsid w:val="3217ACE1"/>
    <w:rsid w:val="321ECD04"/>
    <w:rsid w:val="3221B0A5"/>
    <w:rsid w:val="324D0A79"/>
    <w:rsid w:val="32601002"/>
    <w:rsid w:val="3266B774"/>
    <w:rsid w:val="328F187C"/>
    <w:rsid w:val="328F485C"/>
    <w:rsid w:val="32A7E8AF"/>
    <w:rsid w:val="32B69ADE"/>
    <w:rsid w:val="32C60795"/>
    <w:rsid w:val="32C6163D"/>
    <w:rsid w:val="32CA0BD0"/>
    <w:rsid w:val="32D95AC7"/>
    <w:rsid w:val="32EFBB12"/>
    <w:rsid w:val="32F215AC"/>
    <w:rsid w:val="32F90431"/>
    <w:rsid w:val="32FE40D3"/>
    <w:rsid w:val="3303AEA3"/>
    <w:rsid w:val="33227674"/>
    <w:rsid w:val="334E3DF2"/>
    <w:rsid w:val="3361F770"/>
    <w:rsid w:val="33663777"/>
    <w:rsid w:val="3366CA92"/>
    <w:rsid w:val="3378FCB5"/>
    <w:rsid w:val="33A7593E"/>
    <w:rsid w:val="33D2223C"/>
    <w:rsid w:val="33DF479B"/>
    <w:rsid w:val="33E4C374"/>
    <w:rsid w:val="33F85745"/>
    <w:rsid w:val="33F8F499"/>
    <w:rsid w:val="340B13EB"/>
    <w:rsid w:val="34231671"/>
    <w:rsid w:val="342C3131"/>
    <w:rsid w:val="3434A480"/>
    <w:rsid w:val="343E15C6"/>
    <w:rsid w:val="3472A4CB"/>
    <w:rsid w:val="3478440D"/>
    <w:rsid w:val="34A350BD"/>
    <w:rsid w:val="34C89A18"/>
    <w:rsid w:val="34CD5200"/>
    <w:rsid w:val="34E3340F"/>
    <w:rsid w:val="34EA3172"/>
    <w:rsid w:val="34F2009E"/>
    <w:rsid w:val="34F91344"/>
    <w:rsid w:val="350D3025"/>
    <w:rsid w:val="3513BDDE"/>
    <w:rsid w:val="351973CB"/>
    <w:rsid w:val="352E3287"/>
    <w:rsid w:val="353885C4"/>
    <w:rsid w:val="356E7915"/>
    <w:rsid w:val="356FCE1C"/>
    <w:rsid w:val="357B4712"/>
    <w:rsid w:val="35836D90"/>
    <w:rsid w:val="3585850B"/>
    <w:rsid w:val="35B72BED"/>
    <w:rsid w:val="35BE863A"/>
    <w:rsid w:val="35C931B0"/>
    <w:rsid w:val="36396EAF"/>
    <w:rsid w:val="3641F920"/>
    <w:rsid w:val="36470EA4"/>
    <w:rsid w:val="3648951A"/>
    <w:rsid w:val="365949DA"/>
    <w:rsid w:val="3665718D"/>
    <w:rsid w:val="366A4EB2"/>
    <w:rsid w:val="367692A8"/>
    <w:rsid w:val="367BF037"/>
    <w:rsid w:val="36A16E08"/>
    <w:rsid w:val="36ACB4D9"/>
    <w:rsid w:val="36B2D9D1"/>
    <w:rsid w:val="36B5D3DA"/>
    <w:rsid w:val="36D675A1"/>
    <w:rsid w:val="36D75870"/>
    <w:rsid w:val="36D8DE19"/>
    <w:rsid w:val="36DD7BFC"/>
    <w:rsid w:val="3700E6B2"/>
    <w:rsid w:val="37059519"/>
    <w:rsid w:val="3716102E"/>
    <w:rsid w:val="373B6EAB"/>
    <w:rsid w:val="3746001E"/>
    <w:rsid w:val="375A1E37"/>
    <w:rsid w:val="375A778B"/>
    <w:rsid w:val="37605A66"/>
    <w:rsid w:val="37689DCB"/>
    <w:rsid w:val="3795EB5E"/>
    <w:rsid w:val="379E88D6"/>
    <w:rsid w:val="37A88203"/>
    <w:rsid w:val="37AFADD9"/>
    <w:rsid w:val="37BBCC5B"/>
    <w:rsid w:val="37C24B0E"/>
    <w:rsid w:val="37E46824"/>
    <w:rsid w:val="37F0287E"/>
    <w:rsid w:val="380139E2"/>
    <w:rsid w:val="3801620C"/>
    <w:rsid w:val="381F1A4E"/>
    <w:rsid w:val="38308C53"/>
    <w:rsid w:val="3849F3C2"/>
    <w:rsid w:val="385FD3BF"/>
    <w:rsid w:val="38717CBE"/>
    <w:rsid w:val="3874AE7A"/>
    <w:rsid w:val="388C1A54"/>
    <w:rsid w:val="38A2E86B"/>
    <w:rsid w:val="38AC4F43"/>
    <w:rsid w:val="38BC0B6A"/>
    <w:rsid w:val="38C3D05F"/>
    <w:rsid w:val="38CBC868"/>
    <w:rsid w:val="38CC69B2"/>
    <w:rsid w:val="38D82D4C"/>
    <w:rsid w:val="38E1D07F"/>
    <w:rsid w:val="393C3D15"/>
    <w:rsid w:val="393D7D34"/>
    <w:rsid w:val="39407CA9"/>
    <w:rsid w:val="39603D65"/>
    <w:rsid w:val="39616587"/>
    <w:rsid w:val="39806A7E"/>
    <w:rsid w:val="3981F417"/>
    <w:rsid w:val="398D206D"/>
    <w:rsid w:val="399D7346"/>
    <w:rsid w:val="399DD7D1"/>
    <w:rsid w:val="399F3A62"/>
    <w:rsid w:val="39A0E651"/>
    <w:rsid w:val="39A36966"/>
    <w:rsid w:val="39A5EA8A"/>
    <w:rsid w:val="39A884D8"/>
    <w:rsid w:val="39B191CB"/>
    <w:rsid w:val="39BD0EAE"/>
    <w:rsid w:val="39CA81A8"/>
    <w:rsid w:val="39E85F57"/>
    <w:rsid w:val="3A0C00E0"/>
    <w:rsid w:val="3A0E1663"/>
    <w:rsid w:val="3A11971D"/>
    <w:rsid w:val="3A4FEC46"/>
    <w:rsid w:val="3A581C5E"/>
    <w:rsid w:val="3A5957B8"/>
    <w:rsid w:val="3A604840"/>
    <w:rsid w:val="3A61C304"/>
    <w:rsid w:val="3A7DA0E0"/>
    <w:rsid w:val="3A8670DA"/>
    <w:rsid w:val="3A9F1D59"/>
    <w:rsid w:val="3ABCA0FF"/>
    <w:rsid w:val="3AC380CA"/>
    <w:rsid w:val="3AF6D604"/>
    <w:rsid w:val="3B012041"/>
    <w:rsid w:val="3B058255"/>
    <w:rsid w:val="3B101063"/>
    <w:rsid w:val="3B355C09"/>
    <w:rsid w:val="3B677578"/>
    <w:rsid w:val="3B6B337C"/>
    <w:rsid w:val="3B72EDD9"/>
    <w:rsid w:val="3B80045A"/>
    <w:rsid w:val="3B801CB6"/>
    <w:rsid w:val="3B8EC61B"/>
    <w:rsid w:val="3B9A43BC"/>
    <w:rsid w:val="3BA47FC0"/>
    <w:rsid w:val="3BA667BB"/>
    <w:rsid w:val="3BC95FAF"/>
    <w:rsid w:val="3BD70381"/>
    <w:rsid w:val="3BE41339"/>
    <w:rsid w:val="3C0C764D"/>
    <w:rsid w:val="3C149AB1"/>
    <w:rsid w:val="3C1D8B04"/>
    <w:rsid w:val="3C2A8F5D"/>
    <w:rsid w:val="3C3EC1D0"/>
    <w:rsid w:val="3C3F9671"/>
    <w:rsid w:val="3C5BF20D"/>
    <w:rsid w:val="3C6B09F3"/>
    <w:rsid w:val="3C7C4E4D"/>
    <w:rsid w:val="3C7DB6B0"/>
    <w:rsid w:val="3CA409C8"/>
    <w:rsid w:val="3CB65028"/>
    <w:rsid w:val="3CBBC595"/>
    <w:rsid w:val="3CBE6017"/>
    <w:rsid w:val="3CCABE17"/>
    <w:rsid w:val="3CCAD826"/>
    <w:rsid w:val="3CE2B7F0"/>
    <w:rsid w:val="3CEF5C3C"/>
    <w:rsid w:val="3CF36973"/>
    <w:rsid w:val="3D06B69E"/>
    <w:rsid w:val="3D15045F"/>
    <w:rsid w:val="3D2E5DDC"/>
    <w:rsid w:val="3D3392D5"/>
    <w:rsid w:val="3D53AE63"/>
    <w:rsid w:val="3D58201E"/>
    <w:rsid w:val="3D895859"/>
    <w:rsid w:val="3DA60E67"/>
    <w:rsid w:val="3DACC4A0"/>
    <w:rsid w:val="3DAE4ED8"/>
    <w:rsid w:val="3DB8713A"/>
    <w:rsid w:val="3DBBE1D9"/>
    <w:rsid w:val="3DBE119C"/>
    <w:rsid w:val="3DD6BE1B"/>
    <w:rsid w:val="3DDAA7F3"/>
    <w:rsid w:val="3DE9BF4A"/>
    <w:rsid w:val="3DEF0AFF"/>
    <w:rsid w:val="3DF7B972"/>
    <w:rsid w:val="3E0646E8"/>
    <w:rsid w:val="3E17C418"/>
    <w:rsid w:val="3E288A29"/>
    <w:rsid w:val="3E47FAFC"/>
    <w:rsid w:val="3E4D0B0E"/>
    <w:rsid w:val="3E53E100"/>
    <w:rsid w:val="3E629D30"/>
    <w:rsid w:val="3E6DF16C"/>
    <w:rsid w:val="3E7ACF7A"/>
    <w:rsid w:val="3E8EB385"/>
    <w:rsid w:val="3E99D91D"/>
    <w:rsid w:val="3E9E951B"/>
    <w:rsid w:val="3EAA8D32"/>
    <w:rsid w:val="3ECAC7A1"/>
    <w:rsid w:val="3ED114C8"/>
    <w:rsid w:val="3ED30CBF"/>
    <w:rsid w:val="3ED4236C"/>
    <w:rsid w:val="3EF44DD2"/>
    <w:rsid w:val="3EFFFAAC"/>
    <w:rsid w:val="3F046577"/>
    <w:rsid w:val="3F126A5D"/>
    <w:rsid w:val="3F233522"/>
    <w:rsid w:val="3F286063"/>
    <w:rsid w:val="3F48019B"/>
    <w:rsid w:val="3F65ED0D"/>
    <w:rsid w:val="3F7E8F26"/>
    <w:rsid w:val="3F9EBCD4"/>
    <w:rsid w:val="3FA9C3F9"/>
    <w:rsid w:val="3FAB322D"/>
    <w:rsid w:val="3FC6850F"/>
    <w:rsid w:val="3FD8D684"/>
    <w:rsid w:val="3FDA29D0"/>
    <w:rsid w:val="3FFDEF0B"/>
    <w:rsid w:val="402CD460"/>
    <w:rsid w:val="40348B9C"/>
    <w:rsid w:val="404601D8"/>
    <w:rsid w:val="4046DF10"/>
    <w:rsid w:val="404AB731"/>
    <w:rsid w:val="4060FE20"/>
    <w:rsid w:val="406A4B37"/>
    <w:rsid w:val="406A9AC9"/>
    <w:rsid w:val="407B386B"/>
    <w:rsid w:val="4088EE51"/>
    <w:rsid w:val="40899AE9"/>
    <w:rsid w:val="408E89A5"/>
    <w:rsid w:val="409CE57E"/>
    <w:rsid w:val="40A7B017"/>
    <w:rsid w:val="40AD72FF"/>
    <w:rsid w:val="40D735BF"/>
    <w:rsid w:val="40E250F1"/>
    <w:rsid w:val="40F2BB76"/>
    <w:rsid w:val="40FAD275"/>
    <w:rsid w:val="41080EEA"/>
    <w:rsid w:val="41119D7F"/>
    <w:rsid w:val="41127BEF"/>
    <w:rsid w:val="41163D13"/>
    <w:rsid w:val="412B99AC"/>
    <w:rsid w:val="414FBF70"/>
    <w:rsid w:val="4168806C"/>
    <w:rsid w:val="41699D15"/>
    <w:rsid w:val="4176B362"/>
    <w:rsid w:val="4177E25A"/>
    <w:rsid w:val="4186E97B"/>
    <w:rsid w:val="419E8A7C"/>
    <w:rsid w:val="41A676A0"/>
    <w:rsid w:val="41B6C684"/>
    <w:rsid w:val="41DE8003"/>
    <w:rsid w:val="41E09C60"/>
    <w:rsid w:val="41EDC486"/>
    <w:rsid w:val="41F76D76"/>
    <w:rsid w:val="41FCCE81"/>
    <w:rsid w:val="41FDCBF2"/>
    <w:rsid w:val="42015EAC"/>
    <w:rsid w:val="420965EC"/>
    <w:rsid w:val="420AAD81"/>
    <w:rsid w:val="4211DF4C"/>
    <w:rsid w:val="42185E2E"/>
    <w:rsid w:val="4218C3D5"/>
    <w:rsid w:val="42206AE7"/>
    <w:rsid w:val="422306CD"/>
    <w:rsid w:val="42389C0C"/>
    <w:rsid w:val="4246E0A6"/>
    <w:rsid w:val="4256F29B"/>
    <w:rsid w:val="425924B8"/>
    <w:rsid w:val="4276406A"/>
    <w:rsid w:val="4278D7EE"/>
    <w:rsid w:val="428BDBE0"/>
    <w:rsid w:val="428CD08D"/>
    <w:rsid w:val="4290CA84"/>
    <w:rsid w:val="42BA3F47"/>
    <w:rsid w:val="42E42D29"/>
    <w:rsid w:val="42FABF50"/>
    <w:rsid w:val="42FFB535"/>
    <w:rsid w:val="4310C8FF"/>
    <w:rsid w:val="432591AC"/>
    <w:rsid w:val="434CCCD0"/>
    <w:rsid w:val="43506EFA"/>
    <w:rsid w:val="4390CD7B"/>
    <w:rsid w:val="4394DC2D"/>
    <w:rsid w:val="43993071"/>
    <w:rsid w:val="4399B0D0"/>
    <w:rsid w:val="43AE4FD2"/>
    <w:rsid w:val="43B42BC9"/>
    <w:rsid w:val="43B4E0E3"/>
    <w:rsid w:val="43CC1F5F"/>
    <w:rsid w:val="43DB6AD9"/>
    <w:rsid w:val="44088608"/>
    <w:rsid w:val="4411BEE3"/>
    <w:rsid w:val="441CEE25"/>
    <w:rsid w:val="44339969"/>
    <w:rsid w:val="44365764"/>
    <w:rsid w:val="443E8251"/>
    <w:rsid w:val="44462521"/>
    <w:rsid w:val="444A111E"/>
    <w:rsid w:val="445ECD32"/>
    <w:rsid w:val="4484744F"/>
    <w:rsid w:val="4484B54E"/>
    <w:rsid w:val="448898E3"/>
    <w:rsid w:val="448B63E2"/>
    <w:rsid w:val="4497314E"/>
    <w:rsid w:val="44A3A806"/>
    <w:rsid w:val="44AA9F08"/>
    <w:rsid w:val="44C3EFEB"/>
    <w:rsid w:val="44DF9546"/>
    <w:rsid w:val="44E4F767"/>
    <w:rsid w:val="4514C6CB"/>
    <w:rsid w:val="45346F43"/>
    <w:rsid w:val="4552C3C2"/>
    <w:rsid w:val="456AA704"/>
    <w:rsid w:val="45700D26"/>
    <w:rsid w:val="459A9283"/>
    <w:rsid w:val="45A0F6D6"/>
    <w:rsid w:val="45A75FBA"/>
    <w:rsid w:val="45B80029"/>
    <w:rsid w:val="45C013CC"/>
    <w:rsid w:val="45D40955"/>
    <w:rsid w:val="45EF0FB0"/>
    <w:rsid w:val="45F5EABA"/>
    <w:rsid w:val="460E65D4"/>
    <w:rsid w:val="462612B7"/>
    <w:rsid w:val="462B8704"/>
    <w:rsid w:val="4645D0BD"/>
    <w:rsid w:val="46583B77"/>
    <w:rsid w:val="465D326E"/>
    <w:rsid w:val="465D7CB3"/>
    <w:rsid w:val="466BE3C2"/>
    <w:rsid w:val="466D6B82"/>
    <w:rsid w:val="467770BD"/>
    <w:rsid w:val="468ACAA2"/>
    <w:rsid w:val="46979B94"/>
    <w:rsid w:val="4697E119"/>
    <w:rsid w:val="46992113"/>
    <w:rsid w:val="46A50145"/>
    <w:rsid w:val="46B6ABDA"/>
    <w:rsid w:val="46C90080"/>
    <w:rsid w:val="46D60172"/>
    <w:rsid w:val="46E61B25"/>
    <w:rsid w:val="470366CF"/>
    <w:rsid w:val="47057304"/>
    <w:rsid w:val="4727D44E"/>
    <w:rsid w:val="472A63BE"/>
    <w:rsid w:val="474A3F64"/>
    <w:rsid w:val="475E3EDA"/>
    <w:rsid w:val="47656350"/>
    <w:rsid w:val="4765FAC2"/>
    <w:rsid w:val="4766D38B"/>
    <w:rsid w:val="478A5692"/>
    <w:rsid w:val="478E5277"/>
    <w:rsid w:val="47966DF4"/>
    <w:rsid w:val="479E75EF"/>
    <w:rsid w:val="47A14CDA"/>
    <w:rsid w:val="47B2D0B3"/>
    <w:rsid w:val="47D2B3E4"/>
    <w:rsid w:val="47D7AE10"/>
    <w:rsid w:val="47E22B28"/>
    <w:rsid w:val="47EAF9E1"/>
    <w:rsid w:val="47F60043"/>
    <w:rsid w:val="47F7D0E5"/>
    <w:rsid w:val="481C07AD"/>
    <w:rsid w:val="482185DC"/>
    <w:rsid w:val="4836BE7E"/>
    <w:rsid w:val="4858A4AC"/>
    <w:rsid w:val="485D875A"/>
    <w:rsid w:val="487328C1"/>
    <w:rsid w:val="4878F483"/>
    <w:rsid w:val="48882D20"/>
    <w:rsid w:val="48AAB8DB"/>
    <w:rsid w:val="48B27690"/>
    <w:rsid w:val="48BA9D5C"/>
    <w:rsid w:val="48CDFECE"/>
    <w:rsid w:val="48F35D9D"/>
    <w:rsid w:val="48F64367"/>
    <w:rsid w:val="491400E6"/>
    <w:rsid w:val="4929A117"/>
    <w:rsid w:val="494AF542"/>
    <w:rsid w:val="4970AA4B"/>
    <w:rsid w:val="4971C2E6"/>
    <w:rsid w:val="49853530"/>
    <w:rsid w:val="4993A146"/>
    <w:rsid w:val="49957D93"/>
    <w:rsid w:val="49A2E5F7"/>
    <w:rsid w:val="49BB7762"/>
    <w:rsid w:val="49CF141D"/>
    <w:rsid w:val="49D37376"/>
    <w:rsid w:val="49D6D4DD"/>
    <w:rsid w:val="49D70BE9"/>
    <w:rsid w:val="49D93843"/>
    <w:rsid w:val="49EEB809"/>
    <w:rsid w:val="4A169AC2"/>
    <w:rsid w:val="4A1EC6E6"/>
    <w:rsid w:val="4A2D60DF"/>
    <w:rsid w:val="4A5F7510"/>
    <w:rsid w:val="4A690650"/>
    <w:rsid w:val="4A7E592B"/>
    <w:rsid w:val="4A893337"/>
    <w:rsid w:val="4A9866BF"/>
    <w:rsid w:val="4AA32481"/>
    <w:rsid w:val="4AB44CB2"/>
    <w:rsid w:val="4AB93118"/>
    <w:rsid w:val="4ACE0EB6"/>
    <w:rsid w:val="4AF59BDD"/>
    <w:rsid w:val="4AF86EC0"/>
    <w:rsid w:val="4AF9E5B1"/>
    <w:rsid w:val="4B3BB045"/>
    <w:rsid w:val="4B47393E"/>
    <w:rsid w:val="4B4A085C"/>
    <w:rsid w:val="4B59DF73"/>
    <w:rsid w:val="4B88F78D"/>
    <w:rsid w:val="4B93D006"/>
    <w:rsid w:val="4B94FA99"/>
    <w:rsid w:val="4B96780C"/>
    <w:rsid w:val="4B9F79FF"/>
    <w:rsid w:val="4BA37F08"/>
    <w:rsid w:val="4BA7FFEF"/>
    <w:rsid w:val="4BB642DE"/>
    <w:rsid w:val="4BBD47DC"/>
    <w:rsid w:val="4C13012E"/>
    <w:rsid w:val="4C178874"/>
    <w:rsid w:val="4C23E206"/>
    <w:rsid w:val="4C271FD3"/>
    <w:rsid w:val="4C3C0C10"/>
    <w:rsid w:val="4C3DB9C7"/>
    <w:rsid w:val="4C3E8897"/>
    <w:rsid w:val="4C49600D"/>
    <w:rsid w:val="4C591328"/>
    <w:rsid w:val="4C59634A"/>
    <w:rsid w:val="4C6AFE23"/>
    <w:rsid w:val="4C9054E9"/>
    <w:rsid w:val="4C94B256"/>
    <w:rsid w:val="4C9E35EE"/>
    <w:rsid w:val="4CB163D5"/>
    <w:rsid w:val="4CC0950E"/>
    <w:rsid w:val="4CC756B8"/>
    <w:rsid w:val="4CCD1E55"/>
    <w:rsid w:val="4CCF6E1B"/>
    <w:rsid w:val="4CE0DE2D"/>
    <w:rsid w:val="4CE52C6C"/>
    <w:rsid w:val="4CF1CB66"/>
    <w:rsid w:val="4CF9E34C"/>
    <w:rsid w:val="4D03D885"/>
    <w:rsid w:val="4D214C90"/>
    <w:rsid w:val="4D36373A"/>
    <w:rsid w:val="4D3A74ED"/>
    <w:rsid w:val="4D569A3C"/>
    <w:rsid w:val="4D61B2F2"/>
    <w:rsid w:val="4D620DB2"/>
    <w:rsid w:val="4D7619C7"/>
    <w:rsid w:val="4D9270AD"/>
    <w:rsid w:val="4D9AD5C7"/>
    <w:rsid w:val="4DDBBB2C"/>
    <w:rsid w:val="4DDBF01B"/>
    <w:rsid w:val="4DE00422"/>
    <w:rsid w:val="4DE81990"/>
    <w:rsid w:val="4DE8E5D6"/>
    <w:rsid w:val="4DF14019"/>
    <w:rsid w:val="4E2B8A40"/>
    <w:rsid w:val="4E317DB3"/>
    <w:rsid w:val="4E5F3B79"/>
    <w:rsid w:val="4E6E3D62"/>
    <w:rsid w:val="4E731296"/>
    <w:rsid w:val="4E78C07A"/>
    <w:rsid w:val="4E801AD5"/>
    <w:rsid w:val="4E877BDD"/>
    <w:rsid w:val="4EA47F9C"/>
    <w:rsid w:val="4EA8F43C"/>
    <w:rsid w:val="4EADD311"/>
    <w:rsid w:val="4EB5F622"/>
    <w:rsid w:val="4EBDEA79"/>
    <w:rsid w:val="4EBEAC96"/>
    <w:rsid w:val="4ED5B66C"/>
    <w:rsid w:val="4EE9D259"/>
    <w:rsid w:val="4F00D202"/>
    <w:rsid w:val="4F2F4A3C"/>
    <w:rsid w:val="4F3799A6"/>
    <w:rsid w:val="4F42DEB8"/>
    <w:rsid w:val="4F45B6D4"/>
    <w:rsid w:val="4F4E881C"/>
    <w:rsid w:val="4F6B8E4B"/>
    <w:rsid w:val="4F7255F6"/>
    <w:rsid w:val="4F769D8C"/>
    <w:rsid w:val="4F778B8D"/>
    <w:rsid w:val="4F8B19AC"/>
    <w:rsid w:val="4F8D74DE"/>
    <w:rsid w:val="4FDC1F46"/>
    <w:rsid w:val="4FDCFED2"/>
    <w:rsid w:val="4FE40904"/>
    <w:rsid w:val="4FF1BED1"/>
    <w:rsid w:val="50154DB3"/>
    <w:rsid w:val="503D10A9"/>
    <w:rsid w:val="504701AD"/>
    <w:rsid w:val="50806708"/>
    <w:rsid w:val="508DBE39"/>
    <w:rsid w:val="5096FC32"/>
    <w:rsid w:val="50A4AD6F"/>
    <w:rsid w:val="50C0308D"/>
    <w:rsid w:val="50C0A180"/>
    <w:rsid w:val="50CC68EA"/>
    <w:rsid w:val="50F34AE9"/>
    <w:rsid w:val="511191AF"/>
    <w:rsid w:val="511390DD"/>
    <w:rsid w:val="511E042B"/>
    <w:rsid w:val="51246118"/>
    <w:rsid w:val="51455835"/>
    <w:rsid w:val="51523670"/>
    <w:rsid w:val="516E1647"/>
    <w:rsid w:val="51718722"/>
    <w:rsid w:val="51733A79"/>
    <w:rsid w:val="519A4BD6"/>
    <w:rsid w:val="519CA8CE"/>
    <w:rsid w:val="51AB174C"/>
    <w:rsid w:val="51AEBEFA"/>
    <w:rsid w:val="51AFE3C3"/>
    <w:rsid w:val="51B4C399"/>
    <w:rsid w:val="51B4F702"/>
    <w:rsid w:val="51BD6387"/>
    <w:rsid w:val="51C721BE"/>
    <w:rsid w:val="51CAE587"/>
    <w:rsid w:val="51D68CEF"/>
    <w:rsid w:val="51DE7B27"/>
    <w:rsid w:val="51E71747"/>
    <w:rsid w:val="51E8A347"/>
    <w:rsid w:val="51F6FAF7"/>
    <w:rsid w:val="51F78D55"/>
    <w:rsid w:val="51F7FB0C"/>
    <w:rsid w:val="51F91455"/>
    <w:rsid w:val="51FFA53B"/>
    <w:rsid w:val="5206AF46"/>
    <w:rsid w:val="5235F24F"/>
    <w:rsid w:val="52360800"/>
    <w:rsid w:val="52595503"/>
    <w:rsid w:val="525D482D"/>
    <w:rsid w:val="52689883"/>
    <w:rsid w:val="526A86F5"/>
    <w:rsid w:val="52793E78"/>
    <w:rsid w:val="5279C2D5"/>
    <w:rsid w:val="5294451C"/>
    <w:rsid w:val="529A0387"/>
    <w:rsid w:val="52A0F181"/>
    <w:rsid w:val="52CFDB5A"/>
    <w:rsid w:val="52E57B5D"/>
    <w:rsid w:val="52EC5181"/>
    <w:rsid w:val="52EDF29A"/>
    <w:rsid w:val="530487EF"/>
    <w:rsid w:val="53129D7C"/>
    <w:rsid w:val="5349314B"/>
    <w:rsid w:val="53634F73"/>
    <w:rsid w:val="536EDFB2"/>
    <w:rsid w:val="5393CB6D"/>
    <w:rsid w:val="539AF724"/>
    <w:rsid w:val="539F9655"/>
    <w:rsid w:val="53A27FA7"/>
    <w:rsid w:val="53B3218A"/>
    <w:rsid w:val="53B3D00A"/>
    <w:rsid w:val="54051535"/>
    <w:rsid w:val="541F6106"/>
    <w:rsid w:val="5425AFCD"/>
    <w:rsid w:val="545468B4"/>
    <w:rsid w:val="5463E462"/>
    <w:rsid w:val="5479CC2D"/>
    <w:rsid w:val="54A5B709"/>
    <w:rsid w:val="54A81F81"/>
    <w:rsid w:val="54B40877"/>
    <w:rsid w:val="54D8F0B3"/>
    <w:rsid w:val="54DBD64D"/>
    <w:rsid w:val="54E5CEDC"/>
    <w:rsid w:val="5511AE7E"/>
    <w:rsid w:val="552347A9"/>
    <w:rsid w:val="552BE7EF"/>
    <w:rsid w:val="552E9046"/>
    <w:rsid w:val="55328C76"/>
    <w:rsid w:val="5538836C"/>
    <w:rsid w:val="553FE927"/>
    <w:rsid w:val="55558B32"/>
    <w:rsid w:val="5577F754"/>
    <w:rsid w:val="558CE7F8"/>
    <w:rsid w:val="55A5F906"/>
    <w:rsid w:val="55AC8472"/>
    <w:rsid w:val="55B9E846"/>
    <w:rsid w:val="55D9F38F"/>
    <w:rsid w:val="55DACF5E"/>
    <w:rsid w:val="55F3F7BB"/>
    <w:rsid w:val="55FDC32C"/>
    <w:rsid w:val="561EAD88"/>
    <w:rsid w:val="564FD8D8"/>
    <w:rsid w:val="56509A19"/>
    <w:rsid w:val="565AD83E"/>
    <w:rsid w:val="5663F3FF"/>
    <w:rsid w:val="56702938"/>
    <w:rsid w:val="5676F0E0"/>
    <w:rsid w:val="56796074"/>
    <w:rsid w:val="568C3E6C"/>
    <w:rsid w:val="569E56AA"/>
    <w:rsid w:val="56A68074"/>
    <w:rsid w:val="56BA886A"/>
    <w:rsid w:val="56BF401E"/>
    <w:rsid w:val="56D453CD"/>
    <w:rsid w:val="56EA3ECE"/>
    <w:rsid w:val="56EE88E8"/>
    <w:rsid w:val="570C1E2F"/>
    <w:rsid w:val="5727F9FE"/>
    <w:rsid w:val="573A1D27"/>
    <w:rsid w:val="5749EECA"/>
    <w:rsid w:val="574F53FA"/>
    <w:rsid w:val="575BDE73"/>
    <w:rsid w:val="575D1E08"/>
    <w:rsid w:val="57619CD1"/>
    <w:rsid w:val="578F2650"/>
    <w:rsid w:val="579727DB"/>
    <w:rsid w:val="5799376B"/>
    <w:rsid w:val="579BB8CF"/>
    <w:rsid w:val="57C48842"/>
    <w:rsid w:val="57C9B945"/>
    <w:rsid w:val="57D68040"/>
    <w:rsid w:val="57DEDF4E"/>
    <w:rsid w:val="5807614C"/>
    <w:rsid w:val="580B2A8A"/>
    <w:rsid w:val="5812E293"/>
    <w:rsid w:val="581D6F9E"/>
    <w:rsid w:val="5826BA96"/>
    <w:rsid w:val="582F9069"/>
    <w:rsid w:val="585658CB"/>
    <w:rsid w:val="58773EFF"/>
    <w:rsid w:val="587B96AF"/>
    <w:rsid w:val="58943D4F"/>
    <w:rsid w:val="58C88EFA"/>
    <w:rsid w:val="58EFBAF4"/>
    <w:rsid w:val="59019C22"/>
    <w:rsid w:val="5918D407"/>
    <w:rsid w:val="59275C1B"/>
    <w:rsid w:val="594EEEB0"/>
    <w:rsid w:val="5974A832"/>
    <w:rsid w:val="59861DE5"/>
    <w:rsid w:val="599A2752"/>
    <w:rsid w:val="59A6FAEB"/>
    <w:rsid w:val="59A811B0"/>
    <w:rsid w:val="59AFD7C2"/>
    <w:rsid w:val="59B47411"/>
    <w:rsid w:val="59B4B74F"/>
    <w:rsid w:val="59C7A646"/>
    <w:rsid w:val="59DD27E3"/>
    <w:rsid w:val="59E25016"/>
    <w:rsid w:val="59ED256D"/>
    <w:rsid w:val="59F0707F"/>
    <w:rsid w:val="59FF5912"/>
    <w:rsid w:val="5A058997"/>
    <w:rsid w:val="5A09B776"/>
    <w:rsid w:val="5A3519E8"/>
    <w:rsid w:val="5A373856"/>
    <w:rsid w:val="5A3F4168"/>
    <w:rsid w:val="5A4B6538"/>
    <w:rsid w:val="5A6183A9"/>
    <w:rsid w:val="5A8B33F2"/>
    <w:rsid w:val="5A8C95DD"/>
    <w:rsid w:val="5AA20EB4"/>
    <w:rsid w:val="5AA359A6"/>
    <w:rsid w:val="5ABE4728"/>
    <w:rsid w:val="5ACBF66E"/>
    <w:rsid w:val="5AD18F9A"/>
    <w:rsid w:val="5ADC778B"/>
    <w:rsid w:val="5B168010"/>
    <w:rsid w:val="5B343397"/>
    <w:rsid w:val="5B44228C"/>
    <w:rsid w:val="5B6ABA91"/>
    <w:rsid w:val="5B848FC1"/>
    <w:rsid w:val="5B852DB3"/>
    <w:rsid w:val="5B8C4505"/>
    <w:rsid w:val="5B9D21CE"/>
    <w:rsid w:val="5BA98B5C"/>
    <w:rsid w:val="5BAE2977"/>
    <w:rsid w:val="5BB09418"/>
    <w:rsid w:val="5BB3985A"/>
    <w:rsid w:val="5BD9DE79"/>
    <w:rsid w:val="5BE10F9C"/>
    <w:rsid w:val="5BE210CD"/>
    <w:rsid w:val="5BF313DD"/>
    <w:rsid w:val="5BFDA7C0"/>
    <w:rsid w:val="5C061462"/>
    <w:rsid w:val="5C083994"/>
    <w:rsid w:val="5C2A22B3"/>
    <w:rsid w:val="5C3D4DF8"/>
    <w:rsid w:val="5C5FF76B"/>
    <w:rsid w:val="5C61A062"/>
    <w:rsid w:val="5C658D0C"/>
    <w:rsid w:val="5C6AF3CB"/>
    <w:rsid w:val="5C7182A8"/>
    <w:rsid w:val="5C749C84"/>
    <w:rsid w:val="5C90E6FC"/>
    <w:rsid w:val="5C91A0A0"/>
    <w:rsid w:val="5CAABF42"/>
    <w:rsid w:val="5CB24C8A"/>
    <w:rsid w:val="5CB2C3A6"/>
    <w:rsid w:val="5CDB88FF"/>
    <w:rsid w:val="5CEE9341"/>
    <w:rsid w:val="5D02AFA3"/>
    <w:rsid w:val="5D068AF2"/>
    <w:rsid w:val="5D0D982E"/>
    <w:rsid w:val="5D15C1F8"/>
    <w:rsid w:val="5D18975A"/>
    <w:rsid w:val="5D4774BA"/>
    <w:rsid w:val="5D478B78"/>
    <w:rsid w:val="5D75AEDA"/>
    <w:rsid w:val="5D7CDFFD"/>
    <w:rsid w:val="5D84100D"/>
    <w:rsid w:val="5D84315D"/>
    <w:rsid w:val="5D9FF090"/>
    <w:rsid w:val="5DAED3D1"/>
    <w:rsid w:val="5DB5EA5E"/>
    <w:rsid w:val="5DBD3252"/>
    <w:rsid w:val="5DCDD6F6"/>
    <w:rsid w:val="5DD8E396"/>
    <w:rsid w:val="5DD8EB88"/>
    <w:rsid w:val="5DE1203C"/>
    <w:rsid w:val="5DF19807"/>
    <w:rsid w:val="5DF77D13"/>
    <w:rsid w:val="5E050A47"/>
    <w:rsid w:val="5E09FEC4"/>
    <w:rsid w:val="5E2A1E65"/>
    <w:rsid w:val="5E2ADE7D"/>
    <w:rsid w:val="5E3B3AB4"/>
    <w:rsid w:val="5E411F5D"/>
    <w:rsid w:val="5E52FE89"/>
    <w:rsid w:val="5E5FC0F9"/>
    <w:rsid w:val="5E65C1D3"/>
    <w:rsid w:val="5E6B3FDD"/>
    <w:rsid w:val="5E6D61A7"/>
    <w:rsid w:val="5E7944AB"/>
    <w:rsid w:val="5EB129A3"/>
    <w:rsid w:val="5EC290EC"/>
    <w:rsid w:val="5EC87503"/>
    <w:rsid w:val="5ECBA1E5"/>
    <w:rsid w:val="5EEB391C"/>
    <w:rsid w:val="5EFE75D3"/>
    <w:rsid w:val="5F137789"/>
    <w:rsid w:val="5F3BC0F1"/>
    <w:rsid w:val="5F413D69"/>
    <w:rsid w:val="5F565158"/>
    <w:rsid w:val="5F606137"/>
    <w:rsid w:val="5F621C2F"/>
    <w:rsid w:val="5F730D72"/>
    <w:rsid w:val="5F81B1A4"/>
    <w:rsid w:val="5F959CDD"/>
    <w:rsid w:val="5FDAC5A2"/>
    <w:rsid w:val="5FE0205D"/>
    <w:rsid w:val="5FEE56BD"/>
    <w:rsid w:val="5FF710B2"/>
    <w:rsid w:val="5FFDF95A"/>
    <w:rsid w:val="60093208"/>
    <w:rsid w:val="603A66FA"/>
    <w:rsid w:val="60507C82"/>
    <w:rsid w:val="60644564"/>
    <w:rsid w:val="6064655B"/>
    <w:rsid w:val="607A4D35"/>
    <w:rsid w:val="60859636"/>
    <w:rsid w:val="60957116"/>
    <w:rsid w:val="60B3017B"/>
    <w:rsid w:val="60B480BF"/>
    <w:rsid w:val="60D6CF68"/>
    <w:rsid w:val="60E25A9A"/>
    <w:rsid w:val="60F84498"/>
    <w:rsid w:val="612FAE94"/>
    <w:rsid w:val="61316D3E"/>
    <w:rsid w:val="6135AF09"/>
    <w:rsid w:val="61393827"/>
    <w:rsid w:val="6140F1D2"/>
    <w:rsid w:val="614EB7ED"/>
    <w:rsid w:val="61616AC2"/>
    <w:rsid w:val="61620F4B"/>
    <w:rsid w:val="61750CFF"/>
    <w:rsid w:val="618A50A5"/>
    <w:rsid w:val="61BCF869"/>
    <w:rsid w:val="61C618AD"/>
    <w:rsid w:val="61D1757E"/>
    <w:rsid w:val="61D62D92"/>
    <w:rsid w:val="61E1627D"/>
    <w:rsid w:val="61F4AEB6"/>
    <w:rsid w:val="6217AF08"/>
    <w:rsid w:val="6227927F"/>
    <w:rsid w:val="624566C3"/>
    <w:rsid w:val="624FAB6D"/>
    <w:rsid w:val="62505120"/>
    <w:rsid w:val="6253C29C"/>
    <w:rsid w:val="626A8FE1"/>
    <w:rsid w:val="626BA76A"/>
    <w:rsid w:val="628D2384"/>
    <w:rsid w:val="62A22CF6"/>
    <w:rsid w:val="62CA3A4C"/>
    <w:rsid w:val="62D09434"/>
    <w:rsid w:val="62D548EE"/>
    <w:rsid w:val="62E57C13"/>
    <w:rsid w:val="62EAF324"/>
    <w:rsid w:val="62EE5328"/>
    <w:rsid w:val="62F3569F"/>
    <w:rsid w:val="62FEA470"/>
    <w:rsid w:val="6301E1C9"/>
    <w:rsid w:val="630577F0"/>
    <w:rsid w:val="630A4A93"/>
    <w:rsid w:val="630B2375"/>
    <w:rsid w:val="63123F26"/>
    <w:rsid w:val="63147A9A"/>
    <w:rsid w:val="6322052A"/>
    <w:rsid w:val="63425981"/>
    <w:rsid w:val="6356D9D9"/>
    <w:rsid w:val="6358C8CA"/>
    <w:rsid w:val="6369F9A1"/>
    <w:rsid w:val="6371FDF3"/>
    <w:rsid w:val="63752A29"/>
    <w:rsid w:val="637965E0"/>
    <w:rsid w:val="639003E9"/>
    <w:rsid w:val="639C061D"/>
    <w:rsid w:val="639EE1EC"/>
    <w:rsid w:val="63ACFECD"/>
    <w:rsid w:val="63AE7A35"/>
    <w:rsid w:val="63B55552"/>
    <w:rsid w:val="63B8FE4C"/>
    <w:rsid w:val="63BFFB86"/>
    <w:rsid w:val="63CAFB43"/>
    <w:rsid w:val="63E8C26F"/>
    <w:rsid w:val="63ED8B7F"/>
    <w:rsid w:val="63FDBC29"/>
    <w:rsid w:val="640749EF"/>
    <w:rsid w:val="641A774F"/>
    <w:rsid w:val="641CA864"/>
    <w:rsid w:val="6420AEA1"/>
    <w:rsid w:val="642ACAC6"/>
    <w:rsid w:val="6437C9A7"/>
    <w:rsid w:val="6452129F"/>
    <w:rsid w:val="645E36CE"/>
    <w:rsid w:val="647DA2ED"/>
    <w:rsid w:val="6480D5EE"/>
    <w:rsid w:val="648CBD36"/>
    <w:rsid w:val="64941002"/>
    <w:rsid w:val="649DB22A"/>
    <w:rsid w:val="64A47345"/>
    <w:rsid w:val="64AE20B6"/>
    <w:rsid w:val="64C6B205"/>
    <w:rsid w:val="64E785CD"/>
    <w:rsid w:val="64F4992B"/>
    <w:rsid w:val="64F52744"/>
    <w:rsid w:val="64F9A526"/>
    <w:rsid w:val="650651FB"/>
    <w:rsid w:val="6507190E"/>
    <w:rsid w:val="650DCE54"/>
    <w:rsid w:val="652D8042"/>
    <w:rsid w:val="652FC6DF"/>
    <w:rsid w:val="65326801"/>
    <w:rsid w:val="653FDEFC"/>
    <w:rsid w:val="6552132D"/>
    <w:rsid w:val="6555617F"/>
    <w:rsid w:val="6560084F"/>
    <w:rsid w:val="656CD299"/>
    <w:rsid w:val="6590682E"/>
    <w:rsid w:val="65979845"/>
    <w:rsid w:val="659BA868"/>
    <w:rsid w:val="65BA5CD9"/>
    <w:rsid w:val="65BEDC17"/>
    <w:rsid w:val="65FCC2D9"/>
    <w:rsid w:val="66005C9B"/>
    <w:rsid w:val="6633F422"/>
    <w:rsid w:val="6635806E"/>
    <w:rsid w:val="6641814B"/>
    <w:rsid w:val="66472E90"/>
    <w:rsid w:val="665489B7"/>
    <w:rsid w:val="6668DCF2"/>
    <w:rsid w:val="6679BDE9"/>
    <w:rsid w:val="668A5BC0"/>
    <w:rsid w:val="6690F7A5"/>
    <w:rsid w:val="66A99EB5"/>
    <w:rsid w:val="66B1F526"/>
    <w:rsid w:val="66B47A74"/>
    <w:rsid w:val="66BB6B14"/>
    <w:rsid w:val="66D690D4"/>
    <w:rsid w:val="66D69D70"/>
    <w:rsid w:val="66DBAF5D"/>
    <w:rsid w:val="66DC70B0"/>
    <w:rsid w:val="66E0E99A"/>
    <w:rsid w:val="66E52CF1"/>
    <w:rsid w:val="66F131E0"/>
    <w:rsid w:val="66F5685B"/>
    <w:rsid w:val="670E295A"/>
    <w:rsid w:val="671351CC"/>
    <w:rsid w:val="672AEF3B"/>
    <w:rsid w:val="6734EA47"/>
    <w:rsid w:val="6737C8DD"/>
    <w:rsid w:val="67456E80"/>
    <w:rsid w:val="67691AB0"/>
    <w:rsid w:val="678E84A9"/>
    <w:rsid w:val="678F8FA5"/>
    <w:rsid w:val="67A0AEC2"/>
    <w:rsid w:val="67B47592"/>
    <w:rsid w:val="67B5EC55"/>
    <w:rsid w:val="67B89866"/>
    <w:rsid w:val="67BFBC8A"/>
    <w:rsid w:val="67E21D80"/>
    <w:rsid w:val="67EA0DF4"/>
    <w:rsid w:val="67F0E38C"/>
    <w:rsid w:val="6809D996"/>
    <w:rsid w:val="681AE206"/>
    <w:rsid w:val="681B15A2"/>
    <w:rsid w:val="68556B3E"/>
    <w:rsid w:val="6858385B"/>
    <w:rsid w:val="68746A1B"/>
    <w:rsid w:val="688A2761"/>
    <w:rsid w:val="688D4CA0"/>
    <w:rsid w:val="688F1051"/>
    <w:rsid w:val="689138BC"/>
    <w:rsid w:val="68A06C74"/>
    <w:rsid w:val="68AB3C49"/>
    <w:rsid w:val="68BB2366"/>
    <w:rsid w:val="68CC9F05"/>
    <w:rsid w:val="68D69A8A"/>
    <w:rsid w:val="68E39E0F"/>
    <w:rsid w:val="68E9607E"/>
    <w:rsid w:val="69106DAE"/>
    <w:rsid w:val="695266B9"/>
    <w:rsid w:val="69544711"/>
    <w:rsid w:val="69656AFF"/>
    <w:rsid w:val="69847485"/>
    <w:rsid w:val="6988B6D2"/>
    <w:rsid w:val="6990DE77"/>
    <w:rsid w:val="69983C4A"/>
    <w:rsid w:val="699C4CD2"/>
    <w:rsid w:val="69B40DB5"/>
    <w:rsid w:val="69C17118"/>
    <w:rsid w:val="69CB26B1"/>
    <w:rsid w:val="6A013FAD"/>
    <w:rsid w:val="6A032E80"/>
    <w:rsid w:val="6A103A7C"/>
    <w:rsid w:val="6A115B96"/>
    <w:rsid w:val="6A13501F"/>
    <w:rsid w:val="6A189837"/>
    <w:rsid w:val="6A18EAA2"/>
    <w:rsid w:val="6A1E779D"/>
    <w:rsid w:val="6A2691EA"/>
    <w:rsid w:val="6A332953"/>
    <w:rsid w:val="6A376797"/>
    <w:rsid w:val="6A445C1A"/>
    <w:rsid w:val="6A726AEB"/>
    <w:rsid w:val="6A75AC8D"/>
    <w:rsid w:val="6A7D5F01"/>
    <w:rsid w:val="6A7EBD51"/>
    <w:rsid w:val="6AB59CB0"/>
    <w:rsid w:val="6AB8D078"/>
    <w:rsid w:val="6ABF6999"/>
    <w:rsid w:val="6ACCA9E4"/>
    <w:rsid w:val="6AFA1B44"/>
    <w:rsid w:val="6B082C4A"/>
    <w:rsid w:val="6B1693B7"/>
    <w:rsid w:val="6B2CC23D"/>
    <w:rsid w:val="6B3A383D"/>
    <w:rsid w:val="6B524D12"/>
    <w:rsid w:val="6B616358"/>
    <w:rsid w:val="6B872B95"/>
    <w:rsid w:val="6B87EB97"/>
    <w:rsid w:val="6BB606C7"/>
    <w:rsid w:val="6BC4460B"/>
    <w:rsid w:val="6BC4ED62"/>
    <w:rsid w:val="6BCFBC4F"/>
    <w:rsid w:val="6BD969DD"/>
    <w:rsid w:val="6BDF1C99"/>
    <w:rsid w:val="6BE0EF4E"/>
    <w:rsid w:val="6BE51526"/>
    <w:rsid w:val="6C014084"/>
    <w:rsid w:val="6C06D9C9"/>
    <w:rsid w:val="6C1E5D5E"/>
    <w:rsid w:val="6C382CA5"/>
    <w:rsid w:val="6C3AAE9E"/>
    <w:rsid w:val="6C4D0766"/>
    <w:rsid w:val="6C501016"/>
    <w:rsid w:val="6C783ABD"/>
    <w:rsid w:val="6C7BAE8A"/>
    <w:rsid w:val="6C813CBD"/>
    <w:rsid w:val="6CA3FCAB"/>
    <w:rsid w:val="6CAC3CA2"/>
    <w:rsid w:val="6CB39265"/>
    <w:rsid w:val="6CB685CC"/>
    <w:rsid w:val="6CCA5A44"/>
    <w:rsid w:val="6CCE4E39"/>
    <w:rsid w:val="6CCFFF73"/>
    <w:rsid w:val="6CD81E76"/>
    <w:rsid w:val="6CD986D9"/>
    <w:rsid w:val="6CE296F0"/>
    <w:rsid w:val="6D1E8BC5"/>
    <w:rsid w:val="6D210C1B"/>
    <w:rsid w:val="6D23BBF8"/>
    <w:rsid w:val="6D253C5E"/>
    <w:rsid w:val="6D28B816"/>
    <w:rsid w:val="6D2BE5C2"/>
    <w:rsid w:val="6D3ACF42"/>
    <w:rsid w:val="6D4A8103"/>
    <w:rsid w:val="6D4AF0E1"/>
    <w:rsid w:val="6D543195"/>
    <w:rsid w:val="6D5A5C26"/>
    <w:rsid w:val="6D6DF55F"/>
    <w:rsid w:val="6D80AE07"/>
    <w:rsid w:val="6D9B089B"/>
    <w:rsid w:val="6DAA65CA"/>
    <w:rsid w:val="6DACC7E2"/>
    <w:rsid w:val="6DF6B2D3"/>
    <w:rsid w:val="6DFA1D1E"/>
    <w:rsid w:val="6E0016C0"/>
    <w:rsid w:val="6E0E8FD7"/>
    <w:rsid w:val="6E4AC230"/>
    <w:rsid w:val="6E5502FC"/>
    <w:rsid w:val="6E6352D9"/>
    <w:rsid w:val="6E7C652F"/>
    <w:rsid w:val="6E92ED24"/>
    <w:rsid w:val="6E976093"/>
    <w:rsid w:val="6EAC8082"/>
    <w:rsid w:val="6EAE3B0F"/>
    <w:rsid w:val="6EB3BBA0"/>
    <w:rsid w:val="6ED917A7"/>
    <w:rsid w:val="6EEE2BDD"/>
    <w:rsid w:val="6EFAB3B9"/>
    <w:rsid w:val="6F07019C"/>
    <w:rsid w:val="6F140948"/>
    <w:rsid w:val="6F2A8941"/>
    <w:rsid w:val="6F3D00AD"/>
    <w:rsid w:val="6F47B9C6"/>
    <w:rsid w:val="6F59D241"/>
    <w:rsid w:val="6F945804"/>
    <w:rsid w:val="6F94F923"/>
    <w:rsid w:val="6F9B9CBD"/>
    <w:rsid w:val="6FA124C6"/>
    <w:rsid w:val="6FA3A3F9"/>
    <w:rsid w:val="6FA8E2FF"/>
    <w:rsid w:val="6FAE3642"/>
    <w:rsid w:val="6FAFFB38"/>
    <w:rsid w:val="6FC3FF1B"/>
    <w:rsid w:val="6FF06C1F"/>
    <w:rsid w:val="7004427E"/>
    <w:rsid w:val="701526D9"/>
    <w:rsid w:val="703FBB9E"/>
    <w:rsid w:val="7046EAF0"/>
    <w:rsid w:val="706058D8"/>
    <w:rsid w:val="706D6251"/>
    <w:rsid w:val="707D905C"/>
    <w:rsid w:val="7083746D"/>
    <w:rsid w:val="70850E01"/>
    <w:rsid w:val="7088428F"/>
    <w:rsid w:val="7093BE08"/>
    <w:rsid w:val="7099FA3E"/>
    <w:rsid w:val="70EA9E10"/>
    <w:rsid w:val="70FDC040"/>
    <w:rsid w:val="70FE3B97"/>
    <w:rsid w:val="7104AE7C"/>
    <w:rsid w:val="711FFCB7"/>
    <w:rsid w:val="712EA919"/>
    <w:rsid w:val="712EEA14"/>
    <w:rsid w:val="71334DD8"/>
    <w:rsid w:val="71402C88"/>
    <w:rsid w:val="71463099"/>
    <w:rsid w:val="7164DBB7"/>
    <w:rsid w:val="71720289"/>
    <w:rsid w:val="717C74D2"/>
    <w:rsid w:val="71821EF9"/>
    <w:rsid w:val="7194A753"/>
    <w:rsid w:val="71AF3199"/>
    <w:rsid w:val="71B9DFE2"/>
    <w:rsid w:val="71BF3D6F"/>
    <w:rsid w:val="71C0F950"/>
    <w:rsid w:val="71C28C9A"/>
    <w:rsid w:val="71E8A2CE"/>
    <w:rsid w:val="71FBE6C0"/>
    <w:rsid w:val="71FC2939"/>
    <w:rsid w:val="7204D77A"/>
    <w:rsid w:val="720BEA8B"/>
    <w:rsid w:val="720CCC98"/>
    <w:rsid w:val="72240E3C"/>
    <w:rsid w:val="722D4A08"/>
    <w:rsid w:val="72328DCF"/>
    <w:rsid w:val="723E498A"/>
    <w:rsid w:val="724C165B"/>
    <w:rsid w:val="725030D2"/>
    <w:rsid w:val="72A3AD56"/>
    <w:rsid w:val="72B5C267"/>
    <w:rsid w:val="72C6AB38"/>
    <w:rsid w:val="72D1C7B1"/>
    <w:rsid w:val="72D5B0FB"/>
    <w:rsid w:val="72D9405A"/>
    <w:rsid w:val="72FFEE6A"/>
    <w:rsid w:val="7300AC18"/>
    <w:rsid w:val="730EA1EA"/>
    <w:rsid w:val="7313E246"/>
    <w:rsid w:val="73175707"/>
    <w:rsid w:val="7322D3E9"/>
    <w:rsid w:val="73379D7C"/>
    <w:rsid w:val="734BC4D5"/>
    <w:rsid w:val="734EC1F9"/>
    <w:rsid w:val="7355D058"/>
    <w:rsid w:val="7363F38F"/>
    <w:rsid w:val="736BD420"/>
    <w:rsid w:val="73A230F4"/>
    <w:rsid w:val="73CCA872"/>
    <w:rsid w:val="73CDF246"/>
    <w:rsid w:val="73D7245C"/>
    <w:rsid w:val="73DDFEFA"/>
    <w:rsid w:val="7414B34D"/>
    <w:rsid w:val="741FB2CA"/>
    <w:rsid w:val="7443AB08"/>
    <w:rsid w:val="745157A0"/>
    <w:rsid w:val="746A6B33"/>
    <w:rsid w:val="7477D63A"/>
    <w:rsid w:val="747E05BA"/>
    <w:rsid w:val="7484C613"/>
    <w:rsid w:val="7498E56F"/>
    <w:rsid w:val="749DE9E4"/>
    <w:rsid w:val="74C97A9A"/>
    <w:rsid w:val="74E0515D"/>
    <w:rsid w:val="7504EF61"/>
    <w:rsid w:val="7514D173"/>
    <w:rsid w:val="751629D2"/>
    <w:rsid w:val="7525F35F"/>
    <w:rsid w:val="754DC91C"/>
    <w:rsid w:val="75540F67"/>
    <w:rsid w:val="755B4ADE"/>
    <w:rsid w:val="756F0498"/>
    <w:rsid w:val="757B2089"/>
    <w:rsid w:val="758EF188"/>
    <w:rsid w:val="75AA6206"/>
    <w:rsid w:val="75ADAB5B"/>
    <w:rsid w:val="75B80534"/>
    <w:rsid w:val="75C673D1"/>
    <w:rsid w:val="75C8721F"/>
    <w:rsid w:val="75C9059D"/>
    <w:rsid w:val="75E4E384"/>
    <w:rsid w:val="762290D0"/>
    <w:rsid w:val="76296EC7"/>
    <w:rsid w:val="762B5A7D"/>
    <w:rsid w:val="762CE4D0"/>
    <w:rsid w:val="763773AB"/>
    <w:rsid w:val="76384CDA"/>
    <w:rsid w:val="763E4EDD"/>
    <w:rsid w:val="76634FDB"/>
    <w:rsid w:val="76655423"/>
    <w:rsid w:val="767C21BE"/>
    <w:rsid w:val="7687E0E8"/>
    <w:rsid w:val="768856A5"/>
    <w:rsid w:val="76894D55"/>
    <w:rsid w:val="7689B84D"/>
    <w:rsid w:val="76A438EF"/>
    <w:rsid w:val="76AB5093"/>
    <w:rsid w:val="76B198A5"/>
    <w:rsid w:val="76D7B059"/>
    <w:rsid w:val="76E1B188"/>
    <w:rsid w:val="76F1B82F"/>
    <w:rsid w:val="76F4F13C"/>
    <w:rsid w:val="7703565B"/>
    <w:rsid w:val="7716F0EA"/>
    <w:rsid w:val="771F910D"/>
    <w:rsid w:val="7726B44A"/>
    <w:rsid w:val="77279908"/>
    <w:rsid w:val="773610D9"/>
    <w:rsid w:val="7749F117"/>
    <w:rsid w:val="77583A46"/>
    <w:rsid w:val="778E4E30"/>
    <w:rsid w:val="77AD629E"/>
    <w:rsid w:val="77BFCC65"/>
    <w:rsid w:val="77DDE4D2"/>
    <w:rsid w:val="77E1E687"/>
    <w:rsid w:val="77E7AA8E"/>
    <w:rsid w:val="7817F21F"/>
    <w:rsid w:val="781E165E"/>
    <w:rsid w:val="781FDA99"/>
    <w:rsid w:val="7852EE5C"/>
    <w:rsid w:val="7856FBC2"/>
    <w:rsid w:val="78596A5B"/>
    <w:rsid w:val="786E5C25"/>
    <w:rsid w:val="786ED6B7"/>
    <w:rsid w:val="78736796"/>
    <w:rsid w:val="787EF9D5"/>
    <w:rsid w:val="788D4488"/>
    <w:rsid w:val="789E2928"/>
    <w:rsid w:val="78EF4F1C"/>
    <w:rsid w:val="78F3CBA4"/>
    <w:rsid w:val="78F40AA7"/>
    <w:rsid w:val="78F9CD64"/>
    <w:rsid w:val="78FF9224"/>
    <w:rsid w:val="7916C7BC"/>
    <w:rsid w:val="793C83A1"/>
    <w:rsid w:val="793F64F8"/>
    <w:rsid w:val="79408A9C"/>
    <w:rsid w:val="79410935"/>
    <w:rsid w:val="7946E9A0"/>
    <w:rsid w:val="79583736"/>
    <w:rsid w:val="796858E5"/>
    <w:rsid w:val="7968F37E"/>
    <w:rsid w:val="7976571E"/>
    <w:rsid w:val="797F034D"/>
    <w:rsid w:val="7994BDFB"/>
    <w:rsid w:val="799D485B"/>
    <w:rsid w:val="79A88D25"/>
    <w:rsid w:val="79B88574"/>
    <w:rsid w:val="79BAEE8D"/>
    <w:rsid w:val="79BC1D11"/>
    <w:rsid w:val="79C6DC86"/>
    <w:rsid w:val="7A1B2CE4"/>
    <w:rsid w:val="7A22C199"/>
    <w:rsid w:val="7A4E01D2"/>
    <w:rsid w:val="7A5731CF"/>
    <w:rsid w:val="7A5E9263"/>
    <w:rsid w:val="7A68697C"/>
    <w:rsid w:val="7A71E520"/>
    <w:rsid w:val="7A8FDB08"/>
    <w:rsid w:val="7AA413F7"/>
    <w:rsid w:val="7AC94293"/>
    <w:rsid w:val="7AC9914D"/>
    <w:rsid w:val="7ADCD996"/>
    <w:rsid w:val="7AE50360"/>
    <w:rsid w:val="7AED12DF"/>
    <w:rsid w:val="7AF8F29F"/>
    <w:rsid w:val="7AFF5568"/>
    <w:rsid w:val="7B05F420"/>
    <w:rsid w:val="7B1EAA23"/>
    <w:rsid w:val="7B270F91"/>
    <w:rsid w:val="7B2ACFAA"/>
    <w:rsid w:val="7B56471D"/>
    <w:rsid w:val="7B7E03EA"/>
    <w:rsid w:val="7B7EE0DC"/>
    <w:rsid w:val="7B81EBFF"/>
    <w:rsid w:val="7B984EA4"/>
    <w:rsid w:val="7BB522AB"/>
    <w:rsid w:val="7BB534A3"/>
    <w:rsid w:val="7BDE6640"/>
    <w:rsid w:val="7BF32FB0"/>
    <w:rsid w:val="7BF80D2F"/>
    <w:rsid w:val="7BF9AFF1"/>
    <w:rsid w:val="7BFA0775"/>
    <w:rsid w:val="7C0ACA32"/>
    <w:rsid w:val="7C0D9776"/>
    <w:rsid w:val="7C0F4912"/>
    <w:rsid w:val="7C23C83D"/>
    <w:rsid w:val="7C2630B5"/>
    <w:rsid w:val="7C26B1E9"/>
    <w:rsid w:val="7C2BAB69"/>
    <w:rsid w:val="7C4B9CDB"/>
    <w:rsid w:val="7C546521"/>
    <w:rsid w:val="7C70D0C1"/>
    <w:rsid w:val="7C7C82C4"/>
    <w:rsid w:val="7C7D4AA3"/>
    <w:rsid w:val="7C7FC31F"/>
    <w:rsid w:val="7C808F6F"/>
    <w:rsid w:val="7C88E340"/>
    <w:rsid w:val="7CA526F8"/>
    <w:rsid w:val="7CAA1C39"/>
    <w:rsid w:val="7CAA99F8"/>
    <w:rsid w:val="7CDAF41F"/>
    <w:rsid w:val="7CE71D32"/>
    <w:rsid w:val="7D0CE8C9"/>
    <w:rsid w:val="7D16AC51"/>
    <w:rsid w:val="7D26FD2D"/>
    <w:rsid w:val="7D3F2E07"/>
    <w:rsid w:val="7D3FE627"/>
    <w:rsid w:val="7D514196"/>
    <w:rsid w:val="7D5A625B"/>
    <w:rsid w:val="7D651317"/>
    <w:rsid w:val="7D7498A6"/>
    <w:rsid w:val="7D798E6B"/>
    <w:rsid w:val="7DA8E0DC"/>
    <w:rsid w:val="7DA9AB4F"/>
    <w:rsid w:val="7DB7ABFD"/>
    <w:rsid w:val="7DD06CC2"/>
    <w:rsid w:val="7DDDE1A0"/>
    <w:rsid w:val="7DF744DC"/>
    <w:rsid w:val="7E0AC25E"/>
    <w:rsid w:val="7E1473DA"/>
    <w:rsid w:val="7E147A58"/>
    <w:rsid w:val="7E36F62A"/>
    <w:rsid w:val="7E43401A"/>
    <w:rsid w:val="7E526501"/>
    <w:rsid w:val="7E732918"/>
    <w:rsid w:val="7E7F4D59"/>
    <w:rsid w:val="7E9909A2"/>
    <w:rsid w:val="7EA3A866"/>
    <w:rsid w:val="7EA9654D"/>
    <w:rsid w:val="7EBA1ADA"/>
    <w:rsid w:val="7ECF1EBB"/>
    <w:rsid w:val="7ED512FC"/>
    <w:rsid w:val="7EEA7467"/>
    <w:rsid w:val="7EEF9C62"/>
    <w:rsid w:val="7EF5D774"/>
    <w:rsid w:val="7EFD17DD"/>
    <w:rsid w:val="7F012935"/>
    <w:rsid w:val="7F06936F"/>
    <w:rsid w:val="7F0D4E60"/>
    <w:rsid w:val="7F1C6878"/>
    <w:rsid w:val="7F22A108"/>
    <w:rsid w:val="7F27BA86"/>
    <w:rsid w:val="7F3EE507"/>
    <w:rsid w:val="7F52D440"/>
    <w:rsid w:val="7F8D0513"/>
    <w:rsid w:val="7F8EB65C"/>
    <w:rsid w:val="7F952630"/>
    <w:rsid w:val="7F9559B4"/>
    <w:rsid w:val="7F962452"/>
    <w:rsid w:val="7F9A25DA"/>
    <w:rsid w:val="7FA6D4ED"/>
    <w:rsid w:val="7FD8F682"/>
    <w:rsid w:val="7FFD6BDA"/>
  </w:rsids>
  <m:mathPr>
    <m:mathFont m:val="Cambria Math"/>
    <m:brkBin m:val="before"/>
    <m:brkBinSub m:val="--"/>
    <m:smallFrac/>
    <m:dispDef/>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AA21A"/>
  <w15:docId w15:val="{C85DE809-065C-48F6-BF01-75FB9CBA6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4F9D"/>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5AB3"/>
    <w:rPr>
      <w:rFonts w:ascii="Lucida Grande" w:hAnsi="Lucida Grande"/>
      <w:sz w:val="18"/>
      <w:szCs w:val="18"/>
    </w:rPr>
  </w:style>
  <w:style w:type="character" w:customStyle="1" w:styleId="TextedebullesCar">
    <w:name w:val="Texte de bulles Car"/>
    <w:basedOn w:val="DefaultParagraphFont"/>
    <w:uiPriority w:val="99"/>
    <w:semiHidden/>
    <w:rsid w:val="00F61C4D"/>
    <w:rPr>
      <w:rFonts w:ascii="Lucida Grande" w:hAnsi="Lucida Grande"/>
      <w:sz w:val="18"/>
      <w:szCs w:val="18"/>
    </w:rPr>
  </w:style>
  <w:style w:type="character" w:customStyle="1" w:styleId="TextedebullesCar0">
    <w:name w:val="Texte de bulles Car0"/>
    <w:basedOn w:val="DefaultParagraphFont"/>
    <w:uiPriority w:val="99"/>
    <w:semiHidden/>
    <w:rsid w:val="00F61C4D"/>
    <w:rPr>
      <w:rFonts w:ascii="Lucida Grande" w:hAnsi="Lucida Grande"/>
      <w:sz w:val="18"/>
      <w:szCs w:val="18"/>
    </w:rPr>
  </w:style>
  <w:style w:type="character" w:customStyle="1" w:styleId="TextedebullesCar1">
    <w:name w:val="Texte de bulles Car1"/>
    <w:basedOn w:val="DefaultParagraphFont"/>
    <w:uiPriority w:val="99"/>
    <w:semiHidden/>
    <w:rsid w:val="00717375"/>
    <w:rPr>
      <w:rFonts w:ascii="Lucida Grande" w:hAnsi="Lucida Grande"/>
      <w:sz w:val="18"/>
      <w:szCs w:val="18"/>
    </w:rPr>
  </w:style>
  <w:style w:type="character" w:customStyle="1" w:styleId="TextedebullesCar2">
    <w:name w:val="Texte de bulles Car2"/>
    <w:basedOn w:val="DefaultParagraphFont"/>
    <w:uiPriority w:val="99"/>
    <w:semiHidden/>
    <w:rsid w:val="00201CE6"/>
    <w:rPr>
      <w:rFonts w:ascii="Lucida Grande" w:hAnsi="Lucida Grande"/>
      <w:sz w:val="18"/>
      <w:szCs w:val="18"/>
    </w:rPr>
  </w:style>
  <w:style w:type="character" w:customStyle="1" w:styleId="TextedebullesCar3">
    <w:name w:val="Texte de bulles Car3"/>
    <w:basedOn w:val="DefaultParagraphFont"/>
    <w:uiPriority w:val="99"/>
    <w:semiHidden/>
    <w:rsid w:val="00201CE6"/>
    <w:rPr>
      <w:rFonts w:ascii="Lucida Grande" w:hAnsi="Lucida Grande"/>
      <w:sz w:val="18"/>
      <w:szCs w:val="18"/>
    </w:rPr>
  </w:style>
  <w:style w:type="character" w:customStyle="1" w:styleId="BalloonTextChar">
    <w:name w:val="Balloon Text Char"/>
    <w:basedOn w:val="DefaultParagraphFont"/>
    <w:link w:val="BalloonText"/>
    <w:uiPriority w:val="99"/>
    <w:semiHidden/>
    <w:rsid w:val="00E25AB3"/>
    <w:rPr>
      <w:rFonts w:ascii="Lucida Grande" w:hAnsi="Lucida Grande"/>
      <w:sz w:val="18"/>
      <w:szCs w:val="18"/>
    </w:rPr>
  </w:style>
  <w:style w:type="character" w:styleId="CommentReference">
    <w:name w:val="annotation reference"/>
    <w:basedOn w:val="DefaultParagraphFont"/>
    <w:uiPriority w:val="99"/>
    <w:semiHidden/>
    <w:unhideWhenUsed/>
    <w:rsid w:val="000A7E5E"/>
    <w:rPr>
      <w:sz w:val="18"/>
      <w:szCs w:val="18"/>
    </w:rPr>
  </w:style>
  <w:style w:type="paragraph" w:styleId="CommentText">
    <w:name w:val="annotation text"/>
    <w:basedOn w:val="Normal"/>
    <w:link w:val="CommentTextChar"/>
    <w:uiPriority w:val="99"/>
    <w:semiHidden/>
    <w:unhideWhenUsed/>
    <w:rsid w:val="000A7E5E"/>
  </w:style>
  <w:style w:type="character" w:customStyle="1" w:styleId="CommentTextChar">
    <w:name w:val="Comment Text Char"/>
    <w:basedOn w:val="DefaultParagraphFont"/>
    <w:link w:val="CommentText"/>
    <w:uiPriority w:val="99"/>
    <w:semiHidden/>
    <w:rsid w:val="000A7E5E"/>
    <w:rPr>
      <w:lang w:val="en-GB"/>
    </w:rPr>
  </w:style>
  <w:style w:type="paragraph" w:styleId="CommentSubject">
    <w:name w:val="annotation subject"/>
    <w:basedOn w:val="CommentText"/>
    <w:next w:val="CommentText"/>
    <w:link w:val="CommentSubjectChar"/>
    <w:uiPriority w:val="99"/>
    <w:semiHidden/>
    <w:unhideWhenUsed/>
    <w:rsid w:val="000A7E5E"/>
    <w:rPr>
      <w:b/>
      <w:bCs/>
      <w:sz w:val="20"/>
      <w:szCs w:val="20"/>
    </w:rPr>
  </w:style>
  <w:style w:type="character" w:customStyle="1" w:styleId="CommentSubjectChar">
    <w:name w:val="Comment Subject Char"/>
    <w:basedOn w:val="CommentTextChar"/>
    <w:link w:val="CommentSubject"/>
    <w:uiPriority w:val="99"/>
    <w:semiHidden/>
    <w:rsid w:val="000A7E5E"/>
    <w:rPr>
      <w:b/>
      <w:bCs/>
      <w:sz w:val="20"/>
      <w:szCs w:val="20"/>
      <w:lang w:val="en-GB"/>
    </w:rPr>
  </w:style>
  <w:style w:type="character" w:styleId="Hyperlink">
    <w:name w:val="Hyperlink"/>
    <w:basedOn w:val="DefaultParagraphFont"/>
    <w:uiPriority w:val="99"/>
    <w:unhideWhenUsed/>
    <w:rsid w:val="00FE477E"/>
    <w:rPr>
      <w:color w:val="0000FF" w:themeColor="hyperlink"/>
      <w:u w:val="single"/>
    </w:rPr>
  </w:style>
  <w:style w:type="character" w:styleId="FollowedHyperlink">
    <w:name w:val="FollowedHyperlink"/>
    <w:basedOn w:val="DefaultParagraphFont"/>
    <w:uiPriority w:val="99"/>
    <w:semiHidden/>
    <w:unhideWhenUsed/>
    <w:rsid w:val="007961F4"/>
    <w:rPr>
      <w:color w:val="800080" w:themeColor="followedHyperlink"/>
      <w:u w:val="single"/>
    </w:rPr>
  </w:style>
  <w:style w:type="paragraph" w:styleId="Revision">
    <w:name w:val="Revision"/>
    <w:hidden/>
    <w:semiHidden/>
    <w:rsid w:val="0039142D"/>
    <w:rPr>
      <w:lang w:val="en-GB"/>
    </w:rPr>
  </w:style>
  <w:style w:type="paragraph" w:styleId="Footer">
    <w:name w:val="footer"/>
    <w:basedOn w:val="Normal"/>
    <w:link w:val="FooterChar"/>
    <w:semiHidden/>
    <w:unhideWhenUsed/>
    <w:rsid w:val="000C4AF8"/>
    <w:pPr>
      <w:tabs>
        <w:tab w:val="center" w:pos="4536"/>
        <w:tab w:val="right" w:pos="9072"/>
      </w:tabs>
    </w:pPr>
  </w:style>
  <w:style w:type="character" w:customStyle="1" w:styleId="FooterChar">
    <w:name w:val="Footer Char"/>
    <w:basedOn w:val="DefaultParagraphFont"/>
    <w:link w:val="Footer"/>
    <w:semiHidden/>
    <w:rsid w:val="000C4AF8"/>
    <w:rPr>
      <w:lang w:val="en-GB"/>
    </w:rPr>
  </w:style>
  <w:style w:type="character" w:styleId="PageNumber">
    <w:name w:val="page number"/>
    <w:basedOn w:val="DefaultParagraphFont"/>
    <w:semiHidden/>
    <w:unhideWhenUsed/>
    <w:rsid w:val="000C4AF8"/>
  </w:style>
  <w:style w:type="paragraph" w:styleId="FootnoteText">
    <w:name w:val="footnote text"/>
    <w:basedOn w:val="Normal"/>
    <w:link w:val="FootnoteTextChar"/>
    <w:semiHidden/>
    <w:unhideWhenUsed/>
    <w:rsid w:val="00257AF0"/>
  </w:style>
  <w:style w:type="character" w:customStyle="1" w:styleId="FootnoteTextChar">
    <w:name w:val="Footnote Text Char"/>
    <w:basedOn w:val="DefaultParagraphFont"/>
    <w:link w:val="FootnoteText"/>
    <w:semiHidden/>
    <w:rsid w:val="00257AF0"/>
    <w:rPr>
      <w:lang w:val="en-GB"/>
    </w:rPr>
  </w:style>
  <w:style w:type="character" w:styleId="FootnoteReference">
    <w:name w:val="footnote reference"/>
    <w:basedOn w:val="DefaultParagraphFont"/>
    <w:semiHidden/>
    <w:unhideWhenUsed/>
    <w:rsid w:val="00257AF0"/>
    <w:rPr>
      <w:vertAlign w:val="superscript"/>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styleId="UnresolvedMention">
    <w:name w:val="Unresolved Mention"/>
    <w:basedOn w:val="DefaultParagraphFont"/>
    <w:uiPriority w:val="99"/>
    <w:semiHidden/>
    <w:unhideWhenUsed/>
    <w:rsid w:val="00B352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170061">
      <w:bodyDiv w:val="1"/>
      <w:marLeft w:val="0"/>
      <w:marRight w:val="0"/>
      <w:marTop w:val="0"/>
      <w:marBottom w:val="0"/>
      <w:divBdr>
        <w:top w:val="none" w:sz="0" w:space="0" w:color="auto"/>
        <w:left w:val="none" w:sz="0" w:space="0" w:color="auto"/>
        <w:bottom w:val="none" w:sz="0" w:space="0" w:color="auto"/>
        <w:right w:val="none" w:sz="0" w:space="0" w:color="auto"/>
      </w:divBdr>
    </w:div>
    <w:div w:id="1457987684">
      <w:bodyDiv w:val="1"/>
      <w:marLeft w:val="0"/>
      <w:marRight w:val="0"/>
      <w:marTop w:val="0"/>
      <w:marBottom w:val="0"/>
      <w:divBdr>
        <w:top w:val="none" w:sz="0" w:space="0" w:color="auto"/>
        <w:left w:val="none" w:sz="0" w:space="0" w:color="auto"/>
        <w:bottom w:val="none" w:sz="0" w:space="0" w:color="auto"/>
        <w:right w:val="none" w:sz="0" w:space="0" w:color="auto"/>
      </w:divBdr>
    </w:div>
    <w:div w:id="1757433611">
      <w:bodyDiv w:val="1"/>
      <w:marLeft w:val="0"/>
      <w:marRight w:val="0"/>
      <w:marTop w:val="0"/>
      <w:marBottom w:val="0"/>
      <w:divBdr>
        <w:top w:val="none" w:sz="0" w:space="0" w:color="auto"/>
        <w:left w:val="none" w:sz="0" w:space="0" w:color="auto"/>
        <w:bottom w:val="none" w:sz="0" w:space="0" w:color="auto"/>
        <w:right w:val="none" w:sz="0" w:space="0" w:color="auto"/>
      </w:divBdr>
    </w:div>
    <w:div w:id="20746985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20/10/relationships/intelligence" Target="intelligence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6D460-31CD-4F44-8F8A-B93C65D43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8975</Words>
  <Characters>51159</Characters>
  <Application>Microsoft Office Word</Application>
  <DocSecurity>0</DocSecurity>
  <Lines>426</Lines>
  <Paragraphs>120</Paragraphs>
  <ScaleCrop>false</ScaleCrop>
  <Company/>
  <LinksUpToDate>false</LinksUpToDate>
  <CharactersWithSpaces>60014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marie-pierre moreau</dc:creator>
  <cp:keywords/>
  <cp:lastModifiedBy>Marie-Pierre Moreau</cp:lastModifiedBy>
  <cp:revision>7</cp:revision>
  <dcterms:created xsi:type="dcterms:W3CDTF">2022-12-22T14:34:00Z</dcterms:created>
  <dcterms:modified xsi:type="dcterms:W3CDTF">2022-12-22T14:38:00Z</dcterms:modified>
</cp:coreProperties>
</file>