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8DC1F" w14:textId="2DCCC0C0" w:rsidR="00066213" w:rsidRPr="000339BF" w:rsidRDefault="002E448C" w:rsidP="00F50563">
      <w:pPr>
        <w:wordWrap/>
        <w:spacing w:line="480" w:lineRule="auto"/>
        <w:rPr>
          <w:rFonts w:ascii="Times New Roman" w:hAnsi="Times New Roman"/>
          <w:b/>
          <w:sz w:val="28"/>
          <w:szCs w:val="24"/>
        </w:rPr>
      </w:pPr>
      <w:bookmarkStart w:id="0" w:name="_Hlk41866823"/>
      <w:r w:rsidRPr="000339BF">
        <w:rPr>
          <w:rFonts w:ascii="Times New Roman" w:hAnsi="Times New Roman"/>
          <w:b/>
          <w:sz w:val="28"/>
          <w:szCs w:val="24"/>
        </w:rPr>
        <w:t>Fracture i</w:t>
      </w:r>
      <w:r w:rsidR="00A467FC" w:rsidRPr="000339BF">
        <w:rPr>
          <w:rFonts w:ascii="Times New Roman" w:hAnsi="Times New Roman"/>
          <w:b/>
          <w:sz w:val="28"/>
          <w:szCs w:val="24"/>
        </w:rPr>
        <w:t xml:space="preserve">ncidence </w:t>
      </w:r>
      <w:r w:rsidR="007214D4" w:rsidRPr="000339BF">
        <w:rPr>
          <w:rFonts w:ascii="Times New Roman" w:hAnsi="Times New Roman"/>
          <w:b/>
          <w:sz w:val="28"/>
          <w:szCs w:val="24"/>
        </w:rPr>
        <w:t>in children</w:t>
      </w:r>
      <w:r w:rsidR="007214D4" w:rsidRPr="000339BF" w:rsidDel="002E448C">
        <w:rPr>
          <w:rFonts w:ascii="Times New Roman" w:hAnsi="Times New Roman"/>
          <w:b/>
          <w:sz w:val="28"/>
          <w:szCs w:val="24"/>
        </w:rPr>
        <w:t xml:space="preserve"> </w:t>
      </w:r>
      <w:r w:rsidR="00A467FC" w:rsidRPr="000339BF">
        <w:rPr>
          <w:rFonts w:ascii="Times New Roman" w:hAnsi="Times New Roman"/>
          <w:b/>
          <w:sz w:val="28"/>
          <w:szCs w:val="24"/>
        </w:rPr>
        <w:t xml:space="preserve">after </w:t>
      </w:r>
      <w:r w:rsidR="007214D4" w:rsidRPr="000339BF">
        <w:rPr>
          <w:rFonts w:ascii="Times New Roman" w:hAnsi="Times New Roman"/>
          <w:b/>
          <w:sz w:val="28"/>
          <w:szCs w:val="24"/>
        </w:rPr>
        <w:t xml:space="preserve">developing </w:t>
      </w:r>
      <w:r w:rsidR="00A467FC" w:rsidRPr="000339BF">
        <w:rPr>
          <w:rFonts w:ascii="Times New Roman" w:hAnsi="Times New Roman"/>
          <w:b/>
          <w:sz w:val="28"/>
          <w:szCs w:val="24"/>
        </w:rPr>
        <w:t>atopic dermatitis</w:t>
      </w:r>
      <w:r w:rsidR="00952A45" w:rsidRPr="000339BF">
        <w:rPr>
          <w:rFonts w:ascii="Times New Roman" w:hAnsi="Times New Roman"/>
          <w:b/>
          <w:sz w:val="28"/>
          <w:szCs w:val="24"/>
        </w:rPr>
        <w:t xml:space="preserve">: A </w:t>
      </w:r>
      <w:r w:rsidR="005E6741" w:rsidRPr="000339BF">
        <w:rPr>
          <w:rFonts w:ascii="Times New Roman" w:hAnsi="Times New Roman"/>
          <w:b/>
          <w:sz w:val="28"/>
          <w:szCs w:val="24"/>
        </w:rPr>
        <w:t xml:space="preserve">Korean </w:t>
      </w:r>
      <w:r w:rsidR="001708F5" w:rsidRPr="000339BF">
        <w:rPr>
          <w:rFonts w:ascii="Times New Roman" w:hAnsi="Times New Roman"/>
          <w:b/>
          <w:sz w:val="28"/>
          <w:szCs w:val="24"/>
        </w:rPr>
        <w:t xml:space="preserve">nationwide </w:t>
      </w:r>
      <w:r w:rsidR="005E6741" w:rsidRPr="000339BF">
        <w:rPr>
          <w:rFonts w:ascii="Times New Roman" w:hAnsi="Times New Roman"/>
          <w:b/>
          <w:sz w:val="28"/>
          <w:szCs w:val="24"/>
        </w:rPr>
        <w:t xml:space="preserve">birth </w:t>
      </w:r>
      <w:r w:rsidR="001708F5" w:rsidRPr="000339BF">
        <w:rPr>
          <w:rFonts w:ascii="Times New Roman" w:hAnsi="Times New Roman"/>
          <w:b/>
          <w:sz w:val="28"/>
          <w:szCs w:val="24"/>
        </w:rPr>
        <w:t>cohort study</w:t>
      </w:r>
    </w:p>
    <w:bookmarkEnd w:id="0"/>
    <w:p w14:paraId="78F158E4" w14:textId="77777777" w:rsidR="008640F9" w:rsidRPr="000339BF" w:rsidRDefault="008640F9" w:rsidP="008640F9">
      <w:pPr>
        <w:wordWrap/>
        <w:spacing w:line="480" w:lineRule="auto"/>
        <w:rPr>
          <w:rFonts w:ascii="Times New Roman" w:hAnsi="Times New Roman"/>
          <w:sz w:val="24"/>
          <w:szCs w:val="24"/>
        </w:rPr>
      </w:pPr>
      <w:r w:rsidRPr="000339BF">
        <w:rPr>
          <w:rFonts w:ascii="Times New Roman" w:hAnsi="Times New Roman"/>
          <w:b/>
          <w:sz w:val="24"/>
          <w:szCs w:val="24"/>
        </w:rPr>
        <w:t>Running head:</w:t>
      </w:r>
      <w:r w:rsidRPr="000339BF">
        <w:rPr>
          <w:rFonts w:ascii="Times New Roman" w:hAnsi="Times New Roman"/>
          <w:sz w:val="24"/>
          <w:szCs w:val="24"/>
        </w:rPr>
        <w:t xml:space="preserve"> </w:t>
      </w:r>
      <w:r w:rsidR="00FE7E72" w:rsidRPr="000339BF">
        <w:rPr>
          <w:rFonts w:ascii="Times New Roman" w:eastAsia="Malgun Gothic" w:hAnsi="Times New Roman" w:hint="eastAsia"/>
          <w:bCs/>
          <w:kern w:val="0"/>
          <w:sz w:val="24"/>
          <w:szCs w:val="24"/>
        </w:rPr>
        <w:t>A</w:t>
      </w:r>
      <w:r w:rsidRPr="000339BF">
        <w:rPr>
          <w:rFonts w:ascii="Times New Roman" w:eastAsia="Malgun Gothic" w:hAnsi="Times New Roman"/>
          <w:bCs/>
          <w:kern w:val="0"/>
          <w:sz w:val="24"/>
          <w:szCs w:val="24"/>
        </w:rPr>
        <w:t xml:space="preserve">topic dermatitis </w:t>
      </w:r>
      <w:r w:rsidRPr="000339BF">
        <w:rPr>
          <w:rFonts w:ascii="Times New Roman" w:hAnsi="Times New Roman" w:hint="eastAsia"/>
          <w:sz w:val="24"/>
          <w:szCs w:val="24"/>
        </w:rPr>
        <w:t>and fracture in children</w:t>
      </w:r>
    </w:p>
    <w:p w14:paraId="5DEC158B" w14:textId="77777777" w:rsidR="00352F5D" w:rsidRPr="000339BF" w:rsidRDefault="00352F5D" w:rsidP="00352F5D">
      <w:pPr>
        <w:wordWrap/>
        <w:spacing w:line="480" w:lineRule="auto"/>
        <w:rPr>
          <w:rFonts w:ascii="Times New Roman" w:hAnsi="Times New Roman"/>
          <w:kern w:val="0"/>
          <w:sz w:val="24"/>
          <w:szCs w:val="24"/>
        </w:rPr>
      </w:pPr>
    </w:p>
    <w:p w14:paraId="450352EF" w14:textId="4BA181E0" w:rsidR="00352F5D" w:rsidRPr="000339BF" w:rsidRDefault="00352F5D" w:rsidP="00352F5D">
      <w:pPr>
        <w:wordWrap/>
        <w:spacing w:line="480" w:lineRule="auto"/>
        <w:rPr>
          <w:rFonts w:ascii="Times New Roman" w:hAnsi="Times New Roman"/>
          <w:kern w:val="0"/>
          <w:sz w:val="24"/>
          <w:szCs w:val="24"/>
          <w:vertAlign w:val="superscript"/>
        </w:rPr>
      </w:pPr>
      <w:r w:rsidRPr="000339BF">
        <w:rPr>
          <w:rFonts w:ascii="Times New Roman" w:hAnsi="Times New Roman"/>
          <w:kern w:val="0"/>
          <w:sz w:val="24"/>
          <w:szCs w:val="24"/>
        </w:rPr>
        <w:t>Seung Won Lee, MD, PhD,</w:t>
      </w:r>
      <w:r w:rsidR="00FE7E72" w:rsidRPr="000339BF">
        <w:rPr>
          <w:rFonts w:ascii="Times New Roman" w:hAnsi="Times New Roman"/>
          <w:kern w:val="0"/>
          <w:sz w:val="24"/>
          <w:szCs w:val="24"/>
          <w:vertAlign w:val="superscript"/>
        </w:rPr>
        <w:t>1</w:t>
      </w:r>
      <w:r w:rsidRPr="000339BF">
        <w:rPr>
          <w:rFonts w:ascii="Times New Roman" w:hAnsi="Times New Roman"/>
          <w:kern w:val="0"/>
          <w:sz w:val="24"/>
          <w:szCs w:val="24"/>
          <w:vertAlign w:val="superscript"/>
        </w:rPr>
        <w:t>¶</w:t>
      </w:r>
      <w:r w:rsidRPr="000339BF">
        <w:rPr>
          <w:rFonts w:ascii="Times New Roman" w:hAnsi="Times New Roman"/>
          <w:kern w:val="0"/>
          <w:sz w:val="24"/>
          <w:szCs w:val="24"/>
        </w:rPr>
        <w:t xml:space="preserve"> </w:t>
      </w:r>
      <w:proofErr w:type="spellStart"/>
      <w:r w:rsidRPr="000339BF">
        <w:rPr>
          <w:rFonts w:ascii="Times New Roman" w:hAnsi="Times New Roman"/>
          <w:kern w:val="0"/>
          <w:sz w:val="24"/>
          <w:szCs w:val="24"/>
        </w:rPr>
        <w:t>Youn</w:t>
      </w:r>
      <w:proofErr w:type="spellEnd"/>
      <w:r w:rsidRPr="000339BF">
        <w:rPr>
          <w:rFonts w:ascii="Times New Roman" w:hAnsi="Times New Roman"/>
          <w:kern w:val="0"/>
          <w:sz w:val="24"/>
          <w:szCs w:val="24"/>
        </w:rPr>
        <w:t xml:space="preserve"> Ho Shin, MD, PhD,</w:t>
      </w:r>
      <w:r w:rsidRPr="000339BF">
        <w:rPr>
          <w:rFonts w:ascii="Times New Roman" w:hAnsi="Times New Roman"/>
          <w:kern w:val="0"/>
          <w:sz w:val="24"/>
          <w:szCs w:val="24"/>
          <w:vertAlign w:val="superscript"/>
        </w:rPr>
        <w:t>2¶</w:t>
      </w:r>
      <w:r w:rsidRPr="000339BF">
        <w:rPr>
          <w:rFonts w:ascii="Times New Roman" w:hAnsi="Times New Roman"/>
          <w:kern w:val="0"/>
          <w:sz w:val="24"/>
          <w:szCs w:val="24"/>
        </w:rPr>
        <w:t xml:space="preserve"> Jae Il Shin, MD, PhD,</w:t>
      </w:r>
      <w:r w:rsidRPr="000339BF">
        <w:rPr>
          <w:rFonts w:ascii="Times New Roman" w:hAnsi="Times New Roman"/>
          <w:kern w:val="0"/>
          <w:sz w:val="24"/>
          <w:szCs w:val="24"/>
          <w:vertAlign w:val="superscript"/>
        </w:rPr>
        <w:t>3¶</w:t>
      </w:r>
      <w:r w:rsidRPr="000339BF">
        <w:rPr>
          <w:rFonts w:ascii="Times New Roman" w:hAnsi="Times New Roman"/>
          <w:kern w:val="0"/>
          <w:sz w:val="24"/>
          <w:szCs w:val="24"/>
        </w:rPr>
        <w:t>, So Min Kang, PhD,</w:t>
      </w:r>
      <w:r w:rsidRPr="000339BF">
        <w:rPr>
          <w:rFonts w:ascii="Times New Roman" w:hAnsi="Times New Roman"/>
          <w:kern w:val="0"/>
          <w:sz w:val="24"/>
          <w:szCs w:val="24"/>
          <w:vertAlign w:val="superscript"/>
        </w:rPr>
        <w:t xml:space="preserve">4, 5¶ </w:t>
      </w:r>
      <w:r w:rsidRPr="000339BF">
        <w:rPr>
          <w:rFonts w:ascii="Times New Roman" w:hAnsi="Times New Roman"/>
          <w:kern w:val="0"/>
          <w:sz w:val="24"/>
          <w:szCs w:val="24"/>
        </w:rPr>
        <w:t xml:space="preserve">Katrina </w:t>
      </w:r>
      <w:proofErr w:type="spellStart"/>
      <w:r w:rsidRPr="000339BF">
        <w:rPr>
          <w:rFonts w:ascii="Times New Roman" w:hAnsi="Times New Roman"/>
          <w:kern w:val="0"/>
          <w:sz w:val="24"/>
          <w:szCs w:val="24"/>
        </w:rPr>
        <w:t>Abuabara</w:t>
      </w:r>
      <w:proofErr w:type="spellEnd"/>
      <w:r w:rsidRPr="000339BF">
        <w:rPr>
          <w:rFonts w:ascii="Times New Roman" w:hAnsi="Times New Roman"/>
          <w:kern w:val="0"/>
          <w:sz w:val="24"/>
          <w:szCs w:val="24"/>
        </w:rPr>
        <w:t>, MD, MA, MSCE,</w:t>
      </w:r>
      <w:r w:rsidRPr="000339BF">
        <w:rPr>
          <w:rFonts w:ascii="Times New Roman" w:eastAsia="Batang" w:hAnsi="Times New Roman" w:hint="eastAsia"/>
          <w:kern w:val="0"/>
          <w:sz w:val="24"/>
          <w:szCs w:val="24"/>
          <w:vertAlign w:val="superscript"/>
        </w:rPr>
        <w:t xml:space="preserve">6 </w:t>
      </w:r>
      <w:r w:rsidRPr="000339BF">
        <w:rPr>
          <w:rFonts w:ascii="Times New Roman" w:hAnsi="Times New Roman" w:hint="eastAsia"/>
          <w:kern w:val="0"/>
          <w:sz w:val="24"/>
          <w:szCs w:val="24"/>
        </w:rPr>
        <w:t>Jimin Hwang</w:t>
      </w:r>
      <w:r w:rsidRPr="000339BF">
        <w:rPr>
          <w:rFonts w:ascii="Times New Roman" w:hAnsi="Times New Roman"/>
          <w:kern w:val="0"/>
          <w:sz w:val="24"/>
          <w:szCs w:val="24"/>
        </w:rPr>
        <w:t>, MD,</w:t>
      </w:r>
      <w:r w:rsidRPr="000339BF">
        <w:rPr>
          <w:rFonts w:ascii="Times New Roman" w:eastAsia="Batang" w:hAnsi="Times New Roman"/>
          <w:kern w:val="0"/>
          <w:sz w:val="24"/>
          <w:szCs w:val="24"/>
          <w:vertAlign w:val="superscript"/>
        </w:rPr>
        <w:t xml:space="preserve">7 </w:t>
      </w:r>
      <w:r w:rsidRPr="000339BF">
        <w:rPr>
          <w:rFonts w:ascii="Times New Roman" w:hAnsi="Times New Roman"/>
          <w:kern w:val="0"/>
          <w:sz w:val="24"/>
          <w:szCs w:val="24"/>
        </w:rPr>
        <w:t>Jung U Shin, MD, PhD,</w:t>
      </w:r>
      <w:r w:rsidRPr="000339BF">
        <w:rPr>
          <w:rFonts w:ascii="Times New Roman" w:hAnsi="Times New Roman"/>
          <w:kern w:val="0"/>
          <w:sz w:val="24"/>
          <w:szCs w:val="24"/>
          <w:vertAlign w:val="superscript"/>
        </w:rPr>
        <w:t xml:space="preserve">8 </w:t>
      </w:r>
      <w:proofErr w:type="spellStart"/>
      <w:r w:rsidRPr="000339BF">
        <w:rPr>
          <w:rFonts w:ascii="Times New Roman" w:hAnsi="Times New Roman"/>
          <w:kern w:val="0"/>
          <w:sz w:val="24"/>
          <w:szCs w:val="24"/>
        </w:rPr>
        <w:t>Hyungrye</w:t>
      </w:r>
      <w:proofErr w:type="spellEnd"/>
      <w:r w:rsidRPr="000339BF">
        <w:rPr>
          <w:rFonts w:ascii="Times New Roman" w:hAnsi="Times New Roman"/>
          <w:kern w:val="0"/>
          <w:sz w:val="24"/>
          <w:szCs w:val="24"/>
        </w:rPr>
        <w:t xml:space="preserve"> Noh, MD,</w:t>
      </w:r>
      <w:r w:rsidRPr="000339BF">
        <w:rPr>
          <w:rFonts w:ascii="Times New Roman" w:hAnsi="Times New Roman"/>
          <w:kern w:val="0"/>
          <w:sz w:val="24"/>
          <w:szCs w:val="24"/>
          <w:vertAlign w:val="superscript"/>
        </w:rPr>
        <w:t xml:space="preserve">9 </w:t>
      </w:r>
      <w:proofErr w:type="spellStart"/>
      <w:r w:rsidRPr="000339BF">
        <w:rPr>
          <w:rFonts w:ascii="Times New Roman" w:hAnsi="Times New Roman"/>
          <w:kern w:val="0"/>
          <w:sz w:val="24"/>
          <w:szCs w:val="24"/>
        </w:rPr>
        <w:t>Sunyeup</w:t>
      </w:r>
      <w:proofErr w:type="spellEnd"/>
      <w:r w:rsidRPr="000339BF">
        <w:rPr>
          <w:rFonts w:ascii="Times New Roman" w:hAnsi="Times New Roman"/>
          <w:kern w:val="0"/>
          <w:sz w:val="24"/>
          <w:szCs w:val="24"/>
        </w:rPr>
        <w:t xml:space="preserve"> Kim, BS,</w:t>
      </w:r>
      <w:r w:rsidRPr="000339BF">
        <w:rPr>
          <w:rFonts w:ascii="Times New Roman" w:hAnsi="Times New Roman"/>
          <w:kern w:val="0"/>
          <w:sz w:val="24"/>
          <w:szCs w:val="24"/>
          <w:vertAlign w:val="superscript"/>
        </w:rPr>
        <w:t xml:space="preserve">1 </w:t>
      </w:r>
      <w:r w:rsidRPr="000339BF">
        <w:rPr>
          <w:rFonts w:ascii="Times New Roman" w:hAnsi="Times New Roman" w:hint="eastAsia"/>
          <w:kern w:val="0"/>
          <w:sz w:val="24"/>
          <w:szCs w:val="24"/>
        </w:rPr>
        <w:t xml:space="preserve">Chan Yeong </w:t>
      </w:r>
      <w:proofErr w:type="spellStart"/>
      <w:r w:rsidRPr="000339BF">
        <w:rPr>
          <w:rFonts w:ascii="Times New Roman" w:hAnsi="Times New Roman" w:hint="eastAsia"/>
          <w:kern w:val="0"/>
          <w:sz w:val="24"/>
          <w:szCs w:val="24"/>
        </w:rPr>
        <w:t>Heo</w:t>
      </w:r>
      <w:proofErr w:type="spellEnd"/>
      <w:r w:rsidRPr="000339BF">
        <w:rPr>
          <w:rFonts w:ascii="Times New Roman" w:hAnsi="Times New Roman" w:hint="eastAsia"/>
          <w:kern w:val="0"/>
          <w:sz w:val="24"/>
          <w:szCs w:val="24"/>
        </w:rPr>
        <w:t>, MD, PhD,</w:t>
      </w:r>
      <w:r w:rsidRPr="000339BF">
        <w:rPr>
          <w:rFonts w:ascii="Times New Roman" w:hAnsi="Times New Roman" w:hint="eastAsia"/>
          <w:kern w:val="0"/>
          <w:sz w:val="24"/>
          <w:szCs w:val="24"/>
          <w:vertAlign w:val="superscript"/>
        </w:rPr>
        <w:t xml:space="preserve">10 </w:t>
      </w:r>
      <w:r w:rsidRPr="000339BF">
        <w:rPr>
          <w:rFonts w:ascii="Times New Roman" w:hAnsi="Times New Roman"/>
          <w:kern w:val="0"/>
          <w:sz w:val="24"/>
          <w:szCs w:val="24"/>
        </w:rPr>
        <w:t>Ai Koyanagi, MD, PhD,</w:t>
      </w:r>
      <w:r w:rsidRPr="000339BF">
        <w:rPr>
          <w:rFonts w:ascii="Times New Roman" w:hAnsi="Times New Roman"/>
          <w:kern w:val="0"/>
          <w:sz w:val="24"/>
          <w:szCs w:val="24"/>
          <w:vertAlign w:val="superscript"/>
        </w:rPr>
        <w:t>11,12</w:t>
      </w:r>
      <w:r w:rsidRPr="000339BF">
        <w:rPr>
          <w:rFonts w:ascii="Times New Roman" w:hAnsi="Times New Roman"/>
          <w:kern w:val="0"/>
          <w:sz w:val="24"/>
          <w:szCs w:val="24"/>
        </w:rPr>
        <w:t xml:space="preserve"> Louis Jacob, PhD,</w:t>
      </w:r>
      <w:r w:rsidRPr="000339BF">
        <w:rPr>
          <w:rFonts w:ascii="Times New Roman" w:hAnsi="Times New Roman"/>
          <w:kern w:val="0"/>
          <w:sz w:val="24"/>
          <w:szCs w:val="24"/>
          <w:vertAlign w:val="superscript"/>
        </w:rPr>
        <w:t>11,13</w:t>
      </w:r>
      <w:r w:rsidRPr="000339BF">
        <w:rPr>
          <w:rFonts w:ascii="Times New Roman" w:hAnsi="Times New Roman"/>
          <w:kern w:val="0"/>
          <w:sz w:val="24"/>
          <w:szCs w:val="24"/>
        </w:rPr>
        <w:t xml:space="preserve"> Lee Smith, PhD,</w:t>
      </w:r>
      <w:r w:rsidRPr="000339BF">
        <w:rPr>
          <w:rFonts w:ascii="Times New Roman" w:hAnsi="Times New Roman"/>
          <w:kern w:val="0"/>
          <w:sz w:val="24"/>
          <w:szCs w:val="24"/>
          <w:vertAlign w:val="superscript"/>
        </w:rPr>
        <w:t>14</w:t>
      </w:r>
      <w:r w:rsidRPr="000339BF">
        <w:rPr>
          <w:rFonts w:ascii="Times New Roman" w:hAnsi="Times New Roman"/>
          <w:kern w:val="0"/>
          <w:sz w:val="24"/>
          <w:szCs w:val="24"/>
        </w:rPr>
        <w:t xml:space="preserve"> Jonas F </w:t>
      </w:r>
      <w:proofErr w:type="spellStart"/>
      <w:r w:rsidRPr="000339BF">
        <w:rPr>
          <w:rFonts w:ascii="Times New Roman" w:hAnsi="Times New Roman"/>
          <w:kern w:val="0"/>
          <w:sz w:val="24"/>
          <w:szCs w:val="24"/>
        </w:rPr>
        <w:t>Ludvigsson</w:t>
      </w:r>
      <w:proofErr w:type="spellEnd"/>
      <w:r w:rsidRPr="000339BF">
        <w:rPr>
          <w:rFonts w:ascii="Times New Roman" w:hAnsi="Times New Roman"/>
          <w:kern w:val="0"/>
          <w:sz w:val="24"/>
          <w:szCs w:val="24"/>
        </w:rPr>
        <w:t>, MD, PhD,</w:t>
      </w:r>
      <w:r w:rsidRPr="000339BF">
        <w:rPr>
          <w:rFonts w:ascii="Times New Roman" w:hAnsi="Times New Roman"/>
          <w:kern w:val="0"/>
          <w:sz w:val="24"/>
          <w:szCs w:val="24"/>
          <w:vertAlign w:val="superscript"/>
        </w:rPr>
        <w:t>15, 16, 17</w:t>
      </w:r>
      <w:r w:rsidRPr="000339BF">
        <w:rPr>
          <w:rFonts w:ascii="Times New Roman" w:hAnsi="Times New Roman"/>
          <w:kern w:val="0"/>
          <w:sz w:val="24"/>
          <w:szCs w:val="24"/>
        </w:rPr>
        <w:t xml:space="preserve"> Stephen Turner, MD, PhD,</w:t>
      </w:r>
      <w:r w:rsidRPr="000339BF">
        <w:rPr>
          <w:rFonts w:ascii="Times New Roman" w:hAnsi="Times New Roman"/>
          <w:kern w:val="0"/>
          <w:sz w:val="24"/>
          <w:szCs w:val="24"/>
          <w:vertAlign w:val="superscript"/>
        </w:rPr>
        <w:t>18</w:t>
      </w:r>
      <w:r w:rsidRPr="000339BF">
        <w:t xml:space="preserve"> </w:t>
      </w:r>
      <w:r w:rsidRPr="000339BF">
        <w:rPr>
          <w:rFonts w:ascii="Times New Roman" w:hAnsi="Times New Roman"/>
          <w:kern w:val="0"/>
          <w:sz w:val="24"/>
          <w:szCs w:val="24"/>
        </w:rPr>
        <w:t>Ju-Young Shin, PhD,</w:t>
      </w:r>
      <w:r w:rsidRPr="000339BF">
        <w:rPr>
          <w:rFonts w:ascii="Times New Roman" w:hAnsi="Times New Roman" w:hint="eastAsia"/>
          <w:kern w:val="0"/>
          <w:sz w:val="24"/>
          <w:szCs w:val="24"/>
          <w:vertAlign w:val="superscript"/>
        </w:rPr>
        <w:t>19, 20</w:t>
      </w:r>
      <w:r w:rsidRPr="000339BF">
        <w:rPr>
          <w:rFonts w:ascii="Times New Roman" w:hAnsi="Times New Roman"/>
          <w:kern w:val="0"/>
          <w:sz w:val="24"/>
          <w:szCs w:val="24"/>
        </w:rPr>
        <w:t xml:space="preserve"> Han </w:t>
      </w:r>
      <w:proofErr w:type="spellStart"/>
      <w:r w:rsidRPr="000339BF">
        <w:rPr>
          <w:rFonts w:ascii="Times New Roman" w:hAnsi="Times New Roman"/>
          <w:kern w:val="0"/>
          <w:sz w:val="24"/>
          <w:szCs w:val="24"/>
        </w:rPr>
        <w:t>Eol</w:t>
      </w:r>
      <w:proofErr w:type="spellEnd"/>
      <w:r w:rsidRPr="000339BF">
        <w:rPr>
          <w:rFonts w:ascii="Times New Roman" w:hAnsi="Times New Roman"/>
          <w:kern w:val="0"/>
          <w:sz w:val="24"/>
          <w:szCs w:val="24"/>
        </w:rPr>
        <w:t xml:space="preserve"> </w:t>
      </w:r>
      <w:proofErr w:type="spellStart"/>
      <w:r w:rsidRPr="000339BF">
        <w:rPr>
          <w:rFonts w:ascii="Times New Roman" w:hAnsi="Times New Roman"/>
          <w:kern w:val="0"/>
          <w:sz w:val="24"/>
          <w:szCs w:val="24"/>
        </w:rPr>
        <w:t>Jeong</w:t>
      </w:r>
      <w:proofErr w:type="spellEnd"/>
      <w:r w:rsidRPr="000339BF">
        <w:rPr>
          <w:rFonts w:ascii="Times New Roman" w:hAnsi="Times New Roman"/>
          <w:kern w:val="0"/>
          <w:sz w:val="24"/>
          <w:szCs w:val="24"/>
        </w:rPr>
        <w:t>, PhD, MPH,</w:t>
      </w:r>
      <w:r w:rsidRPr="000339BF">
        <w:rPr>
          <w:rFonts w:ascii="Times New Roman" w:hAnsi="Times New Roman" w:hint="eastAsia"/>
          <w:kern w:val="0"/>
          <w:sz w:val="24"/>
          <w:szCs w:val="24"/>
          <w:vertAlign w:val="superscript"/>
        </w:rPr>
        <w:t xml:space="preserve">19 </w:t>
      </w:r>
      <w:r w:rsidRPr="000339BF">
        <w:rPr>
          <w:rFonts w:ascii="Times New Roman" w:hAnsi="Times New Roman" w:hint="eastAsia"/>
          <w:kern w:val="0"/>
          <w:sz w:val="24"/>
          <w:szCs w:val="24"/>
        </w:rPr>
        <w:t>Jung-Hyun Kim, MD,</w:t>
      </w:r>
      <w:r w:rsidRPr="000339BF">
        <w:rPr>
          <w:rFonts w:ascii="Times New Roman" w:hAnsi="Times New Roman" w:hint="eastAsia"/>
          <w:kern w:val="0"/>
          <w:sz w:val="24"/>
          <w:szCs w:val="24"/>
          <w:vertAlign w:val="superscript"/>
        </w:rPr>
        <w:t xml:space="preserve">21 </w:t>
      </w:r>
      <w:r w:rsidRPr="000339BF">
        <w:rPr>
          <w:rFonts w:ascii="Times New Roman" w:eastAsia="Malgun Gothic" w:hAnsi="Times New Roman"/>
          <w:sz w:val="24"/>
          <w:szCs w:val="24"/>
        </w:rPr>
        <w:t xml:space="preserve">Sang </w:t>
      </w:r>
      <w:proofErr w:type="spellStart"/>
      <w:r w:rsidRPr="000339BF">
        <w:rPr>
          <w:rFonts w:ascii="Times New Roman" w:eastAsia="Malgun Gothic" w:hAnsi="Times New Roman"/>
          <w:sz w:val="24"/>
          <w:szCs w:val="24"/>
        </w:rPr>
        <w:t>Youl</w:t>
      </w:r>
      <w:proofErr w:type="spellEnd"/>
      <w:r w:rsidRPr="000339BF">
        <w:rPr>
          <w:rFonts w:ascii="Times New Roman" w:eastAsia="Malgun Gothic" w:hAnsi="Times New Roman"/>
          <w:sz w:val="24"/>
          <w:szCs w:val="24"/>
        </w:rPr>
        <w:t xml:space="preserve"> Rhee</w:t>
      </w:r>
      <w:r w:rsidRPr="000339BF">
        <w:rPr>
          <w:rFonts w:ascii="Times New Roman" w:hAnsi="Times New Roman" w:hint="eastAsia"/>
          <w:kern w:val="0"/>
          <w:sz w:val="24"/>
          <w:szCs w:val="24"/>
        </w:rPr>
        <w:t>, MD,</w:t>
      </w:r>
      <w:r w:rsidRPr="000339BF">
        <w:rPr>
          <w:rFonts w:ascii="Times New Roman" w:hAnsi="Times New Roman" w:hint="eastAsia"/>
          <w:kern w:val="0"/>
          <w:sz w:val="24"/>
          <w:szCs w:val="24"/>
          <w:vertAlign w:val="superscript"/>
        </w:rPr>
        <w:t xml:space="preserve">22 </w:t>
      </w:r>
      <w:r w:rsidRPr="000339BF">
        <w:rPr>
          <w:rFonts w:ascii="Times New Roman" w:hAnsi="Times New Roman"/>
          <w:kern w:val="0"/>
          <w:sz w:val="24"/>
          <w:szCs w:val="24"/>
        </w:rPr>
        <w:t xml:space="preserve"> Dong In Suh, MD, PhD,</w:t>
      </w:r>
      <w:r w:rsidRPr="000339BF">
        <w:rPr>
          <w:rFonts w:ascii="Times New Roman" w:hAnsi="Times New Roman"/>
          <w:kern w:val="0"/>
          <w:sz w:val="24"/>
          <w:szCs w:val="24"/>
          <w:vertAlign w:val="superscript"/>
        </w:rPr>
        <w:t>2</w:t>
      </w:r>
      <w:r w:rsidRPr="000339BF">
        <w:rPr>
          <w:rFonts w:ascii="Times New Roman" w:hAnsi="Times New Roman" w:hint="eastAsia"/>
          <w:kern w:val="0"/>
          <w:sz w:val="24"/>
          <w:szCs w:val="24"/>
          <w:vertAlign w:val="superscript"/>
        </w:rPr>
        <w:t>3</w:t>
      </w:r>
      <w:r w:rsidRPr="000339BF">
        <w:rPr>
          <w:rFonts w:ascii="Times New Roman" w:eastAsia="Batang" w:hAnsi="Times New Roman"/>
          <w:kern w:val="0"/>
          <w:sz w:val="24"/>
          <w:szCs w:val="24"/>
          <w:vertAlign w:val="superscript"/>
        </w:rPr>
        <w:t>*</w:t>
      </w:r>
      <w:r w:rsidRPr="000339BF">
        <w:rPr>
          <w:rFonts w:ascii="Times New Roman" w:hAnsi="Times New Roman"/>
          <w:kern w:val="0"/>
          <w:sz w:val="24"/>
          <w:szCs w:val="24"/>
        </w:rPr>
        <w:t xml:space="preserve"> Dong Keon Yon, MD,</w:t>
      </w:r>
      <w:r w:rsidRPr="000339BF">
        <w:rPr>
          <w:rFonts w:ascii="Times New Roman" w:eastAsia="Batang" w:hAnsi="Times New Roman"/>
          <w:kern w:val="0"/>
          <w:sz w:val="24"/>
          <w:szCs w:val="24"/>
          <w:vertAlign w:val="superscript"/>
        </w:rPr>
        <w:t>2</w:t>
      </w:r>
      <w:r w:rsidRPr="000339BF">
        <w:rPr>
          <w:rFonts w:ascii="Times New Roman" w:eastAsia="Batang" w:hAnsi="Times New Roman" w:hint="eastAsia"/>
          <w:kern w:val="0"/>
          <w:sz w:val="24"/>
          <w:szCs w:val="24"/>
          <w:vertAlign w:val="superscript"/>
        </w:rPr>
        <w:t>2, 24</w:t>
      </w:r>
      <w:r w:rsidRPr="000339BF">
        <w:rPr>
          <w:rFonts w:ascii="Times New Roman" w:eastAsia="Batang" w:hAnsi="Times New Roman"/>
          <w:kern w:val="0"/>
          <w:sz w:val="24"/>
          <w:szCs w:val="24"/>
          <w:vertAlign w:val="superscript"/>
        </w:rPr>
        <w:t>*</w:t>
      </w:r>
      <w:r w:rsidRPr="000339BF">
        <w:rPr>
          <w:rFonts w:ascii="Times New Roman" w:hAnsi="Times New Roman"/>
          <w:kern w:val="0"/>
          <w:sz w:val="24"/>
          <w:szCs w:val="24"/>
        </w:rPr>
        <w:t xml:space="preserve"> </w:t>
      </w:r>
      <w:proofErr w:type="spellStart"/>
      <w:r w:rsidRPr="000339BF">
        <w:rPr>
          <w:rFonts w:ascii="Times New Roman" w:hAnsi="Times New Roman"/>
          <w:kern w:val="0"/>
          <w:sz w:val="24"/>
          <w:szCs w:val="24"/>
        </w:rPr>
        <w:t>Seong</w:t>
      </w:r>
      <w:proofErr w:type="spellEnd"/>
      <w:r w:rsidRPr="000339BF">
        <w:rPr>
          <w:rFonts w:ascii="Times New Roman" w:hAnsi="Times New Roman"/>
          <w:kern w:val="0"/>
          <w:sz w:val="24"/>
          <w:szCs w:val="24"/>
        </w:rPr>
        <w:t xml:space="preserve"> Ho Cho, MD,</w:t>
      </w:r>
      <w:r w:rsidRPr="000339BF">
        <w:rPr>
          <w:rFonts w:ascii="Times New Roman" w:hAnsi="Times New Roman" w:hint="eastAsia"/>
          <w:kern w:val="0"/>
          <w:sz w:val="24"/>
          <w:szCs w:val="24"/>
          <w:vertAlign w:val="superscript"/>
        </w:rPr>
        <w:t>25</w:t>
      </w:r>
      <w:r w:rsidRPr="000339BF">
        <w:rPr>
          <w:rFonts w:ascii="Times New Roman" w:hAnsi="Times New Roman"/>
          <w:sz w:val="24"/>
          <w:szCs w:val="24"/>
          <w:vertAlign w:val="superscript"/>
        </w:rPr>
        <w:t>‡</w:t>
      </w:r>
    </w:p>
    <w:p w14:paraId="2B9161B5" w14:textId="77777777" w:rsidR="00352F5D" w:rsidRPr="000339BF" w:rsidRDefault="00352F5D" w:rsidP="00352F5D">
      <w:pPr>
        <w:wordWrap/>
        <w:spacing w:line="480" w:lineRule="auto"/>
        <w:rPr>
          <w:rFonts w:ascii="Times New Roman" w:hAnsi="Times New Roman"/>
          <w:kern w:val="0"/>
          <w:sz w:val="24"/>
          <w:szCs w:val="24"/>
        </w:rPr>
      </w:pPr>
    </w:p>
    <w:p w14:paraId="035E3027"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hint="eastAsia"/>
          <w:kern w:val="0"/>
          <w:sz w:val="24"/>
          <w:szCs w:val="24"/>
          <w:vertAlign w:val="superscript"/>
        </w:rPr>
        <w:t>1</w:t>
      </w:r>
      <w:r w:rsidRPr="000339BF">
        <w:rPr>
          <w:rFonts w:ascii="Times New Roman" w:hAnsi="Times New Roman" w:hint="eastAsia"/>
          <w:kern w:val="0"/>
          <w:sz w:val="24"/>
          <w:szCs w:val="24"/>
        </w:rPr>
        <w:t xml:space="preserve"> </w:t>
      </w:r>
      <w:r w:rsidR="00FE7E72" w:rsidRPr="000339BF">
        <w:rPr>
          <w:rFonts w:ascii="Times New Roman" w:eastAsia="Malgun Gothic" w:hAnsi="Times New Roman"/>
          <w:sz w:val="24"/>
          <w:szCs w:val="24"/>
          <w:shd w:val="clear" w:color="auto" w:fill="FFFFFF"/>
        </w:rPr>
        <w:t>Department of Precision Medicine, Sungkyunkwan University School of Medicine, Suwon, South Korea</w:t>
      </w:r>
    </w:p>
    <w:p w14:paraId="4F6A0203"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hint="eastAsia"/>
          <w:kern w:val="0"/>
          <w:sz w:val="24"/>
          <w:szCs w:val="24"/>
          <w:vertAlign w:val="superscript"/>
        </w:rPr>
        <w:t xml:space="preserve">2 </w:t>
      </w:r>
      <w:r w:rsidRPr="000339BF">
        <w:rPr>
          <w:rFonts w:ascii="Times New Roman" w:hAnsi="Times New Roman"/>
          <w:sz w:val="24"/>
          <w:szCs w:val="24"/>
        </w:rPr>
        <w:t xml:space="preserve">Department of Pediatrics, CHA Gangnam Medical Center, </w:t>
      </w:r>
      <w:r w:rsidRPr="000339BF">
        <w:rPr>
          <w:rFonts w:ascii="Times New Roman" w:hAnsi="Times New Roman"/>
          <w:iCs/>
          <w:kern w:val="0"/>
          <w:sz w:val="24"/>
          <w:szCs w:val="24"/>
        </w:rPr>
        <w:t>CHA University School of Medicine, Seoul</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Republic of Korea</w:t>
      </w:r>
    </w:p>
    <w:p w14:paraId="30DC0F9F" w14:textId="77777777" w:rsidR="00352F5D" w:rsidRPr="000339BF" w:rsidRDefault="00352F5D" w:rsidP="00352F5D">
      <w:pPr>
        <w:widowControl/>
        <w:wordWrap/>
        <w:autoSpaceDE/>
        <w:spacing w:line="480" w:lineRule="auto"/>
        <w:rPr>
          <w:rFonts w:eastAsia="Batang"/>
        </w:rPr>
      </w:pPr>
      <w:r w:rsidRPr="000339BF">
        <w:rPr>
          <w:rFonts w:ascii="Times New Roman" w:eastAsia="Batang" w:hAnsi="Times New Roman"/>
          <w:kern w:val="0"/>
          <w:sz w:val="24"/>
          <w:szCs w:val="24"/>
          <w:vertAlign w:val="superscript"/>
        </w:rPr>
        <w:t>3</w:t>
      </w:r>
      <w:r w:rsidRPr="000339BF">
        <w:rPr>
          <w:rFonts w:eastAsia="Batang" w:hint="eastAsia"/>
        </w:rPr>
        <w:t xml:space="preserve"> </w:t>
      </w:r>
      <w:r w:rsidRPr="000339BF">
        <w:rPr>
          <w:rFonts w:ascii="Times New Roman" w:hAnsi="Times New Roman"/>
          <w:iCs/>
          <w:kern w:val="0"/>
          <w:sz w:val="24"/>
          <w:szCs w:val="24"/>
        </w:rPr>
        <w:t>Department of Pediatrics</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Severance Hospital,</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Yonsei University College of Medicine, Seoul, Republic of Korea</w:t>
      </w:r>
      <w:r w:rsidRPr="000339BF">
        <w:rPr>
          <w:rFonts w:eastAsia="Batang"/>
        </w:rPr>
        <w:t> </w:t>
      </w:r>
    </w:p>
    <w:p w14:paraId="05501B23"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kern w:val="0"/>
          <w:sz w:val="24"/>
          <w:szCs w:val="24"/>
          <w:vertAlign w:val="superscript"/>
        </w:rPr>
        <w:t>4</w:t>
      </w:r>
      <w:r w:rsidRPr="000339BF">
        <w:rPr>
          <w:rFonts w:eastAsia="Batang"/>
        </w:rPr>
        <w:t xml:space="preserve"> </w:t>
      </w:r>
      <w:r w:rsidRPr="000339BF">
        <w:rPr>
          <w:rFonts w:ascii="Times New Roman" w:hAnsi="Times New Roman"/>
          <w:iCs/>
          <w:kern w:val="0"/>
          <w:sz w:val="24"/>
          <w:szCs w:val="24"/>
        </w:rPr>
        <w:t xml:space="preserve">Research Administration Team, Seoul National University </w:t>
      </w:r>
      <w:proofErr w:type="spellStart"/>
      <w:r w:rsidRPr="000339BF">
        <w:rPr>
          <w:rFonts w:ascii="Times New Roman" w:hAnsi="Times New Roman"/>
          <w:iCs/>
          <w:kern w:val="0"/>
          <w:sz w:val="24"/>
          <w:szCs w:val="24"/>
        </w:rPr>
        <w:t>Bundang</w:t>
      </w:r>
      <w:proofErr w:type="spellEnd"/>
      <w:r w:rsidRPr="000339BF">
        <w:rPr>
          <w:rFonts w:ascii="Times New Roman" w:hAnsi="Times New Roman"/>
          <w:iCs/>
          <w:kern w:val="0"/>
          <w:sz w:val="24"/>
          <w:szCs w:val="24"/>
        </w:rPr>
        <w:t xml:space="preserve"> Hospital, </w:t>
      </w:r>
      <w:proofErr w:type="spellStart"/>
      <w:r w:rsidRPr="000339BF">
        <w:rPr>
          <w:rFonts w:ascii="Times New Roman" w:hAnsi="Times New Roman"/>
          <w:iCs/>
          <w:kern w:val="0"/>
          <w:sz w:val="24"/>
          <w:szCs w:val="24"/>
        </w:rPr>
        <w:t>Seongnam</w:t>
      </w:r>
      <w:proofErr w:type="spellEnd"/>
      <w:r w:rsidRPr="000339BF">
        <w:rPr>
          <w:rFonts w:ascii="Times New Roman" w:hAnsi="Times New Roman"/>
          <w:iCs/>
          <w:kern w:val="0"/>
          <w:sz w:val="24"/>
          <w:szCs w:val="24"/>
        </w:rPr>
        <w:t>, Republic of Korea</w:t>
      </w:r>
      <w:r w:rsidRPr="000339BF">
        <w:rPr>
          <w:rFonts w:eastAsia="Batang"/>
        </w:rPr>
        <w:t> </w:t>
      </w:r>
    </w:p>
    <w:p w14:paraId="6D2DAF0E" w14:textId="77777777" w:rsidR="00352F5D" w:rsidRPr="000339BF" w:rsidRDefault="00352F5D" w:rsidP="00352F5D">
      <w:pPr>
        <w:widowControl/>
        <w:wordWrap/>
        <w:autoSpaceDE/>
        <w:spacing w:line="480" w:lineRule="auto"/>
        <w:rPr>
          <w:rFonts w:eastAsia="Batang"/>
        </w:rPr>
      </w:pPr>
      <w:r w:rsidRPr="000339BF">
        <w:rPr>
          <w:rFonts w:ascii="Times New Roman" w:eastAsia="Batang" w:hAnsi="Times New Roman"/>
          <w:kern w:val="0"/>
          <w:sz w:val="24"/>
          <w:szCs w:val="24"/>
          <w:vertAlign w:val="superscript"/>
        </w:rPr>
        <w:lastRenderedPageBreak/>
        <w:t>5</w:t>
      </w:r>
      <w:r w:rsidRPr="000339BF">
        <w:rPr>
          <w:rFonts w:ascii="Times New Roman" w:hAnsi="Times New Roman"/>
          <w:iCs/>
          <w:kern w:val="0"/>
          <w:sz w:val="24"/>
          <w:szCs w:val="24"/>
        </w:rPr>
        <w:t xml:space="preserve"> </w:t>
      </w:r>
      <w:proofErr w:type="spellStart"/>
      <w:r w:rsidRPr="000339BF">
        <w:rPr>
          <w:rFonts w:ascii="Times New Roman" w:hAnsi="Times New Roman"/>
          <w:iCs/>
          <w:kern w:val="0"/>
          <w:sz w:val="24"/>
          <w:szCs w:val="24"/>
        </w:rPr>
        <w:t>H&amp;Bio</w:t>
      </w:r>
      <w:proofErr w:type="spellEnd"/>
      <w:r w:rsidRPr="000339BF">
        <w:rPr>
          <w:rFonts w:ascii="Times New Roman" w:hAnsi="Times New Roman"/>
          <w:iCs/>
          <w:kern w:val="0"/>
          <w:sz w:val="24"/>
          <w:szCs w:val="24"/>
        </w:rPr>
        <w:t xml:space="preserve"> Co., Ltd, </w:t>
      </w:r>
      <w:proofErr w:type="spellStart"/>
      <w:r w:rsidRPr="000339BF">
        <w:rPr>
          <w:rFonts w:ascii="Times New Roman" w:hAnsi="Times New Roman"/>
          <w:iCs/>
          <w:kern w:val="0"/>
          <w:sz w:val="24"/>
          <w:szCs w:val="24"/>
        </w:rPr>
        <w:t>Seongnam</w:t>
      </w:r>
      <w:proofErr w:type="spellEnd"/>
      <w:r w:rsidRPr="000339BF">
        <w:rPr>
          <w:rFonts w:ascii="Times New Roman" w:hAnsi="Times New Roman"/>
          <w:iCs/>
          <w:kern w:val="0"/>
          <w:sz w:val="24"/>
          <w:szCs w:val="24"/>
        </w:rPr>
        <w:t>, Republic of Korea</w:t>
      </w:r>
      <w:r w:rsidRPr="000339BF">
        <w:rPr>
          <w:rFonts w:eastAsia="Batang"/>
        </w:rPr>
        <w:t> </w:t>
      </w:r>
    </w:p>
    <w:p w14:paraId="0CA1A5C6" w14:textId="77777777" w:rsidR="00352F5D" w:rsidRPr="000339BF" w:rsidRDefault="00352F5D" w:rsidP="00352F5D">
      <w:pPr>
        <w:widowControl/>
        <w:wordWrap/>
        <w:autoSpaceDE/>
        <w:spacing w:line="480" w:lineRule="auto"/>
        <w:rPr>
          <w:rFonts w:ascii="Segoe UI" w:hAnsi="Segoe UI" w:cs="Segoe UI"/>
          <w:shd w:val="clear" w:color="auto" w:fill="FFFFFF"/>
        </w:rPr>
      </w:pPr>
      <w:r w:rsidRPr="000339BF">
        <w:rPr>
          <w:rFonts w:ascii="Times New Roman" w:eastAsia="Batang" w:hAnsi="Times New Roman" w:hint="eastAsia"/>
          <w:kern w:val="0"/>
          <w:sz w:val="24"/>
          <w:szCs w:val="24"/>
          <w:vertAlign w:val="superscript"/>
        </w:rPr>
        <w:t>6</w:t>
      </w:r>
      <w:r w:rsidRPr="000339BF">
        <w:rPr>
          <w:rFonts w:ascii="Times New Roman" w:eastAsia="Batang" w:hAnsi="Times New Roman"/>
          <w:kern w:val="0"/>
          <w:sz w:val="24"/>
          <w:szCs w:val="24"/>
          <w:vertAlign w:val="superscript"/>
        </w:rPr>
        <w:t xml:space="preserve"> </w:t>
      </w:r>
      <w:r w:rsidRPr="000339BF">
        <w:rPr>
          <w:rFonts w:ascii="Times New Roman" w:eastAsia="Batang" w:hAnsi="Times New Roman"/>
          <w:kern w:val="0"/>
          <w:sz w:val="24"/>
          <w:szCs w:val="24"/>
        </w:rPr>
        <w:t xml:space="preserve">Program for Clinical Research, Department of Dermatology, University of California, San Francisco, </w:t>
      </w:r>
      <w:r w:rsidRPr="000339BF">
        <w:rPr>
          <w:rFonts w:ascii="Times New Roman" w:eastAsia="Batang" w:hAnsi="Times New Roman" w:hint="eastAsia"/>
          <w:kern w:val="0"/>
          <w:sz w:val="24"/>
          <w:szCs w:val="24"/>
        </w:rPr>
        <w:t>CA</w:t>
      </w:r>
      <w:r w:rsidRPr="000339BF">
        <w:rPr>
          <w:rFonts w:ascii="Times New Roman" w:eastAsia="Batang" w:hAnsi="Times New Roman"/>
          <w:kern w:val="0"/>
          <w:sz w:val="24"/>
          <w:szCs w:val="24"/>
        </w:rPr>
        <w:t>, USA</w:t>
      </w:r>
    </w:p>
    <w:p w14:paraId="30614FCF"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hAnsi="Times New Roman"/>
          <w:iCs/>
          <w:kern w:val="0"/>
          <w:sz w:val="24"/>
          <w:szCs w:val="24"/>
          <w:vertAlign w:val="superscript"/>
        </w:rPr>
        <w:t>7</w:t>
      </w:r>
      <w:r w:rsidRPr="000339BF">
        <w:rPr>
          <w:rFonts w:ascii="Times New Roman" w:hAnsi="Times New Roman"/>
          <w:iCs/>
          <w:kern w:val="0"/>
          <w:sz w:val="24"/>
          <w:szCs w:val="24"/>
        </w:rPr>
        <w:t xml:space="preserve"> Department of Epidemiology, Johns Hopkins Bloomberg School of Public Health, Baltimore, MD, USA</w:t>
      </w:r>
    </w:p>
    <w:p w14:paraId="203F787D" w14:textId="49F7B867" w:rsidR="00352F5D" w:rsidRPr="000339BF" w:rsidRDefault="00352F5D" w:rsidP="00352F5D">
      <w:pPr>
        <w:widowControl/>
        <w:wordWrap/>
        <w:autoSpaceDE/>
        <w:spacing w:line="480" w:lineRule="auto"/>
        <w:rPr>
          <w:rFonts w:eastAsia="Batang"/>
        </w:rPr>
      </w:pPr>
      <w:r w:rsidRPr="000339BF">
        <w:rPr>
          <w:rFonts w:ascii="Times New Roman" w:eastAsia="Batang" w:hAnsi="Times New Roman"/>
          <w:kern w:val="0"/>
          <w:sz w:val="24"/>
          <w:szCs w:val="24"/>
          <w:vertAlign w:val="superscript"/>
        </w:rPr>
        <w:t xml:space="preserve">8 </w:t>
      </w:r>
      <w:r w:rsidRPr="000339BF">
        <w:rPr>
          <w:rFonts w:ascii="Times New Roman" w:hAnsi="Times New Roman"/>
          <w:iCs/>
          <w:kern w:val="0"/>
          <w:sz w:val="24"/>
          <w:szCs w:val="24"/>
        </w:rPr>
        <w:t xml:space="preserve">Department of Dermatology, CHA </w:t>
      </w:r>
      <w:proofErr w:type="spellStart"/>
      <w:r w:rsidRPr="000339BF">
        <w:rPr>
          <w:rFonts w:ascii="Times New Roman" w:hAnsi="Times New Roman"/>
          <w:iCs/>
          <w:kern w:val="0"/>
          <w:sz w:val="24"/>
          <w:szCs w:val="24"/>
        </w:rPr>
        <w:t>Bundang</w:t>
      </w:r>
      <w:proofErr w:type="spellEnd"/>
      <w:r w:rsidRPr="000339BF">
        <w:rPr>
          <w:rFonts w:ascii="Times New Roman" w:hAnsi="Times New Roman"/>
          <w:iCs/>
          <w:kern w:val="0"/>
          <w:sz w:val="24"/>
          <w:szCs w:val="24"/>
        </w:rPr>
        <w:t xml:space="preserve"> Medical Center, CHA University School of Medicine, </w:t>
      </w:r>
      <w:proofErr w:type="spellStart"/>
      <w:r w:rsidRPr="000339BF">
        <w:rPr>
          <w:rFonts w:ascii="Times New Roman" w:hAnsi="Times New Roman"/>
          <w:iCs/>
          <w:kern w:val="0"/>
          <w:sz w:val="24"/>
          <w:szCs w:val="24"/>
        </w:rPr>
        <w:t>Seongnam</w:t>
      </w:r>
      <w:proofErr w:type="spellEnd"/>
      <w:r w:rsidRPr="000339BF">
        <w:rPr>
          <w:rFonts w:ascii="Times New Roman" w:hAnsi="Times New Roman"/>
          <w:iCs/>
          <w:kern w:val="0"/>
          <w:sz w:val="24"/>
          <w:szCs w:val="24"/>
        </w:rPr>
        <w:t>, Republic of Korea</w:t>
      </w:r>
      <w:r w:rsidRPr="000339BF">
        <w:rPr>
          <w:rFonts w:eastAsia="Batang"/>
        </w:rPr>
        <w:t> </w:t>
      </w:r>
    </w:p>
    <w:p w14:paraId="3DFE2768" w14:textId="669453D6" w:rsidR="00352F5D" w:rsidRPr="000339BF" w:rsidRDefault="00352F5D" w:rsidP="00352F5D">
      <w:pPr>
        <w:widowControl/>
        <w:wordWrap/>
        <w:autoSpaceDE/>
        <w:spacing w:line="480" w:lineRule="auto"/>
        <w:rPr>
          <w:rFonts w:eastAsia="Batang"/>
        </w:rPr>
      </w:pPr>
      <w:r w:rsidRPr="000339BF">
        <w:rPr>
          <w:rFonts w:ascii="Times New Roman" w:hAnsi="Times New Roman"/>
          <w:kern w:val="0"/>
          <w:sz w:val="24"/>
          <w:szCs w:val="24"/>
          <w:vertAlign w:val="superscript"/>
        </w:rPr>
        <w:t xml:space="preserve">9 </w:t>
      </w:r>
      <w:r w:rsidRPr="000339BF">
        <w:rPr>
          <w:rFonts w:ascii="Times New Roman" w:hAnsi="Times New Roman"/>
          <w:iCs/>
          <w:kern w:val="0"/>
          <w:sz w:val="24"/>
          <w:szCs w:val="24"/>
        </w:rPr>
        <w:t>Department of Dermatology, Samsung Medical Center, Sungkyunkwan University College of Medicine, Seoul, Republic of Korea</w:t>
      </w:r>
      <w:r w:rsidRPr="000339BF">
        <w:rPr>
          <w:rFonts w:eastAsia="Batang"/>
        </w:rPr>
        <w:t> </w:t>
      </w:r>
    </w:p>
    <w:p w14:paraId="5A3A8C02" w14:textId="77777777" w:rsidR="00352F5D" w:rsidRPr="000339BF" w:rsidRDefault="00352F5D" w:rsidP="00352F5D">
      <w:pPr>
        <w:widowControl/>
        <w:wordWrap/>
        <w:autoSpaceDE/>
        <w:spacing w:line="480" w:lineRule="auto"/>
        <w:rPr>
          <w:rFonts w:eastAsia="Batang"/>
        </w:rPr>
      </w:pPr>
      <w:r w:rsidRPr="000339BF">
        <w:rPr>
          <w:rFonts w:ascii="Times New Roman" w:hAnsi="Times New Roman" w:hint="eastAsia"/>
          <w:kern w:val="0"/>
          <w:sz w:val="24"/>
          <w:szCs w:val="24"/>
          <w:vertAlign w:val="superscript"/>
        </w:rPr>
        <w:t>10</w:t>
      </w:r>
      <w:r w:rsidRPr="000339BF">
        <w:rPr>
          <w:rFonts w:eastAsia="Batang" w:hint="eastAsia"/>
        </w:rPr>
        <w:t xml:space="preserve"> </w:t>
      </w:r>
      <w:r w:rsidRPr="000339BF">
        <w:rPr>
          <w:rFonts w:ascii="Times New Roman" w:hAnsi="Times New Roman"/>
          <w:iCs/>
          <w:kern w:val="0"/>
          <w:sz w:val="24"/>
          <w:szCs w:val="24"/>
        </w:rPr>
        <w:t xml:space="preserve">Department of Plastic and Reconstructive Surgery, Seoul National University </w:t>
      </w:r>
      <w:proofErr w:type="spellStart"/>
      <w:r w:rsidRPr="000339BF">
        <w:rPr>
          <w:rFonts w:ascii="Times New Roman" w:hAnsi="Times New Roman"/>
          <w:iCs/>
          <w:kern w:val="0"/>
          <w:sz w:val="24"/>
          <w:szCs w:val="24"/>
        </w:rPr>
        <w:t>Bundang</w:t>
      </w:r>
      <w:proofErr w:type="spellEnd"/>
      <w:r w:rsidRPr="000339BF">
        <w:rPr>
          <w:rFonts w:ascii="Times New Roman" w:hAnsi="Times New Roman"/>
          <w:iCs/>
          <w:kern w:val="0"/>
          <w:sz w:val="24"/>
          <w:szCs w:val="24"/>
        </w:rPr>
        <w:t xml:space="preserve"> Hospital</w:t>
      </w:r>
      <w:r w:rsidRPr="000339BF">
        <w:rPr>
          <w:rFonts w:ascii="Times New Roman" w:hAnsi="Times New Roman" w:hint="eastAsia"/>
          <w:iCs/>
          <w:kern w:val="0"/>
          <w:sz w:val="24"/>
          <w:szCs w:val="24"/>
        </w:rPr>
        <w:t>,</w:t>
      </w:r>
      <w:r w:rsidRPr="000339BF">
        <w:rPr>
          <w:rFonts w:ascii="Times New Roman" w:hAnsi="Times New Roman"/>
          <w:iCs/>
          <w:kern w:val="0"/>
          <w:sz w:val="24"/>
          <w:szCs w:val="24"/>
        </w:rPr>
        <w:t xml:space="preserve"> Seoul National University</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 xml:space="preserve">College of Medicine, </w:t>
      </w:r>
      <w:proofErr w:type="spellStart"/>
      <w:r w:rsidRPr="000339BF">
        <w:rPr>
          <w:rFonts w:ascii="Times New Roman" w:hAnsi="Times New Roman" w:hint="eastAsia"/>
          <w:iCs/>
          <w:kern w:val="0"/>
          <w:sz w:val="24"/>
          <w:szCs w:val="24"/>
        </w:rPr>
        <w:t>Seongnam</w:t>
      </w:r>
      <w:proofErr w:type="spellEnd"/>
      <w:r w:rsidRPr="000339BF">
        <w:rPr>
          <w:rFonts w:ascii="Times New Roman" w:hAnsi="Times New Roman"/>
          <w:iCs/>
          <w:kern w:val="0"/>
          <w:sz w:val="24"/>
          <w:szCs w:val="24"/>
        </w:rPr>
        <w:t>, Republic of Korea</w:t>
      </w:r>
      <w:r w:rsidRPr="000339BF">
        <w:rPr>
          <w:rFonts w:eastAsia="Batang"/>
        </w:rPr>
        <w:t> </w:t>
      </w:r>
    </w:p>
    <w:p w14:paraId="131A10A8" w14:textId="77777777" w:rsidR="00352F5D" w:rsidRPr="000339BF" w:rsidRDefault="00352F5D" w:rsidP="00352F5D">
      <w:pPr>
        <w:widowControl/>
        <w:wordWrap/>
        <w:autoSpaceDE/>
        <w:spacing w:line="480" w:lineRule="auto"/>
        <w:rPr>
          <w:rFonts w:ascii="Times New Roman" w:eastAsia="Batang" w:hAnsi="Times New Roman"/>
          <w:sz w:val="24"/>
          <w:szCs w:val="24"/>
        </w:rPr>
      </w:pPr>
      <w:r w:rsidRPr="000339BF">
        <w:rPr>
          <w:rFonts w:ascii="Times New Roman" w:eastAsia="Batang" w:hAnsi="Times New Roman"/>
          <w:kern w:val="0"/>
          <w:sz w:val="24"/>
          <w:szCs w:val="24"/>
          <w:vertAlign w:val="superscript"/>
        </w:rPr>
        <w:t xml:space="preserve">11 </w:t>
      </w:r>
      <w:r w:rsidRPr="000339BF">
        <w:rPr>
          <w:rFonts w:ascii="Times New Roman" w:eastAsia="Batang" w:hAnsi="Times New Roman"/>
          <w:sz w:val="24"/>
          <w:szCs w:val="24"/>
        </w:rPr>
        <w:t xml:space="preserve">Research and Development Unit, Parc </w:t>
      </w:r>
      <w:proofErr w:type="spellStart"/>
      <w:r w:rsidRPr="000339BF">
        <w:rPr>
          <w:rFonts w:ascii="Times New Roman" w:eastAsia="Batang" w:hAnsi="Times New Roman"/>
          <w:sz w:val="24"/>
          <w:szCs w:val="24"/>
        </w:rPr>
        <w:t>Sanitari</w:t>
      </w:r>
      <w:proofErr w:type="spellEnd"/>
      <w:r w:rsidRPr="000339BF">
        <w:rPr>
          <w:rFonts w:ascii="Times New Roman" w:eastAsia="Batang" w:hAnsi="Times New Roman"/>
          <w:sz w:val="24"/>
          <w:szCs w:val="24"/>
        </w:rPr>
        <w:t xml:space="preserve"> Sant Joan de </w:t>
      </w:r>
      <w:proofErr w:type="spellStart"/>
      <w:r w:rsidRPr="000339BF">
        <w:rPr>
          <w:rFonts w:ascii="Times New Roman" w:eastAsia="Batang" w:hAnsi="Times New Roman"/>
          <w:sz w:val="24"/>
          <w:szCs w:val="24"/>
        </w:rPr>
        <w:t>Deu</w:t>
      </w:r>
      <w:proofErr w:type="spellEnd"/>
      <w:r w:rsidRPr="000339BF">
        <w:rPr>
          <w:rFonts w:ascii="Times New Roman" w:eastAsia="Batang" w:hAnsi="Times New Roman"/>
          <w:sz w:val="24"/>
          <w:szCs w:val="24"/>
        </w:rPr>
        <w:t>, CIBERSAM, Barcelona, Spain</w:t>
      </w:r>
    </w:p>
    <w:p w14:paraId="69FDAE08" w14:textId="4494C8D6" w:rsidR="00352F5D" w:rsidRPr="000339BF" w:rsidRDefault="00352F5D" w:rsidP="00352F5D">
      <w:pPr>
        <w:widowControl/>
        <w:wordWrap/>
        <w:autoSpaceDE/>
        <w:spacing w:line="480" w:lineRule="auto"/>
        <w:rPr>
          <w:rFonts w:ascii="Times New Roman" w:eastAsia="Batang" w:hAnsi="Times New Roman"/>
          <w:sz w:val="24"/>
          <w:szCs w:val="24"/>
        </w:rPr>
      </w:pPr>
      <w:r w:rsidRPr="000339BF">
        <w:rPr>
          <w:rFonts w:ascii="Times New Roman" w:eastAsia="Batang" w:hAnsi="Times New Roman"/>
          <w:kern w:val="0"/>
          <w:sz w:val="24"/>
          <w:szCs w:val="24"/>
          <w:vertAlign w:val="superscript"/>
        </w:rPr>
        <w:t>12</w:t>
      </w:r>
      <w:r w:rsidRPr="000339BF">
        <w:rPr>
          <w:rFonts w:ascii="Times New Roman" w:eastAsia="Batang" w:hAnsi="Times New Roman" w:hint="eastAsia"/>
          <w:kern w:val="0"/>
          <w:sz w:val="24"/>
          <w:szCs w:val="24"/>
          <w:vertAlign w:val="superscript"/>
        </w:rPr>
        <w:t xml:space="preserve"> </w:t>
      </w:r>
      <w:r w:rsidRPr="000339BF">
        <w:rPr>
          <w:rFonts w:ascii="Times New Roman" w:eastAsia="Batang" w:hAnsi="Times New Roman"/>
          <w:sz w:val="24"/>
          <w:szCs w:val="24"/>
        </w:rPr>
        <w:t xml:space="preserve">Catalan Institution for Research and Advanced Studies (ICREA), Pg. </w:t>
      </w:r>
      <w:proofErr w:type="spellStart"/>
      <w:r w:rsidRPr="000339BF">
        <w:rPr>
          <w:rFonts w:ascii="Times New Roman" w:eastAsia="Batang" w:hAnsi="Times New Roman"/>
          <w:sz w:val="24"/>
          <w:szCs w:val="24"/>
        </w:rPr>
        <w:t>Lluis</w:t>
      </w:r>
      <w:proofErr w:type="spellEnd"/>
      <w:r w:rsidRPr="000339BF">
        <w:rPr>
          <w:rFonts w:ascii="Times New Roman" w:eastAsia="Batang" w:hAnsi="Times New Roman"/>
          <w:sz w:val="24"/>
          <w:szCs w:val="24"/>
        </w:rPr>
        <w:t xml:space="preserve"> </w:t>
      </w:r>
      <w:proofErr w:type="spellStart"/>
      <w:r w:rsidRPr="000339BF">
        <w:rPr>
          <w:rFonts w:ascii="Times New Roman" w:eastAsia="Batang" w:hAnsi="Times New Roman"/>
          <w:sz w:val="24"/>
          <w:szCs w:val="24"/>
        </w:rPr>
        <w:t>Companys</w:t>
      </w:r>
      <w:proofErr w:type="spellEnd"/>
      <w:r w:rsidRPr="000339BF">
        <w:rPr>
          <w:rFonts w:ascii="Times New Roman" w:eastAsia="Batang" w:hAnsi="Times New Roman"/>
          <w:sz w:val="24"/>
          <w:szCs w:val="24"/>
        </w:rPr>
        <w:t>, Barcelona, Spain</w:t>
      </w:r>
    </w:p>
    <w:p w14:paraId="440A612B" w14:textId="77777777" w:rsidR="00352F5D" w:rsidRPr="000339BF" w:rsidRDefault="00352F5D" w:rsidP="00352F5D">
      <w:pPr>
        <w:widowControl/>
        <w:wordWrap/>
        <w:autoSpaceDE/>
        <w:spacing w:line="480" w:lineRule="auto"/>
        <w:rPr>
          <w:rFonts w:ascii="Times New Roman" w:eastAsia="Batang" w:hAnsi="Times New Roman"/>
          <w:sz w:val="24"/>
          <w:szCs w:val="24"/>
        </w:rPr>
      </w:pPr>
      <w:r w:rsidRPr="000339BF">
        <w:rPr>
          <w:rFonts w:ascii="Times New Roman" w:eastAsia="Batang" w:hAnsi="Times New Roman"/>
          <w:kern w:val="0"/>
          <w:sz w:val="24"/>
          <w:szCs w:val="24"/>
          <w:vertAlign w:val="superscript"/>
        </w:rPr>
        <w:t xml:space="preserve">13 </w:t>
      </w:r>
      <w:r w:rsidRPr="000339BF">
        <w:rPr>
          <w:rFonts w:ascii="Times New Roman" w:eastAsia="Batang" w:hAnsi="Times New Roman"/>
          <w:sz w:val="24"/>
          <w:szCs w:val="24"/>
        </w:rPr>
        <w:t>Faculty of Medicine, University of Versailles Saint-Quentin-</w:t>
      </w:r>
      <w:proofErr w:type="spellStart"/>
      <w:r w:rsidRPr="000339BF">
        <w:rPr>
          <w:rFonts w:ascii="Times New Roman" w:eastAsia="Batang" w:hAnsi="Times New Roman"/>
          <w:sz w:val="24"/>
          <w:szCs w:val="24"/>
        </w:rPr>
        <w:t>en</w:t>
      </w:r>
      <w:proofErr w:type="spellEnd"/>
      <w:r w:rsidRPr="000339BF">
        <w:rPr>
          <w:rFonts w:ascii="Times New Roman" w:eastAsia="Batang" w:hAnsi="Times New Roman"/>
          <w:sz w:val="24"/>
          <w:szCs w:val="24"/>
        </w:rPr>
        <w:t xml:space="preserve">-Yvelines, </w:t>
      </w:r>
      <w:proofErr w:type="spellStart"/>
      <w:r w:rsidRPr="000339BF">
        <w:rPr>
          <w:rFonts w:ascii="Times New Roman" w:eastAsia="Batang" w:hAnsi="Times New Roman"/>
          <w:sz w:val="24"/>
          <w:szCs w:val="24"/>
        </w:rPr>
        <w:t>Montigny</w:t>
      </w:r>
      <w:proofErr w:type="spellEnd"/>
      <w:r w:rsidRPr="000339BF">
        <w:rPr>
          <w:rFonts w:ascii="Times New Roman" w:eastAsia="Batang" w:hAnsi="Times New Roman"/>
          <w:sz w:val="24"/>
          <w:szCs w:val="24"/>
        </w:rPr>
        <w:t>-le-Bretonneux, France</w:t>
      </w:r>
    </w:p>
    <w:p w14:paraId="5D3E768D" w14:textId="77777777" w:rsidR="00352F5D" w:rsidRPr="000339BF" w:rsidRDefault="00352F5D" w:rsidP="00352F5D">
      <w:pPr>
        <w:widowControl/>
        <w:wordWrap/>
        <w:autoSpaceDE/>
        <w:spacing w:line="480" w:lineRule="auto"/>
        <w:rPr>
          <w:rFonts w:ascii="Times New Roman" w:eastAsia="Batang" w:hAnsi="Times New Roman"/>
          <w:kern w:val="0"/>
          <w:sz w:val="24"/>
          <w:szCs w:val="24"/>
        </w:rPr>
      </w:pPr>
      <w:r w:rsidRPr="000339BF">
        <w:rPr>
          <w:rFonts w:ascii="Times New Roman" w:eastAsia="Batang" w:hAnsi="Times New Roman"/>
          <w:kern w:val="0"/>
          <w:sz w:val="24"/>
          <w:szCs w:val="24"/>
          <w:vertAlign w:val="superscript"/>
        </w:rPr>
        <w:t xml:space="preserve">14 </w:t>
      </w:r>
      <w:r w:rsidRPr="000339BF">
        <w:rPr>
          <w:rFonts w:ascii="Times New Roman" w:eastAsia="Batang" w:hAnsi="Times New Roman"/>
          <w:kern w:val="0"/>
          <w:sz w:val="24"/>
          <w:szCs w:val="24"/>
        </w:rPr>
        <w:t>Centre for Health, Performance and Wellbeing, Anglia Ruskin University, Cambridge, UK</w:t>
      </w:r>
    </w:p>
    <w:p w14:paraId="4056E773" w14:textId="77777777" w:rsidR="00352F5D" w:rsidRPr="000339BF" w:rsidRDefault="00352F5D" w:rsidP="00352F5D">
      <w:pPr>
        <w:widowControl/>
        <w:wordWrap/>
        <w:autoSpaceDE/>
        <w:spacing w:line="480" w:lineRule="auto"/>
        <w:rPr>
          <w:rFonts w:ascii="Times New Roman" w:eastAsia="Batang" w:hAnsi="Times New Roman"/>
          <w:kern w:val="0"/>
          <w:sz w:val="24"/>
          <w:szCs w:val="24"/>
        </w:rPr>
      </w:pPr>
      <w:r w:rsidRPr="000339BF">
        <w:rPr>
          <w:rFonts w:ascii="Times New Roman" w:eastAsia="Batang" w:hAnsi="Times New Roman"/>
          <w:kern w:val="0"/>
          <w:sz w:val="24"/>
          <w:szCs w:val="24"/>
          <w:vertAlign w:val="superscript"/>
        </w:rPr>
        <w:t>15</w:t>
      </w:r>
      <w:r w:rsidRPr="000339BF">
        <w:rPr>
          <w:rFonts w:ascii="Times New Roman" w:hAnsi="Times New Roman"/>
          <w:iCs/>
          <w:kern w:val="0"/>
          <w:sz w:val="24"/>
          <w:szCs w:val="24"/>
        </w:rPr>
        <w:t xml:space="preserve"> </w:t>
      </w:r>
      <w:r w:rsidRPr="000339BF">
        <w:rPr>
          <w:rFonts w:ascii="Times New Roman" w:eastAsia="Batang" w:hAnsi="Times New Roman"/>
          <w:kern w:val="0"/>
          <w:sz w:val="24"/>
          <w:szCs w:val="24"/>
        </w:rPr>
        <w:t xml:space="preserve">Department of Medical Epidemiology and Biostatistics, Karolinska </w:t>
      </w:r>
      <w:proofErr w:type="spellStart"/>
      <w:r w:rsidRPr="000339BF">
        <w:rPr>
          <w:rFonts w:ascii="Times New Roman" w:eastAsia="Batang" w:hAnsi="Times New Roman"/>
          <w:kern w:val="0"/>
          <w:sz w:val="24"/>
          <w:szCs w:val="24"/>
        </w:rPr>
        <w:t>Institutet</w:t>
      </w:r>
      <w:proofErr w:type="spellEnd"/>
      <w:r w:rsidRPr="000339BF">
        <w:rPr>
          <w:rFonts w:ascii="Times New Roman" w:eastAsia="Batang" w:hAnsi="Times New Roman"/>
          <w:kern w:val="0"/>
          <w:sz w:val="24"/>
          <w:szCs w:val="24"/>
        </w:rPr>
        <w:t>, Sweden</w:t>
      </w:r>
    </w:p>
    <w:p w14:paraId="60F9F3A7" w14:textId="77777777" w:rsidR="00352F5D" w:rsidRPr="000339BF" w:rsidRDefault="00352F5D" w:rsidP="00352F5D">
      <w:pPr>
        <w:widowControl/>
        <w:wordWrap/>
        <w:autoSpaceDE/>
        <w:spacing w:line="480" w:lineRule="auto"/>
        <w:rPr>
          <w:rFonts w:ascii="Times New Roman" w:eastAsia="Batang" w:hAnsi="Times New Roman"/>
          <w:kern w:val="0"/>
          <w:sz w:val="24"/>
          <w:szCs w:val="24"/>
        </w:rPr>
      </w:pPr>
      <w:r w:rsidRPr="000339BF">
        <w:rPr>
          <w:rFonts w:ascii="Times New Roman" w:eastAsia="Batang" w:hAnsi="Times New Roman"/>
          <w:kern w:val="0"/>
          <w:sz w:val="24"/>
          <w:szCs w:val="24"/>
          <w:vertAlign w:val="superscript"/>
        </w:rPr>
        <w:lastRenderedPageBreak/>
        <w:t>16</w:t>
      </w:r>
      <w:r w:rsidRPr="000339BF">
        <w:rPr>
          <w:rFonts w:ascii="Times New Roman" w:eastAsia="Batang" w:hAnsi="Times New Roman"/>
          <w:kern w:val="0"/>
          <w:sz w:val="24"/>
          <w:szCs w:val="24"/>
        </w:rPr>
        <w:t xml:space="preserve"> Department of Medicine, Columbia University College of Physicians and Surgeons, New York, New York, USA</w:t>
      </w:r>
    </w:p>
    <w:p w14:paraId="70053571" w14:textId="77777777" w:rsidR="00352F5D" w:rsidRPr="000339BF" w:rsidRDefault="00352F5D" w:rsidP="00352F5D">
      <w:pPr>
        <w:widowControl/>
        <w:wordWrap/>
        <w:autoSpaceDE/>
        <w:spacing w:line="480" w:lineRule="auto"/>
        <w:rPr>
          <w:rFonts w:ascii="Times New Roman" w:eastAsia="Batang" w:hAnsi="Times New Roman"/>
          <w:kern w:val="0"/>
          <w:sz w:val="24"/>
          <w:szCs w:val="24"/>
        </w:rPr>
      </w:pPr>
      <w:r w:rsidRPr="000339BF">
        <w:rPr>
          <w:rFonts w:ascii="Times New Roman" w:eastAsia="Batang" w:hAnsi="Times New Roman"/>
          <w:kern w:val="0"/>
          <w:sz w:val="24"/>
          <w:szCs w:val="24"/>
          <w:vertAlign w:val="superscript"/>
        </w:rPr>
        <w:t>17</w:t>
      </w:r>
      <w:r w:rsidRPr="000339BF">
        <w:rPr>
          <w:rFonts w:ascii="Times New Roman" w:eastAsia="Batang" w:hAnsi="Times New Roman"/>
          <w:kern w:val="0"/>
          <w:sz w:val="24"/>
          <w:szCs w:val="24"/>
        </w:rPr>
        <w:t xml:space="preserve"> Department of </w:t>
      </w:r>
      <w:proofErr w:type="spellStart"/>
      <w:r w:rsidRPr="000339BF">
        <w:rPr>
          <w:rFonts w:ascii="Times New Roman" w:eastAsia="Batang" w:hAnsi="Times New Roman"/>
          <w:kern w:val="0"/>
          <w:sz w:val="24"/>
          <w:szCs w:val="24"/>
        </w:rPr>
        <w:t>Paediatrics</w:t>
      </w:r>
      <w:proofErr w:type="spellEnd"/>
      <w:r w:rsidRPr="000339BF">
        <w:rPr>
          <w:rFonts w:ascii="Times New Roman" w:eastAsia="Batang" w:hAnsi="Times New Roman"/>
          <w:kern w:val="0"/>
          <w:sz w:val="24"/>
          <w:szCs w:val="24"/>
        </w:rPr>
        <w:t xml:space="preserve">, </w:t>
      </w:r>
      <w:proofErr w:type="spellStart"/>
      <w:r w:rsidRPr="000339BF">
        <w:rPr>
          <w:rFonts w:ascii="Times New Roman" w:eastAsia="Batang" w:hAnsi="Times New Roman"/>
          <w:kern w:val="0"/>
          <w:sz w:val="24"/>
          <w:szCs w:val="24"/>
        </w:rPr>
        <w:t>Örebro</w:t>
      </w:r>
      <w:proofErr w:type="spellEnd"/>
      <w:r w:rsidRPr="000339BF">
        <w:rPr>
          <w:rFonts w:ascii="Times New Roman" w:eastAsia="Batang" w:hAnsi="Times New Roman"/>
          <w:kern w:val="0"/>
          <w:sz w:val="24"/>
          <w:szCs w:val="24"/>
        </w:rPr>
        <w:t xml:space="preserve"> University Hospital, Sweden</w:t>
      </w:r>
    </w:p>
    <w:p w14:paraId="12E01FD9"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kern w:val="0"/>
          <w:sz w:val="24"/>
          <w:szCs w:val="24"/>
          <w:vertAlign w:val="superscript"/>
        </w:rPr>
        <w:t>18</w:t>
      </w:r>
      <w:r w:rsidRPr="000339BF">
        <w:rPr>
          <w:rFonts w:ascii="Times New Roman" w:hAnsi="Times New Roman"/>
          <w:iCs/>
          <w:kern w:val="0"/>
          <w:sz w:val="24"/>
          <w:szCs w:val="24"/>
        </w:rPr>
        <w:t xml:space="preserve"> Maternity and Child Health Division, NHS Grampian</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Aberdeen, UK</w:t>
      </w:r>
    </w:p>
    <w:p w14:paraId="3B327B9C" w14:textId="77777777" w:rsidR="00352F5D" w:rsidRPr="000339BF" w:rsidRDefault="00352F5D" w:rsidP="00352F5D">
      <w:pPr>
        <w:wordWrap/>
        <w:spacing w:line="480" w:lineRule="auto"/>
        <w:rPr>
          <w:rFonts w:ascii="Times New Roman" w:hAnsi="Times New Roman"/>
          <w:iCs/>
          <w:kern w:val="0"/>
          <w:sz w:val="24"/>
          <w:szCs w:val="24"/>
        </w:rPr>
      </w:pPr>
      <w:r w:rsidRPr="000339BF">
        <w:rPr>
          <w:rFonts w:ascii="Times New Roman" w:eastAsia="Batang" w:hAnsi="Times New Roman" w:hint="eastAsia"/>
          <w:kern w:val="0"/>
          <w:sz w:val="24"/>
          <w:szCs w:val="24"/>
          <w:vertAlign w:val="superscript"/>
        </w:rPr>
        <w:t>19</w:t>
      </w:r>
      <w:r w:rsidRPr="000339BF">
        <w:rPr>
          <w:rFonts w:eastAsia="Batang"/>
        </w:rPr>
        <w:t xml:space="preserve"> </w:t>
      </w:r>
      <w:r w:rsidRPr="000339BF">
        <w:rPr>
          <w:rFonts w:ascii="Times New Roman" w:hAnsi="Times New Roman"/>
          <w:iCs/>
          <w:kern w:val="0"/>
          <w:sz w:val="24"/>
          <w:szCs w:val="24"/>
        </w:rPr>
        <w:t>School of Pharmacy, Sungkyunkwan University, Suwon, Republic of Korea</w:t>
      </w:r>
      <w:r w:rsidRPr="000339BF">
        <w:rPr>
          <w:rFonts w:eastAsia="Batang"/>
        </w:rPr>
        <w:t> </w:t>
      </w:r>
    </w:p>
    <w:p w14:paraId="1ABCD6DB" w14:textId="77777777" w:rsidR="00352F5D" w:rsidRPr="000339BF" w:rsidRDefault="00352F5D" w:rsidP="00352F5D">
      <w:pPr>
        <w:widowControl/>
        <w:wordWrap/>
        <w:autoSpaceDE/>
        <w:spacing w:line="480" w:lineRule="auto"/>
        <w:rPr>
          <w:rFonts w:ascii="Times New Roman" w:hAnsi="Times New Roman"/>
          <w:sz w:val="24"/>
          <w:shd w:val="clear" w:color="auto" w:fill="FFFFFF"/>
        </w:rPr>
      </w:pPr>
      <w:r w:rsidRPr="000339BF">
        <w:rPr>
          <w:rFonts w:ascii="Times New Roman" w:eastAsia="Batang" w:hAnsi="Times New Roman" w:hint="eastAsia"/>
          <w:kern w:val="0"/>
          <w:sz w:val="24"/>
          <w:szCs w:val="24"/>
          <w:vertAlign w:val="superscript"/>
        </w:rPr>
        <w:t xml:space="preserve">20 </w:t>
      </w:r>
      <w:r w:rsidRPr="000339BF">
        <w:rPr>
          <w:rFonts w:ascii="Times New Roman" w:hAnsi="Times New Roman"/>
          <w:sz w:val="24"/>
          <w:shd w:val="clear" w:color="auto" w:fill="FFFFFF"/>
        </w:rPr>
        <w:t xml:space="preserve">Department of </w:t>
      </w:r>
      <w:proofErr w:type="spellStart"/>
      <w:r w:rsidRPr="000339BF">
        <w:rPr>
          <w:rFonts w:ascii="Times New Roman" w:hAnsi="Times New Roman"/>
          <w:sz w:val="24"/>
          <w:shd w:val="clear" w:color="auto" w:fill="FFFFFF"/>
        </w:rPr>
        <w:t>Biohealth</w:t>
      </w:r>
      <w:proofErr w:type="spellEnd"/>
      <w:r w:rsidRPr="000339BF">
        <w:rPr>
          <w:rFonts w:ascii="Times New Roman" w:hAnsi="Times New Roman"/>
          <w:sz w:val="24"/>
          <w:shd w:val="clear" w:color="auto" w:fill="FFFFFF"/>
        </w:rPr>
        <w:t xml:space="preserve"> Regulatory Science, Sungkyunkwan University, Suwon, Republic of Korea</w:t>
      </w:r>
    </w:p>
    <w:p w14:paraId="598B5876" w14:textId="77777777" w:rsidR="00352F5D" w:rsidRPr="000339BF" w:rsidRDefault="00352F5D" w:rsidP="00352F5D">
      <w:pPr>
        <w:widowControl/>
        <w:wordWrap/>
        <w:autoSpaceDE/>
        <w:spacing w:line="480" w:lineRule="auto"/>
        <w:rPr>
          <w:rFonts w:eastAsia="Batang"/>
        </w:rPr>
      </w:pPr>
      <w:r w:rsidRPr="000339BF">
        <w:rPr>
          <w:rFonts w:ascii="Times New Roman" w:eastAsia="Batang" w:hAnsi="Times New Roman" w:hint="eastAsia"/>
          <w:kern w:val="0"/>
          <w:sz w:val="24"/>
          <w:szCs w:val="24"/>
          <w:vertAlign w:val="superscript"/>
        </w:rPr>
        <w:t>21</w:t>
      </w:r>
      <w:r w:rsidRPr="000339BF">
        <w:rPr>
          <w:rFonts w:ascii="Times New Roman" w:hAnsi="Times New Roman" w:hint="eastAsia"/>
          <w:sz w:val="24"/>
          <w:shd w:val="clear" w:color="auto" w:fill="FFFFFF"/>
        </w:rPr>
        <w:t xml:space="preserve"> Department of Allergy and Clinical Immunology, Korean Armed Forces Capital Hospital, </w:t>
      </w:r>
      <w:proofErr w:type="spellStart"/>
      <w:r w:rsidRPr="000339BF">
        <w:rPr>
          <w:rFonts w:ascii="Times New Roman" w:hAnsi="Times New Roman" w:hint="eastAsia"/>
          <w:sz w:val="24"/>
          <w:shd w:val="clear" w:color="auto" w:fill="FFFFFF"/>
        </w:rPr>
        <w:t>Seongnam</w:t>
      </w:r>
      <w:proofErr w:type="spellEnd"/>
      <w:r w:rsidRPr="000339BF">
        <w:rPr>
          <w:rFonts w:ascii="Times New Roman" w:hAnsi="Times New Roman" w:hint="eastAsia"/>
          <w:sz w:val="24"/>
          <w:shd w:val="clear" w:color="auto" w:fill="FFFFFF"/>
        </w:rPr>
        <w:t xml:space="preserve">, </w:t>
      </w:r>
      <w:r w:rsidRPr="000339BF">
        <w:rPr>
          <w:rFonts w:ascii="Times New Roman" w:hAnsi="Times New Roman"/>
          <w:iCs/>
          <w:kern w:val="0"/>
          <w:sz w:val="24"/>
          <w:szCs w:val="24"/>
        </w:rPr>
        <w:t>Republic of Korea</w:t>
      </w:r>
      <w:r w:rsidRPr="000339BF">
        <w:rPr>
          <w:rFonts w:eastAsia="Batang"/>
        </w:rPr>
        <w:t> </w:t>
      </w:r>
    </w:p>
    <w:p w14:paraId="51CD9CF4"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kern w:val="0"/>
          <w:sz w:val="24"/>
          <w:szCs w:val="24"/>
          <w:vertAlign w:val="superscript"/>
        </w:rPr>
        <w:t>2</w:t>
      </w:r>
      <w:r w:rsidRPr="000339BF">
        <w:rPr>
          <w:rFonts w:ascii="Times New Roman" w:eastAsia="Batang" w:hAnsi="Times New Roman" w:hint="eastAsia"/>
          <w:kern w:val="0"/>
          <w:sz w:val="24"/>
          <w:szCs w:val="24"/>
          <w:vertAlign w:val="superscript"/>
        </w:rPr>
        <w:t>2</w:t>
      </w:r>
      <w:r w:rsidRPr="000339BF">
        <w:rPr>
          <w:rFonts w:ascii="Times New Roman" w:eastAsia="Batang" w:hAnsi="Times New Roman"/>
          <w:kern w:val="0"/>
          <w:sz w:val="24"/>
          <w:szCs w:val="24"/>
          <w:vertAlign w:val="superscript"/>
        </w:rPr>
        <w:t xml:space="preserve"> </w:t>
      </w:r>
      <w:r w:rsidRPr="000339BF">
        <w:rPr>
          <w:rFonts w:ascii="Times New Roman" w:hAnsi="Times New Roman"/>
          <w:iCs/>
          <w:kern w:val="0"/>
          <w:sz w:val="24"/>
          <w:szCs w:val="24"/>
        </w:rPr>
        <w:t xml:space="preserve">Center for Digital Health, Medical Science Research Institute, Kyung </w:t>
      </w:r>
      <w:proofErr w:type="spellStart"/>
      <w:r w:rsidRPr="000339BF">
        <w:rPr>
          <w:rFonts w:ascii="Times New Roman" w:hAnsi="Times New Roman"/>
          <w:iCs/>
          <w:kern w:val="0"/>
          <w:sz w:val="24"/>
          <w:szCs w:val="24"/>
        </w:rPr>
        <w:t>Hee</w:t>
      </w:r>
      <w:proofErr w:type="spellEnd"/>
      <w:r w:rsidRPr="000339BF">
        <w:rPr>
          <w:rFonts w:ascii="Times New Roman" w:hAnsi="Times New Roman"/>
          <w:iCs/>
          <w:kern w:val="0"/>
          <w:sz w:val="24"/>
          <w:szCs w:val="24"/>
        </w:rPr>
        <w:t xml:space="preserve"> University College of Medicine, Seoul, South Korea</w:t>
      </w:r>
    </w:p>
    <w:p w14:paraId="580B20AB" w14:textId="7DFD2B75" w:rsidR="00352F5D" w:rsidRPr="000339BF" w:rsidRDefault="00352F5D" w:rsidP="00352F5D">
      <w:pPr>
        <w:widowControl/>
        <w:wordWrap/>
        <w:autoSpaceDE/>
        <w:spacing w:line="480" w:lineRule="auto"/>
        <w:rPr>
          <w:rFonts w:eastAsia="Batang"/>
        </w:rPr>
      </w:pPr>
      <w:r w:rsidRPr="000339BF">
        <w:rPr>
          <w:rFonts w:ascii="Times New Roman" w:eastAsia="Batang" w:hAnsi="Times New Roman" w:hint="eastAsia"/>
          <w:kern w:val="0"/>
          <w:sz w:val="24"/>
          <w:szCs w:val="24"/>
          <w:vertAlign w:val="superscript"/>
        </w:rPr>
        <w:t xml:space="preserve">23 </w:t>
      </w:r>
      <w:r w:rsidRPr="000339BF">
        <w:rPr>
          <w:rFonts w:ascii="Times New Roman" w:hAnsi="Times New Roman"/>
          <w:iCs/>
          <w:kern w:val="0"/>
          <w:sz w:val="24"/>
          <w:szCs w:val="24"/>
        </w:rPr>
        <w:t xml:space="preserve">Department of Pediatrics, Seoul National University </w:t>
      </w:r>
      <w:r w:rsidRPr="000339BF">
        <w:rPr>
          <w:rFonts w:ascii="Times New Roman" w:hAnsi="Times New Roman" w:hint="eastAsia"/>
          <w:iCs/>
          <w:kern w:val="0"/>
          <w:sz w:val="24"/>
          <w:szCs w:val="24"/>
        </w:rPr>
        <w:t>C</w:t>
      </w:r>
      <w:r w:rsidRPr="000339BF">
        <w:rPr>
          <w:rFonts w:ascii="Times New Roman" w:hAnsi="Times New Roman"/>
          <w:iCs/>
          <w:kern w:val="0"/>
          <w:sz w:val="24"/>
          <w:szCs w:val="24"/>
        </w:rPr>
        <w:t>hildren</w:t>
      </w:r>
      <w:r w:rsidR="0060009A" w:rsidRPr="000339BF">
        <w:rPr>
          <w:rFonts w:ascii="Times New Roman" w:hAnsi="Times New Roman"/>
          <w:iCs/>
          <w:kern w:val="0"/>
          <w:sz w:val="24"/>
          <w:szCs w:val="24"/>
        </w:rPr>
        <w:t>’</w:t>
      </w:r>
      <w:r w:rsidRPr="000339BF">
        <w:rPr>
          <w:rFonts w:ascii="Times New Roman" w:hAnsi="Times New Roman"/>
          <w:iCs/>
          <w:kern w:val="0"/>
          <w:sz w:val="24"/>
          <w:szCs w:val="24"/>
        </w:rPr>
        <w:t>s</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 xml:space="preserve">Hospital, Seoul National University </w:t>
      </w:r>
      <w:r w:rsidRPr="000339BF">
        <w:rPr>
          <w:rFonts w:ascii="Times New Roman" w:hAnsi="Times New Roman" w:hint="eastAsia"/>
          <w:iCs/>
          <w:kern w:val="0"/>
          <w:sz w:val="24"/>
          <w:szCs w:val="24"/>
        </w:rPr>
        <w:t xml:space="preserve">College of Medicine, </w:t>
      </w:r>
      <w:r w:rsidRPr="000339BF">
        <w:rPr>
          <w:rFonts w:ascii="Times New Roman" w:hAnsi="Times New Roman"/>
          <w:iCs/>
          <w:kern w:val="0"/>
          <w:sz w:val="24"/>
          <w:szCs w:val="24"/>
        </w:rPr>
        <w:t>Seoul, Republic of Korea</w:t>
      </w:r>
      <w:r w:rsidRPr="000339BF">
        <w:rPr>
          <w:rFonts w:eastAsia="Batang"/>
        </w:rPr>
        <w:t> </w:t>
      </w:r>
    </w:p>
    <w:p w14:paraId="3DF12CC4" w14:textId="77777777" w:rsidR="00352F5D" w:rsidRPr="000339BF" w:rsidRDefault="00352F5D" w:rsidP="00352F5D">
      <w:pPr>
        <w:widowControl/>
        <w:wordWrap/>
        <w:autoSpaceDE/>
        <w:spacing w:line="480" w:lineRule="auto"/>
        <w:rPr>
          <w:rFonts w:eastAsia="Batang"/>
        </w:rPr>
      </w:pPr>
      <w:r w:rsidRPr="000339BF">
        <w:rPr>
          <w:rFonts w:ascii="Times New Roman" w:eastAsia="Batang" w:hAnsi="Times New Roman" w:hint="eastAsia"/>
          <w:kern w:val="0"/>
          <w:sz w:val="24"/>
          <w:szCs w:val="24"/>
          <w:vertAlign w:val="superscript"/>
        </w:rPr>
        <w:t>24</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 xml:space="preserve">Department of Pediatrics, Kyung </w:t>
      </w:r>
      <w:proofErr w:type="spellStart"/>
      <w:r w:rsidRPr="000339BF">
        <w:rPr>
          <w:rFonts w:ascii="Times New Roman" w:hAnsi="Times New Roman"/>
          <w:iCs/>
          <w:kern w:val="0"/>
          <w:sz w:val="24"/>
          <w:szCs w:val="24"/>
        </w:rPr>
        <w:t>Hee</w:t>
      </w:r>
      <w:proofErr w:type="spellEnd"/>
      <w:r w:rsidRPr="000339BF">
        <w:rPr>
          <w:rFonts w:ascii="Times New Roman" w:hAnsi="Times New Roman"/>
          <w:iCs/>
          <w:kern w:val="0"/>
          <w:sz w:val="24"/>
          <w:szCs w:val="24"/>
        </w:rPr>
        <w:t xml:space="preserve"> University College of Medicine, Seoul, South Korea</w:t>
      </w:r>
    </w:p>
    <w:p w14:paraId="684F4393" w14:textId="77777777" w:rsidR="00352F5D" w:rsidRPr="000339BF" w:rsidRDefault="00352F5D" w:rsidP="00352F5D">
      <w:pPr>
        <w:widowControl/>
        <w:wordWrap/>
        <w:autoSpaceDE/>
        <w:spacing w:line="480" w:lineRule="auto"/>
        <w:rPr>
          <w:rFonts w:ascii="Times New Roman" w:hAnsi="Times New Roman"/>
          <w:iCs/>
          <w:kern w:val="0"/>
          <w:sz w:val="24"/>
          <w:szCs w:val="24"/>
        </w:rPr>
      </w:pPr>
      <w:r w:rsidRPr="000339BF">
        <w:rPr>
          <w:rFonts w:ascii="Times New Roman" w:eastAsia="Batang" w:hAnsi="Times New Roman" w:hint="eastAsia"/>
          <w:kern w:val="0"/>
          <w:sz w:val="24"/>
          <w:szCs w:val="24"/>
          <w:vertAlign w:val="superscript"/>
        </w:rPr>
        <w:t xml:space="preserve">25 </w:t>
      </w:r>
      <w:r w:rsidRPr="000339BF">
        <w:rPr>
          <w:rFonts w:ascii="Times New Roman" w:hAnsi="Times New Roman"/>
          <w:iCs/>
          <w:kern w:val="0"/>
          <w:sz w:val="24"/>
          <w:szCs w:val="24"/>
        </w:rPr>
        <w:t>Division of Allergy-Immunology</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University of South Florida</w:t>
      </w:r>
      <w:r w:rsidRPr="000339BF">
        <w:rPr>
          <w:rFonts w:ascii="Times New Roman" w:hAnsi="Times New Roman" w:hint="eastAsia"/>
          <w:iCs/>
          <w:kern w:val="0"/>
          <w:sz w:val="24"/>
          <w:szCs w:val="24"/>
        </w:rPr>
        <w:t xml:space="preserve"> </w:t>
      </w:r>
      <w:r w:rsidRPr="000339BF">
        <w:rPr>
          <w:rFonts w:ascii="Times New Roman" w:hAnsi="Times New Roman"/>
          <w:iCs/>
          <w:kern w:val="0"/>
          <w:sz w:val="24"/>
          <w:szCs w:val="24"/>
        </w:rPr>
        <w:t xml:space="preserve">Morsani College of Medicine, </w:t>
      </w:r>
      <w:r w:rsidRPr="000339BF">
        <w:rPr>
          <w:rFonts w:ascii="Times New Roman" w:hAnsi="Times New Roman" w:hint="eastAsia"/>
          <w:iCs/>
          <w:kern w:val="0"/>
          <w:sz w:val="24"/>
          <w:szCs w:val="24"/>
        </w:rPr>
        <w:t>Tampa, FL, USA</w:t>
      </w:r>
    </w:p>
    <w:p w14:paraId="43E05F94" w14:textId="77777777" w:rsidR="00AE5D42" w:rsidRPr="000339BF" w:rsidRDefault="00AE5D42" w:rsidP="008640F9">
      <w:pPr>
        <w:wordWrap/>
        <w:spacing w:line="480" w:lineRule="auto"/>
        <w:rPr>
          <w:rFonts w:ascii="Times New Roman" w:hAnsi="Times New Roman"/>
          <w:kern w:val="0"/>
          <w:sz w:val="24"/>
          <w:szCs w:val="24"/>
        </w:rPr>
      </w:pPr>
    </w:p>
    <w:p w14:paraId="11BF904D" w14:textId="77777777" w:rsidR="008640F9" w:rsidRPr="000339BF" w:rsidRDefault="008640F9" w:rsidP="008640F9">
      <w:pPr>
        <w:widowControl/>
        <w:shd w:val="clear" w:color="auto" w:fill="FFFFFF"/>
        <w:wordWrap/>
        <w:autoSpaceDE/>
        <w:autoSpaceDN/>
        <w:spacing w:before="100" w:beforeAutospacing="1" w:after="100" w:afterAutospacing="1" w:line="480" w:lineRule="auto"/>
        <w:rPr>
          <w:rFonts w:ascii="Times New Roman" w:hAnsi="Times New Roman"/>
          <w:b/>
          <w:kern w:val="0"/>
          <w:sz w:val="24"/>
          <w:szCs w:val="24"/>
        </w:rPr>
      </w:pPr>
      <w:r w:rsidRPr="000339BF">
        <w:rPr>
          <w:rFonts w:ascii="Times New Roman" w:hAnsi="Times New Roman"/>
          <w:b/>
          <w:kern w:val="0"/>
          <w:sz w:val="24"/>
          <w:szCs w:val="24"/>
        </w:rPr>
        <w:t>*</w:t>
      </w:r>
      <w:r w:rsidRPr="000339BF">
        <w:rPr>
          <w:rFonts w:ascii="Times New Roman" w:hAnsi="Times New Roman" w:hint="eastAsia"/>
          <w:b/>
          <w:kern w:val="0"/>
          <w:sz w:val="24"/>
          <w:szCs w:val="24"/>
        </w:rPr>
        <w:t>C</w:t>
      </w:r>
      <w:r w:rsidRPr="000339BF">
        <w:rPr>
          <w:rFonts w:ascii="Times New Roman" w:hAnsi="Times New Roman"/>
          <w:b/>
          <w:kern w:val="0"/>
          <w:sz w:val="24"/>
          <w:szCs w:val="24"/>
        </w:rPr>
        <w:t>orresponding author</w:t>
      </w:r>
      <w:r w:rsidR="00F67724" w:rsidRPr="000339BF">
        <w:rPr>
          <w:rFonts w:ascii="Times New Roman" w:hAnsi="Times New Roman"/>
          <w:b/>
          <w:kern w:val="0"/>
          <w:sz w:val="24"/>
          <w:szCs w:val="24"/>
        </w:rPr>
        <w:t>s</w:t>
      </w:r>
    </w:p>
    <w:p w14:paraId="7D0FA426" w14:textId="77777777" w:rsidR="00352F5D" w:rsidRPr="000339BF" w:rsidRDefault="00352F5D" w:rsidP="00352F5D">
      <w:pPr>
        <w:wordWrap/>
        <w:spacing w:line="480" w:lineRule="auto"/>
        <w:rPr>
          <w:rFonts w:ascii="Times New Roman" w:hAnsi="Times New Roman"/>
          <w:sz w:val="24"/>
          <w:szCs w:val="24"/>
        </w:rPr>
      </w:pPr>
      <w:r w:rsidRPr="000339BF">
        <w:rPr>
          <w:rFonts w:ascii="Times New Roman" w:hAnsi="Times New Roman"/>
          <w:sz w:val="24"/>
          <w:szCs w:val="24"/>
        </w:rPr>
        <w:lastRenderedPageBreak/>
        <w:t>Dong Keon Yon, MD</w:t>
      </w:r>
      <w:r w:rsidRPr="000339BF">
        <w:rPr>
          <w:rFonts w:ascii="Times New Roman" w:hAnsi="Times New Roman" w:hint="eastAsia"/>
          <w:sz w:val="24"/>
          <w:szCs w:val="24"/>
        </w:rPr>
        <w:t>, FACAAI</w:t>
      </w:r>
    </w:p>
    <w:p w14:paraId="5C193F43" w14:textId="1050C7D1" w:rsidR="0060009A" w:rsidRPr="000339BF" w:rsidRDefault="00352F5D" w:rsidP="00352F5D">
      <w:pPr>
        <w:widowControl/>
        <w:wordWrap/>
        <w:autoSpaceDE/>
        <w:autoSpaceDN/>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 xml:space="preserve">Department of Pediatrics, Kyung </w:t>
      </w:r>
      <w:proofErr w:type="spellStart"/>
      <w:r w:rsidRPr="000339BF">
        <w:rPr>
          <w:rFonts w:ascii="Times New Roman" w:hAnsi="Times New Roman"/>
          <w:kern w:val="0"/>
          <w:sz w:val="24"/>
          <w:szCs w:val="24"/>
          <w:lang w:eastAsia="en-US"/>
        </w:rPr>
        <w:t>Hee</w:t>
      </w:r>
      <w:proofErr w:type="spellEnd"/>
      <w:r w:rsidRPr="000339BF">
        <w:rPr>
          <w:rFonts w:ascii="Times New Roman" w:hAnsi="Times New Roman"/>
          <w:kern w:val="0"/>
          <w:sz w:val="24"/>
          <w:szCs w:val="24"/>
          <w:lang w:eastAsia="en-US"/>
        </w:rPr>
        <w:t xml:space="preserve"> University College of Medicine</w:t>
      </w:r>
    </w:p>
    <w:p w14:paraId="4F9CD81D" w14:textId="77777777" w:rsidR="00352F5D" w:rsidRPr="000339BF" w:rsidRDefault="00352F5D" w:rsidP="00352F5D">
      <w:pPr>
        <w:widowControl/>
        <w:wordWrap/>
        <w:autoSpaceDE/>
        <w:autoSpaceDN/>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 xml:space="preserve">23 </w:t>
      </w:r>
      <w:proofErr w:type="spellStart"/>
      <w:r w:rsidRPr="000339BF">
        <w:rPr>
          <w:rFonts w:ascii="Times New Roman" w:hAnsi="Times New Roman"/>
          <w:kern w:val="0"/>
          <w:sz w:val="24"/>
          <w:szCs w:val="24"/>
          <w:lang w:eastAsia="en-US"/>
        </w:rPr>
        <w:t>Kyungheedae-ro</w:t>
      </w:r>
      <w:proofErr w:type="spellEnd"/>
      <w:r w:rsidRPr="000339BF">
        <w:rPr>
          <w:rFonts w:ascii="Times New Roman" w:hAnsi="Times New Roman"/>
          <w:kern w:val="0"/>
          <w:sz w:val="24"/>
          <w:szCs w:val="24"/>
          <w:lang w:eastAsia="en-US"/>
        </w:rPr>
        <w:t xml:space="preserve">, </w:t>
      </w:r>
      <w:proofErr w:type="spellStart"/>
      <w:r w:rsidRPr="000339BF">
        <w:rPr>
          <w:rFonts w:ascii="Times New Roman" w:hAnsi="Times New Roman"/>
          <w:kern w:val="0"/>
          <w:sz w:val="24"/>
          <w:szCs w:val="24"/>
          <w:lang w:eastAsia="en-US"/>
        </w:rPr>
        <w:t>Dongdaemun-gu</w:t>
      </w:r>
      <w:proofErr w:type="spellEnd"/>
      <w:r w:rsidRPr="000339BF">
        <w:rPr>
          <w:rFonts w:ascii="Times New Roman" w:hAnsi="Times New Roman"/>
          <w:kern w:val="0"/>
          <w:sz w:val="24"/>
          <w:szCs w:val="24"/>
          <w:lang w:eastAsia="en-US"/>
        </w:rPr>
        <w:t xml:space="preserve">, Seoul, 02447, South Korea </w:t>
      </w:r>
    </w:p>
    <w:p w14:paraId="4F1BA428" w14:textId="77777777" w:rsidR="00352F5D" w:rsidRPr="000339BF" w:rsidRDefault="00352F5D" w:rsidP="00352F5D">
      <w:pPr>
        <w:widowControl/>
        <w:wordWrap/>
        <w:autoSpaceDE/>
        <w:autoSpaceDN/>
        <w:spacing w:after="0" w:line="480" w:lineRule="auto"/>
        <w:rPr>
          <w:rFonts w:ascii="Times New Roman" w:hAnsi="Times New Roman"/>
          <w:kern w:val="0"/>
          <w:sz w:val="24"/>
          <w:szCs w:val="24"/>
        </w:rPr>
      </w:pPr>
      <w:r w:rsidRPr="000339BF">
        <w:rPr>
          <w:rFonts w:ascii="Times New Roman" w:hAnsi="Times New Roman"/>
          <w:kern w:val="0"/>
          <w:sz w:val="24"/>
          <w:szCs w:val="24"/>
          <w:lang w:eastAsia="en-US"/>
        </w:rPr>
        <w:t>Tel: +82-2-6935-2476</w:t>
      </w:r>
    </w:p>
    <w:p w14:paraId="72756147" w14:textId="77777777" w:rsidR="00352F5D" w:rsidRPr="000339BF" w:rsidRDefault="00352F5D" w:rsidP="00352F5D">
      <w:pPr>
        <w:widowControl/>
        <w:wordWrap/>
        <w:autoSpaceDE/>
        <w:autoSpaceDN/>
        <w:spacing w:after="0" w:line="480" w:lineRule="auto"/>
        <w:rPr>
          <w:rFonts w:ascii="Times New Roman" w:hAnsi="Times New Roman"/>
          <w:kern w:val="0"/>
          <w:sz w:val="24"/>
          <w:szCs w:val="24"/>
        </w:rPr>
      </w:pPr>
      <w:r w:rsidRPr="000339BF">
        <w:rPr>
          <w:rFonts w:ascii="Times New Roman" w:hAnsi="Times New Roman"/>
          <w:kern w:val="0"/>
          <w:sz w:val="24"/>
          <w:szCs w:val="24"/>
          <w:lang w:eastAsia="en-US"/>
        </w:rPr>
        <w:t>Fax: +82-504-478-0201</w:t>
      </w:r>
    </w:p>
    <w:p w14:paraId="1C21DD54" w14:textId="77777777" w:rsidR="00352F5D" w:rsidRPr="000339BF" w:rsidRDefault="00352F5D" w:rsidP="00352F5D">
      <w:pPr>
        <w:widowControl/>
        <w:wordWrap/>
        <w:autoSpaceDE/>
        <w:autoSpaceDN/>
        <w:spacing w:after="0" w:line="480" w:lineRule="auto"/>
        <w:rPr>
          <w:rFonts w:ascii="Times New Roman" w:hAnsi="Times New Roman"/>
          <w:kern w:val="0"/>
          <w:sz w:val="24"/>
          <w:szCs w:val="24"/>
        </w:rPr>
      </w:pPr>
      <w:r w:rsidRPr="000339BF">
        <w:rPr>
          <w:rFonts w:ascii="Times New Roman" w:hAnsi="Times New Roman"/>
          <w:kern w:val="0"/>
          <w:sz w:val="24"/>
          <w:szCs w:val="24"/>
          <w:lang w:eastAsia="en-US"/>
        </w:rPr>
        <w:t xml:space="preserve">Email: </w:t>
      </w:r>
      <w:hyperlink r:id="rId8" w:history="1">
        <w:r w:rsidRPr="000339BF">
          <w:rPr>
            <w:rStyle w:val="Hyperlink"/>
            <w:rFonts w:ascii="Times New Roman" w:hAnsi="Times New Roman"/>
            <w:color w:val="auto"/>
            <w:kern w:val="0"/>
            <w:sz w:val="24"/>
            <w:szCs w:val="24"/>
            <w:lang w:eastAsia="en-US"/>
          </w:rPr>
          <w:t>yonkkang@gmail.com</w:t>
        </w:r>
      </w:hyperlink>
    </w:p>
    <w:p w14:paraId="5A348ECB" w14:textId="77777777" w:rsidR="008640F9" w:rsidRPr="000339BF" w:rsidRDefault="008640F9" w:rsidP="008640F9">
      <w:pPr>
        <w:widowControl/>
        <w:wordWrap/>
        <w:autoSpaceDE/>
        <w:autoSpaceDN/>
        <w:spacing w:after="0" w:line="480" w:lineRule="auto"/>
        <w:rPr>
          <w:rFonts w:ascii="Times New Roman" w:hAnsi="Times New Roman"/>
          <w:kern w:val="0"/>
          <w:sz w:val="24"/>
          <w:szCs w:val="24"/>
          <w:u w:val="single"/>
        </w:rPr>
      </w:pPr>
    </w:p>
    <w:p w14:paraId="2D56F330" w14:textId="77777777" w:rsidR="008640F9" w:rsidRPr="000339BF" w:rsidRDefault="008640F9" w:rsidP="008640F9">
      <w:pPr>
        <w:wordWrap/>
        <w:spacing w:line="480" w:lineRule="auto"/>
        <w:rPr>
          <w:rFonts w:ascii="Times New Roman" w:hAnsi="Times New Roman"/>
          <w:sz w:val="24"/>
          <w:szCs w:val="24"/>
        </w:rPr>
      </w:pPr>
      <w:r w:rsidRPr="000339BF">
        <w:rPr>
          <w:rFonts w:ascii="Times New Roman" w:hAnsi="Times New Roman"/>
          <w:sz w:val="24"/>
          <w:szCs w:val="24"/>
        </w:rPr>
        <w:t>Dong-In Suh, MD</w:t>
      </w:r>
    </w:p>
    <w:p w14:paraId="7BBC526C" w14:textId="037D1E9B" w:rsidR="0060009A" w:rsidRPr="000339BF" w:rsidRDefault="008640F9" w:rsidP="008640F9">
      <w:pPr>
        <w:widowControl/>
        <w:wordWrap/>
        <w:autoSpaceDE/>
        <w:autoSpaceDN/>
        <w:spacing w:after="0" w:line="480" w:lineRule="auto"/>
        <w:rPr>
          <w:rFonts w:ascii="Times New Roman" w:eastAsia="Batang" w:hAnsi="Times New Roman"/>
          <w:kern w:val="0"/>
          <w:sz w:val="24"/>
          <w:szCs w:val="24"/>
        </w:rPr>
      </w:pPr>
      <w:r w:rsidRPr="000339BF">
        <w:rPr>
          <w:rFonts w:ascii="Times New Roman" w:hAnsi="Times New Roman"/>
          <w:kern w:val="0"/>
          <w:sz w:val="24"/>
          <w:szCs w:val="24"/>
          <w:lang w:eastAsia="en-US"/>
        </w:rPr>
        <w:t xml:space="preserve">Department of Pediatrics, </w:t>
      </w:r>
      <w:r w:rsidRPr="000339BF">
        <w:rPr>
          <w:rFonts w:ascii="Times New Roman" w:eastAsia="Batang" w:hAnsi="Times New Roman"/>
          <w:kern w:val="0"/>
          <w:sz w:val="24"/>
          <w:szCs w:val="24"/>
          <w:lang w:eastAsia="en-US"/>
        </w:rPr>
        <w:t>Seoul National University College of Medicine</w:t>
      </w:r>
    </w:p>
    <w:p w14:paraId="02B2FF36" w14:textId="77777777" w:rsidR="008640F9" w:rsidRPr="000339BF" w:rsidRDefault="008640F9" w:rsidP="008640F9">
      <w:pPr>
        <w:widowControl/>
        <w:wordWrap/>
        <w:autoSpaceDE/>
        <w:autoSpaceDN/>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 xml:space="preserve">103 </w:t>
      </w:r>
      <w:proofErr w:type="spellStart"/>
      <w:r w:rsidRPr="000339BF">
        <w:rPr>
          <w:rFonts w:ascii="Times New Roman" w:hAnsi="Times New Roman"/>
          <w:kern w:val="0"/>
          <w:sz w:val="24"/>
          <w:szCs w:val="24"/>
          <w:lang w:eastAsia="en-US"/>
        </w:rPr>
        <w:t>Daehak-ro</w:t>
      </w:r>
      <w:proofErr w:type="spellEnd"/>
      <w:r w:rsidRPr="000339BF">
        <w:rPr>
          <w:rFonts w:ascii="Times New Roman" w:hAnsi="Times New Roman"/>
          <w:kern w:val="0"/>
          <w:sz w:val="24"/>
          <w:szCs w:val="24"/>
          <w:lang w:eastAsia="en-US"/>
        </w:rPr>
        <w:t xml:space="preserve">, </w:t>
      </w:r>
      <w:proofErr w:type="spellStart"/>
      <w:r w:rsidRPr="000339BF">
        <w:rPr>
          <w:rFonts w:ascii="Times New Roman" w:hAnsi="Times New Roman"/>
          <w:kern w:val="0"/>
          <w:sz w:val="24"/>
          <w:szCs w:val="24"/>
          <w:lang w:eastAsia="en-US"/>
        </w:rPr>
        <w:t>Jongno-gu</w:t>
      </w:r>
      <w:proofErr w:type="spellEnd"/>
      <w:r w:rsidRPr="000339BF">
        <w:rPr>
          <w:rFonts w:ascii="Times New Roman" w:hAnsi="Times New Roman"/>
          <w:kern w:val="0"/>
          <w:sz w:val="24"/>
          <w:szCs w:val="24"/>
          <w:lang w:eastAsia="en-US"/>
        </w:rPr>
        <w:t>, Se</w:t>
      </w:r>
      <w:r w:rsidRPr="000339BF">
        <w:rPr>
          <w:rFonts w:ascii="Times New Roman" w:hAnsi="Times New Roman"/>
          <w:kern w:val="0"/>
          <w:sz w:val="24"/>
          <w:szCs w:val="24"/>
        </w:rPr>
        <w:t>oul</w:t>
      </w:r>
      <w:r w:rsidRPr="000339BF">
        <w:rPr>
          <w:rFonts w:ascii="Times New Roman" w:hAnsi="Times New Roman"/>
          <w:kern w:val="0"/>
          <w:sz w:val="24"/>
          <w:szCs w:val="24"/>
          <w:lang w:eastAsia="en-US"/>
        </w:rPr>
        <w:t xml:space="preserve">, </w:t>
      </w:r>
      <w:r w:rsidRPr="000339BF">
        <w:rPr>
          <w:rFonts w:ascii="Times New Roman" w:hAnsi="Times New Roman"/>
          <w:kern w:val="0"/>
          <w:sz w:val="24"/>
          <w:szCs w:val="24"/>
        </w:rPr>
        <w:t>03080</w:t>
      </w:r>
      <w:r w:rsidRPr="000339BF">
        <w:rPr>
          <w:rFonts w:ascii="Times New Roman" w:hAnsi="Times New Roman"/>
          <w:kern w:val="0"/>
          <w:sz w:val="24"/>
          <w:szCs w:val="24"/>
          <w:lang w:eastAsia="en-US"/>
        </w:rPr>
        <w:t xml:space="preserve">, </w:t>
      </w:r>
      <w:r w:rsidRPr="000339BF">
        <w:rPr>
          <w:rFonts w:ascii="Times New Roman" w:hAnsi="Times New Roman"/>
          <w:sz w:val="24"/>
          <w:szCs w:val="24"/>
        </w:rPr>
        <w:t xml:space="preserve">South </w:t>
      </w:r>
      <w:r w:rsidRPr="000339BF">
        <w:rPr>
          <w:rFonts w:ascii="Times New Roman" w:hAnsi="Times New Roman"/>
          <w:kern w:val="0"/>
          <w:sz w:val="24"/>
          <w:szCs w:val="24"/>
          <w:lang w:eastAsia="en-US"/>
        </w:rPr>
        <w:t xml:space="preserve">Korea </w:t>
      </w:r>
    </w:p>
    <w:p w14:paraId="27F56567" w14:textId="77777777" w:rsidR="008640F9" w:rsidRPr="000339BF" w:rsidRDefault="008640F9" w:rsidP="008640F9">
      <w:pPr>
        <w:widowControl/>
        <w:wordWrap/>
        <w:autoSpaceDE/>
        <w:autoSpaceDN/>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 xml:space="preserve">Phone: +82-2-6935- </w:t>
      </w:r>
    </w:p>
    <w:p w14:paraId="0C3FEF66" w14:textId="77777777" w:rsidR="008640F9" w:rsidRPr="000339BF" w:rsidRDefault="008640F9" w:rsidP="008640F9">
      <w:pPr>
        <w:widowControl/>
        <w:wordWrap/>
        <w:autoSpaceDE/>
        <w:autoSpaceDN/>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 xml:space="preserve">Fax: +82-504-478- </w:t>
      </w:r>
    </w:p>
    <w:p w14:paraId="0BCFD168" w14:textId="77777777" w:rsidR="008640F9" w:rsidRPr="000339BF" w:rsidRDefault="008640F9" w:rsidP="008640F9">
      <w:pPr>
        <w:widowControl/>
        <w:wordWrap/>
        <w:autoSpaceDE/>
        <w:autoSpaceDN/>
        <w:spacing w:after="0" w:line="480" w:lineRule="auto"/>
        <w:rPr>
          <w:rFonts w:ascii="Times New Roman" w:hAnsi="Times New Roman"/>
          <w:sz w:val="24"/>
          <w:szCs w:val="24"/>
          <w:shd w:val="clear" w:color="auto" w:fill="FFFFFF"/>
        </w:rPr>
      </w:pPr>
      <w:r w:rsidRPr="000339BF">
        <w:rPr>
          <w:rFonts w:ascii="Times New Roman" w:hAnsi="Times New Roman"/>
          <w:kern w:val="0"/>
          <w:sz w:val="24"/>
          <w:szCs w:val="24"/>
          <w:lang w:eastAsia="en-US"/>
        </w:rPr>
        <w:t xml:space="preserve">Email: </w:t>
      </w:r>
      <w:hyperlink r:id="rId9" w:history="1">
        <w:r w:rsidRPr="000339BF">
          <w:rPr>
            <w:rStyle w:val="Hyperlink"/>
            <w:rFonts w:ascii="Times New Roman" w:hAnsi="Times New Roman"/>
            <w:color w:val="auto"/>
            <w:sz w:val="24"/>
            <w:szCs w:val="24"/>
            <w:shd w:val="clear" w:color="auto" w:fill="FFFFFF"/>
          </w:rPr>
          <w:t>dongins0@snu.ac.kr</w:t>
        </w:r>
      </w:hyperlink>
    </w:p>
    <w:p w14:paraId="3EA142D8" w14:textId="77777777" w:rsidR="008640F9" w:rsidRPr="000339BF" w:rsidRDefault="008640F9" w:rsidP="008640F9">
      <w:pPr>
        <w:widowControl/>
        <w:wordWrap/>
        <w:autoSpaceDE/>
        <w:autoSpaceDN/>
        <w:spacing w:after="0" w:line="480" w:lineRule="auto"/>
        <w:rPr>
          <w:rFonts w:ascii="Times New Roman" w:hAnsi="Times New Roman"/>
          <w:sz w:val="24"/>
          <w:szCs w:val="24"/>
          <w:shd w:val="clear" w:color="auto" w:fill="FFFFFF"/>
        </w:rPr>
      </w:pPr>
    </w:p>
    <w:p w14:paraId="4B8E3DEC" w14:textId="77777777" w:rsidR="006E4DC8" w:rsidRPr="000339BF" w:rsidRDefault="006E4DC8" w:rsidP="006E4DC8">
      <w:pPr>
        <w:widowControl/>
        <w:wordWrap/>
        <w:autoSpaceDE/>
        <w:autoSpaceDN/>
        <w:spacing w:after="0" w:line="480" w:lineRule="auto"/>
        <w:jc w:val="left"/>
        <w:rPr>
          <w:rFonts w:ascii="Times New Roman" w:hAnsi="Times New Roman"/>
          <w:kern w:val="0"/>
          <w:sz w:val="24"/>
          <w:szCs w:val="24"/>
          <w:u w:val="single"/>
        </w:rPr>
      </w:pPr>
    </w:p>
    <w:p w14:paraId="2AEA5E54" w14:textId="0DB45209" w:rsidR="00A625A1" w:rsidRPr="000339BF" w:rsidRDefault="00A625A1" w:rsidP="00A625A1">
      <w:pPr>
        <w:widowControl/>
        <w:wordWrap/>
        <w:autoSpaceDE/>
        <w:autoSpaceDN/>
        <w:spacing w:after="0" w:line="480" w:lineRule="auto"/>
        <w:rPr>
          <w:rFonts w:ascii="Times New Roman" w:eastAsia="Malgun Gothic" w:hAnsi="Times New Roman"/>
          <w:b/>
          <w:kern w:val="0"/>
          <w:sz w:val="24"/>
          <w:szCs w:val="24"/>
        </w:rPr>
      </w:pPr>
      <w:r w:rsidRPr="000339BF">
        <w:rPr>
          <w:rFonts w:ascii="Times New Roman" w:eastAsia="Malgun Gothic" w:hAnsi="Times New Roman" w:hint="eastAsia"/>
          <w:b/>
          <w:kern w:val="0"/>
          <w:sz w:val="24"/>
          <w:szCs w:val="24"/>
        </w:rPr>
        <w:t>Authors contribution</w:t>
      </w:r>
    </w:p>
    <w:p w14:paraId="7C317CF3" w14:textId="687684CD" w:rsidR="00A625A1" w:rsidRPr="000339BF" w:rsidRDefault="00A625A1" w:rsidP="00A625A1">
      <w:pPr>
        <w:wordWrap/>
        <w:autoSpaceDE/>
        <w:spacing w:after="160" w:line="480" w:lineRule="auto"/>
        <w:rPr>
          <w:rFonts w:ascii="Times New Roman" w:eastAsia="Malgun Gothic" w:hAnsi="Times New Roman"/>
          <w:kern w:val="0"/>
          <w:sz w:val="24"/>
          <w:szCs w:val="24"/>
        </w:rPr>
      </w:pPr>
      <w:r w:rsidRPr="000339BF">
        <w:rPr>
          <w:rFonts w:ascii="Times New Roman" w:eastAsia="Malgun Gothic" w:hAnsi="Times New Roman"/>
          <w:kern w:val="0"/>
          <w:sz w:val="24"/>
          <w:szCs w:val="24"/>
        </w:rPr>
        <w:t xml:space="preserve">Dr DKY and DIS had full access to all of the data in the study and took responsibility for the integrity of the data and the accuracy of the data analysis. All authors approved the final version before submission. </w:t>
      </w:r>
      <w:r w:rsidRPr="000339BF">
        <w:rPr>
          <w:rFonts w:ascii="Times New Roman" w:eastAsia="Malgun Gothic" w:hAnsi="Times New Roman"/>
          <w:i/>
          <w:kern w:val="0"/>
          <w:sz w:val="24"/>
          <w:szCs w:val="24"/>
        </w:rPr>
        <w:t>Study concept and design</w:t>
      </w:r>
      <w:r w:rsidRPr="000339BF">
        <w:rPr>
          <w:rFonts w:ascii="Times New Roman" w:eastAsia="Malgun Gothic" w:hAnsi="Times New Roman"/>
          <w:kern w:val="0"/>
          <w:sz w:val="24"/>
          <w:szCs w:val="24"/>
        </w:rPr>
        <w:t xml:space="preserve">: SWL, YHS, JIS, DKY, and DIS; </w:t>
      </w:r>
      <w:r w:rsidRPr="000339BF">
        <w:rPr>
          <w:rFonts w:ascii="Times New Roman" w:eastAsia="Malgun Gothic" w:hAnsi="Times New Roman"/>
          <w:i/>
          <w:kern w:val="0"/>
          <w:sz w:val="24"/>
          <w:szCs w:val="24"/>
        </w:rPr>
        <w:t>Acquisition, analysis, or interpretation of data</w:t>
      </w:r>
      <w:r w:rsidRPr="000339BF">
        <w:rPr>
          <w:rFonts w:ascii="Times New Roman" w:eastAsia="Malgun Gothic" w:hAnsi="Times New Roman"/>
          <w:kern w:val="0"/>
          <w:sz w:val="24"/>
          <w:szCs w:val="24"/>
        </w:rPr>
        <w:t xml:space="preserve">: SWL, YHS, JIS, DKY, and DIS; </w:t>
      </w:r>
      <w:r w:rsidRPr="000339BF">
        <w:rPr>
          <w:rFonts w:ascii="Times New Roman" w:eastAsia="Malgun Gothic" w:hAnsi="Times New Roman"/>
          <w:i/>
          <w:kern w:val="0"/>
          <w:sz w:val="24"/>
          <w:szCs w:val="24"/>
        </w:rPr>
        <w:t>Drafting of the manuscript</w:t>
      </w:r>
      <w:r w:rsidRPr="000339BF">
        <w:rPr>
          <w:rFonts w:ascii="Times New Roman" w:eastAsia="Malgun Gothic" w:hAnsi="Times New Roman"/>
          <w:kern w:val="0"/>
          <w:sz w:val="24"/>
          <w:szCs w:val="24"/>
        </w:rPr>
        <w:t xml:space="preserve">: SWL, YHS, JIS, DKY, and DIS; </w:t>
      </w:r>
      <w:r w:rsidRPr="000339BF">
        <w:rPr>
          <w:rFonts w:ascii="Times New Roman" w:eastAsia="Malgun Gothic" w:hAnsi="Times New Roman"/>
          <w:i/>
          <w:kern w:val="0"/>
          <w:sz w:val="24"/>
          <w:szCs w:val="24"/>
        </w:rPr>
        <w:t>Critical revision of the manuscript for important intellectual content</w:t>
      </w:r>
      <w:r w:rsidRPr="000339BF">
        <w:rPr>
          <w:rFonts w:ascii="Times New Roman" w:eastAsia="Malgun Gothic" w:hAnsi="Times New Roman"/>
          <w:kern w:val="0"/>
          <w:sz w:val="24"/>
          <w:szCs w:val="24"/>
        </w:rPr>
        <w:t xml:space="preserve">: </w:t>
      </w:r>
      <w:r w:rsidRPr="000339BF">
        <w:rPr>
          <w:rFonts w:ascii="Times New Roman" w:eastAsia="Malgun Gothic" w:hAnsi="Times New Roman" w:hint="eastAsia"/>
          <w:kern w:val="0"/>
          <w:sz w:val="24"/>
          <w:szCs w:val="24"/>
        </w:rPr>
        <w:t>all authors</w:t>
      </w:r>
      <w:r w:rsidRPr="000339BF">
        <w:rPr>
          <w:rFonts w:ascii="Times New Roman" w:eastAsia="Malgun Gothic" w:hAnsi="Times New Roman"/>
          <w:kern w:val="0"/>
          <w:sz w:val="24"/>
          <w:szCs w:val="24"/>
        </w:rPr>
        <w:t xml:space="preserve">; </w:t>
      </w:r>
      <w:r w:rsidRPr="000339BF">
        <w:rPr>
          <w:rFonts w:ascii="Times New Roman" w:eastAsia="Malgun Gothic" w:hAnsi="Times New Roman"/>
          <w:i/>
          <w:kern w:val="0"/>
          <w:sz w:val="24"/>
          <w:szCs w:val="24"/>
        </w:rPr>
        <w:t>Statistical analysis</w:t>
      </w:r>
      <w:r w:rsidRPr="000339BF">
        <w:rPr>
          <w:rFonts w:ascii="Times New Roman" w:eastAsia="Malgun Gothic" w:hAnsi="Times New Roman"/>
          <w:kern w:val="0"/>
          <w:sz w:val="24"/>
          <w:szCs w:val="24"/>
        </w:rPr>
        <w:t xml:space="preserve">: SWL, YHS, JIS, DKY, and DIS; </w:t>
      </w:r>
      <w:r w:rsidRPr="000339BF">
        <w:rPr>
          <w:rFonts w:ascii="Times New Roman" w:eastAsia="Malgun Gothic" w:hAnsi="Times New Roman"/>
          <w:i/>
          <w:kern w:val="0"/>
          <w:sz w:val="24"/>
          <w:szCs w:val="24"/>
        </w:rPr>
        <w:t>Study supervision</w:t>
      </w:r>
      <w:r w:rsidRPr="000339BF">
        <w:rPr>
          <w:rFonts w:ascii="Times New Roman" w:eastAsia="Malgun Gothic" w:hAnsi="Times New Roman"/>
          <w:kern w:val="0"/>
          <w:sz w:val="24"/>
          <w:szCs w:val="24"/>
        </w:rPr>
        <w:t>: SWL, DKY, and DIS. DKY is guarantor</w:t>
      </w:r>
      <w:r w:rsidRPr="000339BF">
        <w:rPr>
          <w:rFonts w:ascii="Times New Roman" w:eastAsia="Malgun Gothic" w:hAnsi="Times New Roman" w:hint="eastAsia"/>
          <w:kern w:val="0"/>
          <w:sz w:val="24"/>
          <w:szCs w:val="24"/>
        </w:rPr>
        <w:t xml:space="preserve"> for this study</w:t>
      </w:r>
      <w:r w:rsidRPr="000339BF">
        <w:rPr>
          <w:rFonts w:ascii="Times New Roman" w:eastAsia="Malgun Gothic" w:hAnsi="Times New Roman"/>
          <w:kern w:val="0"/>
          <w:sz w:val="24"/>
          <w:szCs w:val="24"/>
        </w:rPr>
        <w:t xml:space="preserve">. The </w:t>
      </w:r>
      <w:r w:rsidRPr="000339BF">
        <w:rPr>
          <w:rFonts w:ascii="Times New Roman" w:eastAsia="Malgun Gothic" w:hAnsi="Times New Roman"/>
          <w:kern w:val="0"/>
          <w:sz w:val="24"/>
          <w:szCs w:val="24"/>
        </w:rPr>
        <w:lastRenderedPageBreak/>
        <w:t xml:space="preserve">corresponding author attests that all listed authors meet authorship criteria and that no others meeting the criteria have been omitted. </w:t>
      </w:r>
    </w:p>
    <w:p w14:paraId="11937E93" w14:textId="77777777" w:rsidR="006E4DC8" w:rsidRPr="000339BF" w:rsidRDefault="006E4DC8" w:rsidP="008640F9">
      <w:pPr>
        <w:widowControl/>
        <w:wordWrap/>
        <w:autoSpaceDE/>
        <w:autoSpaceDN/>
        <w:spacing w:after="0" w:line="480" w:lineRule="auto"/>
        <w:rPr>
          <w:rFonts w:ascii="Times New Roman" w:hAnsi="Times New Roman"/>
          <w:sz w:val="24"/>
          <w:szCs w:val="24"/>
          <w:shd w:val="clear" w:color="auto" w:fill="FFFFFF"/>
        </w:rPr>
      </w:pPr>
    </w:p>
    <w:p w14:paraId="626B9076" w14:textId="77777777" w:rsidR="008640F9" w:rsidRPr="000339BF" w:rsidRDefault="008640F9">
      <w:pPr>
        <w:widowControl/>
        <w:wordWrap/>
        <w:autoSpaceDE/>
        <w:autoSpaceDN/>
        <w:spacing w:after="0" w:line="240" w:lineRule="auto"/>
        <w:jc w:val="left"/>
        <w:rPr>
          <w:rFonts w:ascii="Times New Roman" w:eastAsia="Malgun Gothic" w:hAnsi="Times New Roman"/>
          <w:b/>
          <w:bCs/>
          <w:kern w:val="0"/>
          <w:sz w:val="24"/>
          <w:szCs w:val="24"/>
        </w:rPr>
      </w:pPr>
      <w:r w:rsidRPr="000339BF">
        <w:rPr>
          <w:rFonts w:ascii="Times New Roman" w:eastAsia="Malgun Gothic" w:hAnsi="Times New Roman"/>
          <w:b/>
          <w:bCs/>
          <w:kern w:val="0"/>
          <w:sz w:val="24"/>
          <w:szCs w:val="24"/>
        </w:rPr>
        <w:br w:type="page"/>
      </w:r>
    </w:p>
    <w:p w14:paraId="5391EE82" w14:textId="77777777" w:rsidR="00A625A1" w:rsidRPr="000339BF" w:rsidRDefault="00A625A1" w:rsidP="00937670">
      <w:pPr>
        <w:pBdr>
          <w:top w:val="nil"/>
          <w:left w:val="nil"/>
          <w:bottom w:val="nil"/>
          <w:right w:val="nil"/>
          <w:between w:val="nil"/>
        </w:pBdr>
        <w:wordWrap/>
        <w:adjustRightInd w:val="0"/>
        <w:spacing w:after="0" w:line="480" w:lineRule="auto"/>
        <w:rPr>
          <w:rFonts w:ascii="Times New Roman" w:eastAsia="Malgun Gothic" w:hAnsi="Times New Roman"/>
          <w:b/>
          <w:bCs/>
          <w:kern w:val="0"/>
          <w:sz w:val="24"/>
          <w:szCs w:val="24"/>
        </w:rPr>
      </w:pPr>
      <w:r w:rsidRPr="000339BF">
        <w:rPr>
          <w:rFonts w:ascii="Times New Roman" w:eastAsia="Malgun Gothic" w:hAnsi="Times New Roman" w:hint="eastAsia"/>
          <w:b/>
          <w:bCs/>
          <w:kern w:val="0"/>
          <w:sz w:val="24"/>
          <w:szCs w:val="24"/>
        </w:rPr>
        <w:lastRenderedPageBreak/>
        <w:t>To the Editor</w:t>
      </w:r>
    </w:p>
    <w:p w14:paraId="2077E3CB" w14:textId="6DE7C5B8" w:rsidR="006A1755" w:rsidRPr="000339BF" w:rsidRDefault="002F46A7" w:rsidP="006A1755">
      <w:pPr>
        <w:wordWrap/>
        <w:adjustRightInd w:val="0"/>
        <w:spacing w:after="0" w:line="480" w:lineRule="auto"/>
        <w:rPr>
          <w:rFonts w:ascii="Times New Roman" w:eastAsia="TrebuchetMS" w:hAnsi="Times New Roman"/>
          <w:kern w:val="0"/>
          <w:sz w:val="24"/>
          <w:szCs w:val="24"/>
        </w:rPr>
      </w:pPr>
      <w:r w:rsidRPr="000339BF">
        <w:rPr>
          <w:rFonts w:ascii="Times New Roman" w:eastAsia="TrebuchetMS" w:hAnsi="Times New Roman" w:hint="eastAsia"/>
          <w:kern w:val="0"/>
          <w:sz w:val="24"/>
          <w:szCs w:val="24"/>
        </w:rPr>
        <w:t>P</w:t>
      </w:r>
      <w:r w:rsidRPr="000339BF">
        <w:rPr>
          <w:rFonts w:ascii="Times New Roman" w:eastAsia="TrebuchetMS" w:hAnsi="Times New Roman"/>
          <w:kern w:val="0"/>
          <w:sz w:val="24"/>
          <w:szCs w:val="24"/>
        </w:rPr>
        <w:t xml:space="preserve">revious studies have determined the relationship between </w:t>
      </w:r>
      <w:r w:rsidRPr="000339BF">
        <w:rPr>
          <w:rFonts w:ascii="Times New Roman" w:eastAsia="TrebuchetMS" w:hAnsi="Times New Roman" w:hint="eastAsia"/>
          <w:kern w:val="0"/>
          <w:sz w:val="24"/>
          <w:szCs w:val="24"/>
        </w:rPr>
        <w:t>a</w:t>
      </w:r>
      <w:r w:rsidRPr="000339BF">
        <w:rPr>
          <w:rFonts w:ascii="Times New Roman" w:eastAsia="TrebuchetMS" w:hAnsi="Times New Roman"/>
          <w:kern w:val="0"/>
          <w:sz w:val="24"/>
          <w:szCs w:val="24"/>
        </w:rPr>
        <w:t xml:space="preserve">topic dermatitis </w:t>
      </w:r>
      <w:r w:rsidRPr="000339BF">
        <w:rPr>
          <w:rFonts w:ascii="Times New Roman" w:eastAsia="TrebuchetMS" w:hAnsi="Times New Roman" w:hint="eastAsia"/>
          <w:kern w:val="0"/>
          <w:sz w:val="24"/>
          <w:szCs w:val="24"/>
        </w:rPr>
        <w:t>(</w:t>
      </w:r>
      <w:r w:rsidRPr="000339BF">
        <w:rPr>
          <w:rFonts w:ascii="Times New Roman" w:eastAsia="TrebuchetMS" w:hAnsi="Times New Roman"/>
          <w:kern w:val="0"/>
          <w:sz w:val="24"/>
          <w:szCs w:val="24"/>
        </w:rPr>
        <w:t>AD</w:t>
      </w:r>
      <w:r w:rsidRPr="000339BF">
        <w:rPr>
          <w:rFonts w:ascii="Times New Roman" w:eastAsia="TrebuchetMS" w:hAnsi="Times New Roman" w:hint="eastAsia"/>
          <w:kern w:val="0"/>
          <w:sz w:val="24"/>
          <w:szCs w:val="24"/>
        </w:rPr>
        <w:t>)</w:t>
      </w:r>
      <w:r w:rsidRPr="000339BF">
        <w:rPr>
          <w:rFonts w:ascii="Times New Roman" w:eastAsia="TrebuchetMS" w:hAnsi="Times New Roman"/>
          <w:kern w:val="0"/>
          <w:sz w:val="24"/>
          <w:szCs w:val="24"/>
        </w:rPr>
        <w:t xml:space="preserve"> and the risk of fracture</w:t>
      </w:r>
      <w:r w:rsidR="00A81890" w:rsidRPr="000339BF">
        <w:rPr>
          <w:rFonts w:ascii="Times New Roman" w:eastAsia="TrebuchetMS" w:hAnsi="Times New Roman"/>
          <w:kern w:val="0"/>
          <w:sz w:val="24"/>
          <w:szCs w:val="24"/>
        </w:rPr>
        <w:t>s</w:t>
      </w:r>
      <w:r w:rsidR="004E2632" w:rsidRPr="000339BF">
        <w:rPr>
          <w:rFonts w:ascii="Times New Roman" w:eastAsia="TrebuchetMS" w:hAnsi="Times New Roman" w:hint="eastAsia"/>
          <w:kern w:val="0"/>
          <w:sz w:val="24"/>
          <w:szCs w:val="24"/>
        </w:rPr>
        <w:t>.</w:t>
      </w:r>
      <w:r w:rsidR="004E2632"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dCI+MS0zPC9zdHlsZT48L0Rpc3BsYXlUZXh0PjxyZWNvcmQ+PHJlYy1udW1iZXI+MjE8L3JlYy1u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</w:fldData>
        </w:fldChar>
      </w:r>
      <w:r w:rsidR="004E2632" w:rsidRPr="000339BF">
        <w:rPr>
          <w:rFonts w:ascii="Times New Roman" w:eastAsia="TrebuchetMS" w:hAnsi="Times New Roman"/>
          <w:kern w:val="0"/>
          <w:sz w:val="24"/>
          <w:szCs w:val="24"/>
        </w:rPr>
        <w:instrText xml:space="preserve"> ADDIN EN.CITE </w:instrText>
      </w:r>
      <w:r w:rsidR="004E2632"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dCI+MS0zPC9zdHlsZT48L0Rpc3BsYXlUZXh0PjxyZWNvcmQ+PHJlYy1udW1iZXI+MjE8L3JlYy1u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</w:fldData>
        </w:fldChar>
      </w:r>
      <w:r w:rsidR="004E2632" w:rsidRPr="000339BF">
        <w:rPr>
          <w:rFonts w:ascii="Times New Roman" w:eastAsia="TrebuchetMS" w:hAnsi="Times New Roman"/>
          <w:kern w:val="0"/>
          <w:sz w:val="24"/>
          <w:szCs w:val="24"/>
        </w:rPr>
        <w:instrText xml:space="preserve"> ADDIN EN.CITE.DATA </w:instrText>
      </w:r>
      <w:r w:rsidR="004E2632" w:rsidRPr="000339BF">
        <w:rPr>
          <w:rFonts w:ascii="Times New Roman" w:eastAsia="TrebuchetMS" w:hAnsi="Times New Roman"/>
          <w:kern w:val="0"/>
          <w:sz w:val="24"/>
          <w:szCs w:val="24"/>
        </w:rPr>
      </w:r>
      <w:r w:rsidR="004E2632" w:rsidRPr="000339BF">
        <w:rPr>
          <w:rFonts w:ascii="Times New Roman" w:eastAsia="TrebuchetMS" w:hAnsi="Times New Roman"/>
          <w:kern w:val="0"/>
          <w:sz w:val="24"/>
          <w:szCs w:val="24"/>
        </w:rPr>
        <w:fldChar w:fldCharType="end"/>
      </w:r>
      <w:r w:rsidR="004E2632" w:rsidRPr="000339BF">
        <w:rPr>
          <w:rFonts w:ascii="Times New Roman" w:eastAsia="TrebuchetMS" w:hAnsi="Times New Roman"/>
          <w:kern w:val="0"/>
          <w:sz w:val="24"/>
          <w:szCs w:val="24"/>
        </w:rPr>
      </w:r>
      <w:r w:rsidR="004E2632" w:rsidRPr="000339BF">
        <w:rPr>
          <w:rFonts w:ascii="Times New Roman" w:eastAsia="TrebuchetMS" w:hAnsi="Times New Roman"/>
          <w:kern w:val="0"/>
          <w:sz w:val="24"/>
          <w:szCs w:val="24"/>
        </w:rPr>
        <w:fldChar w:fldCharType="separate"/>
      </w:r>
      <w:r w:rsidR="004E2632" w:rsidRPr="000339BF">
        <w:rPr>
          <w:rFonts w:ascii="Times New Roman" w:eastAsia="TrebuchetMS" w:hAnsi="Times New Roman"/>
          <w:noProof/>
          <w:kern w:val="0"/>
          <w:sz w:val="24"/>
          <w:szCs w:val="24"/>
          <w:vertAlign w:val="superscript"/>
        </w:rPr>
        <w:t>1-3</w:t>
      </w:r>
      <w:r w:rsidR="004E2632" w:rsidRPr="000339BF">
        <w:rPr>
          <w:rFonts w:ascii="Times New Roman" w:eastAsia="TrebuchetMS" w:hAnsi="Times New Roman"/>
          <w:kern w:val="0"/>
          <w:sz w:val="24"/>
          <w:szCs w:val="24"/>
        </w:rPr>
        <w:fldChar w:fldCharType="end"/>
      </w:r>
      <w:r w:rsidR="004E2632" w:rsidRPr="000339BF">
        <w:rPr>
          <w:rFonts w:ascii="Times New Roman" w:eastAsia="TrebuchetMS" w:hAnsi="Times New Roman" w:hint="eastAsia"/>
          <w:kern w:val="0"/>
          <w:sz w:val="24"/>
          <w:szCs w:val="24"/>
        </w:rPr>
        <w:t xml:space="preserve"> </w:t>
      </w:r>
      <w:r w:rsidR="001E716C" w:rsidRPr="000339BF">
        <w:rPr>
          <w:rFonts w:ascii="Times New Roman" w:eastAsia="TrebuchetMS" w:hAnsi="Times New Roman" w:hint="eastAsia"/>
          <w:sz w:val="24"/>
          <w:szCs w:val="24"/>
        </w:rPr>
        <w:t>H</w:t>
      </w:r>
      <w:r w:rsidR="001E716C" w:rsidRPr="000339BF">
        <w:rPr>
          <w:rFonts w:ascii="Times New Roman" w:eastAsia="TrebuchetMS" w:hAnsi="Times New Roman"/>
          <w:sz w:val="24"/>
          <w:szCs w:val="24"/>
        </w:rPr>
        <w:t>owever</w:t>
      </w:r>
      <w:r w:rsidR="001E716C" w:rsidRPr="000339BF">
        <w:rPr>
          <w:rFonts w:ascii="Times New Roman" w:eastAsia="TrebuchetMS" w:hAnsi="Times New Roman" w:hint="eastAsia"/>
          <w:sz w:val="24"/>
          <w:szCs w:val="24"/>
        </w:rPr>
        <w:t>,</w:t>
      </w:r>
      <w:r w:rsidR="001E716C" w:rsidRPr="000339BF">
        <w:rPr>
          <w:rFonts w:ascii="Times New Roman" w:eastAsia="TrebuchetMS" w:hAnsi="Times New Roman"/>
          <w:sz w:val="24"/>
          <w:szCs w:val="24"/>
        </w:rPr>
        <w:t xml:space="preserve"> </w:t>
      </w:r>
      <w:r w:rsidR="001E716C" w:rsidRPr="000339BF">
        <w:rPr>
          <w:rFonts w:ascii="Times New Roman" w:eastAsia="TrebuchetMS" w:hAnsi="Times New Roman" w:hint="eastAsia"/>
          <w:sz w:val="24"/>
          <w:szCs w:val="24"/>
        </w:rPr>
        <w:t>t</w:t>
      </w:r>
      <w:r w:rsidR="001E716C" w:rsidRPr="000339BF">
        <w:rPr>
          <w:rFonts w:ascii="Times New Roman" w:eastAsia="TrebuchetMS" w:hAnsi="Times New Roman"/>
          <w:sz w:val="24"/>
          <w:szCs w:val="24"/>
        </w:rPr>
        <w:t>here may be inconclusive due to inappropriate study design, existing recall bias, inadequate adjustment for confounders, small sample size, short-term follow-up period, and inclusion of adult participants only</w:t>
      </w:r>
      <w:r w:rsidRPr="000339BF">
        <w:rPr>
          <w:rFonts w:ascii="Times New Roman" w:eastAsia="TrebuchetMS" w:hAnsi="Times New Roman" w:hint="eastAsia"/>
          <w:kern w:val="0"/>
          <w:sz w:val="24"/>
          <w:szCs w:val="24"/>
        </w:rPr>
        <w:t>.</w:t>
      </w:r>
      <w:r w:rsidR="009D341D"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dCI+MS0zPC9zdHlsZT48L0Rpc3BsYXlUZXh0PjxyZWNvcmQ+PHJlYy1udW1iZXI+MjE8L3JlYy1u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</w:fldData>
        </w:fldChar>
      </w:r>
      <w:r w:rsidR="002037DA" w:rsidRPr="000339BF">
        <w:rPr>
          <w:rFonts w:ascii="Times New Roman" w:eastAsia="TrebuchetMS" w:hAnsi="Times New Roman"/>
          <w:kern w:val="0"/>
          <w:sz w:val="24"/>
          <w:szCs w:val="24"/>
        </w:rPr>
        <w:instrText xml:space="preserve"> ADDIN EN.CITE </w:instrText>
      </w:r>
      <w:r w:rsidR="002037DA"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dCI+MS0zPC9zdHlsZT48L0Rpc3BsYXlUZXh0PjxyZWNvcmQ+PHJlYy1udW1iZXI+MjE8L3JlYy1u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</w:fldData>
        </w:fldChar>
      </w:r>
      <w:r w:rsidR="002037DA" w:rsidRPr="000339BF">
        <w:rPr>
          <w:rFonts w:ascii="Times New Roman" w:eastAsia="TrebuchetMS" w:hAnsi="Times New Roman"/>
          <w:kern w:val="0"/>
          <w:sz w:val="24"/>
          <w:szCs w:val="24"/>
        </w:rPr>
        <w:instrText xml:space="preserve"> ADDIN EN.CITE.DATA </w:instrText>
      </w:r>
      <w:r w:rsidR="002037DA" w:rsidRPr="000339BF">
        <w:rPr>
          <w:rFonts w:ascii="Times New Roman" w:eastAsia="TrebuchetMS" w:hAnsi="Times New Roman"/>
          <w:kern w:val="0"/>
          <w:sz w:val="24"/>
          <w:szCs w:val="24"/>
        </w:rPr>
      </w:r>
      <w:r w:rsidR="002037DA" w:rsidRPr="000339BF">
        <w:rPr>
          <w:rFonts w:ascii="Times New Roman" w:eastAsia="TrebuchetMS" w:hAnsi="Times New Roman"/>
          <w:kern w:val="0"/>
          <w:sz w:val="24"/>
          <w:szCs w:val="24"/>
        </w:rPr>
        <w:fldChar w:fldCharType="end"/>
      </w:r>
      <w:r w:rsidR="009D341D" w:rsidRPr="000339BF">
        <w:rPr>
          <w:rFonts w:ascii="Times New Roman" w:eastAsia="TrebuchetMS" w:hAnsi="Times New Roman"/>
          <w:kern w:val="0"/>
          <w:sz w:val="24"/>
          <w:szCs w:val="24"/>
        </w:rPr>
      </w:r>
      <w:r w:rsidR="009D341D" w:rsidRPr="000339BF">
        <w:rPr>
          <w:rFonts w:ascii="Times New Roman" w:eastAsia="TrebuchetMS" w:hAnsi="Times New Roman"/>
          <w:kern w:val="0"/>
          <w:sz w:val="24"/>
          <w:szCs w:val="24"/>
        </w:rPr>
        <w:fldChar w:fldCharType="separate"/>
      </w:r>
      <w:r w:rsidR="002037DA" w:rsidRPr="000339BF">
        <w:rPr>
          <w:rFonts w:ascii="Times New Roman" w:eastAsia="TrebuchetMS" w:hAnsi="Times New Roman"/>
          <w:noProof/>
          <w:kern w:val="0"/>
          <w:sz w:val="24"/>
          <w:szCs w:val="24"/>
          <w:vertAlign w:val="superscript"/>
        </w:rPr>
        <w:t>1-3</w:t>
      </w:r>
      <w:r w:rsidR="009D341D" w:rsidRPr="000339BF">
        <w:rPr>
          <w:rFonts w:ascii="Times New Roman" w:eastAsia="TrebuchetMS" w:hAnsi="Times New Roman"/>
          <w:kern w:val="0"/>
          <w:sz w:val="24"/>
          <w:szCs w:val="24"/>
        </w:rPr>
        <w:fldChar w:fldCharType="end"/>
      </w:r>
      <w:r w:rsidR="006A1755" w:rsidRPr="000339BF">
        <w:rPr>
          <w:rFonts w:ascii="Times New Roman" w:eastAsia="TrebuchetMS" w:hAnsi="Times New Roman" w:hint="eastAsia"/>
          <w:kern w:val="0"/>
          <w:sz w:val="24"/>
          <w:szCs w:val="24"/>
        </w:rPr>
        <w:t xml:space="preserve"> </w:t>
      </w:r>
      <w:r w:rsidR="00BB5CF9" w:rsidRPr="000339BF">
        <w:rPr>
          <w:rFonts w:ascii="Times New Roman" w:eastAsia="TrebuchetMS" w:hAnsi="Times New Roman"/>
          <w:kern w:val="0"/>
          <w:sz w:val="24"/>
          <w:szCs w:val="24"/>
        </w:rPr>
        <w:t>T</w:t>
      </w:r>
      <w:r w:rsidR="006A1755" w:rsidRPr="000339BF">
        <w:rPr>
          <w:rFonts w:ascii="Times New Roman" w:eastAsia="TrebuchetMS" w:hAnsi="Times New Roman"/>
          <w:kern w:val="0"/>
          <w:sz w:val="24"/>
          <w:szCs w:val="24"/>
        </w:rPr>
        <w:t xml:space="preserve">his large-scale, population-based, nationwide birth cohort study investigated the relationship </w:t>
      </w:r>
      <w:r w:rsidR="004A758E" w:rsidRPr="000339BF">
        <w:rPr>
          <w:rFonts w:ascii="Times New Roman" w:eastAsia="TrebuchetMS" w:hAnsi="Times New Roman"/>
          <w:kern w:val="0"/>
          <w:sz w:val="24"/>
          <w:szCs w:val="24"/>
        </w:rPr>
        <w:t>between</w:t>
      </w:r>
      <w:r w:rsidR="004A758E" w:rsidRPr="000339BF">
        <w:rPr>
          <w:rFonts w:ascii="Times New Roman" w:eastAsia="TrebuchetMS" w:hAnsi="Times New Roman" w:hint="eastAsia"/>
          <w:kern w:val="0"/>
          <w:sz w:val="24"/>
          <w:szCs w:val="24"/>
        </w:rPr>
        <w:t xml:space="preserve"> </w:t>
      </w:r>
      <w:r w:rsidR="006A1755" w:rsidRPr="000339BF">
        <w:rPr>
          <w:rFonts w:ascii="Times New Roman" w:eastAsia="TrebuchetMS" w:hAnsi="Times New Roman" w:hint="eastAsia"/>
          <w:kern w:val="0"/>
          <w:sz w:val="24"/>
          <w:szCs w:val="24"/>
        </w:rPr>
        <w:t xml:space="preserve">AD diagnosis </w:t>
      </w:r>
      <w:r w:rsidR="004A758E" w:rsidRPr="000339BF">
        <w:rPr>
          <w:rFonts w:ascii="Times New Roman" w:eastAsia="TrebuchetMS" w:hAnsi="Times New Roman"/>
          <w:kern w:val="0"/>
          <w:sz w:val="24"/>
          <w:szCs w:val="24"/>
        </w:rPr>
        <w:t>and</w:t>
      </w:r>
      <w:r w:rsidR="004A758E" w:rsidRPr="000339BF">
        <w:rPr>
          <w:rFonts w:ascii="Times New Roman" w:eastAsia="TrebuchetMS" w:hAnsi="Times New Roman" w:hint="eastAsia"/>
          <w:kern w:val="0"/>
          <w:sz w:val="24"/>
          <w:szCs w:val="24"/>
        </w:rPr>
        <w:t xml:space="preserve"> </w:t>
      </w:r>
      <w:r w:rsidR="006A1755" w:rsidRPr="000339BF">
        <w:rPr>
          <w:rFonts w:ascii="Times New Roman" w:eastAsia="TrebuchetMS" w:hAnsi="Times New Roman"/>
          <w:kern w:val="0"/>
          <w:sz w:val="24"/>
          <w:szCs w:val="24"/>
        </w:rPr>
        <w:t>fracture incidence in</w:t>
      </w:r>
      <w:r w:rsidR="006A1755" w:rsidRPr="000339BF">
        <w:rPr>
          <w:rFonts w:ascii="Times New Roman" w:hAnsi="Times New Roman"/>
          <w:sz w:val="24"/>
          <w:szCs w:val="24"/>
        </w:rPr>
        <w:t xml:space="preserve"> </w:t>
      </w:r>
      <w:r w:rsidR="001C4F43" w:rsidRPr="000339BF">
        <w:rPr>
          <w:rFonts w:ascii="Times New Roman" w:hAnsi="Times New Roman"/>
          <w:sz w:val="24"/>
          <w:szCs w:val="24"/>
        </w:rPr>
        <w:t xml:space="preserve">1.78 </w:t>
      </w:r>
      <w:r w:rsidR="006A1755" w:rsidRPr="000339BF">
        <w:rPr>
          <w:rFonts w:ascii="Times New Roman" w:hAnsi="Times New Roman"/>
          <w:sz w:val="24"/>
          <w:szCs w:val="24"/>
        </w:rPr>
        <w:t xml:space="preserve">million children </w:t>
      </w:r>
      <w:r w:rsidR="006A1755" w:rsidRPr="000339BF">
        <w:rPr>
          <w:rFonts w:ascii="Times New Roman" w:eastAsia="TrebuchetMS" w:hAnsi="Times New Roman"/>
          <w:kern w:val="0"/>
          <w:sz w:val="24"/>
          <w:szCs w:val="24"/>
        </w:rPr>
        <w:t>in South Korea.</w:t>
      </w:r>
    </w:p>
    <w:p w14:paraId="326AB22C" w14:textId="2DCA86B4" w:rsidR="00C33D39" w:rsidRPr="000339BF" w:rsidRDefault="00394B36" w:rsidP="00916EF0">
      <w:pPr>
        <w:wordWrap/>
        <w:adjustRightInd w:val="0"/>
        <w:spacing w:after="0" w:line="480" w:lineRule="auto"/>
        <w:ind w:firstLine="800"/>
        <w:rPr>
          <w:rFonts w:ascii="Times New Roman" w:hAnsi="Times New Roman"/>
          <w:kern w:val="0"/>
          <w:sz w:val="24"/>
          <w:szCs w:val="24"/>
        </w:rPr>
      </w:pPr>
      <w:r w:rsidRPr="000339BF">
        <w:rPr>
          <w:rFonts w:ascii="Times New Roman" w:hAnsi="Times New Roman" w:hint="eastAsia"/>
          <w:kern w:val="0"/>
          <w:sz w:val="24"/>
          <w:szCs w:val="24"/>
        </w:rPr>
        <w:t>T</w:t>
      </w:r>
      <w:r w:rsidR="006A1755" w:rsidRPr="000339BF">
        <w:rPr>
          <w:rFonts w:ascii="Times New Roman" w:hAnsi="Times New Roman"/>
          <w:kern w:val="0"/>
          <w:sz w:val="24"/>
          <w:szCs w:val="24"/>
        </w:rPr>
        <w:t xml:space="preserve">he </w:t>
      </w:r>
      <w:r w:rsidR="00097360" w:rsidRPr="000339BF">
        <w:rPr>
          <w:rFonts w:ascii="Times New Roman" w:hAnsi="Times New Roman"/>
          <w:kern w:val="0"/>
          <w:sz w:val="24"/>
          <w:szCs w:val="24"/>
        </w:rPr>
        <w:t xml:space="preserve">study analyzed a </w:t>
      </w:r>
      <w:r w:rsidR="006A1755" w:rsidRPr="000339BF">
        <w:rPr>
          <w:rFonts w:ascii="Times New Roman" w:hAnsi="Times New Roman"/>
          <w:kern w:val="0"/>
          <w:sz w:val="24"/>
          <w:szCs w:val="24"/>
        </w:rPr>
        <w:t>dataset from the National Health Insurance Service in South Korea</w:t>
      </w:r>
      <w:r w:rsidR="006A1755" w:rsidRPr="000339BF">
        <w:rPr>
          <w:rFonts w:ascii="Times New Roman" w:hAnsi="Times New Roman"/>
          <w:kern w:val="0"/>
          <w:sz w:val="24"/>
          <w:szCs w:val="24"/>
        </w:rPr>
        <w:fldChar w:fldCharType="begin">
          <w:fldData xml:space="preserve">PEVuZE5vdGU+PENpdGU+PEF1dGhvcj5Xb288L0F1dGhvcj48WWVhcj4yMDIxPC9ZZWFyPjxSZWNO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</w:fldData>
        </w:fldChar>
      </w:r>
      <w:r w:rsidR="002037DA" w:rsidRPr="000339BF">
        <w:rPr>
          <w:rFonts w:ascii="Times New Roman" w:hAnsi="Times New Roman"/>
          <w:kern w:val="0"/>
          <w:sz w:val="24"/>
          <w:szCs w:val="24"/>
        </w:rPr>
        <w:instrText xml:space="preserve"> ADDIN EN.CITE </w:instrText>
      </w:r>
      <w:r w:rsidR="002037DA" w:rsidRPr="000339BF">
        <w:rPr>
          <w:rFonts w:ascii="Times New Roman" w:hAnsi="Times New Roman"/>
          <w:kern w:val="0"/>
          <w:sz w:val="24"/>
          <w:szCs w:val="24"/>
        </w:rPr>
        <w:fldChar w:fldCharType="begin">
          <w:fldData xml:space="preserve">PEVuZE5vdGU+PENpdGU+PEF1dGhvcj5Xb288L0F1dGhvcj48WWVhcj4yMDIxPC9ZZWFyPjxSZWNO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</w:fldData>
        </w:fldChar>
      </w:r>
      <w:r w:rsidR="002037DA" w:rsidRPr="000339BF">
        <w:rPr>
          <w:rFonts w:ascii="Times New Roman" w:hAnsi="Times New Roman"/>
          <w:kern w:val="0"/>
          <w:sz w:val="24"/>
          <w:szCs w:val="24"/>
        </w:rPr>
        <w:instrText xml:space="preserve"> ADDIN EN.CITE.DATA </w:instrText>
      </w:r>
      <w:r w:rsidR="002037DA" w:rsidRPr="000339BF">
        <w:rPr>
          <w:rFonts w:ascii="Times New Roman" w:hAnsi="Times New Roman"/>
          <w:kern w:val="0"/>
          <w:sz w:val="24"/>
          <w:szCs w:val="24"/>
        </w:rPr>
      </w:r>
      <w:r w:rsidR="002037DA" w:rsidRPr="000339BF">
        <w:rPr>
          <w:rFonts w:ascii="Times New Roman" w:hAnsi="Times New Roman"/>
          <w:kern w:val="0"/>
          <w:sz w:val="24"/>
          <w:szCs w:val="24"/>
        </w:rPr>
        <w:fldChar w:fldCharType="end"/>
      </w:r>
      <w:r w:rsidR="006A1755" w:rsidRPr="000339BF">
        <w:rPr>
          <w:rFonts w:ascii="Times New Roman" w:hAnsi="Times New Roman"/>
          <w:kern w:val="0"/>
          <w:sz w:val="24"/>
          <w:szCs w:val="24"/>
        </w:rPr>
      </w:r>
      <w:r w:rsidR="006A1755" w:rsidRPr="000339BF">
        <w:rPr>
          <w:rFonts w:ascii="Times New Roman" w:hAnsi="Times New Roman"/>
          <w:kern w:val="0"/>
          <w:sz w:val="24"/>
          <w:szCs w:val="24"/>
        </w:rPr>
        <w:fldChar w:fldCharType="separate"/>
      </w:r>
      <w:r w:rsidR="002037DA" w:rsidRPr="000339BF">
        <w:rPr>
          <w:rFonts w:ascii="Times New Roman" w:hAnsi="Times New Roman"/>
          <w:noProof/>
          <w:kern w:val="0"/>
          <w:sz w:val="24"/>
          <w:szCs w:val="24"/>
          <w:vertAlign w:val="superscript"/>
        </w:rPr>
        <w:t>4</w:t>
      </w:r>
      <w:r w:rsidR="006A1755" w:rsidRPr="000339BF">
        <w:rPr>
          <w:rFonts w:ascii="Times New Roman" w:hAnsi="Times New Roman"/>
          <w:kern w:val="0"/>
          <w:sz w:val="24"/>
          <w:szCs w:val="24"/>
        </w:rPr>
        <w:fldChar w:fldCharType="end"/>
      </w:r>
      <w:r w:rsidR="00097360" w:rsidRPr="000339BF">
        <w:rPr>
          <w:rFonts w:ascii="Times New Roman" w:hAnsi="Times New Roman"/>
          <w:kern w:val="0"/>
          <w:sz w:val="24"/>
          <w:szCs w:val="24"/>
        </w:rPr>
        <w:t xml:space="preserve"> on</w:t>
      </w:r>
      <w:r w:rsidR="006A1755" w:rsidRPr="000339BF">
        <w:rPr>
          <w:rFonts w:ascii="Times New Roman" w:eastAsia="Malgun Gothic" w:hAnsi="Times New Roman"/>
          <w:kern w:val="0"/>
          <w:sz w:val="24"/>
          <w:szCs w:val="24"/>
        </w:rPr>
        <w:t xml:space="preserve"> </w:t>
      </w:r>
      <w:r w:rsidR="006A1755" w:rsidRPr="000339BF">
        <w:rPr>
          <w:rFonts w:ascii="Times New Roman" w:hAnsi="Times New Roman"/>
          <w:kern w:val="0"/>
          <w:sz w:val="24"/>
          <w:szCs w:val="24"/>
        </w:rPr>
        <w:t xml:space="preserve">Korean </w:t>
      </w:r>
      <w:r w:rsidR="001C4F43" w:rsidRPr="000339BF">
        <w:rPr>
          <w:rFonts w:ascii="Times New Roman" w:hAnsi="Times New Roman"/>
          <w:kern w:val="0"/>
          <w:sz w:val="24"/>
          <w:szCs w:val="24"/>
        </w:rPr>
        <w:t xml:space="preserve">children </w:t>
      </w:r>
      <w:r w:rsidR="006A1755" w:rsidRPr="000339BF">
        <w:rPr>
          <w:rFonts w:ascii="Times New Roman" w:hAnsi="Times New Roman"/>
          <w:kern w:val="0"/>
          <w:sz w:val="24"/>
          <w:szCs w:val="24"/>
        </w:rPr>
        <w:t>born between January 1, 2009</w:t>
      </w:r>
      <w:r w:rsidR="006A1755" w:rsidRPr="000339BF">
        <w:rPr>
          <w:rFonts w:ascii="Times New Roman" w:eastAsia="Malgun Gothic" w:hAnsi="Times New Roman"/>
          <w:kern w:val="0"/>
          <w:sz w:val="24"/>
          <w:szCs w:val="24"/>
        </w:rPr>
        <w:t xml:space="preserve">, and December 31, 2015, </w:t>
      </w:r>
      <w:r w:rsidR="00097360" w:rsidRPr="000339BF">
        <w:rPr>
          <w:rFonts w:ascii="Times New Roman" w:eastAsia="Malgun Gothic" w:hAnsi="Times New Roman"/>
          <w:kern w:val="0"/>
          <w:sz w:val="24"/>
          <w:szCs w:val="24"/>
        </w:rPr>
        <w:t xml:space="preserve">and included </w:t>
      </w:r>
      <w:r w:rsidR="00097360" w:rsidRPr="000339BF">
        <w:rPr>
          <w:rFonts w:ascii="Times New Roman" w:hAnsi="Times New Roman"/>
          <w:kern w:val="0"/>
          <w:sz w:val="24"/>
          <w:szCs w:val="24"/>
        </w:rPr>
        <w:t xml:space="preserve">in </w:t>
      </w:r>
      <w:r w:rsidR="006A1755" w:rsidRPr="000339BF">
        <w:rPr>
          <w:rFonts w:ascii="Times New Roman" w:eastAsia="Malgun Gothic" w:hAnsi="Times New Roman"/>
          <w:kern w:val="0"/>
          <w:sz w:val="24"/>
          <w:szCs w:val="24"/>
        </w:rPr>
        <w:t xml:space="preserve">the </w:t>
      </w:r>
      <w:r w:rsidR="006A1755" w:rsidRPr="000339BF">
        <w:rPr>
          <w:rFonts w:ascii="Times New Roman" w:hAnsi="Times New Roman"/>
          <w:kern w:val="0"/>
          <w:sz w:val="24"/>
          <w:szCs w:val="24"/>
        </w:rPr>
        <w:t>first National Health Screening Program for Infants and Children. The sample size was 1,778,588 infants.</w:t>
      </w:r>
      <w:r w:rsidR="009D341D" w:rsidRPr="000339BF">
        <w:rPr>
          <w:rFonts w:ascii="Times New Roman" w:hAnsi="Times New Roman" w:hint="eastAsia"/>
          <w:kern w:val="0"/>
          <w:sz w:val="24"/>
          <w:szCs w:val="24"/>
        </w:rPr>
        <w:t xml:space="preserve"> </w:t>
      </w:r>
      <w:r w:rsidR="009D341D" w:rsidRPr="000339BF">
        <w:rPr>
          <w:rFonts w:ascii="Times New Roman" w:hAnsi="Times New Roman"/>
          <w:kern w:val="0"/>
          <w:sz w:val="24"/>
          <w:szCs w:val="24"/>
        </w:rPr>
        <w:t xml:space="preserve">The </w:t>
      </w:r>
      <w:r w:rsidR="00097360" w:rsidRPr="000339BF">
        <w:rPr>
          <w:rFonts w:ascii="Times New Roman" w:hAnsi="Times New Roman"/>
          <w:kern w:val="0"/>
          <w:sz w:val="24"/>
          <w:szCs w:val="24"/>
        </w:rPr>
        <w:t xml:space="preserve">study </w:t>
      </w:r>
      <w:r w:rsidR="009D341D" w:rsidRPr="000339BF">
        <w:rPr>
          <w:rFonts w:ascii="Times New Roman" w:hAnsi="Times New Roman"/>
          <w:kern w:val="0"/>
          <w:sz w:val="24"/>
          <w:szCs w:val="24"/>
        </w:rPr>
        <w:t xml:space="preserve">protocol was approved </w:t>
      </w:r>
      <w:r w:rsidR="009D341D" w:rsidRPr="000339BF">
        <w:rPr>
          <w:rFonts w:ascii="Times New Roman" w:eastAsia="ScalaLancetPro" w:hAnsi="Times New Roman"/>
          <w:kern w:val="0"/>
          <w:sz w:val="24"/>
          <w:szCs w:val="24"/>
        </w:rPr>
        <w:t xml:space="preserve">by the Institutional Review Board of Sejong University (Seoul, South Korea; SJU-HR-E-2021-001) and Seoul National University (Seoul, South Korea; E-2108-134-1246). </w:t>
      </w:r>
      <w:r w:rsidR="00C33D39" w:rsidRPr="000339BF">
        <w:rPr>
          <w:rFonts w:ascii="Times New Roman" w:eastAsia="ScalaLancetPro" w:hAnsi="Times New Roman"/>
          <w:kern w:val="0"/>
          <w:sz w:val="24"/>
          <w:szCs w:val="24"/>
        </w:rPr>
        <w:t xml:space="preserve">The </w:t>
      </w:r>
      <w:r w:rsidR="00A81890" w:rsidRPr="000339BF">
        <w:rPr>
          <w:rFonts w:ascii="Times New Roman" w:eastAsia="ScalaLancetPro" w:hAnsi="Times New Roman"/>
          <w:kern w:val="0"/>
          <w:sz w:val="24"/>
          <w:szCs w:val="24"/>
        </w:rPr>
        <w:t xml:space="preserve">need </w:t>
      </w:r>
      <w:r w:rsidR="00C33D39" w:rsidRPr="000339BF">
        <w:rPr>
          <w:rFonts w:ascii="Times New Roman" w:eastAsia="ScalaLancetPro" w:hAnsi="Times New Roman"/>
          <w:kern w:val="0"/>
          <w:sz w:val="24"/>
          <w:szCs w:val="24"/>
        </w:rPr>
        <w:t>for w</w:t>
      </w:r>
      <w:r w:rsidR="00C33D39" w:rsidRPr="000339BF">
        <w:rPr>
          <w:rFonts w:ascii="Times New Roman" w:hAnsi="Times New Roman"/>
          <w:kern w:val="0"/>
          <w:sz w:val="24"/>
          <w:szCs w:val="24"/>
        </w:rPr>
        <w:t>ritten informed consent was waived because of the use of routinely collected health data.</w:t>
      </w:r>
    </w:p>
    <w:p w14:paraId="42420A24" w14:textId="6C6FCE12" w:rsidR="006A1755" w:rsidRPr="000339BF" w:rsidRDefault="006A1755" w:rsidP="00916EF0">
      <w:pPr>
        <w:wordWrap/>
        <w:adjustRightInd w:val="0"/>
        <w:spacing w:after="0" w:line="480" w:lineRule="auto"/>
        <w:ind w:firstLine="800"/>
        <w:rPr>
          <w:rFonts w:ascii="Times New Roman" w:hAnsi="Times New Roman"/>
          <w:kern w:val="0"/>
          <w:sz w:val="24"/>
          <w:szCs w:val="24"/>
        </w:rPr>
      </w:pPr>
      <w:r w:rsidRPr="000339BF">
        <w:rPr>
          <w:rFonts w:ascii="Times New Roman" w:hAnsi="Times New Roman"/>
          <w:kern w:val="0"/>
          <w:sz w:val="24"/>
          <w:szCs w:val="24"/>
        </w:rPr>
        <w:t>AD was defined using the ICD-10 code (L20; AD) with</w:t>
      </w:r>
      <w:r w:rsidR="00347A30" w:rsidRPr="000339BF">
        <w:rPr>
          <w:rFonts w:ascii="Times New Roman" w:hAnsi="Times New Roman"/>
          <w:kern w:val="0"/>
          <w:sz w:val="24"/>
          <w:szCs w:val="24"/>
        </w:rPr>
        <w:t xml:space="preserve"> at least two</w:t>
      </w:r>
      <w:r w:rsidR="00875963" w:rsidRPr="000339BF">
        <w:rPr>
          <w:rFonts w:ascii="Times New Roman" w:hAnsi="Times New Roman"/>
          <w:kern w:val="0"/>
          <w:sz w:val="24"/>
          <w:szCs w:val="24"/>
        </w:rPr>
        <w:t xml:space="preserve"> </w:t>
      </w:r>
      <w:r w:rsidRPr="000339BF">
        <w:rPr>
          <w:rFonts w:ascii="Times New Roman" w:hAnsi="Times New Roman"/>
          <w:kern w:val="0"/>
          <w:sz w:val="24"/>
          <w:szCs w:val="24"/>
        </w:rPr>
        <w:t xml:space="preserve">claims within 1 year and at least two records </w:t>
      </w:r>
      <w:r w:rsidR="005A2588" w:rsidRPr="000339BF">
        <w:rPr>
          <w:rFonts w:ascii="Times New Roman" w:hAnsi="Times New Roman"/>
          <w:kern w:val="0"/>
          <w:sz w:val="24"/>
          <w:szCs w:val="24"/>
        </w:rPr>
        <w:t xml:space="preserve">for </w:t>
      </w:r>
      <w:r w:rsidRPr="000339BF">
        <w:rPr>
          <w:rFonts w:ascii="Times New Roman" w:hAnsi="Times New Roman"/>
          <w:kern w:val="0"/>
          <w:sz w:val="24"/>
          <w:szCs w:val="24"/>
        </w:rPr>
        <w:t>AD</w:t>
      </w:r>
      <w:r w:rsidR="005A2588" w:rsidRPr="000339BF">
        <w:rPr>
          <w:rFonts w:ascii="Times New Roman" w:hAnsi="Times New Roman"/>
          <w:kern w:val="0"/>
          <w:sz w:val="24"/>
          <w:szCs w:val="24"/>
        </w:rPr>
        <w:t xml:space="preserve"> therapy</w:t>
      </w:r>
      <w:r w:rsidRPr="000339BF">
        <w:rPr>
          <w:rFonts w:ascii="Times New Roman" w:hAnsi="Times New Roman"/>
          <w:kern w:val="0"/>
          <w:sz w:val="24"/>
          <w:szCs w:val="24"/>
        </w:rPr>
        <w:t xml:space="preserve"> (topical and systemic corticosteroids, calcineurin inhibitors, and </w:t>
      </w:r>
      <w:r w:rsidR="005A2588" w:rsidRPr="000339BF">
        <w:rPr>
          <w:rFonts w:ascii="Times New Roman" w:hAnsi="Times New Roman"/>
          <w:kern w:val="0"/>
          <w:sz w:val="24"/>
          <w:szCs w:val="24"/>
        </w:rPr>
        <w:t xml:space="preserve">systemic </w:t>
      </w:r>
      <w:r w:rsidRPr="000339BF">
        <w:rPr>
          <w:rFonts w:ascii="Times New Roman" w:hAnsi="Times New Roman"/>
          <w:kern w:val="0"/>
          <w:sz w:val="24"/>
          <w:szCs w:val="24"/>
        </w:rPr>
        <w:t>immunosuppressants</w:t>
      </w:r>
      <w:r w:rsidR="005A2588" w:rsidRPr="000339BF">
        <w:rPr>
          <w:rFonts w:ascii="Times New Roman" w:hAnsi="Times New Roman"/>
          <w:kern w:val="0"/>
          <w:sz w:val="24"/>
          <w:szCs w:val="24"/>
        </w:rPr>
        <w:t xml:space="preserve"> </w:t>
      </w:r>
      <w:r w:rsidR="005A2588" w:rsidRPr="000339BF">
        <w:rPr>
          <w:rFonts w:ascii="Times New Roman" w:eastAsia="Malgun Gothic" w:hAnsi="Times New Roman"/>
          <w:kern w:val="0"/>
          <w:sz w:val="24"/>
          <w:szCs w:val="24"/>
        </w:rPr>
        <w:t>[</w:t>
      </w:r>
      <w:r w:rsidRPr="000339BF">
        <w:rPr>
          <w:rFonts w:ascii="Times New Roman" w:hAnsi="Times New Roman"/>
          <w:kern w:val="0"/>
          <w:sz w:val="24"/>
          <w:szCs w:val="24"/>
        </w:rPr>
        <w:t>azathioprine, cyclosporine, mycophenolate mofetil, and methotrexate</w:t>
      </w:r>
      <w:r w:rsidR="005A2588" w:rsidRPr="000339BF">
        <w:rPr>
          <w:rFonts w:ascii="Times New Roman" w:hAnsi="Times New Roman"/>
          <w:kern w:val="0"/>
          <w:sz w:val="24"/>
          <w:szCs w:val="24"/>
        </w:rPr>
        <w:t>]</w:t>
      </w:r>
      <w:r w:rsidRPr="000339BF">
        <w:rPr>
          <w:rFonts w:ascii="Times New Roman" w:hAnsi="Times New Roman"/>
          <w:kern w:val="0"/>
          <w:sz w:val="24"/>
          <w:szCs w:val="24"/>
        </w:rPr>
        <w:t>)</w:t>
      </w:r>
      <w:r w:rsidRPr="000339BF">
        <w:rPr>
          <w:rFonts w:ascii="Times New Roman" w:hAnsi="Times New Roman"/>
          <w:kern w:val="0"/>
          <w:sz w:val="24"/>
          <w:szCs w:val="24"/>
        </w:rPr>
        <w:fldChar w:fldCharType="begin">
          <w:fldData xml:space="preserve">PEVuZE5vdGU+PENpdGU+PEF1dGhvcj5Mb3dlPC9BdXRob3I+PFllYXI+MjAyMDwvWWVhcj48UmVj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</w:fldData>
        </w:fldChar>
      </w:r>
      <w:r w:rsidR="002037DA" w:rsidRPr="000339BF">
        <w:rPr>
          <w:rFonts w:ascii="Times New Roman" w:hAnsi="Times New Roman"/>
          <w:kern w:val="0"/>
          <w:sz w:val="24"/>
          <w:szCs w:val="24"/>
        </w:rPr>
        <w:instrText xml:space="preserve"> ADDIN EN.CITE </w:instrText>
      </w:r>
      <w:r w:rsidR="002037DA" w:rsidRPr="000339BF">
        <w:rPr>
          <w:rFonts w:ascii="Times New Roman" w:hAnsi="Times New Roman"/>
          <w:kern w:val="0"/>
          <w:sz w:val="24"/>
          <w:szCs w:val="24"/>
        </w:rPr>
        <w:fldChar w:fldCharType="begin">
          <w:fldData xml:space="preserve">PEVuZE5vdGU+PENpdGU+PEF1dGhvcj5Mb3dlPC9BdXRob3I+PFllYXI+MjAyMDwvWWVhcj48UmVj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</w:fldData>
        </w:fldChar>
      </w:r>
      <w:r w:rsidR="002037DA" w:rsidRPr="000339BF">
        <w:rPr>
          <w:rFonts w:ascii="Times New Roman" w:hAnsi="Times New Roman"/>
          <w:kern w:val="0"/>
          <w:sz w:val="24"/>
          <w:szCs w:val="24"/>
        </w:rPr>
        <w:instrText xml:space="preserve"> ADDIN EN.CITE.DATA </w:instrText>
      </w:r>
      <w:r w:rsidR="002037DA" w:rsidRPr="000339BF">
        <w:rPr>
          <w:rFonts w:ascii="Times New Roman" w:hAnsi="Times New Roman"/>
          <w:kern w:val="0"/>
          <w:sz w:val="24"/>
          <w:szCs w:val="24"/>
        </w:rPr>
      </w:r>
      <w:r w:rsidR="002037DA" w:rsidRPr="000339BF">
        <w:rPr>
          <w:rFonts w:ascii="Times New Roman" w:hAnsi="Times New Roman"/>
          <w:kern w:val="0"/>
          <w:sz w:val="24"/>
          <w:szCs w:val="24"/>
        </w:rPr>
        <w:fldChar w:fldCharType="end"/>
      </w:r>
      <w:r w:rsidRPr="000339BF">
        <w:rPr>
          <w:rFonts w:ascii="Times New Roman" w:hAnsi="Times New Roman"/>
          <w:kern w:val="0"/>
          <w:sz w:val="24"/>
          <w:szCs w:val="24"/>
        </w:rPr>
      </w:r>
      <w:r w:rsidRPr="000339BF">
        <w:rPr>
          <w:rFonts w:ascii="Times New Roman" w:hAnsi="Times New Roman"/>
          <w:kern w:val="0"/>
          <w:sz w:val="24"/>
          <w:szCs w:val="24"/>
        </w:rPr>
        <w:fldChar w:fldCharType="separate"/>
      </w:r>
      <w:r w:rsidR="002037DA" w:rsidRPr="000339BF">
        <w:rPr>
          <w:rFonts w:ascii="Times New Roman" w:hAnsi="Times New Roman"/>
          <w:noProof/>
          <w:kern w:val="0"/>
          <w:sz w:val="24"/>
          <w:szCs w:val="24"/>
          <w:vertAlign w:val="superscript"/>
        </w:rPr>
        <w:t>3</w:t>
      </w:r>
      <w:r w:rsidRPr="000339BF">
        <w:rPr>
          <w:rFonts w:ascii="Times New Roman" w:hAnsi="Times New Roman"/>
          <w:kern w:val="0"/>
          <w:sz w:val="24"/>
          <w:szCs w:val="24"/>
        </w:rPr>
        <w:fldChar w:fldCharType="end"/>
      </w:r>
      <w:r w:rsidRPr="000339BF">
        <w:rPr>
          <w:rFonts w:ascii="Times New Roman" w:hAnsi="Times New Roman"/>
          <w:kern w:val="0"/>
          <w:sz w:val="24"/>
          <w:szCs w:val="24"/>
        </w:rPr>
        <w:t xml:space="preserve">. By default, all children were classified as having mild AD unless they were </w:t>
      </w:r>
      <w:r w:rsidR="00A81890" w:rsidRPr="000339BF">
        <w:rPr>
          <w:rFonts w:ascii="Times New Roman" w:hAnsi="Times New Roman"/>
          <w:kern w:val="0"/>
          <w:sz w:val="24"/>
          <w:szCs w:val="24"/>
        </w:rPr>
        <w:t xml:space="preserve">treated with </w:t>
      </w:r>
      <w:r w:rsidR="005A2588" w:rsidRPr="000339BF">
        <w:rPr>
          <w:rFonts w:ascii="Times New Roman" w:hAnsi="Times New Roman"/>
          <w:kern w:val="0"/>
          <w:sz w:val="24"/>
          <w:szCs w:val="24"/>
        </w:rPr>
        <w:t xml:space="preserve">the </w:t>
      </w:r>
      <w:r w:rsidRPr="000339BF">
        <w:rPr>
          <w:rFonts w:ascii="Times New Roman" w:hAnsi="Times New Roman"/>
          <w:kern w:val="0"/>
          <w:sz w:val="24"/>
          <w:szCs w:val="24"/>
        </w:rPr>
        <w:t>immunosuppressants</w:t>
      </w:r>
      <w:r w:rsidR="005A2588" w:rsidRPr="000339BF">
        <w:rPr>
          <w:rFonts w:ascii="Times New Roman" w:hAnsi="Times New Roman"/>
          <w:kern w:val="0"/>
          <w:sz w:val="24"/>
          <w:szCs w:val="24"/>
        </w:rPr>
        <w:t xml:space="preserve"> mentioned above</w:t>
      </w:r>
      <w:r w:rsidRPr="000339BF">
        <w:rPr>
          <w:rFonts w:ascii="Times New Roman" w:hAnsi="Times New Roman"/>
          <w:kern w:val="0"/>
          <w:sz w:val="24"/>
          <w:szCs w:val="24"/>
        </w:rPr>
        <w:t xml:space="preserve"> </w:t>
      </w:r>
      <w:r w:rsidR="001C4F43" w:rsidRPr="000339BF">
        <w:rPr>
          <w:rFonts w:ascii="Times New Roman" w:hAnsi="Times New Roman"/>
          <w:kern w:val="0"/>
          <w:sz w:val="24"/>
          <w:szCs w:val="24"/>
        </w:rPr>
        <w:t xml:space="preserve">while presenting </w:t>
      </w:r>
      <w:r w:rsidRPr="000339BF">
        <w:rPr>
          <w:rFonts w:ascii="Times New Roman" w:hAnsi="Times New Roman"/>
          <w:kern w:val="0"/>
          <w:sz w:val="24"/>
          <w:szCs w:val="24"/>
        </w:rPr>
        <w:t>moderate to severe AD</w:t>
      </w:r>
      <w:r w:rsidR="00A45A7B" w:rsidRPr="000339BF">
        <w:rPr>
          <w:rFonts w:ascii="Times New Roman" w:hAnsi="Times New Roman"/>
          <w:kern w:val="0"/>
          <w:sz w:val="24"/>
          <w:szCs w:val="24"/>
        </w:rPr>
        <w:fldChar w:fldCharType="begin">
          <w:fldData xml:space="preserve">PEVuZE5vdGU+PENpdGU+PEF1dGhvcj5Mb3dlPC9BdXRob3I+PFllYXI+MjAyMDwvWWVhcj48UmVj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</w:fldData>
        </w:fldChar>
      </w:r>
      <w:r w:rsidR="00A45A7B" w:rsidRPr="000339BF">
        <w:rPr>
          <w:rFonts w:ascii="Times New Roman" w:hAnsi="Times New Roman"/>
          <w:kern w:val="0"/>
          <w:sz w:val="24"/>
          <w:szCs w:val="24"/>
        </w:rPr>
        <w:instrText xml:space="preserve"> ADDIN EN.CITE </w:instrText>
      </w:r>
      <w:r w:rsidR="00A45A7B" w:rsidRPr="000339BF">
        <w:rPr>
          <w:rFonts w:ascii="Times New Roman" w:hAnsi="Times New Roman"/>
          <w:kern w:val="0"/>
          <w:sz w:val="24"/>
          <w:szCs w:val="24"/>
        </w:rPr>
        <w:fldChar w:fldCharType="begin">
          <w:fldData xml:space="preserve">PEVuZE5vdGU+PENpdGU+PEF1dGhvcj5Mb3dlPC9BdXRob3I+PFllYXI+MjAyMDwvWWVhcj48UmVj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</w:fldData>
        </w:fldChar>
      </w:r>
      <w:r w:rsidR="00A45A7B" w:rsidRPr="000339BF">
        <w:rPr>
          <w:rFonts w:ascii="Times New Roman" w:hAnsi="Times New Roman"/>
          <w:kern w:val="0"/>
          <w:sz w:val="24"/>
          <w:szCs w:val="24"/>
        </w:rPr>
        <w:instrText xml:space="preserve"> ADDIN EN.CITE.DATA </w:instrText>
      </w:r>
      <w:r w:rsidR="00A45A7B" w:rsidRPr="000339BF">
        <w:rPr>
          <w:rFonts w:ascii="Times New Roman" w:hAnsi="Times New Roman"/>
          <w:kern w:val="0"/>
          <w:sz w:val="24"/>
          <w:szCs w:val="24"/>
        </w:rPr>
      </w:r>
      <w:r w:rsidR="00A45A7B" w:rsidRPr="000339BF">
        <w:rPr>
          <w:rFonts w:ascii="Times New Roman" w:hAnsi="Times New Roman"/>
          <w:kern w:val="0"/>
          <w:sz w:val="24"/>
          <w:szCs w:val="24"/>
        </w:rPr>
        <w:fldChar w:fldCharType="end"/>
      </w:r>
      <w:r w:rsidR="00A45A7B" w:rsidRPr="000339BF">
        <w:rPr>
          <w:rFonts w:ascii="Times New Roman" w:hAnsi="Times New Roman"/>
          <w:kern w:val="0"/>
          <w:sz w:val="24"/>
          <w:szCs w:val="24"/>
        </w:rPr>
      </w:r>
      <w:r w:rsidR="00A45A7B" w:rsidRPr="000339BF">
        <w:rPr>
          <w:rFonts w:ascii="Times New Roman" w:hAnsi="Times New Roman"/>
          <w:kern w:val="0"/>
          <w:sz w:val="24"/>
          <w:szCs w:val="24"/>
        </w:rPr>
        <w:fldChar w:fldCharType="separate"/>
      </w:r>
      <w:r w:rsidR="00A45A7B" w:rsidRPr="000339BF">
        <w:rPr>
          <w:rFonts w:ascii="Times New Roman" w:hAnsi="Times New Roman"/>
          <w:noProof/>
          <w:kern w:val="0"/>
          <w:sz w:val="24"/>
          <w:szCs w:val="24"/>
          <w:vertAlign w:val="superscript"/>
        </w:rPr>
        <w:t>3</w:t>
      </w:r>
      <w:r w:rsidR="00A45A7B" w:rsidRPr="000339BF">
        <w:rPr>
          <w:rFonts w:ascii="Times New Roman" w:hAnsi="Times New Roman"/>
          <w:kern w:val="0"/>
          <w:sz w:val="24"/>
          <w:szCs w:val="24"/>
        </w:rPr>
        <w:fldChar w:fldCharType="end"/>
      </w:r>
      <w:r w:rsidRPr="000339BF">
        <w:rPr>
          <w:rFonts w:ascii="Times New Roman" w:hAnsi="Times New Roman"/>
          <w:kern w:val="0"/>
          <w:sz w:val="24"/>
          <w:szCs w:val="24"/>
        </w:rPr>
        <w:t>.</w:t>
      </w:r>
    </w:p>
    <w:p w14:paraId="7A8BDDD8" w14:textId="09E84611" w:rsidR="009D341D" w:rsidRPr="000339BF" w:rsidRDefault="006A1755" w:rsidP="00916EF0">
      <w:pPr>
        <w:wordWrap/>
        <w:adjustRightInd w:val="0"/>
        <w:spacing w:after="0" w:line="480" w:lineRule="auto"/>
        <w:ind w:firstLine="800"/>
        <w:rPr>
          <w:rFonts w:ascii="Times New Roman" w:hAnsi="Times New Roman"/>
          <w:kern w:val="0"/>
          <w:sz w:val="24"/>
          <w:szCs w:val="24"/>
        </w:rPr>
      </w:pPr>
      <w:r w:rsidRPr="000339BF">
        <w:rPr>
          <w:rFonts w:ascii="Times New Roman" w:hAnsi="Times New Roman"/>
          <w:kern w:val="0"/>
          <w:sz w:val="24"/>
          <w:szCs w:val="24"/>
        </w:rPr>
        <w:t>The primary outcome was the first diagnosis of fracture based on the appropriate ICD-10 code</w:t>
      </w:r>
      <w:r w:rsidRPr="000339BF">
        <w:rPr>
          <w:rFonts w:ascii="Times New Roman" w:hAnsi="Times New Roman"/>
          <w:kern w:val="0"/>
          <w:sz w:val="24"/>
          <w:szCs w:val="24"/>
        </w:rPr>
        <w:fldChar w:fldCharType="begin">
          <w:fldData xml:space="preserve">PEVuZE5vdGU+PENpdGU+PEF1dGhvcj5XYW5nPC9BdXRob3I+PFllYXI+MjAyMDwvWWVhcj48UmVj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</w:fldData>
        </w:fldChar>
      </w:r>
      <w:r w:rsidR="00456C25" w:rsidRPr="000339BF">
        <w:rPr>
          <w:rFonts w:ascii="Times New Roman" w:hAnsi="Times New Roman"/>
          <w:kern w:val="0"/>
          <w:sz w:val="24"/>
          <w:szCs w:val="24"/>
        </w:rPr>
        <w:instrText xml:space="preserve"> ADDIN EN.CITE </w:instrText>
      </w:r>
      <w:r w:rsidR="00456C25" w:rsidRPr="000339BF">
        <w:rPr>
          <w:rFonts w:ascii="Times New Roman" w:hAnsi="Times New Roman"/>
          <w:kern w:val="0"/>
          <w:sz w:val="24"/>
          <w:szCs w:val="24"/>
        </w:rPr>
        <w:fldChar w:fldCharType="begin">
          <w:fldData xml:space="preserve">PEVuZE5vdGU+PENpdGU+PEF1dGhvcj5XYW5nPC9BdXRob3I+PFllYXI+MjAyMDwvWWVhcj48UmVj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</w:fldData>
        </w:fldChar>
      </w:r>
      <w:r w:rsidR="00456C25" w:rsidRPr="000339BF">
        <w:rPr>
          <w:rFonts w:ascii="Times New Roman" w:hAnsi="Times New Roman"/>
          <w:kern w:val="0"/>
          <w:sz w:val="24"/>
          <w:szCs w:val="24"/>
        </w:rPr>
        <w:instrText xml:space="preserve"> ADDIN EN.CITE.DATA </w:instrText>
      </w:r>
      <w:r w:rsidR="00456C25" w:rsidRPr="000339BF">
        <w:rPr>
          <w:rFonts w:ascii="Times New Roman" w:hAnsi="Times New Roman"/>
          <w:kern w:val="0"/>
          <w:sz w:val="24"/>
          <w:szCs w:val="24"/>
        </w:rPr>
      </w:r>
      <w:r w:rsidR="00456C25" w:rsidRPr="000339BF">
        <w:rPr>
          <w:rFonts w:ascii="Times New Roman" w:hAnsi="Times New Roman"/>
          <w:kern w:val="0"/>
          <w:sz w:val="24"/>
          <w:szCs w:val="24"/>
        </w:rPr>
        <w:fldChar w:fldCharType="end"/>
      </w:r>
      <w:r w:rsidRPr="000339BF">
        <w:rPr>
          <w:rFonts w:ascii="Times New Roman" w:hAnsi="Times New Roman"/>
          <w:kern w:val="0"/>
          <w:sz w:val="24"/>
          <w:szCs w:val="24"/>
        </w:rPr>
      </w:r>
      <w:r w:rsidRPr="000339BF">
        <w:rPr>
          <w:rFonts w:ascii="Times New Roman" w:hAnsi="Times New Roman"/>
          <w:kern w:val="0"/>
          <w:sz w:val="24"/>
          <w:szCs w:val="24"/>
        </w:rPr>
        <w:fldChar w:fldCharType="separate"/>
      </w:r>
      <w:r w:rsidR="00456C25" w:rsidRPr="000339BF">
        <w:rPr>
          <w:rFonts w:ascii="Times New Roman" w:hAnsi="Times New Roman"/>
          <w:noProof/>
          <w:kern w:val="0"/>
          <w:sz w:val="24"/>
          <w:szCs w:val="24"/>
          <w:vertAlign w:val="superscript"/>
        </w:rPr>
        <w:t>5,6</w:t>
      </w:r>
      <w:r w:rsidRPr="000339BF">
        <w:rPr>
          <w:rFonts w:ascii="Times New Roman" w:hAnsi="Times New Roman"/>
          <w:kern w:val="0"/>
          <w:sz w:val="24"/>
          <w:szCs w:val="24"/>
        </w:rPr>
        <w:fldChar w:fldCharType="end"/>
      </w:r>
      <w:r w:rsidRPr="000339BF">
        <w:rPr>
          <w:rFonts w:ascii="Times New Roman" w:hAnsi="Times New Roman"/>
          <w:kern w:val="0"/>
          <w:sz w:val="24"/>
          <w:szCs w:val="24"/>
        </w:rPr>
        <w:t xml:space="preserve">. Secondary outcomes were fractures </w:t>
      </w:r>
      <w:r w:rsidR="001C4F43" w:rsidRPr="000339BF">
        <w:rPr>
          <w:rFonts w:ascii="Times New Roman" w:hAnsi="Times New Roman"/>
          <w:kern w:val="0"/>
          <w:sz w:val="24"/>
          <w:szCs w:val="24"/>
        </w:rPr>
        <w:t>in</w:t>
      </w:r>
      <w:r w:rsidRPr="000339BF">
        <w:rPr>
          <w:rFonts w:ascii="Times New Roman" w:hAnsi="Times New Roman"/>
          <w:kern w:val="0"/>
          <w:sz w:val="24"/>
          <w:szCs w:val="24"/>
        </w:rPr>
        <w:t xml:space="preserve"> </w:t>
      </w:r>
      <w:r w:rsidR="001C4F43" w:rsidRPr="000339BF">
        <w:rPr>
          <w:rFonts w:ascii="Times New Roman" w:hAnsi="Times New Roman"/>
          <w:kern w:val="0"/>
          <w:sz w:val="24"/>
          <w:szCs w:val="24"/>
        </w:rPr>
        <w:t xml:space="preserve">different </w:t>
      </w:r>
      <w:r w:rsidRPr="000339BF">
        <w:rPr>
          <w:rFonts w:ascii="Times New Roman" w:hAnsi="Times New Roman"/>
          <w:kern w:val="0"/>
          <w:sz w:val="24"/>
          <w:szCs w:val="24"/>
        </w:rPr>
        <w:t>anatomical sites</w:t>
      </w:r>
      <w:r w:rsidR="005A2588" w:rsidRPr="000339BF">
        <w:rPr>
          <w:rFonts w:ascii="Times New Roman" w:hAnsi="Times New Roman"/>
          <w:kern w:val="0"/>
          <w:sz w:val="24"/>
          <w:szCs w:val="24"/>
        </w:rPr>
        <w:t>,</w:t>
      </w:r>
      <w:r w:rsidRPr="000339BF">
        <w:rPr>
          <w:rFonts w:ascii="Times New Roman" w:hAnsi="Times New Roman"/>
          <w:kern w:val="0"/>
          <w:sz w:val="24"/>
          <w:szCs w:val="24"/>
        </w:rPr>
        <w:t xml:space="preserve"> </w:t>
      </w:r>
      <w:r w:rsidR="005A2588" w:rsidRPr="000339BF">
        <w:rPr>
          <w:rFonts w:ascii="Times New Roman" w:hAnsi="Times New Roman"/>
          <w:kern w:val="0"/>
          <w:sz w:val="24"/>
          <w:szCs w:val="24"/>
        </w:rPr>
        <w:t>including</w:t>
      </w:r>
      <w:r w:rsidRPr="000339BF">
        <w:rPr>
          <w:rFonts w:ascii="Times New Roman" w:hAnsi="Times New Roman"/>
          <w:kern w:val="0"/>
          <w:sz w:val="24"/>
          <w:szCs w:val="24"/>
        </w:rPr>
        <w:t xml:space="preserve"> </w:t>
      </w:r>
      <w:r w:rsidRPr="000339BF">
        <w:rPr>
          <w:rFonts w:ascii="Times New Roman" w:eastAsia="Malgun Gothic" w:hAnsi="Times New Roman"/>
          <w:kern w:val="0"/>
          <w:sz w:val="24"/>
          <w:szCs w:val="24"/>
        </w:rPr>
        <w:t xml:space="preserve">the head, spine, upper limb, lower limb, and other sites </w:t>
      </w:r>
      <w:r w:rsidR="00AD16A6" w:rsidRPr="000339BF">
        <w:rPr>
          <w:rFonts w:ascii="Times New Roman" w:eastAsia="Malgun Gothic" w:hAnsi="Times New Roman"/>
          <w:sz w:val="24"/>
          <w:szCs w:val="24"/>
        </w:rPr>
        <w:t xml:space="preserve">due to the frequency of fracture in </w:t>
      </w:r>
      <w:r w:rsidR="00AD16A6" w:rsidRPr="000339BF">
        <w:rPr>
          <w:rFonts w:ascii="Times New Roman" w:eastAsia="Malgun Gothic" w:hAnsi="Times New Roman"/>
          <w:sz w:val="24"/>
          <w:szCs w:val="24"/>
        </w:rPr>
        <w:lastRenderedPageBreak/>
        <w:t>children</w:t>
      </w:r>
      <w:r w:rsidR="00AD16A6" w:rsidRPr="000339BF">
        <w:rPr>
          <w:rFonts w:ascii="Times New Roman" w:eastAsia="Malgun Gothic" w:hAnsi="Times New Roman" w:hint="eastAsia"/>
          <w:sz w:val="24"/>
          <w:szCs w:val="24"/>
        </w:rPr>
        <w:t>.</w:t>
      </w:r>
      <w:r w:rsidRPr="000339BF">
        <w:rPr>
          <w:rFonts w:ascii="Times New Roman" w:hAnsi="Times New Roman"/>
          <w:kern w:val="0"/>
          <w:sz w:val="24"/>
          <w:szCs w:val="24"/>
        </w:rPr>
        <w:fldChar w:fldCharType="begin">
          <w:fldData xml:space="preserve">PEVuZE5vdGU+PENpdGU+PEF1dGhvcj5XYW5nPC9BdXRob3I+PFllYXI+MjAyMDwvWWVhcj48UmVj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</w:fldData>
        </w:fldChar>
      </w:r>
      <w:r w:rsidR="002037DA" w:rsidRPr="000339BF">
        <w:rPr>
          <w:rFonts w:ascii="Times New Roman" w:hAnsi="Times New Roman"/>
          <w:kern w:val="0"/>
          <w:sz w:val="24"/>
          <w:szCs w:val="24"/>
        </w:rPr>
        <w:instrText xml:space="preserve"> ADDIN EN.CITE </w:instrText>
      </w:r>
      <w:r w:rsidR="002037DA" w:rsidRPr="000339BF">
        <w:rPr>
          <w:rFonts w:ascii="Times New Roman" w:hAnsi="Times New Roman"/>
          <w:kern w:val="0"/>
          <w:sz w:val="24"/>
          <w:szCs w:val="24"/>
        </w:rPr>
        <w:fldChar w:fldCharType="begin">
          <w:fldData xml:space="preserve">PEVuZE5vdGU+PENpdGU+PEF1dGhvcj5XYW5nPC9BdXRob3I+PFllYXI+MjAyMDwvWWVhcj48UmVj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</w:fldData>
        </w:fldChar>
      </w:r>
      <w:r w:rsidR="002037DA" w:rsidRPr="000339BF">
        <w:rPr>
          <w:rFonts w:ascii="Times New Roman" w:hAnsi="Times New Roman"/>
          <w:kern w:val="0"/>
          <w:sz w:val="24"/>
          <w:szCs w:val="24"/>
        </w:rPr>
        <w:instrText xml:space="preserve"> ADDIN EN.CITE.DATA </w:instrText>
      </w:r>
      <w:r w:rsidR="002037DA" w:rsidRPr="000339BF">
        <w:rPr>
          <w:rFonts w:ascii="Times New Roman" w:hAnsi="Times New Roman"/>
          <w:kern w:val="0"/>
          <w:sz w:val="24"/>
          <w:szCs w:val="24"/>
        </w:rPr>
      </w:r>
      <w:r w:rsidR="002037DA" w:rsidRPr="000339BF">
        <w:rPr>
          <w:rFonts w:ascii="Times New Roman" w:hAnsi="Times New Roman"/>
          <w:kern w:val="0"/>
          <w:sz w:val="24"/>
          <w:szCs w:val="24"/>
        </w:rPr>
        <w:fldChar w:fldCharType="end"/>
      </w:r>
      <w:r w:rsidRPr="000339BF">
        <w:rPr>
          <w:rFonts w:ascii="Times New Roman" w:hAnsi="Times New Roman"/>
          <w:kern w:val="0"/>
          <w:sz w:val="24"/>
          <w:szCs w:val="24"/>
        </w:rPr>
      </w:r>
      <w:r w:rsidRPr="000339BF">
        <w:rPr>
          <w:rFonts w:ascii="Times New Roman" w:hAnsi="Times New Roman"/>
          <w:kern w:val="0"/>
          <w:sz w:val="24"/>
          <w:szCs w:val="24"/>
        </w:rPr>
        <w:fldChar w:fldCharType="separate"/>
      </w:r>
      <w:r w:rsidR="002037DA" w:rsidRPr="000339BF">
        <w:rPr>
          <w:rFonts w:ascii="Times New Roman" w:hAnsi="Times New Roman"/>
          <w:noProof/>
          <w:kern w:val="0"/>
          <w:sz w:val="24"/>
          <w:szCs w:val="24"/>
          <w:vertAlign w:val="superscript"/>
        </w:rPr>
        <w:t>5</w:t>
      </w:r>
      <w:r w:rsidRPr="000339BF">
        <w:rPr>
          <w:rFonts w:ascii="Times New Roman" w:hAnsi="Times New Roman"/>
          <w:kern w:val="0"/>
          <w:sz w:val="24"/>
          <w:szCs w:val="24"/>
        </w:rPr>
        <w:fldChar w:fldCharType="end"/>
      </w:r>
    </w:p>
    <w:p w14:paraId="62CA8E58" w14:textId="57BB9DD6" w:rsidR="006A1755" w:rsidRPr="000339BF" w:rsidRDefault="006A1755" w:rsidP="006A1755">
      <w:pPr>
        <w:wordWrap/>
        <w:adjustRightInd w:val="0"/>
        <w:spacing w:after="0" w:line="480" w:lineRule="auto"/>
        <w:rPr>
          <w:rFonts w:ascii="Times New Roman" w:hAnsi="Times New Roman"/>
          <w:b/>
          <w:sz w:val="24"/>
          <w:szCs w:val="24"/>
        </w:rPr>
      </w:pPr>
      <w:r w:rsidRPr="000339BF">
        <w:rPr>
          <w:rFonts w:ascii="Times New Roman" w:eastAsia="Malgun Gothic" w:hAnsi="Times New Roman"/>
          <w:kern w:val="0"/>
          <w:sz w:val="24"/>
          <w:szCs w:val="24"/>
        </w:rPr>
        <w:t xml:space="preserve">The </w:t>
      </w:r>
      <w:r w:rsidRPr="000339BF">
        <w:rPr>
          <w:rFonts w:ascii="Times New Roman" w:hAnsi="Times New Roman"/>
          <w:kern w:val="0"/>
          <w:sz w:val="24"/>
          <w:szCs w:val="24"/>
        </w:rPr>
        <w:t xml:space="preserve">follow-up ended on December 31, 2019, at death, or at </w:t>
      </w:r>
      <w:r w:rsidRPr="000339BF">
        <w:rPr>
          <w:rFonts w:ascii="Times New Roman" w:eastAsia="Malgun Gothic" w:hAnsi="Times New Roman"/>
          <w:kern w:val="0"/>
          <w:sz w:val="24"/>
          <w:szCs w:val="24"/>
        </w:rPr>
        <w:t xml:space="preserve">the first diagnosis of fracture. The </w:t>
      </w:r>
      <w:r w:rsidRPr="000339BF">
        <w:rPr>
          <w:rFonts w:ascii="Times New Roman" w:hAnsi="Times New Roman"/>
          <w:kern w:val="0"/>
          <w:sz w:val="24"/>
          <w:szCs w:val="24"/>
        </w:rPr>
        <w:t xml:space="preserve">fracture incidence rate is expressed per 1,000 person-years. </w:t>
      </w:r>
      <w:r w:rsidR="00244289" w:rsidRPr="000339BF">
        <w:rPr>
          <w:rFonts w:ascii="Times New Roman" w:hAnsi="Times New Roman"/>
          <w:kern w:val="0"/>
          <w:sz w:val="24"/>
          <w:szCs w:val="24"/>
        </w:rPr>
        <w:t xml:space="preserve">We generated </w:t>
      </w:r>
      <w:r w:rsidR="00244289" w:rsidRPr="000339BF">
        <w:rPr>
          <w:rFonts w:ascii="Times New Roman" w:hAnsi="Times New Roman" w:hint="eastAsia"/>
          <w:kern w:val="0"/>
          <w:sz w:val="24"/>
          <w:szCs w:val="24"/>
        </w:rPr>
        <w:t xml:space="preserve">1:3 exposure-driven </w:t>
      </w:r>
      <w:r w:rsidR="00244289" w:rsidRPr="000339BF">
        <w:rPr>
          <w:rFonts w:ascii="Times New Roman" w:hAnsi="Times New Roman"/>
          <w:kern w:val="0"/>
          <w:sz w:val="24"/>
          <w:szCs w:val="24"/>
        </w:rPr>
        <w:t xml:space="preserve">propensity score-matched cohorts to determine the robustness and generalization of </w:t>
      </w:r>
      <w:r w:rsidR="005A2588" w:rsidRPr="000339BF">
        <w:rPr>
          <w:rFonts w:ascii="Times New Roman" w:hAnsi="Times New Roman"/>
          <w:kern w:val="0"/>
          <w:sz w:val="24"/>
          <w:szCs w:val="24"/>
        </w:rPr>
        <w:t>the</w:t>
      </w:r>
      <w:r w:rsidR="00244289" w:rsidRPr="000339BF">
        <w:rPr>
          <w:rFonts w:ascii="Times New Roman" w:hAnsi="Times New Roman"/>
          <w:kern w:val="0"/>
          <w:sz w:val="24"/>
          <w:szCs w:val="24"/>
        </w:rPr>
        <w:t xml:space="preserve"> main findings and to reduce immortal time bias</w:t>
      </w:r>
      <w:r w:rsidR="00244289" w:rsidRPr="000339BF">
        <w:rPr>
          <w:rFonts w:ascii="Times New Roman" w:hAnsi="Times New Roman" w:hint="eastAsia"/>
          <w:kern w:val="0"/>
          <w:sz w:val="24"/>
          <w:szCs w:val="24"/>
        </w:rPr>
        <w:t xml:space="preserve">. </w:t>
      </w:r>
      <w:r w:rsidR="004A758E" w:rsidRPr="000339BF">
        <w:rPr>
          <w:rFonts w:ascii="Times New Roman" w:hAnsi="Times New Roman"/>
          <w:kern w:val="0"/>
          <w:sz w:val="24"/>
          <w:szCs w:val="24"/>
        </w:rPr>
        <w:t xml:space="preserve">The </w:t>
      </w:r>
      <w:r w:rsidR="007B29FF" w:rsidRPr="000339BF">
        <w:rPr>
          <w:rFonts w:ascii="Times New Roman" w:hAnsi="Times New Roman"/>
          <w:kern w:val="0"/>
          <w:sz w:val="24"/>
          <w:szCs w:val="24"/>
        </w:rPr>
        <w:t>effect of</w:t>
      </w:r>
      <w:r w:rsidR="004A758E" w:rsidRPr="000339BF">
        <w:rPr>
          <w:rFonts w:ascii="Times New Roman" w:hAnsi="Times New Roman"/>
          <w:kern w:val="0"/>
          <w:sz w:val="24"/>
          <w:szCs w:val="24"/>
        </w:rPr>
        <w:t xml:space="preserve"> AD </w:t>
      </w:r>
      <w:r w:rsidR="007B29FF" w:rsidRPr="000339BF">
        <w:rPr>
          <w:rFonts w:ascii="Times New Roman" w:hAnsi="Times New Roman"/>
          <w:kern w:val="0"/>
          <w:sz w:val="24"/>
          <w:szCs w:val="24"/>
        </w:rPr>
        <w:t>on</w:t>
      </w:r>
      <w:r w:rsidR="004A758E" w:rsidRPr="000339BF">
        <w:rPr>
          <w:rFonts w:ascii="Times New Roman" w:hAnsi="Times New Roman"/>
          <w:kern w:val="0"/>
          <w:sz w:val="24"/>
          <w:szCs w:val="24"/>
        </w:rPr>
        <w:t xml:space="preserve"> the risk of fractures was assessed using a </w:t>
      </w:r>
      <w:r w:rsidR="009D341D" w:rsidRPr="000339BF">
        <w:rPr>
          <w:rFonts w:ascii="Times New Roman" w:hAnsi="Times New Roman"/>
          <w:kern w:val="0"/>
          <w:sz w:val="24"/>
          <w:szCs w:val="24"/>
        </w:rPr>
        <w:t xml:space="preserve">Cox proportional hazards regression model with hazard ratios (HRs) and 95% confidence intervals (CIs). </w:t>
      </w:r>
      <w:r w:rsidRPr="000339BF">
        <w:rPr>
          <w:rFonts w:ascii="Times New Roman" w:hAnsi="Times New Roman"/>
          <w:kern w:val="0"/>
          <w:sz w:val="24"/>
          <w:szCs w:val="24"/>
        </w:rPr>
        <w:t>Statistical analyses were performed using SPSS version 25.0</w:t>
      </w:r>
      <w:r w:rsidR="004A758E" w:rsidRPr="000339BF">
        <w:rPr>
          <w:rFonts w:ascii="Times New Roman" w:hAnsi="Times New Roman"/>
          <w:kern w:val="0"/>
          <w:sz w:val="24"/>
          <w:szCs w:val="24"/>
        </w:rPr>
        <w:t xml:space="preserve"> (</w:t>
      </w:r>
      <w:r w:rsidRPr="000339BF">
        <w:rPr>
          <w:rFonts w:ascii="Times New Roman" w:hAnsi="Times New Roman"/>
          <w:kern w:val="0"/>
          <w:sz w:val="24"/>
          <w:szCs w:val="24"/>
        </w:rPr>
        <w:t>IBM Corp, Armonk, NY</w:t>
      </w:r>
      <w:r w:rsidRPr="000339BF">
        <w:rPr>
          <w:rFonts w:ascii="Times New Roman" w:eastAsia="Malgun Gothic" w:hAnsi="Times New Roman"/>
          <w:kern w:val="0"/>
          <w:sz w:val="24"/>
          <w:szCs w:val="24"/>
        </w:rPr>
        <w:t>, USA), R software version 3.1.1</w:t>
      </w:r>
      <w:r w:rsidR="00CA380D" w:rsidRPr="000339BF">
        <w:rPr>
          <w:rFonts w:ascii="Times New Roman" w:eastAsia="Malgun Gothic" w:hAnsi="Times New Roman"/>
          <w:kern w:val="0"/>
          <w:sz w:val="24"/>
          <w:szCs w:val="24"/>
        </w:rPr>
        <w:t xml:space="preserve"> (</w:t>
      </w:r>
      <w:r w:rsidRPr="000339BF">
        <w:rPr>
          <w:rFonts w:ascii="Times New Roman" w:eastAsia="Malgun Gothic" w:hAnsi="Times New Roman"/>
          <w:kern w:val="0"/>
          <w:sz w:val="24"/>
          <w:szCs w:val="24"/>
        </w:rPr>
        <w:t>R Foundation, Vienna, Austria), and SAS version 9.4</w:t>
      </w:r>
      <w:r w:rsidR="00CA380D" w:rsidRPr="000339BF">
        <w:rPr>
          <w:rFonts w:ascii="Times New Roman" w:eastAsia="Malgun Gothic" w:hAnsi="Times New Roman"/>
          <w:kern w:val="0"/>
          <w:sz w:val="24"/>
          <w:szCs w:val="24"/>
        </w:rPr>
        <w:t xml:space="preserve"> (</w:t>
      </w:r>
      <w:r w:rsidRPr="000339BF">
        <w:rPr>
          <w:rFonts w:ascii="Times New Roman" w:eastAsia="Malgun Gothic" w:hAnsi="Times New Roman"/>
          <w:kern w:val="0"/>
          <w:sz w:val="24"/>
          <w:szCs w:val="24"/>
        </w:rPr>
        <w:t xml:space="preserve">SAS Institute </w:t>
      </w:r>
      <w:r w:rsidRPr="000339BF">
        <w:rPr>
          <w:rFonts w:ascii="Times New Roman" w:hAnsi="Times New Roman"/>
          <w:kern w:val="0"/>
          <w:sz w:val="24"/>
          <w:szCs w:val="24"/>
        </w:rPr>
        <w:t>Inc., Cary, NC, USA).</w:t>
      </w:r>
      <w:r w:rsidR="002037DA" w:rsidRPr="000339BF">
        <w:rPr>
          <w:rFonts w:ascii="Times New Roman" w:hAnsi="Times New Roman"/>
          <w:kern w:val="0"/>
          <w:sz w:val="24"/>
          <w:szCs w:val="24"/>
        </w:rPr>
        <w:fldChar w:fldCharType="begin"/>
      </w:r>
      <w:r w:rsidR="00456C25" w:rsidRPr="000339BF">
        <w:rPr>
          <w:rFonts w:ascii="Times New Roman" w:hAnsi="Times New Roman"/>
          <w:kern w:val="0"/>
          <w:sz w:val="24"/>
          <w:szCs w:val="24"/>
        </w:rPr>
        <w:instrText xml:space="preserve"> ADDIN EN.CITE &lt;EndNote&gt;&lt;Cite&gt;&lt;Author&gt;Lee&lt;/Author&gt;&lt;Year&gt;2022&lt;/Year&gt;&lt;RecNum&gt;46&lt;/RecNum&gt;&lt;DisplayText&gt;&lt;style face="superscript"&gt;7&lt;/style&gt;&lt;/DisplayText&gt;&lt;record&gt;&lt;rec-number&gt;46&lt;/rec-number&gt;&lt;foreign-keys&gt;&lt;key app="EN" db-id="t22raf2r6xs50tepexapxz97a59e9t2ttpxp" timestamp="1653972522"&gt;46&lt;/key&gt;&lt;/foreign-keys&gt;&lt;ref-type name="Journal Article"&gt;17&lt;/ref-type&gt;&lt;contributors&gt;&lt;authors&gt;&lt;author&gt;Lee, Seung Won&lt;/author&gt;&lt;/authors&gt;&lt;/contributors&gt;&lt;titles&gt;&lt;title&gt;Regression analysis for continuous independent variables in medical research: statistical standard and guideline of Life Cycle Committee&lt;/title&gt;&lt;secondary-title&gt;Life Cycle&lt;/secondary-title&gt;&lt;/titles&gt;&lt;periodical&gt;&lt;full-title&gt;Life Cycle&lt;/full-title&gt;&lt;/periodical&gt;&lt;pages&gt;e3&lt;/pages&gt;&lt;volume&gt;2&lt;/volume&gt;&lt;keywords&gt;&lt;keyword&gt;Medical research&lt;/keyword&gt;&lt;keyword&gt;guideline&lt;/keyword&gt;&lt;keyword&gt;statistical method&lt;/keyword&gt;&lt;/keywords&gt;&lt;dates&gt;&lt;year&gt;2022&lt;/year&gt;&lt;/dates&gt;&lt;publisher&gt;Life Cycle&lt;/publisher&gt;&lt;urls&gt;&lt;related-urls&gt;&lt;url&gt;https://doi.org/10.54724/lc.2022.e3&lt;/url&gt;&lt;/related-urls&gt;&lt;/urls&gt;&lt;electronic-resource-num&gt;10.54724/lc.2022.e3&lt;/electronic-resource-num&gt;&lt;/record&gt;&lt;/Cite&gt;&lt;/EndNote&gt;</w:instrText>
      </w:r>
      <w:r w:rsidR="002037DA" w:rsidRPr="000339BF">
        <w:rPr>
          <w:rFonts w:ascii="Times New Roman" w:hAnsi="Times New Roman"/>
          <w:kern w:val="0"/>
          <w:sz w:val="24"/>
          <w:szCs w:val="24"/>
        </w:rPr>
        <w:fldChar w:fldCharType="separate"/>
      </w:r>
      <w:r w:rsidR="00456C25" w:rsidRPr="000339BF">
        <w:rPr>
          <w:rFonts w:ascii="Times New Roman" w:hAnsi="Times New Roman"/>
          <w:noProof/>
          <w:kern w:val="0"/>
          <w:sz w:val="24"/>
          <w:szCs w:val="24"/>
          <w:vertAlign w:val="superscript"/>
        </w:rPr>
        <w:t>7</w:t>
      </w:r>
      <w:r w:rsidR="002037DA" w:rsidRPr="000339BF">
        <w:rPr>
          <w:rFonts w:ascii="Times New Roman" w:hAnsi="Times New Roman"/>
          <w:kern w:val="0"/>
          <w:sz w:val="24"/>
          <w:szCs w:val="24"/>
        </w:rPr>
        <w:fldChar w:fldCharType="end"/>
      </w:r>
      <w:r w:rsidRPr="000339BF">
        <w:rPr>
          <w:rFonts w:ascii="Times New Roman" w:hAnsi="Times New Roman"/>
          <w:kern w:val="0"/>
          <w:sz w:val="24"/>
          <w:szCs w:val="24"/>
        </w:rPr>
        <w:t xml:space="preserve"> </w:t>
      </w:r>
      <w:r w:rsidR="00CA380D" w:rsidRPr="000339BF">
        <w:rPr>
          <w:rFonts w:ascii="Times New Roman" w:hAnsi="Times New Roman"/>
          <w:kern w:val="0"/>
          <w:sz w:val="24"/>
          <w:szCs w:val="24"/>
        </w:rPr>
        <w:t>A p</w:t>
      </w:r>
      <w:r w:rsidRPr="000339BF">
        <w:rPr>
          <w:rFonts w:ascii="Times New Roman" w:hAnsi="Times New Roman"/>
          <w:iCs/>
          <w:kern w:val="0"/>
          <w:sz w:val="24"/>
          <w:szCs w:val="24"/>
        </w:rPr>
        <w:t>-value</w:t>
      </w:r>
      <w:r w:rsidRPr="000339BF">
        <w:rPr>
          <w:rFonts w:ascii="Times New Roman" w:hAnsi="Times New Roman"/>
          <w:kern w:val="0"/>
          <w:sz w:val="24"/>
          <w:szCs w:val="24"/>
        </w:rPr>
        <w:t xml:space="preserve"> of </w:t>
      </w:r>
      <w:r w:rsidR="00CA380D" w:rsidRPr="000339BF">
        <w:rPr>
          <w:rFonts w:ascii="Times New Roman" w:hAnsi="Times New Roman"/>
          <w:kern w:val="0"/>
          <w:sz w:val="24"/>
          <w:szCs w:val="24"/>
        </w:rPr>
        <w:t xml:space="preserve">less than </w:t>
      </w:r>
      <w:r w:rsidRPr="000339BF">
        <w:rPr>
          <w:rFonts w:ascii="Times New Roman" w:hAnsi="Times New Roman"/>
          <w:kern w:val="0"/>
          <w:sz w:val="24"/>
          <w:szCs w:val="24"/>
        </w:rPr>
        <w:t>0.05 was considered statistically significant.</w:t>
      </w:r>
    </w:p>
    <w:p w14:paraId="611B3FBF" w14:textId="23BEB941" w:rsidR="00422C8C" w:rsidRPr="000339BF" w:rsidRDefault="00A467FC">
      <w:pPr>
        <w:widowControl/>
        <w:wordWrap/>
        <w:autoSpaceDE/>
        <w:autoSpaceDN/>
        <w:spacing w:after="0" w:line="480" w:lineRule="auto"/>
        <w:ind w:firstLine="800"/>
        <w:rPr>
          <w:rFonts w:ascii="Times New Roman" w:hAnsi="Times New Roman"/>
          <w:sz w:val="24"/>
          <w:szCs w:val="24"/>
        </w:rPr>
      </w:pPr>
      <w:r w:rsidRPr="000339BF">
        <w:rPr>
          <w:rFonts w:ascii="Times New Roman" w:hAnsi="Times New Roman"/>
          <w:sz w:val="24"/>
          <w:szCs w:val="24"/>
        </w:rPr>
        <w:t xml:space="preserve">The demographic and clinical characteristics of </w:t>
      </w:r>
      <w:r w:rsidR="00CA380D" w:rsidRPr="000339BF">
        <w:rPr>
          <w:rFonts w:ascii="Times New Roman" w:eastAsia="Malgun Gothic" w:hAnsi="Times New Roman"/>
          <w:sz w:val="24"/>
          <w:szCs w:val="24"/>
        </w:rPr>
        <w:t>ou</w:t>
      </w:r>
      <w:r w:rsidR="00A81890" w:rsidRPr="000339BF">
        <w:rPr>
          <w:rFonts w:ascii="Times New Roman" w:eastAsia="Malgun Gothic" w:hAnsi="Times New Roman"/>
          <w:sz w:val="24"/>
          <w:szCs w:val="24"/>
        </w:rPr>
        <w:t>r</w:t>
      </w:r>
      <w:r w:rsidR="00CA380D" w:rsidRPr="000339BF">
        <w:rPr>
          <w:rFonts w:ascii="Times New Roman" w:eastAsia="Malgun Gothic" w:hAnsi="Times New Roman"/>
          <w:sz w:val="24"/>
          <w:szCs w:val="24"/>
        </w:rPr>
        <w:t xml:space="preserve"> cohort</w:t>
      </w:r>
      <w:r w:rsidRPr="000339BF">
        <w:rPr>
          <w:rFonts w:ascii="Times New Roman" w:hAnsi="Times New Roman"/>
          <w:sz w:val="24"/>
          <w:szCs w:val="24"/>
        </w:rPr>
        <w:t xml:space="preserve"> (</w:t>
      </w:r>
      <w:r w:rsidR="0055716F" w:rsidRPr="000339BF">
        <w:rPr>
          <w:rFonts w:ascii="Times New Roman" w:eastAsia="Malgun Gothic" w:hAnsi="Times New Roman"/>
          <w:sz w:val="24"/>
          <w:szCs w:val="24"/>
        </w:rPr>
        <w:t xml:space="preserve">858,246 </w:t>
      </w:r>
      <w:r w:rsidR="00CA380D" w:rsidRPr="000339BF">
        <w:rPr>
          <w:rFonts w:ascii="Times New Roman" w:eastAsia="Malgun Gothic" w:hAnsi="Times New Roman"/>
          <w:sz w:val="24"/>
          <w:szCs w:val="24"/>
        </w:rPr>
        <w:t xml:space="preserve">females </w:t>
      </w:r>
      <w:r w:rsidR="0055716F" w:rsidRPr="000339BF">
        <w:rPr>
          <w:rFonts w:ascii="Times New Roman" w:eastAsia="Malgun Gothic" w:hAnsi="Times New Roman"/>
          <w:sz w:val="24"/>
          <w:szCs w:val="24"/>
        </w:rPr>
        <w:t>[48.3%]</w:t>
      </w:r>
      <w:r w:rsidRPr="000339BF">
        <w:rPr>
          <w:rFonts w:ascii="Times New Roman" w:hAnsi="Times New Roman"/>
          <w:sz w:val="24"/>
          <w:szCs w:val="24"/>
        </w:rPr>
        <w:t xml:space="preserve"> and </w:t>
      </w:r>
      <w:r w:rsidR="0055716F" w:rsidRPr="000339BF">
        <w:rPr>
          <w:rFonts w:ascii="Times New Roman" w:eastAsia="Malgun Gothic" w:hAnsi="Times New Roman"/>
          <w:sz w:val="24"/>
          <w:szCs w:val="24"/>
        </w:rPr>
        <w:t xml:space="preserve">920,342 </w:t>
      </w:r>
      <w:r w:rsidR="00CA380D" w:rsidRPr="000339BF">
        <w:rPr>
          <w:rFonts w:ascii="Times New Roman" w:eastAsia="Malgun Gothic" w:hAnsi="Times New Roman"/>
          <w:sz w:val="24"/>
          <w:szCs w:val="24"/>
        </w:rPr>
        <w:t xml:space="preserve">males </w:t>
      </w:r>
      <w:r w:rsidR="0055716F" w:rsidRPr="000339BF">
        <w:rPr>
          <w:rFonts w:ascii="Times New Roman" w:eastAsia="Malgun Gothic" w:hAnsi="Times New Roman"/>
          <w:sz w:val="24"/>
          <w:szCs w:val="24"/>
        </w:rPr>
        <w:t>[51.8%]</w:t>
      </w:r>
      <w:r w:rsidRPr="000339BF">
        <w:rPr>
          <w:rFonts w:ascii="Times New Roman" w:hAnsi="Times New Roman"/>
          <w:sz w:val="24"/>
          <w:szCs w:val="24"/>
        </w:rPr>
        <w:t xml:space="preserve">) </w:t>
      </w:r>
      <w:r w:rsidR="00CA380D" w:rsidRPr="000339BF">
        <w:rPr>
          <w:rFonts w:ascii="Times New Roman" w:hAnsi="Times New Roman"/>
          <w:sz w:val="24"/>
          <w:szCs w:val="24"/>
        </w:rPr>
        <w:t xml:space="preserve">are shown in </w:t>
      </w:r>
      <w:r w:rsidR="0055716F" w:rsidRPr="000339BF">
        <w:rPr>
          <w:rFonts w:ascii="Times New Roman" w:hAnsi="Times New Roman"/>
          <w:sz w:val="24"/>
          <w:szCs w:val="24"/>
        </w:rPr>
        <w:t xml:space="preserve">Table </w:t>
      </w:r>
      <w:r w:rsidR="009D341D" w:rsidRPr="000339BF">
        <w:rPr>
          <w:rFonts w:ascii="Times New Roman" w:hAnsi="Times New Roman" w:hint="eastAsia"/>
          <w:sz w:val="24"/>
          <w:szCs w:val="24"/>
        </w:rPr>
        <w:t>S</w:t>
      </w:r>
      <w:r w:rsidR="00F5635E" w:rsidRPr="000339BF">
        <w:rPr>
          <w:rFonts w:ascii="Times New Roman" w:hAnsi="Times New Roman"/>
          <w:sz w:val="24"/>
          <w:szCs w:val="24"/>
        </w:rPr>
        <w:t>1</w:t>
      </w:r>
      <w:r w:rsidR="00EC0344" w:rsidRPr="000339BF">
        <w:rPr>
          <w:rFonts w:ascii="Times New Roman" w:hAnsi="Times New Roman"/>
          <w:sz w:val="24"/>
          <w:szCs w:val="24"/>
        </w:rPr>
        <w:t xml:space="preserve">. </w:t>
      </w:r>
      <w:r w:rsidR="00141ABF" w:rsidRPr="000339BF">
        <w:rPr>
          <w:rFonts w:ascii="Times New Roman" w:hAnsi="Times New Roman"/>
          <w:sz w:val="24"/>
          <w:szCs w:val="24"/>
        </w:rPr>
        <w:t>During the follow-up period (mean duration, 7.52 years; total person-years, 13,378,356)</w:t>
      </w:r>
      <w:r w:rsidR="00EC0344" w:rsidRPr="000339BF">
        <w:rPr>
          <w:rFonts w:ascii="Times New Roman" w:hAnsi="Times New Roman"/>
          <w:sz w:val="24"/>
          <w:szCs w:val="24"/>
        </w:rPr>
        <w:t xml:space="preserve">, </w:t>
      </w:r>
      <w:r w:rsidR="00EC0344" w:rsidRPr="000339BF">
        <w:rPr>
          <w:rFonts w:ascii="Times New Roman" w:eastAsia="Malgun Gothic" w:hAnsi="Times New Roman"/>
          <w:sz w:val="24"/>
          <w:szCs w:val="24"/>
        </w:rPr>
        <w:t>342,601</w:t>
      </w:r>
      <w:r w:rsidR="00EC0344" w:rsidRPr="000339BF">
        <w:rPr>
          <w:rFonts w:ascii="Times New Roman" w:hAnsi="Times New Roman"/>
          <w:sz w:val="24"/>
          <w:szCs w:val="24"/>
        </w:rPr>
        <w:t xml:space="preserve"> children (19</w:t>
      </w:r>
      <w:r w:rsidRPr="000339BF">
        <w:rPr>
          <w:rFonts w:ascii="Times New Roman" w:hAnsi="Times New Roman"/>
          <w:sz w:val="24"/>
          <w:szCs w:val="24"/>
        </w:rPr>
        <w:t>.3</w:t>
      </w:r>
      <w:r w:rsidR="00EC0344" w:rsidRPr="000339BF">
        <w:rPr>
          <w:rFonts w:ascii="Times New Roman" w:hAnsi="Times New Roman"/>
          <w:sz w:val="24"/>
          <w:szCs w:val="24"/>
        </w:rPr>
        <w:t>%) were diagnosed with AD</w:t>
      </w:r>
      <w:r w:rsidR="009D341D" w:rsidRPr="000339BF">
        <w:rPr>
          <w:rFonts w:ascii="Times New Roman" w:hAnsi="Times New Roman" w:hint="eastAsia"/>
          <w:sz w:val="24"/>
          <w:szCs w:val="24"/>
        </w:rPr>
        <w:t xml:space="preserve">. </w:t>
      </w:r>
      <w:r w:rsidR="00244289" w:rsidRPr="000339BF">
        <w:rPr>
          <w:rFonts w:ascii="Times New Roman" w:hAnsi="Times New Roman"/>
          <w:sz w:val="24"/>
          <w:szCs w:val="24"/>
        </w:rPr>
        <w:t xml:space="preserve">In </w:t>
      </w:r>
      <w:r w:rsidR="00CA380D" w:rsidRPr="000339BF">
        <w:rPr>
          <w:rFonts w:ascii="Times New Roman" w:hAnsi="Times New Roman"/>
          <w:sz w:val="24"/>
          <w:szCs w:val="24"/>
        </w:rPr>
        <w:t xml:space="preserve">the </w:t>
      </w:r>
      <w:r w:rsidR="00244289" w:rsidRPr="000339BF">
        <w:rPr>
          <w:rFonts w:ascii="Times New Roman" w:hAnsi="Times New Roman"/>
          <w:sz w:val="24"/>
          <w:szCs w:val="24"/>
        </w:rPr>
        <w:t xml:space="preserve">matched cohort, </w:t>
      </w:r>
      <w:r w:rsidR="00244289" w:rsidRPr="000339BF">
        <w:rPr>
          <w:rFonts w:ascii="Times New Roman" w:hAnsi="Times New Roman" w:hint="eastAsia"/>
          <w:sz w:val="24"/>
          <w:szCs w:val="24"/>
        </w:rPr>
        <w:t>c</w:t>
      </w:r>
      <w:r w:rsidR="00DE3F85" w:rsidRPr="000339BF">
        <w:rPr>
          <w:rFonts w:ascii="Times New Roman" w:hAnsi="Times New Roman"/>
          <w:sz w:val="24"/>
          <w:szCs w:val="24"/>
        </w:rPr>
        <w:t xml:space="preserve">hildren with AD had a </w:t>
      </w:r>
      <w:r w:rsidR="00244289" w:rsidRPr="000339BF">
        <w:rPr>
          <w:rFonts w:ascii="Times New Roman" w:hAnsi="Times New Roman" w:hint="eastAsia"/>
          <w:sz w:val="24"/>
          <w:szCs w:val="24"/>
        </w:rPr>
        <w:t>14</w:t>
      </w:r>
      <w:r w:rsidR="00DE3F85" w:rsidRPr="000339BF">
        <w:rPr>
          <w:rFonts w:ascii="Times New Roman" w:hAnsi="Times New Roman"/>
          <w:sz w:val="24"/>
          <w:szCs w:val="24"/>
        </w:rPr>
        <w:t xml:space="preserve">% greater likelihood of </w:t>
      </w:r>
      <w:r w:rsidR="009A672D" w:rsidRPr="000339BF">
        <w:rPr>
          <w:rFonts w:ascii="Times New Roman" w:hAnsi="Times New Roman"/>
          <w:sz w:val="24"/>
          <w:szCs w:val="24"/>
        </w:rPr>
        <w:t xml:space="preserve">developing </w:t>
      </w:r>
      <w:r w:rsidR="00DE3F85" w:rsidRPr="000339BF">
        <w:rPr>
          <w:rFonts w:ascii="Times New Roman" w:hAnsi="Times New Roman"/>
          <w:sz w:val="24"/>
          <w:szCs w:val="24"/>
        </w:rPr>
        <w:t>fracture</w:t>
      </w:r>
      <w:r w:rsidR="00CA380D" w:rsidRPr="000339BF">
        <w:rPr>
          <w:rFonts w:ascii="Times New Roman" w:hAnsi="Times New Roman"/>
          <w:sz w:val="24"/>
          <w:szCs w:val="24"/>
        </w:rPr>
        <w:t>s</w:t>
      </w:r>
      <w:r w:rsidR="00DE3F85" w:rsidRPr="000339BF">
        <w:rPr>
          <w:rFonts w:ascii="Times New Roman" w:hAnsi="Times New Roman"/>
          <w:sz w:val="24"/>
          <w:szCs w:val="24"/>
        </w:rPr>
        <w:t xml:space="preserve"> </w:t>
      </w:r>
      <w:r w:rsidR="00A81890" w:rsidRPr="000339BF">
        <w:rPr>
          <w:rFonts w:ascii="Times New Roman" w:hAnsi="Times New Roman"/>
          <w:sz w:val="24"/>
          <w:szCs w:val="24"/>
        </w:rPr>
        <w:t>than</w:t>
      </w:r>
      <w:r w:rsidR="00CA380D" w:rsidRPr="000339BF">
        <w:rPr>
          <w:rFonts w:ascii="Times New Roman" w:hAnsi="Times New Roman"/>
          <w:sz w:val="24"/>
          <w:szCs w:val="24"/>
        </w:rPr>
        <w:t xml:space="preserve"> controls (</w:t>
      </w:r>
      <w:r w:rsidR="00CA380D" w:rsidRPr="000339BF">
        <w:rPr>
          <w:rFonts w:ascii="Times New Roman" w:hAnsi="Times New Roman" w:hint="eastAsia"/>
          <w:sz w:val="24"/>
          <w:szCs w:val="24"/>
        </w:rPr>
        <w:t>33</w:t>
      </w:r>
      <w:r w:rsidR="00CA380D" w:rsidRPr="000339BF">
        <w:rPr>
          <w:rFonts w:ascii="Times New Roman" w:hAnsi="Times New Roman"/>
          <w:sz w:val="24"/>
          <w:szCs w:val="24"/>
        </w:rPr>
        <w:t>.</w:t>
      </w:r>
      <w:r w:rsidR="00CA380D" w:rsidRPr="000339BF">
        <w:rPr>
          <w:rFonts w:ascii="Times New Roman" w:hAnsi="Times New Roman" w:hint="eastAsia"/>
          <w:sz w:val="24"/>
          <w:szCs w:val="24"/>
        </w:rPr>
        <w:t>37</w:t>
      </w:r>
      <w:r w:rsidR="00CA380D" w:rsidRPr="000339BF">
        <w:rPr>
          <w:rFonts w:ascii="Times New Roman" w:hAnsi="Times New Roman"/>
          <w:sz w:val="24"/>
          <w:szCs w:val="24"/>
        </w:rPr>
        <w:t xml:space="preserve"> vs. </w:t>
      </w:r>
      <w:r w:rsidR="00CA380D" w:rsidRPr="000339BF">
        <w:rPr>
          <w:rFonts w:ascii="Times New Roman" w:hAnsi="Times New Roman" w:hint="eastAsia"/>
          <w:sz w:val="24"/>
          <w:szCs w:val="24"/>
        </w:rPr>
        <w:t>28</w:t>
      </w:r>
      <w:r w:rsidR="00CA380D" w:rsidRPr="000339BF">
        <w:rPr>
          <w:rFonts w:ascii="Times New Roman" w:hAnsi="Times New Roman"/>
          <w:sz w:val="24"/>
          <w:szCs w:val="24"/>
        </w:rPr>
        <w:t>.</w:t>
      </w:r>
      <w:r w:rsidR="00CA380D" w:rsidRPr="000339BF">
        <w:rPr>
          <w:rFonts w:ascii="Times New Roman" w:hAnsi="Times New Roman" w:hint="eastAsia"/>
          <w:sz w:val="24"/>
          <w:szCs w:val="24"/>
        </w:rPr>
        <w:t>88</w:t>
      </w:r>
      <w:r w:rsidR="00565FEF" w:rsidRPr="000339BF">
        <w:rPr>
          <w:rFonts w:ascii="Times New Roman" w:hAnsi="Times New Roman"/>
          <w:sz w:val="24"/>
          <w:szCs w:val="24"/>
        </w:rPr>
        <w:t xml:space="preserve"> per 1,000 person-years</w:t>
      </w:r>
      <w:r w:rsidR="00CA380D" w:rsidRPr="000339BF">
        <w:rPr>
          <w:rFonts w:ascii="Times New Roman" w:hAnsi="Times New Roman"/>
          <w:sz w:val="24"/>
          <w:szCs w:val="24"/>
        </w:rPr>
        <w:t xml:space="preserve">) </w:t>
      </w:r>
      <w:r w:rsidR="00DE3F85" w:rsidRPr="000339BF">
        <w:rPr>
          <w:rFonts w:ascii="Times New Roman" w:hAnsi="Times New Roman"/>
          <w:sz w:val="24"/>
          <w:szCs w:val="24"/>
        </w:rPr>
        <w:t>after adj</w:t>
      </w:r>
      <w:r w:rsidR="009D341D" w:rsidRPr="000339BF">
        <w:rPr>
          <w:rFonts w:ascii="Times New Roman" w:hAnsi="Times New Roman"/>
          <w:sz w:val="24"/>
          <w:szCs w:val="24"/>
        </w:rPr>
        <w:t>ust</w:t>
      </w:r>
      <w:r w:rsidR="00CA380D" w:rsidRPr="000339BF">
        <w:rPr>
          <w:rFonts w:ascii="Times New Roman" w:hAnsi="Times New Roman"/>
          <w:sz w:val="24"/>
          <w:szCs w:val="24"/>
        </w:rPr>
        <w:t>ing</w:t>
      </w:r>
      <w:r w:rsidR="009D341D" w:rsidRPr="000339BF">
        <w:rPr>
          <w:rFonts w:ascii="Times New Roman" w:hAnsi="Times New Roman"/>
          <w:sz w:val="24"/>
          <w:szCs w:val="24"/>
        </w:rPr>
        <w:t xml:space="preserve"> for confounders </w:t>
      </w:r>
      <w:r w:rsidR="00CA380D" w:rsidRPr="000339BF">
        <w:rPr>
          <w:rFonts w:ascii="Times New Roman" w:hAnsi="Times New Roman"/>
          <w:sz w:val="24"/>
          <w:szCs w:val="24"/>
        </w:rPr>
        <w:t>(Table 1</w:t>
      </w:r>
      <w:r w:rsidR="00DE3F85" w:rsidRPr="000339BF">
        <w:rPr>
          <w:rFonts w:ascii="Times New Roman" w:hAnsi="Times New Roman"/>
          <w:sz w:val="24"/>
          <w:szCs w:val="24"/>
        </w:rPr>
        <w:t xml:space="preserve">). </w:t>
      </w:r>
      <w:r w:rsidR="00CA380D" w:rsidRPr="000339BF">
        <w:rPr>
          <w:rFonts w:ascii="Times New Roman" w:hAnsi="Times New Roman"/>
          <w:sz w:val="24"/>
          <w:szCs w:val="24"/>
        </w:rPr>
        <w:t>T</w:t>
      </w:r>
      <w:r w:rsidRPr="000339BF">
        <w:rPr>
          <w:rFonts w:ascii="Times New Roman" w:eastAsia="Malgun Gothic" w:hAnsi="Times New Roman"/>
          <w:sz w:val="24"/>
          <w:szCs w:val="24"/>
        </w:rPr>
        <w:t xml:space="preserve">he </w:t>
      </w:r>
      <w:r w:rsidRPr="000339BF">
        <w:rPr>
          <w:rFonts w:ascii="Times New Roman" w:hAnsi="Times New Roman"/>
          <w:sz w:val="24"/>
          <w:szCs w:val="24"/>
        </w:rPr>
        <w:t xml:space="preserve">risk of fracture increased with AD severity </w:t>
      </w:r>
      <w:r w:rsidR="00CA380D" w:rsidRPr="000339BF">
        <w:rPr>
          <w:rFonts w:ascii="Times New Roman" w:hAnsi="Times New Roman"/>
          <w:sz w:val="24"/>
          <w:szCs w:val="24"/>
        </w:rPr>
        <w:t xml:space="preserve">(28.88, 33.08, and 35.54 </w:t>
      </w:r>
      <w:r w:rsidR="00565FEF" w:rsidRPr="000339BF">
        <w:rPr>
          <w:rFonts w:ascii="Times New Roman" w:hAnsi="Times New Roman"/>
          <w:sz w:val="24"/>
          <w:szCs w:val="24"/>
        </w:rPr>
        <w:t xml:space="preserve">per 1,000 person-years </w:t>
      </w:r>
      <w:r w:rsidR="00CA380D" w:rsidRPr="000339BF">
        <w:rPr>
          <w:rFonts w:ascii="Times New Roman" w:hAnsi="Times New Roman"/>
          <w:sz w:val="24"/>
          <w:szCs w:val="24"/>
        </w:rPr>
        <w:t>in the control, mild AD, and moderate to severe AD groups</w:t>
      </w:r>
      <w:r w:rsidRPr="000339BF">
        <w:rPr>
          <w:rFonts w:ascii="Times New Roman" w:hAnsi="Times New Roman"/>
          <w:sz w:val="24"/>
          <w:szCs w:val="24"/>
        </w:rPr>
        <w:t xml:space="preserve">. </w:t>
      </w:r>
      <w:r w:rsidR="00CA380D" w:rsidRPr="000339BF">
        <w:rPr>
          <w:rFonts w:ascii="Times New Roman" w:hAnsi="Times New Roman"/>
          <w:sz w:val="24"/>
          <w:szCs w:val="24"/>
        </w:rPr>
        <w:t>The risk of fracture increased by</w:t>
      </w:r>
      <w:r w:rsidR="00422C8C" w:rsidRPr="000339BF">
        <w:rPr>
          <w:rFonts w:ascii="Times New Roman" w:hAnsi="Times New Roman"/>
          <w:sz w:val="24"/>
          <w:szCs w:val="24"/>
        </w:rPr>
        <w:t xml:space="preserve"> 12% in children with mild AD (a</w:t>
      </w:r>
      <w:r w:rsidR="00CA380D" w:rsidRPr="000339BF">
        <w:rPr>
          <w:rFonts w:ascii="Times New Roman" w:hAnsi="Times New Roman"/>
          <w:sz w:val="24"/>
          <w:szCs w:val="24"/>
        </w:rPr>
        <w:t xml:space="preserve">djusted </w:t>
      </w:r>
      <w:r w:rsidR="00422C8C" w:rsidRPr="000339BF">
        <w:rPr>
          <w:rFonts w:ascii="Times New Roman" w:hAnsi="Times New Roman"/>
          <w:sz w:val="24"/>
          <w:szCs w:val="24"/>
        </w:rPr>
        <w:t>HR</w:t>
      </w:r>
      <w:r w:rsidR="00CA380D" w:rsidRPr="000339BF">
        <w:rPr>
          <w:rFonts w:ascii="Times New Roman" w:hAnsi="Times New Roman"/>
          <w:sz w:val="24"/>
          <w:szCs w:val="24"/>
        </w:rPr>
        <w:t xml:space="preserve"> [</w:t>
      </w:r>
      <w:proofErr w:type="spellStart"/>
      <w:r w:rsidR="00CA380D" w:rsidRPr="000339BF">
        <w:rPr>
          <w:rFonts w:ascii="Times New Roman" w:hAnsi="Times New Roman"/>
          <w:sz w:val="24"/>
          <w:szCs w:val="24"/>
        </w:rPr>
        <w:t>aHR</w:t>
      </w:r>
      <w:proofErr w:type="spellEnd"/>
      <w:r w:rsidR="00CA380D" w:rsidRPr="000339BF">
        <w:rPr>
          <w:rFonts w:ascii="Times New Roman" w:hAnsi="Times New Roman"/>
          <w:sz w:val="24"/>
          <w:szCs w:val="24"/>
        </w:rPr>
        <w:t>]</w:t>
      </w:r>
      <w:r w:rsidR="00422C8C" w:rsidRPr="000339BF">
        <w:rPr>
          <w:rFonts w:ascii="Times New Roman" w:hAnsi="Times New Roman"/>
          <w:sz w:val="24"/>
          <w:szCs w:val="24"/>
        </w:rPr>
        <w:t>, 1.</w:t>
      </w:r>
      <w:r w:rsidR="00422C8C" w:rsidRPr="000339BF">
        <w:rPr>
          <w:rFonts w:ascii="Times New Roman" w:eastAsia="Malgun Gothic" w:hAnsi="Times New Roman"/>
          <w:sz w:val="24"/>
          <w:szCs w:val="24"/>
        </w:rPr>
        <w:t>12; 95% CI, 1.11</w:t>
      </w:r>
      <w:r w:rsidR="0039750E" w:rsidRPr="000339BF">
        <w:rPr>
          <w:rFonts w:ascii="Times New Roman" w:hAnsi="Times New Roman"/>
          <w:sz w:val="24"/>
          <w:szCs w:val="24"/>
        </w:rPr>
        <w:t>–</w:t>
      </w:r>
      <w:r w:rsidR="00422C8C" w:rsidRPr="000339BF">
        <w:rPr>
          <w:rFonts w:ascii="Times New Roman" w:eastAsia="Malgun Gothic" w:hAnsi="Times New Roman"/>
          <w:sz w:val="24"/>
          <w:szCs w:val="24"/>
        </w:rPr>
        <w:t>1.14</w:t>
      </w:r>
      <w:r w:rsidR="00422C8C" w:rsidRPr="000339BF">
        <w:rPr>
          <w:rFonts w:ascii="Times New Roman" w:hAnsi="Times New Roman"/>
          <w:sz w:val="24"/>
          <w:szCs w:val="24"/>
        </w:rPr>
        <w:t>) and 23% in those with moderate to severe AD (</w:t>
      </w:r>
      <w:proofErr w:type="spellStart"/>
      <w:r w:rsidR="00422C8C" w:rsidRPr="000339BF">
        <w:rPr>
          <w:rFonts w:ascii="Times New Roman" w:hAnsi="Times New Roman"/>
          <w:sz w:val="24"/>
          <w:szCs w:val="24"/>
        </w:rPr>
        <w:t>aHR</w:t>
      </w:r>
      <w:proofErr w:type="spellEnd"/>
      <w:r w:rsidR="00422C8C" w:rsidRPr="000339BF">
        <w:rPr>
          <w:rFonts w:ascii="Times New Roman" w:hAnsi="Times New Roman"/>
          <w:sz w:val="24"/>
          <w:szCs w:val="24"/>
        </w:rPr>
        <w:t xml:space="preserve">, </w:t>
      </w:r>
      <w:r w:rsidR="00422C8C" w:rsidRPr="000339BF">
        <w:rPr>
          <w:rFonts w:ascii="Times New Roman" w:eastAsia="Malgun Gothic" w:hAnsi="Times New Roman"/>
          <w:sz w:val="24"/>
          <w:szCs w:val="24"/>
        </w:rPr>
        <w:t>1.23; 95% CI, 1.20</w:t>
      </w:r>
      <w:r w:rsidR="0039750E" w:rsidRPr="000339BF">
        <w:rPr>
          <w:rFonts w:ascii="Times New Roman" w:hAnsi="Times New Roman"/>
          <w:sz w:val="24"/>
          <w:szCs w:val="24"/>
        </w:rPr>
        <w:t>–</w:t>
      </w:r>
      <w:r w:rsidR="00422C8C" w:rsidRPr="000339BF">
        <w:rPr>
          <w:rFonts w:ascii="Times New Roman" w:eastAsia="Malgun Gothic" w:hAnsi="Times New Roman"/>
          <w:sz w:val="24"/>
          <w:szCs w:val="24"/>
        </w:rPr>
        <w:t>1.26).</w:t>
      </w:r>
      <w:r w:rsidR="00244289" w:rsidRPr="000339BF">
        <w:rPr>
          <w:rFonts w:ascii="Times New Roman" w:hAnsi="Times New Roman"/>
          <w:sz w:val="24"/>
          <w:szCs w:val="24"/>
        </w:rPr>
        <w:t xml:space="preserve"> </w:t>
      </w:r>
      <w:r w:rsidR="009F63DC" w:rsidRPr="000339BF">
        <w:rPr>
          <w:rFonts w:ascii="Times New Roman" w:hAnsi="Times New Roman"/>
          <w:sz w:val="24"/>
          <w:szCs w:val="24"/>
        </w:rPr>
        <w:t xml:space="preserve">To reduce the </w:t>
      </w:r>
      <w:r w:rsidR="0039750E" w:rsidRPr="000339BF">
        <w:rPr>
          <w:rFonts w:ascii="Times New Roman" w:hAnsi="Times New Roman"/>
          <w:sz w:val="24"/>
          <w:szCs w:val="24"/>
        </w:rPr>
        <w:t xml:space="preserve">risk </w:t>
      </w:r>
      <w:r w:rsidR="009F63DC" w:rsidRPr="000339BF">
        <w:rPr>
          <w:rFonts w:ascii="Times New Roman" w:hAnsi="Times New Roman"/>
          <w:sz w:val="24"/>
          <w:szCs w:val="24"/>
        </w:rPr>
        <w:t>of detection bias or reverse causation, we performed an additional analysis to determine whether age at diagnosis influenced fracture risk. We found that earl</w:t>
      </w:r>
      <w:r w:rsidR="00565FEF" w:rsidRPr="000339BF">
        <w:rPr>
          <w:rFonts w:ascii="Times New Roman" w:hAnsi="Times New Roman"/>
          <w:sz w:val="24"/>
          <w:szCs w:val="24"/>
        </w:rPr>
        <w:t xml:space="preserve">y onset </w:t>
      </w:r>
      <w:r w:rsidR="009F63DC" w:rsidRPr="000339BF">
        <w:rPr>
          <w:rFonts w:ascii="Times New Roman" w:hAnsi="Times New Roman"/>
          <w:sz w:val="24"/>
          <w:szCs w:val="24"/>
        </w:rPr>
        <w:t>increased fracture risk (</w:t>
      </w:r>
      <w:proofErr w:type="spellStart"/>
      <w:r w:rsidR="009F63DC" w:rsidRPr="000339BF">
        <w:rPr>
          <w:rFonts w:ascii="Times New Roman" w:hAnsi="Times New Roman"/>
          <w:sz w:val="24"/>
          <w:szCs w:val="24"/>
        </w:rPr>
        <w:t>aHR</w:t>
      </w:r>
      <w:proofErr w:type="spellEnd"/>
      <w:r w:rsidR="009F63DC" w:rsidRPr="000339BF">
        <w:rPr>
          <w:rFonts w:ascii="Times New Roman" w:hAnsi="Times New Roman"/>
          <w:sz w:val="24"/>
          <w:szCs w:val="24"/>
        </w:rPr>
        <w:t xml:space="preserve"> for </w:t>
      </w:r>
      <w:r w:rsidR="001E716C" w:rsidRPr="000339BF">
        <w:rPr>
          <w:rFonts w:ascii="Times New Roman" w:hAnsi="Times New Roman" w:hint="eastAsia"/>
          <w:sz w:val="24"/>
          <w:szCs w:val="24"/>
        </w:rPr>
        <w:t xml:space="preserve">first </w:t>
      </w:r>
      <w:r w:rsidR="003952A4" w:rsidRPr="000339BF">
        <w:rPr>
          <w:rFonts w:ascii="Times New Roman" w:hAnsi="Times New Roman"/>
          <w:sz w:val="24"/>
          <w:szCs w:val="24"/>
        </w:rPr>
        <w:t>diagnosis at</w:t>
      </w:r>
      <w:r w:rsidR="009F63DC" w:rsidRPr="000339BF">
        <w:rPr>
          <w:rFonts w:ascii="Times New Roman" w:hAnsi="Times New Roman"/>
          <w:sz w:val="24"/>
          <w:szCs w:val="24"/>
        </w:rPr>
        <w:t xml:space="preserve"> </w:t>
      </w:r>
      <w:r w:rsidR="0039750E" w:rsidRPr="000339BF">
        <w:rPr>
          <w:rFonts w:ascii="Times New Roman" w:hAnsi="Times New Roman"/>
          <w:sz w:val="24"/>
          <w:szCs w:val="24"/>
        </w:rPr>
        <w:t xml:space="preserve">age </w:t>
      </w:r>
      <w:r w:rsidR="009F63DC" w:rsidRPr="000339BF">
        <w:rPr>
          <w:rFonts w:ascii="Times New Roman" w:hAnsi="Times New Roman"/>
          <w:sz w:val="24"/>
          <w:szCs w:val="24"/>
        </w:rPr>
        <w:t xml:space="preserve">&lt;2 years, 1.19 [95% CI: 1.18–1.21]; </w:t>
      </w:r>
      <w:proofErr w:type="spellStart"/>
      <w:r w:rsidR="009F63DC" w:rsidRPr="000339BF">
        <w:rPr>
          <w:rFonts w:ascii="Times New Roman" w:hAnsi="Times New Roman"/>
          <w:sz w:val="24"/>
          <w:szCs w:val="24"/>
        </w:rPr>
        <w:lastRenderedPageBreak/>
        <w:t>aHR</w:t>
      </w:r>
      <w:proofErr w:type="spellEnd"/>
      <w:r w:rsidR="009F63DC" w:rsidRPr="000339BF">
        <w:rPr>
          <w:rFonts w:ascii="Times New Roman" w:hAnsi="Times New Roman"/>
          <w:sz w:val="24"/>
          <w:szCs w:val="24"/>
        </w:rPr>
        <w:t xml:space="preserve"> for </w:t>
      </w:r>
      <w:r w:rsidR="001E716C" w:rsidRPr="000339BF">
        <w:rPr>
          <w:rFonts w:ascii="Times New Roman" w:hAnsi="Times New Roman" w:hint="eastAsia"/>
          <w:sz w:val="24"/>
          <w:szCs w:val="24"/>
        </w:rPr>
        <w:t xml:space="preserve">first </w:t>
      </w:r>
      <w:r w:rsidR="009F63DC" w:rsidRPr="000339BF">
        <w:rPr>
          <w:rFonts w:ascii="Times New Roman" w:hAnsi="Times New Roman"/>
          <w:sz w:val="24"/>
          <w:szCs w:val="24"/>
        </w:rPr>
        <w:t xml:space="preserve">diagnosis at </w:t>
      </w:r>
      <w:r w:rsidR="0039750E" w:rsidRPr="000339BF">
        <w:rPr>
          <w:rFonts w:ascii="Times New Roman" w:hAnsi="Times New Roman"/>
          <w:sz w:val="24"/>
          <w:szCs w:val="24"/>
        </w:rPr>
        <w:t xml:space="preserve">age </w:t>
      </w:r>
      <w:r w:rsidR="009F63DC" w:rsidRPr="000339BF">
        <w:rPr>
          <w:rFonts w:ascii="Times New Roman" w:hAnsi="Times New Roman"/>
          <w:sz w:val="24"/>
          <w:szCs w:val="24"/>
        </w:rPr>
        <w:t xml:space="preserve">2–4 years, 1.08 [95% CI: 1.06–1.10]; and </w:t>
      </w:r>
      <w:proofErr w:type="spellStart"/>
      <w:r w:rsidR="009F63DC" w:rsidRPr="000339BF">
        <w:rPr>
          <w:rFonts w:ascii="Times New Roman" w:hAnsi="Times New Roman"/>
          <w:sz w:val="24"/>
          <w:szCs w:val="24"/>
        </w:rPr>
        <w:t>aHR</w:t>
      </w:r>
      <w:proofErr w:type="spellEnd"/>
      <w:r w:rsidR="009F63DC" w:rsidRPr="000339BF">
        <w:rPr>
          <w:rFonts w:ascii="Times New Roman" w:hAnsi="Times New Roman"/>
          <w:sz w:val="24"/>
          <w:szCs w:val="24"/>
        </w:rPr>
        <w:t xml:space="preserve"> for </w:t>
      </w:r>
      <w:r w:rsidR="001E716C" w:rsidRPr="000339BF">
        <w:rPr>
          <w:rFonts w:ascii="Times New Roman" w:hAnsi="Times New Roman" w:hint="eastAsia"/>
          <w:sz w:val="24"/>
          <w:szCs w:val="24"/>
        </w:rPr>
        <w:t xml:space="preserve">first </w:t>
      </w:r>
      <w:r w:rsidR="009F63DC" w:rsidRPr="000339BF">
        <w:rPr>
          <w:rFonts w:ascii="Times New Roman" w:hAnsi="Times New Roman"/>
          <w:sz w:val="24"/>
          <w:szCs w:val="24"/>
        </w:rPr>
        <w:t xml:space="preserve">diagnosis at </w:t>
      </w:r>
      <w:r w:rsidR="0039750E" w:rsidRPr="000339BF">
        <w:rPr>
          <w:rFonts w:ascii="Times New Roman" w:hAnsi="Times New Roman"/>
          <w:sz w:val="24"/>
          <w:szCs w:val="24"/>
        </w:rPr>
        <w:t xml:space="preserve">age </w:t>
      </w:r>
      <w:r w:rsidR="009F63DC" w:rsidRPr="000339BF">
        <w:rPr>
          <w:rFonts w:ascii="Times New Roman" w:eastAsia="Dotum" w:hAnsi="Times New Roman"/>
          <w:sz w:val="24"/>
          <w:szCs w:val="24"/>
        </w:rPr>
        <w:t>≥</w:t>
      </w:r>
      <w:r w:rsidR="009F63DC" w:rsidRPr="000339BF">
        <w:rPr>
          <w:rFonts w:ascii="Times New Roman" w:hAnsi="Times New Roman"/>
          <w:sz w:val="24"/>
          <w:szCs w:val="24"/>
        </w:rPr>
        <w:t>5 years, 1.03 [95% CI: 1.01–1.06]</w:t>
      </w:r>
      <w:r w:rsidR="0039750E" w:rsidRPr="000339BF">
        <w:rPr>
          <w:rFonts w:ascii="Times New Roman" w:hAnsi="Times New Roman"/>
          <w:sz w:val="24"/>
          <w:szCs w:val="24"/>
        </w:rPr>
        <w:t>)</w:t>
      </w:r>
      <w:r w:rsidR="00244289" w:rsidRPr="000339BF">
        <w:rPr>
          <w:rFonts w:ascii="Times New Roman" w:hAnsi="Times New Roman"/>
          <w:sz w:val="24"/>
          <w:szCs w:val="24"/>
        </w:rPr>
        <w:t>.</w:t>
      </w:r>
    </w:p>
    <w:p w14:paraId="6D696750" w14:textId="21042674" w:rsidR="00A94B74" w:rsidRPr="000339BF" w:rsidRDefault="001E716C" w:rsidP="00A94B74">
      <w:pPr>
        <w:widowControl/>
        <w:wordWrap/>
        <w:autoSpaceDE/>
        <w:autoSpaceDN/>
        <w:spacing w:after="0" w:line="480" w:lineRule="auto"/>
        <w:ind w:firstLine="800"/>
        <w:rPr>
          <w:rFonts w:ascii="Times New Roman" w:hAnsi="Times New Roman"/>
          <w:sz w:val="24"/>
          <w:szCs w:val="24"/>
        </w:rPr>
      </w:pPr>
      <w:r w:rsidRPr="000339BF">
        <w:rPr>
          <w:rFonts w:ascii="Times New Roman" w:hAnsi="Times New Roman"/>
          <w:color w:val="000000" w:themeColor="text1"/>
          <w:sz w:val="24"/>
          <w:szCs w:val="24"/>
        </w:rPr>
        <w:t>The excess risk for overall fracture following AD diagnosis was greater at 0–1 year of age after AD diagnosis (</w:t>
      </w:r>
      <w:proofErr w:type="spellStart"/>
      <w:r w:rsidRPr="000339BF">
        <w:rPr>
          <w:rFonts w:ascii="Times New Roman" w:hAnsi="Times New Roman"/>
          <w:color w:val="000000" w:themeColor="text1"/>
          <w:sz w:val="24"/>
          <w:szCs w:val="24"/>
        </w:rPr>
        <w:t>aHR</w:t>
      </w:r>
      <w:proofErr w:type="spellEnd"/>
      <w:r w:rsidRPr="000339BF">
        <w:rPr>
          <w:rFonts w:ascii="Times New Roman" w:hAnsi="Times New Roman"/>
          <w:color w:val="000000" w:themeColor="text1"/>
          <w:sz w:val="24"/>
          <w:szCs w:val="24"/>
        </w:rPr>
        <w:t>, 1.53; 95% CI: 1.49–1.57)</w:t>
      </w:r>
      <w:r w:rsidRPr="000339BF">
        <w:rPr>
          <w:rFonts w:ascii="Times New Roman" w:eastAsia="Malgun Gothic" w:hAnsi="Times New Roman"/>
          <w:color w:val="000000"/>
          <w:sz w:val="24"/>
          <w:szCs w:val="24"/>
        </w:rPr>
        <w:t xml:space="preserve">, and this risk persisted until 5 years of age (Figure </w:t>
      </w:r>
      <w:r w:rsidRPr="000339BF">
        <w:rPr>
          <w:rFonts w:ascii="Times New Roman" w:eastAsia="Malgun Gothic" w:hAnsi="Times New Roman" w:hint="eastAsia"/>
          <w:color w:val="000000"/>
          <w:sz w:val="24"/>
          <w:szCs w:val="24"/>
        </w:rPr>
        <w:t>1</w:t>
      </w:r>
      <w:r w:rsidRPr="000339BF">
        <w:rPr>
          <w:rFonts w:ascii="Times New Roman" w:eastAsia="Malgun Gothic" w:hAnsi="Times New Roman"/>
          <w:color w:val="000000"/>
          <w:sz w:val="24"/>
          <w:szCs w:val="24"/>
        </w:rPr>
        <w:t xml:space="preserve">). </w:t>
      </w:r>
      <w:r w:rsidR="00142B7D" w:rsidRPr="000339BF">
        <w:rPr>
          <w:rFonts w:ascii="Times New Roman" w:eastAsia="Malgun Gothic" w:hAnsi="Times New Roman"/>
          <w:sz w:val="24"/>
          <w:szCs w:val="24"/>
        </w:rPr>
        <w:t>The</w:t>
      </w:r>
      <w:r w:rsidR="00A467FC" w:rsidRPr="000339BF">
        <w:rPr>
          <w:rFonts w:ascii="Times New Roman" w:hAnsi="Times New Roman"/>
          <w:sz w:val="24"/>
          <w:szCs w:val="24"/>
        </w:rPr>
        <w:t xml:space="preserve"> risk of fracture</w:t>
      </w:r>
      <w:r w:rsidR="0039750E" w:rsidRPr="000339BF">
        <w:rPr>
          <w:rFonts w:ascii="Times New Roman" w:hAnsi="Times New Roman"/>
          <w:sz w:val="24"/>
          <w:szCs w:val="24"/>
        </w:rPr>
        <w:t xml:space="preserve"> </w:t>
      </w:r>
      <w:r w:rsidR="007F7B61" w:rsidRPr="000339BF">
        <w:rPr>
          <w:rFonts w:ascii="Times New Roman" w:hAnsi="Times New Roman"/>
          <w:sz w:val="24"/>
          <w:szCs w:val="24"/>
        </w:rPr>
        <w:t>at</w:t>
      </w:r>
      <w:r w:rsidR="0039750E" w:rsidRPr="000339BF">
        <w:rPr>
          <w:rFonts w:ascii="Times New Roman" w:hAnsi="Times New Roman"/>
          <w:sz w:val="24"/>
          <w:szCs w:val="24"/>
        </w:rPr>
        <w:t xml:space="preserve"> different sites</w:t>
      </w:r>
      <w:r w:rsidR="00A467FC" w:rsidRPr="000339BF">
        <w:rPr>
          <w:rFonts w:ascii="Times New Roman" w:hAnsi="Times New Roman"/>
          <w:sz w:val="24"/>
          <w:szCs w:val="24"/>
        </w:rPr>
        <w:t xml:space="preserve"> following AD development</w:t>
      </w:r>
      <w:r w:rsidR="00142B7D" w:rsidRPr="000339BF">
        <w:rPr>
          <w:rFonts w:ascii="Times New Roman" w:hAnsi="Times New Roman"/>
          <w:sz w:val="24"/>
          <w:szCs w:val="24"/>
        </w:rPr>
        <w:t xml:space="preserve"> is presented in Table </w:t>
      </w:r>
      <w:r w:rsidR="009F63DC" w:rsidRPr="000339BF">
        <w:rPr>
          <w:rFonts w:ascii="Times New Roman" w:hAnsi="Times New Roman" w:hint="eastAsia"/>
          <w:sz w:val="24"/>
          <w:szCs w:val="24"/>
        </w:rPr>
        <w:t>S2</w:t>
      </w:r>
      <w:r w:rsidR="00A467FC" w:rsidRPr="000339BF">
        <w:rPr>
          <w:rFonts w:ascii="Times New Roman" w:hAnsi="Times New Roman"/>
          <w:sz w:val="24"/>
          <w:szCs w:val="24"/>
        </w:rPr>
        <w:t xml:space="preserve">. </w:t>
      </w:r>
      <w:r w:rsidR="0039750E" w:rsidRPr="000339BF">
        <w:rPr>
          <w:rFonts w:ascii="Times New Roman" w:hAnsi="Times New Roman"/>
          <w:sz w:val="24"/>
          <w:szCs w:val="24"/>
        </w:rPr>
        <w:t>The</w:t>
      </w:r>
      <w:r w:rsidR="00A4148F" w:rsidRPr="000339BF">
        <w:rPr>
          <w:rFonts w:ascii="Times New Roman" w:hAnsi="Times New Roman"/>
          <w:sz w:val="24"/>
          <w:szCs w:val="24"/>
        </w:rPr>
        <w:t xml:space="preserve"> effect size</w:t>
      </w:r>
      <w:r w:rsidR="0039750E" w:rsidRPr="000339BF">
        <w:rPr>
          <w:rFonts w:ascii="Times New Roman" w:hAnsi="Times New Roman"/>
          <w:sz w:val="24"/>
          <w:szCs w:val="24"/>
        </w:rPr>
        <w:t xml:space="preserve"> was similar across</w:t>
      </w:r>
      <w:r w:rsidR="00A4148F" w:rsidRPr="000339BF">
        <w:rPr>
          <w:rFonts w:ascii="Times New Roman" w:hAnsi="Times New Roman"/>
          <w:sz w:val="24"/>
          <w:szCs w:val="24"/>
        </w:rPr>
        <w:t xml:space="preserve"> fracture</w:t>
      </w:r>
      <w:r w:rsidR="0039750E" w:rsidRPr="000339BF">
        <w:rPr>
          <w:rFonts w:ascii="Times New Roman" w:hAnsi="Times New Roman"/>
          <w:sz w:val="24"/>
          <w:szCs w:val="24"/>
        </w:rPr>
        <w:t xml:space="preserve"> </w:t>
      </w:r>
      <w:r w:rsidR="00A4148F" w:rsidRPr="000339BF">
        <w:rPr>
          <w:rFonts w:ascii="Times New Roman" w:hAnsi="Times New Roman"/>
          <w:sz w:val="24"/>
          <w:szCs w:val="24"/>
        </w:rPr>
        <w:t>s</w:t>
      </w:r>
      <w:r w:rsidR="0039750E" w:rsidRPr="000339BF">
        <w:rPr>
          <w:rFonts w:ascii="Times New Roman" w:hAnsi="Times New Roman"/>
          <w:sz w:val="24"/>
          <w:szCs w:val="24"/>
        </w:rPr>
        <w:t>ites</w:t>
      </w:r>
      <w:r w:rsidR="00A4148F" w:rsidRPr="000339BF">
        <w:rPr>
          <w:rFonts w:ascii="Times New Roman" w:hAnsi="Times New Roman"/>
          <w:sz w:val="24"/>
          <w:szCs w:val="24"/>
        </w:rPr>
        <w:t>: head (</w:t>
      </w:r>
      <w:proofErr w:type="spellStart"/>
      <w:r w:rsidR="00A4148F" w:rsidRPr="000339BF">
        <w:rPr>
          <w:rFonts w:ascii="Times New Roman" w:hAnsi="Times New Roman"/>
          <w:sz w:val="24"/>
          <w:szCs w:val="24"/>
        </w:rPr>
        <w:t>aHR</w:t>
      </w:r>
      <w:proofErr w:type="spellEnd"/>
      <w:r w:rsidR="00A4148F" w:rsidRPr="000339BF">
        <w:rPr>
          <w:rFonts w:ascii="Times New Roman" w:hAnsi="Times New Roman"/>
          <w:sz w:val="24"/>
          <w:szCs w:val="24"/>
        </w:rPr>
        <w:t>, 1.1</w:t>
      </w:r>
      <w:r w:rsidR="002037DA" w:rsidRPr="000339BF">
        <w:rPr>
          <w:rFonts w:ascii="Times New Roman" w:hAnsi="Times New Roman" w:hint="eastAsia"/>
          <w:sz w:val="24"/>
          <w:szCs w:val="24"/>
        </w:rPr>
        <w:t>3</w:t>
      </w:r>
      <w:r w:rsidR="00A4148F" w:rsidRPr="000339BF">
        <w:rPr>
          <w:rFonts w:ascii="Times New Roman" w:hAnsi="Times New Roman"/>
          <w:sz w:val="24"/>
          <w:szCs w:val="24"/>
        </w:rPr>
        <w:t>; 95% CI</w:t>
      </w:r>
      <w:r w:rsidR="001B6C7B" w:rsidRPr="000339BF">
        <w:rPr>
          <w:rFonts w:ascii="Times New Roman" w:hAnsi="Times New Roman"/>
          <w:sz w:val="24"/>
          <w:szCs w:val="24"/>
        </w:rPr>
        <w:t>:</w:t>
      </w:r>
      <w:r w:rsidR="00A4148F" w:rsidRPr="000339BF">
        <w:rPr>
          <w:rFonts w:ascii="Times New Roman" w:hAnsi="Times New Roman"/>
          <w:sz w:val="24"/>
          <w:szCs w:val="24"/>
        </w:rPr>
        <w:t xml:space="preserve"> 1.1</w:t>
      </w:r>
      <w:r w:rsidR="002037DA" w:rsidRPr="000339BF">
        <w:rPr>
          <w:rFonts w:ascii="Times New Roman" w:hAnsi="Times New Roman" w:hint="eastAsia"/>
          <w:sz w:val="24"/>
          <w:szCs w:val="24"/>
        </w:rPr>
        <w:t>0</w:t>
      </w:r>
      <w:r w:rsidR="001B6C7B" w:rsidRPr="000339BF">
        <w:rPr>
          <w:rFonts w:ascii="Times New Roman" w:hAnsi="Times New Roman"/>
          <w:sz w:val="24"/>
          <w:szCs w:val="24"/>
        </w:rPr>
        <w:t>–</w:t>
      </w:r>
      <w:r w:rsidR="00A4148F" w:rsidRPr="000339BF">
        <w:rPr>
          <w:rFonts w:ascii="Times New Roman" w:hAnsi="Times New Roman"/>
          <w:sz w:val="24"/>
          <w:szCs w:val="24"/>
        </w:rPr>
        <w:t>1.1</w:t>
      </w:r>
      <w:r w:rsidR="002037DA" w:rsidRPr="000339BF">
        <w:rPr>
          <w:rFonts w:ascii="Times New Roman" w:hAnsi="Times New Roman" w:hint="eastAsia"/>
          <w:sz w:val="24"/>
          <w:szCs w:val="24"/>
        </w:rPr>
        <w:t>5</w:t>
      </w:r>
      <w:r w:rsidR="00A4148F" w:rsidRPr="000339BF">
        <w:rPr>
          <w:rFonts w:ascii="Times New Roman" w:hAnsi="Times New Roman"/>
          <w:sz w:val="24"/>
          <w:szCs w:val="24"/>
        </w:rPr>
        <w:t>); spine (</w:t>
      </w:r>
      <w:proofErr w:type="spellStart"/>
      <w:r w:rsidR="00A4148F" w:rsidRPr="000339BF">
        <w:rPr>
          <w:rFonts w:ascii="Times New Roman" w:hAnsi="Times New Roman"/>
          <w:sz w:val="24"/>
          <w:szCs w:val="24"/>
        </w:rPr>
        <w:t>aHR</w:t>
      </w:r>
      <w:proofErr w:type="spellEnd"/>
      <w:r w:rsidR="00A4148F" w:rsidRPr="000339BF">
        <w:rPr>
          <w:rFonts w:ascii="Times New Roman" w:hAnsi="Times New Roman"/>
          <w:sz w:val="24"/>
          <w:szCs w:val="24"/>
        </w:rPr>
        <w:t>, 1.3</w:t>
      </w:r>
      <w:r w:rsidR="002037DA" w:rsidRPr="000339BF">
        <w:rPr>
          <w:rFonts w:ascii="Times New Roman" w:hAnsi="Times New Roman" w:hint="eastAsia"/>
          <w:sz w:val="24"/>
          <w:szCs w:val="24"/>
        </w:rPr>
        <w:t>3</w:t>
      </w:r>
      <w:r w:rsidR="00A4148F" w:rsidRPr="000339BF">
        <w:rPr>
          <w:rFonts w:ascii="Times New Roman" w:hAnsi="Times New Roman"/>
          <w:sz w:val="24"/>
          <w:szCs w:val="24"/>
        </w:rPr>
        <w:t>; 95% CI</w:t>
      </w:r>
      <w:r w:rsidR="001B6C7B" w:rsidRPr="000339BF">
        <w:rPr>
          <w:rFonts w:ascii="Times New Roman" w:hAnsi="Times New Roman"/>
          <w:sz w:val="24"/>
          <w:szCs w:val="24"/>
        </w:rPr>
        <w:t>:</w:t>
      </w:r>
      <w:r w:rsidR="00A4148F" w:rsidRPr="000339BF">
        <w:rPr>
          <w:rFonts w:ascii="Times New Roman" w:hAnsi="Times New Roman"/>
          <w:sz w:val="24"/>
          <w:szCs w:val="24"/>
        </w:rPr>
        <w:t xml:space="preserve"> 1.1</w:t>
      </w:r>
      <w:r w:rsidR="002037DA" w:rsidRPr="000339BF">
        <w:rPr>
          <w:rFonts w:ascii="Times New Roman" w:hAnsi="Times New Roman" w:hint="eastAsia"/>
          <w:sz w:val="24"/>
          <w:szCs w:val="24"/>
        </w:rPr>
        <w:t>3</w:t>
      </w:r>
      <w:r w:rsidR="001B6C7B" w:rsidRPr="000339BF">
        <w:rPr>
          <w:rFonts w:ascii="Times New Roman" w:hAnsi="Times New Roman"/>
          <w:sz w:val="24"/>
          <w:szCs w:val="24"/>
        </w:rPr>
        <w:t>–</w:t>
      </w:r>
      <w:r w:rsidR="00A4148F" w:rsidRPr="000339BF">
        <w:rPr>
          <w:rFonts w:ascii="Times New Roman" w:hAnsi="Times New Roman"/>
          <w:sz w:val="24"/>
          <w:szCs w:val="24"/>
        </w:rPr>
        <w:t>1.</w:t>
      </w:r>
      <w:r w:rsidR="002037DA" w:rsidRPr="000339BF">
        <w:rPr>
          <w:rFonts w:ascii="Times New Roman" w:hAnsi="Times New Roman" w:hint="eastAsia"/>
          <w:sz w:val="24"/>
          <w:szCs w:val="24"/>
        </w:rPr>
        <w:t>58</w:t>
      </w:r>
      <w:r w:rsidR="00A4148F" w:rsidRPr="000339BF">
        <w:rPr>
          <w:rFonts w:ascii="Times New Roman" w:hAnsi="Times New Roman"/>
          <w:sz w:val="24"/>
          <w:szCs w:val="24"/>
        </w:rPr>
        <w:t>); upper limb (</w:t>
      </w:r>
      <w:proofErr w:type="spellStart"/>
      <w:r w:rsidR="00A4148F" w:rsidRPr="000339BF">
        <w:rPr>
          <w:rFonts w:ascii="Times New Roman" w:hAnsi="Times New Roman"/>
          <w:sz w:val="24"/>
          <w:szCs w:val="24"/>
        </w:rPr>
        <w:t>aHR</w:t>
      </w:r>
      <w:proofErr w:type="spellEnd"/>
      <w:r w:rsidR="00A4148F" w:rsidRPr="000339BF">
        <w:rPr>
          <w:rFonts w:ascii="Times New Roman" w:hAnsi="Times New Roman"/>
          <w:sz w:val="24"/>
          <w:szCs w:val="24"/>
        </w:rPr>
        <w:t>, 1.</w:t>
      </w:r>
      <w:r w:rsidR="002037DA" w:rsidRPr="000339BF">
        <w:rPr>
          <w:rFonts w:ascii="Times New Roman" w:hAnsi="Times New Roman" w:hint="eastAsia"/>
          <w:sz w:val="24"/>
          <w:szCs w:val="24"/>
        </w:rPr>
        <w:t>06</w:t>
      </w:r>
      <w:r w:rsidR="00A4148F" w:rsidRPr="000339BF">
        <w:rPr>
          <w:rFonts w:ascii="Times New Roman" w:hAnsi="Times New Roman"/>
          <w:sz w:val="24"/>
          <w:szCs w:val="24"/>
        </w:rPr>
        <w:t>; 95% CI</w:t>
      </w:r>
      <w:r w:rsidR="001B6C7B" w:rsidRPr="000339BF">
        <w:rPr>
          <w:rFonts w:ascii="Times New Roman" w:hAnsi="Times New Roman"/>
          <w:sz w:val="24"/>
          <w:szCs w:val="24"/>
        </w:rPr>
        <w:t>:</w:t>
      </w:r>
      <w:r w:rsidR="00A4148F" w:rsidRPr="000339BF">
        <w:rPr>
          <w:rFonts w:ascii="Times New Roman" w:hAnsi="Times New Roman"/>
          <w:sz w:val="24"/>
          <w:szCs w:val="24"/>
        </w:rPr>
        <w:t xml:space="preserve"> 1.0</w:t>
      </w:r>
      <w:r w:rsidR="002037DA" w:rsidRPr="000339BF">
        <w:rPr>
          <w:rFonts w:ascii="Times New Roman" w:hAnsi="Times New Roman" w:hint="eastAsia"/>
          <w:sz w:val="24"/>
          <w:szCs w:val="24"/>
        </w:rPr>
        <w:t>5</w:t>
      </w:r>
      <w:r w:rsidR="001B6C7B" w:rsidRPr="000339BF">
        <w:rPr>
          <w:rFonts w:ascii="Times New Roman" w:hAnsi="Times New Roman"/>
          <w:sz w:val="24"/>
          <w:szCs w:val="24"/>
        </w:rPr>
        <w:t>–</w:t>
      </w:r>
      <w:r w:rsidR="00A4148F" w:rsidRPr="000339BF">
        <w:rPr>
          <w:rFonts w:ascii="Times New Roman" w:hAnsi="Times New Roman"/>
          <w:sz w:val="24"/>
          <w:szCs w:val="24"/>
        </w:rPr>
        <w:t>1.</w:t>
      </w:r>
      <w:r w:rsidR="002037DA" w:rsidRPr="000339BF">
        <w:rPr>
          <w:rFonts w:ascii="Times New Roman" w:hAnsi="Times New Roman" w:hint="eastAsia"/>
          <w:sz w:val="24"/>
          <w:szCs w:val="24"/>
        </w:rPr>
        <w:t>07</w:t>
      </w:r>
      <w:r w:rsidR="00A4148F" w:rsidRPr="000339BF">
        <w:rPr>
          <w:rFonts w:ascii="Times New Roman" w:hAnsi="Times New Roman"/>
          <w:sz w:val="24"/>
          <w:szCs w:val="24"/>
        </w:rPr>
        <w:t>); lower limb (</w:t>
      </w:r>
      <w:proofErr w:type="spellStart"/>
      <w:r w:rsidR="00A4148F" w:rsidRPr="000339BF">
        <w:rPr>
          <w:rFonts w:ascii="Times New Roman" w:hAnsi="Times New Roman"/>
          <w:sz w:val="24"/>
          <w:szCs w:val="24"/>
        </w:rPr>
        <w:t>aHR</w:t>
      </w:r>
      <w:proofErr w:type="spellEnd"/>
      <w:r w:rsidR="00A4148F" w:rsidRPr="000339BF">
        <w:rPr>
          <w:rFonts w:ascii="Times New Roman" w:hAnsi="Times New Roman"/>
          <w:sz w:val="24"/>
          <w:szCs w:val="24"/>
        </w:rPr>
        <w:t>, 1.1</w:t>
      </w:r>
      <w:r w:rsidR="002037DA" w:rsidRPr="000339BF">
        <w:rPr>
          <w:rFonts w:ascii="Times New Roman" w:hAnsi="Times New Roman" w:hint="eastAsia"/>
          <w:sz w:val="24"/>
          <w:szCs w:val="24"/>
        </w:rPr>
        <w:t>3</w:t>
      </w:r>
      <w:r w:rsidR="00A4148F" w:rsidRPr="000339BF">
        <w:rPr>
          <w:rFonts w:ascii="Times New Roman" w:hAnsi="Times New Roman"/>
          <w:sz w:val="24"/>
          <w:szCs w:val="24"/>
        </w:rPr>
        <w:t>; 95% CI</w:t>
      </w:r>
      <w:r w:rsidR="001B6C7B" w:rsidRPr="000339BF">
        <w:rPr>
          <w:rFonts w:ascii="Times New Roman" w:hAnsi="Times New Roman"/>
          <w:sz w:val="24"/>
          <w:szCs w:val="24"/>
        </w:rPr>
        <w:t>:</w:t>
      </w:r>
      <w:r w:rsidR="00A4148F" w:rsidRPr="000339BF">
        <w:rPr>
          <w:rFonts w:ascii="Times New Roman" w:hAnsi="Times New Roman"/>
          <w:sz w:val="24"/>
          <w:szCs w:val="24"/>
        </w:rPr>
        <w:t xml:space="preserve"> 1.1</w:t>
      </w:r>
      <w:r w:rsidR="002037DA" w:rsidRPr="000339BF">
        <w:rPr>
          <w:rFonts w:ascii="Times New Roman" w:hAnsi="Times New Roman" w:hint="eastAsia"/>
          <w:sz w:val="24"/>
          <w:szCs w:val="24"/>
        </w:rPr>
        <w:t>2</w:t>
      </w:r>
      <w:r w:rsidR="001B6C7B" w:rsidRPr="000339BF">
        <w:rPr>
          <w:rFonts w:ascii="Times New Roman" w:hAnsi="Times New Roman"/>
          <w:sz w:val="24"/>
          <w:szCs w:val="24"/>
        </w:rPr>
        <w:t>–</w:t>
      </w:r>
      <w:r w:rsidR="00A4148F" w:rsidRPr="000339BF">
        <w:rPr>
          <w:rFonts w:ascii="Times New Roman" w:hAnsi="Times New Roman"/>
          <w:sz w:val="24"/>
          <w:szCs w:val="24"/>
        </w:rPr>
        <w:t>1.</w:t>
      </w:r>
      <w:r w:rsidR="002037DA" w:rsidRPr="000339BF">
        <w:rPr>
          <w:rFonts w:ascii="Times New Roman" w:hAnsi="Times New Roman" w:hint="eastAsia"/>
          <w:sz w:val="24"/>
          <w:szCs w:val="24"/>
        </w:rPr>
        <w:t>15</w:t>
      </w:r>
      <w:r w:rsidR="00A4148F" w:rsidRPr="000339BF">
        <w:rPr>
          <w:rFonts w:ascii="Times New Roman" w:hAnsi="Times New Roman"/>
          <w:sz w:val="24"/>
          <w:szCs w:val="24"/>
        </w:rPr>
        <w:t>); and other</w:t>
      </w:r>
      <w:r w:rsidR="0039750E" w:rsidRPr="000339BF">
        <w:rPr>
          <w:rFonts w:ascii="Times New Roman" w:hAnsi="Times New Roman"/>
          <w:sz w:val="24"/>
          <w:szCs w:val="24"/>
        </w:rPr>
        <w:t xml:space="preserve"> </w:t>
      </w:r>
      <w:r w:rsidR="001B6C7B" w:rsidRPr="000339BF">
        <w:rPr>
          <w:rFonts w:ascii="Times New Roman" w:hAnsi="Times New Roman"/>
          <w:sz w:val="24"/>
          <w:szCs w:val="24"/>
        </w:rPr>
        <w:t>s</w:t>
      </w:r>
      <w:r w:rsidR="0039750E" w:rsidRPr="000339BF">
        <w:rPr>
          <w:rFonts w:ascii="Times New Roman" w:hAnsi="Times New Roman"/>
          <w:sz w:val="24"/>
          <w:szCs w:val="24"/>
        </w:rPr>
        <w:t>ites</w:t>
      </w:r>
      <w:r w:rsidR="00A4148F" w:rsidRPr="000339BF">
        <w:rPr>
          <w:rFonts w:ascii="Times New Roman" w:hAnsi="Times New Roman"/>
          <w:sz w:val="24"/>
          <w:szCs w:val="24"/>
        </w:rPr>
        <w:t xml:space="preserve"> (</w:t>
      </w:r>
      <w:proofErr w:type="spellStart"/>
      <w:r w:rsidR="00A4148F" w:rsidRPr="000339BF">
        <w:rPr>
          <w:rFonts w:ascii="Times New Roman" w:hAnsi="Times New Roman"/>
          <w:sz w:val="24"/>
          <w:szCs w:val="24"/>
        </w:rPr>
        <w:t>aHR</w:t>
      </w:r>
      <w:proofErr w:type="spellEnd"/>
      <w:r w:rsidR="00A4148F" w:rsidRPr="000339BF">
        <w:rPr>
          <w:rFonts w:ascii="Times New Roman" w:hAnsi="Times New Roman"/>
          <w:sz w:val="24"/>
          <w:szCs w:val="24"/>
        </w:rPr>
        <w:t>, 1.21; 95% CI</w:t>
      </w:r>
      <w:r w:rsidR="001B6C7B" w:rsidRPr="000339BF">
        <w:rPr>
          <w:rFonts w:ascii="Times New Roman" w:hAnsi="Times New Roman"/>
          <w:sz w:val="24"/>
          <w:szCs w:val="24"/>
        </w:rPr>
        <w:t>:</w:t>
      </w:r>
      <w:r w:rsidR="00A4148F" w:rsidRPr="000339BF">
        <w:rPr>
          <w:rFonts w:ascii="Times New Roman" w:hAnsi="Times New Roman"/>
          <w:sz w:val="24"/>
          <w:szCs w:val="24"/>
        </w:rPr>
        <w:t xml:space="preserve"> 1.1</w:t>
      </w:r>
      <w:r w:rsidR="002037DA" w:rsidRPr="000339BF">
        <w:rPr>
          <w:rFonts w:ascii="Times New Roman" w:hAnsi="Times New Roman" w:hint="eastAsia"/>
          <w:sz w:val="24"/>
          <w:szCs w:val="24"/>
        </w:rPr>
        <w:t>4</w:t>
      </w:r>
      <w:r w:rsidR="001B6C7B" w:rsidRPr="000339BF">
        <w:rPr>
          <w:rFonts w:ascii="Times New Roman" w:hAnsi="Times New Roman"/>
          <w:sz w:val="24"/>
          <w:szCs w:val="24"/>
        </w:rPr>
        <w:t>–</w:t>
      </w:r>
      <w:r w:rsidR="00A4148F" w:rsidRPr="000339BF">
        <w:rPr>
          <w:rFonts w:ascii="Times New Roman" w:hAnsi="Times New Roman"/>
          <w:sz w:val="24"/>
          <w:szCs w:val="24"/>
        </w:rPr>
        <w:t>1.</w:t>
      </w:r>
      <w:r w:rsidR="002037DA" w:rsidRPr="000339BF">
        <w:rPr>
          <w:rFonts w:ascii="Times New Roman" w:hAnsi="Times New Roman" w:hint="eastAsia"/>
          <w:sz w:val="24"/>
          <w:szCs w:val="24"/>
        </w:rPr>
        <w:t>23</w:t>
      </w:r>
      <w:r w:rsidR="009D341D" w:rsidRPr="000339BF">
        <w:rPr>
          <w:rFonts w:ascii="Times New Roman" w:hAnsi="Times New Roman" w:hint="eastAsia"/>
          <w:sz w:val="24"/>
          <w:szCs w:val="24"/>
        </w:rPr>
        <w:t>).</w:t>
      </w:r>
      <w:r w:rsidR="002037DA" w:rsidRPr="000339BF">
        <w:rPr>
          <w:rFonts w:ascii="Times New Roman" w:hAnsi="Times New Roman"/>
          <w:sz w:val="24"/>
          <w:szCs w:val="24"/>
        </w:rPr>
        <w:t xml:space="preserve"> In </w:t>
      </w:r>
      <w:r w:rsidR="0039750E" w:rsidRPr="000339BF">
        <w:rPr>
          <w:rFonts w:ascii="Times New Roman" w:hAnsi="Times New Roman"/>
          <w:sz w:val="24"/>
          <w:szCs w:val="24"/>
        </w:rPr>
        <w:t>addition</w:t>
      </w:r>
      <w:r w:rsidR="002037DA" w:rsidRPr="000339BF">
        <w:rPr>
          <w:rFonts w:ascii="Times New Roman" w:hAnsi="Times New Roman"/>
          <w:sz w:val="24"/>
          <w:szCs w:val="24"/>
        </w:rPr>
        <w:t xml:space="preserve">, fracture risk </w:t>
      </w:r>
      <w:r w:rsidR="0039750E" w:rsidRPr="000339BF">
        <w:rPr>
          <w:rFonts w:ascii="Times New Roman" w:hAnsi="Times New Roman"/>
          <w:sz w:val="24"/>
          <w:szCs w:val="24"/>
        </w:rPr>
        <w:t xml:space="preserve">was similar </w:t>
      </w:r>
      <w:r w:rsidR="002037DA" w:rsidRPr="000339BF">
        <w:rPr>
          <w:rFonts w:ascii="Times New Roman" w:hAnsi="Times New Roman"/>
          <w:sz w:val="24"/>
          <w:szCs w:val="24"/>
        </w:rPr>
        <w:t xml:space="preserve">according to </w:t>
      </w:r>
      <w:r w:rsidR="002037DA" w:rsidRPr="000339BF">
        <w:rPr>
          <w:rFonts w:ascii="Times New Roman" w:hAnsi="Times New Roman" w:hint="eastAsia"/>
          <w:sz w:val="24"/>
          <w:szCs w:val="24"/>
        </w:rPr>
        <w:t>sex</w:t>
      </w:r>
      <w:r w:rsidR="002037DA" w:rsidRPr="000339BF">
        <w:rPr>
          <w:rFonts w:ascii="Times New Roman" w:hAnsi="Times New Roman"/>
          <w:sz w:val="24"/>
          <w:szCs w:val="24"/>
        </w:rPr>
        <w:t>, birth</w:t>
      </w:r>
      <w:r w:rsidR="009017F2" w:rsidRPr="000339BF">
        <w:rPr>
          <w:rFonts w:ascii="Times New Roman" w:hAnsi="Times New Roman"/>
          <w:sz w:val="24"/>
          <w:szCs w:val="24"/>
        </w:rPr>
        <w:t xml:space="preserve"> year</w:t>
      </w:r>
      <w:r w:rsidR="002037DA" w:rsidRPr="000339BF">
        <w:rPr>
          <w:rFonts w:ascii="Times New Roman" w:hAnsi="Times New Roman"/>
          <w:sz w:val="24"/>
          <w:szCs w:val="24"/>
        </w:rPr>
        <w:t xml:space="preserve">, </w:t>
      </w:r>
      <w:r w:rsidR="009017F2" w:rsidRPr="000339BF">
        <w:rPr>
          <w:rFonts w:ascii="Times New Roman" w:hAnsi="Times New Roman"/>
          <w:sz w:val="24"/>
          <w:szCs w:val="24"/>
        </w:rPr>
        <w:t xml:space="preserve">birth season, </w:t>
      </w:r>
      <w:r w:rsidR="002037DA" w:rsidRPr="000339BF">
        <w:rPr>
          <w:rFonts w:ascii="Times New Roman" w:hAnsi="Times New Roman"/>
          <w:sz w:val="24"/>
          <w:szCs w:val="24"/>
        </w:rPr>
        <w:t>region of residence, and history of breastfeeding</w:t>
      </w:r>
      <w:r w:rsidR="00C33D39" w:rsidRPr="000339BF">
        <w:rPr>
          <w:rFonts w:ascii="Times New Roman" w:hAnsi="Times New Roman" w:hint="eastAsia"/>
          <w:sz w:val="24"/>
          <w:szCs w:val="24"/>
        </w:rPr>
        <w:t xml:space="preserve"> (Table S</w:t>
      </w:r>
      <w:r w:rsidR="009F63DC" w:rsidRPr="000339BF">
        <w:rPr>
          <w:rFonts w:ascii="Times New Roman" w:hAnsi="Times New Roman" w:hint="eastAsia"/>
          <w:sz w:val="24"/>
          <w:szCs w:val="24"/>
        </w:rPr>
        <w:t>3</w:t>
      </w:r>
      <w:r w:rsidR="00C33D39" w:rsidRPr="000339BF">
        <w:rPr>
          <w:rFonts w:ascii="Times New Roman" w:hAnsi="Times New Roman" w:hint="eastAsia"/>
          <w:sz w:val="24"/>
          <w:szCs w:val="24"/>
        </w:rPr>
        <w:t>)</w:t>
      </w:r>
      <w:r w:rsidR="002037DA" w:rsidRPr="000339BF">
        <w:rPr>
          <w:rFonts w:ascii="Times New Roman" w:hAnsi="Times New Roman" w:hint="eastAsia"/>
          <w:sz w:val="24"/>
          <w:szCs w:val="24"/>
        </w:rPr>
        <w:t>.</w:t>
      </w:r>
      <w:r w:rsidR="008727C7" w:rsidRPr="000339BF">
        <w:rPr>
          <w:rFonts w:ascii="Helvetica" w:hAnsi="Helvetica"/>
          <w:color w:val="505050"/>
          <w:sz w:val="27"/>
          <w:szCs w:val="27"/>
          <w:shd w:val="clear" w:color="auto" w:fill="FFFFFF"/>
        </w:rPr>
        <w:t xml:space="preserve"> </w:t>
      </w:r>
      <w:r w:rsidR="008727C7" w:rsidRPr="000339BF">
        <w:rPr>
          <w:rFonts w:ascii="Times New Roman" w:hAnsi="Times New Roman" w:hint="eastAsia"/>
          <w:sz w:val="24"/>
          <w:szCs w:val="24"/>
        </w:rPr>
        <w:t xml:space="preserve">An additional </w:t>
      </w:r>
      <w:r w:rsidR="008727C7" w:rsidRPr="000339BF">
        <w:rPr>
          <w:rFonts w:ascii="Times New Roman" w:hAnsi="Times New Roman"/>
          <w:sz w:val="24"/>
          <w:szCs w:val="24"/>
        </w:rPr>
        <w:t xml:space="preserve">analysis of the null hypothesis indicated that </w:t>
      </w:r>
      <w:r w:rsidR="009017F2" w:rsidRPr="000339BF">
        <w:rPr>
          <w:rFonts w:ascii="Times New Roman" w:hAnsi="Times New Roman"/>
          <w:sz w:val="24"/>
          <w:szCs w:val="24"/>
        </w:rPr>
        <w:t xml:space="preserve">the </w:t>
      </w:r>
      <w:r w:rsidR="008727C7" w:rsidRPr="000339BF">
        <w:rPr>
          <w:rFonts w:ascii="Times New Roman" w:hAnsi="Times New Roman"/>
          <w:sz w:val="24"/>
          <w:szCs w:val="24"/>
        </w:rPr>
        <w:t xml:space="preserve">incident rate of </w:t>
      </w:r>
      <w:r w:rsidR="008727C7" w:rsidRPr="000339BF">
        <w:rPr>
          <w:rFonts w:ascii="Times New Roman" w:hAnsi="Times New Roman" w:hint="eastAsia"/>
          <w:sz w:val="24"/>
          <w:szCs w:val="24"/>
        </w:rPr>
        <w:t>thyroid disorder</w:t>
      </w:r>
      <w:r w:rsidR="009017F2" w:rsidRPr="000339BF">
        <w:rPr>
          <w:rFonts w:ascii="Times New Roman" w:hAnsi="Times New Roman"/>
          <w:sz w:val="24"/>
          <w:szCs w:val="24"/>
        </w:rPr>
        <w:t>s</w:t>
      </w:r>
      <w:r w:rsidR="008727C7" w:rsidRPr="000339BF">
        <w:rPr>
          <w:rFonts w:ascii="Times New Roman" w:hAnsi="Times New Roman" w:hint="eastAsia"/>
          <w:sz w:val="24"/>
          <w:szCs w:val="24"/>
        </w:rPr>
        <w:t xml:space="preserve"> and chronic kidney disease</w:t>
      </w:r>
      <w:r w:rsidR="008727C7" w:rsidRPr="000339BF">
        <w:rPr>
          <w:rFonts w:ascii="Times New Roman" w:hAnsi="Times New Roman"/>
          <w:sz w:val="24"/>
          <w:szCs w:val="24"/>
        </w:rPr>
        <w:t xml:space="preserve"> was not associated with </w:t>
      </w:r>
      <w:r w:rsidR="008727C7" w:rsidRPr="000339BF">
        <w:rPr>
          <w:rFonts w:ascii="Times New Roman" w:hAnsi="Times New Roman" w:hint="eastAsia"/>
          <w:sz w:val="24"/>
          <w:szCs w:val="24"/>
        </w:rPr>
        <w:t>AD</w:t>
      </w:r>
      <w:r w:rsidR="008727C7" w:rsidRPr="000339BF">
        <w:rPr>
          <w:rFonts w:ascii="Times New Roman" w:hAnsi="Times New Roman"/>
          <w:sz w:val="24"/>
          <w:szCs w:val="24"/>
        </w:rPr>
        <w:t xml:space="preserve"> (null hypothesis</w:t>
      </w:r>
      <w:r w:rsidR="008727C7" w:rsidRPr="000339BF">
        <w:rPr>
          <w:rFonts w:ascii="Times New Roman" w:hAnsi="Times New Roman" w:hint="eastAsia"/>
          <w:sz w:val="24"/>
          <w:szCs w:val="24"/>
        </w:rPr>
        <w:t>; Table S4).</w:t>
      </w:r>
    </w:p>
    <w:p w14:paraId="7FAD5B99" w14:textId="2D87F023" w:rsidR="00A94B74" w:rsidRPr="000339BF" w:rsidRDefault="009017F2" w:rsidP="00916EF0">
      <w:pPr>
        <w:shd w:val="clear" w:color="auto" w:fill="FFFFFF"/>
        <w:spacing w:after="0" w:line="480" w:lineRule="auto"/>
        <w:ind w:firstLine="800"/>
        <w:rPr>
          <w:rFonts w:ascii="Times New Roman" w:hAnsi="Times New Roman"/>
          <w:sz w:val="24"/>
          <w:szCs w:val="24"/>
        </w:rPr>
      </w:pPr>
      <w:r w:rsidRPr="000339BF">
        <w:rPr>
          <w:rFonts w:ascii="Times New Roman" w:hAnsi="Times New Roman"/>
          <w:sz w:val="24"/>
          <w:szCs w:val="24"/>
        </w:rPr>
        <w:t>Several factors</w:t>
      </w:r>
      <w:r w:rsidR="00A94B74" w:rsidRPr="000339BF">
        <w:rPr>
          <w:rFonts w:ascii="Times New Roman" w:hAnsi="Times New Roman"/>
          <w:sz w:val="24"/>
          <w:szCs w:val="24"/>
        </w:rPr>
        <w:t xml:space="preserve"> </w:t>
      </w:r>
      <w:r w:rsidRPr="000339BF">
        <w:rPr>
          <w:rFonts w:ascii="Times New Roman" w:hAnsi="Times New Roman"/>
          <w:sz w:val="24"/>
          <w:szCs w:val="24"/>
        </w:rPr>
        <w:t xml:space="preserve">may </w:t>
      </w:r>
      <w:r w:rsidR="00A94B74" w:rsidRPr="000339BF">
        <w:rPr>
          <w:rFonts w:ascii="Times New Roman" w:hAnsi="Times New Roman"/>
          <w:sz w:val="24"/>
          <w:szCs w:val="24"/>
        </w:rPr>
        <w:t>underl</w:t>
      </w:r>
      <w:r w:rsidR="00565FEF" w:rsidRPr="000339BF">
        <w:rPr>
          <w:rFonts w:ascii="Times New Roman" w:hAnsi="Times New Roman"/>
          <w:sz w:val="24"/>
          <w:szCs w:val="24"/>
        </w:rPr>
        <w:t>ie</w:t>
      </w:r>
      <w:r w:rsidR="00A94B74" w:rsidRPr="000339BF">
        <w:rPr>
          <w:rFonts w:ascii="Times New Roman" w:hAnsi="Times New Roman"/>
          <w:sz w:val="24"/>
          <w:szCs w:val="24"/>
        </w:rPr>
        <w:t xml:space="preserve"> the association of AD with fracture risk</w:t>
      </w:r>
      <w:r w:rsidRPr="000339BF">
        <w:rPr>
          <w:rFonts w:ascii="Times New Roman" w:hAnsi="Times New Roman"/>
          <w:sz w:val="24"/>
          <w:szCs w:val="24"/>
        </w:rPr>
        <w:t xml:space="preserve"> in children</w:t>
      </w:r>
      <w:r w:rsidR="00A94B74" w:rsidRPr="000339BF">
        <w:rPr>
          <w:rFonts w:ascii="Times New Roman" w:hAnsi="Times New Roman"/>
          <w:sz w:val="24"/>
          <w:szCs w:val="24"/>
        </w:rPr>
        <w:t xml:space="preserve">, including </w:t>
      </w:r>
      <w:r w:rsidRPr="000339BF">
        <w:rPr>
          <w:rFonts w:ascii="Times New Roman" w:hAnsi="Times New Roman"/>
          <w:sz w:val="24"/>
          <w:szCs w:val="24"/>
        </w:rPr>
        <w:t xml:space="preserve">the interaction between </w:t>
      </w:r>
      <w:r w:rsidR="00A94B74" w:rsidRPr="000339BF">
        <w:rPr>
          <w:rFonts w:ascii="Times New Roman" w:hAnsi="Times New Roman"/>
          <w:sz w:val="24"/>
          <w:szCs w:val="24"/>
        </w:rPr>
        <w:t>immune</w:t>
      </w:r>
      <w:r w:rsidRPr="000339BF">
        <w:rPr>
          <w:rFonts w:ascii="Times New Roman" w:hAnsi="Times New Roman"/>
          <w:sz w:val="24"/>
          <w:szCs w:val="24"/>
        </w:rPr>
        <w:t xml:space="preserve"> and </w:t>
      </w:r>
      <w:r w:rsidR="00A94B74" w:rsidRPr="000339BF">
        <w:rPr>
          <w:rFonts w:ascii="Times New Roman" w:hAnsi="Times New Roman"/>
          <w:sz w:val="24"/>
          <w:szCs w:val="24"/>
        </w:rPr>
        <w:t xml:space="preserve">bone </w:t>
      </w:r>
      <w:r w:rsidRPr="000339BF">
        <w:rPr>
          <w:rFonts w:ascii="Times New Roman" w:hAnsi="Times New Roman"/>
          <w:sz w:val="24"/>
          <w:szCs w:val="24"/>
        </w:rPr>
        <w:t>cells</w:t>
      </w:r>
      <w:r w:rsidR="00A94B74" w:rsidRPr="000339BF">
        <w:rPr>
          <w:rFonts w:ascii="Times New Roman" w:hAnsi="Times New Roman" w:hint="eastAsia"/>
          <w:sz w:val="24"/>
          <w:szCs w:val="24"/>
        </w:rPr>
        <w:t xml:space="preserve">, </w:t>
      </w:r>
      <w:r w:rsidR="00A94B74" w:rsidRPr="000339BF">
        <w:rPr>
          <w:rFonts w:ascii="Times New Roman" w:hAnsi="Times New Roman"/>
          <w:sz w:val="24"/>
          <w:szCs w:val="24"/>
        </w:rPr>
        <w:t xml:space="preserve">dietary </w:t>
      </w:r>
      <w:r w:rsidRPr="000339BF">
        <w:rPr>
          <w:rFonts w:ascii="Times New Roman" w:hAnsi="Times New Roman"/>
          <w:sz w:val="24"/>
          <w:szCs w:val="24"/>
        </w:rPr>
        <w:t>habits,</w:t>
      </w:r>
      <w:r w:rsidR="00A94B74" w:rsidRPr="000339BF">
        <w:rPr>
          <w:rFonts w:ascii="Times New Roman" w:hAnsi="Times New Roman"/>
          <w:sz w:val="24"/>
          <w:szCs w:val="24"/>
        </w:rPr>
        <w:t xml:space="preserve"> calcium and vitamin D intake</w:t>
      </w:r>
      <w:r w:rsidR="00A94B74" w:rsidRPr="000339BF">
        <w:rPr>
          <w:rFonts w:ascii="Times New Roman" w:hAnsi="Times New Roman" w:hint="eastAsia"/>
          <w:sz w:val="24"/>
          <w:szCs w:val="24"/>
        </w:rPr>
        <w:t xml:space="preserve">, </w:t>
      </w:r>
      <w:r w:rsidR="00A94B74" w:rsidRPr="000339BF">
        <w:rPr>
          <w:rFonts w:ascii="Times New Roman" w:hAnsi="Times New Roman"/>
          <w:sz w:val="24"/>
          <w:szCs w:val="24"/>
        </w:rPr>
        <w:t xml:space="preserve">physical activity, psychological and behavioral disorders, sleep </w:t>
      </w:r>
      <w:r w:rsidR="00565FEF" w:rsidRPr="000339BF">
        <w:rPr>
          <w:rFonts w:ascii="Times New Roman" w:hAnsi="Times New Roman"/>
          <w:sz w:val="24"/>
          <w:szCs w:val="24"/>
        </w:rPr>
        <w:t>quality</w:t>
      </w:r>
      <w:r w:rsidRPr="000339BF">
        <w:rPr>
          <w:rFonts w:ascii="Times New Roman" w:hAnsi="Times New Roman"/>
          <w:sz w:val="24"/>
          <w:szCs w:val="24"/>
        </w:rPr>
        <w:t xml:space="preserve">, </w:t>
      </w:r>
      <w:r w:rsidR="00A94B74" w:rsidRPr="000339BF">
        <w:rPr>
          <w:rFonts w:ascii="Times New Roman" w:hAnsi="Times New Roman"/>
          <w:sz w:val="24"/>
          <w:szCs w:val="24"/>
        </w:rPr>
        <w:t xml:space="preserve">and </w:t>
      </w:r>
      <w:r w:rsidRPr="000339BF">
        <w:rPr>
          <w:rFonts w:ascii="Times New Roman" w:hAnsi="Times New Roman"/>
          <w:sz w:val="24"/>
          <w:szCs w:val="24"/>
        </w:rPr>
        <w:t xml:space="preserve">the effect of </w:t>
      </w:r>
      <w:r w:rsidR="00A94B74" w:rsidRPr="000339BF">
        <w:rPr>
          <w:rFonts w:ascii="Times New Roman" w:hAnsi="Times New Roman"/>
          <w:sz w:val="24"/>
          <w:szCs w:val="24"/>
        </w:rPr>
        <w:t xml:space="preserve">systemic corticosteroids </w:t>
      </w:r>
      <w:r w:rsidRPr="000339BF">
        <w:rPr>
          <w:rFonts w:ascii="Times New Roman" w:hAnsi="Times New Roman"/>
          <w:sz w:val="24"/>
          <w:szCs w:val="24"/>
        </w:rPr>
        <w:t xml:space="preserve">on </w:t>
      </w:r>
      <w:r w:rsidR="00A94B74" w:rsidRPr="000339BF">
        <w:rPr>
          <w:rFonts w:ascii="Times New Roman" w:hAnsi="Times New Roman"/>
          <w:sz w:val="24"/>
          <w:szCs w:val="24"/>
        </w:rPr>
        <w:t>bone mineral metabolism.</w:t>
      </w:r>
      <w:r w:rsidR="00A94B74" w:rsidRPr="000339BF">
        <w:rPr>
          <w:rFonts w:ascii="Times New Roman" w:hAnsi="Times New Roman"/>
          <w:sz w:val="24"/>
          <w:szCs w:val="24"/>
        </w:rPr>
        <w:fldChar w:fldCharType="begin"/>
      </w:r>
      <w:r w:rsidR="00456C25" w:rsidRPr="000339BF">
        <w:rPr>
          <w:rFonts w:ascii="Times New Roman" w:hAnsi="Times New Roman"/>
          <w:sz w:val="24"/>
          <w:szCs w:val="24"/>
        </w:rPr>
        <w:instrText xml:space="preserve"> ADDIN EN.CITE &lt;EndNote&gt;&lt;Cite&gt;&lt;Author&gt;Arkwright&lt;/Author&gt;&lt;Year&gt;2020&lt;/Year&gt;&lt;RecNum&gt;49&lt;/RecNum&gt;&lt;DisplayText&gt;&lt;style face="superscript"&gt;8&lt;/style&gt;&lt;/DisplayText&gt;&lt;record&gt;&lt;rec-number&gt;49&lt;/rec-number&gt;&lt;foreign-keys&gt;&lt;key app="EN" db-id="t22raf2r6xs50tepexapxz97a59e9t2ttpxp" timestamp="1665809611"&gt;49&lt;/key&gt;&lt;/foreign-keys&gt;&lt;ref-type name="Journal Article"&gt;17&lt;/ref-type&gt;&lt;contributors&gt;&lt;authors&gt;&lt;author&gt;Arkwright, P. D.&lt;/author&gt;&lt;author&gt;Mughal, M. Z.&lt;/author&gt;&lt;/authors&gt;&lt;/contributors&gt;&lt;auth-address&gt;Lydia Becker Institute of Immunology and Inflammation, University of Manchester, Manchester, United Kingdom. Electronic address: peter.arkwright@manchester.ac.uk.&amp;#xD;Department of Paediatric Endocrinology, Royal Manchester Children&amp;apos;s Hospital, Manchester, United Kingdom.&lt;/auth-address&gt;&lt;titles&gt;&lt;title&gt;Vertebral, pelvic, and hip fracture risk in adults with severe atopic dermatitis&lt;/title&gt;&lt;secondary-title&gt;J Allergy Clin Immunol&lt;/secondary-title&gt;&lt;alt-title&gt;The Journal of allergy and clinical immunology&lt;/alt-title&gt;&lt;/titles&gt;&lt;periodical&gt;&lt;full-title&gt;J Allergy Clin Immunol&lt;/full-title&gt;&lt;abbr-1&gt;The Journal of allergy and clinical immunology&lt;/abbr-1&gt;&lt;/periodical&gt;&lt;alt-periodical&gt;&lt;full-title&gt;J Allergy Clin Immunol&lt;/full-title&gt;&lt;abbr-1&gt;The Journal of allergy and clinical immunology&lt;/abbr-1&gt;&lt;/alt-periodical&gt;&lt;pages&gt;487-488&lt;/pages&gt;&lt;volume&gt;145&lt;/volume&gt;&lt;number&gt;2&lt;/number&gt;&lt;edition&gt;2019/11/11&lt;/edition&gt;&lt;keywords&gt;&lt;keyword&gt;Cohort Studies&lt;/keyword&gt;&lt;keyword&gt;*Dermatitis, Atopic&lt;/keyword&gt;&lt;keyword&gt;*Hip Fractures&lt;/keyword&gt;&lt;keyword&gt;Humans&lt;/keyword&gt;&lt;keyword&gt;Atopic dermatitis&lt;/keyword&gt;&lt;keyword&gt;corticosteroids&lt;/keyword&gt;&lt;keyword&gt;fractures&lt;/keyword&gt;&lt;keyword&gt;osteoporosis&lt;/keyword&gt;&lt;keyword&gt;peak bone mass&lt;/keyword&gt;&lt;/keywords&gt;&lt;dates&gt;&lt;year&gt;2020&lt;/year&gt;&lt;pub-dates&gt;&lt;date&gt;Feb&lt;/date&gt;&lt;/pub-dates&gt;&lt;/dates&gt;&lt;isbn&gt;0091-6749&lt;/isbn&gt;&lt;accession-num&gt;31704284&lt;/accession-num&gt;&lt;urls&gt;&lt;/urls&gt;&lt;electronic-resource-num&gt;10.1016/j.jaci.2019.10.029&lt;/electronic-resource-num&gt;&lt;remote-database-provider&gt;NLM&lt;/remote-database-provider&gt;&lt;language&gt;eng&lt;/language&gt;&lt;/record&gt;&lt;/Cite&gt;&lt;/EndNote&gt;</w:instrText>
      </w:r>
      <w:r w:rsidR="00A94B74" w:rsidRPr="000339BF">
        <w:rPr>
          <w:rFonts w:ascii="Times New Roman" w:hAnsi="Times New Roman"/>
          <w:sz w:val="24"/>
          <w:szCs w:val="24"/>
        </w:rPr>
        <w:fldChar w:fldCharType="separate"/>
      </w:r>
      <w:r w:rsidR="00456C25" w:rsidRPr="000339BF">
        <w:rPr>
          <w:rFonts w:ascii="Times New Roman" w:hAnsi="Times New Roman"/>
          <w:noProof/>
          <w:sz w:val="24"/>
          <w:szCs w:val="24"/>
          <w:vertAlign w:val="superscript"/>
        </w:rPr>
        <w:t>8</w:t>
      </w:r>
      <w:r w:rsidR="00A94B74" w:rsidRPr="000339BF">
        <w:rPr>
          <w:rFonts w:ascii="Times New Roman" w:hAnsi="Times New Roman"/>
          <w:sz w:val="24"/>
          <w:szCs w:val="24"/>
        </w:rPr>
        <w:fldChar w:fldCharType="end"/>
      </w:r>
    </w:p>
    <w:p w14:paraId="38A00062" w14:textId="5A1A6722" w:rsidR="00614B7E" w:rsidRPr="000339BF" w:rsidRDefault="00AD16A6" w:rsidP="00916EF0">
      <w:pPr>
        <w:shd w:val="clear" w:color="auto" w:fill="FFFFFF"/>
        <w:spacing w:after="0" w:line="480" w:lineRule="auto"/>
        <w:ind w:firstLine="800"/>
        <w:rPr>
          <w:rFonts w:ascii="Times New Roman" w:eastAsia="Gulim" w:hAnsi="Times New Roman"/>
          <w:sz w:val="24"/>
          <w:szCs w:val="24"/>
        </w:rPr>
      </w:pPr>
      <w:r w:rsidRPr="000339BF">
        <w:rPr>
          <w:rFonts w:ascii="Times New Roman" w:hAnsi="Times New Roman"/>
          <w:sz w:val="24"/>
          <w:szCs w:val="24"/>
        </w:rPr>
        <w:t>Our study has limitations.</w:t>
      </w:r>
      <w:r w:rsidR="00A87807" w:rsidRPr="000339BF">
        <w:rPr>
          <w:rFonts w:ascii="Times New Roman" w:hAnsi="Times New Roman"/>
          <w:sz w:val="24"/>
          <w:szCs w:val="24"/>
        </w:rPr>
        <w:t xml:space="preserve"> First, a</w:t>
      </w:r>
      <w:r w:rsidRPr="000339BF">
        <w:rPr>
          <w:rFonts w:ascii="Times New Roman" w:hAnsi="Times New Roman"/>
          <w:sz w:val="24"/>
          <w:szCs w:val="24"/>
        </w:rPr>
        <w:t xml:space="preserve">lthough we used </w:t>
      </w:r>
      <w:r w:rsidR="00A87807" w:rsidRPr="000339BF">
        <w:rPr>
          <w:rFonts w:ascii="Times New Roman" w:hAnsi="Times New Roman"/>
          <w:sz w:val="24"/>
          <w:szCs w:val="24"/>
        </w:rPr>
        <w:t xml:space="preserve">a </w:t>
      </w:r>
      <w:r w:rsidRPr="000339BF">
        <w:rPr>
          <w:rFonts w:ascii="Times New Roman" w:hAnsi="Times New Roman"/>
          <w:sz w:val="24"/>
          <w:szCs w:val="24"/>
        </w:rPr>
        <w:t xml:space="preserve">large sample size of 1.78 million children, children who did not </w:t>
      </w:r>
      <w:r w:rsidR="00A87807" w:rsidRPr="000339BF">
        <w:rPr>
          <w:rFonts w:ascii="Times New Roman" w:hAnsi="Times New Roman"/>
          <w:sz w:val="24"/>
          <w:szCs w:val="24"/>
        </w:rPr>
        <w:t>participate in the</w:t>
      </w:r>
      <w:r w:rsidRPr="000339BF">
        <w:rPr>
          <w:rFonts w:ascii="Times New Roman" w:hAnsi="Times New Roman"/>
          <w:sz w:val="24"/>
          <w:szCs w:val="24"/>
        </w:rPr>
        <w:t xml:space="preserve"> national health examination </w:t>
      </w:r>
      <w:r w:rsidR="00A87807" w:rsidRPr="000339BF">
        <w:rPr>
          <w:rFonts w:ascii="Times New Roman" w:hAnsi="Times New Roman"/>
          <w:sz w:val="24"/>
          <w:szCs w:val="24"/>
        </w:rPr>
        <w:t xml:space="preserve">survey </w:t>
      </w:r>
      <w:r w:rsidRPr="000339BF">
        <w:rPr>
          <w:rFonts w:ascii="Times New Roman" w:hAnsi="Times New Roman"/>
          <w:sz w:val="24"/>
          <w:szCs w:val="24"/>
        </w:rPr>
        <w:t>were excluded</w:t>
      </w:r>
      <w:r w:rsidR="00A87807" w:rsidRPr="000339BF">
        <w:rPr>
          <w:rFonts w:ascii="Times New Roman" w:hAnsi="Times New Roman"/>
          <w:sz w:val="24"/>
          <w:szCs w:val="24"/>
        </w:rPr>
        <w:t xml:space="preserve"> from the analysis</w:t>
      </w:r>
      <w:r w:rsidRPr="000339BF">
        <w:rPr>
          <w:rFonts w:ascii="Times New Roman" w:hAnsi="Times New Roman"/>
          <w:sz w:val="24"/>
          <w:szCs w:val="24"/>
        </w:rPr>
        <w:t xml:space="preserve">. </w:t>
      </w:r>
      <w:r w:rsidR="00A87807" w:rsidRPr="000339BF">
        <w:rPr>
          <w:rFonts w:ascii="Times New Roman" w:hAnsi="Times New Roman"/>
          <w:sz w:val="24"/>
          <w:szCs w:val="24"/>
        </w:rPr>
        <w:t xml:space="preserve">Second, </w:t>
      </w:r>
      <w:r w:rsidRPr="000339BF">
        <w:rPr>
          <w:rFonts w:ascii="Times New Roman" w:hAnsi="Times New Roman"/>
          <w:sz w:val="24"/>
          <w:szCs w:val="24"/>
        </w:rPr>
        <w:t xml:space="preserve">potential confounding factors or mediators (vitamin D level, malnourishment, sleep quality, psychological status, and physical activity) </w:t>
      </w:r>
      <w:r w:rsidR="00A87807" w:rsidRPr="000339BF">
        <w:rPr>
          <w:rFonts w:ascii="Times New Roman" w:hAnsi="Times New Roman"/>
          <w:sz w:val="24"/>
          <w:szCs w:val="24"/>
        </w:rPr>
        <w:t xml:space="preserve">were not considered </w:t>
      </w:r>
      <w:r w:rsidRPr="000339BF">
        <w:rPr>
          <w:rFonts w:ascii="Times New Roman" w:hAnsi="Times New Roman"/>
          <w:sz w:val="24"/>
          <w:szCs w:val="24"/>
        </w:rPr>
        <w:t xml:space="preserve">because claims-based data were not collected systematically. Therefore, confounding and selection bias may </w:t>
      </w:r>
      <w:r w:rsidR="00A87807" w:rsidRPr="000339BF">
        <w:rPr>
          <w:rFonts w:ascii="Times New Roman" w:hAnsi="Times New Roman"/>
          <w:sz w:val="24"/>
          <w:szCs w:val="24"/>
        </w:rPr>
        <w:t>limit data</w:t>
      </w:r>
      <w:r w:rsidRPr="000339BF">
        <w:rPr>
          <w:rFonts w:ascii="Times New Roman" w:eastAsia="Malgun Gothic" w:hAnsi="Times New Roman"/>
          <w:sz w:val="24"/>
          <w:szCs w:val="24"/>
        </w:rPr>
        <w:t xml:space="preserve"> </w:t>
      </w:r>
      <w:r w:rsidRPr="000339BF">
        <w:rPr>
          <w:rFonts w:ascii="Times New Roman" w:hAnsi="Times New Roman"/>
          <w:sz w:val="24"/>
          <w:szCs w:val="24"/>
        </w:rPr>
        <w:t xml:space="preserve">interpretation. </w:t>
      </w:r>
      <w:r w:rsidR="00A87807" w:rsidRPr="000339BF">
        <w:rPr>
          <w:rFonts w:ascii="Times New Roman" w:hAnsi="Times New Roman"/>
          <w:sz w:val="24"/>
          <w:szCs w:val="24"/>
        </w:rPr>
        <w:t>Third</w:t>
      </w:r>
      <w:r w:rsidR="00614B7E" w:rsidRPr="000339BF">
        <w:rPr>
          <w:rFonts w:ascii="Times New Roman" w:hAnsi="Times New Roman" w:hint="eastAsia"/>
          <w:sz w:val="24"/>
          <w:szCs w:val="24"/>
        </w:rPr>
        <w:t>, A</w:t>
      </w:r>
      <w:r w:rsidR="00614B7E" w:rsidRPr="000339BF">
        <w:rPr>
          <w:rFonts w:ascii="Times New Roman" w:hAnsi="Times New Roman"/>
          <w:sz w:val="24"/>
          <w:szCs w:val="24"/>
        </w:rPr>
        <w:t xml:space="preserve">D diagnosis was established based on ICD-10 codes, which may be inaccurate; however, </w:t>
      </w:r>
      <w:r w:rsidR="00A87807" w:rsidRPr="000339BF">
        <w:rPr>
          <w:rFonts w:ascii="Times New Roman" w:hAnsi="Times New Roman"/>
          <w:sz w:val="24"/>
          <w:szCs w:val="24"/>
        </w:rPr>
        <w:t xml:space="preserve">previous </w:t>
      </w:r>
      <w:r w:rsidR="00614B7E" w:rsidRPr="000339BF">
        <w:rPr>
          <w:rFonts w:ascii="Times New Roman" w:hAnsi="Times New Roman"/>
          <w:sz w:val="24"/>
          <w:szCs w:val="24"/>
        </w:rPr>
        <w:t xml:space="preserve">studies </w:t>
      </w:r>
      <w:r w:rsidR="00614B7E" w:rsidRPr="000339BF">
        <w:rPr>
          <w:rFonts w:ascii="Times New Roman" w:hAnsi="Times New Roman"/>
          <w:sz w:val="24"/>
          <w:szCs w:val="24"/>
        </w:rPr>
        <w:lastRenderedPageBreak/>
        <w:t>validated electronic health record data using similar methods</w:t>
      </w:r>
      <w:r w:rsidR="00614B7E" w:rsidRPr="000339BF">
        <w:rPr>
          <w:rFonts w:ascii="Times New Roman" w:hAnsi="Times New Roman" w:hint="eastAsia"/>
          <w:sz w:val="24"/>
          <w:szCs w:val="24"/>
        </w:rPr>
        <w:t xml:space="preserve">. </w:t>
      </w:r>
      <w:r w:rsidR="00394B36" w:rsidRPr="000339BF">
        <w:rPr>
          <w:rFonts w:ascii="Times New Roman" w:hAnsi="Times New Roman"/>
          <w:sz w:val="24"/>
          <w:szCs w:val="24"/>
        </w:rPr>
        <w:t>A recent questionnaire-based definition of AD indicated a prevalence of 10%–20%, and our definition of AD (19.3%) was reliable</w:t>
      </w:r>
      <w:r w:rsidR="00614B7E" w:rsidRPr="000339BF">
        <w:rPr>
          <w:rFonts w:ascii="Times New Roman" w:eastAsia="Malgun Gothic" w:hAnsi="Times New Roman"/>
          <w:sz w:val="24"/>
          <w:szCs w:val="24"/>
        </w:rPr>
        <w:t>.</w:t>
      </w:r>
      <w:r w:rsidR="004B6339"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dCI+MS0zLDg8L3N0eWxlPjwvRGlzcGxheVRleHQ+PHJlY29yZD48cmVjLW51bWJlcj4yMTwvcmVj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</w:fldData>
        </w:fldChar>
      </w:r>
      <w:r w:rsidR="00456C25" w:rsidRPr="000339BF">
        <w:rPr>
          <w:rFonts w:ascii="Times New Roman" w:eastAsia="TrebuchetMS" w:hAnsi="Times New Roman"/>
          <w:kern w:val="0"/>
          <w:sz w:val="24"/>
          <w:szCs w:val="24"/>
        </w:rPr>
        <w:instrText xml:space="preserve"> ADDIN EN.CITE </w:instrText>
      </w:r>
      <w:r w:rsidR="00456C25" w:rsidRPr="000339BF">
        <w:rPr>
          <w:rFonts w:ascii="Times New Roman" w:eastAsia="TrebuchetMS" w:hAnsi="Times New Roman"/>
          <w:kern w:val="0"/>
          <w:sz w:val="24"/>
          <w:szCs w:val="24"/>
        </w:rPr>
        <w:fldChar w:fldCharType="begin">
          <w:fldData xml:space="preserve">PEVuZE5vdGU+PENpdGU+PEF1dGhvcj5TaWx2ZXJiZXJnPC9BdXRob3I+PFllYXI+MjAxNTwvWWVh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</w:fldData>
        </w:fldChar>
      </w:r>
      <w:r w:rsidR="00456C25" w:rsidRPr="000339BF">
        <w:rPr>
          <w:rFonts w:ascii="Times New Roman" w:eastAsia="TrebuchetMS" w:hAnsi="Times New Roman"/>
          <w:kern w:val="0"/>
          <w:sz w:val="24"/>
          <w:szCs w:val="24"/>
        </w:rPr>
        <w:instrText xml:space="preserve"> ADDIN EN.CITE.DATA </w:instrText>
      </w:r>
      <w:r w:rsidR="00456C25" w:rsidRPr="000339BF">
        <w:rPr>
          <w:rFonts w:ascii="Times New Roman" w:eastAsia="TrebuchetMS" w:hAnsi="Times New Roman"/>
          <w:kern w:val="0"/>
          <w:sz w:val="24"/>
          <w:szCs w:val="24"/>
        </w:rPr>
      </w:r>
      <w:r w:rsidR="00456C25" w:rsidRPr="000339BF">
        <w:rPr>
          <w:rFonts w:ascii="Times New Roman" w:eastAsia="TrebuchetMS" w:hAnsi="Times New Roman"/>
          <w:kern w:val="0"/>
          <w:sz w:val="24"/>
          <w:szCs w:val="24"/>
        </w:rPr>
        <w:fldChar w:fldCharType="end"/>
      </w:r>
      <w:r w:rsidR="004B6339" w:rsidRPr="000339BF">
        <w:rPr>
          <w:rFonts w:ascii="Times New Roman" w:eastAsia="TrebuchetMS" w:hAnsi="Times New Roman"/>
          <w:kern w:val="0"/>
          <w:sz w:val="24"/>
          <w:szCs w:val="24"/>
        </w:rPr>
      </w:r>
      <w:r w:rsidR="004B6339" w:rsidRPr="000339BF">
        <w:rPr>
          <w:rFonts w:ascii="Times New Roman" w:eastAsia="TrebuchetMS" w:hAnsi="Times New Roman"/>
          <w:kern w:val="0"/>
          <w:sz w:val="24"/>
          <w:szCs w:val="24"/>
        </w:rPr>
        <w:fldChar w:fldCharType="separate"/>
      </w:r>
      <w:r w:rsidR="00456C25" w:rsidRPr="000339BF">
        <w:rPr>
          <w:rFonts w:ascii="Times New Roman" w:eastAsia="TrebuchetMS" w:hAnsi="Times New Roman"/>
          <w:noProof/>
          <w:kern w:val="0"/>
          <w:sz w:val="24"/>
          <w:szCs w:val="24"/>
          <w:vertAlign w:val="superscript"/>
        </w:rPr>
        <w:t>1-3,8</w:t>
      </w:r>
      <w:r w:rsidR="004B6339" w:rsidRPr="000339BF">
        <w:rPr>
          <w:rFonts w:ascii="Times New Roman" w:eastAsia="TrebuchetMS" w:hAnsi="Times New Roman"/>
          <w:kern w:val="0"/>
          <w:sz w:val="24"/>
          <w:szCs w:val="24"/>
        </w:rPr>
        <w:fldChar w:fldCharType="end"/>
      </w:r>
    </w:p>
    <w:p w14:paraId="6D3B768E" w14:textId="18598D95" w:rsidR="009D341D" w:rsidRPr="000339BF" w:rsidRDefault="009D341D" w:rsidP="00A94B74">
      <w:pPr>
        <w:widowControl/>
        <w:wordWrap/>
        <w:autoSpaceDE/>
        <w:autoSpaceDN/>
        <w:spacing w:after="0" w:line="480" w:lineRule="auto"/>
        <w:ind w:firstLine="800"/>
        <w:rPr>
          <w:rFonts w:ascii="Times New Roman" w:hAnsi="Times New Roman"/>
          <w:sz w:val="24"/>
          <w:szCs w:val="24"/>
        </w:rPr>
      </w:pPr>
      <w:r w:rsidRPr="000339BF">
        <w:rPr>
          <w:rFonts w:ascii="Times New Roman" w:hAnsi="Times New Roman"/>
          <w:sz w:val="24"/>
          <w:szCs w:val="24"/>
        </w:rPr>
        <w:t xml:space="preserve">In this nationally representative cohort study, we observed that AD development was associated with an increased risk of subsequent fracture, and this risk was pronounced according to </w:t>
      </w:r>
      <w:r w:rsidRPr="000339BF">
        <w:rPr>
          <w:rFonts w:ascii="Times New Roman" w:eastAsia="Malgun Gothic" w:hAnsi="Times New Roman"/>
          <w:sz w:val="24"/>
          <w:szCs w:val="24"/>
        </w:rPr>
        <w:t>the severity of AD</w:t>
      </w:r>
      <w:r w:rsidRPr="000339BF">
        <w:rPr>
          <w:rFonts w:ascii="Times New Roman" w:hAnsi="Times New Roman"/>
          <w:sz w:val="24"/>
          <w:szCs w:val="24"/>
        </w:rPr>
        <w:t xml:space="preserve">. </w:t>
      </w:r>
      <w:r w:rsidR="00A94B74" w:rsidRPr="000339BF">
        <w:rPr>
          <w:rFonts w:ascii="Times New Roman" w:hAnsi="Times New Roman"/>
          <w:sz w:val="24"/>
          <w:szCs w:val="24"/>
        </w:rPr>
        <w:t xml:space="preserve">Additionally, the earlier onset age of AD had a higher risk of fracture. Moreover, the risk for fracture was greatest during 0–1 year of age following </w:t>
      </w:r>
      <w:r w:rsidR="00A94B74" w:rsidRPr="000339BF">
        <w:rPr>
          <w:rFonts w:ascii="Times New Roman" w:eastAsia="Malgun Gothic" w:hAnsi="Times New Roman"/>
          <w:sz w:val="24"/>
          <w:szCs w:val="24"/>
        </w:rPr>
        <w:t>the first di</w:t>
      </w:r>
      <w:r w:rsidR="00A94B74" w:rsidRPr="000339BF">
        <w:rPr>
          <w:rFonts w:ascii="Times New Roman" w:hAnsi="Times New Roman"/>
          <w:sz w:val="24"/>
          <w:szCs w:val="24"/>
        </w:rPr>
        <w:t xml:space="preserve">agnosis of AD, and an increased risk persisted for up to 5 years of age after </w:t>
      </w:r>
      <w:r w:rsidR="00A94B74" w:rsidRPr="000339BF">
        <w:rPr>
          <w:rFonts w:ascii="Times New Roman" w:eastAsia="Malgun Gothic" w:hAnsi="Times New Roman"/>
          <w:sz w:val="24"/>
          <w:szCs w:val="24"/>
        </w:rPr>
        <w:t>the first diagnosis of AD</w:t>
      </w:r>
      <w:r w:rsidR="00A94B74" w:rsidRPr="000339BF">
        <w:rPr>
          <w:rFonts w:ascii="Times New Roman" w:hAnsi="Times New Roman"/>
          <w:sz w:val="24"/>
          <w:szCs w:val="24"/>
        </w:rPr>
        <w:t>.</w:t>
      </w:r>
    </w:p>
    <w:p w14:paraId="1D402651" w14:textId="77777777" w:rsidR="002037DA" w:rsidRPr="000339BF" w:rsidRDefault="002037DA" w:rsidP="00A625A1">
      <w:pPr>
        <w:wordWrap/>
        <w:spacing w:line="480" w:lineRule="auto"/>
        <w:rPr>
          <w:rFonts w:ascii="Times New Roman" w:eastAsia="Malgun Gothic" w:hAnsi="Times New Roman"/>
          <w:b/>
          <w:kern w:val="0"/>
          <w:sz w:val="24"/>
          <w:szCs w:val="24"/>
        </w:rPr>
      </w:pPr>
    </w:p>
    <w:p w14:paraId="410AA74D" w14:textId="266EFFA0" w:rsidR="002037DA" w:rsidRPr="000339BF" w:rsidRDefault="002037DA" w:rsidP="00A625A1">
      <w:pPr>
        <w:wordWrap/>
        <w:spacing w:line="480" w:lineRule="auto"/>
        <w:rPr>
          <w:rFonts w:ascii="Times New Roman" w:eastAsia="Malgun Gothic" w:hAnsi="Times New Roman"/>
          <w:b/>
          <w:kern w:val="0"/>
          <w:sz w:val="24"/>
          <w:szCs w:val="24"/>
        </w:rPr>
      </w:pPr>
      <w:r w:rsidRPr="000339BF">
        <w:rPr>
          <w:rFonts w:ascii="Times New Roman" w:eastAsia="Malgun Gothic" w:hAnsi="Times New Roman" w:hint="eastAsia"/>
          <w:b/>
          <w:kern w:val="0"/>
          <w:sz w:val="24"/>
          <w:szCs w:val="24"/>
        </w:rPr>
        <w:t>Word</w:t>
      </w:r>
      <w:r w:rsidR="005F6B1E" w:rsidRPr="000339BF">
        <w:rPr>
          <w:rFonts w:ascii="Times New Roman" w:eastAsia="Malgun Gothic" w:hAnsi="Times New Roman"/>
          <w:b/>
          <w:kern w:val="0"/>
          <w:sz w:val="24"/>
          <w:szCs w:val="24"/>
        </w:rPr>
        <w:t xml:space="preserve"> count</w:t>
      </w:r>
      <w:r w:rsidRPr="000339BF">
        <w:rPr>
          <w:rFonts w:ascii="Times New Roman" w:eastAsia="Malgun Gothic" w:hAnsi="Times New Roman" w:hint="eastAsia"/>
          <w:b/>
          <w:kern w:val="0"/>
          <w:sz w:val="24"/>
          <w:szCs w:val="24"/>
        </w:rPr>
        <w:t xml:space="preserve">: </w:t>
      </w:r>
      <w:r w:rsidR="00394B36" w:rsidRPr="000339BF">
        <w:rPr>
          <w:rFonts w:ascii="Times New Roman" w:eastAsia="Malgun Gothic" w:hAnsi="Times New Roman" w:hint="eastAsia"/>
          <w:b/>
          <w:kern w:val="0"/>
          <w:sz w:val="24"/>
          <w:szCs w:val="24"/>
        </w:rPr>
        <w:t>932</w:t>
      </w:r>
    </w:p>
    <w:p w14:paraId="50C0FF73" w14:textId="77777777" w:rsidR="002037DA" w:rsidRPr="000339BF" w:rsidRDefault="002037DA" w:rsidP="00A625A1">
      <w:pPr>
        <w:wordWrap/>
        <w:spacing w:line="480" w:lineRule="auto"/>
        <w:rPr>
          <w:rFonts w:ascii="Times New Roman" w:eastAsia="Malgun Gothic" w:hAnsi="Times New Roman"/>
          <w:b/>
          <w:kern w:val="0"/>
          <w:sz w:val="24"/>
          <w:szCs w:val="24"/>
        </w:rPr>
      </w:pPr>
    </w:p>
    <w:p w14:paraId="1714CDC0" w14:textId="77777777" w:rsidR="00A625A1" w:rsidRPr="000339BF" w:rsidRDefault="00A625A1" w:rsidP="00A625A1">
      <w:pPr>
        <w:wordWrap/>
        <w:spacing w:line="480" w:lineRule="auto"/>
        <w:rPr>
          <w:rFonts w:ascii="Times New Roman" w:eastAsia="Malgun Gothic" w:hAnsi="Times New Roman"/>
          <w:b/>
          <w:kern w:val="0"/>
        </w:rPr>
      </w:pPr>
      <w:r w:rsidRPr="000339BF">
        <w:rPr>
          <w:rFonts w:ascii="Times New Roman" w:eastAsia="Malgun Gothic" w:hAnsi="Times New Roman"/>
          <w:b/>
          <w:kern w:val="0"/>
          <w:sz w:val="24"/>
          <w:szCs w:val="24"/>
        </w:rPr>
        <w:t>Declaration of interests</w:t>
      </w:r>
    </w:p>
    <w:p w14:paraId="1425F29A" w14:textId="5DB70835" w:rsidR="00A625A1" w:rsidRPr="000339BF" w:rsidRDefault="00A625A1" w:rsidP="00A625A1">
      <w:pPr>
        <w:wordWrap/>
        <w:spacing w:line="480" w:lineRule="auto"/>
        <w:rPr>
          <w:rFonts w:ascii="Times New Roman" w:eastAsia="Malgun Gothic" w:hAnsi="Times New Roman"/>
          <w:kern w:val="0"/>
          <w:sz w:val="24"/>
          <w:szCs w:val="24"/>
        </w:rPr>
      </w:pPr>
      <w:r w:rsidRPr="000339BF">
        <w:rPr>
          <w:rFonts w:ascii="Times New Roman" w:eastAsia="Malgun Gothic" w:hAnsi="Times New Roman"/>
          <w:kern w:val="0"/>
          <w:sz w:val="24"/>
          <w:szCs w:val="24"/>
        </w:rPr>
        <w:t xml:space="preserve">Dr </w:t>
      </w:r>
      <w:proofErr w:type="spellStart"/>
      <w:r w:rsidRPr="000339BF">
        <w:rPr>
          <w:rFonts w:ascii="Times New Roman" w:eastAsia="Malgun Gothic" w:hAnsi="Times New Roman"/>
          <w:kern w:val="0"/>
          <w:sz w:val="24"/>
          <w:szCs w:val="24"/>
        </w:rPr>
        <w:t>Ludvigsson</w:t>
      </w:r>
      <w:proofErr w:type="spellEnd"/>
      <w:r w:rsidRPr="000339BF">
        <w:rPr>
          <w:rFonts w:ascii="Times New Roman" w:eastAsia="Malgun Gothic" w:hAnsi="Times New Roman"/>
          <w:kern w:val="0"/>
          <w:sz w:val="24"/>
          <w:szCs w:val="24"/>
        </w:rPr>
        <w:t xml:space="preserve"> coordinates a study on behalf of the Swedish IBD quality register (SWIBREG). That study has received funding from Janssen corporation.</w:t>
      </w:r>
      <w:r w:rsidRPr="000339BF" w:rsidDel="002B139A">
        <w:rPr>
          <w:rFonts w:ascii="Times New Roman" w:eastAsia="Malgun Gothic" w:hAnsi="Times New Roman"/>
          <w:kern w:val="0"/>
          <w:sz w:val="24"/>
          <w:szCs w:val="24"/>
        </w:rPr>
        <w:t xml:space="preserve"> </w:t>
      </w:r>
      <w:r w:rsidRPr="000339BF">
        <w:rPr>
          <w:rFonts w:ascii="Times New Roman" w:eastAsia="Malgun Gothic" w:hAnsi="Times New Roman"/>
          <w:kern w:val="0"/>
          <w:sz w:val="24"/>
          <w:szCs w:val="24"/>
        </w:rPr>
        <w:t>The other authors declare no competing interests.</w:t>
      </w:r>
    </w:p>
    <w:p w14:paraId="0ED8CC19" w14:textId="77777777" w:rsidR="00A625A1" w:rsidRPr="000339BF" w:rsidRDefault="00A625A1" w:rsidP="00A625A1">
      <w:pPr>
        <w:widowControl/>
        <w:wordWrap/>
        <w:autoSpaceDE/>
        <w:autoSpaceDN/>
        <w:spacing w:after="0" w:line="480" w:lineRule="auto"/>
        <w:rPr>
          <w:rFonts w:ascii="Times New Roman" w:hAnsi="Times New Roman"/>
          <w:b/>
          <w:sz w:val="24"/>
          <w:szCs w:val="24"/>
          <w:lang w:eastAsia="en-US"/>
        </w:rPr>
      </w:pPr>
    </w:p>
    <w:p w14:paraId="2E1A9FDE" w14:textId="77777777" w:rsidR="00A625A1" w:rsidRPr="000339BF" w:rsidRDefault="00A625A1" w:rsidP="00A625A1">
      <w:pPr>
        <w:widowControl/>
        <w:wordWrap/>
        <w:autoSpaceDE/>
        <w:autoSpaceDN/>
        <w:spacing w:after="180" w:line="480" w:lineRule="auto"/>
        <w:rPr>
          <w:rFonts w:ascii="Times New Roman" w:hAnsi="Times New Roman"/>
          <w:b/>
          <w:kern w:val="0"/>
          <w:sz w:val="24"/>
          <w:szCs w:val="24"/>
          <w:lang w:eastAsia="en-US"/>
        </w:rPr>
      </w:pPr>
      <w:r w:rsidRPr="000339BF">
        <w:rPr>
          <w:rFonts w:ascii="Times New Roman" w:hAnsi="Times New Roman"/>
          <w:b/>
          <w:kern w:val="0"/>
          <w:sz w:val="24"/>
          <w:szCs w:val="24"/>
          <w:lang w:eastAsia="en-US"/>
        </w:rPr>
        <w:t>Sources of funding for the research</w:t>
      </w:r>
    </w:p>
    <w:p w14:paraId="0F475D25" w14:textId="77777777" w:rsidR="00394B36" w:rsidRPr="000339BF" w:rsidRDefault="00A625A1" w:rsidP="002037DA">
      <w:pPr>
        <w:pStyle w:val="EndNoteBibliography"/>
        <w:spacing w:after="0" w:line="480" w:lineRule="auto"/>
        <w:rPr>
          <w:rFonts w:ascii="Times New Roman" w:hAnsi="Times New Roman"/>
          <w:kern w:val="0"/>
          <w:sz w:val="24"/>
          <w:szCs w:val="24"/>
          <w:lang w:eastAsia="en-US"/>
        </w:rPr>
      </w:pPr>
      <w:r w:rsidRPr="000339BF">
        <w:rPr>
          <w:rFonts w:ascii="Times New Roman" w:hAnsi="Times New Roman"/>
          <w:kern w:val="0"/>
          <w:sz w:val="24"/>
          <w:szCs w:val="24"/>
          <w:lang w:eastAsia="en-US"/>
        </w:rPr>
        <w:t>This work was supported by the National Research Foundation of Korea (NRF) grant funded by the Korea government (NRF2019R1G1A10997791</w:t>
      </w:r>
      <w:r w:rsidRPr="000339BF">
        <w:rPr>
          <w:rFonts w:ascii="Times New Roman" w:hAnsi="Times New Roman" w:hint="eastAsia"/>
          <w:kern w:val="0"/>
          <w:sz w:val="24"/>
          <w:szCs w:val="24"/>
        </w:rPr>
        <w:t>3</w:t>
      </w:r>
      <w:r w:rsidRPr="000339BF">
        <w:rPr>
          <w:rFonts w:ascii="Times New Roman" w:hAnsi="Times New Roman"/>
          <w:kern w:val="0"/>
          <w:sz w:val="24"/>
          <w:szCs w:val="24"/>
          <w:lang w:eastAsia="en-US"/>
        </w:rPr>
        <w:t>). The funders had no role in study design, data collection, data analysis, data interpretation, or writing of the</w:t>
      </w:r>
      <w:r w:rsidRPr="000339BF">
        <w:rPr>
          <w:rFonts w:ascii="Times New Roman" w:hAnsi="Times New Roman"/>
          <w:kern w:val="0"/>
          <w:sz w:val="24"/>
          <w:szCs w:val="24"/>
          <w:lang w:eastAsia="en-US"/>
        </w:rPr>
        <w:lastRenderedPageBreak/>
        <w:t xml:space="preserve"> report.</w:t>
      </w:r>
    </w:p>
    <w:p w14:paraId="397BBF9C" w14:textId="77777777" w:rsidR="00394B36" w:rsidRPr="000339BF" w:rsidRDefault="00394B36">
      <w:pPr>
        <w:widowControl/>
        <w:wordWrap/>
        <w:autoSpaceDE/>
        <w:autoSpaceDN/>
        <w:spacing w:after="0" w:line="240" w:lineRule="auto"/>
        <w:jc w:val="left"/>
        <w:rPr>
          <w:rFonts w:ascii="Times New Roman" w:eastAsia="Malgun Gothic" w:hAnsi="Times New Roman"/>
          <w:noProof/>
          <w:kern w:val="0"/>
          <w:sz w:val="24"/>
          <w:szCs w:val="24"/>
          <w:lang w:eastAsia="en-US"/>
        </w:rPr>
      </w:pPr>
      <w:r w:rsidRPr="000339BF">
        <w:rPr>
          <w:rFonts w:ascii="Times New Roman" w:hAnsi="Times New Roman"/>
          <w:kern w:val="0"/>
          <w:sz w:val="24"/>
          <w:szCs w:val="24"/>
          <w:lang w:eastAsia="en-US"/>
        </w:rPr>
        <w:br w:type="page"/>
      </w:r>
    </w:p>
    <w:p w14:paraId="29CB1B3C" w14:textId="3FCD13C2" w:rsidR="002F2BF6" w:rsidRPr="000339BF" w:rsidRDefault="00A467FC" w:rsidP="002037DA">
      <w:pPr>
        <w:pStyle w:val="EndNoteBibliography"/>
        <w:spacing w:after="0" w:line="480" w:lineRule="auto"/>
        <w:rPr>
          <w:rFonts w:ascii="Times New Roman" w:hAnsi="Times New Roman"/>
          <w:noProof w:val="0"/>
          <w:sz w:val="24"/>
          <w:szCs w:val="24"/>
        </w:rPr>
      </w:pPr>
      <w:r w:rsidRPr="000339BF">
        <w:rPr>
          <w:rFonts w:ascii="Times New Roman" w:hAnsi="Times New Roman"/>
          <w:b/>
          <w:noProof w:val="0"/>
          <w:sz w:val="24"/>
          <w:szCs w:val="24"/>
        </w:rPr>
        <w:lastRenderedPageBreak/>
        <w:t>Reference</w:t>
      </w:r>
      <w:r w:rsidR="009857E1" w:rsidRPr="000339BF">
        <w:rPr>
          <w:rFonts w:ascii="Times New Roman" w:hAnsi="Times New Roman"/>
          <w:b/>
          <w:noProof w:val="0"/>
          <w:sz w:val="24"/>
          <w:szCs w:val="24"/>
        </w:rPr>
        <w:t>s</w:t>
      </w:r>
    </w:p>
    <w:p w14:paraId="61C03F14" w14:textId="77777777" w:rsidR="00394B36" w:rsidRPr="000339BF" w:rsidRDefault="000159B7"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noProof w:val="0"/>
          <w:sz w:val="24"/>
          <w:szCs w:val="24"/>
        </w:rPr>
        <w:fldChar w:fldCharType="begin"/>
      </w:r>
      <w:r w:rsidR="001D1858" w:rsidRPr="000339BF">
        <w:rPr>
          <w:rFonts w:ascii="Times New Roman" w:hAnsi="Times New Roman"/>
          <w:noProof w:val="0"/>
          <w:sz w:val="24"/>
          <w:szCs w:val="24"/>
        </w:rPr>
        <w:instrText xml:space="preserve"> ADDIN EN.REFLIST </w:instrText>
      </w:r>
      <w:r w:rsidRPr="000339BF">
        <w:rPr>
          <w:rFonts w:ascii="Times New Roman" w:hAnsi="Times New Roman"/>
          <w:noProof w:val="0"/>
          <w:sz w:val="24"/>
          <w:szCs w:val="24"/>
        </w:rPr>
        <w:fldChar w:fldCharType="separate"/>
      </w:r>
      <w:r w:rsidR="00394B36" w:rsidRPr="000339BF">
        <w:rPr>
          <w:rFonts w:ascii="Times New Roman" w:hAnsi="Times New Roman"/>
          <w:sz w:val="24"/>
          <w:szCs w:val="24"/>
        </w:rPr>
        <w:t>1.</w:t>
      </w:r>
      <w:r w:rsidR="00394B36" w:rsidRPr="000339BF">
        <w:rPr>
          <w:rFonts w:ascii="Times New Roman" w:hAnsi="Times New Roman"/>
          <w:sz w:val="24"/>
          <w:szCs w:val="24"/>
        </w:rPr>
        <w:tab/>
        <w:t xml:space="preserve">Silverberg JI. Association between childhood atopic dermatitis, malnutrition, and low bone mineral density: a US population-based study. </w:t>
      </w:r>
      <w:r w:rsidR="00394B36" w:rsidRPr="000339BF">
        <w:rPr>
          <w:rFonts w:ascii="Times New Roman" w:hAnsi="Times New Roman"/>
          <w:i/>
          <w:sz w:val="24"/>
          <w:szCs w:val="24"/>
        </w:rPr>
        <w:t xml:space="preserve">Pediatric allergy and immunology : official publication of the European Society of Pediatric Allergy and Immunology. </w:t>
      </w:r>
      <w:r w:rsidR="00394B36" w:rsidRPr="000339BF">
        <w:rPr>
          <w:rFonts w:ascii="Times New Roman" w:hAnsi="Times New Roman"/>
          <w:sz w:val="24"/>
          <w:szCs w:val="24"/>
        </w:rPr>
        <w:t>2015;26(1):54-61.</w:t>
      </w:r>
    </w:p>
    <w:p w14:paraId="2BB78B42"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2.</w:t>
      </w:r>
      <w:r w:rsidRPr="000339BF">
        <w:rPr>
          <w:rFonts w:ascii="Times New Roman" w:hAnsi="Times New Roman"/>
          <w:sz w:val="24"/>
          <w:szCs w:val="24"/>
        </w:rPr>
        <w:tab/>
        <w:t xml:space="preserve">Barrick BJ, Jalan S, Tollefson MM, et al. Associations of self-reported allergic diseases and musculoskeletal problems in children: A US population-based study. </w:t>
      </w:r>
      <w:r w:rsidRPr="000339BF">
        <w:rPr>
          <w:rFonts w:ascii="Times New Roman" w:hAnsi="Times New Roman"/>
          <w:i/>
          <w:sz w:val="24"/>
          <w:szCs w:val="24"/>
        </w:rPr>
        <w:t xml:space="preserve">Annals of allergy, asthma &amp; immunology : official publication of the American College of Allergy, Asthma, &amp; Immunology. </w:t>
      </w:r>
      <w:r w:rsidRPr="000339BF">
        <w:rPr>
          <w:rFonts w:ascii="Times New Roman" w:hAnsi="Times New Roman"/>
          <w:sz w:val="24"/>
          <w:szCs w:val="24"/>
        </w:rPr>
        <w:t>2017;119(2):170-176.</w:t>
      </w:r>
    </w:p>
    <w:p w14:paraId="4005FBC6"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3.</w:t>
      </w:r>
      <w:r w:rsidRPr="000339BF">
        <w:rPr>
          <w:rFonts w:ascii="Times New Roman" w:hAnsi="Times New Roman"/>
          <w:sz w:val="24"/>
          <w:szCs w:val="24"/>
        </w:rPr>
        <w:tab/>
        <w:t xml:space="preserve">Lowe KE, Mansfield KE, Delmestri A, et al. Atopic eczema and fracture risk in adults: A population-based cohort study. </w:t>
      </w:r>
      <w:r w:rsidRPr="000339BF">
        <w:rPr>
          <w:rFonts w:ascii="Times New Roman" w:hAnsi="Times New Roman"/>
          <w:i/>
          <w:sz w:val="24"/>
          <w:szCs w:val="24"/>
        </w:rPr>
        <w:t xml:space="preserve">The Journal of allergy and clinical immunology. </w:t>
      </w:r>
      <w:r w:rsidRPr="000339BF">
        <w:rPr>
          <w:rFonts w:ascii="Times New Roman" w:hAnsi="Times New Roman"/>
          <w:sz w:val="24"/>
          <w:szCs w:val="24"/>
        </w:rPr>
        <w:t>2020;145(2):563-571.e568.</w:t>
      </w:r>
    </w:p>
    <w:p w14:paraId="3F9D813E"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4.</w:t>
      </w:r>
      <w:r w:rsidRPr="000339BF">
        <w:rPr>
          <w:rFonts w:ascii="Times New Roman" w:hAnsi="Times New Roman"/>
          <w:sz w:val="24"/>
          <w:szCs w:val="24"/>
        </w:rPr>
        <w:tab/>
        <w:t xml:space="preserve">Woo A, Lee SW, Koh HY, Kim MA, Han MY, Yon DK. Incidence of cancer after asthma development: 2 independent population-based cohort studies. </w:t>
      </w:r>
      <w:r w:rsidRPr="000339BF">
        <w:rPr>
          <w:rFonts w:ascii="Times New Roman" w:hAnsi="Times New Roman"/>
          <w:i/>
          <w:sz w:val="24"/>
          <w:szCs w:val="24"/>
        </w:rPr>
        <w:t xml:space="preserve">The Journal of allergy and clinical immunology. </w:t>
      </w:r>
      <w:r w:rsidRPr="000339BF">
        <w:rPr>
          <w:rFonts w:ascii="Times New Roman" w:hAnsi="Times New Roman"/>
          <w:sz w:val="24"/>
          <w:szCs w:val="24"/>
        </w:rPr>
        <w:t>2021;147(1):135-143.</w:t>
      </w:r>
    </w:p>
    <w:p w14:paraId="75243FB2"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5.</w:t>
      </w:r>
      <w:r w:rsidRPr="000339BF">
        <w:rPr>
          <w:rFonts w:ascii="Times New Roman" w:hAnsi="Times New Roman"/>
          <w:sz w:val="24"/>
          <w:szCs w:val="24"/>
        </w:rPr>
        <w:tab/>
        <w:t xml:space="preserve">Wang YH, Wintzell V, Ludvigsson JF, Svanström H, Pasternak B. Association Between Proton Pump Inhibitor Use and Risk of Fracture in Children. </w:t>
      </w:r>
      <w:r w:rsidRPr="000339BF">
        <w:rPr>
          <w:rFonts w:ascii="Times New Roman" w:hAnsi="Times New Roman"/>
          <w:i/>
          <w:sz w:val="24"/>
          <w:szCs w:val="24"/>
        </w:rPr>
        <w:t xml:space="preserve">JAMA pediatrics. </w:t>
      </w:r>
      <w:r w:rsidRPr="000339BF">
        <w:rPr>
          <w:rFonts w:ascii="Times New Roman" w:hAnsi="Times New Roman"/>
          <w:sz w:val="24"/>
          <w:szCs w:val="24"/>
        </w:rPr>
        <w:t>2020;174(6):543-551.</w:t>
      </w:r>
    </w:p>
    <w:p w14:paraId="251171FB"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6.</w:t>
      </w:r>
      <w:r w:rsidRPr="000339BF">
        <w:rPr>
          <w:rFonts w:ascii="Times New Roman" w:hAnsi="Times New Roman"/>
          <w:sz w:val="24"/>
          <w:szCs w:val="24"/>
        </w:rPr>
        <w:tab/>
        <w:t xml:space="preserve">Abuabara K, Magyari AM, Hoffstad O, et al. Development and Validation of an Algorithm to Accurately Identify Atopic Eczema Patients in Primary Care Electronic Health Records from the UK. </w:t>
      </w:r>
      <w:r w:rsidRPr="000339BF">
        <w:rPr>
          <w:rFonts w:ascii="Times New Roman" w:hAnsi="Times New Roman"/>
          <w:i/>
          <w:sz w:val="24"/>
          <w:szCs w:val="24"/>
        </w:rPr>
        <w:t xml:space="preserve">The Journal of investigative dermatology. </w:t>
      </w:r>
      <w:r w:rsidRPr="000339BF">
        <w:rPr>
          <w:rFonts w:ascii="Times New Roman" w:hAnsi="Times New Roman"/>
          <w:sz w:val="24"/>
          <w:szCs w:val="24"/>
        </w:rPr>
        <w:t>2017;137(8):1655-1662.</w:t>
      </w:r>
    </w:p>
    <w:p w14:paraId="44C6283E" w14:textId="77777777" w:rsidR="00394B36" w:rsidRPr="000339BF" w:rsidRDefault="00394B36" w:rsidP="00394B36">
      <w:pPr>
        <w:pStyle w:val="EndNoteBibliography"/>
        <w:spacing w:after="0" w:line="480" w:lineRule="auto"/>
        <w:ind w:left="720" w:hanging="720"/>
        <w:rPr>
          <w:rFonts w:ascii="Times New Roman" w:hAnsi="Times New Roman"/>
          <w:sz w:val="24"/>
          <w:szCs w:val="24"/>
        </w:rPr>
      </w:pPr>
      <w:r w:rsidRPr="000339BF">
        <w:rPr>
          <w:rFonts w:ascii="Times New Roman" w:hAnsi="Times New Roman"/>
          <w:sz w:val="24"/>
          <w:szCs w:val="24"/>
        </w:rPr>
        <w:t>7.</w:t>
      </w:r>
      <w:r w:rsidRPr="000339BF">
        <w:rPr>
          <w:rFonts w:ascii="Times New Roman" w:hAnsi="Times New Roman"/>
          <w:sz w:val="24"/>
          <w:szCs w:val="24"/>
        </w:rPr>
        <w:tab/>
        <w:t xml:space="preserve">Lee SW. Regression analysis for continuous independent variables in medical </w:t>
      </w:r>
      <w:r w:rsidRPr="000339BF">
        <w:rPr>
          <w:rFonts w:ascii="Times New Roman" w:hAnsi="Times New Roman"/>
          <w:sz w:val="24"/>
          <w:szCs w:val="24"/>
        </w:rPr>
        <w:lastRenderedPageBreak/>
        <w:t xml:space="preserve">research: statistical standard and guideline of Life Cycle Committee. </w:t>
      </w:r>
      <w:r w:rsidRPr="000339BF">
        <w:rPr>
          <w:rFonts w:ascii="Times New Roman" w:hAnsi="Times New Roman"/>
          <w:i/>
          <w:sz w:val="24"/>
          <w:szCs w:val="24"/>
        </w:rPr>
        <w:t xml:space="preserve">Life Cycle. </w:t>
      </w:r>
      <w:r w:rsidRPr="000339BF">
        <w:rPr>
          <w:rFonts w:ascii="Times New Roman" w:hAnsi="Times New Roman"/>
          <w:sz w:val="24"/>
          <w:szCs w:val="24"/>
        </w:rPr>
        <w:t>2022;2:e3.</w:t>
      </w:r>
    </w:p>
    <w:p w14:paraId="5C877562" w14:textId="77777777" w:rsidR="00394B36" w:rsidRPr="000339BF" w:rsidRDefault="00394B36" w:rsidP="00394B36">
      <w:pPr>
        <w:pStyle w:val="EndNoteBibliography"/>
        <w:spacing w:line="480" w:lineRule="auto"/>
        <w:ind w:left="720" w:hanging="720"/>
        <w:rPr>
          <w:rFonts w:ascii="Times New Roman" w:hAnsi="Times New Roman"/>
          <w:sz w:val="24"/>
          <w:szCs w:val="24"/>
        </w:rPr>
      </w:pPr>
      <w:r w:rsidRPr="000339BF">
        <w:rPr>
          <w:rFonts w:ascii="Times New Roman" w:hAnsi="Times New Roman"/>
          <w:sz w:val="24"/>
          <w:szCs w:val="24"/>
        </w:rPr>
        <w:t>8.</w:t>
      </w:r>
      <w:r w:rsidRPr="000339BF">
        <w:rPr>
          <w:rFonts w:ascii="Times New Roman" w:hAnsi="Times New Roman"/>
          <w:sz w:val="24"/>
          <w:szCs w:val="24"/>
        </w:rPr>
        <w:tab/>
        <w:t xml:space="preserve">Arkwright PD, Mughal MZ. Vertebral, pelvic, and hip fracture risk in adults with severe atopic dermatitis. </w:t>
      </w:r>
      <w:r w:rsidRPr="000339BF">
        <w:rPr>
          <w:rFonts w:ascii="Times New Roman" w:hAnsi="Times New Roman"/>
          <w:i/>
          <w:sz w:val="24"/>
          <w:szCs w:val="24"/>
        </w:rPr>
        <w:t xml:space="preserve">The Journal of allergy and clinical immunology. </w:t>
      </w:r>
      <w:r w:rsidRPr="000339BF">
        <w:rPr>
          <w:rFonts w:ascii="Times New Roman" w:hAnsi="Times New Roman"/>
          <w:sz w:val="24"/>
          <w:szCs w:val="24"/>
        </w:rPr>
        <w:t>2020;145(2):487-488.</w:t>
      </w:r>
    </w:p>
    <w:p w14:paraId="1B59D654" w14:textId="01029E81" w:rsidR="009B32EE" w:rsidRPr="000339BF" w:rsidRDefault="000159B7" w:rsidP="00394B36">
      <w:pPr>
        <w:wordWrap/>
        <w:spacing w:line="480" w:lineRule="auto"/>
        <w:rPr>
          <w:rFonts w:ascii="Times New Roman" w:hAnsi="Times New Roman"/>
          <w:sz w:val="24"/>
          <w:szCs w:val="24"/>
        </w:rPr>
      </w:pPr>
      <w:r w:rsidRPr="000339BF">
        <w:rPr>
          <w:rFonts w:ascii="Times New Roman" w:hAnsi="Times New Roman"/>
          <w:sz w:val="24"/>
          <w:szCs w:val="24"/>
        </w:rPr>
        <w:fldChar w:fldCharType="end"/>
      </w:r>
    </w:p>
    <w:p w14:paraId="60801FE4" w14:textId="77777777" w:rsidR="00532800" w:rsidRPr="000339BF" w:rsidRDefault="00A467FC">
      <w:pPr>
        <w:widowControl/>
        <w:wordWrap/>
        <w:autoSpaceDE/>
        <w:autoSpaceDN/>
        <w:spacing w:after="0" w:line="240" w:lineRule="auto"/>
        <w:jc w:val="left"/>
        <w:rPr>
          <w:rFonts w:ascii="Times New Roman" w:hAnsi="Times New Roman"/>
          <w:sz w:val="24"/>
          <w:szCs w:val="24"/>
        </w:rPr>
      </w:pPr>
      <w:r w:rsidRPr="000339BF">
        <w:rPr>
          <w:rFonts w:ascii="Times New Roman" w:hAnsi="Times New Roman"/>
          <w:sz w:val="24"/>
          <w:szCs w:val="24"/>
        </w:rPr>
        <w:br w:type="page"/>
      </w:r>
    </w:p>
    <w:p w14:paraId="2E5463B1" w14:textId="77777777" w:rsidR="00532800" w:rsidRPr="000339BF" w:rsidRDefault="00532800" w:rsidP="00815EA3">
      <w:pPr>
        <w:wordWrap/>
        <w:spacing w:line="480" w:lineRule="auto"/>
        <w:rPr>
          <w:rFonts w:ascii="Times New Roman" w:hAnsi="Times New Roman"/>
          <w:sz w:val="24"/>
          <w:szCs w:val="24"/>
        </w:rPr>
        <w:sectPr w:rsidR="00532800" w:rsidRPr="000339BF" w:rsidSect="00952A45">
          <w:footerReference w:type="default" r:id="rId10"/>
          <w:pgSz w:w="11906" w:h="16838"/>
          <w:pgMar w:top="1701" w:right="1440" w:bottom="1440" w:left="1440" w:header="851" w:footer="992" w:gutter="0"/>
          <w:lnNumType w:countBy="1" w:restart="continuous"/>
          <w:cols w:space="425"/>
          <w:docGrid w:linePitch="360"/>
        </w:sectPr>
      </w:pPr>
    </w:p>
    <w:p w14:paraId="76814C6C" w14:textId="77777777" w:rsidR="00C0563C" w:rsidRPr="000339BF" w:rsidRDefault="000D33C8" w:rsidP="000D33C8">
      <w:pPr>
        <w:widowControl/>
        <w:wordWrap/>
        <w:autoSpaceDE/>
        <w:autoSpaceDN/>
        <w:spacing w:line="480" w:lineRule="auto"/>
        <w:rPr>
          <w:rFonts w:ascii="Times New Roman" w:hAnsi="Times New Roman"/>
          <w:sz w:val="24"/>
          <w:szCs w:val="24"/>
        </w:rPr>
      </w:pPr>
      <w:r w:rsidRPr="000339BF">
        <w:rPr>
          <w:rFonts w:ascii="Times New Roman" w:hAnsi="Times New Roman" w:hint="eastAsia"/>
          <w:sz w:val="24"/>
          <w:szCs w:val="24"/>
        </w:rPr>
        <w:lastRenderedPageBreak/>
        <w:t xml:space="preserve">Table </w:t>
      </w:r>
      <w:r w:rsidR="002037DA" w:rsidRPr="000339BF">
        <w:rPr>
          <w:rFonts w:ascii="Times New Roman" w:hAnsi="Times New Roman" w:hint="eastAsia"/>
          <w:sz w:val="24"/>
          <w:szCs w:val="24"/>
        </w:rPr>
        <w:t>1</w:t>
      </w:r>
      <w:r w:rsidRPr="000339BF">
        <w:rPr>
          <w:rFonts w:ascii="Times New Roman" w:hAnsi="Times New Roman" w:hint="eastAsia"/>
          <w:sz w:val="24"/>
          <w:szCs w:val="24"/>
        </w:rPr>
        <w:t xml:space="preserve">. </w:t>
      </w:r>
      <w:r w:rsidR="00E00DD0" w:rsidRPr="000339BF">
        <w:rPr>
          <w:rFonts w:ascii="Times New Roman" w:hAnsi="Times New Roman"/>
          <w:sz w:val="24"/>
          <w:szCs w:val="24"/>
        </w:rPr>
        <w:t xml:space="preserve">Cox proportional hazards model to determine the relationship of atopic dermatitis with subsequent overall bone fracture in </w:t>
      </w:r>
      <w:r w:rsidRPr="000339BF">
        <w:rPr>
          <w:rFonts w:ascii="Times New Roman" w:hAnsi="Times New Roman"/>
          <w:sz w:val="24"/>
          <w:szCs w:val="24"/>
        </w:rPr>
        <w:t>full unmatched cohort (n=</w:t>
      </w:r>
      <w:r w:rsidRPr="000339BF">
        <w:rPr>
          <w:rFonts w:ascii="Times New Roman" w:eastAsia="Malgun Gothic" w:hAnsi="Times New Roman"/>
          <w:sz w:val="24"/>
          <w:szCs w:val="24"/>
        </w:rPr>
        <w:t>1,778,588)</w:t>
      </w:r>
      <w:r w:rsidR="00C0563C" w:rsidRPr="000339BF">
        <w:rPr>
          <w:rFonts w:ascii="Times New Roman" w:eastAsia="Malgun Gothic" w:hAnsi="Times New Roman" w:hint="eastAsia"/>
          <w:sz w:val="24"/>
          <w:szCs w:val="24"/>
        </w:rPr>
        <w:t xml:space="preserve"> and </w:t>
      </w:r>
      <w:r w:rsidR="00C0563C" w:rsidRPr="000339BF">
        <w:rPr>
          <w:rFonts w:ascii="Times New Roman" w:hAnsi="Times New Roman"/>
          <w:sz w:val="24"/>
          <w:szCs w:val="24"/>
        </w:rPr>
        <w:t>1:3 propensity score-matched cohort</w:t>
      </w:r>
      <w:r w:rsidR="00C0563C" w:rsidRPr="000339BF">
        <w:rPr>
          <w:rFonts w:ascii="Times New Roman" w:hAnsi="Times New Roman" w:hint="eastAsia"/>
          <w:sz w:val="24"/>
          <w:szCs w:val="24"/>
        </w:rPr>
        <w:t xml:space="preserve"> (n=1,370,404)</w:t>
      </w:r>
    </w:p>
    <w:tbl>
      <w:tblPr>
        <w:tblStyle w:val="TableGrid"/>
        <w:tblW w:w="16302" w:type="dxa"/>
        <w:tblInd w:w="-1026" w:type="dxa"/>
        <w:tblLook w:val="04A0" w:firstRow="1" w:lastRow="0" w:firstColumn="1" w:lastColumn="0" w:noHBand="0" w:noVBand="1"/>
      </w:tblPr>
      <w:tblGrid>
        <w:gridCol w:w="4017"/>
        <w:gridCol w:w="1296"/>
        <w:gridCol w:w="1413"/>
        <w:gridCol w:w="1554"/>
        <w:gridCol w:w="1968"/>
        <w:gridCol w:w="1972"/>
        <w:gridCol w:w="1971"/>
        <w:gridCol w:w="2111"/>
      </w:tblGrid>
      <w:tr w:rsidR="000D33C8" w:rsidRPr="000339BF" w14:paraId="33B37A7C" w14:textId="77777777" w:rsidTr="00E00DD0">
        <w:tc>
          <w:tcPr>
            <w:tcW w:w="4017" w:type="dxa"/>
          </w:tcPr>
          <w:p w14:paraId="595DC43E"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296" w:type="dxa"/>
          </w:tcPr>
          <w:p w14:paraId="7D3E65D9"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413" w:type="dxa"/>
          </w:tcPr>
          <w:p w14:paraId="5DD6222D"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554" w:type="dxa"/>
          </w:tcPr>
          <w:p w14:paraId="7AEA0B5C"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968" w:type="dxa"/>
          </w:tcPr>
          <w:p w14:paraId="7FC2C1A7"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6054" w:type="dxa"/>
            <w:gridSpan w:val="3"/>
          </w:tcPr>
          <w:p w14:paraId="6D8C1FF9"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Hazard ratio</w:t>
            </w:r>
            <w:r w:rsidRPr="000339BF">
              <w:rPr>
                <w:rFonts w:ascii="Times New Roman" w:hAnsi="Times New Roman"/>
                <w:sz w:val="24"/>
                <w:szCs w:val="24"/>
              </w:rPr>
              <w:t xml:space="preserve"> (95% CI)</w:t>
            </w:r>
          </w:p>
        </w:tc>
      </w:tr>
      <w:tr w:rsidR="000D33C8" w:rsidRPr="000339BF" w14:paraId="4C5D4C41" w14:textId="77777777" w:rsidTr="00E00DD0">
        <w:tc>
          <w:tcPr>
            <w:tcW w:w="4017" w:type="dxa"/>
          </w:tcPr>
          <w:p w14:paraId="076EB799"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Parameter</w:t>
            </w:r>
            <w:r w:rsidRPr="000339BF">
              <w:rPr>
                <w:rFonts w:ascii="Times New Roman" w:hAnsi="Times New Roman"/>
                <w:sz w:val="24"/>
                <w:szCs w:val="24"/>
              </w:rPr>
              <w:t xml:space="preserve"> </w:t>
            </w:r>
          </w:p>
        </w:tc>
        <w:tc>
          <w:tcPr>
            <w:tcW w:w="1296" w:type="dxa"/>
          </w:tcPr>
          <w:p w14:paraId="3D86262C"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N</w:t>
            </w:r>
            <w:r w:rsidRPr="000339BF">
              <w:rPr>
                <w:rFonts w:ascii="Times New Roman" w:hAnsi="Times New Roman" w:hint="eastAsia"/>
                <w:sz w:val="24"/>
                <w:szCs w:val="24"/>
              </w:rPr>
              <w:t xml:space="preserve"> </w:t>
            </w:r>
            <w:r w:rsidRPr="000339BF">
              <w:rPr>
                <w:rFonts w:ascii="Times New Roman" w:hAnsi="Times New Roman"/>
                <w:sz w:val="24"/>
                <w:szCs w:val="24"/>
              </w:rPr>
              <w:t>(%)</w:t>
            </w:r>
          </w:p>
        </w:tc>
        <w:tc>
          <w:tcPr>
            <w:tcW w:w="1413" w:type="dxa"/>
          </w:tcPr>
          <w:p w14:paraId="5E734BA9"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F</w:t>
            </w:r>
            <w:r w:rsidRPr="000339BF">
              <w:rPr>
                <w:rFonts w:ascii="Times New Roman" w:hAnsi="Times New Roman" w:hint="eastAsia"/>
                <w:sz w:val="24"/>
                <w:szCs w:val="24"/>
              </w:rPr>
              <w:t xml:space="preserve">racture </w:t>
            </w:r>
            <w:r w:rsidRPr="000339BF">
              <w:rPr>
                <w:rFonts w:ascii="Times New Roman" w:hAnsi="Times New Roman"/>
                <w:sz w:val="24"/>
                <w:szCs w:val="24"/>
              </w:rPr>
              <w:t>events</w:t>
            </w:r>
          </w:p>
        </w:tc>
        <w:tc>
          <w:tcPr>
            <w:tcW w:w="1554" w:type="dxa"/>
          </w:tcPr>
          <w:p w14:paraId="082A7EE5"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Person-years</w:t>
            </w:r>
          </w:p>
        </w:tc>
        <w:tc>
          <w:tcPr>
            <w:tcW w:w="1968" w:type="dxa"/>
          </w:tcPr>
          <w:p w14:paraId="6152CB44"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 incidence rate</w:t>
            </w:r>
            <w:r w:rsidRPr="000339BF">
              <w:rPr>
                <w:rFonts w:ascii="Times New Roman" w:hAnsi="Times New Roman"/>
                <w:sz w:val="24"/>
                <w:szCs w:val="24"/>
              </w:rPr>
              <w:t>*</w:t>
            </w:r>
          </w:p>
        </w:tc>
        <w:tc>
          <w:tcPr>
            <w:tcW w:w="1972" w:type="dxa"/>
          </w:tcPr>
          <w:p w14:paraId="404CD2C2"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Crude</w:t>
            </w:r>
          </w:p>
        </w:tc>
        <w:tc>
          <w:tcPr>
            <w:tcW w:w="1971" w:type="dxa"/>
          </w:tcPr>
          <w:p w14:paraId="5E3E3B42"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Model 1</w:t>
            </w:r>
            <w:r w:rsidRPr="000339BF">
              <w:rPr>
                <w:rFonts w:ascii="Times New Roman" w:hAnsi="Times New Roman"/>
                <w:sz w:val="24"/>
                <w:szCs w:val="24"/>
                <w:vertAlign w:val="superscript"/>
              </w:rPr>
              <w:t>§</w:t>
            </w:r>
          </w:p>
        </w:tc>
        <w:tc>
          <w:tcPr>
            <w:tcW w:w="2111" w:type="dxa"/>
          </w:tcPr>
          <w:p w14:paraId="14744A91"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Model 2</w:t>
            </w:r>
            <w:r w:rsidRPr="000339BF">
              <w:rPr>
                <w:rFonts w:ascii="Times New Roman" w:hAnsi="Times New Roman"/>
                <w:sz w:val="24"/>
                <w:szCs w:val="24"/>
                <w:vertAlign w:val="superscript"/>
              </w:rPr>
              <w:t>‡</w:t>
            </w:r>
          </w:p>
        </w:tc>
      </w:tr>
      <w:tr w:rsidR="00C0563C" w:rsidRPr="000339BF" w14:paraId="5910C42E" w14:textId="77777777" w:rsidTr="00C0563C">
        <w:tc>
          <w:tcPr>
            <w:tcW w:w="16302" w:type="dxa"/>
            <w:gridSpan w:val="8"/>
          </w:tcPr>
          <w:p w14:paraId="32434091" w14:textId="77777777" w:rsidR="00C0563C" w:rsidRPr="000339BF" w:rsidRDefault="00C0563C"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F</w:t>
            </w:r>
            <w:r w:rsidRPr="000339BF">
              <w:rPr>
                <w:rFonts w:ascii="Times New Roman" w:hAnsi="Times New Roman"/>
                <w:sz w:val="24"/>
                <w:szCs w:val="24"/>
              </w:rPr>
              <w:t>ull unmatched cohort (n=</w:t>
            </w:r>
            <w:r w:rsidRPr="000339BF">
              <w:rPr>
                <w:rFonts w:ascii="Times New Roman" w:eastAsia="Malgun Gothic" w:hAnsi="Times New Roman"/>
                <w:sz w:val="24"/>
                <w:szCs w:val="24"/>
              </w:rPr>
              <w:t>1,778,588)</w:t>
            </w:r>
          </w:p>
        </w:tc>
      </w:tr>
      <w:tr w:rsidR="000D33C8" w:rsidRPr="000339BF" w14:paraId="3AC5C671" w14:textId="77777777" w:rsidTr="00E00DD0">
        <w:tc>
          <w:tcPr>
            <w:tcW w:w="4017" w:type="dxa"/>
          </w:tcPr>
          <w:p w14:paraId="7342F9D1" w14:textId="77777777" w:rsidR="000D33C8" w:rsidRPr="000339BF" w:rsidRDefault="000D33C8" w:rsidP="00E00DD0">
            <w:pPr>
              <w:widowControl/>
              <w:wordWrap/>
              <w:autoSpaceDE/>
              <w:autoSpaceDN/>
              <w:spacing w:line="360" w:lineRule="auto"/>
              <w:rPr>
                <w:rFonts w:ascii="Times New Roman" w:hAnsi="Times New Roman"/>
                <w:b/>
                <w:sz w:val="24"/>
                <w:szCs w:val="24"/>
              </w:rPr>
            </w:pPr>
            <w:r w:rsidRPr="000339BF">
              <w:rPr>
                <w:rFonts w:ascii="Times New Roman" w:hAnsi="Times New Roman" w:hint="eastAsia"/>
                <w:b/>
                <w:sz w:val="24"/>
                <w:szCs w:val="24"/>
              </w:rPr>
              <w:t>Atopic dermatitis</w:t>
            </w:r>
          </w:p>
        </w:tc>
        <w:tc>
          <w:tcPr>
            <w:tcW w:w="1296" w:type="dxa"/>
          </w:tcPr>
          <w:p w14:paraId="6B76B059"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413" w:type="dxa"/>
          </w:tcPr>
          <w:p w14:paraId="4358360D"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554" w:type="dxa"/>
          </w:tcPr>
          <w:p w14:paraId="2A1E63F8"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968" w:type="dxa"/>
          </w:tcPr>
          <w:p w14:paraId="6AEDF35D"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972" w:type="dxa"/>
          </w:tcPr>
          <w:p w14:paraId="459E218F"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1971" w:type="dxa"/>
          </w:tcPr>
          <w:p w14:paraId="5E7A3EA5" w14:textId="77777777" w:rsidR="000D33C8" w:rsidRPr="000339BF" w:rsidRDefault="000D33C8" w:rsidP="00E00DD0">
            <w:pPr>
              <w:widowControl/>
              <w:wordWrap/>
              <w:autoSpaceDE/>
              <w:autoSpaceDN/>
              <w:spacing w:line="360" w:lineRule="auto"/>
              <w:rPr>
                <w:rFonts w:ascii="Times New Roman" w:hAnsi="Times New Roman"/>
                <w:sz w:val="24"/>
                <w:szCs w:val="24"/>
              </w:rPr>
            </w:pPr>
          </w:p>
        </w:tc>
        <w:tc>
          <w:tcPr>
            <w:tcW w:w="2111" w:type="dxa"/>
          </w:tcPr>
          <w:p w14:paraId="12C215AA" w14:textId="77777777" w:rsidR="000D33C8" w:rsidRPr="000339BF" w:rsidRDefault="000D33C8" w:rsidP="00E00DD0">
            <w:pPr>
              <w:widowControl/>
              <w:wordWrap/>
              <w:autoSpaceDE/>
              <w:autoSpaceDN/>
              <w:spacing w:line="360" w:lineRule="auto"/>
              <w:rPr>
                <w:rFonts w:ascii="Times New Roman" w:hAnsi="Times New Roman"/>
                <w:sz w:val="24"/>
                <w:szCs w:val="24"/>
              </w:rPr>
            </w:pPr>
          </w:p>
        </w:tc>
      </w:tr>
      <w:tr w:rsidR="000D33C8" w:rsidRPr="000339BF" w14:paraId="2E116DE7" w14:textId="77777777" w:rsidTr="00E00DD0">
        <w:tc>
          <w:tcPr>
            <w:tcW w:w="4017" w:type="dxa"/>
          </w:tcPr>
          <w:p w14:paraId="505AB2EB"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None</w:t>
            </w:r>
          </w:p>
        </w:tc>
        <w:tc>
          <w:tcPr>
            <w:tcW w:w="1296" w:type="dxa"/>
            <w:vAlign w:val="center"/>
          </w:tcPr>
          <w:p w14:paraId="428EC15B"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1,435,987</w:t>
            </w:r>
          </w:p>
        </w:tc>
        <w:tc>
          <w:tcPr>
            <w:tcW w:w="1413" w:type="dxa"/>
            <w:vAlign w:val="center"/>
          </w:tcPr>
          <w:p w14:paraId="799C8DAE"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239,300</w:t>
            </w:r>
          </w:p>
        </w:tc>
        <w:tc>
          <w:tcPr>
            <w:tcW w:w="1554" w:type="dxa"/>
            <w:vAlign w:val="center"/>
          </w:tcPr>
          <w:p w14:paraId="05F4534F" w14:textId="77777777" w:rsidR="000D33C8" w:rsidRPr="000339BF" w:rsidRDefault="000D33C8" w:rsidP="00E00DD0">
            <w:pPr>
              <w:widowControl/>
              <w:tabs>
                <w:tab w:val="left" w:pos="883"/>
              </w:tabs>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10,778,966</w:t>
            </w:r>
          </w:p>
        </w:tc>
        <w:tc>
          <w:tcPr>
            <w:tcW w:w="1968" w:type="dxa"/>
            <w:vAlign w:val="center"/>
          </w:tcPr>
          <w:p w14:paraId="092CC45C"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22.20</w:t>
            </w:r>
          </w:p>
        </w:tc>
        <w:tc>
          <w:tcPr>
            <w:tcW w:w="1972" w:type="dxa"/>
            <w:vAlign w:val="center"/>
          </w:tcPr>
          <w:p w14:paraId="1575BBEA"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c>
          <w:tcPr>
            <w:tcW w:w="1971" w:type="dxa"/>
            <w:vAlign w:val="center"/>
          </w:tcPr>
          <w:p w14:paraId="60B6C63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c>
          <w:tcPr>
            <w:tcW w:w="2111" w:type="dxa"/>
            <w:vAlign w:val="center"/>
          </w:tcPr>
          <w:p w14:paraId="5EDF0D63"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r>
      <w:tr w:rsidR="000D33C8" w:rsidRPr="000339BF" w14:paraId="5A36B586" w14:textId="77777777" w:rsidTr="00E00DD0">
        <w:tc>
          <w:tcPr>
            <w:tcW w:w="4017" w:type="dxa"/>
          </w:tcPr>
          <w:p w14:paraId="6DB1EFB6"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Atopic dermatitis</w:t>
            </w:r>
          </w:p>
        </w:tc>
        <w:tc>
          <w:tcPr>
            <w:tcW w:w="1296" w:type="dxa"/>
            <w:vAlign w:val="center"/>
          </w:tcPr>
          <w:p w14:paraId="5E460D2E" w14:textId="77777777" w:rsidR="000D33C8" w:rsidRPr="000339BF" w:rsidRDefault="000D33C8" w:rsidP="00E00DD0">
            <w:pPr>
              <w:spacing w:line="360" w:lineRule="auto"/>
              <w:jc w:val="center"/>
              <w:rPr>
                <w:rFonts w:ascii="Times New Roman" w:hAnsi="Times New Roman"/>
                <w:sz w:val="24"/>
                <w:szCs w:val="24"/>
              </w:rPr>
            </w:pPr>
            <w:r w:rsidRPr="000339BF">
              <w:rPr>
                <w:rFonts w:ascii="Times New Roman" w:hAnsi="Times New Roman" w:hint="eastAsia"/>
                <w:sz w:val="24"/>
                <w:szCs w:val="24"/>
              </w:rPr>
              <w:t>342,601</w:t>
            </w:r>
          </w:p>
        </w:tc>
        <w:tc>
          <w:tcPr>
            <w:tcW w:w="1413" w:type="dxa"/>
            <w:vAlign w:val="center"/>
          </w:tcPr>
          <w:p w14:paraId="4074857D"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65,429</w:t>
            </w:r>
          </w:p>
        </w:tc>
        <w:tc>
          <w:tcPr>
            <w:tcW w:w="1554" w:type="dxa"/>
            <w:vAlign w:val="center"/>
          </w:tcPr>
          <w:p w14:paraId="5131D5D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w:t>
            </w:r>
            <w:r w:rsidRPr="000339BF">
              <w:rPr>
                <w:rFonts w:ascii="Times New Roman" w:hAnsi="Times New Roman"/>
                <w:sz w:val="24"/>
                <w:szCs w:val="24"/>
              </w:rPr>
              <w:t>,</w:t>
            </w:r>
            <w:r w:rsidRPr="000339BF">
              <w:rPr>
                <w:rFonts w:ascii="Times New Roman" w:hAnsi="Times New Roman" w:hint="eastAsia"/>
                <w:sz w:val="24"/>
                <w:szCs w:val="24"/>
              </w:rPr>
              <w:t>599</w:t>
            </w:r>
            <w:r w:rsidRPr="000339BF">
              <w:rPr>
                <w:rFonts w:ascii="Times New Roman" w:hAnsi="Times New Roman"/>
                <w:sz w:val="24"/>
                <w:szCs w:val="24"/>
              </w:rPr>
              <w:t>,</w:t>
            </w:r>
            <w:r w:rsidRPr="000339BF">
              <w:rPr>
                <w:rFonts w:ascii="Times New Roman" w:hAnsi="Times New Roman" w:hint="eastAsia"/>
                <w:sz w:val="24"/>
                <w:szCs w:val="24"/>
              </w:rPr>
              <w:t>390</w:t>
            </w:r>
          </w:p>
        </w:tc>
        <w:tc>
          <w:tcPr>
            <w:tcW w:w="1968" w:type="dxa"/>
            <w:vAlign w:val="center"/>
          </w:tcPr>
          <w:p w14:paraId="7FE5733E"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25.17</w:t>
            </w:r>
          </w:p>
        </w:tc>
        <w:tc>
          <w:tcPr>
            <w:tcW w:w="1972" w:type="dxa"/>
            <w:vAlign w:val="center"/>
          </w:tcPr>
          <w:p w14:paraId="2082FF12" w14:textId="77777777" w:rsidR="000D33C8" w:rsidRPr="000339BF" w:rsidRDefault="000D33C8" w:rsidP="00E00DD0">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(1.11 to 1.13)</w:t>
            </w:r>
          </w:p>
        </w:tc>
        <w:tc>
          <w:tcPr>
            <w:tcW w:w="1971" w:type="dxa"/>
            <w:vAlign w:val="center"/>
          </w:tcPr>
          <w:p w14:paraId="5C801E98"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1.12 (1.11 to 1.13)</w:t>
            </w:r>
          </w:p>
        </w:tc>
        <w:tc>
          <w:tcPr>
            <w:tcW w:w="2111" w:type="dxa"/>
            <w:vAlign w:val="center"/>
          </w:tcPr>
          <w:p w14:paraId="3A228AE1"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1.09 (1.08 to 1.10)</w:t>
            </w:r>
          </w:p>
        </w:tc>
      </w:tr>
      <w:tr w:rsidR="000D33C8" w:rsidRPr="000339BF" w14:paraId="2F376875" w14:textId="77777777" w:rsidTr="00E00DD0">
        <w:tc>
          <w:tcPr>
            <w:tcW w:w="4017" w:type="dxa"/>
          </w:tcPr>
          <w:p w14:paraId="7FDEC312"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Severity of atopic dermatitis</w:t>
            </w:r>
          </w:p>
        </w:tc>
        <w:tc>
          <w:tcPr>
            <w:tcW w:w="1296" w:type="dxa"/>
            <w:vAlign w:val="center"/>
          </w:tcPr>
          <w:p w14:paraId="1FEE913D" w14:textId="77777777" w:rsidR="000D33C8" w:rsidRPr="000339BF" w:rsidRDefault="000D33C8" w:rsidP="00E00DD0">
            <w:pPr>
              <w:spacing w:line="360" w:lineRule="auto"/>
              <w:jc w:val="center"/>
              <w:rPr>
                <w:rFonts w:ascii="Times New Roman" w:hAnsi="Times New Roman"/>
                <w:sz w:val="24"/>
                <w:szCs w:val="24"/>
              </w:rPr>
            </w:pPr>
          </w:p>
        </w:tc>
        <w:tc>
          <w:tcPr>
            <w:tcW w:w="1413" w:type="dxa"/>
            <w:vAlign w:val="center"/>
          </w:tcPr>
          <w:p w14:paraId="1E4682D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p>
        </w:tc>
        <w:tc>
          <w:tcPr>
            <w:tcW w:w="1554" w:type="dxa"/>
            <w:vAlign w:val="center"/>
          </w:tcPr>
          <w:p w14:paraId="121635FE"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p>
        </w:tc>
        <w:tc>
          <w:tcPr>
            <w:tcW w:w="1968" w:type="dxa"/>
            <w:vAlign w:val="center"/>
          </w:tcPr>
          <w:p w14:paraId="79221A7A"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p>
        </w:tc>
        <w:tc>
          <w:tcPr>
            <w:tcW w:w="1972" w:type="dxa"/>
            <w:vAlign w:val="center"/>
          </w:tcPr>
          <w:p w14:paraId="2C5EA5EB" w14:textId="77777777" w:rsidR="000D33C8" w:rsidRPr="000339BF" w:rsidRDefault="000D33C8" w:rsidP="00E00DD0">
            <w:pPr>
              <w:widowControl/>
              <w:wordWrap/>
              <w:autoSpaceDE/>
              <w:autoSpaceDN/>
              <w:jc w:val="center"/>
              <w:rPr>
                <w:rFonts w:ascii="Times New Roman" w:eastAsia="Malgun Gothic" w:hAnsi="Times New Roman"/>
                <w:b/>
                <w:szCs w:val="20"/>
              </w:rPr>
            </w:pPr>
          </w:p>
        </w:tc>
        <w:tc>
          <w:tcPr>
            <w:tcW w:w="1971" w:type="dxa"/>
            <w:vAlign w:val="center"/>
          </w:tcPr>
          <w:p w14:paraId="460FFBEB" w14:textId="77777777" w:rsidR="000D33C8" w:rsidRPr="000339BF" w:rsidRDefault="000D33C8" w:rsidP="00E00DD0">
            <w:pPr>
              <w:jc w:val="center"/>
              <w:rPr>
                <w:rFonts w:ascii="Times New Roman" w:eastAsia="Malgun Gothic" w:hAnsi="Times New Roman"/>
                <w:b/>
                <w:szCs w:val="20"/>
              </w:rPr>
            </w:pPr>
          </w:p>
        </w:tc>
        <w:tc>
          <w:tcPr>
            <w:tcW w:w="2111" w:type="dxa"/>
            <w:vAlign w:val="center"/>
          </w:tcPr>
          <w:p w14:paraId="6E402E26" w14:textId="77777777" w:rsidR="000D33C8" w:rsidRPr="000339BF" w:rsidRDefault="000D33C8" w:rsidP="00E00DD0">
            <w:pPr>
              <w:jc w:val="center"/>
              <w:rPr>
                <w:rFonts w:ascii="Times New Roman" w:eastAsia="Malgun Gothic" w:hAnsi="Times New Roman"/>
                <w:b/>
                <w:szCs w:val="20"/>
              </w:rPr>
            </w:pPr>
          </w:p>
        </w:tc>
      </w:tr>
      <w:tr w:rsidR="000D33C8" w:rsidRPr="000339BF" w14:paraId="7D06FE4D" w14:textId="77777777" w:rsidTr="00E00DD0">
        <w:tc>
          <w:tcPr>
            <w:tcW w:w="4017" w:type="dxa"/>
          </w:tcPr>
          <w:p w14:paraId="7BAF25B2"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None</w:t>
            </w:r>
          </w:p>
        </w:tc>
        <w:tc>
          <w:tcPr>
            <w:tcW w:w="1296" w:type="dxa"/>
            <w:vAlign w:val="center"/>
          </w:tcPr>
          <w:p w14:paraId="09460BAA"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1,435,987</w:t>
            </w:r>
          </w:p>
        </w:tc>
        <w:tc>
          <w:tcPr>
            <w:tcW w:w="1413" w:type="dxa"/>
            <w:vAlign w:val="center"/>
          </w:tcPr>
          <w:p w14:paraId="5F3A1EBF"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239,300</w:t>
            </w:r>
          </w:p>
        </w:tc>
        <w:tc>
          <w:tcPr>
            <w:tcW w:w="1554" w:type="dxa"/>
            <w:vAlign w:val="center"/>
          </w:tcPr>
          <w:p w14:paraId="53BA62BF" w14:textId="77777777" w:rsidR="000D33C8" w:rsidRPr="000339BF" w:rsidRDefault="000D33C8" w:rsidP="00E00DD0">
            <w:pPr>
              <w:widowControl/>
              <w:tabs>
                <w:tab w:val="left" w:pos="883"/>
              </w:tabs>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10,778,966</w:t>
            </w:r>
          </w:p>
        </w:tc>
        <w:tc>
          <w:tcPr>
            <w:tcW w:w="1968" w:type="dxa"/>
            <w:vAlign w:val="center"/>
          </w:tcPr>
          <w:p w14:paraId="306B1FAA"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22.20</w:t>
            </w:r>
          </w:p>
        </w:tc>
        <w:tc>
          <w:tcPr>
            <w:tcW w:w="1972" w:type="dxa"/>
            <w:vAlign w:val="center"/>
          </w:tcPr>
          <w:p w14:paraId="18AA944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c>
          <w:tcPr>
            <w:tcW w:w="1971" w:type="dxa"/>
            <w:vAlign w:val="center"/>
          </w:tcPr>
          <w:p w14:paraId="63072143"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c>
          <w:tcPr>
            <w:tcW w:w="2111" w:type="dxa"/>
            <w:vAlign w:val="center"/>
          </w:tcPr>
          <w:p w14:paraId="2393ED65"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1.0 (ref</w:t>
            </w:r>
            <w:r w:rsidRPr="000339BF">
              <w:rPr>
                <w:rFonts w:ascii="Times New Roman" w:hAnsi="Times New Roman"/>
                <w:sz w:val="24"/>
                <w:szCs w:val="24"/>
              </w:rPr>
              <w:t>erence</w:t>
            </w:r>
            <w:r w:rsidRPr="000339BF">
              <w:rPr>
                <w:rFonts w:ascii="Times New Roman" w:hAnsi="Times New Roman" w:hint="eastAsia"/>
                <w:sz w:val="24"/>
                <w:szCs w:val="24"/>
              </w:rPr>
              <w:t>)</w:t>
            </w:r>
          </w:p>
        </w:tc>
      </w:tr>
      <w:tr w:rsidR="000D33C8" w:rsidRPr="000339BF" w14:paraId="64ABD412" w14:textId="77777777" w:rsidTr="00E00DD0">
        <w:tc>
          <w:tcPr>
            <w:tcW w:w="4017" w:type="dxa"/>
          </w:tcPr>
          <w:p w14:paraId="1056BC2C"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Mild atopic dermatitis</w:t>
            </w:r>
          </w:p>
        </w:tc>
        <w:tc>
          <w:tcPr>
            <w:tcW w:w="1296" w:type="dxa"/>
            <w:vAlign w:val="center"/>
          </w:tcPr>
          <w:p w14:paraId="6A7DA28C" w14:textId="77777777" w:rsidR="000D33C8" w:rsidRPr="000339BF" w:rsidRDefault="000D33C8" w:rsidP="00E00DD0">
            <w:pPr>
              <w:spacing w:line="360" w:lineRule="auto"/>
              <w:jc w:val="center"/>
              <w:rPr>
                <w:rFonts w:ascii="Times New Roman" w:hAnsi="Times New Roman"/>
                <w:sz w:val="24"/>
                <w:szCs w:val="24"/>
              </w:rPr>
            </w:pPr>
            <w:r w:rsidRPr="000339BF">
              <w:rPr>
                <w:rFonts w:ascii="Times New Roman" w:hAnsi="Times New Roman" w:hint="eastAsia"/>
                <w:sz w:val="24"/>
                <w:szCs w:val="24"/>
              </w:rPr>
              <w:t>298,737</w:t>
            </w:r>
          </w:p>
        </w:tc>
        <w:tc>
          <w:tcPr>
            <w:tcW w:w="1413" w:type="dxa"/>
            <w:vAlign w:val="center"/>
          </w:tcPr>
          <w:p w14:paraId="70D1C865"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54,337</w:t>
            </w:r>
          </w:p>
        </w:tc>
        <w:tc>
          <w:tcPr>
            <w:tcW w:w="1554" w:type="dxa"/>
            <w:vAlign w:val="center"/>
          </w:tcPr>
          <w:p w14:paraId="3B01CE5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2,274,308</w:t>
            </w:r>
          </w:p>
        </w:tc>
        <w:tc>
          <w:tcPr>
            <w:tcW w:w="1968" w:type="dxa"/>
            <w:vAlign w:val="center"/>
          </w:tcPr>
          <w:p w14:paraId="4F55BEFD"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23.89</w:t>
            </w:r>
          </w:p>
        </w:tc>
        <w:tc>
          <w:tcPr>
            <w:tcW w:w="1972" w:type="dxa"/>
            <w:vAlign w:val="center"/>
          </w:tcPr>
          <w:p w14:paraId="278CD285" w14:textId="77777777" w:rsidR="000D33C8" w:rsidRPr="000339BF" w:rsidRDefault="000D33C8" w:rsidP="00E00DD0">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(1.11 to 1.13)</w:t>
            </w:r>
          </w:p>
        </w:tc>
        <w:tc>
          <w:tcPr>
            <w:tcW w:w="1971" w:type="dxa"/>
            <w:vAlign w:val="center"/>
          </w:tcPr>
          <w:p w14:paraId="6074ED4A"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1.11 (1.10 to 1.12)</w:t>
            </w:r>
          </w:p>
        </w:tc>
        <w:tc>
          <w:tcPr>
            <w:tcW w:w="2111" w:type="dxa"/>
            <w:vAlign w:val="center"/>
          </w:tcPr>
          <w:p w14:paraId="00C019D6"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1.09 (1.08 to 1.10)</w:t>
            </w:r>
          </w:p>
        </w:tc>
      </w:tr>
      <w:tr w:rsidR="000D33C8" w:rsidRPr="000339BF" w14:paraId="4F39AB02" w14:textId="77777777" w:rsidTr="00E00DD0">
        <w:tc>
          <w:tcPr>
            <w:tcW w:w="4017" w:type="dxa"/>
          </w:tcPr>
          <w:p w14:paraId="2EF3B29F" w14:textId="77777777" w:rsidR="000D33C8" w:rsidRPr="000339BF" w:rsidRDefault="000D33C8" w:rsidP="00E00DD0">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Moder</w:t>
            </w:r>
            <w:r w:rsidRPr="000339BF">
              <w:rPr>
                <w:rFonts w:ascii="Times New Roman" w:hAnsi="Times New Roman"/>
                <w:sz w:val="24"/>
                <w:szCs w:val="24"/>
              </w:rPr>
              <w:t>ate</w:t>
            </w:r>
            <w:r w:rsidRPr="000339BF">
              <w:rPr>
                <w:rFonts w:ascii="Times New Roman" w:hAnsi="Times New Roman" w:hint="eastAsia"/>
                <w:sz w:val="24"/>
                <w:szCs w:val="24"/>
              </w:rPr>
              <w:t xml:space="preserve"> to </w:t>
            </w:r>
            <w:r w:rsidRPr="000339BF">
              <w:rPr>
                <w:rFonts w:ascii="Times New Roman" w:hAnsi="Times New Roman"/>
                <w:sz w:val="24"/>
                <w:szCs w:val="24"/>
              </w:rPr>
              <w:t>s</w:t>
            </w:r>
            <w:r w:rsidRPr="000339BF">
              <w:rPr>
                <w:rFonts w:ascii="Times New Roman" w:hAnsi="Times New Roman" w:hint="eastAsia"/>
                <w:sz w:val="24"/>
                <w:szCs w:val="24"/>
              </w:rPr>
              <w:t>evere atopic dermatitis</w:t>
            </w:r>
          </w:p>
        </w:tc>
        <w:tc>
          <w:tcPr>
            <w:tcW w:w="1296" w:type="dxa"/>
            <w:vAlign w:val="center"/>
          </w:tcPr>
          <w:p w14:paraId="56185B45" w14:textId="77777777" w:rsidR="000D33C8" w:rsidRPr="000339BF" w:rsidRDefault="000D33C8" w:rsidP="00E00DD0">
            <w:pPr>
              <w:spacing w:line="360" w:lineRule="auto"/>
              <w:jc w:val="center"/>
              <w:rPr>
                <w:rFonts w:ascii="Times New Roman" w:hAnsi="Times New Roman"/>
                <w:sz w:val="24"/>
                <w:szCs w:val="24"/>
              </w:rPr>
            </w:pPr>
            <w:r w:rsidRPr="000339BF">
              <w:rPr>
                <w:rFonts w:ascii="Times New Roman" w:hAnsi="Times New Roman" w:hint="eastAsia"/>
                <w:sz w:val="24"/>
                <w:szCs w:val="24"/>
              </w:rPr>
              <w:t>43,864</w:t>
            </w:r>
          </w:p>
        </w:tc>
        <w:tc>
          <w:tcPr>
            <w:tcW w:w="1413" w:type="dxa"/>
            <w:vAlign w:val="center"/>
          </w:tcPr>
          <w:p w14:paraId="7F725A47"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8092</w:t>
            </w:r>
          </w:p>
        </w:tc>
        <w:tc>
          <w:tcPr>
            <w:tcW w:w="1554" w:type="dxa"/>
            <w:vAlign w:val="center"/>
          </w:tcPr>
          <w:p w14:paraId="60FE4B6E"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325</w:t>
            </w:r>
            <w:r w:rsidRPr="000339BF">
              <w:rPr>
                <w:rFonts w:ascii="Times New Roman" w:hAnsi="Times New Roman"/>
                <w:sz w:val="24"/>
                <w:szCs w:val="24"/>
              </w:rPr>
              <w:t>,</w:t>
            </w:r>
            <w:r w:rsidRPr="000339BF">
              <w:rPr>
                <w:rFonts w:ascii="Times New Roman" w:hAnsi="Times New Roman" w:hint="eastAsia"/>
                <w:sz w:val="24"/>
                <w:szCs w:val="24"/>
              </w:rPr>
              <w:t>081</w:t>
            </w:r>
          </w:p>
        </w:tc>
        <w:tc>
          <w:tcPr>
            <w:tcW w:w="1968" w:type="dxa"/>
            <w:vAlign w:val="center"/>
          </w:tcPr>
          <w:p w14:paraId="16A09BB2" w14:textId="77777777" w:rsidR="000D33C8" w:rsidRPr="000339BF" w:rsidRDefault="000D33C8" w:rsidP="00E00DD0">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24.89</w:t>
            </w:r>
          </w:p>
        </w:tc>
        <w:tc>
          <w:tcPr>
            <w:tcW w:w="1972" w:type="dxa"/>
            <w:vAlign w:val="center"/>
          </w:tcPr>
          <w:p w14:paraId="2A81C240" w14:textId="77777777" w:rsidR="000D33C8" w:rsidRPr="000339BF" w:rsidRDefault="000D33C8" w:rsidP="00E00DD0">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1.13 (1.11 to 1.16)</w:t>
            </w:r>
          </w:p>
        </w:tc>
        <w:tc>
          <w:tcPr>
            <w:tcW w:w="1971" w:type="dxa"/>
            <w:vAlign w:val="center"/>
          </w:tcPr>
          <w:p w14:paraId="4F05C8C5"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1.13 (1.11 to 1.16)</w:t>
            </w:r>
          </w:p>
        </w:tc>
        <w:tc>
          <w:tcPr>
            <w:tcW w:w="2111" w:type="dxa"/>
            <w:vAlign w:val="center"/>
          </w:tcPr>
          <w:p w14:paraId="2BF41E43" w14:textId="77777777" w:rsidR="000D33C8" w:rsidRPr="000339BF" w:rsidRDefault="000D33C8" w:rsidP="00E00DD0">
            <w:pPr>
              <w:jc w:val="center"/>
              <w:rPr>
                <w:rFonts w:ascii="Times New Roman" w:eastAsia="Malgun Gothic" w:hAnsi="Times New Roman"/>
                <w:b/>
                <w:szCs w:val="20"/>
              </w:rPr>
            </w:pPr>
            <w:r w:rsidRPr="000339BF">
              <w:rPr>
                <w:rFonts w:ascii="Times New Roman" w:eastAsia="Malgun Gothic" w:hAnsi="Times New Roman"/>
                <w:b/>
                <w:szCs w:val="20"/>
              </w:rPr>
              <w:t>1.11 (1.08 to 1.13)</w:t>
            </w:r>
          </w:p>
        </w:tc>
      </w:tr>
      <w:tr w:rsidR="00C0563C" w:rsidRPr="000339BF" w14:paraId="405E2E7A" w14:textId="77777777" w:rsidTr="00C0563C">
        <w:tc>
          <w:tcPr>
            <w:tcW w:w="16302" w:type="dxa"/>
            <w:gridSpan w:val="8"/>
          </w:tcPr>
          <w:p w14:paraId="72624E2E" w14:textId="77777777" w:rsidR="00C0563C" w:rsidRPr="000339BF" w:rsidRDefault="00C0563C" w:rsidP="00C0563C">
            <w:pPr>
              <w:widowControl/>
              <w:wordWrap/>
              <w:autoSpaceDE/>
              <w:autoSpaceDN/>
              <w:spacing w:line="480" w:lineRule="auto"/>
              <w:rPr>
                <w:rFonts w:ascii="Times New Roman" w:hAnsi="Times New Roman"/>
                <w:sz w:val="24"/>
                <w:szCs w:val="24"/>
              </w:rPr>
            </w:pPr>
            <w:r w:rsidRPr="000339BF">
              <w:rPr>
                <w:rFonts w:ascii="Times New Roman" w:hAnsi="Times New Roman"/>
                <w:sz w:val="24"/>
                <w:szCs w:val="24"/>
              </w:rPr>
              <w:lastRenderedPageBreak/>
              <w:t>1:3 propensity score-matched cohort</w:t>
            </w:r>
            <w:r w:rsidRPr="000339BF">
              <w:rPr>
                <w:rFonts w:ascii="Times New Roman" w:hAnsi="Times New Roman" w:hint="eastAsia"/>
                <w:sz w:val="24"/>
                <w:szCs w:val="24"/>
              </w:rPr>
              <w:t xml:space="preserve"> (n=1,370,404)</w:t>
            </w:r>
          </w:p>
        </w:tc>
      </w:tr>
      <w:tr w:rsidR="00C0563C" w:rsidRPr="000339BF" w14:paraId="00E69ACD" w14:textId="77777777" w:rsidTr="00C0563C">
        <w:tc>
          <w:tcPr>
            <w:tcW w:w="4017" w:type="dxa"/>
          </w:tcPr>
          <w:p w14:paraId="7829CA38" w14:textId="77777777" w:rsidR="00C0563C" w:rsidRPr="000339BF" w:rsidRDefault="00C0563C" w:rsidP="00C0563C">
            <w:pPr>
              <w:widowControl/>
              <w:wordWrap/>
              <w:autoSpaceDE/>
              <w:autoSpaceDN/>
              <w:spacing w:line="360" w:lineRule="auto"/>
              <w:rPr>
                <w:rFonts w:ascii="Times New Roman" w:hAnsi="Times New Roman"/>
                <w:b/>
                <w:sz w:val="24"/>
                <w:szCs w:val="24"/>
              </w:rPr>
            </w:pPr>
            <w:r w:rsidRPr="000339BF">
              <w:rPr>
                <w:rFonts w:ascii="Times New Roman" w:hAnsi="Times New Roman"/>
                <w:b/>
                <w:sz w:val="24"/>
                <w:szCs w:val="24"/>
              </w:rPr>
              <w:t>Atopic dermatitis</w:t>
            </w:r>
          </w:p>
        </w:tc>
        <w:tc>
          <w:tcPr>
            <w:tcW w:w="1296" w:type="dxa"/>
          </w:tcPr>
          <w:p w14:paraId="763FC69E"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1413" w:type="dxa"/>
          </w:tcPr>
          <w:p w14:paraId="07B39A68"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1554" w:type="dxa"/>
          </w:tcPr>
          <w:p w14:paraId="103736C4"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1968" w:type="dxa"/>
          </w:tcPr>
          <w:p w14:paraId="313CAC69"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1972" w:type="dxa"/>
          </w:tcPr>
          <w:p w14:paraId="7FAEFC40"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1971" w:type="dxa"/>
          </w:tcPr>
          <w:p w14:paraId="771027B8" w14:textId="77777777" w:rsidR="00C0563C" w:rsidRPr="000339BF" w:rsidRDefault="00C0563C" w:rsidP="00C0563C">
            <w:pPr>
              <w:widowControl/>
              <w:wordWrap/>
              <w:autoSpaceDE/>
              <w:autoSpaceDN/>
              <w:spacing w:line="360" w:lineRule="auto"/>
              <w:rPr>
                <w:rFonts w:ascii="Times New Roman" w:hAnsi="Times New Roman"/>
                <w:sz w:val="24"/>
                <w:szCs w:val="24"/>
              </w:rPr>
            </w:pPr>
          </w:p>
        </w:tc>
        <w:tc>
          <w:tcPr>
            <w:tcW w:w="2111" w:type="dxa"/>
          </w:tcPr>
          <w:p w14:paraId="41D0C371" w14:textId="77777777" w:rsidR="00C0563C" w:rsidRPr="000339BF" w:rsidRDefault="00C0563C" w:rsidP="00C0563C">
            <w:pPr>
              <w:widowControl/>
              <w:wordWrap/>
              <w:autoSpaceDE/>
              <w:autoSpaceDN/>
              <w:spacing w:line="360" w:lineRule="auto"/>
              <w:rPr>
                <w:rFonts w:ascii="Times New Roman" w:hAnsi="Times New Roman"/>
                <w:sz w:val="24"/>
                <w:szCs w:val="24"/>
              </w:rPr>
            </w:pPr>
          </w:p>
        </w:tc>
      </w:tr>
      <w:tr w:rsidR="00C0563C" w:rsidRPr="000339BF" w14:paraId="3DD18CEF" w14:textId="77777777" w:rsidTr="00E00DD0">
        <w:tc>
          <w:tcPr>
            <w:tcW w:w="4017" w:type="dxa"/>
          </w:tcPr>
          <w:p w14:paraId="29CD484C"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None</w:t>
            </w:r>
          </w:p>
        </w:tc>
        <w:tc>
          <w:tcPr>
            <w:tcW w:w="1296" w:type="dxa"/>
            <w:vAlign w:val="center"/>
          </w:tcPr>
          <w:p w14:paraId="435B4A53"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1,027,803</w:t>
            </w:r>
          </w:p>
        </w:tc>
        <w:tc>
          <w:tcPr>
            <w:tcW w:w="1413" w:type="dxa"/>
            <w:vAlign w:val="center"/>
          </w:tcPr>
          <w:p w14:paraId="203F38C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169,954</w:t>
            </w:r>
          </w:p>
        </w:tc>
        <w:tc>
          <w:tcPr>
            <w:tcW w:w="1554" w:type="dxa"/>
            <w:vAlign w:val="center"/>
          </w:tcPr>
          <w:p w14:paraId="34719ADC" w14:textId="77777777" w:rsidR="00C0563C" w:rsidRPr="000339BF" w:rsidRDefault="00C0563C" w:rsidP="00C0563C">
            <w:pPr>
              <w:widowControl/>
              <w:tabs>
                <w:tab w:val="left" w:pos="883"/>
              </w:tabs>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5,884,387</w:t>
            </w:r>
          </w:p>
        </w:tc>
        <w:tc>
          <w:tcPr>
            <w:tcW w:w="1968" w:type="dxa"/>
            <w:vAlign w:val="center"/>
          </w:tcPr>
          <w:p w14:paraId="054EB3BB"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28.88</w:t>
            </w:r>
          </w:p>
        </w:tc>
        <w:tc>
          <w:tcPr>
            <w:tcW w:w="1972" w:type="dxa"/>
            <w:vAlign w:val="center"/>
          </w:tcPr>
          <w:p w14:paraId="3751BD30"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1971" w:type="dxa"/>
            <w:vAlign w:val="center"/>
          </w:tcPr>
          <w:p w14:paraId="55D3B360"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2111" w:type="dxa"/>
            <w:vAlign w:val="center"/>
          </w:tcPr>
          <w:p w14:paraId="35955B0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r>
      <w:tr w:rsidR="00C0563C" w:rsidRPr="000339BF" w14:paraId="31CCBE2D" w14:textId="77777777" w:rsidTr="00E00DD0">
        <w:tc>
          <w:tcPr>
            <w:tcW w:w="4017" w:type="dxa"/>
          </w:tcPr>
          <w:p w14:paraId="2B18768E"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Atopic dermatitis</w:t>
            </w:r>
          </w:p>
        </w:tc>
        <w:tc>
          <w:tcPr>
            <w:tcW w:w="1296" w:type="dxa"/>
            <w:vAlign w:val="center"/>
          </w:tcPr>
          <w:p w14:paraId="6488F53C" w14:textId="77777777" w:rsidR="00C0563C" w:rsidRPr="000339BF" w:rsidRDefault="00C0563C" w:rsidP="00C0563C">
            <w:pPr>
              <w:spacing w:line="360" w:lineRule="auto"/>
              <w:jc w:val="center"/>
              <w:rPr>
                <w:rFonts w:ascii="Times New Roman" w:hAnsi="Times New Roman"/>
                <w:sz w:val="24"/>
                <w:szCs w:val="24"/>
              </w:rPr>
            </w:pPr>
            <w:r w:rsidRPr="000339BF">
              <w:rPr>
                <w:rFonts w:ascii="Times New Roman" w:hAnsi="Times New Roman"/>
                <w:sz w:val="24"/>
                <w:szCs w:val="24"/>
              </w:rPr>
              <w:t>342,601</w:t>
            </w:r>
          </w:p>
        </w:tc>
        <w:tc>
          <w:tcPr>
            <w:tcW w:w="1413" w:type="dxa"/>
            <w:vAlign w:val="center"/>
          </w:tcPr>
          <w:p w14:paraId="7534DBDB"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65,429</w:t>
            </w:r>
          </w:p>
        </w:tc>
        <w:tc>
          <w:tcPr>
            <w:tcW w:w="1554" w:type="dxa"/>
            <w:vAlign w:val="center"/>
          </w:tcPr>
          <w:p w14:paraId="07E35154"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1,960,856</w:t>
            </w:r>
          </w:p>
        </w:tc>
        <w:tc>
          <w:tcPr>
            <w:tcW w:w="1968" w:type="dxa"/>
            <w:vAlign w:val="center"/>
          </w:tcPr>
          <w:p w14:paraId="36B3C53B"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33.37</w:t>
            </w:r>
          </w:p>
        </w:tc>
        <w:tc>
          <w:tcPr>
            <w:tcW w:w="1972" w:type="dxa"/>
            <w:vAlign w:val="center"/>
          </w:tcPr>
          <w:p w14:paraId="29A22760"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1.16 (1.15 to 1.17)</w:t>
            </w:r>
          </w:p>
        </w:tc>
        <w:tc>
          <w:tcPr>
            <w:tcW w:w="1971" w:type="dxa"/>
            <w:vAlign w:val="center"/>
          </w:tcPr>
          <w:p w14:paraId="4CCD5787"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1.16 (1.15 to 1.17)</w:t>
            </w:r>
          </w:p>
        </w:tc>
        <w:tc>
          <w:tcPr>
            <w:tcW w:w="2111" w:type="dxa"/>
            <w:vAlign w:val="center"/>
          </w:tcPr>
          <w:p w14:paraId="7CA3C515"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1.14 (1.13 to 1.15)</w:t>
            </w:r>
          </w:p>
        </w:tc>
      </w:tr>
      <w:tr w:rsidR="00C0563C" w:rsidRPr="000339BF" w14:paraId="49568F45" w14:textId="77777777" w:rsidTr="00E00DD0">
        <w:tc>
          <w:tcPr>
            <w:tcW w:w="4017" w:type="dxa"/>
          </w:tcPr>
          <w:p w14:paraId="16A88E74"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Severity of atopic dermatitis</w:t>
            </w:r>
          </w:p>
        </w:tc>
        <w:tc>
          <w:tcPr>
            <w:tcW w:w="1296" w:type="dxa"/>
            <w:vAlign w:val="center"/>
          </w:tcPr>
          <w:p w14:paraId="5B6DC444" w14:textId="77777777" w:rsidR="00C0563C" w:rsidRPr="000339BF" w:rsidRDefault="00C0563C" w:rsidP="00C0563C">
            <w:pPr>
              <w:spacing w:line="360" w:lineRule="auto"/>
              <w:jc w:val="center"/>
              <w:rPr>
                <w:rFonts w:ascii="Times New Roman" w:hAnsi="Times New Roman"/>
                <w:sz w:val="24"/>
                <w:szCs w:val="24"/>
              </w:rPr>
            </w:pPr>
          </w:p>
        </w:tc>
        <w:tc>
          <w:tcPr>
            <w:tcW w:w="1413" w:type="dxa"/>
            <w:vAlign w:val="center"/>
          </w:tcPr>
          <w:p w14:paraId="1D0F5386"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554" w:type="dxa"/>
            <w:vAlign w:val="center"/>
          </w:tcPr>
          <w:p w14:paraId="700407F4"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968" w:type="dxa"/>
            <w:vAlign w:val="center"/>
          </w:tcPr>
          <w:p w14:paraId="65B2186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972" w:type="dxa"/>
            <w:vAlign w:val="center"/>
          </w:tcPr>
          <w:p w14:paraId="7C5EC529" w14:textId="77777777" w:rsidR="00C0563C" w:rsidRPr="000339BF" w:rsidRDefault="00C0563C" w:rsidP="00C0563C">
            <w:pPr>
              <w:widowControl/>
              <w:wordWrap/>
              <w:autoSpaceDE/>
              <w:autoSpaceDN/>
              <w:jc w:val="center"/>
              <w:rPr>
                <w:rFonts w:ascii="Times New Roman" w:eastAsia="Malgun Gothic" w:hAnsi="Times New Roman"/>
                <w:b/>
                <w:szCs w:val="20"/>
              </w:rPr>
            </w:pPr>
          </w:p>
        </w:tc>
        <w:tc>
          <w:tcPr>
            <w:tcW w:w="1971" w:type="dxa"/>
            <w:vAlign w:val="center"/>
          </w:tcPr>
          <w:p w14:paraId="5ABEBA5E" w14:textId="77777777" w:rsidR="00C0563C" w:rsidRPr="000339BF" w:rsidRDefault="00C0563C" w:rsidP="00C0563C">
            <w:pPr>
              <w:jc w:val="center"/>
              <w:rPr>
                <w:rFonts w:ascii="Times New Roman" w:eastAsia="Malgun Gothic" w:hAnsi="Times New Roman"/>
                <w:b/>
                <w:szCs w:val="20"/>
              </w:rPr>
            </w:pPr>
          </w:p>
        </w:tc>
        <w:tc>
          <w:tcPr>
            <w:tcW w:w="2111" w:type="dxa"/>
            <w:vAlign w:val="center"/>
          </w:tcPr>
          <w:p w14:paraId="62008761" w14:textId="77777777" w:rsidR="00C0563C" w:rsidRPr="000339BF" w:rsidRDefault="00C0563C" w:rsidP="00C0563C">
            <w:pPr>
              <w:jc w:val="center"/>
              <w:rPr>
                <w:rFonts w:ascii="Times New Roman" w:eastAsia="Malgun Gothic" w:hAnsi="Times New Roman"/>
                <w:b/>
                <w:szCs w:val="20"/>
              </w:rPr>
            </w:pPr>
          </w:p>
        </w:tc>
      </w:tr>
      <w:tr w:rsidR="00C0563C" w:rsidRPr="000339BF" w14:paraId="1D311B41" w14:textId="77777777" w:rsidTr="00E00DD0">
        <w:tc>
          <w:tcPr>
            <w:tcW w:w="4017" w:type="dxa"/>
          </w:tcPr>
          <w:p w14:paraId="18C32DA6"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None</w:t>
            </w:r>
          </w:p>
        </w:tc>
        <w:tc>
          <w:tcPr>
            <w:tcW w:w="1296" w:type="dxa"/>
            <w:vAlign w:val="center"/>
          </w:tcPr>
          <w:p w14:paraId="12BAFC2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1,027,803</w:t>
            </w:r>
          </w:p>
        </w:tc>
        <w:tc>
          <w:tcPr>
            <w:tcW w:w="1413" w:type="dxa"/>
            <w:vAlign w:val="center"/>
          </w:tcPr>
          <w:p w14:paraId="2A67CBD1"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169,954</w:t>
            </w:r>
          </w:p>
        </w:tc>
        <w:tc>
          <w:tcPr>
            <w:tcW w:w="1554" w:type="dxa"/>
            <w:vAlign w:val="center"/>
          </w:tcPr>
          <w:p w14:paraId="6B02E97D" w14:textId="77777777" w:rsidR="00C0563C" w:rsidRPr="000339BF" w:rsidRDefault="00C0563C" w:rsidP="00C0563C">
            <w:pPr>
              <w:widowControl/>
              <w:tabs>
                <w:tab w:val="left" w:pos="883"/>
              </w:tabs>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5,884,387</w:t>
            </w:r>
          </w:p>
        </w:tc>
        <w:tc>
          <w:tcPr>
            <w:tcW w:w="1968" w:type="dxa"/>
            <w:vAlign w:val="center"/>
          </w:tcPr>
          <w:p w14:paraId="69C45512"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28.88</w:t>
            </w:r>
          </w:p>
        </w:tc>
        <w:tc>
          <w:tcPr>
            <w:tcW w:w="1972" w:type="dxa"/>
            <w:vAlign w:val="center"/>
          </w:tcPr>
          <w:p w14:paraId="2C008CB3"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1971" w:type="dxa"/>
            <w:vAlign w:val="center"/>
          </w:tcPr>
          <w:p w14:paraId="2C227DDA"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2111" w:type="dxa"/>
            <w:vAlign w:val="center"/>
          </w:tcPr>
          <w:p w14:paraId="4242F15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r>
      <w:tr w:rsidR="00C0563C" w:rsidRPr="000339BF" w14:paraId="1334C3CD" w14:textId="77777777" w:rsidTr="00E00DD0">
        <w:tc>
          <w:tcPr>
            <w:tcW w:w="4017" w:type="dxa"/>
          </w:tcPr>
          <w:p w14:paraId="7FEF4A20"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Mild atopic dermatitis</w:t>
            </w:r>
          </w:p>
        </w:tc>
        <w:tc>
          <w:tcPr>
            <w:tcW w:w="1296" w:type="dxa"/>
            <w:vAlign w:val="center"/>
          </w:tcPr>
          <w:p w14:paraId="19FBB2B3" w14:textId="77777777" w:rsidR="00C0563C" w:rsidRPr="000339BF" w:rsidRDefault="00C0563C" w:rsidP="00C0563C">
            <w:pPr>
              <w:spacing w:line="360" w:lineRule="auto"/>
              <w:jc w:val="center"/>
              <w:rPr>
                <w:rFonts w:ascii="Times New Roman" w:hAnsi="Times New Roman"/>
                <w:sz w:val="24"/>
                <w:szCs w:val="24"/>
              </w:rPr>
            </w:pPr>
            <w:r w:rsidRPr="000339BF">
              <w:rPr>
                <w:rFonts w:ascii="Times New Roman" w:hAnsi="Times New Roman"/>
                <w:sz w:val="24"/>
                <w:szCs w:val="24"/>
              </w:rPr>
              <w:t>298,737</w:t>
            </w:r>
          </w:p>
        </w:tc>
        <w:tc>
          <w:tcPr>
            <w:tcW w:w="1413" w:type="dxa"/>
            <w:vAlign w:val="center"/>
          </w:tcPr>
          <w:p w14:paraId="68034747"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57,337</w:t>
            </w:r>
          </w:p>
        </w:tc>
        <w:tc>
          <w:tcPr>
            <w:tcW w:w="1554" w:type="dxa"/>
            <w:vAlign w:val="center"/>
          </w:tcPr>
          <w:p w14:paraId="60D26F38"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1,733,197</w:t>
            </w:r>
          </w:p>
        </w:tc>
        <w:tc>
          <w:tcPr>
            <w:tcW w:w="1968" w:type="dxa"/>
            <w:vAlign w:val="center"/>
          </w:tcPr>
          <w:p w14:paraId="04019DED"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33.08</w:t>
            </w:r>
          </w:p>
        </w:tc>
        <w:tc>
          <w:tcPr>
            <w:tcW w:w="1972" w:type="dxa"/>
            <w:vAlign w:val="center"/>
          </w:tcPr>
          <w:p w14:paraId="4D1433C3"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1.15 (1.14 to 1.16)</w:t>
            </w:r>
          </w:p>
        </w:tc>
        <w:tc>
          <w:tcPr>
            <w:tcW w:w="1971" w:type="dxa"/>
            <w:vAlign w:val="center"/>
          </w:tcPr>
          <w:p w14:paraId="1B128F31"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1.15 (1.14 to 1.16)</w:t>
            </w:r>
          </w:p>
        </w:tc>
        <w:tc>
          <w:tcPr>
            <w:tcW w:w="2111" w:type="dxa"/>
            <w:vAlign w:val="center"/>
          </w:tcPr>
          <w:p w14:paraId="320C0BFD"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1.12 (1.11 to 1.14)</w:t>
            </w:r>
          </w:p>
        </w:tc>
      </w:tr>
      <w:tr w:rsidR="00C0563C" w:rsidRPr="000339BF" w14:paraId="05DB8ACA" w14:textId="77777777" w:rsidTr="00E00DD0">
        <w:tc>
          <w:tcPr>
            <w:tcW w:w="4017" w:type="dxa"/>
          </w:tcPr>
          <w:p w14:paraId="6A484F9C"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w:t>
            </w:r>
          </w:p>
        </w:tc>
        <w:tc>
          <w:tcPr>
            <w:tcW w:w="1296" w:type="dxa"/>
            <w:vAlign w:val="center"/>
          </w:tcPr>
          <w:p w14:paraId="73230017" w14:textId="77777777" w:rsidR="00C0563C" w:rsidRPr="000339BF" w:rsidRDefault="00C0563C" w:rsidP="00C0563C">
            <w:pPr>
              <w:spacing w:line="360" w:lineRule="auto"/>
              <w:jc w:val="center"/>
              <w:rPr>
                <w:rFonts w:ascii="Times New Roman" w:hAnsi="Times New Roman"/>
                <w:sz w:val="24"/>
                <w:szCs w:val="24"/>
              </w:rPr>
            </w:pPr>
            <w:r w:rsidRPr="000339BF">
              <w:rPr>
                <w:rFonts w:ascii="Times New Roman" w:hAnsi="Times New Roman"/>
                <w:sz w:val="24"/>
                <w:szCs w:val="24"/>
              </w:rPr>
              <w:t>43,864</w:t>
            </w:r>
          </w:p>
        </w:tc>
        <w:tc>
          <w:tcPr>
            <w:tcW w:w="1413" w:type="dxa"/>
            <w:vAlign w:val="center"/>
          </w:tcPr>
          <w:p w14:paraId="20C76C31"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8092</w:t>
            </w:r>
          </w:p>
        </w:tc>
        <w:tc>
          <w:tcPr>
            <w:tcW w:w="1554" w:type="dxa"/>
            <w:vAlign w:val="center"/>
          </w:tcPr>
          <w:p w14:paraId="1D8E54C4"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227,659</w:t>
            </w:r>
          </w:p>
        </w:tc>
        <w:tc>
          <w:tcPr>
            <w:tcW w:w="1968" w:type="dxa"/>
            <w:vAlign w:val="center"/>
          </w:tcPr>
          <w:p w14:paraId="7856A92F"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35.54</w:t>
            </w:r>
          </w:p>
        </w:tc>
        <w:tc>
          <w:tcPr>
            <w:tcW w:w="1972" w:type="dxa"/>
            <w:vAlign w:val="center"/>
          </w:tcPr>
          <w:p w14:paraId="2FA562F1"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1.25 (1.22 to 1.28)</w:t>
            </w:r>
          </w:p>
        </w:tc>
        <w:tc>
          <w:tcPr>
            <w:tcW w:w="1971" w:type="dxa"/>
            <w:vAlign w:val="center"/>
          </w:tcPr>
          <w:p w14:paraId="76D17C8F"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1.26 (1.23 to 1.29)</w:t>
            </w:r>
          </w:p>
        </w:tc>
        <w:tc>
          <w:tcPr>
            <w:tcW w:w="2111" w:type="dxa"/>
            <w:vAlign w:val="center"/>
          </w:tcPr>
          <w:p w14:paraId="5DA45EF3"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1.23 (1.20 to 1.26)</w:t>
            </w:r>
          </w:p>
        </w:tc>
      </w:tr>
      <w:tr w:rsidR="00C0563C" w:rsidRPr="000339BF" w14:paraId="25AB9E7F" w14:textId="77777777" w:rsidTr="00E00DD0">
        <w:tc>
          <w:tcPr>
            <w:tcW w:w="4017" w:type="dxa"/>
          </w:tcPr>
          <w:p w14:paraId="52681A2F"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First diagnostic age of atopic dermatitis, years</w:t>
            </w:r>
          </w:p>
        </w:tc>
        <w:tc>
          <w:tcPr>
            <w:tcW w:w="1296" w:type="dxa"/>
            <w:vAlign w:val="center"/>
          </w:tcPr>
          <w:p w14:paraId="7EC15CC1" w14:textId="77777777" w:rsidR="00C0563C" w:rsidRPr="000339BF" w:rsidRDefault="00C0563C" w:rsidP="00C0563C">
            <w:pPr>
              <w:spacing w:line="360" w:lineRule="auto"/>
              <w:jc w:val="center"/>
              <w:rPr>
                <w:rFonts w:ascii="Times New Roman" w:hAnsi="Times New Roman"/>
                <w:sz w:val="24"/>
                <w:szCs w:val="24"/>
              </w:rPr>
            </w:pPr>
          </w:p>
        </w:tc>
        <w:tc>
          <w:tcPr>
            <w:tcW w:w="1413" w:type="dxa"/>
            <w:vAlign w:val="center"/>
          </w:tcPr>
          <w:p w14:paraId="5B105697"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554" w:type="dxa"/>
            <w:vAlign w:val="center"/>
          </w:tcPr>
          <w:p w14:paraId="1CD6D013"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968" w:type="dxa"/>
            <w:vAlign w:val="center"/>
          </w:tcPr>
          <w:p w14:paraId="77F92DFC"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p>
        </w:tc>
        <w:tc>
          <w:tcPr>
            <w:tcW w:w="1972" w:type="dxa"/>
            <w:vAlign w:val="center"/>
          </w:tcPr>
          <w:p w14:paraId="2D660885" w14:textId="77777777" w:rsidR="00C0563C" w:rsidRPr="000339BF" w:rsidRDefault="00C0563C" w:rsidP="00C0563C">
            <w:pPr>
              <w:widowControl/>
              <w:wordWrap/>
              <w:autoSpaceDE/>
              <w:autoSpaceDN/>
              <w:jc w:val="center"/>
              <w:rPr>
                <w:rFonts w:ascii="Times New Roman" w:eastAsia="Malgun Gothic" w:hAnsi="Times New Roman"/>
                <w:b/>
                <w:szCs w:val="20"/>
              </w:rPr>
            </w:pPr>
          </w:p>
        </w:tc>
        <w:tc>
          <w:tcPr>
            <w:tcW w:w="1971" w:type="dxa"/>
            <w:vAlign w:val="center"/>
          </w:tcPr>
          <w:p w14:paraId="3E61A66A" w14:textId="77777777" w:rsidR="00C0563C" w:rsidRPr="000339BF" w:rsidRDefault="00C0563C" w:rsidP="00C0563C">
            <w:pPr>
              <w:jc w:val="center"/>
              <w:rPr>
                <w:rFonts w:ascii="Times New Roman" w:eastAsia="Malgun Gothic" w:hAnsi="Times New Roman"/>
                <w:b/>
                <w:szCs w:val="20"/>
              </w:rPr>
            </w:pPr>
          </w:p>
        </w:tc>
        <w:tc>
          <w:tcPr>
            <w:tcW w:w="2111" w:type="dxa"/>
            <w:vAlign w:val="center"/>
          </w:tcPr>
          <w:p w14:paraId="433A1104" w14:textId="77777777" w:rsidR="00C0563C" w:rsidRPr="000339BF" w:rsidRDefault="00C0563C" w:rsidP="00C0563C">
            <w:pPr>
              <w:jc w:val="center"/>
              <w:rPr>
                <w:rFonts w:ascii="Times New Roman" w:eastAsia="Malgun Gothic" w:hAnsi="Times New Roman"/>
                <w:b/>
                <w:szCs w:val="20"/>
              </w:rPr>
            </w:pPr>
          </w:p>
        </w:tc>
      </w:tr>
      <w:tr w:rsidR="00C0563C" w:rsidRPr="000339BF" w14:paraId="4F23A130" w14:textId="77777777" w:rsidTr="00E00DD0">
        <w:tc>
          <w:tcPr>
            <w:tcW w:w="4017" w:type="dxa"/>
          </w:tcPr>
          <w:p w14:paraId="43EC3206"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Comparator**</w:t>
            </w:r>
          </w:p>
        </w:tc>
        <w:tc>
          <w:tcPr>
            <w:tcW w:w="1296" w:type="dxa"/>
            <w:vAlign w:val="center"/>
          </w:tcPr>
          <w:p w14:paraId="5747D962" w14:textId="77777777" w:rsidR="00C0563C" w:rsidRPr="000339BF" w:rsidRDefault="00C0563C" w:rsidP="00C0563C">
            <w:pPr>
              <w:widowControl/>
              <w:wordWrap/>
              <w:autoSpaceDE/>
              <w:autoSpaceDN/>
              <w:jc w:val="center"/>
              <w:rPr>
                <w:rFonts w:ascii="Times New Roman" w:hAnsi="Times New Roman"/>
                <w:sz w:val="24"/>
                <w:szCs w:val="24"/>
              </w:rPr>
            </w:pPr>
            <w:r w:rsidRPr="000339BF">
              <w:rPr>
                <w:rFonts w:ascii="Times New Roman" w:hAnsi="Times New Roman"/>
                <w:sz w:val="24"/>
                <w:szCs w:val="24"/>
              </w:rPr>
              <w:t>557,168</w:t>
            </w:r>
          </w:p>
        </w:tc>
        <w:tc>
          <w:tcPr>
            <w:tcW w:w="1413" w:type="dxa"/>
            <w:vAlign w:val="center"/>
          </w:tcPr>
          <w:p w14:paraId="7A6B7032" w14:textId="77777777" w:rsidR="00C0563C" w:rsidRPr="000339BF" w:rsidRDefault="00C0563C" w:rsidP="00C0563C">
            <w:pPr>
              <w:widowControl/>
              <w:wordWrap/>
              <w:autoSpaceDE/>
              <w:autoSpaceDN/>
              <w:jc w:val="center"/>
              <w:rPr>
                <w:rFonts w:ascii="Times New Roman" w:hAnsi="Times New Roman"/>
                <w:sz w:val="24"/>
                <w:szCs w:val="24"/>
              </w:rPr>
            </w:pPr>
            <w:r w:rsidRPr="000339BF">
              <w:rPr>
                <w:rFonts w:ascii="Times New Roman" w:hAnsi="Times New Roman"/>
                <w:sz w:val="24"/>
                <w:szCs w:val="24"/>
              </w:rPr>
              <w:t>106,891</w:t>
            </w:r>
          </w:p>
        </w:tc>
        <w:tc>
          <w:tcPr>
            <w:tcW w:w="1554" w:type="dxa"/>
            <w:vAlign w:val="center"/>
          </w:tcPr>
          <w:p w14:paraId="06BC2814" w14:textId="77777777" w:rsidR="00C0563C" w:rsidRPr="000339BF" w:rsidRDefault="00C0563C" w:rsidP="00C0563C">
            <w:pPr>
              <w:widowControl/>
              <w:wordWrap/>
              <w:autoSpaceDE/>
              <w:autoSpaceDN/>
              <w:jc w:val="center"/>
              <w:rPr>
                <w:rFonts w:ascii="Times New Roman" w:hAnsi="Times New Roman"/>
                <w:sz w:val="24"/>
                <w:szCs w:val="24"/>
              </w:rPr>
            </w:pPr>
            <w:r w:rsidRPr="000339BF">
              <w:rPr>
                <w:rFonts w:ascii="Times New Roman" w:hAnsi="Times New Roman"/>
                <w:sz w:val="24"/>
                <w:szCs w:val="24"/>
              </w:rPr>
              <w:t>3,964,496</w:t>
            </w:r>
          </w:p>
        </w:tc>
        <w:tc>
          <w:tcPr>
            <w:tcW w:w="1968" w:type="dxa"/>
            <w:vAlign w:val="center"/>
          </w:tcPr>
          <w:p w14:paraId="7B5A28C1"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26.96</w:t>
            </w:r>
          </w:p>
        </w:tc>
        <w:tc>
          <w:tcPr>
            <w:tcW w:w="1972" w:type="dxa"/>
            <w:vAlign w:val="center"/>
          </w:tcPr>
          <w:p w14:paraId="4CDA7BBC"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1971" w:type="dxa"/>
            <w:vAlign w:val="center"/>
          </w:tcPr>
          <w:p w14:paraId="74C9AC71"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2111" w:type="dxa"/>
            <w:vAlign w:val="center"/>
          </w:tcPr>
          <w:p w14:paraId="77E96063"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r>
      <w:tr w:rsidR="00C0563C" w:rsidRPr="000339BF" w14:paraId="2472BD27" w14:textId="77777777" w:rsidTr="00E00DD0">
        <w:tc>
          <w:tcPr>
            <w:tcW w:w="4017" w:type="dxa"/>
          </w:tcPr>
          <w:p w14:paraId="24EB8595"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&lt;2 </w:t>
            </w:r>
          </w:p>
        </w:tc>
        <w:tc>
          <w:tcPr>
            <w:tcW w:w="1296" w:type="dxa"/>
            <w:vAlign w:val="center"/>
          </w:tcPr>
          <w:p w14:paraId="7A70621E"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188,758</w:t>
            </w:r>
          </w:p>
        </w:tc>
        <w:tc>
          <w:tcPr>
            <w:tcW w:w="1413" w:type="dxa"/>
            <w:vAlign w:val="center"/>
          </w:tcPr>
          <w:p w14:paraId="4471138E"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43,086</w:t>
            </w:r>
          </w:p>
        </w:tc>
        <w:tc>
          <w:tcPr>
            <w:tcW w:w="1554" w:type="dxa"/>
            <w:vAlign w:val="center"/>
          </w:tcPr>
          <w:p w14:paraId="410815C3"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1,326,656</w:t>
            </w:r>
          </w:p>
        </w:tc>
        <w:tc>
          <w:tcPr>
            <w:tcW w:w="1968" w:type="dxa"/>
            <w:vAlign w:val="center"/>
          </w:tcPr>
          <w:p w14:paraId="6E37B83F"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32.48</w:t>
            </w:r>
          </w:p>
        </w:tc>
        <w:tc>
          <w:tcPr>
            <w:tcW w:w="1972" w:type="dxa"/>
            <w:vAlign w:val="center"/>
          </w:tcPr>
          <w:p w14:paraId="6AA443FE"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1.22 (1.21 to 1.24)</w:t>
            </w:r>
          </w:p>
        </w:tc>
        <w:tc>
          <w:tcPr>
            <w:tcW w:w="1971" w:type="dxa"/>
            <w:vAlign w:val="center"/>
          </w:tcPr>
          <w:p w14:paraId="3AD151E6"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1.22 (1.20 to 1.23)</w:t>
            </w:r>
          </w:p>
        </w:tc>
        <w:tc>
          <w:tcPr>
            <w:tcW w:w="2111" w:type="dxa"/>
            <w:vAlign w:val="center"/>
          </w:tcPr>
          <w:p w14:paraId="0B3FAA3E"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1.19 (1.18 to 1.21)</w:t>
            </w:r>
          </w:p>
        </w:tc>
      </w:tr>
      <w:tr w:rsidR="00C0563C" w:rsidRPr="000339BF" w14:paraId="102971DA" w14:textId="77777777" w:rsidTr="00E00DD0">
        <w:tc>
          <w:tcPr>
            <w:tcW w:w="4017" w:type="dxa"/>
          </w:tcPr>
          <w:p w14:paraId="60CF5696"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Comparator**</w:t>
            </w:r>
          </w:p>
        </w:tc>
        <w:tc>
          <w:tcPr>
            <w:tcW w:w="1296" w:type="dxa"/>
            <w:vAlign w:val="center"/>
          </w:tcPr>
          <w:p w14:paraId="0D399508"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333,647</w:t>
            </w:r>
          </w:p>
        </w:tc>
        <w:tc>
          <w:tcPr>
            <w:tcW w:w="1413" w:type="dxa"/>
            <w:vAlign w:val="center"/>
          </w:tcPr>
          <w:p w14:paraId="751713E4"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54,599</w:t>
            </w:r>
          </w:p>
        </w:tc>
        <w:tc>
          <w:tcPr>
            <w:tcW w:w="1554" w:type="dxa"/>
            <w:vAlign w:val="center"/>
          </w:tcPr>
          <w:p w14:paraId="116316AE"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1,619,416</w:t>
            </w:r>
          </w:p>
        </w:tc>
        <w:tc>
          <w:tcPr>
            <w:tcW w:w="1968" w:type="dxa"/>
            <w:vAlign w:val="center"/>
          </w:tcPr>
          <w:p w14:paraId="2169C6A3"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33.72</w:t>
            </w:r>
          </w:p>
        </w:tc>
        <w:tc>
          <w:tcPr>
            <w:tcW w:w="1972" w:type="dxa"/>
            <w:vAlign w:val="center"/>
          </w:tcPr>
          <w:p w14:paraId="71F6223F"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1971" w:type="dxa"/>
            <w:vAlign w:val="center"/>
          </w:tcPr>
          <w:p w14:paraId="0A8CAC39"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2111" w:type="dxa"/>
            <w:vAlign w:val="center"/>
          </w:tcPr>
          <w:p w14:paraId="51B7B862"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r>
      <w:tr w:rsidR="00C0563C" w:rsidRPr="000339BF" w14:paraId="3ED0ED1E" w14:textId="77777777" w:rsidTr="00E00DD0">
        <w:tc>
          <w:tcPr>
            <w:tcW w:w="4017" w:type="dxa"/>
          </w:tcPr>
          <w:p w14:paraId="21018167"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lastRenderedPageBreak/>
              <w:t xml:space="preserve"> 2-4</w:t>
            </w:r>
          </w:p>
        </w:tc>
        <w:tc>
          <w:tcPr>
            <w:tcW w:w="1296" w:type="dxa"/>
            <w:vAlign w:val="center"/>
          </w:tcPr>
          <w:p w14:paraId="51CE11A7"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105,665</w:t>
            </w:r>
          </w:p>
        </w:tc>
        <w:tc>
          <w:tcPr>
            <w:tcW w:w="1413" w:type="dxa"/>
            <w:vAlign w:val="center"/>
          </w:tcPr>
          <w:p w14:paraId="69880736"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19,079</w:t>
            </w:r>
          </w:p>
        </w:tc>
        <w:tc>
          <w:tcPr>
            <w:tcW w:w="1554" w:type="dxa"/>
            <w:vAlign w:val="center"/>
          </w:tcPr>
          <w:p w14:paraId="228990C4"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520,714</w:t>
            </w:r>
          </w:p>
        </w:tc>
        <w:tc>
          <w:tcPr>
            <w:tcW w:w="1968" w:type="dxa"/>
            <w:vAlign w:val="center"/>
          </w:tcPr>
          <w:p w14:paraId="12836322"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36.64</w:t>
            </w:r>
          </w:p>
        </w:tc>
        <w:tc>
          <w:tcPr>
            <w:tcW w:w="1972" w:type="dxa"/>
            <w:vAlign w:val="center"/>
          </w:tcPr>
          <w:p w14:paraId="557EBE1B"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1.09 (1.08 to 1.11)</w:t>
            </w:r>
          </w:p>
        </w:tc>
        <w:tc>
          <w:tcPr>
            <w:tcW w:w="1971" w:type="dxa"/>
            <w:vAlign w:val="center"/>
          </w:tcPr>
          <w:p w14:paraId="7A4FF8D5"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1.10 (1.08 to 1.12)</w:t>
            </w:r>
          </w:p>
        </w:tc>
        <w:tc>
          <w:tcPr>
            <w:tcW w:w="2111" w:type="dxa"/>
            <w:vAlign w:val="center"/>
          </w:tcPr>
          <w:p w14:paraId="6909FA37"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1.08 (1.06 to 1.10)</w:t>
            </w:r>
          </w:p>
        </w:tc>
      </w:tr>
      <w:tr w:rsidR="00C0563C" w:rsidRPr="000339BF" w14:paraId="38A36591" w14:textId="77777777" w:rsidTr="00E00DD0">
        <w:tc>
          <w:tcPr>
            <w:tcW w:w="4017" w:type="dxa"/>
          </w:tcPr>
          <w:p w14:paraId="70256945"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Comparator**</w:t>
            </w:r>
          </w:p>
        </w:tc>
        <w:tc>
          <w:tcPr>
            <w:tcW w:w="1296" w:type="dxa"/>
            <w:vAlign w:val="center"/>
          </w:tcPr>
          <w:p w14:paraId="66445FF2"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136,988</w:t>
            </w:r>
          </w:p>
        </w:tc>
        <w:tc>
          <w:tcPr>
            <w:tcW w:w="1413" w:type="dxa"/>
            <w:vAlign w:val="center"/>
          </w:tcPr>
          <w:p w14:paraId="6821A5B2"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8464</w:t>
            </w:r>
          </w:p>
        </w:tc>
        <w:tc>
          <w:tcPr>
            <w:tcW w:w="1554" w:type="dxa"/>
            <w:vAlign w:val="center"/>
          </w:tcPr>
          <w:p w14:paraId="6DDE953F"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300,475</w:t>
            </w:r>
          </w:p>
        </w:tc>
        <w:tc>
          <w:tcPr>
            <w:tcW w:w="1968" w:type="dxa"/>
            <w:vAlign w:val="center"/>
          </w:tcPr>
          <w:p w14:paraId="0F108E32"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28.17</w:t>
            </w:r>
          </w:p>
        </w:tc>
        <w:tc>
          <w:tcPr>
            <w:tcW w:w="1972" w:type="dxa"/>
            <w:vAlign w:val="center"/>
          </w:tcPr>
          <w:p w14:paraId="092BD4D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1971" w:type="dxa"/>
            <w:vAlign w:val="center"/>
          </w:tcPr>
          <w:p w14:paraId="7190997C"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c>
          <w:tcPr>
            <w:tcW w:w="2111" w:type="dxa"/>
            <w:vAlign w:val="center"/>
          </w:tcPr>
          <w:p w14:paraId="535D2D65"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1.0 (reference)</w:t>
            </w:r>
          </w:p>
        </w:tc>
      </w:tr>
      <w:tr w:rsidR="00C0563C" w:rsidRPr="000339BF" w14:paraId="605185F9" w14:textId="77777777" w:rsidTr="00E00DD0">
        <w:tc>
          <w:tcPr>
            <w:tcW w:w="4017" w:type="dxa"/>
          </w:tcPr>
          <w:p w14:paraId="6F7C3866" w14:textId="77777777"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≥5</w:t>
            </w:r>
          </w:p>
        </w:tc>
        <w:tc>
          <w:tcPr>
            <w:tcW w:w="1296" w:type="dxa"/>
            <w:vAlign w:val="center"/>
          </w:tcPr>
          <w:p w14:paraId="0B8CA143"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48,178</w:t>
            </w:r>
          </w:p>
        </w:tc>
        <w:tc>
          <w:tcPr>
            <w:tcW w:w="1413" w:type="dxa"/>
            <w:vAlign w:val="center"/>
          </w:tcPr>
          <w:p w14:paraId="2D1332BA"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3264</w:t>
            </w:r>
          </w:p>
        </w:tc>
        <w:tc>
          <w:tcPr>
            <w:tcW w:w="1554" w:type="dxa"/>
            <w:vAlign w:val="center"/>
          </w:tcPr>
          <w:p w14:paraId="548DC390" w14:textId="77777777" w:rsidR="00C0563C" w:rsidRPr="000339BF" w:rsidRDefault="00C0563C" w:rsidP="00C0563C">
            <w:pPr>
              <w:jc w:val="center"/>
              <w:rPr>
                <w:rFonts w:ascii="Times New Roman" w:hAnsi="Times New Roman"/>
                <w:sz w:val="24"/>
                <w:szCs w:val="24"/>
              </w:rPr>
            </w:pPr>
            <w:r w:rsidRPr="000339BF">
              <w:rPr>
                <w:rFonts w:ascii="Times New Roman" w:hAnsi="Times New Roman"/>
                <w:sz w:val="24"/>
                <w:szCs w:val="24"/>
              </w:rPr>
              <w:t>113,486</w:t>
            </w:r>
          </w:p>
        </w:tc>
        <w:tc>
          <w:tcPr>
            <w:tcW w:w="1968" w:type="dxa"/>
            <w:vAlign w:val="center"/>
          </w:tcPr>
          <w:p w14:paraId="5D945BC7" w14:textId="77777777" w:rsidR="00C0563C" w:rsidRPr="000339BF" w:rsidRDefault="00C0563C" w:rsidP="00C0563C">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28.76</w:t>
            </w:r>
          </w:p>
        </w:tc>
        <w:tc>
          <w:tcPr>
            <w:tcW w:w="1972" w:type="dxa"/>
            <w:vAlign w:val="center"/>
          </w:tcPr>
          <w:p w14:paraId="1F91D3C9" w14:textId="77777777" w:rsidR="00C0563C" w:rsidRPr="000339BF" w:rsidRDefault="00C0563C" w:rsidP="00C0563C">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1.05 (1.03 to 1.08)</w:t>
            </w:r>
          </w:p>
        </w:tc>
        <w:tc>
          <w:tcPr>
            <w:tcW w:w="1971" w:type="dxa"/>
            <w:vAlign w:val="center"/>
          </w:tcPr>
          <w:p w14:paraId="38768E7A"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1.05 (1.03 to 1.08)</w:t>
            </w:r>
          </w:p>
        </w:tc>
        <w:tc>
          <w:tcPr>
            <w:tcW w:w="2111" w:type="dxa"/>
            <w:vAlign w:val="center"/>
          </w:tcPr>
          <w:p w14:paraId="3744AA99" w14:textId="77777777" w:rsidR="00C0563C" w:rsidRPr="000339BF" w:rsidRDefault="00C0563C" w:rsidP="00C0563C">
            <w:pPr>
              <w:jc w:val="center"/>
              <w:rPr>
                <w:rFonts w:ascii="Times New Roman" w:eastAsia="Malgun Gothic" w:hAnsi="Times New Roman"/>
                <w:b/>
                <w:szCs w:val="20"/>
              </w:rPr>
            </w:pPr>
            <w:r w:rsidRPr="000339BF">
              <w:rPr>
                <w:rFonts w:ascii="Times New Roman" w:eastAsia="Malgun Gothic" w:hAnsi="Times New Roman"/>
                <w:b/>
                <w:szCs w:val="20"/>
              </w:rPr>
              <w:t>1.03 (1.01 to 1.06)</w:t>
            </w:r>
          </w:p>
        </w:tc>
      </w:tr>
    </w:tbl>
    <w:p w14:paraId="328D8BDB" w14:textId="77777777" w:rsidR="000D33C8" w:rsidRPr="000339BF" w:rsidRDefault="000D33C8" w:rsidP="000D33C8">
      <w:pPr>
        <w:spacing w:line="360" w:lineRule="auto"/>
        <w:rPr>
          <w:rFonts w:ascii="Times New Roman" w:eastAsia="Times New Roman" w:hAnsi="Times New Roman"/>
          <w:sz w:val="24"/>
        </w:rPr>
      </w:pPr>
      <w:r w:rsidRPr="000339BF">
        <w:rPr>
          <w:rFonts w:ascii="Times New Roman" w:eastAsia="Batang" w:hAnsi="Times New Roman"/>
          <w:sz w:val="24"/>
          <w:szCs w:val="24"/>
        </w:rPr>
        <w:t xml:space="preserve">Abbreviation: </w:t>
      </w:r>
      <w:r w:rsidRPr="000339BF">
        <w:rPr>
          <w:rFonts w:ascii="Times New Roman" w:eastAsia="Times New Roman" w:hAnsi="Times New Roman"/>
          <w:sz w:val="24"/>
        </w:rPr>
        <w:t>CI, confidence interval.</w:t>
      </w:r>
    </w:p>
    <w:p w14:paraId="7B3B27B2" w14:textId="06A1906C" w:rsidR="000D33C8" w:rsidRPr="000339BF" w:rsidRDefault="000D33C8" w:rsidP="000D33C8">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*Fracture incidence rate is expressed per 1,000 person-years</w:t>
      </w:r>
    </w:p>
    <w:p w14:paraId="276EE162" w14:textId="45223C07" w:rsidR="000D33C8" w:rsidRPr="000339BF" w:rsidRDefault="000D33C8" w:rsidP="000D33C8">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vertAlign w:val="superscript"/>
        </w:rPr>
        <w:t>§</w:t>
      </w:r>
      <w:r w:rsidRPr="000339BF">
        <w:rPr>
          <w:rFonts w:ascii="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63C9410B" w14:textId="3BE74E34" w:rsidR="000D33C8" w:rsidRPr="000339BF" w:rsidRDefault="000D33C8" w:rsidP="000D33C8">
      <w:pPr>
        <w:widowControl/>
        <w:wordWrap/>
        <w:autoSpaceDE/>
        <w:autoSpaceDN/>
        <w:spacing w:line="360" w:lineRule="auto"/>
        <w:rPr>
          <w:rFonts w:ascii="Times New Roman" w:eastAsia="Batang" w:hAnsi="Times New Roman"/>
          <w:sz w:val="24"/>
          <w:szCs w:val="24"/>
        </w:rPr>
      </w:pPr>
      <w:r w:rsidRPr="000339BF">
        <w:rPr>
          <w:rFonts w:ascii="Times New Roman" w:hAnsi="Times New Roman"/>
          <w:sz w:val="24"/>
          <w:szCs w:val="24"/>
          <w:vertAlign w:val="superscript"/>
        </w:rPr>
        <w:t>‡</w:t>
      </w:r>
      <w:r w:rsidRPr="000339BF">
        <w:rPr>
          <w:rFonts w:ascii="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w:t>
      </w:r>
      <w:r w:rsidRPr="000339BF">
        <w:rPr>
          <w:rFonts w:ascii="Times New Roman" w:eastAsia="Batang" w:hAnsi="Times New Roman"/>
          <w:sz w:val="24"/>
          <w:szCs w:val="24"/>
        </w:rPr>
        <w:t xml:space="preserve"> chronic kidney disease, chronic neurological disorder, anemia, neuropsychiatric disorder, </w:t>
      </w:r>
      <w:r w:rsidR="00A94B74" w:rsidRPr="000339BF">
        <w:rPr>
          <w:rFonts w:ascii="Times New Roman" w:eastAsia="Batang" w:hAnsi="Times New Roman" w:hint="eastAsia"/>
          <w:sz w:val="24"/>
          <w:szCs w:val="24"/>
        </w:rPr>
        <w:t xml:space="preserve">food allergy, </w:t>
      </w:r>
      <w:r w:rsidRPr="000339BF">
        <w:rPr>
          <w:rFonts w:ascii="Times New Roman" w:eastAsia="Batang" w:hAnsi="Times New Roman"/>
          <w:sz w:val="24"/>
          <w:szCs w:val="24"/>
        </w:rPr>
        <w:t>and long-term use of systemic corticosteroids.</w:t>
      </w:r>
    </w:p>
    <w:p w14:paraId="3AD13809" w14:textId="1E58EAE4" w:rsidR="00C0563C" w:rsidRPr="000339BF" w:rsidRDefault="00C0563C" w:rsidP="00C0563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**Comparators defined only 1:3 matched comparators in each patient group to reduce immortal </w:t>
      </w:r>
      <w:r w:rsidR="00483A59" w:rsidRPr="000339BF">
        <w:rPr>
          <w:rFonts w:ascii="Times New Roman" w:hAnsi="Times New Roman"/>
          <w:sz w:val="24"/>
          <w:szCs w:val="24"/>
        </w:rPr>
        <w:t xml:space="preserve">time </w:t>
      </w:r>
      <w:r w:rsidRPr="000339BF">
        <w:rPr>
          <w:rFonts w:ascii="Times New Roman" w:hAnsi="Times New Roman"/>
          <w:sz w:val="24"/>
          <w:szCs w:val="24"/>
        </w:rPr>
        <w:t>bias.</w:t>
      </w:r>
    </w:p>
    <w:p w14:paraId="075F8079" w14:textId="3FAD7F75" w:rsidR="000D33C8" w:rsidRPr="000339BF" w:rsidRDefault="00667A7C" w:rsidP="000D33C8">
      <w:pPr>
        <w:spacing w:line="360" w:lineRule="auto"/>
        <w:rPr>
          <w:rFonts w:ascii="Times New Roman" w:eastAsia="Times New Roman" w:hAnsi="Times New Roman"/>
          <w:sz w:val="24"/>
        </w:rPr>
      </w:pPr>
      <w:r w:rsidRPr="000339BF">
        <w:rPr>
          <w:rFonts w:ascii="Times New Roman" w:eastAsia="Times New Roman" w:hAnsi="Times New Roman"/>
          <w:sz w:val="24"/>
        </w:rPr>
        <w:t xml:space="preserve">Statistically significant values (p&gt;0.05) are shown </w:t>
      </w:r>
      <w:r w:rsidR="000D33C8" w:rsidRPr="000339BF">
        <w:rPr>
          <w:rFonts w:ascii="Times New Roman" w:eastAsia="Times New Roman" w:hAnsi="Times New Roman"/>
          <w:sz w:val="24"/>
        </w:rPr>
        <w:t>in bold.</w:t>
      </w:r>
    </w:p>
    <w:p w14:paraId="75D05534" w14:textId="77777777" w:rsidR="000D33C8" w:rsidRPr="000339BF" w:rsidRDefault="000D33C8" w:rsidP="000D33C8">
      <w:pPr>
        <w:widowControl/>
        <w:wordWrap/>
        <w:autoSpaceDE/>
        <w:autoSpaceDN/>
        <w:spacing w:line="480" w:lineRule="auto"/>
        <w:rPr>
          <w:rFonts w:ascii="Times New Roman" w:hAnsi="Times New Roman"/>
          <w:sz w:val="24"/>
          <w:szCs w:val="24"/>
        </w:rPr>
      </w:pPr>
    </w:p>
    <w:p w14:paraId="5461B562" w14:textId="4D0002D7" w:rsidR="009F63DC" w:rsidRPr="000339BF" w:rsidRDefault="00244289" w:rsidP="009F63DC">
      <w:pPr>
        <w:wordWrap/>
        <w:spacing w:line="480" w:lineRule="auto"/>
        <w:rPr>
          <w:rFonts w:ascii="Times New Roman" w:hAnsi="Times New Roman"/>
          <w:sz w:val="24"/>
          <w:szCs w:val="24"/>
        </w:rPr>
      </w:pPr>
      <w:r w:rsidRPr="000339BF">
        <w:rPr>
          <w:rFonts w:ascii="Times New Roman" w:hAnsi="Times New Roman" w:hint="eastAsia"/>
          <w:b/>
          <w:sz w:val="24"/>
          <w:szCs w:val="24"/>
        </w:rPr>
        <w:lastRenderedPageBreak/>
        <w:t>Figure 1.</w:t>
      </w:r>
      <w:r w:rsidR="009F63DC" w:rsidRPr="000339BF">
        <w:rPr>
          <w:rFonts w:ascii="Times New Roman" w:hAnsi="Times New Roman"/>
          <w:sz w:val="24"/>
          <w:szCs w:val="24"/>
        </w:rPr>
        <w:t xml:space="preserve"> Adjusted HR for the likelihood of incident fracture at different time points after AD diagnosis. Blue dots indicate adjusted HR for AD; red dots indicate adjusted HR for FA; Whiskers represent 95% CIs. AD, atopic dermatitis; CI, confidence interval; HR, hazard ratio. </w:t>
      </w:r>
    </w:p>
    <w:p w14:paraId="4378566E" w14:textId="77777777" w:rsidR="009F63DC" w:rsidRPr="000339BF" w:rsidRDefault="009F63DC" w:rsidP="009F63DC">
      <w:pPr>
        <w:wordWrap/>
        <w:spacing w:line="480" w:lineRule="auto"/>
        <w:rPr>
          <w:rFonts w:ascii="Times New Roman" w:hAnsi="Times New Roman"/>
          <w:sz w:val="24"/>
          <w:szCs w:val="24"/>
        </w:rPr>
      </w:pPr>
      <w:r w:rsidRPr="000339BF">
        <w:rPr>
          <w:rFonts w:ascii="Times New Roman" w:hAnsi="Times New Roman"/>
          <w:noProof/>
          <w:sz w:val="24"/>
          <w:szCs w:val="24"/>
        </w:rPr>
        <w:drawing>
          <wp:inline distT="0" distB="0" distL="0" distR="0" wp14:anchorId="630DBA52" wp14:editId="20B1C5F7">
            <wp:extent cx="7633040" cy="3530379"/>
            <wp:effectExtent l="0" t="0" r="0" b="0"/>
            <wp:docPr id="1" name="그림 1" descr="C:\Users\DongKeon Yon\AppData\Local\Microsoft\Windows\INetCache\Content.Word\Figure 1 210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ngKeon Yon\AppData\Local\Microsoft\Windows\INetCache\Content.Word\Figure 1 210831.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7777" b="20556"/>
                    <a:stretch/>
                  </pic:blipFill>
                  <pic:spPr bwMode="auto">
                    <a:xfrm>
                      <a:off x="0" y="0"/>
                      <a:ext cx="7633335" cy="3530516"/>
                    </a:xfrm>
                    <a:prstGeom prst="rect">
                      <a:avLst/>
                    </a:prstGeom>
                    <a:noFill/>
                    <a:ln>
                      <a:noFill/>
                    </a:ln>
                    <a:extLst>
                      <a:ext uri="{53640926-AAD7-44D8-BBD7-CCE9431645EC}">
                        <a14:shadowObscured xmlns:a14="http://schemas.microsoft.com/office/drawing/2010/main"/>
                      </a:ext>
                    </a:extLst>
                  </pic:spPr>
                </pic:pic>
              </a:graphicData>
            </a:graphic>
          </wp:inline>
        </w:drawing>
      </w:r>
    </w:p>
    <w:p w14:paraId="7A988E07" w14:textId="77777777" w:rsidR="000D33C8" w:rsidRPr="000339BF" w:rsidRDefault="000D33C8" w:rsidP="000D33C8">
      <w:pPr>
        <w:widowControl/>
        <w:wordWrap/>
        <w:autoSpaceDE/>
        <w:autoSpaceDN/>
        <w:spacing w:line="480" w:lineRule="auto"/>
        <w:rPr>
          <w:rFonts w:ascii="Times New Roman" w:hAnsi="Times New Roman"/>
          <w:sz w:val="24"/>
          <w:szCs w:val="24"/>
        </w:rPr>
      </w:pPr>
    </w:p>
    <w:p w14:paraId="498D9B1A" w14:textId="1976AB9D" w:rsidR="002037DA" w:rsidRPr="000339BF" w:rsidRDefault="002037DA" w:rsidP="002037DA">
      <w:pPr>
        <w:widowControl/>
        <w:wordWrap/>
        <w:autoSpaceDE/>
        <w:autoSpaceDN/>
        <w:spacing w:line="480" w:lineRule="auto"/>
        <w:jc w:val="left"/>
        <w:rPr>
          <w:rFonts w:ascii="Times New Roman" w:hAnsi="Times New Roman"/>
          <w:sz w:val="24"/>
          <w:szCs w:val="24"/>
        </w:rPr>
      </w:pPr>
      <w:r w:rsidRPr="000339BF">
        <w:rPr>
          <w:rFonts w:ascii="Times New Roman" w:eastAsia="Batang" w:hAnsi="Times New Roman"/>
          <w:sz w:val="24"/>
          <w:szCs w:val="24"/>
        </w:rPr>
        <w:lastRenderedPageBreak/>
        <w:t xml:space="preserve">Table </w:t>
      </w:r>
      <w:r w:rsidRPr="000339BF">
        <w:rPr>
          <w:rFonts w:ascii="Times New Roman" w:eastAsia="Batang" w:hAnsi="Times New Roman" w:hint="eastAsia"/>
          <w:sz w:val="24"/>
          <w:szCs w:val="24"/>
        </w:rPr>
        <w:t>S</w:t>
      </w:r>
      <w:r w:rsidRPr="000339BF">
        <w:rPr>
          <w:rFonts w:ascii="Times New Roman" w:eastAsia="Batang" w:hAnsi="Times New Roman"/>
          <w:sz w:val="24"/>
          <w:szCs w:val="24"/>
        </w:rPr>
        <w:t>1. Demographic and clinical characteristics of participants in the Korean nationwide birth cohort</w:t>
      </w:r>
    </w:p>
    <w:tbl>
      <w:tblPr>
        <w:tblW w:w="5655" w:type="pct"/>
        <w:tblInd w:w="-1026" w:type="dxa"/>
        <w:tblLook w:val="04A0" w:firstRow="1" w:lastRow="0" w:firstColumn="1" w:lastColumn="0" w:noHBand="0" w:noVBand="1"/>
      </w:tblPr>
      <w:tblGrid>
        <w:gridCol w:w="5718"/>
        <w:gridCol w:w="2929"/>
        <w:gridCol w:w="2368"/>
        <w:gridCol w:w="2511"/>
        <w:gridCol w:w="1954"/>
      </w:tblGrid>
      <w:tr w:rsidR="00C0563C" w:rsidRPr="000339BF" w14:paraId="43B412BE" w14:textId="77777777" w:rsidTr="00C0563C">
        <w:tc>
          <w:tcPr>
            <w:tcW w:w="1847" w:type="pct"/>
            <w:vMerge w:val="restart"/>
            <w:tcBorders>
              <w:top w:val="single" w:sz="4" w:space="0" w:color="auto"/>
              <w:left w:val="single" w:sz="4" w:space="0" w:color="auto"/>
              <w:right w:val="single" w:sz="4" w:space="0" w:color="auto"/>
            </w:tcBorders>
          </w:tcPr>
          <w:p w14:paraId="58841853"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Characteristic</w:t>
            </w:r>
          </w:p>
        </w:tc>
        <w:tc>
          <w:tcPr>
            <w:tcW w:w="946" w:type="pct"/>
            <w:vMerge w:val="restart"/>
            <w:tcBorders>
              <w:top w:val="single" w:sz="4" w:space="0" w:color="auto"/>
              <w:left w:val="single" w:sz="4" w:space="0" w:color="auto"/>
              <w:right w:val="single" w:sz="4" w:space="0" w:color="auto"/>
            </w:tcBorders>
          </w:tcPr>
          <w:p w14:paraId="5EA606DC"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Full unmatched cohort</w:t>
            </w:r>
          </w:p>
        </w:tc>
        <w:tc>
          <w:tcPr>
            <w:tcW w:w="1576" w:type="pct"/>
            <w:gridSpan w:val="2"/>
            <w:tcBorders>
              <w:top w:val="single" w:sz="4" w:space="0" w:color="auto"/>
              <w:left w:val="single" w:sz="4" w:space="0" w:color="auto"/>
              <w:bottom w:val="single" w:sz="4" w:space="0" w:color="auto"/>
              <w:right w:val="single" w:sz="4" w:space="0" w:color="auto"/>
            </w:tcBorders>
          </w:tcPr>
          <w:p w14:paraId="2262168B"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1:3 propensity-score-matched cohort</w:t>
            </w:r>
          </w:p>
        </w:tc>
        <w:tc>
          <w:tcPr>
            <w:tcW w:w="631" w:type="pct"/>
            <w:vMerge w:val="restart"/>
            <w:tcBorders>
              <w:top w:val="single" w:sz="4" w:space="0" w:color="auto"/>
              <w:left w:val="single" w:sz="4" w:space="0" w:color="auto"/>
              <w:right w:val="single" w:sz="4" w:space="0" w:color="auto"/>
            </w:tcBorders>
          </w:tcPr>
          <w:p w14:paraId="28078633"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SMD</w:t>
            </w:r>
          </w:p>
        </w:tc>
      </w:tr>
      <w:tr w:rsidR="00C0563C" w:rsidRPr="000339BF" w14:paraId="36E7188C" w14:textId="77777777" w:rsidTr="00C0563C">
        <w:tc>
          <w:tcPr>
            <w:tcW w:w="1847" w:type="pct"/>
            <w:vMerge/>
            <w:tcBorders>
              <w:left w:val="single" w:sz="4" w:space="0" w:color="auto"/>
              <w:bottom w:val="single" w:sz="4" w:space="0" w:color="auto"/>
              <w:right w:val="single" w:sz="4" w:space="0" w:color="auto"/>
            </w:tcBorders>
          </w:tcPr>
          <w:p w14:paraId="6E3FD00C" w14:textId="77777777" w:rsidR="00C0563C" w:rsidRPr="000339BF" w:rsidRDefault="00C0563C" w:rsidP="00C0563C">
            <w:pPr>
              <w:spacing w:line="480" w:lineRule="auto"/>
              <w:rPr>
                <w:rFonts w:ascii="Times New Roman" w:eastAsia="Batang" w:hAnsi="Times New Roman"/>
                <w:sz w:val="24"/>
                <w:szCs w:val="24"/>
              </w:rPr>
            </w:pPr>
          </w:p>
        </w:tc>
        <w:tc>
          <w:tcPr>
            <w:tcW w:w="946" w:type="pct"/>
            <w:vMerge/>
            <w:tcBorders>
              <w:left w:val="single" w:sz="4" w:space="0" w:color="auto"/>
              <w:bottom w:val="single" w:sz="4" w:space="0" w:color="auto"/>
              <w:right w:val="single" w:sz="4" w:space="0" w:color="auto"/>
            </w:tcBorders>
          </w:tcPr>
          <w:p w14:paraId="211D5213" w14:textId="77777777" w:rsidR="00C0563C" w:rsidRPr="000339BF" w:rsidRDefault="00C0563C" w:rsidP="00C0563C">
            <w:pPr>
              <w:spacing w:line="480" w:lineRule="auto"/>
              <w:jc w:val="center"/>
              <w:rPr>
                <w:rFonts w:ascii="Times New Roman" w:eastAsia="Batang" w:hAnsi="Times New Roman"/>
                <w:sz w:val="24"/>
                <w:szCs w:val="24"/>
              </w:rPr>
            </w:pPr>
          </w:p>
        </w:tc>
        <w:tc>
          <w:tcPr>
            <w:tcW w:w="765" w:type="pct"/>
            <w:tcBorders>
              <w:top w:val="single" w:sz="4" w:space="0" w:color="auto"/>
              <w:left w:val="single" w:sz="4" w:space="0" w:color="auto"/>
              <w:bottom w:val="single" w:sz="4" w:space="0" w:color="auto"/>
              <w:right w:val="single" w:sz="4" w:space="0" w:color="auto"/>
            </w:tcBorders>
          </w:tcPr>
          <w:p w14:paraId="7CE26429"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Atopic dermatitis</w:t>
            </w:r>
          </w:p>
        </w:tc>
        <w:tc>
          <w:tcPr>
            <w:tcW w:w="811" w:type="pct"/>
            <w:tcBorders>
              <w:top w:val="single" w:sz="4" w:space="0" w:color="auto"/>
              <w:left w:val="single" w:sz="4" w:space="0" w:color="auto"/>
              <w:bottom w:val="single" w:sz="4" w:space="0" w:color="auto"/>
              <w:right w:val="single" w:sz="4" w:space="0" w:color="auto"/>
            </w:tcBorders>
          </w:tcPr>
          <w:p w14:paraId="1429811E"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Control</w:t>
            </w:r>
          </w:p>
        </w:tc>
        <w:tc>
          <w:tcPr>
            <w:tcW w:w="631" w:type="pct"/>
            <w:vMerge/>
            <w:tcBorders>
              <w:left w:val="single" w:sz="4" w:space="0" w:color="auto"/>
              <w:bottom w:val="single" w:sz="4" w:space="0" w:color="auto"/>
              <w:right w:val="single" w:sz="4" w:space="0" w:color="auto"/>
            </w:tcBorders>
          </w:tcPr>
          <w:p w14:paraId="174B1812"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7FF72B19" w14:textId="77777777" w:rsidTr="00C0563C">
        <w:tc>
          <w:tcPr>
            <w:tcW w:w="1847" w:type="pct"/>
            <w:tcBorders>
              <w:top w:val="single" w:sz="4" w:space="0" w:color="auto"/>
              <w:left w:val="single" w:sz="4" w:space="0" w:color="auto"/>
              <w:bottom w:val="single" w:sz="4" w:space="0" w:color="auto"/>
              <w:right w:val="single" w:sz="4" w:space="0" w:color="auto"/>
            </w:tcBorders>
          </w:tcPr>
          <w:p w14:paraId="5AA57A90"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Total, n (%)</w:t>
            </w:r>
          </w:p>
        </w:tc>
        <w:tc>
          <w:tcPr>
            <w:tcW w:w="946" w:type="pct"/>
            <w:tcBorders>
              <w:top w:val="single" w:sz="4" w:space="0" w:color="auto"/>
              <w:left w:val="single" w:sz="4" w:space="0" w:color="auto"/>
              <w:bottom w:val="single" w:sz="4" w:space="0" w:color="auto"/>
              <w:right w:val="single" w:sz="4" w:space="0" w:color="auto"/>
            </w:tcBorders>
          </w:tcPr>
          <w:p w14:paraId="195BE000"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1,778,588 (100)</w:t>
            </w:r>
          </w:p>
        </w:tc>
        <w:tc>
          <w:tcPr>
            <w:tcW w:w="765" w:type="pct"/>
            <w:tcBorders>
              <w:top w:val="single" w:sz="4" w:space="0" w:color="auto"/>
              <w:left w:val="single" w:sz="4" w:space="0" w:color="auto"/>
              <w:bottom w:val="single" w:sz="4" w:space="0" w:color="auto"/>
              <w:right w:val="single" w:sz="4" w:space="0" w:color="auto"/>
            </w:tcBorders>
            <w:vAlign w:val="center"/>
          </w:tcPr>
          <w:p w14:paraId="74AD12E0"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342,601 </w:t>
            </w:r>
          </w:p>
        </w:tc>
        <w:tc>
          <w:tcPr>
            <w:tcW w:w="811" w:type="pct"/>
            <w:tcBorders>
              <w:top w:val="single" w:sz="4" w:space="0" w:color="auto"/>
              <w:left w:val="single" w:sz="4" w:space="0" w:color="auto"/>
              <w:bottom w:val="single" w:sz="4" w:space="0" w:color="auto"/>
              <w:right w:val="single" w:sz="4" w:space="0" w:color="auto"/>
            </w:tcBorders>
            <w:vAlign w:val="center"/>
          </w:tcPr>
          <w:p w14:paraId="2EBA0207"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1,027,803 </w:t>
            </w:r>
          </w:p>
        </w:tc>
        <w:tc>
          <w:tcPr>
            <w:tcW w:w="631" w:type="pct"/>
            <w:tcBorders>
              <w:top w:val="single" w:sz="4" w:space="0" w:color="auto"/>
              <w:left w:val="single" w:sz="4" w:space="0" w:color="auto"/>
              <w:bottom w:val="single" w:sz="4" w:space="0" w:color="auto"/>
              <w:right w:val="single" w:sz="4" w:space="0" w:color="auto"/>
            </w:tcBorders>
          </w:tcPr>
          <w:p w14:paraId="30EC9AB0" w14:textId="77777777" w:rsidR="00C0563C" w:rsidRPr="000339BF" w:rsidRDefault="00C0563C" w:rsidP="00C0563C">
            <w:pPr>
              <w:widowControl/>
              <w:wordWrap/>
              <w:autoSpaceDE/>
              <w:autoSpaceDN/>
              <w:jc w:val="center"/>
              <w:rPr>
                <w:rFonts w:ascii="Times New Roman" w:eastAsia="Malgun Gothic" w:hAnsi="Times New Roman"/>
                <w:sz w:val="24"/>
                <w:szCs w:val="24"/>
              </w:rPr>
            </w:pPr>
          </w:p>
        </w:tc>
      </w:tr>
      <w:tr w:rsidR="00C0563C" w:rsidRPr="000339BF" w14:paraId="03D114A9" w14:textId="77777777" w:rsidTr="00C0563C">
        <w:tc>
          <w:tcPr>
            <w:tcW w:w="1847" w:type="pct"/>
            <w:tcBorders>
              <w:top w:val="single" w:sz="4" w:space="0" w:color="auto"/>
              <w:left w:val="single" w:sz="4" w:space="0" w:color="auto"/>
              <w:bottom w:val="single" w:sz="4" w:space="0" w:color="auto"/>
              <w:right w:val="single" w:sz="4" w:space="0" w:color="auto"/>
            </w:tcBorders>
          </w:tcPr>
          <w:p w14:paraId="483D6421" w14:textId="77777777" w:rsidR="00C0563C" w:rsidRPr="000339BF" w:rsidRDefault="00C0563C" w:rsidP="00C0563C">
            <w:pPr>
              <w:spacing w:line="480" w:lineRule="auto"/>
              <w:rPr>
                <w:rFonts w:ascii="Times New Roman" w:eastAsia="Batang" w:hAnsi="Times New Roman"/>
                <w:b/>
                <w:sz w:val="24"/>
                <w:szCs w:val="24"/>
              </w:rPr>
            </w:pPr>
            <w:r w:rsidRPr="000339BF">
              <w:rPr>
                <w:rFonts w:ascii="Times New Roman" w:eastAsia="Batang" w:hAnsi="Times New Roman"/>
                <w:b/>
                <w:sz w:val="24"/>
                <w:szCs w:val="24"/>
              </w:rPr>
              <w:t>Baseline characteristics</w:t>
            </w:r>
          </w:p>
        </w:tc>
        <w:tc>
          <w:tcPr>
            <w:tcW w:w="946" w:type="pct"/>
            <w:tcBorders>
              <w:top w:val="single" w:sz="4" w:space="0" w:color="auto"/>
              <w:left w:val="single" w:sz="4" w:space="0" w:color="auto"/>
              <w:bottom w:val="single" w:sz="4" w:space="0" w:color="auto"/>
              <w:right w:val="single" w:sz="4" w:space="0" w:color="auto"/>
            </w:tcBorders>
          </w:tcPr>
          <w:p w14:paraId="76371E2D" w14:textId="77777777" w:rsidR="00C0563C" w:rsidRPr="000339BF" w:rsidRDefault="00C0563C" w:rsidP="00C0563C">
            <w:pPr>
              <w:jc w:val="center"/>
              <w:rPr>
                <w:rFonts w:ascii="Times New Roman" w:eastAsia="Malgun Gothic" w:hAnsi="Times New Roman"/>
                <w:sz w:val="24"/>
                <w:szCs w:val="24"/>
              </w:rPr>
            </w:pPr>
          </w:p>
        </w:tc>
        <w:tc>
          <w:tcPr>
            <w:tcW w:w="765" w:type="pct"/>
            <w:tcBorders>
              <w:top w:val="single" w:sz="4" w:space="0" w:color="auto"/>
              <w:left w:val="single" w:sz="4" w:space="0" w:color="auto"/>
              <w:bottom w:val="single" w:sz="4" w:space="0" w:color="auto"/>
              <w:right w:val="single" w:sz="4" w:space="0" w:color="auto"/>
            </w:tcBorders>
          </w:tcPr>
          <w:p w14:paraId="3B8D9C89" w14:textId="77777777" w:rsidR="00C0563C" w:rsidRPr="000339BF" w:rsidRDefault="00C0563C" w:rsidP="00C0563C">
            <w:pPr>
              <w:jc w:val="center"/>
              <w:rPr>
                <w:rFonts w:ascii="Times New Roman" w:eastAsia="Malgun Gothic" w:hAnsi="Times New Roman"/>
                <w:sz w:val="24"/>
                <w:szCs w:val="24"/>
              </w:rPr>
            </w:pPr>
          </w:p>
        </w:tc>
        <w:tc>
          <w:tcPr>
            <w:tcW w:w="811" w:type="pct"/>
            <w:tcBorders>
              <w:top w:val="single" w:sz="4" w:space="0" w:color="auto"/>
              <w:left w:val="single" w:sz="4" w:space="0" w:color="auto"/>
              <w:bottom w:val="single" w:sz="4" w:space="0" w:color="auto"/>
              <w:right w:val="single" w:sz="4" w:space="0" w:color="auto"/>
            </w:tcBorders>
          </w:tcPr>
          <w:p w14:paraId="42BAF4BC" w14:textId="77777777" w:rsidR="00C0563C" w:rsidRPr="000339BF" w:rsidRDefault="00C0563C" w:rsidP="00C0563C">
            <w:pPr>
              <w:jc w:val="center"/>
              <w:rPr>
                <w:rFonts w:ascii="Times New Roman" w:eastAsia="Malgun Gothic" w:hAnsi="Times New Roman"/>
                <w:sz w:val="24"/>
                <w:szCs w:val="24"/>
              </w:rPr>
            </w:pPr>
          </w:p>
        </w:tc>
        <w:tc>
          <w:tcPr>
            <w:tcW w:w="631" w:type="pct"/>
            <w:tcBorders>
              <w:top w:val="single" w:sz="4" w:space="0" w:color="auto"/>
              <w:left w:val="single" w:sz="4" w:space="0" w:color="auto"/>
              <w:bottom w:val="single" w:sz="4" w:space="0" w:color="auto"/>
              <w:right w:val="single" w:sz="4" w:space="0" w:color="auto"/>
            </w:tcBorders>
          </w:tcPr>
          <w:p w14:paraId="194B9648" w14:textId="77777777" w:rsidR="00C0563C" w:rsidRPr="000339BF" w:rsidRDefault="00C0563C" w:rsidP="00C0563C">
            <w:pPr>
              <w:jc w:val="center"/>
              <w:rPr>
                <w:rFonts w:ascii="Times New Roman" w:eastAsia="Malgun Gothic" w:hAnsi="Times New Roman"/>
                <w:sz w:val="24"/>
                <w:szCs w:val="24"/>
              </w:rPr>
            </w:pPr>
          </w:p>
        </w:tc>
      </w:tr>
      <w:tr w:rsidR="00C0563C" w:rsidRPr="000339BF" w14:paraId="3FEECE9A" w14:textId="77777777" w:rsidTr="00C0563C">
        <w:tc>
          <w:tcPr>
            <w:tcW w:w="1847" w:type="pct"/>
            <w:tcBorders>
              <w:top w:val="single" w:sz="4" w:space="0" w:color="auto"/>
              <w:left w:val="single" w:sz="4" w:space="0" w:color="auto"/>
              <w:bottom w:val="single" w:sz="4" w:space="0" w:color="auto"/>
              <w:right w:val="single" w:sz="4" w:space="0" w:color="auto"/>
            </w:tcBorders>
          </w:tcPr>
          <w:p w14:paraId="07125C55"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Infant sex, n (%)</w:t>
            </w:r>
          </w:p>
        </w:tc>
        <w:tc>
          <w:tcPr>
            <w:tcW w:w="946" w:type="pct"/>
            <w:tcBorders>
              <w:top w:val="single" w:sz="4" w:space="0" w:color="auto"/>
              <w:left w:val="single" w:sz="4" w:space="0" w:color="auto"/>
              <w:bottom w:val="single" w:sz="4" w:space="0" w:color="auto"/>
              <w:right w:val="single" w:sz="4" w:space="0" w:color="auto"/>
            </w:tcBorders>
          </w:tcPr>
          <w:p w14:paraId="666CE08C" w14:textId="77777777" w:rsidR="00C0563C" w:rsidRPr="000339BF" w:rsidRDefault="00C0563C" w:rsidP="00C0563C">
            <w:pPr>
              <w:jc w:val="center"/>
              <w:rPr>
                <w:rFonts w:ascii="Times New Roman" w:eastAsia="Malgun Gothic" w:hAnsi="Times New Roman"/>
                <w:sz w:val="24"/>
                <w:szCs w:val="24"/>
              </w:rPr>
            </w:pPr>
          </w:p>
        </w:tc>
        <w:tc>
          <w:tcPr>
            <w:tcW w:w="765" w:type="pct"/>
            <w:tcBorders>
              <w:top w:val="single" w:sz="4" w:space="0" w:color="auto"/>
              <w:left w:val="single" w:sz="4" w:space="0" w:color="auto"/>
              <w:bottom w:val="single" w:sz="4" w:space="0" w:color="auto"/>
              <w:right w:val="single" w:sz="4" w:space="0" w:color="auto"/>
            </w:tcBorders>
            <w:vAlign w:val="center"/>
          </w:tcPr>
          <w:p w14:paraId="79EF597C"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811" w:type="pct"/>
            <w:tcBorders>
              <w:top w:val="single" w:sz="4" w:space="0" w:color="auto"/>
              <w:left w:val="single" w:sz="4" w:space="0" w:color="auto"/>
              <w:bottom w:val="single" w:sz="4" w:space="0" w:color="auto"/>
              <w:right w:val="single" w:sz="4" w:space="0" w:color="auto"/>
            </w:tcBorders>
            <w:vAlign w:val="center"/>
          </w:tcPr>
          <w:p w14:paraId="6E48E933"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631" w:type="pct"/>
            <w:tcBorders>
              <w:top w:val="single" w:sz="4" w:space="0" w:color="auto"/>
              <w:left w:val="single" w:sz="4" w:space="0" w:color="auto"/>
              <w:bottom w:val="single" w:sz="4" w:space="0" w:color="auto"/>
              <w:right w:val="single" w:sz="4" w:space="0" w:color="auto"/>
            </w:tcBorders>
            <w:vAlign w:val="center"/>
          </w:tcPr>
          <w:p w14:paraId="7E272CCE"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278B7F54" w14:textId="77777777" w:rsidTr="00C0563C">
        <w:tc>
          <w:tcPr>
            <w:tcW w:w="1847" w:type="pct"/>
            <w:tcBorders>
              <w:top w:val="single" w:sz="4" w:space="0" w:color="auto"/>
              <w:left w:val="single" w:sz="4" w:space="0" w:color="auto"/>
              <w:bottom w:val="single" w:sz="4" w:space="0" w:color="auto"/>
              <w:right w:val="single" w:sz="4" w:space="0" w:color="auto"/>
            </w:tcBorders>
          </w:tcPr>
          <w:p w14:paraId="4778B5D9"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 xml:space="preserve"> Female</w:t>
            </w:r>
          </w:p>
        </w:tc>
        <w:tc>
          <w:tcPr>
            <w:tcW w:w="946" w:type="pct"/>
            <w:tcBorders>
              <w:top w:val="single" w:sz="4" w:space="0" w:color="auto"/>
              <w:left w:val="single" w:sz="4" w:space="0" w:color="auto"/>
              <w:bottom w:val="single" w:sz="4" w:space="0" w:color="auto"/>
              <w:right w:val="single" w:sz="4" w:space="0" w:color="auto"/>
            </w:tcBorders>
            <w:vAlign w:val="center"/>
          </w:tcPr>
          <w:p w14:paraId="7CE51FBE"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858,246 (48.3) </w:t>
            </w:r>
          </w:p>
        </w:tc>
        <w:tc>
          <w:tcPr>
            <w:tcW w:w="765" w:type="pct"/>
            <w:tcBorders>
              <w:top w:val="single" w:sz="4" w:space="0" w:color="auto"/>
              <w:left w:val="single" w:sz="4" w:space="0" w:color="auto"/>
              <w:bottom w:val="single" w:sz="4" w:space="0" w:color="auto"/>
              <w:right w:val="single" w:sz="4" w:space="0" w:color="auto"/>
            </w:tcBorders>
            <w:vAlign w:val="center"/>
          </w:tcPr>
          <w:p w14:paraId="7CFFBB06"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159,214 (46.5) </w:t>
            </w:r>
          </w:p>
        </w:tc>
        <w:tc>
          <w:tcPr>
            <w:tcW w:w="811" w:type="pct"/>
            <w:tcBorders>
              <w:top w:val="single" w:sz="4" w:space="0" w:color="auto"/>
              <w:left w:val="single" w:sz="4" w:space="0" w:color="auto"/>
              <w:bottom w:val="single" w:sz="4" w:space="0" w:color="auto"/>
              <w:right w:val="single" w:sz="4" w:space="0" w:color="auto"/>
            </w:tcBorders>
            <w:vAlign w:val="center"/>
          </w:tcPr>
          <w:p w14:paraId="79B6D0E2"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477,527 (46.5) </w:t>
            </w:r>
          </w:p>
        </w:tc>
        <w:tc>
          <w:tcPr>
            <w:tcW w:w="631" w:type="pct"/>
            <w:tcBorders>
              <w:top w:val="single" w:sz="4" w:space="0" w:color="auto"/>
              <w:left w:val="single" w:sz="4" w:space="0" w:color="auto"/>
              <w:bottom w:val="single" w:sz="4" w:space="0" w:color="auto"/>
              <w:right w:val="single" w:sz="4" w:space="0" w:color="auto"/>
            </w:tcBorders>
            <w:vAlign w:val="center"/>
          </w:tcPr>
          <w:p w14:paraId="75786A1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122EE511" w14:textId="77777777" w:rsidTr="00C0563C">
        <w:tc>
          <w:tcPr>
            <w:tcW w:w="1847" w:type="pct"/>
            <w:tcBorders>
              <w:top w:val="single" w:sz="4" w:space="0" w:color="auto"/>
              <w:left w:val="single" w:sz="4" w:space="0" w:color="auto"/>
              <w:bottom w:val="single" w:sz="4" w:space="0" w:color="auto"/>
              <w:right w:val="single" w:sz="4" w:space="0" w:color="auto"/>
            </w:tcBorders>
          </w:tcPr>
          <w:p w14:paraId="2DA07430"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 xml:space="preserve"> Male</w:t>
            </w:r>
          </w:p>
        </w:tc>
        <w:tc>
          <w:tcPr>
            <w:tcW w:w="946" w:type="pct"/>
            <w:tcBorders>
              <w:top w:val="single" w:sz="4" w:space="0" w:color="auto"/>
              <w:left w:val="single" w:sz="4" w:space="0" w:color="auto"/>
              <w:bottom w:val="single" w:sz="4" w:space="0" w:color="auto"/>
              <w:right w:val="single" w:sz="4" w:space="0" w:color="auto"/>
            </w:tcBorders>
            <w:vAlign w:val="center"/>
          </w:tcPr>
          <w:p w14:paraId="7F961187"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920,342 (51.8) </w:t>
            </w:r>
          </w:p>
        </w:tc>
        <w:tc>
          <w:tcPr>
            <w:tcW w:w="765" w:type="pct"/>
            <w:tcBorders>
              <w:top w:val="single" w:sz="4" w:space="0" w:color="auto"/>
              <w:left w:val="single" w:sz="4" w:space="0" w:color="auto"/>
              <w:bottom w:val="single" w:sz="4" w:space="0" w:color="auto"/>
              <w:right w:val="single" w:sz="4" w:space="0" w:color="auto"/>
            </w:tcBorders>
            <w:vAlign w:val="center"/>
          </w:tcPr>
          <w:p w14:paraId="3B2B5BCF"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183,387 (53.5) </w:t>
            </w:r>
          </w:p>
        </w:tc>
        <w:tc>
          <w:tcPr>
            <w:tcW w:w="811" w:type="pct"/>
            <w:tcBorders>
              <w:top w:val="single" w:sz="4" w:space="0" w:color="auto"/>
              <w:left w:val="single" w:sz="4" w:space="0" w:color="auto"/>
              <w:bottom w:val="single" w:sz="4" w:space="0" w:color="auto"/>
              <w:right w:val="single" w:sz="4" w:space="0" w:color="auto"/>
            </w:tcBorders>
            <w:vAlign w:val="center"/>
          </w:tcPr>
          <w:p w14:paraId="096DE01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550,276 (53.5) </w:t>
            </w:r>
          </w:p>
        </w:tc>
        <w:tc>
          <w:tcPr>
            <w:tcW w:w="631" w:type="pct"/>
            <w:tcBorders>
              <w:top w:val="single" w:sz="4" w:space="0" w:color="auto"/>
              <w:left w:val="single" w:sz="4" w:space="0" w:color="auto"/>
              <w:bottom w:val="single" w:sz="4" w:space="0" w:color="auto"/>
              <w:right w:val="single" w:sz="4" w:space="0" w:color="auto"/>
            </w:tcBorders>
            <w:vAlign w:val="center"/>
          </w:tcPr>
          <w:p w14:paraId="573B1F5C"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6100F251" w14:textId="77777777" w:rsidTr="00C0563C">
        <w:tc>
          <w:tcPr>
            <w:tcW w:w="1847" w:type="pct"/>
            <w:tcBorders>
              <w:top w:val="single" w:sz="4" w:space="0" w:color="auto"/>
              <w:left w:val="single" w:sz="4" w:space="0" w:color="auto"/>
              <w:bottom w:val="single" w:sz="4" w:space="0" w:color="auto"/>
              <w:right w:val="single" w:sz="4" w:space="0" w:color="auto"/>
            </w:tcBorders>
          </w:tcPr>
          <w:p w14:paraId="2C166C15"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 xml:space="preserve">Calendar period of birth, n (%) </w:t>
            </w:r>
          </w:p>
        </w:tc>
        <w:tc>
          <w:tcPr>
            <w:tcW w:w="946" w:type="pct"/>
            <w:tcBorders>
              <w:top w:val="single" w:sz="4" w:space="0" w:color="auto"/>
              <w:left w:val="single" w:sz="4" w:space="0" w:color="auto"/>
              <w:bottom w:val="single" w:sz="4" w:space="0" w:color="auto"/>
              <w:right w:val="single" w:sz="4" w:space="0" w:color="auto"/>
            </w:tcBorders>
          </w:tcPr>
          <w:p w14:paraId="733D303A" w14:textId="77777777" w:rsidR="00C0563C" w:rsidRPr="000339BF" w:rsidRDefault="00C0563C" w:rsidP="00C0563C">
            <w:pPr>
              <w:jc w:val="center"/>
              <w:rPr>
                <w:rFonts w:ascii="Times New Roman" w:eastAsia="Malgun Gothic" w:hAnsi="Times New Roman"/>
                <w:sz w:val="24"/>
                <w:szCs w:val="24"/>
              </w:rPr>
            </w:pPr>
          </w:p>
        </w:tc>
        <w:tc>
          <w:tcPr>
            <w:tcW w:w="765" w:type="pct"/>
            <w:tcBorders>
              <w:top w:val="single" w:sz="4" w:space="0" w:color="auto"/>
              <w:left w:val="single" w:sz="4" w:space="0" w:color="auto"/>
              <w:bottom w:val="single" w:sz="4" w:space="0" w:color="auto"/>
              <w:right w:val="single" w:sz="4" w:space="0" w:color="auto"/>
            </w:tcBorders>
            <w:vAlign w:val="center"/>
          </w:tcPr>
          <w:p w14:paraId="0D700FAB" w14:textId="77777777" w:rsidR="00C0563C" w:rsidRPr="000339BF" w:rsidRDefault="00C0563C" w:rsidP="00C0563C">
            <w:pPr>
              <w:widowControl/>
              <w:wordWrap/>
              <w:autoSpaceDE/>
              <w:autoSpaceDN/>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811" w:type="pct"/>
            <w:tcBorders>
              <w:top w:val="single" w:sz="4" w:space="0" w:color="auto"/>
              <w:left w:val="single" w:sz="4" w:space="0" w:color="auto"/>
              <w:bottom w:val="single" w:sz="4" w:space="0" w:color="auto"/>
              <w:right w:val="single" w:sz="4" w:space="0" w:color="auto"/>
            </w:tcBorders>
            <w:vAlign w:val="center"/>
          </w:tcPr>
          <w:p w14:paraId="1F15CA7F" w14:textId="77777777" w:rsidR="00C0563C" w:rsidRPr="000339BF" w:rsidRDefault="00C0563C" w:rsidP="00C0563C">
            <w:pP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631" w:type="pct"/>
            <w:tcBorders>
              <w:top w:val="single" w:sz="4" w:space="0" w:color="auto"/>
              <w:left w:val="single" w:sz="4" w:space="0" w:color="auto"/>
              <w:bottom w:val="single" w:sz="4" w:space="0" w:color="auto"/>
              <w:right w:val="single" w:sz="4" w:space="0" w:color="auto"/>
            </w:tcBorders>
            <w:vAlign w:val="center"/>
          </w:tcPr>
          <w:p w14:paraId="22062688"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62A9C056" w14:textId="77777777" w:rsidTr="00C0563C">
        <w:tc>
          <w:tcPr>
            <w:tcW w:w="1847" w:type="pct"/>
            <w:tcBorders>
              <w:top w:val="single" w:sz="4" w:space="0" w:color="auto"/>
              <w:left w:val="single" w:sz="4" w:space="0" w:color="auto"/>
              <w:bottom w:val="single" w:sz="4" w:space="0" w:color="auto"/>
              <w:right w:val="single" w:sz="4" w:space="0" w:color="auto"/>
            </w:tcBorders>
          </w:tcPr>
          <w:p w14:paraId="7C5CEF21"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 xml:space="preserve">2008-2010 </w:t>
            </w:r>
          </w:p>
        </w:tc>
        <w:tc>
          <w:tcPr>
            <w:tcW w:w="946" w:type="pct"/>
            <w:tcBorders>
              <w:top w:val="single" w:sz="4" w:space="0" w:color="auto"/>
              <w:left w:val="single" w:sz="4" w:space="0" w:color="auto"/>
              <w:bottom w:val="single" w:sz="4" w:space="0" w:color="auto"/>
              <w:right w:val="single" w:sz="4" w:space="0" w:color="auto"/>
            </w:tcBorders>
            <w:vAlign w:val="center"/>
          </w:tcPr>
          <w:p w14:paraId="144EBFCC"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626,542 (35.2) </w:t>
            </w:r>
          </w:p>
        </w:tc>
        <w:tc>
          <w:tcPr>
            <w:tcW w:w="765" w:type="pct"/>
            <w:tcBorders>
              <w:top w:val="single" w:sz="4" w:space="0" w:color="auto"/>
              <w:left w:val="single" w:sz="4" w:space="0" w:color="auto"/>
              <w:bottom w:val="single" w:sz="4" w:space="0" w:color="auto"/>
              <w:right w:val="single" w:sz="4" w:space="0" w:color="auto"/>
            </w:tcBorders>
            <w:vAlign w:val="center"/>
          </w:tcPr>
          <w:p w14:paraId="2C20C3DC"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129,324 (37.8) </w:t>
            </w:r>
          </w:p>
        </w:tc>
        <w:tc>
          <w:tcPr>
            <w:tcW w:w="811" w:type="pct"/>
            <w:tcBorders>
              <w:top w:val="single" w:sz="4" w:space="0" w:color="auto"/>
              <w:left w:val="single" w:sz="4" w:space="0" w:color="auto"/>
              <w:bottom w:val="single" w:sz="4" w:space="0" w:color="auto"/>
              <w:right w:val="single" w:sz="4" w:space="0" w:color="auto"/>
            </w:tcBorders>
            <w:vAlign w:val="center"/>
          </w:tcPr>
          <w:p w14:paraId="0006A518"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387,871 (37.7) </w:t>
            </w:r>
          </w:p>
        </w:tc>
        <w:tc>
          <w:tcPr>
            <w:tcW w:w="631" w:type="pct"/>
            <w:tcBorders>
              <w:top w:val="single" w:sz="4" w:space="0" w:color="auto"/>
              <w:left w:val="single" w:sz="4" w:space="0" w:color="auto"/>
              <w:bottom w:val="single" w:sz="4" w:space="0" w:color="auto"/>
              <w:right w:val="single" w:sz="4" w:space="0" w:color="auto"/>
            </w:tcBorders>
            <w:vAlign w:val="center"/>
          </w:tcPr>
          <w:p w14:paraId="19F838DA"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38C75ED3" w14:textId="77777777" w:rsidTr="00C0563C">
        <w:tc>
          <w:tcPr>
            <w:tcW w:w="1847" w:type="pct"/>
            <w:tcBorders>
              <w:top w:val="single" w:sz="4" w:space="0" w:color="auto"/>
              <w:left w:val="single" w:sz="4" w:space="0" w:color="auto"/>
              <w:bottom w:val="single" w:sz="4" w:space="0" w:color="auto"/>
              <w:right w:val="single" w:sz="4" w:space="0" w:color="auto"/>
            </w:tcBorders>
          </w:tcPr>
          <w:p w14:paraId="25449321"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lastRenderedPageBreak/>
              <w:t>2011-2012</w:t>
            </w:r>
          </w:p>
        </w:tc>
        <w:tc>
          <w:tcPr>
            <w:tcW w:w="946" w:type="pct"/>
            <w:tcBorders>
              <w:top w:val="single" w:sz="4" w:space="0" w:color="auto"/>
              <w:left w:val="single" w:sz="4" w:space="0" w:color="auto"/>
              <w:bottom w:val="single" w:sz="4" w:space="0" w:color="auto"/>
              <w:right w:val="single" w:sz="4" w:space="0" w:color="auto"/>
            </w:tcBorders>
            <w:vAlign w:val="center"/>
          </w:tcPr>
          <w:p w14:paraId="52CD323A"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549,032 (30.9) </w:t>
            </w:r>
          </w:p>
        </w:tc>
        <w:tc>
          <w:tcPr>
            <w:tcW w:w="765" w:type="pct"/>
            <w:tcBorders>
              <w:top w:val="single" w:sz="4" w:space="0" w:color="auto"/>
              <w:left w:val="single" w:sz="4" w:space="0" w:color="auto"/>
              <w:bottom w:val="single" w:sz="4" w:space="0" w:color="auto"/>
              <w:right w:val="single" w:sz="4" w:space="0" w:color="auto"/>
            </w:tcBorders>
            <w:vAlign w:val="center"/>
          </w:tcPr>
          <w:p w14:paraId="250CC1B9"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107,213 (31.3) </w:t>
            </w:r>
          </w:p>
        </w:tc>
        <w:tc>
          <w:tcPr>
            <w:tcW w:w="811" w:type="pct"/>
            <w:tcBorders>
              <w:top w:val="single" w:sz="4" w:space="0" w:color="auto"/>
              <w:left w:val="single" w:sz="4" w:space="0" w:color="auto"/>
              <w:bottom w:val="single" w:sz="4" w:space="0" w:color="auto"/>
              <w:right w:val="single" w:sz="4" w:space="0" w:color="auto"/>
            </w:tcBorders>
            <w:vAlign w:val="center"/>
          </w:tcPr>
          <w:p w14:paraId="7570AA33"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321,746 (31.3) </w:t>
            </w:r>
          </w:p>
        </w:tc>
        <w:tc>
          <w:tcPr>
            <w:tcW w:w="631" w:type="pct"/>
            <w:tcBorders>
              <w:top w:val="single" w:sz="4" w:space="0" w:color="auto"/>
              <w:left w:val="single" w:sz="4" w:space="0" w:color="auto"/>
              <w:bottom w:val="single" w:sz="4" w:space="0" w:color="auto"/>
              <w:right w:val="single" w:sz="4" w:space="0" w:color="auto"/>
            </w:tcBorders>
            <w:vAlign w:val="center"/>
          </w:tcPr>
          <w:p w14:paraId="7E3E581D"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51012468" w14:textId="77777777" w:rsidTr="00C0563C">
        <w:tc>
          <w:tcPr>
            <w:tcW w:w="1847" w:type="pct"/>
            <w:tcBorders>
              <w:top w:val="single" w:sz="4" w:space="0" w:color="auto"/>
              <w:left w:val="single" w:sz="4" w:space="0" w:color="auto"/>
              <w:bottom w:val="single" w:sz="4" w:space="0" w:color="auto"/>
              <w:right w:val="single" w:sz="4" w:space="0" w:color="auto"/>
            </w:tcBorders>
          </w:tcPr>
          <w:p w14:paraId="538D9C18"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2013-2015</w:t>
            </w:r>
          </w:p>
        </w:tc>
        <w:tc>
          <w:tcPr>
            <w:tcW w:w="946" w:type="pct"/>
            <w:tcBorders>
              <w:top w:val="single" w:sz="4" w:space="0" w:color="auto"/>
              <w:left w:val="single" w:sz="4" w:space="0" w:color="auto"/>
              <w:bottom w:val="single" w:sz="4" w:space="0" w:color="auto"/>
              <w:right w:val="single" w:sz="4" w:space="0" w:color="auto"/>
            </w:tcBorders>
            <w:vAlign w:val="center"/>
          </w:tcPr>
          <w:p w14:paraId="7AAA1D95"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603,014 (33.9) </w:t>
            </w:r>
          </w:p>
        </w:tc>
        <w:tc>
          <w:tcPr>
            <w:tcW w:w="765" w:type="pct"/>
            <w:tcBorders>
              <w:top w:val="single" w:sz="4" w:space="0" w:color="auto"/>
              <w:left w:val="single" w:sz="4" w:space="0" w:color="auto"/>
              <w:bottom w:val="single" w:sz="4" w:space="0" w:color="auto"/>
              <w:right w:val="single" w:sz="4" w:space="0" w:color="auto"/>
            </w:tcBorders>
            <w:vAlign w:val="center"/>
          </w:tcPr>
          <w:p w14:paraId="6B3DC74D"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106,064 (31.0) </w:t>
            </w:r>
          </w:p>
        </w:tc>
        <w:tc>
          <w:tcPr>
            <w:tcW w:w="811" w:type="pct"/>
            <w:tcBorders>
              <w:top w:val="single" w:sz="4" w:space="0" w:color="auto"/>
              <w:left w:val="single" w:sz="4" w:space="0" w:color="auto"/>
              <w:bottom w:val="single" w:sz="4" w:space="0" w:color="auto"/>
              <w:right w:val="single" w:sz="4" w:space="0" w:color="auto"/>
            </w:tcBorders>
            <w:vAlign w:val="center"/>
          </w:tcPr>
          <w:p w14:paraId="3C13BDA6"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318,186 (31.0) </w:t>
            </w:r>
          </w:p>
        </w:tc>
        <w:tc>
          <w:tcPr>
            <w:tcW w:w="631" w:type="pct"/>
            <w:tcBorders>
              <w:top w:val="single" w:sz="4" w:space="0" w:color="auto"/>
              <w:left w:val="single" w:sz="4" w:space="0" w:color="auto"/>
              <w:bottom w:val="single" w:sz="4" w:space="0" w:color="auto"/>
              <w:right w:val="single" w:sz="4" w:space="0" w:color="auto"/>
            </w:tcBorders>
            <w:vAlign w:val="center"/>
          </w:tcPr>
          <w:p w14:paraId="5C5F59B4"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596B0805" w14:textId="77777777" w:rsidTr="00C0563C">
        <w:tc>
          <w:tcPr>
            <w:tcW w:w="1847" w:type="pct"/>
            <w:tcBorders>
              <w:top w:val="single" w:sz="4" w:space="0" w:color="auto"/>
              <w:left w:val="single" w:sz="4" w:space="0" w:color="auto"/>
              <w:bottom w:val="single" w:sz="4" w:space="0" w:color="auto"/>
              <w:right w:val="single" w:sz="4" w:space="0" w:color="auto"/>
            </w:tcBorders>
          </w:tcPr>
          <w:p w14:paraId="33DE97B4" w14:textId="77777777" w:rsidR="00C0563C" w:rsidRPr="000339BF" w:rsidRDefault="00C0563C" w:rsidP="00C0563C">
            <w:pPr>
              <w:spacing w:line="480" w:lineRule="auto"/>
              <w:rPr>
                <w:rFonts w:ascii="Times New Roman" w:eastAsia="Batang" w:hAnsi="Times New Roman"/>
                <w:sz w:val="24"/>
                <w:szCs w:val="24"/>
              </w:rPr>
            </w:pPr>
            <w:r w:rsidRPr="000339BF">
              <w:rPr>
                <w:rFonts w:ascii="Times New Roman" w:eastAsia="Batang" w:hAnsi="Times New Roman"/>
                <w:sz w:val="24"/>
                <w:szCs w:val="24"/>
              </w:rPr>
              <w:t>Birth season</w:t>
            </w:r>
          </w:p>
        </w:tc>
        <w:tc>
          <w:tcPr>
            <w:tcW w:w="946" w:type="pct"/>
            <w:tcBorders>
              <w:top w:val="single" w:sz="4" w:space="0" w:color="auto"/>
              <w:left w:val="single" w:sz="4" w:space="0" w:color="auto"/>
              <w:bottom w:val="single" w:sz="4" w:space="0" w:color="auto"/>
              <w:right w:val="single" w:sz="4" w:space="0" w:color="auto"/>
            </w:tcBorders>
          </w:tcPr>
          <w:p w14:paraId="7D6E99C5" w14:textId="77777777" w:rsidR="00C0563C" w:rsidRPr="000339BF" w:rsidRDefault="00C0563C" w:rsidP="00C0563C">
            <w:pPr>
              <w:jc w:val="center"/>
            </w:pPr>
          </w:p>
        </w:tc>
        <w:tc>
          <w:tcPr>
            <w:tcW w:w="765" w:type="pct"/>
            <w:tcBorders>
              <w:top w:val="single" w:sz="4" w:space="0" w:color="auto"/>
              <w:left w:val="single" w:sz="4" w:space="0" w:color="auto"/>
              <w:bottom w:val="single" w:sz="4" w:space="0" w:color="auto"/>
              <w:right w:val="single" w:sz="4" w:space="0" w:color="auto"/>
            </w:tcBorders>
            <w:vAlign w:val="center"/>
          </w:tcPr>
          <w:p w14:paraId="170E226A"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811" w:type="pct"/>
            <w:tcBorders>
              <w:top w:val="single" w:sz="4" w:space="0" w:color="auto"/>
              <w:left w:val="single" w:sz="4" w:space="0" w:color="auto"/>
              <w:bottom w:val="single" w:sz="4" w:space="0" w:color="auto"/>
              <w:right w:val="single" w:sz="4" w:space="0" w:color="auto"/>
            </w:tcBorders>
            <w:vAlign w:val="center"/>
          </w:tcPr>
          <w:p w14:paraId="144AFC20"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631" w:type="pct"/>
            <w:tcBorders>
              <w:top w:val="single" w:sz="4" w:space="0" w:color="auto"/>
              <w:left w:val="single" w:sz="4" w:space="0" w:color="auto"/>
              <w:bottom w:val="single" w:sz="4" w:space="0" w:color="auto"/>
              <w:right w:val="single" w:sz="4" w:space="0" w:color="auto"/>
            </w:tcBorders>
            <w:vAlign w:val="center"/>
          </w:tcPr>
          <w:p w14:paraId="1BB71345"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4C5A0D6F" w14:textId="77777777" w:rsidTr="00C0563C">
        <w:tc>
          <w:tcPr>
            <w:tcW w:w="1847" w:type="pct"/>
            <w:tcBorders>
              <w:top w:val="single" w:sz="4" w:space="0" w:color="auto"/>
              <w:left w:val="single" w:sz="4" w:space="0" w:color="auto"/>
              <w:bottom w:val="single" w:sz="4" w:space="0" w:color="auto"/>
              <w:right w:val="single" w:sz="4" w:space="0" w:color="auto"/>
            </w:tcBorders>
          </w:tcPr>
          <w:p w14:paraId="7A1F8C5E"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Spring (March to May)</w:t>
            </w:r>
          </w:p>
        </w:tc>
        <w:tc>
          <w:tcPr>
            <w:tcW w:w="946" w:type="pct"/>
            <w:tcBorders>
              <w:top w:val="single" w:sz="4" w:space="0" w:color="auto"/>
              <w:left w:val="single" w:sz="4" w:space="0" w:color="auto"/>
              <w:bottom w:val="single" w:sz="4" w:space="0" w:color="auto"/>
              <w:right w:val="single" w:sz="4" w:space="0" w:color="auto"/>
            </w:tcBorders>
            <w:vAlign w:val="center"/>
          </w:tcPr>
          <w:p w14:paraId="2758E936"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439,627 (24.7) </w:t>
            </w:r>
          </w:p>
        </w:tc>
        <w:tc>
          <w:tcPr>
            <w:tcW w:w="765" w:type="pct"/>
            <w:tcBorders>
              <w:top w:val="single" w:sz="4" w:space="0" w:color="auto"/>
              <w:left w:val="single" w:sz="4" w:space="0" w:color="auto"/>
              <w:bottom w:val="single" w:sz="4" w:space="0" w:color="auto"/>
              <w:right w:val="single" w:sz="4" w:space="0" w:color="auto"/>
            </w:tcBorders>
            <w:vAlign w:val="center"/>
          </w:tcPr>
          <w:p w14:paraId="18F78839"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83,021 (24.2) </w:t>
            </w:r>
          </w:p>
        </w:tc>
        <w:tc>
          <w:tcPr>
            <w:tcW w:w="811" w:type="pct"/>
            <w:tcBorders>
              <w:top w:val="single" w:sz="4" w:space="0" w:color="auto"/>
              <w:left w:val="single" w:sz="4" w:space="0" w:color="auto"/>
              <w:bottom w:val="single" w:sz="4" w:space="0" w:color="auto"/>
              <w:right w:val="single" w:sz="4" w:space="0" w:color="auto"/>
            </w:tcBorders>
            <w:vAlign w:val="center"/>
          </w:tcPr>
          <w:p w14:paraId="6B31B0BF"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249,055 (24.2) </w:t>
            </w:r>
          </w:p>
        </w:tc>
        <w:tc>
          <w:tcPr>
            <w:tcW w:w="631" w:type="pct"/>
            <w:tcBorders>
              <w:top w:val="single" w:sz="4" w:space="0" w:color="auto"/>
              <w:left w:val="single" w:sz="4" w:space="0" w:color="auto"/>
              <w:bottom w:val="single" w:sz="4" w:space="0" w:color="auto"/>
              <w:right w:val="single" w:sz="4" w:space="0" w:color="auto"/>
            </w:tcBorders>
            <w:vAlign w:val="center"/>
          </w:tcPr>
          <w:p w14:paraId="6C567882"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50BEEE6D" w14:textId="77777777" w:rsidTr="00C0563C">
        <w:tc>
          <w:tcPr>
            <w:tcW w:w="1847" w:type="pct"/>
            <w:tcBorders>
              <w:top w:val="single" w:sz="4" w:space="0" w:color="auto"/>
              <w:left w:val="single" w:sz="4" w:space="0" w:color="auto"/>
              <w:bottom w:val="single" w:sz="4" w:space="0" w:color="auto"/>
              <w:right w:val="single" w:sz="4" w:space="0" w:color="auto"/>
            </w:tcBorders>
          </w:tcPr>
          <w:p w14:paraId="35C23F0E"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Summer (June to August)</w:t>
            </w:r>
          </w:p>
        </w:tc>
        <w:tc>
          <w:tcPr>
            <w:tcW w:w="946" w:type="pct"/>
            <w:tcBorders>
              <w:top w:val="single" w:sz="4" w:space="0" w:color="auto"/>
              <w:left w:val="single" w:sz="4" w:space="0" w:color="auto"/>
              <w:bottom w:val="single" w:sz="4" w:space="0" w:color="auto"/>
              <w:right w:val="single" w:sz="4" w:space="0" w:color="auto"/>
            </w:tcBorders>
            <w:vAlign w:val="center"/>
          </w:tcPr>
          <w:p w14:paraId="77F9CCD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405,488 (22.8) </w:t>
            </w:r>
          </w:p>
        </w:tc>
        <w:tc>
          <w:tcPr>
            <w:tcW w:w="765" w:type="pct"/>
            <w:tcBorders>
              <w:top w:val="single" w:sz="4" w:space="0" w:color="auto"/>
              <w:left w:val="single" w:sz="4" w:space="0" w:color="auto"/>
              <w:bottom w:val="single" w:sz="4" w:space="0" w:color="auto"/>
              <w:right w:val="single" w:sz="4" w:space="0" w:color="auto"/>
            </w:tcBorders>
            <w:vAlign w:val="center"/>
          </w:tcPr>
          <w:p w14:paraId="4534E66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77,758 (22.7) </w:t>
            </w:r>
          </w:p>
        </w:tc>
        <w:tc>
          <w:tcPr>
            <w:tcW w:w="811" w:type="pct"/>
            <w:tcBorders>
              <w:top w:val="single" w:sz="4" w:space="0" w:color="auto"/>
              <w:left w:val="single" w:sz="4" w:space="0" w:color="auto"/>
              <w:bottom w:val="single" w:sz="4" w:space="0" w:color="auto"/>
              <w:right w:val="single" w:sz="4" w:space="0" w:color="auto"/>
            </w:tcBorders>
            <w:vAlign w:val="center"/>
          </w:tcPr>
          <w:p w14:paraId="19787043"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233,203 (22.7) </w:t>
            </w:r>
          </w:p>
        </w:tc>
        <w:tc>
          <w:tcPr>
            <w:tcW w:w="631" w:type="pct"/>
            <w:tcBorders>
              <w:top w:val="single" w:sz="4" w:space="0" w:color="auto"/>
              <w:left w:val="single" w:sz="4" w:space="0" w:color="auto"/>
              <w:bottom w:val="single" w:sz="4" w:space="0" w:color="auto"/>
              <w:right w:val="single" w:sz="4" w:space="0" w:color="auto"/>
            </w:tcBorders>
            <w:vAlign w:val="center"/>
          </w:tcPr>
          <w:p w14:paraId="3C778891"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38FBD419" w14:textId="77777777" w:rsidTr="00C0563C">
        <w:tc>
          <w:tcPr>
            <w:tcW w:w="1847" w:type="pct"/>
            <w:tcBorders>
              <w:top w:val="single" w:sz="4" w:space="0" w:color="auto"/>
              <w:left w:val="single" w:sz="4" w:space="0" w:color="auto"/>
              <w:bottom w:val="single" w:sz="4" w:space="0" w:color="auto"/>
              <w:right w:val="single" w:sz="4" w:space="0" w:color="auto"/>
            </w:tcBorders>
          </w:tcPr>
          <w:p w14:paraId="47CDBDF0" w14:textId="77777777" w:rsidR="00C0563C" w:rsidRPr="000339BF" w:rsidRDefault="00C0563C" w:rsidP="00C0563C">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Autumn (September to November)</w:t>
            </w:r>
          </w:p>
        </w:tc>
        <w:tc>
          <w:tcPr>
            <w:tcW w:w="946" w:type="pct"/>
            <w:tcBorders>
              <w:top w:val="single" w:sz="4" w:space="0" w:color="auto"/>
              <w:left w:val="single" w:sz="4" w:space="0" w:color="auto"/>
              <w:bottom w:val="single" w:sz="4" w:space="0" w:color="auto"/>
              <w:right w:val="single" w:sz="4" w:space="0" w:color="auto"/>
            </w:tcBorders>
            <w:vAlign w:val="center"/>
          </w:tcPr>
          <w:p w14:paraId="3AFC8112"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467,929 (26.3) </w:t>
            </w:r>
          </w:p>
        </w:tc>
        <w:tc>
          <w:tcPr>
            <w:tcW w:w="765" w:type="pct"/>
            <w:tcBorders>
              <w:top w:val="single" w:sz="4" w:space="0" w:color="auto"/>
              <w:left w:val="single" w:sz="4" w:space="0" w:color="auto"/>
              <w:bottom w:val="single" w:sz="4" w:space="0" w:color="auto"/>
              <w:right w:val="single" w:sz="4" w:space="0" w:color="auto"/>
            </w:tcBorders>
            <w:vAlign w:val="center"/>
          </w:tcPr>
          <w:p w14:paraId="03F06410"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91,621 (26.7) </w:t>
            </w:r>
          </w:p>
        </w:tc>
        <w:tc>
          <w:tcPr>
            <w:tcW w:w="811" w:type="pct"/>
            <w:tcBorders>
              <w:top w:val="single" w:sz="4" w:space="0" w:color="auto"/>
              <w:left w:val="single" w:sz="4" w:space="0" w:color="auto"/>
              <w:bottom w:val="single" w:sz="4" w:space="0" w:color="auto"/>
              <w:right w:val="single" w:sz="4" w:space="0" w:color="auto"/>
            </w:tcBorders>
            <w:vAlign w:val="center"/>
          </w:tcPr>
          <w:p w14:paraId="383B6918"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274,950 (26.8) </w:t>
            </w:r>
          </w:p>
        </w:tc>
        <w:tc>
          <w:tcPr>
            <w:tcW w:w="631" w:type="pct"/>
            <w:tcBorders>
              <w:top w:val="single" w:sz="4" w:space="0" w:color="auto"/>
              <w:left w:val="single" w:sz="4" w:space="0" w:color="auto"/>
              <w:bottom w:val="single" w:sz="4" w:space="0" w:color="auto"/>
              <w:right w:val="single" w:sz="4" w:space="0" w:color="auto"/>
            </w:tcBorders>
            <w:vAlign w:val="center"/>
          </w:tcPr>
          <w:p w14:paraId="5A3B88CC"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1008AB4A" w14:textId="77777777" w:rsidTr="00C0563C">
        <w:tc>
          <w:tcPr>
            <w:tcW w:w="1847" w:type="pct"/>
            <w:tcBorders>
              <w:top w:val="single" w:sz="4" w:space="0" w:color="auto"/>
              <w:left w:val="single" w:sz="4" w:space="0" w:color="auto"/>
              <w:bottom w:val="single" w:sz="4" w:space="0" w:color="auto"/>
              <w:right w:val="single" w:sz="4" w:space="0" w:color="auto"/>
            </w:tcBorders>
          </w:tcPr>
          <w:p w14:paraId="3004A2B1" w14:textId="77777777" w:rsidR="00C0563C" w:rsidRPr="000339BF" w:rsidRDefault="00C0563C" w:rsidP="00C0563C">
            <w:pPr>
              <w:spacing w:line="480" w:lineRule="auto"/>
              <w:ind w:firstLineChars="50" w:firstLine="120"/>
              <w:rPr>
                <w:rFonts w:ascii="Times New Roman" w:hAnsi="Times New Roman"/>
                <w:kern w:val="0"/>
                <w:sz w:val="24"/>
                <w:szCs w:val="24"/>
              </w:rPr>
            </w:pPr>
            <w:r w:rsidRPr="000339BF">
              <w:rPr>
                <w:rFonts w:ascii="Times New Roman" w:hAnsi="Times New Roman"/>
                <w:kern w:val="0"/>
                <w:sz w:val="24"/>
                <w:szCs w:val="24"/>
              </w:rPr>
              <w:t>Winter (December to February)</w:t>
            </w:r>
          </w:p>
        </w:tc>
        <w:tc>
          <w:tcPr>
            <w:tcW w:w="946" w:type="pct"/>
            <w:tcBorders>
              <w:top w:val="single" w:sz="4" w:space="0" w:color="auto"/>
              <w:left w:val="single" w:sz="4" w:space="0" w:color="auto"/>
              <w:bottom w:val="single" w:sz="4" w:space="0" w:color="auto"/>
              <w:right w:val="single" w:sz="4" w:space="0" w:color="auto"/>
            </w:tcBorders>
            <w:vAlign w:val="center"/>
          </w:tcPr>
          <w:p w14:paraId="3CE23173"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 xml:space="preserve"> 465,544 (26.2) </w:t>
            </w:r>
          </w:p>
        </w:tc>
        <w:tc>
          <w:tcPr>
            <w:tcW w:w="765" w:type="pct"/>
            <w:tcBorders>
              <w:top w:val="single" w:sz="4" w:space="0" w:color="auto"/>
              <w:left w:val="single" w:sz="4" w:space="0" w:color="auto"/>
              <w:bottom w:val="single" w:sz="4" w:space="0" w:color="auto"/>
              <w:right w:val="single" w:sz="4" w:space="0" w:color="auto"/>
            </w:tcBorders>
            <w:vAlign w:val="center"/>
          </w:tcPr>
          <w:p w14:paraId="4C8FD7C0"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90,201 (26.3) </w:t>
            </w:r>
          </w:p>
        </w:tc>
        <w:tc>
          <w:tcPr>
            <w:tcW w:w="811" w:type="pct"/>
            <w:tcBorders>
              <w:top w:val="single" w:sz="4" w:space="0" w:color="auto"/>
              <w:left w:val="single" w:sz="4" w:space="0" w:color="auto"/>
              <w:bottom w:val="single" w:sz="4" w:space="0" w:color="auto"/>
              <w:right w:val="single" w:sz="4" w:space="0" w:color="auto"/>
            </w:tcBorders>
            <w:vAlign w:val="center"/>
          </w:tcPr>
          <w:p w14:paraId="4554CBD3"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270,595 (26.3) </w:t>
            </w:r>
          </w:p>
        </w:tc>
        <w:tc>
          <w:tcPr>
            <w:tcW w:w="631" w:type="pct"/>
            <w:tcBorders>
              <w:top w:val="single" w:sz="4" w:space="0" w:color="auto"/>
              <w:left w:val="single" w:sz="4" w:space="0" w:color="auto"/>
              <w:bottom w:val="single" w:sz="4" w:space="0" w:color="auto"/>
              <w:right w:val="single" w:sz="4" w:space="0" w:color="auto"/>
            </w:tcBorders>
            <w:vAlign w:val="center"/>
          </w:tcPr>
          <w:p w14:paraId="611C26C8"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10BBDAC3" w14:textId="77777777" w:rsidTr="00C0563C">
        <w:trPr>
          <w:trHeight w:val="485"/>
        </w:trPr>
        <w:tc>
          <w:tcPr>
            <w:tcW w:w="1847" w:type="pct"/>
            <w:tcBorders>
              <w:top w:val="single" w:sz="4" w:space="0" w:color="auto"/>
              <w:left w:val="single" w:sz="4" w:space="0" w:color="auto"/>
              <w:bottom w:val="single" w:sz="4" w:space="0" w:color="auto"/>
              <w:right w:val="single" w:sz="4" w:space="0" w:color="auto"/>
            </w:tcBorders>
          </w:tcPr>
          <w:p w14:paraId="379FE730" w14:textId="77777777" w:rsidR="00C0563C" w:rsidRPr="000339BF" w:rsidRDefault="00C0563C" w:rsidP="00C0563C">
            <w:pPr>
              <w:spacing w:line="480" w:lineRule="auto"/>
              <w:rPr>
                <w:rFonts w:ascii="Times New Roman" w:hAnsi="Times New Roman"/>
                <w:kern w:val="0"/>
                <w:sz w:val="24"/>
                <w:szCs w:val="24"/>
              </w:rPr>
            </w:pPr>
            <w:r w:rsidRPr="000339BF">
              <w:rPr>
                <w:rFonts w:ascii="Times New Roman" w:hAnsi="Times New Roman"/>
                <w:kern w:val="0"/>
                <w:sz w:val="24"/>
                <w:szCs w:val="24"/>
              </w:rPr>
              <w:t>Region of residence, n (%)</w:t>
            </w:r>
          </w:p>
        </w:tc>
        <w:tc>
          <w:tcPr>
            <w:tcW w:w="946" w:type="pct"/>
            <w:tcBorders>
              <w:top w:val="single" w:sz="4" w:space="0" w:color="auto"/>
              <w:left w:val="single" w:sz="4" w:space="0" w:color="auto"/>
              <w:bottom w:val="single" w:sz="4" w:space="0" w:color="auto"/>
              <w:right w:val="single" w:sz="4" w:space="0" w:color="auto"/>
            </w:tcBorders>
          </w:tcPr>
          <w:p w14:paraId="0C74E3D9" w14:textId="77777777" w:rsidR="00C0563C" w:rsidRPr="000339BF" w:rsidRDefault="00C0563C" w:rsidP="00C0563C">
            <w:pPr>
              <w:jc w:val="center"/>
              <w:rPr>
                <w:rFonts w:ascii="Times New Roman" w:hAnsi="Times New Roman"/>
                <w:kern w:val="0"/>
                <w:sz w:val="24"/>
                <w:szCs w:val="24"/>
              </w:rPr>
            </w:pPr>
          </w:p>
        </w:tc>
        <w:tc>
          <w:tcPr>
            <w:tcW w:w="765" w:type="pct"/>
            <w:tcBorders>
              <w:top w:val="single" w:sz="4" w:space="0" w:color="auto"/>
              <w:left w:val="single" w:sz="4" w:space="0" w:color="auto"/>
              <w:bottom w:val="single" w:sz="4" w:space="0" w:color="auto"/>
              <w:right w:val="single" w:sz="4" w:space="0" w:color="auto"/>
            </w:tcBorders>
            <w:vAlign w:val="center"/>
          </w:tcPr>
          <w:p w14:paraId="7B55B347"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811" w:type="pct"/>
            <w:tcBorders>
              <w:top w:val="single" w:sz="4" w:space="0" w:color="auto"/>
              <w:left w:val="single" w:sz="4" w:space="0" w:color="auto"/>
              <w:bottom w:val="single" w:sz="4" w:space="0" w:color="auto"/>
              <w:right w:val="single" w:sz="4" w:space="0" w:color="auto"/>
            </w:tcBorders>
            <w:vAlign w:val="center"/>
          </w:tcPr>
          <w:p w14:paraId="21CB9485"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631" w:type="pct"/>
            <w:tcBorders>
              <w:top w:val="single" w:sz="4" w:space="0" w:color="auto"/>
              <w:left w:val="single" w:sz="4" w:space="0" w:color="auto"/>
              <w:bottom w:val="single" w:sz="4" w:space="0" w:color="auto"/>
              <w:right w:val="single" w:sz="4" w:space="0" w:color="auto"/>
            </w:tcBorders>
            <w:vAlign w:val="center"/>
          </w:tcPr>
          <w:p w14:paraId="1A0D712F"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1941D85F" w14:textId="77777777" w:rsidTr="00C0563C">
        <w:trPr>
          <w:trHeight w:val="485"/>
        </w:trPr>
        <w:tc>
          <w:tcPr>
            <w:tcW w:w="1847" w:type="pct"/>
            <w:tcBorders>
              <w:top w:val="single" w:sz="4" w:space="0" w:color="auto"/>
              <w:left w:val="single" w:sz="4" w:space="0" w:color="auto"/>
              <w:bottom w:val="single" w:sz="4" w:space="0" w:color="auto"/>
              <w:right w:val="single" w:sz="4" w:space="0" w:color="auto"/>
            </w:tcBorders>
          </w:tcPr>
          <w:p w14:paraId="11C437A5" w14:textId="77777777" w:rsidR="00C0563C" w:rsidRPr="000339BF" w:rsidRDefault="00C0563C" w:rsidP="00C0563C">
            <w:pPr>
              <w:spacing w:line="480" w:lineRule="auto"/>
              <w:ind w:firstLineChars="100" w:firstLine="240"/>
              <w:rPr>
                <w:rFonts w:ascii="Times New Roman" w:hAnsi="Times New Roman"/>
                <w:kern w:val="0"/>
                <w:sz w:val="24"/>
                <w:szCs w:val="24"/>
              </w:rPr>
            </w:pPr>
            <w:r w:rsidRPr="000339BF">
              <w:rPr>
                <w:rFonts w:ascii="Times New Roman" w:hAnsi="Times New Roman"/>
                <w:kern w:val="0"/>
                <w:sz w:val="24"/>
                <w:szCs w:val="24"/>
              </w:rPr>
              <w:t>Rural</w:t>
            </w:r>
          </w:p>
        </w:tc>
        <w:tc>
          <w:tcPr>
            <w:tcW w:w="946" w:type="pct"/>
            <w:tcBorders>
              <w:top w:val="single" w:sz="4" w:space="0" w:color="auto"/>
              <w:left w:val="single" w:sz="4" w:space="0" w:color="auto"/>
              <w:bottom w:val="single" w:sz="4" w:space="0" w:color="auto"/>
              <w:right w:val="single" w:sz="4" w:space="0" w:color="auto"/>
            </w:tcBorders>
            <w:vAlign w:val="center"/>
          </w:tcPr>
          <w:p w14:paraId="2F976F63" w14:textId="77777777" w:rsidR="00C0563C" w:rsidRPr="000339BF" w:rsidRDefault="00C0563C" w:rsidP="00C0563C">
            <w:pPr>
              <w:widowControl/>
              <w:wordWrap/>
              <w:autoSpaceDE/>
              <w:autoSpaceDN/>
              <w:jc w:val="center"/>
              <w:rPr>
                <w:rFonts w:ascii="Times New Roman" w:hAnsi="Times New Roman"/>
                <w:kern w:val="0"/>
                <w:sz w:val="24"/>
                <w:szCs w:val="24"/>
              </w:rPr>
            </w:pPr>
            <w:r w:rsidRPr="000339BF">
              <w:rPr>
                <w:rFonts w:ascii="Times New Roman" w:hAnsi="Times New Roman"/>
                <w:kern w:val="0"/>
                <w:sz w:val="24"/>
                <w:szCs w:val="24"/>
              </w:rPr>
              <w:t xml:space="preserve"> 959,202 (53.9) </w:t>
            </w:r>
          </w:p>
        </w:tc>
        <w:tc>
          <w:tcPr>
            <w:tcW w:w="765" w:type="pct"/>
            <w:tcBorders>
              <w:top w:val="single" w:sz="4" w:space="0" w:color="auto"/>
              <w:left w:val="single" w:sz="4" w:space="0" w:color="auto"/>
              <w:bottom w:val="single" w:sz="4" w:space="0" w:color="auto"/>
              <w:right w:val="single" w:sz="4" w:space="0" w:color="auto"/>
            </w:tcBorders>
            <w:vAlign w:val="center"/>
          </w:tcPr>
          <w:p w14:paraId="5F98F684"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187,308 (54.7) </w:t>
            </w:r>
          </w:p>
        </w:tc>
        <w:tc>
          <w:tcPr>
            <w:tcW w:w="811" w:type="pct"/>
            <w:tcBorders>
              <w:top w:val="single" w:sz="4" w:space="0" w:color="auto"/>
              <w:left w:val="single" w:sz="4" w:space="0" w:color="auto"/>
              <w:bottom w:val="single" w:sz="4" w:space="0" w:color="auto"/>
              <w:right w:val="single" w:sz="4" w:space="0" w:color="auto"/>
            </w:tcBorders>
            <w:vAlign w:val="center"/>
          </w:tcPr>
          <w:p w14:paraId="0A35FFB9"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561,890 (54.7) </w:t>
            </w:r>
          </w:p>
        </w:tc>
        <w:tc>
          <w:tcPr>
            <w:tcW w:w="631" w:type="pct"/>
            <w:tcBorders>
              <w:top w:val="single" w:sz="4" w:space="0" w:color="auto"/>
              <w:left w:val="single" w:sz="4" w:space="0" w:color="auto"/>
              <w:bottom w:val="single" w:sz="4" w:space="0" w:color="auto"/>
              <w:right w:val="single" w:sz="4" w:space="0" w:color="auto"/>
            </w:tcBorders>
            <w:vAlign w:val="center"/>
          </w:tcPr>
          <w:p w14:paraId="54A0008C"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540A054B" w14:textId="77777777" w:rsidTr="00C0563C">
        <w:tc>
          <w:tcPr>
            <w:tcW w:w="1847" w:type="pct"/>
            <w:tcBorders>
              <w:top w:val="single" w:sz="4" w:space="0" w:color="auto"/>
              <w:left w:val="single" w:sz="4" w:space="0" w:color="auto"/>
              <w:bottom w:val="single" w:sz="4" w:space="0" w:color="auto"/>
              <w:right w:val="single" w:sz="4" w:space="0" w:color="auto"/>
            </w:tcBorders>
          </w:tcPr>
          <w:p w14:paraId="0E16825E" w14:textId="77777777" w:rsidR="00C0563C" w:rsidRPr="000339BF" w:rsidRDefault="00C0563C" w:rsidP="00C0563C">
            <w:pPr>
              <w:spacing w:line="480" w:lineRule="auto"/>
              <w:ind w:firstLineChars="100" w:firstLine="240"/>
              <w:rPr>
                <w:rFonts w:ascii="Times New Roman" w:hAnsi="Times New Roman"/>
                <w:kern w:val="0"/>
                <w:sz w:val="24"/>
                <w:szCs w:val="24"/>
              </w:rPr>
            </w:pPr>
            <w:r w:rsidRPr="000339BF">
              <w:rPr>
                <w:rFonts w:ascii="Times New Roman" w:hAnsi="Times New Roman"/>
                <w:kern w:val="0"/>
                <w:sz w:val="24"/>
                <w:szCs w:val="24"/>
              </w:rPr>
              <w:t>Urban</w:t>
            </w:r>
          </w:p>
        </w:tc>
        <w:tc>
          <w:tcPr>
            <w:tcW w:w="946" w:type="pct"/>
            <w:tcBorders>
              <w:top w:val="single" w:sz="4" w:space="0" w:color="auto"/>
              <w:left w:val="single" w:sz="4" w:space="0" w:color="auto"/>
              <w:bottom w:val="single" w:sz="4" w:space="0" w:color="auto"/>
              <w:right w:val="single" w:sz="4" w:space="0" w:color="auto"/>
            </w:tcBorders>
            <w:vAlign w:val="center"/>
          </w:tcPr>
          <w:p w14:paraId="1093F910"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 xml:space="preserve"> 819,386 (46.1) </w:t>
            </w:r>
          </w:p>
        </w:tc>
        <w:tc>
          <w:tcPr>
            <w:tcW w:w="765" w:type="pct"/>
            <w:tcBorders>
              <w:top w:val="single" w:sz="4" w:space="0" w:color="auto"/>
              <w:left w:val="single" w:sz="4" w:space="0" w:color="auto"/>
              <w:bottom w:val="single" w:sz="4" w:space="0" w:color="auto"/>
              <w:right w:val="single" w:sz="4" w:space="0" w:color="auto"/>
            </w:tcBorders>
            <w:vAlign w:val="center"/>
          </w:tcPr>
          <w:p w14:paraId="17C69509"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155,293 (45.3) </w:t>
            </w:r>
          </w:p>
        </w:tc>
        <w:tc>
          <w:tcPr>
            <w:tcW w:w="811" w:type="pct"/>
            <w:tcBorders>
              <w:top w:val="single" w:sz="4" w:space="0" w:color="auto"/>
              <w:left w:val="single" w:sz="4" w:space="0" w:color="auto"/>
              <w:bottom w:val="single" w:sz="4" w:space="0" w:color="auto"/>
              <w:right w:val="single" w:sz="4" w:space="0" w:color="auto"/>
            </w:tcBorders>
            <w:vAlign w:val="center"/>
          </w:tcPr>
          <w:p w14:paraId="385032E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465,913 (45.3) </w:t>
            </w:r>
          </w:p>
        </w:tc>
        <w:tc>
          <w:tcPr>
            <w:tcW w:w="631" w:type="pct"/>
            <w:tcBorders>
              <w:top w:val="single" w:sz="4" w:space="0" w:color="auto"/>
              <w:left w:val="single" w:sz="4" w:space="0" w:color="auto"/>
              <w:bottom w:val="single" w:sz="4" w:space="0" w:color="auto"/>
              <w:right w:val="single" w:sz="4" w:space="0" w:color="auto"/>
            </w:tcBorders>
            <w:vAlign w:val="center"/>
          </w:tcPr>
          <w:p w14:paraId="77BE2122"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294E277C" w14:textId="77777777" w:rsidTr="00C0563C">
        <w:tc>
          <w:tcPr>
            <w:tcW w:w="1847" w:type="pct"/>
            <w:tcBorders>
              <w:top w:val="single" w:sz="4" w:space="0" w:color="auto"/>
              <w:left w:val="single" w:sz="4" w:space="0" w:color="auto"/>
              <w:bottom w:val="single" w:sz="4" w:space="0" w:color="auto"/>
              <w:right w:val="single" w:sz="4" w:space="0" w:color="auto"/>
            </w:tcBorders>
          </w:tcPr>
          <w:p w14:paraId="1F79F679" w14:textId="77777777" w:rsidR="00C0563C" w:rsidRPr="000339BF" w:rsidRDefault="00C0563C" w:rsidP="00C0563C">
            <w:pPr>
              <w:spacing w:line="480" w:lineRule="auto"/>
              <w:rPr>
                <w:rFonts w:ascii="Times New Roman" w:hAnsi="Times New Roman"/>
                <w:kern w:val="0"/>
                <w:sz w:val="24"/>
                <w:szCs w:val="24"/>
              </w:rPr>
            </w:pPr>
            <w:r w:rsidRPr="000339BF">
              <w:rPr>
                <w:rFonts w:ascii="Times New Roman" w:hAnsi="Times New Roman"/>
                <w:kern w:val="0"/>
                <w:sz w:val="24"/>
                <w:szCs w:val="24"/>
              </w:rPr>
              <w:lastRenderedPageBreak/>
              <w:t>Household income, n (%)</w:t>
            </w:r>
          </w:p>
        </w:tc>
        <w:tc>
          <w:tcPr>
            <w:tcW w:w="946" w:type="pct"/>
            <w:tcBorders>
              <w:top w:val="single" w:sz="4" w:space="0" w:color="auto"/>
              <w:left w:val="single" w:sz="4" w:space="0" w:color="auto"/>
              <w:bottom w:val="single" w:sz="4" w:space="0" w:color="auto"/>
              <w:right w:val="single" w:sz="4" w:space="0" w:color="auto"/>
            </w:tcBorders>
          </w:tcPr>
          <w:p w14:paraId="24F14CD6" w14:textId="77777777" w:rsidR="00C0563C" w:rsidRPr="000339BF" w:rsidRDefault="00C0563C" w:rsidP="00C0563C">
            <w:pPr>
              <w:jc w:val="center"/>
              <w:rPr>
                <w:rFonts w:ascii="Times New Roman" w:hAnsi="Times New Roman"/>
                <w:kern w:val="0"/>
                <w:sz w:val="24"/>
                <w:szCs w:val="24"/>
              </w:rPr>
            </w:pPr>
          </w:p>
        </w:tc>
        <w:tc>
          <w:tcPr>
            <w:tcW w:w="765" w:type="pct"/>
            <w:tcBorders>
              <w:top w:val="single" w:sz="4" w:space="0" w:color="auto"/>
              <w:left w:val="single" w:sz="4" w:space="0" w:color="auto"/>
              <w:bottom w:val="single" w:sz="4" w:space="0" w:color="auto"/>
              <w:right w:val="single" w:sz="4" w:space="0" w:color="auto"/>
            </w:tcBorders>
            <w:vAlign w:val="center"/>
          </w:tcPr>
          <w:p w14:paraId="581D6F27"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811" w:type="pct"/>
            <w:tcBorders>
              <w:top w:val="single" w:sz="4" w:space="0" w:color="auto"/>
              <w:left w:val="single" w:sz="4" w:space="0" w:color="auto"/>
              <w:bottom w:val="single" w:sz="4" w:space="0" w:color="auto"/>
              <w:right w:val="single" w:sz="4" w:space="0" w:color="auto"/>
            </w:tcBorders>
            <w:vAlign w:val="center"/>
          </w:tcPr>
          <w:p w14:paraId="7C3E1AF5"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c>
          <w:tcPr>
            <w:tcW w:w="631" w:type="pct"/>
            <w:tcBorders>
              <w:top w:val="single" w:sz="4" w:space="0" w:color="auto"/>
              <w:left w:val="single" w:sz="4" w:space="0" w:color="auto"/>
              <w:bottom w:val="single" w:sz="4" w:space="0" w:color="auto"/>
              <w:right w:val="single" w:sz="4" w:space="0" w:color="auto"/>
            </w:tcBorders>
            <w:vAlign w:val="center"/>
          </w:tcPr>
          <w:p w14:paraId="759D2981"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06C5A083" w14:textId="77777777" w:rsidTr="00C0563C">
        <w:tc>
          <w:tcPr>
            <w:tcW w:w="1847" w:type="pct"/>
            <w:tcBorders>
              <w:top w:val="single" w:sz="4" w:space="0" w:color="auto"/>
              <w:left w:val="single" w:sz="4" w:space="0" w:color="auto"/>
              <w:bottom w:val="single" w:sz="4" w:space="0" w:color="auto"/>
              <w:right w:val="single" w:sz="4" w:space="0" w:color="auto"/>
            </w:tcBorders>
          </w:tcPr>
          <w:p w14:paraId="364D8FFF" w14:textId="77777777" w:rsidR="00C0563C" w:rsidRPr="000339BF" w:rsidRDefault="00C0563C" w:rsidP="00C0563C">
            <w:pPr>
              <w:spacing w:line="480" w:lineRule="auto"/>
              <w:rPr>
                <w:rFonts w:ascii="Times New Roman" w:hAnsi="Times New Roman"/>
                <w:kern w:val="0"/>
                <w:sz w:val="24"/>
                <w:szCs w:val="24"/>
              </w:rPr>
            </w:pPr>
            <w:r w:rsidRPr="000339BF">
              <w:rPr>
                <w:rFonts w:ascii="Times New Roman" w:hAnsi="Times New Roman"/>
                <w:kern w:val="0"/>
                <w:sz w:val="24"/>
                <w:szCs w:val="24"/>
              </w:rPr>
              <w:t xml:space="preserve"> High (70 to 100th percentile)</w:t>
            </w:r>
          </w:p>
        </w:tc>
        <w:tc>
          <w:tcPr>
            <w:tcW w:w="946" w:type="pct"/>
            <w:tcBorders>
              <w:top w:val="single" w:sz="4" w:space="0" w:color="auto"/>
              <w:left w:val="single" w:sz="4" w:space="0" w:color="auto"/>
              <w:bottom w:val="single" w:sz="4" w:space="0" w:color="auto"/>
              <w:right w:val="single" w:sz="4" w:space="0" w:color="auto"/>
            </w:tcBorders>
            <w:vAlign w:val="center"/>
          </w:tcPr>
          <w:p w14:paraId="5899FC35" w14:textId="77777777" w:rsidR="00C0563C" w:rsidRPr="000339BF" w:rsidRDefault="00C0563C" w:rsidP="00C0563C">
            <w:pPr>
              <w:widowControl/>
              <w:wordWrap/>
              <w:autoSpaceDE/>
              <w:autoSpaceDN/>
              <w:jc w:val="center"/>
              <w:rPr>
                <w:rFonts w:ascii="Times New Roman" w:hAnsi="Times New Roman"/>
                <w:kern w:val="0"/>
                <w:sz w:val="24"/>
                <w:szCs w:val="24"/>
              </w:rPr>
            </w:pPr>
            <w:r w:rsidRPr="000339BF">
              <w:rPr>
                <w:rFonts w:ascii="Times New Roman" w:hAnsi="Times New Roman"/>
                <w:kern w:val="0"/>
                <w:sz w:val="24"/>
                <w:szCs w:val="24"/>
              </w:rPr>
              <w:t xml:space="preserve"> 766,662 (43.11) </w:t>
            </w:r>
          </w:p>
        </w:tc>
        <w:tc>
          <w:tcPr>
            <w:tcW w:w="765" w:type="pct"/>
            <w:tcBorders>
              <w:top w:val="single" w:sz="4" w:space="0" w:color="auto"/>
              <w:left w:val="single" w:sz="4" w:space="0" w:color="auto"/>
              <w:bottom w:val="single" w:sz="4" w:space="0" w:color="auto"/>
              <w:right w:val="single" w:sz="4" w:space="0" w:color="auto"/>
            </w:tcBorders>
            <w:vAlign w:val="center"/>
          </w:tcPr>
          <w:p w14:paraId="266D5D8A"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143,403 (41.9) </w:t>
            </w:r>
          </w:p>
        </w:tc>
        <w:tc>
          <w:tcPr>
            <w:tcW w:w="811" w:type="pct"/>
            <w:tcBorders>
              <w:top w:val="single" w:sz="4" w:space="0" w:color="auto"/>
              <w:left w:val="single" w:sz="4" w:space="0" w:color="auto"/>
              <w:bottom w:val="single" w:sz="4" w:space="0" w:color="auto"/>
              <w:right w:val="single" w:sz="4" w:space="0" w:color="auto"/>
            </w:tcBorders>
            <w:vAlign w:val="center"/>
          </w:tcPr>
          <w:p w14:paraId="4CAA3A45"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430,274 (41.9) </w:t>
            </w:r>
          </w:p>
        </w:tc>
        <w:tc>
          <w:tcPr>
            <w:tcW w:w="631" w:type="pct"/>
            <w:tcBorders>
              <w:top w:val="single" w:sz="4" w:space="0" w:color="auto"/>
              <w:left w:val="single" w:sz="4" w:space="0" w:color="auto"/>
              <w:bottom w:val="single" w:sz="4" w:space="0" w:color="auto"/>
              <w:right w:val="single" w:sz="4" w:space="0" w:color="auto"/>
            </w:tcBorders>
            <w:vAlign w:val="center"/>
          </w:tcPr>
          <w:p w14:paraId="398A3951"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511C8C05"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66AB6B06" w14:textId="3BE528F2" w:rsidR="00C0563C" w:rsidRPr="000339BF" w:rsidRDefault="00C0563C" w:rsidP="00C0563C">
            <w:pPr>
              <w:pStyle w:val="10"/>
              <w:spacing w:line="480" w:lineRule="auto"/>
              <w:jc w:val="left"/>
              <w:rPr>
                <w:rFonts w:ascii="Times New Roman" w:hAnsi="Times New Roman" w:cs="Times New Roman"/>
                <w:kern w:val="0"/>
                <w:sz w:val="24"/>
                <w:szCs w:val="24"/>
              </w:rPr>
            </w:pPr>
            <w:r w:rsidRPr="000339BF">
              <w:rPr>
                <w:rFonts w:ascii="Times New Roman" w:hAnsi="Times New Roman" w:cs="Times New Roman"/>
                <w:kern w:val="0"/>
                <w:sz w:val="24"/>
                <w:szCs w:val="24"/>
              </w:rPr>
              <w:t xml:space="preserve"> Middle (30 to 69th percentile)</w:t>
            </w:r>
          </w:p>
        </w:tc>
        <w:tc>
          <w:tcPr>
            <w:tcW w:w="946" w:type="pct"/>
            <w:tcBorders>
              <w:top w:val="single" w:sz="4" w:space="0" w:color="auto"/>
              <w:left w:val="single" w:sz="4" w:space="0" w:color="auto"/>
              <w:bottom w:val="single" w:sz="4" w:space="0" w:color="auto"/>
              <w:right w:val="single" w:sz="4" w:space="0" w:color="auto"/>
            </w:tcBorders>
            <w:vAlign w:val="center"/>
          </w:tcPr>
          <w:p w14:paraId="5935B02D"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 xml:space="preserve"> 724,898 (40.76) </w:t>
            </w:r>
          </w:p>
        </w:tc>
        <w:tc>
          <w:tcPr>
            <w:tcW w:w="765" w:type="pct"/>
            <w:tcBorders>
              <w:top w:val="single" w:sz="4" w:space="0" w:color="auto"/>
              <w:left w:val="single" w:sz="4" w:space="0" w:color="auto"/>
              <w:bottom w:val="single" w:sz="4" w:space="0" w:color="auto"/>
              <w:right w:val="single" w:sz="4" w:space="0" w:color="auto"/>
            </w:tcBorders>
            <w:vAlign w:val="center"/>
          </w:tcPr>
          <w:p w14:paraId="7BB496DF"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141,552 (41.3) </w:t>
            </w:r>
          </w:p>
        </w:tc>
        <w:tc>
          <w:tcPr>
            <w:tcW w:w="811" w:type="pct"/>
            <w:tcBorders>
              <w:top w:val="single" w:sz="4" w:space="0" w:color="auto"/>
              <w:left w:val="single" w:sz="4" w:space="0" w:color="auto"/>
              <w:bottom w:val="single" w:sz="4" w:space="0" w:color="auto"/>
              <w:right w:val="single" w:sz="4" w:space="0" w:color="auto"/>
            </w:tcBorders>
            <w:vAlign w:val="center"/>
          </w:tcPr>
          <w:p w14:paraId="5A0CD1C3"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424,578 (41.3) </w:t>
            </w:r>
          </w:p>
        </w:tc>
        <w:tc>
          <w:tcPr>
            <w:tcW w:w="631" w:type="pct"/>
            <w:tcBorders>
              <w:top w:val="single" w:sz="4" w:space="0" w:color="auto"/>
              <w:left w:val="single" w:sz="4" w:space="0" w:color="auto"/>
              <w:bottom w:val="single" w:sz="4" w:space="0" w:color="auto"/>
              <w:right w:val="single" w:sz="4" w:space="0" w:color="auto"/>
            </w:tcBorders>
            <w:vAlign w:val="center"/>
          </w:tcPr>
          <w:p w14:paraId="38D7FD48"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7E993B23"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4F3485FD" w14:textId="77777777" w:rsidR="00C0563C" w:rsidRPr="000339BF" w:rsidRDefault="00C0563C" w:rsidP="00C0563C">
            <w:pPr>
              <w:pStyle w:val="10"/>
              <w:spacing w:line="480" w:lineRule="auto"/>
              <w:jc w:val="left"/>
              <w:rPr>
                <w:rFonts w:ascii="Times New Roman" w:hAnsi="Times New Roman" w:cs="Times New Roman"/>
                <w:kern w:val="0"/>
                <w:sz w:val="24"/>
                <w:szCs w:val="24"/>
              </w:rPr>
            </w:pPr>
            <w:r w:rsidRPr="000339BF">
              <w:rPr>
                <w:rFonts w:ascii="Times New Roman" w:hAnsi="Times New Roman" w:cs="Times New Roman"/>
                <w:kern w:val="0"/>
                <w:sz w:val="24"/>
                <w:szCs w:val="24"/>
              </w:rPr>
              <w:t xml:space="preserve"> Low (0 to 29th percentile)</w:t>
            </w:r>
          </w:p>
        </w:tc>
        <w:tc>
          <w:tcPr>
            <w:tcW w:w="946" w:type="pct"/>
            <w:tcBorders>
              <w:top w:val="single" w:sz="4" w:space="0" w:color="auto"/>
              <w:left w:val="single" w:sz="4" w:space="0" w:color="auto"/>
              <w:bottom w:val="single" w:sz="4" w:space="0" w:color="auto"/>
              <w:right w:val="single" w:sz="4" w:space="0" w:color="auto"/>
            </w:tcBorders>
            <w:vAlign w:val="center"/>
          </w:tcPr>
          <w:p w14:paraId="2D052383"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 xml:space="preserve"> 287,028 (16.14) </w:t>
            </w:r>
          </w:p>
        </w:tc>
        <w:tc>
          <w:tcPr>
            <w:tcW w:w="765" w:type="pct"/>
            <w:tcBorders>
              <w:top w:val="single" w:sz="4" w:space="0" w:color="auto"/>
              <w:left w:val="single" w:sz="4" w:space="0" w:color="auto"/>
              <w:bottom w:val="single" w:sz="4" w:space="0" w:color="auto"/>
              <w:right w:val="single" w:sz="4" w:space="0" w:color="auto"/>
            </w:tcBorders>
            <w:vAlign w:val="center"/>
          </w:tcPr>
          <w:p w14:paraId="393021F2"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57,646 (16.8) </w:t>
            </w:r>
          </w:p>
        </w:tc>
        <w:tc>
          <w:tcPr>
            <w:tcW w:w="811" w:type="pct"/>
            <w:tcBorders>
              <w:top w:val="single" w:sz="4" w:space="0" w:color="auto"/>
              <w:left w:val="single" w:sz="4" w:space="0" w:color="auto"/>
              <w:bottom w:val="single" w:sz="4" w:space="0" w:color="auto"/>
              <w:right w:val="single" w:sz="4" w:space="0" w:color="auto"/>
            </w:tcBorders>
            <w:vAlign w:val="center"/>
          </w:tcPr>
          <w:p w14:paraId="06931417"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172,951 (16.8) </w:t>
            </w:r>
          </w:p>
        </w:tc>
        <w:tc>
          <w:tcPr>
            <w:tcW w:w="631" w:type="pct"/>
            <w:tcBorders>
              <w:top w:val="single" w:sz="4" w:space="0" w:color="auto"/>
              <w:left w:val="single" w:sz="4" w:space="0" w:color="auto"/>
              <w:bottom w:val="single" w:sz="4" w:space="0" w:color="auto"/>
              <w:right w:val="single" w:sz="4" w:space="0" w:color="auto"/>
            </w:tcBorders>
            <w:vAlign w:val="center"/>
          </w:tcPr>
          <w:p w14:paraId="53765B4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w:t>
            </w:r>
          </w:p>
        </w:tc>
      </w:tr>
      <w:tr w:rsidR="00C0563C" w:rsidRPr="000339BF" w14:paraId="69924309"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577EA753" w14:textId="77777777" w:rsidR="00C0563C" w:rsidRPr="000339BF" w:rsidRDefault="00C0563C" w:rsidP="00C0563C">
            <w:pPr>
              <w:pStyle w:val="10"/>
              <w:spacing w:line="480" w:lineRule="auto"/>
              <w:jc w:val="left"/>
              <w:rPr>
                <w:rFonts w:ascii="Times New Roman" w:hAnsi="Times New Roman" w:cs="Times New Roman"/>
                <w:kern w:val="0"/>
                <w:sz w:val="24"/>
                <w:szCs w:val="24"/>
              </w:rPr>
            </w:pPr>
            <w:r w:rsidRPr="000339BF">
              <w:rPr>
                <w:rFonts w:ascii="Times New Roman" w:hAnsi="Times New Roman" w:cs="Times New Roman"/>
                <w:kern w:val="0"/>
                <w:sz w:val="24"/>
                <w:szCs w:val="24"/>
              </w:rPr>
              <w:t>Breastfeeding, yes, n (%)</w:t>
            </w:r>
          </w:p>
        </w:tc>
        <w:tc>
          <w:tcPr>
            <w:tcW w:w="946" w:type="pct"/>
            <w:tcBorders>
              <w:top w:val="single" w:sz="4" w:space="0" w:color="auto"/>
              <w:left w:val="single" w:sz="4" w:space="0" w:color="auto"/>
              <w:bottom w:val="single" w:sz="4" w:space="0" w:color="auto"/>
              <w:right w:val="single" w:sz="4" w:space="0" w:color="auto"/>
            </w:tcBorders>
          </w:tcPr>
          <w:p w14:paraId="30E5ED80"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1,072,794 (60.3)</w:t>
            </w:r>
          </w:p>
        </w:tc>
        <w:tc>
          <w:tcPr>
            <w:tcW w:w="765" w:type="pct"/>
            <w:tcBorders>
              <w:top w:val="single" w:sz="4" w:space="0" w:color="auto"/>
              <w:left w:val="single" w:sz="4" w:space="0" w:color="auto"/>
              <w:bottom w:val="single" w:sz="4" w:space="0" w:color="auto"/>
              <w:right w:val="single" w:sz="4" w:space="0" w:color="auto"/>
            </w:tcBorders>
            <w:vAlign w:val="center"/>
          </w:tcPr>
          <w:p w14:paraId="7FD512E0"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209,150 (61.1) </w:t>
            </w:r>
          </w:p>
        </w:tc>
        <w:tc>
          <w:tcPr>
            <w:tcW w:w="811" w:type="pct"/>
            <w:tcBorders>
              <w:top w:val="single" w:sz="4" w:space="0" w:color="auto"/>
              <w:left w:val="single" w:sz="4" w:space="0" w:color="auto"/>
              <w:bottom w:val="single" w:sz="4" w:space="0" w:color="auto"/>
              <w:right w:val="single" w:sz="4" w:space="0" w:color="auto"/>
            </w:tcBorders>
            <w:vAlign w:val="center"/>
          </w:tcPr>
          <w:p w14:paraId="2C42113D"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627,355 (61.0) </w:t>
            </w:r>
          </w:p>
        </w:tc>
        <w:tc>
          <w:tcPr>
            <w:tcW w:w="631" w:type="pct"/>
            <w:tcBorders>
              <w:top w:val="single" w:sz="4" w:space="0" w:color="auto"/>
              <w:left w:val="single" w:sz="4" w:space="0" w:color="auto"/>
              <w:bottom w:val="single" w:sz="4" w:space="0" w:color="auto"/>
              <w:right w:val="single" w:sz="4" w:space="0" w:color="auto"/>
            </w:tcBorders>
          </w:tcPr>
          <w:p w14:paraId="7D9C205B"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&lt; 0.001</w:t>
            </w:r>
          </w:p>
        </w:tc>
      </w:tr>
      <w:tr w:rsidR="00C0563C" w:rsidRPr="000339BF" w14:paraId="3652C953"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2B229367" w14:textId="77777777" w:rsidR="00C0563C" w:rsidRPr="000339BF" w:rsidRDefault="00C0563C" w:rsidP="00C0563C">
            <w:pPr>
              <w:pStyle w:val="10"/>
              <w:spacing w:line="480" w:lineRule="auto"/>
              <w:jc w:val="left"/>
              <w:rPr>
                <w:rFonts w:ascii="Times New Roman" w:hAnsi="Times New Roman" w:cs="Times New Roman"/>
                <w:kern w:val="0"/>
                <w:sz w:val="24"/>
                <w:szCs w:val="24"/>
              </w:rPr>
            </w:pPr>
            <w:r w:rsidRPr="000339BF">
              <w:rPr>
                <w:rFonts w:ascii="Times New Roman" w:hAnsi="Times New Roman" w:cs="Times New Roman"/>
                <w:kern w:val="0"/>
                <w:sz w:val="24"/>
                <w:szCs w:val="24"/>
              </w:rPr>
              <w:t>Preterm birth, ≤ 36 week, n (%)</w:t>
            </w:r>
          </w:p>
        </w:tc>
        <w:tc>
          <w:tcPr>
            <w:tcW w:w="946" w:type="pct"/>
            <w:tcBorders>
              <w:top w:val="single" w:sz="4" w:space="0" w:color="auto"/>
              <w:left w:val="single" w:sz="4" w:space="0" w:color="auto"/>
              <w:bottom w:val="single" w:sz="4" w:space="0" w:color="auto"/>
              <w:right w:val="single" w:sz="4" w:space="0" w:color="auto"/>
            </w:tcBorders>
          </w:tcPr>
          <w:p w14:paraId="687D95CE"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50,615 (2.9)</w:t>
            </w:r>
          </w:p>
        </w:tc>
        <w:tc>
          <w:tcPr>
            <w:tcW w:w="765" w:type="pct"/>
            <w:tcBorders>
              <w:top w:val="single" w:sz="4" w:space="0" w:color="auto"/>
              <w:left w:val="single" w:sz="4" w:space="0" w:color="auto"/>
              <w:bottom w:val="single" w:sz="4" w:space="0" w:color="auto"/>
              <w:right w:val="single" w:sz="4" w:space="0" w:color="auto"/>
            </w:tcBorders>
            <w:vAlign w:val="center"/>
          </w:tcPr>
          <w:p w14:paraId="34E8F34D"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9660 (2.8) </w:t>
            </w:r>
          </w:p>
        </w:tc>
        <w:tc>
          <w:tcPr>
            <w:tcW w:w="811" w:type="pct"/>
            <w:tcBorders>
              <w:top w:val="single" w:sz="4" w:space="0" w:color="auto"/>
              <w:left w:val="single" w:sz="4" w:space="0" w:color="auto"/>
              <w:bottom w:val="single" w:sz="4" w:space="0" w:color="auto"/>
              <w:right w:val="single" w:sz="4" w:space="0" w:color="auto"/>
            </w:tcBorders>
            <w:vAlign w:val="center"/>
          </w:tcPr>
          <w:p w14:paraId="67CAA74A"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28,660 (2.8) </w:t>
            </w:r>
          </w:p>
        </w:tc>
        <w:tc>
          <w:tcPr>
            <w:tcW w:w="631" w:type="pct"/>
            <w:tcBorders>
              <w:top w:val="single" w:sz="4" w:space="0" w:color="auto"/>
              <w:left w:val="single" w:sz="4" w:space="0" w:color="auto"/>
              <w:bottom w:val="single" w:sz="4" w:space="0" w:color="auto"/>
              <w:right w:val="single" w:sz="4" w:space="0" w:color="auto"/>
            </w:tcBorders>
            <w:vAlign w:val="center"/>
          </w:tcPr>
          <w:p w14:paraId="6480A550"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0.002</w:t>
            </w:r>
          </w:p>
        </w:tc>
      </w:tr>
      <w:tr w:rsidR="00C0563C" w:rsidRPr="000339BF" w14:paraId="3C27EAA1"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21025823" w14:textId="77777777" w:rsidR="00C0563C" w:rsidRPr="000339BF" w:rsidRDefault="00C0563C" w:rsidP="00C0563C">
            <w:pPr>
              <w:pStyle w:val="10"/>
              <w:spacing w:line="480" w:lineRule="auto"/>
              <w:jc w:val="left"/>
              <w:rPr>
                <w:rFonts w:ascii="Times New Roman" w:hAnsi="Times New Roman" w:cs="Times New Roman"/>
                <w:kern w:val="0"/>
                <w:sz w:val="24"/>
                <w:szCs w:val="24"/>
              </w:rPr>
            </w:pPr>
            <w:r w:rsidRPr="000339BF">
              <w:rPr>
                <w:rFonts w:ascii="Times New Roman" w:hAnsi="Times New Roman" w:cs="Times New Roman"/>
                <w:kern w:val="0"/>
                <w:sz w:val="24"/>
                <w:szCs w:val="24"/>
              </w:rPr>
              <w:t>Low birth weight, ≤2499g, n (%)</w:t>
            </w:r>
          </w:p>
        </w:tc>
        <w:tc>
          <w:tcPr>
            <w:tcW w:w="946" w:type="pct"/>
            <w:tcBorders>
              <w:top w:val="single" w:sz="4" w:space="0" w:color="auto"/>
              <w:left w:val="single" w:sz="4" w:space="0" w:color="auto"/>
              <w:bottom w:val="single" w:sz="4" w:space="0" w:color="auto"/>
              <w:right w:val="single" w:sz="4" w:space="0" w:color="auto"/>
            </w:tcBorders>
          </w:tcPr>
          <w:p w14:paraId="71FBE82A" w14:textId="77777777" w:rsidR="00C0563C" w:rsidRPr="000339BF" w:rsidRDefault="00C0563C" w:rsidP="00C0563C">
            <w:pPr>
              <w:jc w:val="center"/>
              <w:rPr>
                <w:rFonts w:ascii="Times New Roman" w:hAnsi="Times New Roman"/>
                <w:kern w:val="0"/>
                <w:sz w:val="24"/>
                <w:szCs w:val="24"/>
              </w:rPr>
            </w:pPr>
            <w:r w:rsidRPr="000339BF">
              <w:rPr>
                <w:rFonts w:ascii="Times New Roman" w:hAnsi="Times New Roman"/>
                <w:kern w:val="0"/>
                <w:sz w:val="24"/>
                <w:szCs w:val="24"/>
              </w:rPr>
              <w:t>38,791 (2.2)</w:t>
            </w:r>
          </w:p>
        </w:tc>
        <w:tc>
          <w:tcPr>
            <w:tcW w:w="765" w:type="pct"/>
            <w:tcBorders>
              <w:top w:val="single" w:sz="4" w:space="0" w:color="auto"/>
              <w:left w:val="single" w:sz="4" w:space="0" w:color="auto"/>
              <w:bottom w:val="single" w:sz="4" w:space="0" w:color="auto"/>
              <w:right w:val="single" w:sz="4" w:space="0" w:color="auto"/>
            </w:tcBorders>
            <w:vAlign w:val="center"/>
          </w:tcPr>
          <w:p w14:paraId="68068EF6" w14:textId="77777777" w:rsidR="00C0563C" w:rsidRPr="000339BF" w:rsidRDefault="00C0563C" w:rsidP="00C0563C">
            <w:pPr>
              <w:widowControl/>
              <w:wordWrap/>
              <w:autoSpaceDE/>
              <w:autoSpaceDN/>
              <w:jc w:val="center"/>
              <w:rPr>
                <w:rFonts w:ascii="Times New Roman" w:eastAsia="Malgun Gothic" w:hAnsi="Times New Roman"/>
                <w:sz w:val="24"/>
                <w:szCs w:val="24"/>
              </w:rPr>
            </w:pPr>
            <w:r w:rsidRPr="000339BF">
              <w:rPr>
                <w:rFonts w:ascii="Times New Roman" w:eastAsia="Malgun Gothic" w:hAnsi="Times New Roman"/>
                <w:sz w:val="24"/>
                <w:szCs w:val="24"/>
              </w:rPr>
              <w:t xml:space="preserve"> 7181 (2.1) </w:t>
            </w:r>
          </w:p>
        </w:tc>
        <w:tc>
          <w:tcPr>
            <w:tcW w:w="811" w:type="pct"/>
            <w:tcBorders>
              <w:top w:val="single" w:sz="4" w:space="0" w:color="auto"/>
              <w:left w:val="single" w:sz="4" w:space="0" w:color="auto"/>
              <w:bottom w:val="single" w:sz="4" w:space="0" w:color="auto"/>
              <w:right w:val="single" w:sz="4" w:space="0" w:color="auto"/>
            </w:tcBorders>
            <w:vAlign w:val="center"/>
          </w:tcPr>
          <w:p w14:paraId="5EA76F5F"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 xml:space="preserve"> 21,200 (2.1) </w:t>
            </w:r>
          </w:p>
        </w:tc>
        <w:tc>
          <w:tcPr>
            <w:tcW w:w="631" w:type="pct"/>
            <w:tcBorders>
              <w:top w:val="single" w:sz="4" w:space="0" w:color="auto"/>
              <w:left w:val="single" w:sz="4" w:space="0" w:color="auto"/>
              <w:bottom w:val="single" w:sz="4" w:space="0" w:color="auto"/>
              <w:right w:val="single" w:sz="4" w:space="0" w:color="auto"/>
            </w:tcBorders>
            <w:vAlign w:val="center"/>
          </w:tcPr>
          <w:p w14:paraId="586880F4" w14:textId="77777777" w:rsidR="00C0563C" w:rsidRPr="000339BF" w:rsidRDefault="00C0563C" w:rsidP="00C0563C">
            <w:pPr>
              <w:jc w:val="center"/>
              <w:rPr>
                <w:rFonts w:ascii="Times New Roman" w:eastAsia="Malgun Gothic" w:hAnsi="Times New Roman"/>
                <w:sz w:val="24"/>
                <w:szCs w:val="24"/>
              </w:rPr>
            </w:pPr>
            <w:r w:rsidRPr="000339BF">
              <w:rPr>
                <w:rFonts w:ascii="Times New Roman" w:eastAsia="Malgun Gothic" w:hAnsi="Times New Roman"/>
                <w:sz w:val="24"/>
                <w:szCs w:val="24"/>
              </w:rPr>
              <w:t>0.002</w:t>
            </w:r>
          </w:p>
        </w:tc>
      </w:tr>
      <w:tr w:rsidR="00C0563C" w:rsidRPr="000339BF" w14:paraId="464D5E91"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62610218" w14:textId="77777777" w:rsidR="00C0563C" w:rsidRPr="000339BF" w:rsidRDefault="00C0563C" w:rsidP="00C0563C">
            <w:pPr>
              <w:pStyle w:val="10"/>
              <w:spacing w:line="480" w:lineRule="auto"/>
              <w:jc w:val="left"/>
              <w:rPr>
                <w:rFonts w:ascii="Times New Roman" w:hAnsi="Times New Roman" w:cs="Times New Roman"/>
                <w:b/>
                <w:sz w:val="24"/>
                <w:szCs w:val="24"/>
              </w:rPr>
            </w:pPr>
            <w:r w:rsidRPr="000339BF">
              <w:rPr>
                <w:rFonts w:ascii="Times New Roman" w:hAnsi="Times New Roman" w:cs="Times New Roman"/>
                <w:b/>
                <w:sz w:val="24"/>
                <w:szCs w:val="24"/>
              </w:rPr>
              <w:t>Diseases history and medication use during the observation period, n (%)</w:t>
            </w:r>
          </w:p>
        </w:tc>
        <w:tc>
          <w:tcPr>
            <w:tcW w:w="946" w:type="pct"/>
            <w:tcBorders>
              <w:top w:val="single" w:sz="4" w:space="0" w:color="auto"/>
              <w:left w:val="single" w:sz="4" w:space="0" w:color="auto"/>
              <w:bottom w:val="single" w:sz="4" w:space="0" w:color="auto"/>
              <w:right w:val="single" w:sz="4" w:space="0" w:color="auto"/>
            </w:tcBorders>
          </w:tcPr>
          <w:p w14:paraId="3E9A4A3B" w14:textId="77777777" w:rsidR="00C0563C" w:rsidRPr="000339BF" w:rsidRDefault="00C0563C" w:rsidP="00C0563C">
            <w:pPr>
              <w:jc w:val="center"/>
              <w:rPr>
                <w:rFonts w:ascii="Times New Roman" w:eastAsia="Malgun Gothic" w:hAnsi="Times New Roman"/>
                <w:sz w:val="24"/>
                <w:szCs w:val="24"/>
              </w:rPr>
            </w:pPr>
          </w:p>
        </w:tc>
        <w:tc>
          <w:tcPr>
            <w:tcW w:w="765" w:type="pct"/>
            <w:tcBorders>
              <w:top w:val="single" w:sz="4" w:space="0" w:color="auto"/>
              <w:left w:val="single" w:sz="4" w:space="0" w:color="auto"/>
              <w:bottom w:val="single" w:sz="4" w:space="0" w:color="auto"/>
              <w:right w:val="single" w:sz="4" w:space="0" w:color="auto"/>
            </w:tcBorders>
          </w:tcPr>
          <w:p w14:paraId="401E8869" w14:textId="77777777" w:rsidR="00C0563C" w:rsidRPr="000339BF" w:rsidRDefault="00C0563C" w:rsidP="00C0563C">
            <w:pPr>
              <w:jc w:val="center"/>
              <w:rPr>
                <w:rFonts w:ascii="Times New Roman" w:eastAsia="Malgun Gothic" w:hAnsi="Times New Roman"/>
                <w:sz w:val="24"/>
                <w:szCs w:val="24"/>
              </w:rPr>
            </w:pPr>
          </w:p>
        </w:tc>
        <w:tc>
          <w:tcPr>
            <w:tcW w:w="811" w:type="pct"/>
            <w:tcBorders>
              <w:top w:val="single" w:sz="4" w:space="0" w:color="auto"/>
              <w:left w:val="single" w:sz="4" w:space="0" w:color="auto"/>
              <w:bottom w:val="single" w:sz="4" w:space="0" w:color="auto"/>
              <w:right w:val="single" w:sz="4" w:space="0" w:color="auto"/>
            </w:tcBorders>
          </w:tcPr>
          <w:p w14:paraId="6E63E8DA" w14:textId="77777777" w:rsidR="00C0563C" w:rsidRPr="000339BF" w:rsidRDefault="00C0563C" w:rsidP="00C0563C">
            <w:pPr>
              <w:jc w:val="center"/>
              <w:rPr>
                <w:rFonts w:ascii="Times New Roman" w:eastAsia="Malgun Gothic" w:hAnsi="Times New Roman"/>
                <w:sz w:val="24"/>
                <w:szCs w:val="24"/>
              </w:rPr>
            </w:pPr>
          </w:p>
        </w:tc>
        <w:tc>
          <w:tcPr>
            <w:tcW w:w="631" w:type="pct"/>
            <w:tcBorders>
              <w:top w:val="single" w:sz="4" w:space="0" w:color="auto"/>
              <w:left w:val="single" w:sz="4" w:space="0" w:color="auto"/>
              <w:bottom w:val="single" w:sz="4" w:space="0" w:color="auto"/>
              <w:right w:val="single" w:sz="4" w:space="0" w:color="auto"/>
            </w:tcBorders>
          </w:tcPr>
          <w:p w14:paraId="09E8E2B1" w14:textId="77777777" w:rsidR="00C0563C" w:rsidRPr="000339BF" w:rsidRDefault="00C0563C" w:rsidP="00C0563C">
            <w:pPr>
              <w:jc w:val="center"/>
              <w:rPr>
                <w:rFonts w:ascii="Times New Roman" w:eastAsia="Malgun Gothic" w:hAnsi="Times New Roman"/>
                <w:sz w:val="24"/>
                <w:szCs w:val="24"/>
              </w:rPr>
            </w:pPr>
          </w:p>
        </w:tc>
      </w:tr>
      <w:tr w:rsidR="00C0563C" w:rsidRPr="000339BF" w14:paraId="3380FCEC"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2131B858" w14:textId="77777777" w:rsidR="00C0563C" w:rsidRPr="000339BF" w:rsidRDefault="00C0563C" w:rsidP="00C0563C">
            <w:pPr>
              <w:pStyle w:val="10"/>
              <w:spacing w:line="480" w:lineRule="auto"/>
              <w:jc w:val="left"/>
              <w:rPr>
                <w:rFonts w:ascii="Times New Roman" w:hAnsi="Times New Roman" w:cs="Times New Roman"/>
                <w:sz w:val="24"/>
                <w:szCs w:val="24"/>
              </w:rPr>
            </w:pPr>
            <w:r w:rsidRPr="000339BF">
              <w:rPr>
                <w:rFonts w:ascii="Times New Roman" w:hAnsi="Times New Roman" w:cs="Times New Roman"/>
                <w:sz w:val="24"/>
                <w:szCs w:val="24"/>
              </w:rPr>
              <w:t>Allergic rhinitis</w:t>
            </w:r>
          </w:p>
        </w:tc>
        <w:tc>
          <w:tcPr>
            <w:tcW w:w="946" w:type="pct"/>
            <w:tcBorders>
              <w:top w:val="single" w:sz="4" w:space="0" w:color="auto"/>
              <w:left w:val="single" w:sz="4" w:space="0" w:color="auto"/>
              <w:bottom w:val="single" w:sz="4" w:space="0" w:color="auto"/>
              <w:right w:val="single" w:sz="4" w:space="0" w:color="auto"/>
            </w:tcBorders>
            <w:vAlign w:val="center"/>
          </w:tcPr>
          <w:p w14:paraId="0B79CF61"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1,304,819 (73.4)</w:t>
            </w:r>
          </w:p>
        </w:tc>
        <w:tc>
          <w:tcPr>
            <w:tcW w:w="765" w:type="pct"/>
            <w:tcBorders>
              <w:top w:val="single" w:sz="4" w:space="0" w:color="auto"/>
              <w:left w:val="single" w:sz="4" w:space="0" w:color="auto"/>
              <w:bottom w:val="single" w:sz="4" w:space="0" w:color="auto"/>
              <w:right w:val="single" w:sz="4" w:space="0" w:color="auto"/>
            </w:tcBorders>
            <w:vAlign w:val="center"/>
          </w:tcPr>
          <w:p w14:paraId="5B1573AF" w14:textId="77777777" w:rsidR="00C0563C" w:rsidRPr="000339BF" w:rsidRDefault="00C0563C" w:rsidP="00C0563C">
            <w:pPr>
              <w:widowControl/>
              <w:wordWrap/>
              <w:autoSpaceDE/>
              <w:autoSpaceDN/>
              <w:jc w:val="center"/>
              <w:rPr>
                <w:rFonts w:ascii="Times New Roman" w:eastAsia="Batang" w:hAnsi="Times New Roman"/>
                <w:sz w:val="24"/>
                <w:szCs w:val="24"/>
              </w:rPr>
            </w:pPr>
            <w:r w:rsidRPr="000339BF">
              <w:rPr>
                <w:rFonts w:ascii="Times New Roman" w:eastAsia="Batang" w:hAnsi="Times New Roman"/>
                <w:sz w:val="24"/>
                <w:szCs w:val="24"/>
              </w:rPr>
              <w:t xml:space="preserve"> 276,335 (80.7) </w:t>
            </w:r>
          </w:p>
        </w:tc>
        <w:tc>
          <w:tcPr>
            <w:tcW w:w="811" w:type="pct"/>
            <w:tcBorders>
              <w:top w:val="single" w:sz="4" w:space="0" w:color="auto"/>
              <w:left w:val="single" w:sz="4" w:space="0" w:color="auto"/>
              <w:bottom w:val="single" w:sz="4" w:space="0" w:color="auto"/>
              <w:right w:val="single" w:sz="4" w:space="0" w:color="auto"/>
            </w:tcBorders>
            <w:vAlign w:val="center"/>
          </w:tcPr>
          <w:p w14:paraId="6103EA4C"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736,306 (71.6) </w:t>
            </w:r>
          </w:p>
        </w:tc>
        <w:tc>
          <w:tcPr>
            <w:tcW w:w="631" w:type="pct"/>
            <w:tcBorders>
              <w:top w:val="single" w:sz="4" w:space="0" w:color="auto"/>
              <w:left w:val="single" w:sz="4" w:space="0" w:color="auto"/>
              <w:bottom w:val="single" w:sz="4" w:space="0" w:color="auto"/>
              <w:right w:val="single" w:sz="4" w:space="0" w:color="auto"/>
            </w:tcBorders>
          </w:tcPr>
          <w:p w14:paraId="6E404AC3"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6BEF2122"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7673BABB"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Asthma</w:t>
            </w:r>
          </w:p>
        </w:tc>
        <w:tc>
          <w:tcPr>
            <w:tcW w:w="946" w:type="pct"/>
            <w:tcBorders>
              <w:top w:val="single" w:sz="4" w:space="0" w:color="auto"/>
              <w:left w:val="single" w:sz="4" w:space="0" w:color="auto"/>
              <w:bottom w:val="single" w:sz="4" w:space="0" w:color="auto"/>
              <w:right w:val="single" w:sz="4" w:space="0" w:color="auto"/>
            </w:tcBorders>
            <w:vAlign w:val="center"/>
          </w:tcPr>
          <w:p w14:paraId="50CF7F55"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532,958 (30.0)</w:t>
            </w:r>
          </w:p>
        </w:tc>
        <w:tc>
          <w:tcPr>
            <w:tcW w:w="765" w:type="pct"/>
            <w:tcBorders>
              <w:top w:val="single" w:sz="4" w:space="0" w:color="auto"/>
              <w:left w:val="single" w:sz="4" w:space="0" w:color="auto"/>
              <w:bottom w:val="single" w:sz="4" w:space="0" w:color="auto"/>
              <w:right w:val="single" w:sz="4" w:space="0" w:color="auto"/>
            </w:tcBorders>
            <w:vAlign w:val="center"/>
          </w:tcPr>
          <w:p w14:paraId="4354D332"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127,937 (37.3) </w:t>
            </w:r>
          </w:p>
        </w:tc>
        <w:tc>
          <w:tcPr>
            <w:tcW w:w="811" w:type="pct"/>
            <w:tcBorders>
              <w:top w:val="single" w:sz="4" w:space="0" w:color="auto"/>
              <w:left w:val="single" w:sz="4" w:space="0" w:color="auto"/>
              <w:bottom w:val="single" w:sz="4" w:space="0" w:color="auto"/>
              <w:right w:val="single" w:sz="4" w:space="0" w:color="auto"/>
            </w:tcBorders>
            <w:vAlign w:val="center"/>
          </w:tcPr>
          <w:p w14:paraId="2836ED8C"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289,353 (28.2) </w:t>
            </w:r>
          </w:p>
        </w:tc>
        <w:tc>
          <w:tcPr>
            <w:tcW w:w="631" w:type="pct"/>
            <w:tcBorders>
              <w:top w:val="single" w:sz="4" w:space="0" w:color="auto"/>
              <w:left w:val="single" w:sz="4" w:space="0" w:color="auto"/>
              <w:bottom w:val="single" w:sz="4" w:space="0" w:color="auto"/>
              <w:right w:val="single" w:sz="4" w:space="0" w:color="auto"/>
            </w:tcBorders>
          </w:tcPr>
          <w:p w14:paraId="5E43D92B"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4036AC87"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4FD6FF60"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Diabetes mellitus</w:t>
            </w:r>
          </w:p>
        </w:tc>
        <w:tc>
          <w:tcPr>
            <w:tcW w:w="946" w:type="pct"/>
            <w:tcBorders>
              <w:top w:val="single" w:sz="4" w:space="0" w:color="auto"/>
              <w:left w:val="single" w:sz="4" w:space="0" w:color="auto"/>
              <w:bottom w:val="single" w:sz="4" w:space="0" w:color="auto"/>
              <w:right w:val="single" w:sz="4" w:space="0" w:color="auto"/>
            </w:tcBorders>
            <w:vAlign w:val="center"/>
          </w:tcPr>
          <w:p w14:paraId="060FE09E"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48,721 (2.7)</w:t>
            </w:r>
          </w:p>
        </w:tc>
        <w:tc>
          <w:tcPr>
            <w:tcW w:w="765" w:type="pct"/>
            <w:tcBorders>
              <w:top w:val="single" w:sz="4" w:space="0" w:color="auto"/>
              <w:left w:val="single" w:sz="4" w:space="0" w:color="auto"/>
              <w:bottom w:val="single" w:sz="4" w:space="0" w:color="auto"/>
              <w:right w:val="single" w:sz="4" w:space="0" w:color="auto"/>
            </w:tcBorders>
            <w:vAlign w:val="center"/>
          </w:tcPr>
          <w:p w14:paraId="2A28BF9A"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11,577 (3.4) </w:t>
            </w:r>
          </w:p>
        </w:tc>
        <w:tc>
          <w:tcPr>
            <w:tcW w:w="811" w:type="pct"/>
            <w:tcBorders>
              <w:top w:val="single" w:sz="4" w:space="0" w:color="auto"/>
              <w:left w:val="single" w:sz="4" w:space="0" w:color="auto"/>
              <w:bottom w:val="single" w:sz="4" w:space="0" w:color="auto"/>
              <w:right w:val="single" w:sz="4" w:space="0" w:color="auto"/>
            </w:tcBorders>
            <w:vAlign w:val="center"/>
          </w:tcPr>
          <w:p w14:paraId="784B453E"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26,289 (2.6) </w:t>
            </w:r>
          </w:p>
        </w:tc>
        <w:tc>
          <w:tcPr>
            <w:tcW w:w="631" w:type="pct"/>
            <w:tcBorders>
              <w:top w:val="single" w:sz="4" w:space="0" w:color="auto"/>
              <w:left w:val="single" w:sz="4" w:space="0" w:color="auto"/>
              <w:bottom w:val="single" w:sz="4" w:space="0" w:color="auto"/>
              <w:right w:val="single" w:sz="4" w:space="0" w:color="auto"/>
            </w:tcBorders>
          </w:tcPr>
          <w:p w14:paraId="7AAC549B"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1D3D9AC5"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0C859861"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lastRenderedPageBreak/>
              <w:t>Thyroid disorder</w:t>
            </w:r>
          </w:p>
        </w:tc>
        <w:tc>
          <w:tcPr>
            <w:tcW w:w="946" w:type="pct"/>
            <w:tcBorders>
              <w:top w:val="single" w:sz="4" w:space="0" w:color="auto"/>
              <w:left w:val="single" w:sz="4" w:space="0" w:color="auto"/>
              <w:bottom w:val="single" w:sz="4" w:space="0" w:color="auto"/>
              <w:right w:val="single" w:sz="4" w:space="0" w:color="auto"/>
            </w:tcBorders>
            <w:vAlign w:val="center"/>
          </w:tcPr>
          <w:p w14:paraId="7C3372D6"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19,392 (1.1)</w:t>
            </w:r>
          </w:p>
        </w:tc>
        <w:tc>
          <w:tcPr>
            <w:tcW w:w="765" w:type="pct"/>
            <w:tcBorders>
              <w:top w:val="single" w:sz="4" w:space="0" w:color="auto"/>
              <w:left w:val="single" w:sz="4" w:space="0" w:color="auto"/>
              <w:bottom w:val="single" w:sz="4" w:space="0" w:color="auto"/>
              <w:right w:val="single" w:sz="4" w:space="0" w:color="auto"/>
            </w:tcBorders>
            <w:vAlign w:val="center"/>
          </w:tcPr>
          <w:p w14:paraId="5CC98562"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4395 (1.3) </w:t>
            </w:r>
          </w:p>
        </w:tc>
        <w:tc>
          <w:tcPr>
            <w:tcW w:w="811" w:type="pct"/>
            <w:tcBorders>
              <w:top w:val="single" w:sz="4" w:space="0" w:color="auto"/>
              <w:left w:val="single" w:sz="4" w:space="0" w:color="auto"/>
              <w:bottom w:val="single" w:sz="4" w:space="0" w:color="auto"/>
              <w:right w:val="single" w:sz="4" w:space="0" w:color="auto"/>
            </w:tcBorders>
            <w:vAlign w:val="center"/>
          </w:tcPr>
          <w:p w14:paraId="3A0EF45E"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10,624 (1.0) </w:t>
            </w:r>
          </w:p>
        </w:tc>
        <w:tc>
          <w:tcPr>
            <w:tcW w:w="631" w:type="pct"/>
            <w:tcBorders>
              <w:top w:val="single" w:sz="4" w:space="0" w:color="auto"/>
              <w:left w:val="single" w:sz="4" w:space="0" w:color="auto"/>
              <w:bottom w:val="single" w:sz="4" w:space="0" w:color="auto"/>
              <w:right w:val="single" w:sz="4" w:space="0" w:color="auto"/>
            </w:tcBorders>
          </w:tcPr>
          <w:p w14:paraId="6AC185F9"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0789138B"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5F672DF6"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Chronic inflammatory disease</w:t>
            </w:r>
          </w:p>
        </w:tc>
        <w:tc>
          <w:tcPr>
            <w:tcW w:w="946" w:type="pct"/>
            <w:tcBorders>
              <w:top w:val="single" w:sz="4" w:space="0" w:color="auto"/>
              <w:left w:val="single" w:sz="4" w:space="0" w:color="auto"/>
              <w:bottom w:val="single" w:sz="4" w:space="0" w:color="auto"/>
              <w:right w:val="single" w:sz="4" w:space="0" w:color="auto"/>
            </w:tcBorders>
            <w:vAlign w:val="center"/>
          </w:tcPr>
          <w:p w14:paraId="145B31A1"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18,542 (1.0)</w:t>
            </w:r>
          </w:p>
        </w:tc>
        <w:tc>
          <w:tcPr>
            <w:tcW w:w="765" w:type="pct"/>
            <w:tcBorders>
              <w:top w:val="single" w:sz="4" w:space="0" w:color="auto"/>
              <w:left w:val="single" w:sz="4" w:space="0" w:color="auto"/>
              <w:bottom w:val="single" w:sz="4" w:space="0" w:color="auto"/>
              <w:right w:val="single" w:sz="4" w:space="0" w:color="auto"/>
            </w:tcBorders>
            <w:vAlign w:val="center"/>
          </w:tcPr>
          <w:p w14:paraId="098B9940"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4384 (1.3) </w:t>
            </w:r>
          </w:p>
        </w:tc>
        <w:tc>
          <w:tcPr>
            <w:tcW w:w="811" w:type="pct"/>
            <w:tcBorders>
              <w:top w:val="single" w:sz="4" w:space="0" w:color="auto"/>
              <w:left w:val="single" w:sz="4" w:space="0" w:color="auto"/>
              <w:bottom w:val="single" w:sz="4" w:space="0" w:color="auto"/>
              <w:right w:val="single" w:sz="4" w:space="0" w:color="auto"/>
            </w:tcBorders>
            <w:vAlign w:val="center"/>
          </w:tcPr>
          <w:p w14:paraId="4B82E2B9"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10,013 (1.0) </w:t>
            </w:r>
          </w:p>
        </w:tc>
        <w:tc>
          <w:tcPr>
            <w:tcW w:w="631" w:type="pct"/>
            <w:tcBorders>
              <w:top w:val="single" w:sz="4" w:space="0" w:color="auto"/>
              <w:left w:val="single" w:sz="4" w:space="0" w:color="auto"/>
              <w:bottom w:val="single" w:sz="4" w:space="0" w:color="auto"/>
              <w:right w:val="single" w:sz="4" w:space="0" w:color="auto"/>
            </w:tcBorders>
          </w:tcPr>
          <w:p w14:paraId="7740AF11"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3CB29339"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30BF726B"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Chronic kidney disease</w:t>
            </w:r>
          </w:p>
        </w:tc>
        <w:tc>
          <w:tcPr>
            <w:tcW w:w="946" w:type="pct"/>
            <w:tcBorders>
              <w:top w:val="single" w:sz="4" w:space="0" w:color="auto"/>
              <w:left w:val="single" w:sz="4" w:space="0" w:color="auto"/>
              <w:bottom w:val="single" w:sz="4" w:space="0" w:color="auto"/>
              <w:right w:val="single" w:sz="4" w:space="0" w:color="auto"/>
            </w:tcBorders>
            <w:vAlign w:val="center"/>
          </w:tcPr>
          <w:p w14:paraId="3B95522E"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7153 (0.4)</w:t>
            </w:r>
          </w:p>
        </w:tc>
        <w:tc>
          <w:tcPr>
            <w:tcW w:w="765" w:type="pct"/>
            <w:tcBorders>
              <w:top w:val="single" w:sz="4" w:space="0" w:color="auto"/>
              <w:left w:val="single" w:sz="4" w:space="0" w:color="auto"/>
              <w:bottom w:val="single" w:sz="4" w:space="0" w:color="auto"/>
              <w:right w:val="single" w:sz="4" w:space="0" w:color="auto"/>
            </w:tcBorders>
            <w:vAlign w:val="center"/>
          </w:tcPr>
          <w:p w14:paraId="6A7E8A59"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1810 (0.5) </w:t>
            </w:r>
          </w:p>
        </w:tc>
        <w:tc>
          <w:tcPr>
            <w:tcW w:w="811" w:type="pct"/>
            <w:tcBorders>
              <w:top w:val="single" w:sz="4" w:space="0" w:color="auto"/>
              <w:left w:val="single" w:sz="4" w:space="0" w:color="auto"/>
              <w:bottom w:val="single" w:sz="4" w:space="0" w:color="auto"/>
              <w:right w:val="single" w:sz="4" w:space="0" w:color="auto"/>
            </w:tcBorders>
            <w:vAlign w:val="center"/>
          </w:tcPr>
          <w:p w14:paraId="138E57CB"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3767 (0.4) </w:t>
            </w:r>
          </w:p>
        </w:tc>
        <w:tc>
          <w:tcPr>
            <w:tcW w:w="631" w:type="pct"/>
            <w:tcBorders>
              <w:top w:val="single" w:sz="4" w:space="0" w:color="auto"/>
              <w:left w:val="single" w:sz="4" w:space="0" w:color="auto"/>
              <w:bottom w:val="single" w:sz="4" w:space="0" w:color="auto"/>
              <w:right w:val="single" w:sz="4" w:space="0" w:color="auto"/>
            </w:tcBorders>
          </w:tcPr>
          <w:p w14:paraId="56CAC9F5"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5864E4EF"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29C6B5AB"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Chronic neurologic disorder</w:t>
            </w:r>
          </w:p>
        </w:tc>
        <w:tc>
          <w:tcPr>
            <w:tcW w:w="946" w:type="pct"/>
            <w:tcBorders>
              <w:top w:val="single" w:sz="4" w:space="0" w:color="auto"/>
              <w:left w:val="single" w:sz="4" w:space="0" w:color="auto"/>
              <w:bottom w:val="single" w:sz="4" w:space="0" w:color="auto"/>
              <w:right w:val="single" w:sz="4" w:space="0" w:color="auto"/>
            </w:tcBorders>
            <w:vAlign w:val="center"/>
          </w:tcPr>
          <w:p w14:paraId="4734314B"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43,617 (2.5)</w:t>
            </w:r>
          </w:p>
        </w:tc>
        <w:tc>
          <w:tcPr>
            <w:tcW w:w="765" w:type="pct"/>
            <w:tcBorders>
              <w:top w:val="single" w:sz="4" w:space="0" w:color="auto"/>
              <w:left w:val="single" w:sz="4" w:space="0" w:color="auto"/>
              <w:bottom w:val="single" w:sz="4" w:space="0" w:color="auto"/>
              <w:right w:val="single" w:sz="4" w:space="0" w:color="auto"/>
            </w:tcBorders>
            <w:vAlign w:val="center"/>
          </w:tcPr>
          <w:p w14:paraId="3853F1B9"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9320 (2.7) </w:t>
            </w:r>
          </w:p>
        </w:tc>
        <w:tc>
          <w:tcPr>
            <w:tcW w:w="811" w:type="pct"/>
            <w:tcBorders>
              <w:top w:val="single" w:sz="4" w:space="0" w:color="auto"/>
              <w:left w:val="single" w:sz="4" w:space="0" w:color="auto"/>
              <w:bottom w:val="single" w:sz="4" w:space="0" w:color="auto"/>
              <w:right w:val="single" w:sz="4" w:space="0" w:color="auto"/>
            </w:tcBorders>
            <w:vAlign w:val="center"/>
          </w:tcPr>
          <w:p w14:paraId="076D1A21"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24,467 (2.4) </w:t>
            </w:r>
          </w:p>
        </w:tc>
        <w:tc>
          <w:tcPr>
            <w:tcW w:w="631" w:type="pct"/>
            <w:tcBorders>
              <w:top w:val="single" w:sz="4" w:space="0" w:color="auto"/>
              <w:left w:val="single" w:sz="4" w:space="0" w:color="auto"/>
              <w:bottom w:val="single" w:sz="4" w:space="0" w:color="auto"/>
              <w:right w:val="single" w:sz="4" w:space="0" w:color="auto"/>
            </w:tcBorders>
          </w:tcPr>
          <w:p w14:paraId="7F90283F"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5103A7C1"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31AF7BF8" w14:textId="77777777" w:rsidR="00C0563C" w:rsidRPr="000339BF" w:rsidRDefault="00C0563C" w:rsidP="00C0563C">
            <w:pPr>
              <w:spacing w:line="480" w:lineRule="auto"/>
              <w:jc w:val="left"/>
              <w:rPr>
                <w:rFonts w:ascii="Times New Roman" w:eastAsia="Batang" w:hAnsi="Times New Roman"/>
                <w:sz w:val="24"/>
                <w:szCs w:val="24"/>
              </w:rPr>
            </w:pPr>
            <w:r w:rsidRPr="000339BF">
              <w:rPr>
                <w:rFonts w:ascii="Times New Roman" w:eastAsia="Batang" w:hAnsi="Times New Roman"/>
                <w:sz w:val="24"/>
                <w:szCs w:val="24"/>
              </w:rPr>
              <w:t>Anemia</w:t>
            </w:r>
          </w:p>
        </w:tc>
        <w:tc>
          <w:tcPr>
            <w:tcW w:w="946" w:type="pct"/>
            <w:tcBorders>
              <w:top w:val="single" w:sz="4" w:space="0" w:color="auto"/>
              <w:left w:val="single" w:sz="4" w:space="0" w:color="auto"/>
              <w:bottom w:val="single" w:sz="4" w:space="0" w:color="auto"/>
              <w:right w:val="single" w:sz="4" w:space="0" w:color="auto"/>
            </w:tcBorders>
            <w:vAlign w:val="center"/>
          </w:tcPr>
          <w:p w14:paraId="34339616"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213,189 (12.0)</w:t>
            </w:r>
          </w:p>
        </w:tc>
        <w:tc>
          <w:tcPr>
            <w:tcW w:w="765" w:type="pct"/>
            <w:tcBorders>
              <w:top w:val="single" w:sz="4" w:space="0" w:color="auto"/>
              <w:left w:val="single" w:sz="4" w:space="0" w:color="auto"/>
              <w:bottom w:val="single" w:sz="4" w:space="0" w:color="auto"/>
              <w:right w:val="single" w:sz="4" w:space="0" w:color="auto"/>
            </w:tcBorders>
            <w:vAlign w:val="center"/>
          </w:tcPr>
          <w:p w14:paraId="3A119E4A"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49,492 (14.5) </w:t>
            </w:r>
          </w:p>
        </w:tc>
        <w:tc>
          <w:tcPr>
            <w:tcW w:w="811" w:type="pct"/>
            <w:tcBorders>
              <w:top w:val="single" w:sz="4" w:space="0" w:color="auto"/>
              <w:left w:val="single" w:sz="4" w:space="0" w:color="auto"/>
              <w:bottom w:val="single" w:sz="4" w:space="0" w:color="auto"/>
              <w:right w:val="single" w:sz="4" w:space="0" w:color="auto"/>
            </w:tcBorders>
            <w:vAlign w:val="center"/>
          </w:tcPr>
          <w:p w14:paraId="50F23D9F"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117,167 (11.4) </w:t>
            </w:r>
          </w:p>
        </w:tc>
        <w:tc>
          <w:tcPr>
            <w:tcW w:w="631" w:type="pct"/>
            <w:tcBorders>
              <w:top w:val="single" w:sz="4" w:space="0" w:color="auto"/>
              <w:left w:val="single" w:sz="4" w:space="0" w:color="auto"/>
              <w:bottom w:val="single" w:sz="4" w:space="0" w:color="auto"/>
              <w:right w:val="single" w:sz="4" w:space="0" w:color="auto"/>
            </w:tcBorders>
          </w:tcPr>
          <w:p w14:paraId="7832D433"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0C2C3651"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14478171" w14:textId="77777777" w:rsidR="00C0563C" w:rsidRPr="000339BF" w:rsidRDefault="00C0563C" w:rsidP="00C0563C">
            <w:pPr>
              <w:widowControl/>
              <w:wordWrap/>
              <w:autoSpaceDE/>
              <w:autoSpaceDN/>
              <w:rPr>
                <w:rFonts w:ascii="Times New Roman" w:eastAsia="Batang" w:hAnsi="Times New Roman"/>
                <w:sz w:val="24"/>
                <w:szCs w:val="24"/>
              </w:rPr>
            </w:pPr>
            <w:r w:rsidRPr="000339BF">
              <w:rPr>
                <w:rFonts w:ascii="Times New Roman" w:eastAsia="Batang" w:hAnsi="Times New Roman"/>
                <w:sz w:val="24"/>
                <w:szCs w:val="24"/>
              </w:rPr>
              <w:t>Neuropsychiatric disorder</w:t>
            </w:r>
          </w:p>
        </w:tc>
        <w:tc>
          <w:tcPr>
            <w:tcW w:w="946" w:type="pct"/>
            <w:tcBorders>
              <w:top w:val="single" w:sz="4" w:space="0" w:color="auto"/>
              <w:left w:val="single" w:sz="4" w:space="0" w:color="auto"/>
              <w:bottom w:val="single" w:sz="4" w:space="0" w:color="auto"/>
              <w:right w:val="single" w:sz="4" w:space="0" w:color="auto"/>
            </w:tcBorders>
            <w:vAlign w:val="center"/>
          </w:tcPr>
          <w:p w14:paraId="163D75DD" w14:textId="77777777" w:rsidR="00C0563C" w:rsidRPr="000339BF" w:rsidRDefault="00C0563C" w:rsidP="00C0563C">
            <w:pPr>
              <w:spacing w:line="480" w:lineRule="auto"/>
              <w:jc w:val="center"/>
              <w:rPr>
                <w:rFonts w:ascii="Times New Roman" w:eastAsia="Batang" w:hAnsi="Times New Roman"/>
                <w:sz w:val="24"/>
                <w:szCs w:val="24"/>
              </w:rPr>
            </w:pPr>
            <w:r w:rsidRPr="000339BF">
              <w:rPr>
                <w:rFonts w:ascii="Times New Roman" w:eastAsia="Batang" w:hAnsi="Times New Roman"/>
                <w:sz w:val="24"/>
                <w:szCs w:val="24"/>
              </w:rPr>
              <w:t>38,149 (2.14)</w:t>
            </w:r>
          </w:p>
        </w:tc>
        <w:tc>
          <w:tcPr>
            <w:tcW w:w="765" w:type="pct"/>
            <w:tcBorders>
              <w:top w:val="single" w:sz="4" w:space="0" w:color="auto"/>
              <w:left w:val="single" w:sz="4" w:space="0" w:color="auto"/>
              <w:bottom w:val="single" w:sz="4" w:space="0" w:color="auto"/>
              <w:right w:val="single" w:sz="4" w:space="0" w:color="auto"/>
            </w:tcBorders>
            <w:vAlign w:val="center"/>
          </w:tcPr>
          <w:p w14:paraId="4EDF6066"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9020 (2.6) </w:t>
            </w:r>
          </w:p>
        </w:tc>
        <w:tc>
          <w:tcPr>
            <w:tcW w:w="811" w:type="pct"/>
            <w:tcBorders>
              <w:top w:val="single" w:sz="4" w:space="0" w:color="auto"/>
              <w:left w:val="single" w:sz="4" w:space="0" w:color="auto"/>
              <w:bottom w:val="single" w:sz="4" w:space="0" w:color="auto"/>
              <w:right w:val="single" w:sz="4" w:space="0" w:color="auto"/>
            </w:tcBorders>
            <w:vAlign w:val="center"/>
          </w:tcPr>
          <w:p w14:paraId="6A81FCF9"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21,536 (2.1) </w:t>
            </w:r>
          </w:p>
        </w:tc>
        <w:tc>
          <w:tcPr>
            <w:tcW w:w="631" w:type="pct"/>
            <w:tcBorders>
              <w:top w:val="single" w:sz="4" w:space="0" w:color="auto"/>
              <w:left w:val="single" w:sz="4" w:space="0" w:color="auto"/>
              <w:bottom w:val="single" w:sz="4" w:space="0" w:color="auto"/>
              <w:right w:val="single" w:sz="4" w:space="0" w:color="auto"/>
            </w:tcBorders>
          </w:tcPr>
          <w:p w14:paraId="17D2C715" w14:textId="77777777" w:rsidR="00C0563C" w:rsidRPr="000339BF" w:rsidRDefault="00C0563C" w:rsidP="00C0563C">
            <w:pPr>
              <w:spacing w:line="480" w:lineRule="auto"/>
              <w:jc w:val="center"/>
              <w:rPr>
                <w:rFonts w:ascii="Times New Roman" w:eastAsia="Batang" w:hAnsi="Times New Roman"/>
                <w:sz w:val="24"/>
                <w:szCs w:val="24"/>
              </w:rPr>
            </w:pPr>
          </w:p>
        </w:tc>
      </w:tr>
      <w:tr w:rsidR="00C0563C" w:rsidRPr="000339BF" w14:paraId="5431E46A" w14:textId="77777777" w:rsidTr="00C0563C">
        <w:trPr>
          <w:trHeight w:val="417"/>
        </w:trPr>
        <w:tc>
          <w:tcPr>
            <w:tcW w:w="1847" w:type="pct"/>
            <w:tcBorders>
              <w:top w:val="single" w:sz="4" w:space="0" w:color="auto"/>
              <w:left w:val="single" w:sz="4" w:space="0" w:color="auto"/>
              <w:bottom w:val="single" w:sz="4" w:space="0" w:color="auto"/>
              <w:right w:val="single" w:sz="4" w:space="0" w:color="auto"/>
            </w:tcBorders>
          </w:tcPr>
          <w:p w14:paraId="172C720F" w14:textId="4403B9BC" w:rsidR="00C0563C" w:rsidRPr="000339BF" w:rsidRDefault="00C0563C" w:rsidP="00C0563C">
            <w:pPr>
              <w:widowControl/>
              <w:wordWrap/>
              <w:autoSpaceDE/>
              <w:autoSpaceDN/>
            </w:pPr>
            <w:r w:rsidRPr="000339BF">
              <w:rPr>
                <w:rFonts w:ascii="Times New Roman" w:eastAsia="Batang" w:hAnsi="Times New Roman" w:hint="eastAsia"/>
                <w:sz w:val="24"/>
                <w:szCs w:val="24"/>
              </w:rPr>
              <w:t>L</w:t>
            </w:r>
            <w:r w:rsidRPr="000339BF">
              <w:rPr>
                <w:rFonts w:ascii="Times New Roman" w:eastAsia="Batang" w:hAnsi="Times New Roman"/>
                <w:sz w:val="24"/>
                <w:szCs w:val="24"/>
              </w:rPr>
              <w:t>ong</w:t>
            </w:r>
            <w:ins w:id="1" w:author="Author">
              <w:r w:rsidR="000F52B8" w:rsidRPr="000339BF">
                <w:rPr>
                  <w:rFonts w:ascii="Times New Roman" w:eastAsia="Batang" w:hAnsi="Times New Roman"/>
                  <w:sz w:val="24"/>
                  <w:szCs w:val="24"/>
                </w:rPr>
                <w:t>-</w:t>
              </w:r>
            </w:ins>
            <w:del w:id="2" w:author="Author">
              <w:r w:rsidRPr="000339BF" w:rsidDel="000F52B8">
                <w:rPr>
                  <w:rFonts w:ascii="Times New Roman" w:eastAsia="Batang" w:hAnsi="Times New Roman"/>
                  <w:sz w:val="24"/>
                  <w:szCs w:val="24"/>
                </w:rPr>
                <w:delText xml:space="preserve"> </w:delText>
              </w:r>
            </w:del>
            <w:r w:rsidRPr="000339BF">
              <w:rPr>
                <w:rFonts w:ascii="Times New Roman" w:eastAsia="Batang" w:hAnsi="Times New Roman"/>
                <w:sz w:val="24"/>
                <w:szCs w:val="24"/>
              </w:rPr>
              <w:t>term use of systemic corticosteroids (&gt;90 days)</w:t>
            </w:r>
          </w:p>
        </w:tc>
        <w:tc>
          <w:tcPr>
            <w:tcW w:w="946" w:type="pct"/>
            <w:tcBorders>
              <w:top w:val="single" w:sz="4" w:space="0" w:color="auto"/>
              <w:left w:val="single" w:sz="4" w:space="0" w:color="auto"/>
              <w:bottom w:val="single" w:sz="4" w:space="0" w:color="auto"/>
              <w:right w:val="single" w:sz="4" w:space="0" w:color="auto"/>
            </w:tcBorders>
          </w:tcPr>
          <w:p w14:paraId="1F205882"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853 (0.1)</w:t>
            </w:r>
          </w:p>
        </w:tc>
        <w:tc>
          <w:tcPr>
            <w:tcW w:w="765" w:type="pct"/>
            <w:tcBorders>
              <w:top w:val="single" w:sz="4" w:space="0" w:color="auto"/>
              <w:left w:val="single" w:sz="4" w:space="0" w:color="auto"/>
              <w:bottom w:val="single" w:sz="4" w:space="0" w:color="auto"/>
              <w:right w:val="single" w:sz="4" w:space="0" w:color="auto"/>
            </w:tcBorders>
            <w:vAlign w:val="center"/>
          </w:tcPr>
          <w:p w14:paraId="36F02967"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348 (0.1) </w:t>
            </w:r>
          </w:p>
        </w:tc>
        <w:tc>
          <w:tcPr>
            <w:tcW w:w="811" w:type="pct"/>
            <w:tcBorders>
              <w:top w:val="single" w:sz="4" w:space="0" w:color="auto"/>
              <w:left w:val="single" w:sz="4" w:space="0" w:color="auto"/>
              <w:bottom w:val="single" w:sz="4" w:space="0" w:color="auto"/>
              <w:right w:val="single" w:sz="4" w:space="0" w:color="auto"/>
            </w:tcBorders>
            <w:vAlign w:val="center"/>
          </w:tcPr>
          <w:p w14:paraId="36711468" w14:textId="77777777" w:rsidR="00C0563C" w:rsidRPr="000339BF" w:rsidRDefault="00C0563C" w:rsidP="00C0563C">
            <w:pPr>
              <w:jc w:val="center"/>
              <w:rPr>
                <w:rFonts w:ascii="Times New Roman" w:eastAsia="Batang" w:hAnsi="Times New Roman"/>
                <w:sz w:val="24"/>
                <w:szCs w:val="24"/>
              </w:rPr>
            </w:pPr>
            <w:r w:rsidRPr="000339BF">
              <w:rPr>
                <w:rFonts w:ascii="Times New Roman" w:eastAsia="Batang" w:hAnsi="Times New Roman"/>
                <w:sz w:val="24"/>
                <w:szCs w:val="24"/>
              </w:rPr>
              <w:t xml:space="preserve"> 348 (0.03) </w:t>
            </w:r>
          </w:p>
        </w:tc>
        <w:tc>
          <w:tcPr>
            <w:tcW w:w="631" w:type="pct"/>
            <w:tcBorders>
              <w:top w:val="single" w:sz="4" w:space="0" w:color="auto"/>
              <w:left w:val="single" w:sz="4" w:space="0" w:color="auto"/>
              <w:bottom w:val="single" w:sz="4" w:space="0" w:color="auto"/>
              <w:right w:val="single" w:sz="4" w:space="0" w:color="auto"/>
            </w:tcBorders>
          </w:tcPr>
          <w:p w14:paraId="2B28B844" w14:textId="77777777" w:rsidR="00C0563C" w:rsidRPr="000339BF" w:rsidRDefault="00C0563C" w:rsidP="00C0563C">
            <w:pPr>
              <w:jc w:val="center"/>
              <w:rPr>
                <w:rFonts w:ascii="Times New Roman" w:eastAsia="Batang" w:hAnsi="Times New Roman"/>
                <w:sz w:val="24"/>
                <w:szCs w:val="24"/>
              </w:rPr>
            </w:pPr>
          </w:p>
        </w:tc>
      </w:tr>
    </w:tbl>
    <w:p w14:paraId="19149CF0" w14:textId="49F72455" w:rsidR="00C0563C" w:rsidRPr="000339BF" w:rsidRDefault="00C0563C" w:rsidP="00C0563C">
      <w:pPr>
        <w:widowControl/>
        <w:wordWrap/>
        <w:autoSpaceDE/>
        <w:autoSpaceDN/>
        <w:rPr>
          <w:rFonts w:ascii="Times New Roman" w:eastAsia="Batang" w:hAnsi="Times New Roman"/>
          <w:sz w:val="24"/>
          <w:szCs w:val="24"/>
        </w:rPr>
      </w:pPr>
      <w:r w:rsidRPr="000339BF">
        <w:rPr>
          <w:rFonts w:ascii="Times New Roman" w:eastAsia="Batang" w:hAnsi="Times New Roman"/>
          <w:sz w:val="24"/>
          <w:szCs w:val="24"/>
        </w:rPr>
        <w:t>SMD, standardized mean difference.</w:t>
      </w:r>
    </w:p>
    <w:p w14:paraId="46D56247" w14:textId="2939AFF7" w:rsidR="00C0563C" w:rsidRPr="000339BF" w:rsidRDefault="00C0563C" w:rsidP="00C0563C">
      <w:pPr>
        <w:widowControl/>
        <w:wordWrap/>
        <w:autoSpaceDE/>
        <w:autoSpaceDN/>
        <w:spacing w:line="480" w:lineRule="auto"/>
        <w:rPr>
          <w:rFonts w:ascii="Times New Roman" w:eastAsia="Batang" w:hAnsi="Times New Roman"/>
          <w:sz w:val="24"/>
          <w:szCs w:val="24"/>
        </w:rPr>
      </w:pPr>
      <w:r w:rsidRPr="000339BF">
        <w:rPr>
          <w:rFonts w:ascii="Times New Roman" w:eastAsia="Batang" w:hAnsi="Times New Roman"/>
          <w:sz w:val="24"/>
          <w:szCs w:val="24"/>
        </w:rPr>
        <w:t>An SMD of &lt;0.1 indicates no major imbalance. All SMD</w:t>
      </w:r>
      <w:r w:rsidR="00265498" w:rsidRPr="000339BF">
        <w:rPr>
          <w:rFonts w:ascii="Times New Roman" w:eastAsia="Batang" w:hAnsi="Times New Roman"/>
          <w:sz w:val="24"/>
          <w:szCs w:val="24"/>
        </w:rPr>
        <w:t>s</w:t>
      </w:r>
      <w:r w:rsidRPr="000339BF">
        <w:rPr>
          <w:rFonts w:ascii="Times New Roman" w:eastAsia="Batang" w:hAnsi="Times New Roman"/>
          <w:sz w:val="24"/>
          <w:szCs w:val="24"/>
        </w:rPr>
        <w:t xml:space="preserve"> were &lt;0.003 in each propensity score-matched cohort.</w:t>
      </w:r>
    </w:p>
    <w:p w14:paraId="03281563" w14:textId="4B44B329" w:rsidR="00C0563C" w:rsidRPr="000339BF" w:rsidRDefault="00244289" w:rsidP="00244289">
      <w:pPr>
        <w:widowControl/>
        <w:wordWrap/>
        <w:autoSpaceDE/>
        <w:autoSpaceDN/>
        <w:spacing w:after="0" w:line="480" w:lineRule="auto"/>
        <w:jc w:val="left"/>
        <w:rPr>
          <w:rFonts w:ascii="Times New Roman" w:eastAsia="Batang" w:hAnsi="Times New Roman"/>
          <w:sz w:val="24"/>
          <w:szCs w:val="24"/>
        </w:rPr>
      </w:pPr>
      <w:r w:rsidRPr="000339BF">
        <w:rPr>
          <w:rFonts w:ascii="Times New Roman" w:eastAsia="Batang" w:hAnsi="Times New Roman"/>
          <w:sz w:val="24"/>
          <w:szCs w:val="24"/>
        </w:rPr>
        <w:t xml:space="preserve">Propensity scores were </w:t>
      </w:r>
      <w:r w:rsidR="00265498" w:rsidRPr="000339BF">
        <w:rPr>
          <w:rFonts w:ascii="Times New Roman" w:eastAsia="Batang" w:hAnsi="Times New Roman"/>
          <w:sz w:val="24"/>
          <w:szCs w:val="24"/>
        </w:rPr>
        <w:t xml:space="preserve">obtained </w:t>
      </w:r>
      <w:r w:rsidRPr="000339BF">
        <w:rPr>
          <w:rFonts w:ascii="Times New Roman" w:eastAsia="Batang" w:hAnsi="Times New Roman"/>
          <w:sz w:val="24"/>
          <w:szCs w:val="24"/>
        </w:rPr>
        <w:t>using a logistic regression model adjust</w:t>
      </w:r>
      <w:r w:rsidR="00265498" w:rsidRPr="000339BF">
        <w:rPr>
          <w:rFonts w:ascii="Times New Roman" w:eastAsia="Batang" w:hAnsi="Times New Roman"/>
          <w:sz w:val="24"/>
          <w:szCs w:val="24"/>
        </w:rPr>
        <w:t>ed for</w:t>
      </w:r>
      <w:r w:rsidRPr="000339BF">
        <w:rPr>
          <w:rFonts w:ascii="Times New Roman" w:eastAsia="Batang" w:hAnsi="Times New Roman"/>
          <w:sz w:val="24"/>
          <w:szCs w:val="24"/>
        </w:rPr>
        <w:t xml:space="preserve"> sex and period of birth, birth season, region of residence, household income, breastfeeding, preterm birth, and low birth weight)</w:t>
      </w:r>
      <w:r w:rsidRPr="000339BF">
        <w:rPr>
          <w:rFonts w:ascii="Times New Roman" w:eastAsia="Batang" w:hAnsi="Times New Roman" w:hint="eastAsia"/>
          <w:sz w:val="24"/>
          <w:szCs w:val="24"/>
        </w:rPr>
        <w:t>.</w:t>
      </w:r>
    </w:p>
    <w:p w14:paraId="33C93767" w14:textId="77777777" w:rsidR="009F63DC" w:rsidRPr="000339BF" w:rsidRDefault="009F63DC">
      <w:pPr>
        <w:widowControl/>
        <w:wordWrap/>
        <w:autoSpaceDE/>
        <w:autoSpaceDN/>
        <w:spacing w:after="0" w:line="240" w:lineRule="auto"/>
        <w:jc w:val="left"/>
        <w:rPr>
          <w:rFonts w:ascii="Times New Roman" w:hAnsi="Times New Roman"/>
          <w:sz w:val="24"/>
          <w:szCs w:val="24"/>
        </w:rPr>
      </w:pPr>
      <w:r w:rsidRPr="000339BF">
        <w:rPr>
          <w:rFonts w:ascii="Times New Roman" w:hAnsi="Times New Roman"/>
          <w:sz w:val="24"/>
          <w:szCs w:val="24"/>
        </w:rPr>
        <w:br w:type="page"/>
      </w:r>
    </w:p>
    <w:p w14:paraId="495F4C5A" w14:textId="77777777" w:rsidR="009F63DC" w:rsidRPr="000339BF" w:rsidRDefault="009F63DC" w:rsidP="009F63DC">
      <w:pPr>
        <w:widowControl/>
        <w:wordWrap/>
        <w:autoSpaceDE/>
        <w:autoSpaceDN/>
        <w:spacing w:line="480" w:lineRule="auto"/>
        <w:rPr>
          <w:rFonts w:ascii="Times New Roman" w:hAnsi="Times New Roman"/>
          <w:sz w:val="24"/>
          <w:szCs w:val="24"/>
        </w:rPr>
      </w:pPr>
      <w:r w:rsidRPr="000339BF">
        <w:rPr>
          <w:rFonts w:ascii="Times New Roman" w:hAnsi="Times New Roman" w:hint="eastAsia"/>
          <w:sz w:val="24"/>
          <w:szCs w:val="24"/>
        </w:rPr>
        <w:lastRenderedPageBreak/>
        <w:t xml:space="preserve">Table S2. </w:t>
      </w:r>
      <w:r w:rsidRPr="000339BF">
        <w:rPr>
          <w:rFonts w:ascii="Times New Roman" w:hAnsi="Times New Roman"/>
          <w:sz w:val="24"/>
          <w:szCs w:val="24"/>
        </w:rPr>
        <w:t>Subgroup analysis to determine the relationship of atopic dermatitis with subsequent fractures at different locations</w:t>
      </w:r>
      <w:r w:rsidRPr="000339BF">
        <w:rPr>
          <w:rFonts w:ascii="Times New Roman" w:hAnsi="Times New Roman" w:hint="eastAsia"/>
          <w:sz w:val="24"/>
          <w:szCs w:val="24"/>
        </w:rPr>
        <w:t xml:space="preserve"> </w:t>
      </w:r>
      <w:r w:rsidRPr="000339BF">
        <w:rPr>
          <w:rFonts w:ascii="Times New Roman" w:hAnsi="Times New Roman"/>
          <w:sz w:val="24"/>
          <w:szCs w:val="24"/>
        </w:rPr>
        <w:t>in the full unmatched cohort (n=</w:t>
      </w:r>
      <w:r w:rsidRPr="000339BF">
        <w:rPr>
          <w:rFonts w:ascii="Times New Roman" w:eastAsia="Malgun Gothic" w:hAnsi="Times New Roman"/>
          <w:sz w:val="24"/>
          <w:szCs w:val="24"/>
        </w:rPr>
        <w:t>1,778,588)</w:t>
      </w:r>
    </w:p>
    <w:tbl>
      <w:tblPr>
        <w:tblStyle w:val="TableGrid"/>
        <w:tblW w:w="15055" w:type="dxa"/>
        <w:tblInd w:w="-743" w:type="dxa"/>
        <w:tblLook w:val="04A0" w:firstRow="1" w:lastRow="0" w:firstColumn="1" w:lastColumn="0" w:noHBand="0" w:noVBand="1"/>
      </w:tblPr>
      <w:tblGrid>
        <w:gridCol w:w="5416"/>
        <w:gridCol w:w="1134"/>
        <w:gridCol w:w="3119"/>
        <w:gridCol w:w="2544"/>
        <w:gridCol w:w="2842"/>
      </w:tblGrid>
      <w:tr w:rsidR="004B6339" w:rsidRPr="000339BF" w14:paraId="7530A0AE" w14:textId="77777777" w:rsidTr="0060009A">
        <w:tc>
          <w:tcPr>
            <w:tcW w:w="5416" w:type="dxa"/>
            <w:vMerge w:val="restart"/>
          </w:tcPr>
          <w:p w14:paraId="6800F2AF" w14:textId="77777777" w:rsidR="009F63DC" w:rsidRPr="000339BF" w:rsidRDefault="009F63DC" w:rsidP="0060009A">
            <w:pPr>
              <w:spacing w:line="480" w:lineRule="auto"/>
              <w:rPr>
                <w:rFonts w:ascii="Times New Roman" w:hAnsi="Times New Roman"/>
                <w:sz w:val="24"/>
                <w:szCs w:val="24"/>
              </w:rPr>
            </w:pPr>
            <w:r w:rsidRPr="000339BF">
              <w:rPr>
                <w:rFonts w:ascii="Times New Roman" w:hAnsi="Times New Roman"/>
                <w:sz w:val="24"/>
                <w:szCs w:val="24"/>
              </w:rPr>
              <w:t>Subgroups</w:t>
            </w:r>
          </w:p>
        </w:tc>
        <w:tc>
          <w:tcPr>
            <w:tcW w:w="1134" w:type="dxa"/>
            <w:vMerge w:val="restart"/>
          </w:tcPr>
          <w:p w14:paraId="076B0330" w14:textId="77777777" w:rsidR="009F63DC" w:rsidRPr="000339BF" w:rsidRDefault="009F63DC" w:rsidP="0060009A">
            <w:pPr>
              <w:spacing w:line="480" w:lineRule="auto"/>
              <w:rPr>
                <w:rFonts w:ascii="Times New Roman" w:hAnsi="Times New Roman"/>
                <w:sz w:val="24"/>
                <w:szCs w:val="24"/>
              </w:rPr>
            </w:pPr>
            <w:r w:rsidRPr="000339BF">
              <w:rPr>
                <w:rFonts w:ascii="Times New Roman" w:hAnsi="Times New Roman"/>
                <w:sz w:val="24"/>
                <w:szCs w:val="24"/>
              </w:rPr>
              <w:t>F</w:t>
            </w:r>
            <w:r w:rsidRPr="000339BF">
              <w:rPr>
                <w:rFonts w:ascii="Times New Roman" w:hAnsi="Times New Roman" w:hint="eastAsia"/>
                <w:sz w:val="24"/>
                <w:szCs w:val="24"/>
              </w:rPr>
              <w:t xml:space="preserve">racture </w:t>
            </w:r>
            <w:r w:rsidRPr="000339BF">
              <w:rPr>
                <w:rFonts w:ascii="Times New Roman" w:hAnsi="Times New Roman"/>
                <w:sz w:val="24"/>
                <w:szCs w:val="24"/>
              </w:rPr>
              <w:t>events</w:t>
            </w:r>
          </w:p>
        </w:tc>
        <w:tc>
          <w:tcPr>
            <w:tcW w:w="8505" w:type="dxa"/>
            <w:gridSpan w:val="3"/>
          </w:tcPr>
          <w:p w14:paraId="2F65F339" w14:textId="77777777" w:rsidR="009F63DC" w:rsidRPr="000339BF" w:rsidRDefault="009F63DC"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Hazard ratio</w:t>
            </w:r>
            <w:r w:rsidRPr="000339BF">
              <w:rPr>
                <w:rFonts w:ascii="Times New Roman" w:hAnsi="Times New Roman"/>
                <w:sz w:val="24"/>
                <w:szCs w:val="24"/>
              </w:rPr>
              <w:t xml:space="preserve"> (95% CI)</w:t>
            </w:r>
          </w:p>
        </w:tc>
      </w:tr>
      <w:tr w:rsidR="004B6339" w:rsidRPr="000339BF" w14:paraId="289189E4" w14:textId="77777777" w:rsidTr="0060009A">
        <w:tc>
          <w:tcPr>
            <w:tcW w:w="5416" w:type="dxa"/>
            <w:vMerge/>
          </w:tcPr>
          <w:p w14:paraId="65911E48"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1134" w:type="dxa"/>
            <w:vMerge/>
          </w:tcPr>
          <w:p w14:paraId="0B439FBA"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3119" w:type="dxa"/>
          </w:tcPr>
          <w:p w14:paraId="3C5367CE" w14:textId="77777777" w:rsidR="009F63DC" w:rsidRPr="000339BF" w:rsidRDefault="009F63DC"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Crude</w:t>
            </w:r>
          </w:p>
        </w:tc>
        <w:tc>
          <w:tcPr>
            <w:tcW w:w="2544" w:type="dxa"/>
          </w:tcPr>
          <w:p w14:paraId="66C21D61" w14:textId="77777777" w:rsidR="009F63DC" w:rsidRPr="000339BF" w:rsidRDefault="009F63DC"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Model 1</w:t>
            </w:r>
            <w:r w:rsidRPr="000339BF">
              <w:rPr>
                <w:rFonts w:ascii="Times New Roman" w:hAnsi="Times New Roman"/>
                <w:sz w:val="24"/>
                <w:szCs w:val="24"/>
                <w:vertAlign w:val="superscript"/>
              </w:rPr>
              <w:t>§</w:t>
            </w:r>
          </w:p>
        </w:tc>
        <w:tc>
          <w:tcPr>
            <w:tcW w:w="2842" w:type="dxa"/>
          </w:tcPr>
          <w:p w14:paraId="3FEE0062" w14:textId="77777777" w:rsidR="009F63DC" w:rsidRPr="000339BF" w:rsidRDefault="009F63DC"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Model 2</w:t>
            </w:r>
            <w:r w:rsidRPr="000339BF">
              <w:rPr>
                <w:rFonts w:ascii="Times New Roman" w:hAnsi="Times New Roman"/>
                <w:sz w:val="24"/>
                <w:szCs w:val="24"/>
                <w:vertAlign w:val="superscript"/>
              </w:rPr>
              <w:t>‡</w:t>
            </w:r>
          </w:p>
        </w:tc>
      </w:tr>
      <w:tr w:rsidR="004B6339" w:rsidRPr="000339BF" w14:paraId="297C5F40" w14:textId="77777777" w:rsidTr="0060009A">
        <w:tc>
          <w:tcPr>
            <w:tcW w:w="5416" w:type="dxa"/>
          </w:tcPr>
          <w:p w14:paraId="7263C4F2" w14:textId="77777777" w:rsidR="009F63DC" w:rsidRPr="000339BF" w:rsidRDefault="009F63DC" w:rsidP="0060009A">
            <w:pPr>
              <w:widowControl/>
              <w:wordWrap/>
              <w:autoSpaceDE/>
              <w:autoSpaceDN/>
              <w:spacing w:line="360" w:lineRule="auto"/>
              <w:rPr>
                <w:rFonts w:ascii="Times New Roman" w:hAnsi="Times New Roman"/>
                <w:b/>
                <w:sz w:val="24"/>
                <w:szCs w:val="24"/>
              </w:rPr>
            </w:pPr>
            <w:r w:rsidRPr="000339BF">
              <w:rPr>
                <w:rFonts w:ascii="Times New Roman" w:hAnsi="Times New Roman" w:hint="eastAsia"/>
                <w:b/>
                <w:sz w:val="24"/>
                <w:szCs w:val="24"/>
              </w:rPr>
              <w:t xml:space="preserve">Atopic </w:t>
            </w:r>
            <w:r w:rsidRPr="000339BF">
              <w:rPr>
                <w:rFonts w:ascii="Times New Roman" w:hAnsi="Times New Roman"/>
                <w:b/>
                <w:sz w:val="24"/>
                <w:szCs w:val="24"/>
              </w:rPr>
              <w:t>dermatitis</w:t>
            </w:r>
          </w:p>
        </w:tc>
        <w:tc>
          <w:tcPr>
            <w:tcW w:w="1134" w:type="dxa"/>
          </w:tcPr>
          <w:p w14:paraId="78875EF0"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p>
        </w:tc>
        <w:tc>
          <w:tcPr>
            <w:tcW w:w="3119" w:type="dxa"/>
          </w:tcPr>
          <w:p w14:paraId="7C521418"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2544" w:type="dxa"/>
          </w:tcPr>
          <w:p w14:paraId="73D9E71C"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2842" w:type="dxa"/>
          </w:tcPr>
          <w:p w14:paraId="098409E5" w14:textId="77777777" w:rsidR="009F63DC" w:rsidRPr="000339BF" w:rsidRDefault="009F63DC" w:rsidP="0060009A">
            <w:pPr>
              <w:widowControl/>
              <w:wordWrap/>
              <w:autoSpaceDE/>
              <w:autoSpaceDN/>
              <w:spacing w:line="480" w:lineRule="auto"/>
              <w:rPr>
                <w:rFonts w:ascii="Times New Roman" w:hAnsi="Times New Roman"/>
                <w:sz w:val="24"/>
                <w:szCs w:val="24"/>
              </w:rPr>
            </w:pPr>
          </w:p>
        </w:tc>
      </w:tr>
      <w:tr w:rsidR="004B6339" w:rsidRPr="000339BF" w14:paraId="3600566E" w14:textId="77777777" w:rsidTr="0060009A">
        <w:tc>
          <w:tcPr>
            <w:tcW w:w="5416" w:type="dxa"/>
          </w:tcPr>
          <w:p w14:paraId="235ED18D" w14:textId="77777777" w:rsidR="009F63DC" w:rsidRPr="000339BF" w:rsidRDefault="009F63DC" w:rsidP="0060009A">
            <w:pPr>
              <w:widowControl/>
              <w:wordWrap/>
              <w:autoSpaceDE/>
              <w:autoSpaceDN/>
              <w:spacing w:line="360" w:lineRule="auto"/>
              <w:rPr>
                <w:rFonts w:ascii="Times New Roman" w:hAnsi="Times New Roman"/>
                <w:b/>
                <w:sz w:val="24"/>
                <w:szCs w:val="24"/>
              </w:rPr>
            </w:pPr>
            <w:r w:rsidRPr="000339BF">
              <w:rPr>
                <w:rFonts w:ascii="Times New Roman" w:hAnsi="Times New Roman" w:hint="eastAsia"/>
                <w:sz w:val="24"/>
                <w:szCs w:val="24"/>
              </w:rPr>
              <w:t>Head fractures</w:t>
            </w:r>
          </w:p>
        </w:tc>
        <w:tc>
          <w:tcPr>
            <w:tcW w:w="1134" w:type="dxa"/>
          </w:tcPr>
          <w:p w14:paraId="0799C3A6"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102,575</w:t>
            </w:r>
          </w:p>
        </w:tc>
        <w:tc>
          <w:tcPr>
            <w:tcW w:w="3119" w:type="dxa"/>
          </w:tcPr>
          <w:p w14:paraId="30F37E57"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2544" w:type="dxa"/>
          </w:tcPr>
          <w:p w14:paraId="08428A94" w14:textId="77777777" w:rsidR="009F63DC" w:rsidRPr="000339BF" w:rsidRDefault="009F63DC" w:rsidP="0060009A">
            <w:pPr>
              <w:widowControl/>
              <w:wordWrap/>
              <w:autoSpaceDE/>
              <w:autoSpaceDN/>
              <w:spacing w:line="480" w:lineRule="auto"/>
              <w:rPr>
                <w:rFonts w:ascii="Times New Roman" w:hAnsi="Times New Roman"/>
                <w:sz w:val="24"/>
                <w:szCs w:val="24"/>
              </w:rPr>
            </w:pPr>
          </w:p>
        </w:tc>
        <w:tc>
          <w:tcPr>
            <w:tcW w:w="2842" w:type="dxa"/>
          </w:tcPr>
          <w:p w14:paraId="7BCB015D" w14:textId="77777777" w:rsidR="009F63DC" w:rsidRPr="000339BF" w:rsidRDefault="009F63DC" w:rsidP="0060009A">
            <w:pPr>
              <w:widowControl/>
              <w:wordWrap/>
              <w:autoSpaceDE/>
              <w:autoSpaceDN/>
              <w:spacing w:line="480" w:lineRule="auto"/>
              <w:rPr>
                <w:rFonts w:ascii="Times New Roman" w:hAnsi="Times New Roman"/>
                <w:sz w:val="24"/>
                <w:szCs w:val="24"/>
              </w:rPr>
            </w:pPr>
          </w:p>
        </w:tc>
      </w:tr>
      <w:tr w:rsidR="004B6339" w:rsidRPr="000339BF" w14:paraId="287BB323" w14:textId="77777777" w:rsidTr="0060009A">
        <w:tc>
          <w:tcPr>
            <w:tcW w:w="5416" w:type="dxa"/>
          </w:tcPr>
          <w:p w14:paraId="4600875D"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w:t>
            </w:r>
            <w:r w:rsidRPr="000339BF">
              <w:rPr>
                <w:rFonts w:ascii="Times New Roman" w:hAnsi="Times New Roman"/>
                <w:sz w:val="24"/>
                <w:szCs w:val="24"/>
              </w:rPr>
              <w:t>Atopic dermatitis versus none</w:t>
            </w:r>
          </w:p>
        </w:tc>
        <w:tc>
          <w:tcPr>
            <w:tcW w:w="1134" w:type="dxa"/>
          </w:tcPr>
          <w:p w14:paraId="1D55C69D"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10,429</w:t>
            </w:r>
          </w:p>
        </w:tc>
        <w:tc>
          <w:tcPr>
            <w:tcW w:w="3119" w:type="dxa"/>
            <w:vAlign w:val="center"/>
          </w:tcPr>
          <w:p w14:paraId="7EB147FA"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r w:rsidRPr="000339BF">
              <w:rPr>
                <w:rFonts w:ascii="Times New Roman" w:hAnsi="Times New Roman"/>
                <w:b/>
                <w:sz w:val="24"/>
                <w:szCs w:val="24"/>
              </w:rPr>
              <w:t>1.17 (1.14 to 1.19)</w:t>
            </w:r>
          </w:p>
        </w:tc>
        <w:tc>
          <w:tcPr>
            <w:tcW w:w="2544" w:type="dxa"/>
            <w:vAlign w:val="center"/>
          </w:tcPr>
          <w:p w14:paraId="722344F1"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1.15 (1.13 to 1.18)</w:t>
            </w:r>
          </w:p>
        </w:tc>
        <w:tc>
          <w:tcPr>
            <w:tcW w:w="2842" w:type="dxa"/>
            <w:vAlign w:val="center"/>
          </w:tcPr>
          <w:p w14:paraId="4E18CCF5"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1.13 (1.10 to 1.15)</w:t>
            </w:r>
          </w:p>
        </w:tc>
      </w:tr>
      <w:tr w:rsidR="004B6339" w:rsidRPr="000339BF" w14:paraId="6B5D7650" w14:textId="77777777" w:rsidTr="0060009A">
        <w:tc>
          <w:tcPr>
            <w:tcW w:w="5416" w:type="dxa"/>
          </w:tcPr>
          <w:p w14:paraId="2C942147"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Mild </w:t>
            </w:r>
            <w:r w:rsidRPr="000339BF">
              <w:rPr>
                <w:rFonts w:ascii="Times New Roman" w:hAnsi="Times New Roman"/>
                <w:sz w:val="24"/>
                <w:szCs w:val="24"/>
              </w:rPr>
              <w:t>atopic dermatitis versus none</w:t>
            </w:r>
          </w:p>
        </w:tc>
        <w:tc>
          <w:tcPr>
            <w:tcW w:w="1134" w:type="dxa"/>
          </w:tcPr>
          <w:p w14:paraId="49CD7948"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9071</w:t>
            </w:r>
          </w:p>
        </w:tc>
        <w:tc>
          <w:tcPr>
            <w:tcW w:w="3119" w:type="dxa"/>
            <w:vAlign w:val="center"/>
          </w:tcPr>
          <w:p w14:paraId="6AB2ACD9"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1.16 (1.14 to 1.19)</w:t>
            </w:r>
          </w:p>
        </w:tc>
        <w:tc>
          <w:tcPr>
            <w:tcW w:w="2544" w:type="dxa"/>
            <w:vAlign w:val="center"/>
          </w:tcPr>
          <w:p w14:paraId="639DFE09"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1.15 (1.12 to 1.17)</w:t>
            </w:r>
          </w:p>
        </w:tc>
        <w:tc>
          <w:tcPr>
            <w:tcW w:w="2842" w:type="dxa"/>
            <w:vAlign w:val="center"/>
          </w:tcPr>
          <w:p w14:paraId="3F278D1D"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1.12 (1.09 to 1.15)</w:t>
            </w:r>
          </w:p>
        </w:tc>
      </w:tr>
      <w:tr w:rsidR="004B6339" w:rsidRPr="000339BF" w14:paraId="7B78D543" w14:textId="77777777" w:rsidTr="0060009A">
        <w:tc>
          <w:tcPr>
            <w:tcW w:w="5416" w:type="dxa"/>
          </w:tcPr>
          <w:p w14:paraId="7B90C0A9"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 versus none</w:t>
            </w:r>
          </w:p>
        </w:tc>
        <w:tc>
          <w:tcPr>
            <w:tcW w:w="1134" w:type="dxa"/>
          </w:tcPr>
          <w:p w14:paraId="7B3C1F48"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1358</w:t>
            </w:r>
          </w:p>
        </w:tc>
        <w:tc>
          <w:tcPr>
            <w:tcW w:w="3119" w:type="dxa"/>
            <w:vAlign w:val="center"/>
          </w:tcPr>
          <w:p w14:paraId="4C891227"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hint="eastAsia"/>
                <w:b/>
                <w:sz w:val="24"/>
                <w:szCs w:val="24"/>
              </w:rPr>
              <w:t>1.2</w:t>
            </w:r>
            <w:r w:rsidRPr="000339BF">
              <w:rPr>
                <w:rFonts w:ascii="Times New Roman" w:hAnsi="Times New Roman"/>
                <w:b/>
                <w:sz w:val="24"/>
                <w:szCs w:val="24"/>
              </w:rPr>
              <w:t>1</w:t>
            </w:r>
            <w:r w:rsidRPr="000339BF">
              <w:rPr>
                <w:rFonts w:ascii="Times New Roman" w:hAnsi="Times New Roman" w:hint="eastAsia"/>
                <w:b/>
                <w:sz w:val="24"/>
                <w:szCs w:val="24"/>
              </w:rPr>
              <w:t xml:space="preserve"> (1.1</w:t>
            </w:r>
            <w:r w:rsidRPr="000339BF">
              <w:rPr>
                <w:rFonts w:ascii="Times New Roman" w:hAnsi="Times New Roman"/>
                <w:b/>
                <w:sz w:val="24"/>
                <w:szCs w:val="24"/>
              </w:rPr>
              <w:t>5</w:t>
            </w:r>
            <w:r w:rsidRPr="000339BF">
              <w:rPr>
                <w:rFonts w:ascii="Times New Roman" w:hAnsi="Times New Roman" w:hint="eastAsia"/>
                <w:b/>
                <w:sz w:val="24"/>
                <w:szCs w:val="24"/>
              </w:rPr>
              <w:t xml:space="preserve"> </w:t>
            </w:r>
            <w:r w:rsidRPr="000339BF">
              <w:rPr>
                <w:rFonts w:ascii="Times New Roman" w:hAnsi="Times New Roman"/>
                <w:b/>
                <w:sz w:val="24"/>
                <w:szCs w:val="24"/>
              </w:rPr>
              <w:t>to</w:t>
            </w:r>
            <w:r w:rsidRPr="000339BF">
              <w:rPr>
                <w:rFonts w:ascii="Times New Roman" w:hAnsi="Times New Roman" w:hint="eastAsia"/>
                <w:b/>
                <w:sz w:val="24"/>
                <w:szCs w:val="24"/>
              </w:rPr>
              <w:t xml:space="preserve"> 1.2</w:t>
            </w:r>
            <w:r w:rsidRPr="000339BF">
              <w:rPr>
                <w:rFonts w:ascii="Times New Roman" w:hAnsi="Times New Roman"/>
                <w:b/>
                <w:sz w:val="24"/>
                <w:szCs w:val="24"/>
              </w:rPr>
              <w:t>8</w:t>
            </w:r>
            <w:r w:rsidRPr="000339BF">
              <w:rPr>
                <w:rFonts w:ascii="Times New Roman" w:hAnsi="Times New Roman" w:hint="eastAsia"/>
                <w:b/>
                <w:sz w:val="24"/>
                <w:szCs w:val="24"/>
              </w:rPr>
              <w:t>)</w:t>
            </w:r>
          </w:p>
        </w:tc>
        <w:tc>
          <w:tcPr>
            <w:tcW w:w="2544" w:type="dxa"/>
            <w:vAlign w:val="center"/>
          </w:tcPr>
          <w:p w14:paraId="418A4BE4"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1.21 (1.15 to 1.28)</w:t>
            </w:r>
          </w:p>
        </w:tc>
        <w:tc>
          <w:tcPr>
            <w:tcW w:w="2842" w:type="dxa"/>
            <w:vAlign w:val="center"/>
          </w:tcPr>
          <w:p w14:paraId="718E4EFB"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1.18 (1.12 to 1.24)</w:t>
            </w:r>
          </w:p>
        </w:tc>
      </w:tr>
      <w:tr w:rsidR="004B6339" w:rsidRPr="000339BF" w14:paraId="5F439918" w14:textId="77777777" w:rsidTr="0060009A">
        <w:tc>
          <w:tcPr>
            <w:tcW w:w="5416" w:type="dxa"/>
          </w:tcPr>
          <w:p w14:paraId="659A62B3"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Spine fractures</w:t>
            </w:r>
          </w:p>
        </w:tc>
        <w:tc>
          <w:tcPr>
            <w:tcW w:w="1134" w:type="dxa"/>
          </w:tcPr>
          <w:p w14:paraId="6EC95480"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721</w:t>
            </w:r>
          </w:p>
        </w:tc>
        <w:tc>
          <w:tcPr>
            <w:tcW w:w="3119" w:type="dxa"/>
            <w:vAlign w:val="center"/>
          </w:tcPr>
          <w:p w14:paraId="3CBBACC9"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p>
        </w:tc>
        <w:tc>
          <w:tcPr>
            <w:tcW w:w="2544" w:type="dxa"/>
            <w:vAlign w:val="center"/>
          </w:tcPr>
          <w:p w14:paraId="06E05F48" w14:textId="77777777" w:rsidR="009F63DC" w:rsidRPr="000339BF" w:rsidRDefault="009F63DC" w:rsidP="0060009A">
            <w:pPr>
              <w:spacing w:line="360" w:lineRule="auto"/>
              <w:jc w:val="center"/>
              <w:rPr>
                <w:rFonts w:ascii="Times New Roman" w:hAnsi="Times New Roman"/>
                <w:b/>
                <w:sz w:val="24"/>
                <w:szCs w:val="24"/>
              </w:rPr>
            </w:pPr>
          </w:p>
        </w:tc>
        <w:tc>
          <w:tcPr>
            <w:tcW w:w="2842" w:type="dxa"/>
            <w:vAlign w:val="center"/>
          </w:tcPr>
          <w:p w14:paraId="68B412D6" w14:textId="77777777" w:rsidR="009F63DC" w:rsidRPr="000339BF" w:rsidRDefault="009F63DC" w:rsidP="0060009A">
            <w:pPr>
              <w:spacing w:line="360" w:lineRule="auto"/>
              <w:jc w:val="center"/>
              <w:rPr>
                <w:rFonts w:ascii="Times New Roman" w:hAnsi="Times New Roman"/>
                <w:b/>
                <w:sz w:val="24"/>
                <w:szCs w:val="24"/>
              </w:rPr>
            </w:pPr>
          </w:p>
        </w:tc>
      </w:tr>
      <w:tr w:rsidR="004B6339" w:rsidRPr="000339BF" w14:paraId="7FC75D01" w14:textId="77777777" w:rsidTr="0060009A">
        <w:tc>
          <w:tcPr>
            <w:tcW w:w="5416" w:type="dxa"/>
          </w:tcPr>
          <w:p w14:paraId="3F552980"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w:t>
            </w:r>
            <w:r w:rsidRPr="000339BF">
              <w:rPr>
                <w:rFonts w:ascii="Times New Roman" w:hAnsi="Times New Roman"/>
                <w:sz w:val="24"/>
                <w:szCs w:val="24"/>
              </w:rPr>
              <w:t>Atopic dermatitis versus none</w:t>
            </w:r>
          </w:p>
        </w:tc>
        <w:tc>
          <w:tcPr>
            <w:tcW w:w="1134" w:type="dxa"/>
          </w:tcPr>
          <w:p w14:paraId="4125F009"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182</w:t>
            </w:r>
          </w:p>
        </w:tc>
        <w:tc>
          <w:tcPr>
            <w:tcW w:w="3119" w:type="dxa"/>
            <w:vAlign w:val="center"/>
          </w:tcPr>
          <w:p w14:paraId="67766F9F"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r w:rsidRPr="000339BF">
              <w:rPr>
                <w:rFonts w:ascii="Times New Roman" w:hAnsi="Times New Roman"/>
                <w:b/>
                <w:sz w:val="24"/>
                <w:szCs w:val="24"/>
              </w:rPr>
              <w:t>1.38 (1.17 to 1.63)</w:t>
            </w:r>
          </w:p>
        </w:tc>
        <w:tc>
          <w:tcPr>
            <w:tcW w:w="2544" w:type="dxa"/>
            <w:vAlign w:val="center"/>
          </w:tcPr>
          <w:p w14:paraId="45A5053F"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1.38 (1.16 to 1.63)</w:t>
            </w:r>
          </w:p>
        </w:tc>
        <w:tc>
          <w:tcPr>
            <w:tcW w:w="2842" w:type="dxa"/>
            <w:vAlign w:val="center"/>
          </w:tcPr>
          <w:p w14:paraId="66C71D99"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1.33 (1.13 to 1.58)</w:t>
            </w:r>
          </w:p>
        </w:tc>
      </w:tr>
      <w:tr w:rsidR="004B6339" w:rsidRPr="000339BF" w14:paraId="429D6B7B" w14:textId="77777777" w:rsidTr="0060009A">
        <w:tc>
          <w:tcPr>
            <w:tcW w:w="5416" w:type="dxa"/>
          </w:tcPr>
          <w:p w14:paraId="1E47FB2F"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lastRenderedPageBreak/>
              <w:t xml:space="preserve"> Mild </w:t>
            </w:r>
            <w:r w:rsidRPr="000339BF">
              <w:rPr>
                <w:rFonts w:ascii="Times New Roman" w:hAnsi="Times New Roman"/>
                <w:sz w:val="24"/>
                <w:szCs w:val="24"/>
              </w:rPr>
              <w:t>atopic dermatitis versus none</w:t>
            </w:r>
          </w:p>
        </w:tc>
        <w:tc>
          <w:tcPr>
            <w:tcW w:w="1134" w:type="dxa"/>
          </w:tcPr>
          <w:p w14:paraId="4A7BEB74"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sz w:val="24"/>
                <w:szCs w:val="24"/>
              </w:rPr>
              <w:t>161</w:t>
            </w:r>
          </w:p>
        </w:tc>
        <w:tc>
          <w:tcPr>
            <w:tcW w:w="3119" w:type="dxa"/>
            <w:vAlign w:val="center"/>
          </w:tcPr>
          <w:p w14:paraId="0F048F85"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1.39 (1.17 to 1.66)</w:t>
            </w:r>
          </w:p>
        </w:tc>
        <w:tc>
          <w:tcPr>
            <w:tcW w:w="2544" w:type="dxa"/>
            <w:vAlign w:val="center"/>
          </w:tcPr>
          <w:p w14:paraId="3D0294A5"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1.38 (1.16 to 1.65)</w:t>
            </w:r>
          </w:p>
        </w:tc>
        <w:tc>
          <w:tcPr>
            <w:tcW w:w="2842" w:type="dxa"/>
            <w:vAlign w:val="center"/>
          </w:tcPr>
          <w:p w14:paraId="270D41AE"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1.34 (1.13 to 1.60)</w:t>
            </w:r>
          </w:p>
        </w:tc>
      </w:tr>
      <w:tr w:rsidR="004B6339" w:rsidRPr="000339BF" w14:paraId="190ED480" w14:textId="77777777" w:rsidTr="0060009A">
        <w:tc>
          <w:tcPr>
            <w:tcW w:w="5416" w:type="dxa"/>
          </w:tcPr>
          <w:p w14:paraId="2C311B29"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 versus none</w:t>
            </w:r>
          </w:p>
        </w:tc>
        <w:tc>
          <w:tcPr>
            <w:tcW w:w="1134" w:type="dxa"/>
          </w:tcPr>
          <w:p w14:paraId="72EBC6B0"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21</w:t>
            </w:r>
          </w:p>
        </w:tc>
        <w:tc>
          <w:tcPr>
            <w:tcW w:w="3119" w:type="dxa"/>
            <w:vAlign w:val="center"/>
          </w:tcPr>
          <w:p w14:paraId="5A324320" w14:textId="77777777" w:rsidR="009F63DC" w:rsidRPr="000339BF" w:rsidRDefault="009F63DC" w:rsidP="0060009A">
            <w:pPr>
              <w:widowControl/>
              <w:wordWrap/>
              <w:autoSpaceDE/>
              <w:autoSpaceDN/>
              <w:jc w:val="center"/>
              <w:rPr>
                <w:rFonts w:ascii="Times New Roman" w:hAnsi="Times New Roman"/>
                <w:sz w:val="24"/>
                <w:szCs w:val="24"/>
              </w:rPr>
            </w:pPr>
            <w:r w:rsidRPr="000339BF">
              <w:rPr>
                <w:rFonts w:ascii="Times New Roman" w:hAnsi="Times New Roman"/>
                <w:sz w:val="24"/>
                <w:szCs w:val="24"/>
              </w:rPr>
              <w:t>1.31 (0.85 to 2.03)</w:t>
            </w:r>
          </w:p>
        </w:tc>
        <w:tc>
          <w:tcPr>
            <w:tcW w:w="2544" w:type="dxa"/>
            <w:vAlign w:val="center"/>
          </w:tcPr>
          <w:p w14:paraId="5545FFC3" w14:textId="77777777" w:rsidR="009F63DC" w:rsidRPr="000339BF" w:rsidRDefault="009F63DC" w:rsidP="0060009A">
            <w:pPr>
              <w:jc w:val="center"/>
              <w:rPr>
                <w:rFonts w:ascii="Times New Roman" w:hAnsi="Times New Roman"/>
                <w:sz w:val="24"/>
                <w:szCs w:val="24"/>
              </w:rPr>
            </w:pPr>
            <w:r w:rsidRPr="000339BF">
              <w:rPr>
                <w:rFonts w:ascii="Times New Roman" w:hAnsi="Times New Roman"/>
                <w:sz w:val="24"/>
                <w:szCs w:val="24"/>
              </w:rPr>
              <w:t>1.31 (0.85 to 2.03)</w:t>
            </w:r>
          </w:p>
        </w:tc>
        <w:tc>
          <w:tcPr>
            <w:tcW w:w="2842" w:type="dxa"/>
            <w:vAlign w:val="center"/>
          </w:tcPr>
          <w:p w14:paraId="7971AD35" w14:textId="77777777" w:rsidR="009F63DC" w:rsidRPr="000339BF" w:rsidRDefault="009F63DC" w:rsidP="0060009A">
            <w:pPr>
              <w:jc w:val="center"/>
              <w:rPr>
                <w:rFonts w:ascii="Times New Roman" w:hAnsi="Times New Roman"/>
                <w:sz w:val="24"/>
                <w:szCs w:val="24"/>
              </w:rPr>
            </w:pPr>
            <w:r w:rsidRPr="000339BF">
              <w:rPr>
                <w:rFonts w:ascii="Times New Roman" w:hAnsi="Times New Roman"/>
                <w:sz w:val="24"/>
                <w:szCs w:val="24"/>
              </w:rPr>
              <w:t>1.26 (0.82 to 1.95)</w:t>
            </w:r>
          </w:p>
        </w:tc>
      </w:tr>
      <w:tr w:rsidR="004B6339" w:rsidRPr="000339BF" w14:paraId="31161F2B" w14:textId="77777777" w:rsidTr="0060009A">
        <w:tc>
          <w:tcPr>
            <w:tcW w:w="5416" w:type="dxa"/>
          </w:tcPr>
          <w:p w14:paraId="68FAEAEB"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Upper limb fractures</w:t>
            </w:r>
          </w:p>
        </w:tc>
        <w:tc>
          <w:tcPr>
            <w:tcW w:w="1134" w:type="dxa"/>
          </w:tcPr>
          <w:p w14:paraId="7D1330F4"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162,714</w:t>
            </w:r>
          </w:p>
        </w:tc>
        <w:tc>
          <w:tcPr>
            <w:tcW w:w="3119" w:type="dxa"/>
          </w:tcPr>
          <w:p w14:paraId="6449FCF2"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c>
          <w:tcPr>
            <w:tcW w:w="2544" w:type="dxa"/>
          </w:tcPr>
          <w:p w14:paraId="0579B6F2"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c>
          <w:tcPr>
            <w:tcW w:w="2842" w:type="dxa"/>
          </w:tcPr>
          <w:p w14:paraId="296C0C07"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r>
      <w:tr w:rsidR="004B6339" w:rsidRPr="000339BF" w14:paraId="29C33B18" w14:textId="77777777" w:rsidTr="0060009A">
        <w:tc>
          <w:tcPr>
            <w:tcW w:w="5416" w:type="dxa"/>
          </w:tcPr>
          <w:p w14:paraId="38B6780F"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w:t>
            </w:r>
            <w:r w:rsidRPr="000339BF">
              <w:rPr>
                <w:rFonts w:ascii="Times New Roman" w:hAnsi="Times New Roman"/>
                <w:sz w:val="24"/>
                <w:szCs w:val="24"/>
              </w:rPr>
              <w:t>Atopic dermatitis versus none</w:t>
            </w:r>
          </w:p>
        </w:tc>
        <w:tc>
          <w:tcPr>
            <w:tcW w:w="1134" w:type="dxa"/>
          </w:tcPr>
          <w:p w14:paraId="4B289D35"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33,968</w:t>
            </w:r>
          </w:p>
        </w:tc>
        <w:tc>
          <w:tcPr>
            <w:tcW w:w="3119" w:type="dxa"/>
            <w:vAlign w:val="center"/>
          </w:tcPr>
          <w:p w14:paraId="7023D836"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1.09 (1.07 to 1.10)</w:t>
            </w:r>
          </w:p>
        </w:tc>
        <w:tc>
          <w:tcPr>
            <w:tcW w:w="2544" w:type="dxa"/>
            <w:vAlign w:val="center"/>
          </w:tcPr>
          <w:p w14:paraId="2A2A8748"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1.08 (1.07 to 1.09)</w:t>
            </w:r>
          </w:p>
        </w:tc>
        <w:tc>
          <w:tcPr>
            <w:tcW w:w="2842" w:type="dxa"/>
            <w:vAlign w:val="center"/>
          </w:tcPr>
          <w:p w14:paraId="3C948BC8"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1.06 (1.05 to 1.07)</w:t>
            </w:r>
          </w:p>
        </w:tc>
      </w:tr>
      <w:tr w:rsidR="004B6339" w:rsidRPr="000339BF" w14:paraId="3BDBBF77" w14:textId="77777777" w:rsidTr="0060009A">
        <w:tc>
          <w:tcPr>
            <w:tcW w:w="5416" w:type="dxa"/>
          </w:tcPr>
          <w:p w14:paraId="41BECD7A"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Mild </w:t>
            </w:r>
            <w:r w:rsidRPr="000339BF">
              <w:rPr>
                <w:rFonts w:ascii="Times New Roman" w:hAnsi="Times New Roman"/>
                <w:sz w:val="24"/>
                <w:szCs w:val="24"/>
              </w:rPr>
              <w:t>atopic dermatitis versus none</w:t>
            </w:r>
          </w:p>
        </w:tc>
        <w:tc>
          <w:tcPr>
            <w:tcW w:w="1134" w:type="dxa"/>
          </w:tcPr>
          <w:p w14:paraId="4FDD9F48"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29,817</w:t>
            </w:r>
          </w:p>
        </w:tc>
        <w:tc>
          <w:tcPr>
            <w:tcW w:w="3119" w:type="dxa"/>
            <w:vAlign w:val="center"/>
          </w:tcPr>
          <w:p w14:paraId="04345E75"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1.09 (1.07 to 1.10)</w:t>
            </w:r>
          </w:p>
        </w:tc>
        <w:tc>
          <w:tcPr>
            <w:tcW w:w="2544" w:type="dxa"/>
            <w:vAlign w:val="center"/>
          </w:tcPr>
          <w:p w14:paraId="6818650D"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1.08 (1.06 to 1.09)</w:t>
            </w:r>
          </w:p>
        </w:tc>
        <w:tc>
          <w:tcPr>
            <w:tcW w:w="2842" w:type="dxa"/>
            <w:vAlign w:val="center"/>
          </w:tcPr>
          <w:p w14:paraId="0AE9868E"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1.06 (1.05 to 1.07)</w:t>
            </w:r>
          </w:p>
        </w:tc>
      </w:tr>
      <w:tr w:rsidR="004B6339" w:rsidRPr="000339BF" w14:paraId="542FF8FD" w14:textId="77777777" w:rsidTr="0060009A">
        <w:tc>
          <w:tcPr>
            <w:tcW w:w="5416" w:type="dxa"/>
          </w:tcPr>
          <w:p w14:paraId="784D15D0"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 versus none</w:t>
            </w:r>
          </w:p>
        </w:tc>
        <w:tc>
          <w:tcPr>
            <w:tcW w:w="1134" w:type="dxa"/>
          </w:tcPr>
          <w:p w14:paraId="404AC7BF"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4151</w:t>
            </w:r>
          </w:p>
        </w:tc>
        <w:tc>
          <w:tcPr>
            <w:tcW w:w="3119" w:type="dxa"/>
            <w:vAlign w:val="center"/>
          </w:tcPr>
          <w:p w14:paraId="0FDDB58B"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1.08 (1.05 to 1.11)</w:t>
            </w:r>
          </w:p>
        </w:tc>
        <w:tc>
          <w:tcPr>
            <w:tcW w:w="2544" w:type="dxa"/>
            <w:vAlign w:val="center"/>
          </w:tcPr>
          <w:p w14:paraId="478A5017"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1.08 (1.04 to 1.11)</w:t>
            </w:r>
          </w:p>
        </w:tc>
        <w:tc>
          <w:tcPr>
            <w:tcW w:w="2842" w:type="dxa"/>
            <w:vAlign w:val="center"/>
          </w:tcPr>
          <w:p w14:paraId="202F5DD8"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1.06 (1.03 to 1.09)</w:t>
            </w:r>
          </w:p>
        </w:tc>
      </w:tr>
      <w:tr w:rsidR="004B6339" w:rsidRPr="000339BF" w14:paraId="299F07D1" w14:textId="77777777" w:rsidTr="0060009A">
        <w:tc>
          <w:tcPr>
            <w:tcW w:w="5416" w:type="dxa"/>
          </w:tcPr>
          <w:p w14:paraId="4F6FF3BA"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Lower limb fractures</w:t>
            </w:r>
          </w:p>
        </w:tc>
        <w:tc>
          <w:tcPr>
            <w:tcW w:w="1134" w:type="dxa"/>
          </w:tcPr>
          <w:p w14:paraId="14E5FD0A"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90,128</w:t>
            </w:r>
          </w:p>
        </w:tc>
        <w:tc>
          <w:tcPr>
            <w:tcW w:w="3119" w:type="dxa"/>
          </w:tcPr>
          <w:p w14:paraId="562933A3"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c>
          <w:tcPr>
            <w:tcW w:w="2544" w:type="dxa"/>
          </w:tcPr>
          <w:p w14:paraId="05AEC73D"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c>
          <w:tcPr>
            <w:tcW w:w="2842" w:type="dxa"/>
          </w:tcPr>
          <w:p w14:paraId="1D1E2C87" w14:textId="77777777" w:rsidR="009F63DC" w:rsidRPr="000339BF" w:rsidRDefault="009F63DC" w:rsidP="0060009A">
            <w:pPr>
              <w:widowControl/>
              <w:wordWrap/>
              <w:autoSpaceDE/>
              <w:autoSpaceDN/>
              <w:spacing w:line="480" w:lineRule="auto"/>
              <w:jc w:val="center"/>
              <w:rPr>
                <w:rFonts w:ascii="Times New Roman" w:hAnsi="Times New Roman"/>
                <w:b/>
                <w:sz w:val="24"/>
                <w:szCs w:val="24"/>
              </w:rPr>
            </w:pPr>
          </w:p>
        </w:tc>
      </w:tr>
      <w:tr w:rsidR="004B6339" w:rsidRPr="000339BF" w14:paraId="2AAE7BA1" w14:textId="77777777" w:rsidTr="0060009A">
        <w:tc>
          <w:tcPr>
            <w:tcW w:w="5416" w:type="dxa"/>
          </w:tcPr>
          <w:p w14:paraId="54FBAF6C"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w:t>
            </w:r>
            <w:r w:rsidRPr="000339BF">
              <w:rPr>
                <w:rFonts w:ascii="Times New Roman" w:hAnsi="Times New Roman"/>
                <w:sz w:val="24"/>
                <w:szCs w:val="24"/>
              </w:rPr>
              <w:t>Atopic dermatitis versus none</w:t>
            </w:r>
          </w:p>
        </w:tc>
        <w:tc>
          <w:tcPr>
            <w:tcW w:w="1134" w:type="dxa"/>
          </w:tcPr>
          <w:p w14:paraId="56859B8C"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20,031</w:t>
            </w:r>
          </w:p>
        </w:tc>
        <w:tc>
          <w:tcPr>
            <w:tcW w:w="3119" w:type="dxa"/>
            <w:vAlign w:val="center"/>
          </w:tcPr>
          <w:p w14:paraId="5EAD377A"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r w:rsidRPr="000339BF">
              <w:rPr>
                <w:rFonts w:ascii="Times New Roman" w:hAnsi="Times New Roman"/>
                <w:b/>
                <w:sz w:val="24"/>
                <w:szCs w:val="24"/>
              </w:rPr>
              <w:t>1.17 (1.15 to 1.19)</w:t>
            </w:r>
          </w:p>
        </w:tc>
        <w:tc>
          <w:tcPr>
            <w:tcW w:w="2544" w:type="dxa"/>
            <w:vAlign w:val="center"/>
          </w:tcPr>
          <w:p w14:paraId="3636398F"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1.16 (1.14 to 1.18)</w:t>
            </w:r>
          </w:p>
        </w:tc>
        <w:tc>
          <w:tcPr>
            <w:tcW w:w="2842" w:type="dxa"/>
            <w:vAlign w:val="center"/>
          </w:tcPr>
          <w:p w14:paraId="594AEE8D"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1.13 (1.12 to 1.15)</w:t>
            </w:r>
          </w:p>
        </w:tc>
      </w:tr>
      <w:tr w:rsidR="004B6339" w:rsidRPr="000339BF" w14:paraId="0B1F73E2" w14:textId="77777777" w:rsidTr="0060009A">
        <w:tc>
          <w:tcPr>
            <w:tcW w:w="5416" w:type="dxa"/>
          </w:tcPr>
          <w:p w14:paraId="02C99241"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Mild </w:t>
            </w:r>
            <w:r w:rsidRPr="000339BF">
              <w:rPr>
                <w:rFonts w:ascii="Times New Roman" w:hAnsi="Times New Roman"/>
                <w:sz w:val="24"/>
                <w:szCs w:val="24"/>
              </w:rPr>
              <w:t>atopic dermatitis versus none</w:t>
            </w:r>
          </w:p>
        </w:tc>
        <w:tc>
          <w:tcPr>
            <w:tcW w:w="1134" w:type="dxa"/>
          </w:tcPr>
          <w:p w14:paraId="09FC7506"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17,561</w:t>
            </w:r>
          </w:p>
        </w:tc>
        <w:tc>
          <w:tcPr>
            <w:tcW w:w="3119" w:type="dxa"/>
            <w:vAlign w:val="center"/>
          </w:tcPr>
          <w:p w14:paraId="35221D82"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1.16 (1.15 to 1.18)</w:t>
            </w:r>
          </w:p>
        </w:tc>
        <w:tc>
          <w:tcPr>
            <w:tcW w:w="2544" w:type="dxa"/>
            <w:vAlign w:val="center"/>
          </w:tcPr>
          <w:p w14:paraId="78D2C2C7"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1.16 (1.14 to 1.18)</w:t>
            </w:r>
          </w:p>
        </w:tc>
        <w:tc>
          <w:tcPr>
            <w:tcW w:w="2842" w:type="dxa"/>
            <w:vAlign w:val="center"/>
          </w:tcPr>
          <w:p w14:paraId="488756F3"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1.13 (1.11 to 1.15)</w:t>
            </w:r>
          </w:p>
        </w:tc>
      </w:tr>
      <w:tr w:rsidR="004B6339" w:rsidRPr="000339BF" w14:paraId="03CE7FD5" w14:textId="77777777" w:rsidTr="0060009A">
        <w:tc>
          <w:tcPr>
            <w:tcW w:w="5416" w:type="dxa"/>
          </w:tcPr>
          <w:p w14:paraId="50AD6324"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 versus none</w:t>
            </w:r>
          </w:p>
        </w:tc>
        <w:tc>
          <w:tcPr>
            <w:tcW w:w="1134" w:type="dxa"/>
          </w:tcPr>
          <w:p w14:paraId="26C14534"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2470</w:t>
            </w:r>
          </w:p>
        </w:tc>
        <w:tc>
          <w:tcPr>
            <w:tcW w:w="3119" w:type="dxa"/>
            <w:vAlign w:val="center"/>
          </w:tcPr>
          <w:p w14:paraId="5F88AFA9"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1.19 (1.14 to 1.23)</w:t>
            </w:r>
          </w:p>
        </w:tc>
        <w:tc>
          <w:tcPr>
            <w:tcW w:w="2544" w:type="dxa"/>
            <w:vAlign w:val="center"/>
          </w:tcPr>
          <w:p w14:paraId="19C7C315"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1.18 (1.14 to 1.23)</w:t>
            </w:r>
          </w:p>
        </w:tc>
        <w:tc>
          <w:tcPr>
            <w:tcW w:w="2842" w:type="dxa"/>
            <w:vAlign w:val="center"/>
          </w:tcPr>
          <w:p w14:paraId="1F93CA8E"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1.15 (1.11 to 1.20)</w:t>
            </w:r>
          </w:p>
        </w:tc>
      </w:tr>
      <w:tr w:rsidR="004B6339" w:rsidRPr="000339BF" w14:paraId="658366A0" w14:textId="77777777" w:rsidTr="0060009A">
        <w:tc>
          <w:tcPr>
            <w:tcW w:w="5416" w:type="dxa"/>
          </w:tcPr>
          <w:p w14:paraId="240AC47B"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lastRenderedPageBreak/>
              <w:t>Other fractures</w:t>
            </w:r>
          </w:p>
        </w:tc>
        <w:tc>
          <w:tcPr>
            <w:tcW w:w="1134" w:type="dxa"/>
          </w:tcPr>
          <w:p w14:paraId="4C205BB4"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3591</w:t>
            </w:r>
          </w:p>
        </w:tc>
        <w:tc>
          <w:tcPr>
            <w:tcW w:w="3119" w:type="dxa"/>
            <w:vAlign w:val="center"/>
          </w:tcPr>
          <w:p w14:paraId="106AEB00"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p>
        </w:tc>
        <w:tc>
          <w:tcPr>
            <w:tcW w:w="2544" w:type="dxa"/>
            <w:vAlign w:val="center"/>
          </w:tcPr>
          <w:p w14:paraId="70C613F9" w14:textId="77777777" w:rsidR="009F63DC" w:rsidRPr="000339BF" w:rsidRDefault="009F63DC" w:rsidP="0060009A">
            <w:pPr>
              <w:spacing w:line="360" w:lineRule="auto"/>
              <w:jc w:val="center"/>
              <w:rPr>
                <w:rFonts w:ascii="Times New Roman" w:hAnsi="Times New Roman"/>
                <w:b/>
                <w:sz w:val="24"/>
                <w:szCs w:val="24"/>
              </w:rPr>
            </w:pPr>
          </w:p>
        </w:tc>
        <w:tc>
          <w:tcPr>
            <w:tcW w:w="2842" w:type="dxa"/>
            <w:vAlign w:val="center"/>
          </w:tcPr>
          <w:p w14:paraId="79F92167" w14:textId="77777777" w:rsidR="009F63DC" w:rsidRPr="000339BF" w:rsidRDefault="009F63DC" w:rsidP="0060009A">
            <w:pPr>
              <w:spacing w:line="360" w:lineRule="auto"/>
              <w:jc w:val="center"/>
              <w:rPr>
                <w:rFonts w:ascii="Times New Roman" w:hAnsi="Times New Roman"/>
                <w:b/>
                <w:sz w:val="24"/>
                <w:szCs w:val="24"/>
              </w:rPr>
            </w:pPr>
          </w:p>
        </w:tc>
      </w:tr>
      <w:tr w:rsidR="004B6339" w:rsidRPr="000339BF" w14:paraId="5907AABA" w14:textId="77777777" w:rsidTr="0060009A">
        <w:tc>
          <w:tcPr>
            <w:tcW w:w="5416" w:type="dxa"/>
          </w:tcPr>
          <w:p w14:paraId="7D04EBDA"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w:t>
            </w:r>
            <w:r w:rsidRPr="000339BF">
              <w:rPr>
                <w:rFonts w:ascii="Times New Roman" w:hAnsi="Times New Roman"/>
                <w:sz w:val="24"/>
                <w:szCs w:val="24"/>
              </w:rPr>
              <w:t>Atopic dermatitis versus none</w:t>
            </w:r>
          </w:p>
        </w:tc>
        <w:tc>
          <w:tcPr>
            <w:tcW w:w="1134" w:type="dxa"/>
          </w:tcPr>
          <w:p w14:paraId="40D90155"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819</w:t>
            </w:r>
          </w:p>
        </w:tc>
        <w:tc>
          <w:tcPr>
            <w:tcW w:w="3119" w:type="dxa"/>
            <w:vAlign w:val="center"/>
          </w:tcPr>
          <w:p w14:paraId="6014EC86" w14:textId="77777777" w:rsidR="009F63DC" w:rsidRPr="000339BF" w:rsidRDefault="009F63DC" w:rsidP="0060009A">
            <w:pPr>
              <w:widowControl/>
              <w:wordWrap/>
              <w:autoSpaceDE/>
              <w:autoSpaceDN/>
              <w:spacing w:line="360" w:lineRule="auto"/>
              <w:jc w:val="center"/>
              <w:rPr>
                <w:rFonts w:ascii="Times New Roman" w:hAnsi="Times New Roman"/>
                <w:b/>
                <w:sz w:val="24"/>
                <w:szCs w:val="24"/>
              </w:rPr>
            </w:pPr>
            <w:r w:rsidRPr="000339BF">
              <w:rPr>
                <w:rFonts w:ascii="Times New Roman" w:hAnsi="Times New Roman"/>
                <w:b/>
                <w:sz w:val="24"/>
                <w:szCs w:val="24"/>
              </w:rPr>
              <w:t>1.20 (1.11 to 1.30)</w:t>
            </w:r>
          </w:p>
        </w:tc>
        <w:tc>
          <w:tcPr>
            <w:tcW w:w="2544" w:type="dxa"/>
            <w:vAlign w:val="center"/>
          </w:tcPr>
          <w:p w14:paraId="1DC2B7EF"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1.19 (1.10 to 1.28)</w:t>
            </w:r>
          </w:p>
        </w:tc>
        <w:tc>
          <w:tcPr>
            <w:tcW w:w="2842" w:type="dxa"/>
            <w:vAlign w:val="center"/>
          </w:tcPr>
          <w:p w14:paraId="52170AD7" w14:textId="77777777" w:rsidR="009F63DC" w:rsidRPr="000339BF" w:rsidRDefault="009F63DC" w:rsidP="0060009A">
            <w:pPr>
              <w:spacing w:line="360" w:lineRule="auto"/>
              <w:jc w:val="center"/>
              <w:rPr>
                <w:rFonts w:ascii="Times New Roman" w:hAnsi="Times New Roman"/>
                <w:b/>
                <w:sz w:val="24"/>
                <w:szCs w:val="24"/>
              </w:rPr>
            </w:pPr>
            <w:r w:rsidRPr="000339BF">
              <w:rPr>
                <w:rFonts w:ascii="Times New Roman" w:hAnsi="Times New Roman"/>
                <w:b/>
                <w:sz w:val="24"/>
                <w:szCs w:val="24"/>
              </w:rPr>
              <w:t>1.14 (1.05 to 1.23)</w:t>
            </w:r>
          </w:p>
        </w:tc>
      </w:tr>
      <w:tr w:rsidR="004B6339" w:rsidRPr="000339BF" w14:paraId="3FD051C5" w14:textId="77777777" w:rsidTr="0060009A">
        <w:tc>
          <w:tcPr>
            <w:tcW w:w="5416" w:type="dxa"/>
          </w:tcPr>
          <w:p w14:paraId="162D8C7F"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Mild </w:t>
            </w:r>
            <w:r w:rsidRPr="000339BF">
              <w:rPr>
                <w:rFonts w:ascii="Times New Roman" w:hAnsi="Times New Roman"/>
                <w:sz w:val="24"/>
                <w:szCs w:val="24"/>
              </w:rPr>
              <w:t>atopic dermatitis versus none</w:t>
            </w:r>
          </w:p>
        </w:tc>
        <w:tc>
          <w:tcPr>
            <w:tcW w:w="1134" w:type="dxa"/>
          </w:tcPr>
          <w:p w14:paraId="6C739F54"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727</w:t>
            </w:r>
          </w:p>
        </w:tc>
        <w:tc>
          <w:tcPr>
            <w:tcW w:w="3119" w:type="dxa"/>
            <w:vAlign w:val="center"/>
          </w:tcPr>
          <w:p w14:paraId="2AB44663" w14:textId="77777777" w:rsidR="009F63DC" w:rsidRPr="000339BF" w:rsidRDefault="009F63DC" w:rsidP="0060009A">
            <w:pPr>
              <w:widowControl/>
              <w:wordWrap/>
              <w:autoSpaceDE/>
              <w:autoSpaceDN/>
              <w:jc w:val="center"/>
              <w:rPr>
                <w:rFonts w:ascii="Times New Roman" w:hAnsi="Times New Roman"/>
                <w:b/>
                <w:sz w:val="24"/>
                <w:szCs w:val="24"/>
              </w:rPr>
            </w:pPr>
            <w:r w:rsidRPr="000339BF">
              <w:rPr>
                <w:rFonts w:ascii="Times New Roman" w:hAnsi="Times New Roman"/>
                <w:b/>
                <w:sz w:val="24"/>
                <w:szCs w:val="24"/>
              </w:rPr>
              <w:t>1.21 (1.11 to 1.31)</w:t>
            </w:r>
          </w:p>
        </w:tc>
        <w:tc>
          <w:tcPr>
            <w:tcW w:w="2544" w:type="dxa"/>
            <w:vAlign w:val="center"/>
          </w:tcPr>
          <w:p w14:paraId="60FD1AF4"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1.20 (1.10 to 1.30)</w:t>
            </w:r>
          </w:p>
        </w:tc>
        <w:tc>
          <w:tcPr>
            <w:tcW w:w="2842" w:type="dxa"/>
            <w:vAlign w:val="center"/>
          </w:tcPr>
          <w:p w14:paraId="68FFFE6C" w14:textId="77777777" w:rsidR="009F63DC" w:rsidRPr="000339BF" w:rsidRDefault="009F63DC" w:rsidP="0060009A">
            <w:pPr>
              <w:jc w:val="center"/>
              <w:rPr>
                <w:rFonts w:ascii="Times New Roman" w:hAnsi="Times New Roman"/>
                <w:b/>
                <w:sz w:val="24"/>
                <w:szCs w:val="24"/>
              </w:rPr>
            </w:pPr>
            <w:r w:rsidRPr="000339BF">
              <w:rPr>
                <w:rFonts w:ascii="Times New Roman" w:hAnsi="Times New Roman"/>
                <w:b/>
                <w:sz w:val="24"/>
                <w:szCs w:val="24"/>
              </w:rPr>
              <w:t>1.145 (1.06 to 1.24)</w:t>
            </w:r>
          </w:p>
        </w:tc>
      </w:tr>
      <w:tr w:rsidR="004B6339" w:rsidRPr="000339BF" w14:paraId="2F3436AA" w14:textId="77777777" w:rsidTr="0060009A">
        <w:tc>
          <w:tcPr>
            <w:tcW w:w="5416" w:type="dxa"/>
          </w:tcPr>
          <w:p w14:paraId="35DDD8EB" w14:textId="77777777" w:rsidR="009F63DC" w:rsidRPr="000339BF" w:rsidRDefault="009F63DC" w:rsidP="0060009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 xml:space="preserve"> Moderate to severe atopic dermatitis versus none</w:t>
            </w:r>
          </w:p>
        </w:tc>
        <w:tc>
          <w:tcPr>
            <w:tcW w:w="1134" w:type="dxa"/>
          </w:tcPr>
          <w:p w14:paraId="1AD78DDC" w14:textId="77777777" w:rsidR="009F63DC" w:rsidRPr="000339BF" w:rsidRDefault="009F63DC" w:rsidP="0060009A">
            <w:pPr>
              <w:widowControl/>
              <w:wordWrap/>
              <w:autoSpaceDE/>
              <w:autoSpaceDN/>
              <w:spacing w:line="480" w:lineRule="auto"/>
              <w:jc w:val="center"/>
              <w:rPr>
                <w:rFonts w:ascii="Times New Roman" w:hAnsi="Times New Roman"/>
                <w:sz w:val="24"/>
                <w:szCs w:val="24"/>
              </w:rPr>
            </w:pPr>
            <w:r w:rsidRPr="000339BF">
              <w:rPr>
                <w:rFonts w:ascii="Times New Roman" w:hAnsi="Times New Roman" w:hint="eastAsia"/>
                <w:sz w:val="24"/>
                <w:szCs w:val="24"/>
              </w:rPr>
              <w:t>92</w:t>
            </w:r>
          </w:p>
        </w:tc>
        <w:tc>
          <w:tcPr>
            <w:tcW w:w="3119" w:type="dxa"/>
            <w:vAlign w:val="center"/>
          </w:tcPr>
          <w:p w14:paraId="5A69E645" w14:textId="77777777" w:rsidR="009F63DC" w:rsidRPr="000339BF" w:rsidRDefault="009F63DC" w:rsidP="0060009A">
            <w:pPr>
              <w:widowControl/>
              <w:wordWrap/>
              <w:autoSpaceDE/>
              <w:autoSpaceDN/>
              <w:jc w:val="center"/>
              <w:rPr>
                <w:rFonts w:ascii="Times New Roman" w:hAnsi="Times New Roman"/>
                <w:sz w:val="24"/>
                <w:szCs w:val="24"/>
              </w:rPr>
            </w:pPr>
            <w:r w:rsidRPr="000339BF">
              <w:rPr>
                <w:rFonts w:ascii="Times New Roman" w:hAnsi="Times New Roman"/>
                <w:sz w:val="24"/>
                <w:szCs w:val="24"/>
              </w:rPr>
              <w:t>1.12 (0.91 to 1.38)</w:t>
            </w:r>
          </w:p>
        </w:tc>
        <w:tc>
          <w:tcPr>
            <w:tcW w:w="2544" w:type="dxa"/>
            <w:vAlign w:val="center"/>
          </w:tcPr>
          <w:p w14:paraId="2BB3CB7F" w14:textId="77777777" w:rsidR="009F63DC" w:rsidRPr="000339BF" w:rsidRDefault="009F63DC" w:rsidP="0060009A">
            <w:pPr>
              <w:jc w:val="center"/>
              <w:rPr>
                <w:rFonts w:ascii="Times New Roman" w:hAnsi="Times New Roman"/>
                <w:sz w:val="24"/>
                <w:szCs w:val="24"/>
              </w:rPr>
            </w:pPr>
            <w:r w:rsidRPr="000339BF">
              <w:rPr>
                <w:rFonts w:ascii="Times New Roman" w:hAnsi="Times New Roman"/>
                <w:sz w:val="24"/>
                <w:szCs w:val="24"/>
              </w:rPr>
              <w:t>1.13 (0.92 to 1.39)</w:t>
            </w:r>
          </w:p>
        </w:tc>
        <w:tc>
          <w:tcPr>
            <w:tcW w:w="2842" w:type="dxa"/>
            <w:vAlign w:val="center"/>
          </w:tcPr>
          <w:p w14:paraId="2B92863A" w14:textId="77777777" w:rsidR="009F63DC" w:rsidRPr="000339BF" w:rsidRDefault="009F63DC" w:rsidP="0060009A">
            <w:pPr>
              <w:jc w:val="center"/>
              <w:rPr>
                <w:rFonts w:ascii="Times New Roman" w:hAnsi="Times New Roman"/>
                <w:sz w:val="24"/>
                <w:szCs w:val="24"/>
              </w:rPr>
            </w:pPr>
            <w:r w:rsidRPr="000339BF">
              <w:rPr>
                <w:rFonts w:ascii="Times New Roman" w:hAnsi="Times New Roman"/>
                <w:sz w:val="24"/>
                <w:szCs w:val="24"/>
              </w:rPr>
              <w:t>1.08 (0.87 to 1.32)</w:t>
            </w:r>
          </w:p>
        </w:tc>
      </w:tr>
    </w:tbl>
    <w:p w14:paraId="0121D833" w14:textId="1BB46191" w:rsidR="009F63DC" w:rsidRPr="000339BF" w:rsidRDefault="009F63DC" w:rsidP="009F63DC">
      <w:pPr>
        <w:spacing w:line="360" w:lineRule="auto"/>
        <w:rPr>
          <w:rFonts w:ascii="Times New Roman" w:eastAsia="Times New Roman" w:hAnsi="Times New Roman"/>
          <w:sz w:val="24"/>
        </w:rPr>
      </w:pPr>
      <w:r w:rsidRPr="000339BF">
        <w:rPr>
          <w:rFonts w:ascii="Times New Roman" w:eastAsia="Times New Roman" w:hAnsi="Times New Roman"/>
          <w:sz w:val="24"/>
        </w:rPr>
        <w:t>CI, confidence interval.</w:t>
      </w:r>
    </w:p>
    <w:p w14:paraId="0A6FD819" w14:textId="30C051DD" w:rsidR="009F63DC" w:rsidRPr="000339BF" w:rsidRDefault="009F63DC" w:rsidP="009F63DC">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vertAlign w:val="superscript"/>
        </w:rPr>
        <w:t>§</w:t>
      </w:r>
      <w:r w:rsidRPr="000339BF">
        <w:rPr>
          <w:rFonts w:ascii="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7FC1FA11" w14:textId="7FA36B52" w:rsidR="009F63DC" w:rsidRPr="000339BF" w:rsidRDefault="009F63DC" w:rsidP="009F63DC">
      <w:pPr>
        <w:widowControl/>
        <w:wordWrap/>
        <w:autoSpaceDE/>
        <w:autoSpaceDN/>
        <w:spacing w:line="360" w:lineRule="auto"/>
        <w:rPr>
          <w:rFonts w:ascii="Times New Roman" w:eastAsia="Batang" w:hAnsi="Times New Roman"/>
          <w:sz w:val="24"/>
          <w:szCs w:val="24"/>
        </w:rPr>
      </w:pPr>
      <w:r w:rsidRPr="000339BF">
        <w:rPr>
          <w:rFonts w:ascii="Times New Roman" w:hAnsi="Times New Roman"/>
          <w:sz w:val="24"/>
          <w:szCs w:val="24"/>
          <w:vertAlign w:val="superscript"/>
        </w:rPr>
        <w:t>‡</w:t>
      </w:r>
      <w:r w:rsidRPr="000339BF">
        <w:rPr>
          <w:rFonts w:ascii="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w:t>
      </w:r>
      <w:r w:rsidRPr="000339BF">
        <w:rPr>
          <w:rFonts w:ascii="Times New Roman" w:eastAsia="Batang" w:hAnsi="Times New Roman"/>
          <w:sz w:val="24"/>
          <w:szCs w:val="24"/>
        </w:rPr>
        <w:t xml:space="preserve"> chronic kidney disease, chronic neurological disorder, anemia, neuropsychiatric disorder, and long-term use of systemic corticosteroids.</w:t>
      </w:r>
    </w:p>
    <w:p w14:paraId="4FA3525A" w14:textId="6AFBFCDF" w:rsidR="009F63DC" w:rsidRPr="000339BF" w:rsidRDefault="00C344BC" w:rsidP="009F63DC">
      <w:pPr>
        <w:widowControl/>
        <w:wordWrap/>
        <w:autoSpaceDE/>
        <w:autoSpaceDN/>
        <w:spacing w:after="0" w:line="240" w:lineRule="auto"/>
        <w:jc w:val="left"/>
        <w:rPr>
          <w:rFonts w:ascii="Times New Roman" w:hAnsi="Times New Roman"/>
          <w:sz w:val="24"/>
          <w:szCs w:val="24"/>
        </w:rPr>
      </w:pPr>
      <w:r w:rsidRPr="000339BF">
        <w:rPr>
          <w:rFonts w:ascii="Times New Roman" w:eastAsia="Times New Roman" w:hAnsi="Times New Roman"/>
          <w:sz w:val="24"/>
        </w:rPr>
        <w:t xml:space="preserve">Statistically significant values (p&lt;0.05) are shown </w:t>
      </w:r>
      <w:r w:rsidR="009F63DC" w:rsidRPr="000339BF">
        <w:rPr>
          <w:rFonts w:ascii="Times New Roman" w:eastAsia="Times New Roman" w:hAnsi="Times New Roman"/>
          <w:sz w:val="24"/>
        </w:rPr>
        <w:t>in bold.</w:t>
      </w:r>
      <w:r w:rsidR="009F63DC" w:rsidRPr="000339BF">
        <w:rPr>
          <w:rFonts w:ascii="Times New Roman" w:hAnsi="Times New Roman"/>
          <w:sz w:val="24"/>
          <w:szCs w:val="24"/>
        </w:rPr>
        <w:br w:type="page"/>
      </w:r>
    </w:p>
    <w:p w14:paraId="479B25C7" w14:textId="77777777" w:rsidR="002037DA" w:rsidRPr="000339BF" w:rsidRDefault="002037DA" w:rsidP="00C0563C">
      <w:pPr>
        <w:widowControl/>
        <w:wordWrap/>
        <w:autoSpaceDE/>
        <w:autoSpaceDN/>
        <w:spacing w:line="480" w:lineRule="auto"/>
        <w:rPr>
          <w:rFonts w:ascii="Times New Roman" w:hAnsi="Times New Roman"/>
          <w:sz w:val="24"/>
          <w:szCs w:val="24"/>
        </w:rPr>
      </w:pPr>
      <w:r w:rsidRPr="000339BF">
        <w:rPr>
          <w:rFonts w:ascii="Times New Roman" w:hAnsi="Times New Roman" w:hint="eastAsia"/>
          <w:sz w:val="24"/>
          <w:szCs w:val="24"/>
        </w:rPr>
        <w:lastRenderedPageBreak/>
        <w:t xml:space="preserve">Table </w:t>
      </w:r>
      <w:r w:rsidRPr="000339BF">
        <w:rPr>
          <w:rFonts w:ascii="Times New Roman" w:hAnsi="Times New Roman"/>
          <w:sz w:val="24"/>
          <w:szCs w:val="24"/>
        </w:rPr>
        <w:t>S</w:t>
      </w:r>
      <w:r w:rsidR="009F63DC" w:rsidRPr="000339BF">
        <w:rPr>
          <w:rFonts w:ascii="Times New Roman" w:hAnsi="Times New Roman" w:hint="eastAsia"/>
          <w:sz w:val="24"/>
          <w:szCs w:val="24"/>
        </w:rPr>
        <w:t>3</w:t>
      </w:r>
      <w:r w:rsidRPr="000339BF">
        <w:rPr>
          <w:rFonts w:ascii="Times New Roman" w:hAnsi="Times New Roman" w:hint="eastAsia"/>
          <w:sz w:val="24"/>
          <w:szCs w:val="24"/>
        </w:rPr>
        <w:t xml:space="preserve">. </w:t>
      </w:r>
      <w:r w:rsidRPr="000339BF">
        <w:rPr>
          <w:rFonts w:ascii="Times New Roman" w:hAnsi="Times New Roman"/>
          <w:sz w:val="24"/>
          <w:szCs w:val="24"/>
        </w:rPr>
        <w:t xml:space="preserve">Stratification analysis to determine the relationship of atopic dermatitis with subsequent overall fracture and stratification by participants’ sex, </w:t>
      </w:r>
      <w:r w:rsidRPr="000339BF">
        <w:rPr>
          <w:rFonts w:ascii="Times New Roman" w:eastAsia="Batang" w:hAnsi="Times New Roman"/>
          <w:sz w:val="24"/>
          <w:szCs w:val="24"/>
        </w:rPr>
        <w:t xml:space="preserve">calendar period of birth, </w:t>
      </w:r>
      <w:r w:rsidRPr="000339BF">
        <w:rPr>
          <w:rFonts w:ascii="Times New Roman" w:hAnsi="Times New Roman"/>
          <w:kern w:val="0"/>
          <w:sz w:val="24"/>
          <w:szCs w:val="24"/>
        </w:rPr>
        <w:t>region of residence, and breastfeeding history</w:t>
      </w:r>
      <w:r w:rsidRPr="000339BF">
        <w:rPr>
          <w:rFonts w:ascii="Times New Roman" w:hAnsi="Times New Roman" w:hint="eastAsia"/>
          <w:kern w:val="0"/>
          <w:sz w:val="24"/>
          <w:szCs w:val="24"/>
        </w:rPr>
        <w:t xml:space="preserve"> </w:t>
      </w:r>
      <w:r w:rsidRPr="000339BF">
        <w:rPr>
          <w:rFonts w:ascii="Times New Roman" w:hAnsi="Times New Roman"/>
          <w:kern w:val="0"/>
          <w:sz w:val="24"/>
          <w:szCs w:val="24"/>
        </w:rPr>
        <w:t xml:space="preserve">in </w:t>
      </w:r>
      <w:r w:rsidRPr="000339BF">
        <w:rPr>
          <w:rFonts w:ascii="Times New Roman" w:hAnsi="Times New Roman"/>
          <w:sz w:val="24"/>
          <w:szCs w:val="24"/>
        </w:rPr>
        <w:t>the full unmatched cohort (n=</w:t>
      </w:r>
      <w:r w:rsidRPr="000339BF">
        <w:rPr>
          <w:rFonts w:ascii="Times New Roman" w:eastAsia="Malgun Gothic" w:hAnsi="Times New Roman"/>
          <w:sz w:val="24"/>
          <w:szCs w:val="24"/>
        </w:rPr>
        <w:t>1,778,588)</w:t>
      </w:r>
    </w:p>
    <w:tbl>
      <w:tblPr>
        <w:tblStyle w:val="TableGrid"/>
        <w:tblW w:w="16302" w:type="dxa"/>
        <w:tblInd w:w="-1026" w:type="dxa"/>
        <w:tblLook w:val="04A0" w:firstRow="1" w:lastRow="0" w:firstColumn="1" w:lastColumn="0" w:noHBand="0" w:noVBand="1"/>
      </w:tblPr>
      <w:tblGrid>
        <w:gridCol w:w="3148"/>
        <w:gridCol w:w="2097"/>
        <w:gridCol w:w="1418"/>
        <w:gridCol w:w="1729"/>
        <w:gridCol w:w="1814"/>
        <w:gridCol w:w="1985"/>
        <w:gridCol w:w="1984"/>
        <w:gridCol w:w="2127"/>
      </w:tblGrid>
      <w:tr w:rsidR="004B6339" w:rsidRPr="000339BF" w14:paraId="547D6843" w14:textId="77777777" w:rsidTr="001C1242">
        <w:tc>
          <w:tcPr>
            <w:tcW w:w="3148" w:type="dxa"/>
          </w:tcPr>
          <w:p w14:paraId="26053064"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2097" w:type="dxa"/>
          </w:tcPr>
          <w:p w14:paraId="301E31CA"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418" w:type="dxa"/>
          </w:tcPr>
          <w:p w14:paraId="1168D479"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729" w:type="dxa"/>
          </w:tcPr>
          <w:p w14:paraId="7DABE15F"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814" w:type="dxa"/>
          </w:tcPr>
          <w:p w14:paraId="45F1FB4A"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6096" w:type="dxa"/>
            <w:gridSpan w:val="3"/>
          </w:tcPr>
          <w:p w14:paraId="6F42106F"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Hazard ratio</w:t>
            </w:r>
            <w:r w:rsidRPr="000339BF">
              <w:rPr>
                <w:rFonts w:ascii="Times New Roman" w:hAnsi="Times New Roman"/>
                <w:sz w:val="24"/>
                <w:szCs w:val="24"/>
              </w:rPr>
              <w:t xml:space="preserve"> (95% CI)</w:t>
            </w:r>
          </w:p>
        </w:tc>
      </w:tr>
      <w:tr w:rsidR="004B6339" w:rsidRPr="000339BF" w14:paraId="35A5E369" w14:textId="77777777" w:rsidTr="001C1242">
        <w:tc>
          <w:tcPr>
            <w:tcW w:w="3148" w:type="dxa"/>
          </w:tcPr>
          <w:p w14:paraId="6A15A894" w14:textId="77777777" w:rsidR="002037DA" w:rsidRPr="000339BF" w:rsidRDefault="002037DA" w:rsidP="001C1242">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Stratification analysis</w:t>
            </w:r>
          </w:p>
        </w:tc>
        <w:tc>
          <w:tcPr>
            <w:tcW w:w="2097" w:type="dxa"/>
          </w:tcPr>
          <w:p w14:paraId="5BF1389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Exposure</w:t>
            </w:r>
          </w:p>
        </w:tc>
        <w:tc>
          <w:tcPr>
            <w:tcW w:w="1418" w:type="dxa"/>
          </w:tcPr>
          <w:p w14:paraId="5014D83D"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Outcome</w:t>
            </w:r>
          </w:p>
        </w:tc>
        <w:tc>
          <w:tcPr>
            <w:tcW w:w="1729" w:type="dxa"/>
          </w:tcPr>
          <w:p w14:paraId="4AB87EC4"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 incidence rate</w:t>
            </w:r>
            <w:r w:rsidRPr="000339BF">
              <w:rPr>
                <w:rFonts w:ascii="Times New Roman" w:hAnsi="Times New Roman"/>
                <w:sz w:val="24"/>
                <w:szCs w:val="24"/>
              </w:rPr>
              <w:t>*</w:t>
            </w:r>
          </w:p>
          <w:p w14:paraId="22E4008B"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(non-exposure)</w:t>
            </w:r>
          </w:p>
        </w:tc>
        <w:tc>
          <w:tcPr>
            <w:tcW w:w="1814" w:type="dxa"/>
          </w:tcPr>
          <w:p w14:paraId="1FF59815"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 incidence rate</w:t>
            </w:r>
            <w:r w:rsidRPr="000339BF">
              <w:rPr>
                <w:rFonts w:ascii="Times New Roman" w:hAnsi="Times New Roman"/>
                <w:sz w:val="24"/>
                <w:szCs w:val="24"/>
              </w:rPr>
              <w:t>*</w:t>
            </w:r>
          </w:p>
          <w:p w14:paraId="2BD83153"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w:t>
            </w:r>
            <w:r w:rsidRPr="000339BF">
              <w:rPr>
                <w:rFonts w:ascii="Times New Roman" w:hAnsi="Times New Roman"/>
                <w:sz w:val="24"/>
                <w:szCs w:val="24"/>
              </w:rPr>
              <w:t>exposure</w:t>
            </w:r>
            <w:r w:rsidRPr="000339BF">
              <w:rPr>
                <w:rFonts w:ascii="Times New Roman" w:hAnsi="Times New Roman" w:hint="eastAsia"/>
                <w:sz w:val="24"/>
                <w:szCs w:val="24"/>
              </w:rPr>
              <w:t>)</w:t>
            </w:r>
          </w:p>
        </w:tc>
        <w:tc>
          <w:tcPr>
            <w:tcW w:w="1985" w:type="dxa"/>
          </w:tcPr>
          <w:p w14:paraId="1FE912DF"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Crude</w:t>
            </w:r>
          </w:p>
        </w:tc>
        <w:tc>
          <w:tcPr>
            <w:tcW w:w="1984" w:type="dxa"/>
          </w:tcPr>
          <w:p w14:paraId="4B85C70F"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sz w:val="24"/>
                <w:szCs w:val="24"/>
              </w:rPr>
              <w:t>Model 1</w:t>
            </w:r>
            <w:r w:rsidRPr="000339BF">
              <w:rPr>
                <w:rFonts w:ascii="Times New Roman" w:hAnsi="Times New Roman"/>
                <w:sz w:val="24"/>
                <w:szCs w:val="24"/>
                <w:vertAlign w:val="superscript"/>
              </w:rPr>
              <w:t>§</w:t>
            </w:r>
          </w:p>
        </w:tc>
        <w:tc>
          <w:tcPr>
            <w:tcW w:w="2127" w:type="dxa"/>
          </w:tcPr>
          <w:p w14:paraId="66326051"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Model 2</w:t>
            </w:r>
            <w:r w:rsidRPr="000339BF">
              <w:rPr>
                <w:rFonts w:ascii="Times New Roman" w:hAnsi="Times New Roman"/>
                <w:sz w:val="24"/>
                <w:szCs w:val="24"/>
                <w:vertAlign w:val="superscript"/>
              </w:rPr>
              <w:t>‡</w:t>
            </w:r>
          </w:p>
        </w:tc>
      </w:tr>
      <w:tr w:rsidR="004B6339" w:rsidRPr="000339BF" w14:paraId="70CF3DDC" w14:textId="77777777" w:rsidTr="001C1242">
        <w:trPr>
          <w:trHeight w:val="431"/>
        </w:trPr>
        <w:tc>
          <w:tcPr>
            <w:tcW w:w="3148" w:type="dxa"/>
          </w:tcPr>
          <w:p w14:paraId="381200C5" w14:textId="77777777" w:rsidR="002037DA" w:rsidRPr="000339BF" w:rsidRDefault="002037DA" w:rsidP="001C1242">
            <w:pPr>
              <w:spacing w:line="480" w:lineRule="auto"/>
              <w:rPr>
                <w:rFonts w:ascii="Times New Roman" w:eastAsia="Batang" w:hAnsi="Times New Roman"/>
                <w:sz w:val="24"/>
                <w:szCs w:val="24"/>
              </w:rPr>
            </w:pPr>
            <w:r w:rsidRPr="000339BF">
              <w:rPr>
                <w:rFonts w:ascii="Times New Roman" w:eastAsia="Batang" w:hAnsi="Times New Roman" w:hint="eastAsia"/>
                <w:sz w:val="24"/>
                <w:szCs w:val="24"/>
              </w:rPr>
              <w:t>Infant sex</w:t>
            </w:r>
          </w:p>
        </w:tc>
        <w:tc>
          <w:tcPr>
            <w:tcW w:w="2097" w:type="dxa"/>
          </w:tcPr>
          <w:p w14:paraId="25B4664D"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418" w:type="dxa"/>
          </w:tcPr>
          <w:p w14:paraId="14C55E8F"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729" w:type="dxa"/>
          </w:tcPr>
          <w:p w14:paraId="72C94B78"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814" w:type="dxa"/>
          </w:tcPr>
          <w:p w14:paraId="2F612B4A"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985" w:type="dxa"/>
          </w:tcPr>
          <w:p w14:paraId="3DC6708D"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1984" w:type="dxa"/>
          </w:tcPr>
          <w:p w14:paraId="00D8B3AF" w14:textId="77777777" w:rsidR="002037DA" w:rsidRPr="000339BF" w:rsidRDefault="002037DA" w:rsidP="001C1242">
            <w:pPr>
              <w:widowControl/>
              <w:wordWrap/>
              <w:autoSpaceDE/>
              <w:autoSpaceDN/>
              <w:spacing w:line="360" w:lineRule="auto"/>
              <w:rPr>
                <w:rFonts w:ascii="Times New Roman" w:hAnsi="Times New Roman"/>
                <w:sz w:val="24"/>
                <w:szCs w:val="24"/>
              </w:rPr>
            </w:pPr>
          </w:p>
        </w:tc>
        <w:tc>
          <w:tcPr>
            <w:tcW w:w="2127" w:type="dxa"/>
          </w:tcPr>
          <w:p w14:paraId="1471E79D" w14:textId="77777777" w:rsidR="002037DA" w:rsidRPr="000339BF" w:rsidRDefault="002037DA" w:rsidP="001C1242">
            <w:pPr>
              <w:widowControl/>
              <w:wordWrap/>
              <w:autoSpaceDE/>
              <w:autoSpaceDN/>
              <w:spacing w:line="360" w:lineRule="auto"/>
              <w:rPr>
                <w:rFonts w:ascii="Times New Roman" w:hAnsi="Times New Roman"/>
                <w:sz w:val="24"/>
                <w:szCs w:val="24"/>
              </w:rPr>
            </w:pPr>
          </w:p>
        </w:tc>
      </w:tr>
      <w:tr w:rsidR="004B6339" w:rsidRPr="000339BF" w14:paraId="7DC0517F" w14:textId="77777777" w:rsidTr="001C1242">
        <w:tc>
          <w:tcPr>
            <w:tcW w:w="3148" w:type="dxa"/>
          </w:tcPr>
          <w:p w14:paraId="598525BB" w14:textId="77777777" w:rsidR="002037DA" w:rsidRPr="000339BF" w:rsidRDefault="002037DA" w:rsidP="001C1242">
            <w:pPr>
              <w:spacing w:line="480" w:lineRule="auto"/>
              <w:rPr>
                <w:rFonts w:ascii="Times New Roman" w:eastAsia="Batang" w:hAnsi="Times New Roman"/>
                <w:sz w:val="24"/>
                <w:szCs w:val="24"/>
              </w:rPr>
            </w:pPr>
            <w:r w:rsidRPr="000339BF">
              <w:rPr>
                <w:rFonts w:ascii="Times New Roman" w:eastAsia="Batang" w:hAnsi="Times New Roman" w:hint="eastAsia"/>
                <w:sz w:val="24"/>
                <w:szCs w:val="24"/>
              </w:rPr>
              <w:t xml:space="preserve"> </w:t>
            </w:r>
            <w:r w:rsidRPr="000339BF">
              <w:rPr>
                <w:rFonts w:ascii="Times New Roman" w:eastAsia="Batang" w:hAnsi="Times New Roman"/>
                <w:sz w:val="24"/>
                <w:szCs w:val="24"/>
              </w:rPr>
              <w:t>M</w:t>
            </w:r>
            <w:r w:rsidRPr="000339BF">
              <w:rPr>
                <w:rFonts w:ascii="Times New Roman" w:eastAsia="Batang" w:hAnsi="Times New Roman" w:hint="eastAsia"/>
                <w:sz w:val="24"/>
                <w:szCs w:val="24"/>
              </w:rPr>
              <w:t>ale</w:t>
            </w:r>
          </w:p>
        </w:tc>
        <w:tc>
          <w:tcPr>
            <w:tcW w:w="2097" w:type="dxa"/>
          </w:tcPr>
          <w:p w14:paraId="64056274"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3D9EEF15"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1546C489" w14:textId="77777777" w:rsidR="002037DA" w:rsidRPr="000339BF" w:rsidRDefault="002037DA" w:rsidP="001C1242">
            <w:pPr>
              <w:widowControl/>
              <w:wordWrap/>
              <w:autoSpaceDE/>
              <w:autoSpaceDN/>
              <w:jc w:val="center"/>
              <w:rPr>
                <w:rFonts w:ascii="Times New Roman" w:hAnsi="Times New Roman"/>
                <w:sz w:val="24"/>
                <w:szCs w:val="24"/>
              </w:rPr>
            </w:pPr>
            <w:r w:rsidRPr="000339BF">
              <w:rPr>
                <w:rFonts w:ascii="Times New Roman" w:hAnsi="Times New Roman" w:hint="eastAsia"/>
                <w:sz w:val="24"/>
                <w:szCs w:val="24"/>
              </w:rPr>
              <w:t>25.</w:t>
            </w:r>
            <w:r w:rsidRPr="000339BF">
              <w:rPr>
                <w:rFonts w:ascii="Times New Roman" w:hAnsi="Times New Roman"/>
                <w:sz w:val="24"/>
                <w:szCs w:val="24"/>
              </w:rPr>
              <w:t>21</w:t>
            </w:r>
          </w:p>
        </w:tc>
        <w:tc>
          <w:tcPr>
            <w:tcW w:w="1814" w:type="dxa"/>
            <w:vAlign w:val="center"/>
          </w:tcPr>
          <w:p w14:paraId="56EE6F52" w14:textId="77777777" w:rsidR="002037DA" w:rsidRPr="000339BF" w:rsidRDefault="002037DA" w:rsidP="001C1242">
            <w:pPr>
              <w:jc w:val="center"/>
              <w:rPr>
                <w:rFonts w:ascii="Times New Roman" w:hAnsi="Times New Roman"/>
                <w:sz w:val="24"/>
                <w:szCs w:val="24"/>
              </w:rPr>
            </w:pPr>
            <w:r w:rsidRPr="000339BF">
              <w:rPr>
                <w:rFonts w:ascii="Times New Roman" w:hAnsi="Times New Roman" w:hint="eastAsia"/>
                <w:sz w:val="24"/>
                <w:szCs w:val="24"/>
              </w:rPr>
              <w:t>28.10</w:t>
            </w:r>
          </w:p>
        </w:tc>
        <w:tc>
          <w:tcPr>
            <w:tcW w:w="1985" w:type="dxa"/>
            <w:vAlign w:val="center"/>
          </w:tcPr>
          <w:p w14:paraId="1431756F"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(1.06 to 1.19)</w:t>
            </w:r>
          </w:p>
        </w:tc>
        <w:tc>
          <w:tcPr>
            <w:tcW w:w="1984" w:type="dxa"/>
            <w:vAlign w:val="center"/>
          </w:tcPr>
          <w:p w14:paraId="4872D23B"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1.12 (1.06 to 1.19)</w:t>
            </w:r>
          </w:p>
        </w:tc>
        <w:tc>
          <w:tcPr>
            <w:tcW w:w="2127" w:type="dxa"/>
            <w:vAlign w:val="center"/>
          </w:tcPr>
          <w:p w14:paraId="77F7F008"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1.08 (1.02 to 1.15)</w:t>
            </w:r>
          </w:p>
        </w:tc>
      </w:tr>
      <w:tr w:rsidR="004B6339" w:rsidRPr="000339BF" w14:paraId="036652A1" w14:textId="77777777" w:rsidTr="001C1242">
        <w:tc>
          <w:tcPr>
            <w:tcW w:w="3148" w:type="dxa"/>
          </w:tcPr>
          <w:p w14:paraId="5603793C" w14:textId="77777777" w:rsidR="002037DA" w:rsidRPr="000339BF" w:rsidRDefault="002037DA" w:rsidP="001C1242">
            <w:pPr>
              <w:spacing w:line="480" w:lineRule="auto"/>
              <w:rPr>
                <w:rFonts w:ascii="Times New Roman" w:eastAsia="Batang" w:hAnsi="Times New Roman"/>
                <w:sz w:val="24"/>
                <w:szCs w:val="24"/>
              </w:rPr>
            </w:pPr>
            <w:r w:rsidRPr="000339BF">
              <w:rPr>
                <w:rFonts w:ascii="Times New Roman" w:eastAsia="Batang" w:hAnsi="Times New Roman" w:hint="eastAsia"/>
                <w:sz w:val="24"/>
                <w:szCs w:val="24"/>
              </w:rPr>
              <w:t xml:space="preserve"> </w:t>
            </w:r>
            <w:r w:rsidRPr="000339BF">
              <w:rPr>
                <w:rFonts w:ascii="Times New Roman" w:eastAsia="Batang" w:hAnsi="Times New Roman"/>
                <w:sz w:val="24"/>
                <w:szCs w:val="24"/>
              </w:rPr>
              <w:t>Fem</w:t>
            </w:r>
            <w:r w:rsidRPr="000339BF">
              <w:rPr>
                <w:rFonts w:ascii="Times New Roman" w:eastAsia="Batang" w:hAnsi="Times New Roman" w:hint="eastAsia"/>
                <w:sz w:val="24"/>
                <w:szCs w:val="24"/>
              </w:rPr>
              <w:t>ale</w:t>
            </w:r>
          </w:p>
        </w:tc>
        <w:tc>
          <w:tcPr>
            <w:tcW w:w="2097" w:type="dxa"/>
          </w:tcPr>
          <w:p w14:paraId="5E4ED5A0"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11664B5F"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1C6632BD"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19.08</w:t>
            </w:r>
          </w:p>
        </w:tc>
        <w:tc>
          <w:tcPr>
            <w:tcW w:w="1814" w:type="dxa"/>
            <w:vAlign w:val="center"/>
          </w:tcPr>
          <w:p w14:paraId="17B52B1E"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21.86</w:t>
            </w:r>
          </w:p>
        </w:tc>
        <w:tc>
          <w:tcPr>
            <w:tcW w:w="1985" w:type="dxa"/>
            <w:vAlign w:val="center"/>
          </w:tcPr>
          <w:p w14:paraId="1C43E90E"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1.18 (1.09 to 1.27)</w:t>
            </w:r>
          </w:p>
        </w:tc>
        <w:tc>
          <w:tcPr>
            <w:tcW w:w="1984" w:type="dxa"/>
            <w:vAlign w:val="center"/>
          </w:tcPr>
          <w:p w14:paraId="745078AD"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1.17 (1.08 to 1.26)</w:t>
            </w:r>
          </w:p>
        </w:tc>
        <w:tc>
          <w:tcPr>
            <w:tcW w:w="2127" w:type="dxa"/>
            <w:vAlign w:val="center"/>
          </w:tcPr>
          <w:p w14:paraId="4E3286B3"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1.13 (1.04 to 1.22)</w:t>
            </w:r>
          </w:p>
        </w:tc>
      </w:tr>
      <w:tr w:rsidR="004B6339" w:rsidRPr="000339BF" w14:paraId="30A4A6DB" w14:textId="77777777" w:rsidTr="001C1242">
        <w:tc>
          <w:tcPr>
            <w:tcW w:w="3148" w:type="dxa"/>
          </w:tcPr>
          <w:p w14:paraId="077C968D" w14:textId="77777777" w:rsidR="002037DA" w:rsidRPr="000339BF" w:rsidRDefault="002037DA" w:rsidP="001C1242">
            <w:pPr>
              <w:spacing w:line="480" w:lineRule="auto"/>
              <w:rPr>
                <w:rFonts w:ascii="Times New Roman" w:eastAsia="Batang" w:hAnsi="Times New Roman"/>
                <w:sz w:val="24"/>
                <w:szCs w:val="24"/>
              </w:rPr>
            </w:pPr>
            <w:r w:rsidRPr="000339BF">
              <w:rPr>
                <w:rFonts w:ascii="Times New Roman" w:eastAsia="Batang" w:hAnsi="Times New Roman"/>
                <w:sz w:val="24"/>
                <w:szCs w:val="24"/>
              </w:rPr>
              <w:t xml:space="preserve">Calendar period of birth </w:t>
            </w:r>
          </w:p>
        </w:tc>
        <w:tc>
          <w:tcPr>
            <w:tcW w:w="2097" w:type="dxa"/>
            <w:vAlign w:val="center"/>
          </w:tcPr>
          <w:p w14:paraId="51A84B34" w14:textId="77777777" w:rsidR="002037DA" w:rsidRPr="000339BF" w:rsidRDefault="002037DA" w:rsidP="001C1242">
            <w:pPr>
              <w:spacing w:line="360" w:lineRule="auto"/>
              <w:jc w:val="center"/>
              <w:rPr>
                <w:rFonts w:ascii="Times New Roman" w:hAnsi="Times New Roman"/>
                <w:sz w:val="24"/>
                <w:szCs w:val="24"/>
              </w:rPr>
            </w:pPr>
          </w:p>
        </w:tc>
        <w:tc>
          <w:tcPr>
            <w:tcW w:w="1418" w:type="dxa"/>
            <w:vAlign w:val="center"/>
          </w:tcPr>
          <w:p w14:paraId="4059FBA2"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729" w:type="dxa"/>
            <w:vAlign w:val="center"/>
          </w:tcPr>
          <w:p w14:paraId="57174559"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814" w:type="dxa"/>
            <w:vAlign w:val="center"/>
          </w:tcPr>
          <w:p w14:paraId="32CC5CD2"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985" w:type="dxa"/>
            <w:vAlign w:val="center"/>
          </w:tcPr>
          <w:p w14:paraId="6511B6EF" w14:textId="77777777" w:rsidR="002037DA" w:rsidRPr="000339BF" w:rsidRDefault="002037DA" w:rsidP="001C1242">
            <w:pPr>
              <w:widowControl/>
              <w:wordWrap/>
              <w:autoSpaceDE/>
              <w:autoSpaceDN/>
              <w:jc w:val="center"/>
              <w:rPr>
                <w:rFonts w:ascii="Times New Roman" w:hAnsi="Times New Roman"/>
                <w:b/>
                <w:szCs w:val="20"/>
              </w:rPr>
            </w:pPr>
          </w:p>
        </w:tc>
        <w:tc>
          <w:tcPr>
            <w:tcW w:w="1984" w:type="dxa"/>
            <w:vAlign w:val="center"/>
          </w:tcPr>
          <w:p w14:paraId="73A3D613" w14:textId="77777777" w:rsidR="002037DA" w:rsidRPr="000339BF" w:rsidRDefault="002037DA" w:rsidP="001C1242">
            <w:pPr>
              <w:jc w:val="center"/>
              <w:rPr>
                <w:rFonts w:ascii="Times New Roman" w:hAnsi="Times New Roman"/>
                <w:b/>
                <w:szCs w:val="20"/>
              </w:rPr>
            </w:pPr>
          </w:p>
        </w:tc>
        <w:tc>
          <w:tcPr>
            <w:tcW w:w="2127" w:type="dxa"/>
            <w:vAlign w:val="center"/>
          </w:tcPr>
          <w:p w14:paraId="6F587C47" w14:textId="77777777" w:rsidR="002037DA" w:rsidRPr="000339BF" w:rsidRDefault="002037DA" w:rsidP="001C1242">
            <w:pPr>
              <w:jc w:val="center"/>
              <w:rPr>
                <w:rFonts w:ascii="Times New Roman" w:hAnsi="Times New Roman"/>
                <w:b/>
                <w:szCs w:val="20"/>
              </w:rPr>
            </w:pPr>
          </w:p>
        </w:tc>
      </w:tr>
      <w:tr w:rsidR="004B6339" w:rsidRPr="000339BF" w14:paraId="0EDCFFDC" w14:textId="77777777" w:rsidTr="001C1242">
        <w:tc>
          <w:tcPr>
            <w:tcW w:w="3148" w:type="dxa"/>
          </w:tcPr>
          <w:p w14:paraId="37A1EB29" w14:textId="77777777" w:rsidR="002037DA" w:rsidRPr="000339BF" w:rsidRDefault="002037DA" w:rsidP="001C1242">
            <w:pPr>
              <w:spacing w:line="480" w:lineRule="auto"/>
              <w:ind w:firstLineChars="50" w:firstLine="120"/>
              <w:rPr>
                <w:rFonts w:ascii="Times New Roman" w:eastAsia="Batang" w:hAnsi="Times New Roman"/>
                <w:sz w:val="24"/>
                <w:szCs w:val="24"/>
              </w:rPr>
            </w:pPr>
            <w:r w:rsidRPr="000339BF">
              <w:rPr>
                <w:rFonts w:ascii="Times New Roman" w:eastAsia="Batang" w:hAnsi="Times New Roman" w:hint="eastAsia"/>
                <w:sz w:val="24"/>
                <w:szCs w:val="24"/>
              </w:rPr>
              <w:t>2008-20</w:t>
            </w:r>
            <w:r w:rsidRPr="000339BF">
              <w:rPr>
                <w:rFonts w:ascii="Times New Roman" w:eastAsia="Batang" w:hAnsi="Times New Roman"/>
                <w:sz w:val="24"/>
                <w:szCs w:val="24"/>
              </w:rPr>
              <w:t xml:space="preserve">10 </w:t>
            </w:r>
          </w:p>
        </w:tc>
        <w:tc>
          <w:tcPr>
            <w:tcW w:w="2097" w:type="dxa"/>
          </w:tcPr>
          <w:p w14:paraId="59C7684C"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51F914BC"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5B9D4411" w14:textId="77777777" w:rsidR="002037DA" w:rsidRPr="000339BF" w:rsidRDefault="002037DA" w:rsidP="001C1242">
            <w:pPr>
              <w:widowControl/>
              <w:tabs>
                <w:tab w:val="left" w:pos="883"/>
              </w:tabs>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25.71</w:t>
            </w:r>
          </w:p>
        </w:tc>
        <w:tc>
          <w:tcPr>
            <w:tcW w:w="1814" w:type="dxa"/>
            <w:vAlign w:val="center"/>
          </w:tcPr>
          <w:p w14:paraId="3B491CDD"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29.01</w:t>
            </w:r>
          </w:p>
        </w:tc>
        <w:tc>
          <w:tcPr>
            <w:tcW w:w="1985" w:type="dxa"/>
            <w:vAlign w:val="center"/>
          </w:tcPr>
          <w:p w14:paraId="7EE51835"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1.13 (1.12 to 1.15)</w:t>
            </w:r>
          </w:p>
        </w:tc>
        <w:tc>
          <w:tcPr>
            <w:tcW w:w="1984" w:type="dxa"/>
            <w:vAlign w:val="center"/>
          </w:tcPr>
          <w:p w14:paraId="35DEA5DC"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1.12 (1.11 to 1.14)</w:t>
            </w:r>
          </w:p>
        </w:tc>
        <w:tc>
          <w:tcPr>
            <w:tcW w:w="2127" w:type="dxa"/>
            <w:vAlign w:val="center"/>
          </w:tcPr>
          <w:p w14:paraId="398DC576"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1.10 (1.09 to 1.11)</w:t>
            </w:r>
          </w:p>
        </w:tc>
      </w:tr>
      <w:tr w:rsidR="004B6339" w:rsidRPr="000339BF" w14:paraId="13AAA9FD" w14:textId="77777777" w:rsidTr="001C1242">
        <w:tc>
          <w:tcPr>
            <w:tcW w:w="3148" w:type="dxa"/>
          </w:tcPr>
          <w:p w14:paraId="4F50530B" w14:textId="77777777" w:rsidR="002037DA" w:rsidRPr="000339BF" w:rsidRDefault="002037DA" w:rsidP="001C1242">
            <w:pPr>
              <w:spacing w:line="480" w:lineRule="auto"/>
              <w:ind w:firstLineChars="50" w:firstLine="120"/>
              <w:rPr>
                <w:rFonts w:ascii="Times New Roman" w:eastAsia="Batang" w:hAnsi="Times New Roman"/>
                <w:sz w:val="24"/>
                <w:szCs w:val="24"/>
              </w:rPr>
            </w:pPr>
            <w:r w:rsidRPr="000339BF">
              <w:rPr>
                <w:rFonts w:ascii="Times New Roman" w:eastAsia="Batang" w:hAnsi="Times New Roman" w:hint="eastAsia"/>
                <w:sz w:val="24"/>
                <w:szCs w:val="24"/>
              </w:rPr>
              <w:t>201</w:t>
            </w:r>
            <w:r w:rsidRPr="000339BF">
              <w:rPr>
                <w:rFonts w:ascii="Times New Roman" w:eastAsia="Batang" w:hAnsi="Times New Roman"/>
                <w:sz w:val="24"/>
                <w:szCs w:val="24"/>
              </w:rPr>
              <w:t>1</w:t>
            </w:r>
            <w:r w:rsidRPr="000339BF">
              <w:rPr>
                <w:rFonts w:ascii="Times New Roman" w:eastAsia="Batang" w:hAnsi="Times New Roman" w:hint="eastAsia"/>
                <w:sz w:val="24"/>
                <w:szCs w:val="24"/>
              </w:rPr>
              <w:t>-201</w:t>
            </w:r>
            <w:r w:rsidRPr="000339BF">
              <w:rPr>
                <w:rFonts w:ascii="Times New Roman" w:eastAsia="Batang" w:hAnsi="Times New Roman"/>
                <w:sz w:val="24"/>
                <w:szCs w:val="24"/>
              </w:rPr>
              <w:t>2</w:t>
            </w:r>
          </w:p>
        </w:tc>
        <w:tc>
          <w:tcPr>
            <w:tcW w:w="2097" w:type="dxa"/>
          </w:tcPr>
          <w:p w14:paraId="578EA8B5"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16EB0E2F"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528BE02A"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21.22</w:t>
            </w:r>
          </w:p>
        </w:tc>
        <w:tc>
          <w:tcPr>
            <w:tcW w:w="1814" w:type="dxa"/>
            <w:vAlign w:val="center"/>
          </w:tcPr>
          <w:p w14:paraId="5B2382D9"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23.59</w:t>
            </w:r>
          </w:p>
        </w:tc>
        <w:tc>
          <w:tcPr>
            <w:tcW w:w="1985" w:type="dxa"/>
            <w:vAlign w:val="center"/>
          </w:tcPr>
          <w:p w14:paraId="7C5FA5A1"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1.11 (1.10 to 1.13)</w:t>
            </w:r>
          </w:p>
        </w:tc>
        <w:tc>
          <w:tcPr>
            <w:tcW w:w="1984" w:type="dxa"/>
            <w:vAlign w:val="center"/>
          </w:tcPr>
          <w:p w14:paraId="7C6219C8"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1.11 (1.09 to 1.12)</w:t>
            </w:r>
          </w:p>
        </w:tc>
        <w:tc>
          <w:tcPr>
            <w:tcW w:w="2127" w:type="dxa"/>
            <w:vAlign w:val="center"/>
          </w:tcPr>
          <w:p w14:paraId="5A83F714"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1.08 (1.07 to 1.10)</w:t>
            </w:r>
          </w:p>
        </w:tc>
      </w:tr>
      <w:tr w:rsidR="004B6339" w:rsidRPr="000339BF" w14:paraId="6055F2F9" w14:textId="77777777" w:rsidTr="001C1242">
        <w:tc>
          <w:tcPr>
            <w:tcW w:w="3148" w:type="dxa"/>
          </w:tcPr>
          <w:p w14:paraId="1547FBB8" w14:textId="77777777" w:rsidR="002037DA" w:rsidRPr="000339BF" w:rsidRDefault="002037DA" w:rsidP="001C1242">
            <w:pPr>
              <w:spacing w:line="480" w:lineRule="auto"/>
              <w:ind w:firstLineChars="50" w:firstLine="120"/>
              <w:rPr>
                <w:rFonts w:ascii="Times New Roman" w:eastAsia="Batang" w:hAnsi="Times New Roman"/>
                <w:sz w:val="24"/>
                <w:szCs w:val="24"/>
              </w:rPr>
            </w:pPr>
            <w:r w:rsidRPr="000339BF">
              <w:rPr>
                <w:rFonts w:ascii="Times New Roman" w:eastAsia="Batang" w:hAnsi="Times New Roman" w:hint="eastAsia"/>
                <w:sz w:val="24"/>
                <w:szCs w:val="24"/>
              </w:rPr>
              <w:lastRenderedPageBreak/>
              <w:t>201</w:t>
            </w:r>
            <w:r w:rsidRPr="000339BF">
              <w:rPr>
                <w:rFonts w:ascii="Times New Roman" w:eastAsia="Batang" w:hAnsi="Times New Roman"/>
                <w:sz w:val="24"/>
                <w:szCs w:val="24"/>
              </w:rPr>
              <w:t>3</w:t>
            </w:r>
            <w:r w:rsidRPr="000339BF">
              <w:rPr>
                <w:rFonts w:ascii="Times New Roman" w:eastAsia="Batang" w:hAnsi="Times New Roman" w:hint="eastAsia"/>
                <w:sz w:val="24"/>
                <w:szCs w:val="24"/>
              </w:rPr>
              <w:t>-2015</w:t>
            </w:r>
          </w:p>
        </w:tc>
        <w:tc>
          <w:tcPr>
            <w:tcW w:w="2097" w:type="dxa"/>
          </w:tcPr>
          <w:p w14:paraId="05908D2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1583B35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7883BD7C"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17.57</w:t>
            </w:r>
          </w:p>
        </w:tc>
        <w:tc>
          <w:tcPr>
            <w:tcW w:w="1814" w:type="dxa"/>
            <w:vAlign w:val="center"/>
          </w:tcPr>
          <w:p w14:paraId="710936AE"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19.59</w:t>
            </w:r>
          </w:p>
        </w:tc>
        <w:tc>
          <w:tcPr>
            <w:tcW w:w="1985" w:type="dxa"/>
            <w:vAlign w:val="center"/>
          </w:tcPr>
          <w:p w14:paraId="09839C23"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(1.09 to 1.14)</w:t>
            </w:r>
          </w:p>
        </w:tc>
        <w:tc>
          <w:tcPr>
            <w:tcW w:w="1984" w:type="dxa"/>
            <w:vAlign w:val="center"/>
          </w:tcPr>
          <w:p w14:paraId="1909A5FC"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1.11 (1.09 to 1.13)</w:t>
            </w:r>
          </w:p>
        </w:tc>
        <w:tc>
          <w:tcPr>
            <w:tcW w:w="2127" w:type="dxa"/>
            <w:vAlign w:val="center"/>
          </w:tcPr>
          <w:p w14:paraId="22318206"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1.09 (1.07 to 1.12)</w:t>
            </w:r>
          </w:p>
        </w:tc>
      </w:tr>
      <w:tr w:rsidR="004B6339" w:rsidRPr="000339BF" w14:paraId="7F6F23F2" w14:textId="77777777" w:rsidTr="001C1242">
        <w:tc>
          <w:tcPr>
            <w:tcW w:w="3148" w:type="dxa"/>
          </w:tcPr>
          <w:p w14:paraId="5C572FA5" w14:textId="77777777" w:rsidR="002037DA" w:rsidRPr="000339BF" w:rsidRDefault="002037DA" w:rsidP="001C1242">
            <w:pPr>
              <w:spacing w:line="480" w:lineRule="auto"/>
              <w:rPr>
                <w:rFonts w:ascii="Times New Roman" w:hAnsi="Times New Roman"/>
                <w:kern w:val="0"/>
                <w:sz w:val="24"/>
                <w:szCs w:val="24"/>
              </w:rPr>
            </w:pPr>
            <w:r w:rsidRPr="000339BF">
              <w:rPr>
                <w:rFonts w:ascii="Times New Roman" w:hAnsi="Times New Roman"/>
                <w:kern w:val="0"/>
                <w:sz w:val="24"/>
                <w:szCs w:val="24"/>
              </w:rPr>
              <w:t>Region of residence</w:t>
            </w:r>
          </w:p>
        </w:tc>
        <w:tc>
          <w:tcPr>
            <w:tcW w:w="2097" w:type="dxa"/>
            <w:vAlign w:val="center"/>
          </w:tcPr>
          <w:p w14:paraId="17CBAA14" w14:textId="77777777" w:rsidR="002037DA" w:rsidRPr="000339BF" w:rsidRDefault="002037DA" w:rsidP="001C1242">
            <w:pPr>
              <w:spacing w:line="360" w:lineRule="auto"/>
              <w:jc w:val="center"/>
              <w:rPr>
                <w:rFonts w:ascii="Times New Roman" w:hAnsi="Times New Roman"/>
                <w:sz w:val="24"/>
                <w:szCs w:val="24"/>
              </w:rPr>
            </w:pPr>
          </w:p>
        </w:tc>
        <w:tc>
          <w:tcPr>
            <w:tcW w:w="1418" w:type="dxa"/>
            <w:vAlign w:val="center"/>
          </w:tcPr>
          <w:p w14:paraId="7B4892A2"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729" w:type="dxa"/>
            <w:vAlign w:val="center"/>
          </w:tcPr>
          <w:p w14:paraId="2A2E5B19"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814" w:type="dxa"/>
            <w:vAlign w:val="center"/>
          </w:tcPr>
          <w:p w14:paraId="4F698681"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985" w:type="dxa"/>
            <w:vAlign w:val="center"/>
          </w:tcPr>
          <w:p w14:paraId="1E59D417" w14:textId="77777777" w:rsidR="002037DA" w:rsidRPr="000339BF" w:rsidRDefault="002037DA" w:rsidP="001C1242">
            <w:pPr>
              <w:widowControl/>
              <w:wordWrap/>
              <w:autoSpaceDE/>
              <w:autoSpaceDN/>
              <w:rPr>
                <w:rFonts w:ascii="Times New Roman" w:eastAsia="Malgun Gothic" w:hAnsi="Times New Roman"/>
                <w:szCs w:val="20"/>
              </w:rPr>
            </w:pPr>
          </w:p>
        </w:tc>
        <w:tc>
          <w:tcPr>
            <w:tcW w:w="1984" w:type="dxa"/>
            <w:vAlign w:val="center"/>
          </w:tcPr>
          <w:p w14:paraId="772A25EF" w14:textId="77777777" w:rsidR="002037DA" w:rsidRPr="000339BF" w:rsidRDefault="002037DA" w:rsidP="001C1242">
            <w:pPr>
              <w:rPr>
                <w:rFonts w:ascii="Times New Roman" w:eastAsia="Malgun Gothic" w:hAnsi="Times New Roman"/>
                <w:szCs w:val="20"/>
              </w:rPr>
            </w:pPr>
          </w:p>
        </w:tc>
        <w:tc>
          <w:tcPr>
            <w:tcW w:w="2127" w:type="dxa"/>
            <w:vAlign w:val="center"/>
          </w:tcPr>
          <w:p w14:paraId="26FE28C7" w14:textId="77777777" w:rsidR="002037DA" w:rsidRPr="000339BF" w:rsidRDefault="002037DA" w:rsidP="001C1242">
            <w:pPr>
              <w:rPr>
                <w:rFonts w:ascii="Times New Roman" w:eastAsia="Malgun Gothic" w:hAnsi="Times New Roman"/>
                <w:szCs w:val="20"/>
              </w:rPr>
            </w:pPr>
          </w:p>
        </w:tc>
      </w:tr>
      <w:tr w:rsidR="004B6339" w:rsidRPr="000339BF" w14:paraId="3620FB21" w14:textId="77777777" w:rsidTr="001C1242">
        <w:tc>
          <w:tcPr>
            <w:tcW w:w="3148" w:type="dxa"/>
          </w:tcPr>
          <w:p w14:paraId="65C2E9F5" w14:textId="77777777" w:rsidR="002037DA" w:rsidRPr="000339BF" w:rsidRDefault="002037DA" w:rsidP="001C1242">
            <w:pPr>
              <w:spacing w:line="480" w:lineRule="auto"/>
              <w:ind w:firstLineChars="100" w:firstLine="240"/>
              <w:rPr>
                <w:rFonts w:ascii="Times New Roman" w:hAnsi="Times New Roman"/>
                <w:kern w:val="0"/>
                <w:sz w:val="24"/>
                <w:szCs w:val="24"/>
              </w:rPr>
            </w:pPr>
            <w:r w:rsidRPr="000339BF">
              <w:rPr>
                <w:rFonts w:ascii="Times New Roman" w:hAnsi="Times New Roman"/>
                <w:kern w:val="0"/>
                <w:sz w:val="24"/>
                <w:szCs w:val="24"/>
              </w:rPr>
              <w:t>Rural</w:t>
            </w:r>
          </w:p>
        </w:tc>
        <w:tc>
          <w:tcPr>
            <w:tcW w:w="2097" w:type="dxa"/>
          </w:tcPr>
          <w:p w14:paraId="01963D5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7BBBE434"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722EA888" w14:textId="77777777" w:rsidR="002037DA" w:rsidRPr="000339BF" w:rsidRDefault="002037DA" w:rsidP="001C1242">
            <w:pPr>
              <w:widowControl/>
              <w:wordWrap/>
              <w:autoSpaceDE/>
              <w:autoSpaceDN/>
              <w:jc w:val="center"/>
              <w:rPr>
                <w:rFonts w:ascii="Times New Roman" w:hAnsi="Times New Roman"/>
                <w:sz w:val="24"/>
                <w:szCs w:val="24"/>
              </w:rPr>
            </w:pPr>
            <w:r w:rsidRPr="000339BF">
              <w:rPr>
                <w:rFonts w:ascii="Times New Roman" w:hAnsi="Times New Roman" w:hint="eastAsia"/>
                <w:sz w:val="24"/>
                <w:szCs w:val="24"/>
              </w:rPr>
              <w:t>22.33</w:t>
            </w:r>
          </w:p>
        </w:tc>
        <w:tc>
          <w:tcPr>
            <w:tcW w:w="1814" w:type="dxa"/>
            <w:vAlign w:val="center"/>
          </w:tcPr>
          <w:p w14:paraId="030468B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25.10</w:t>
            </w:r>
          </w:p>
        </w:tc>
        <w:tc>
          <w:tcPr>
            <w:tcW w:w="1985" w:type="dxa"/>
            <w:vAlign w:val="center"/>
          </w:tcPr>
          <w:p w14:paraId="5B31D8F8"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1.11 (1.10 to 1.13)</w:t>
            </w:r>
          </w:p>
        </w:tc>
        <w:tc>
          <w:tcPr>
            <w:tcW w:w="1984" w:type="dxa"/>
            <w:vAlign w:val="center"/>
          </w:tcPr>
          <w:p w14:paraId="225D8D8C"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1.11 (1.09 to 1.12)</w:t>
            </w:r>
          </w:p>
        </w:tc>
        <w:tc>
          <w:tcPr>
            <w:tcW w:w="2127" w:type="dxa"/>
            <w:vAlign w:val="center"/>
          </w:tcPr>
          <w:p w14:paraId="7A0BEA1B"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1.08 (1.07 to 1.10)</w:t>
            </w:r>
          </w:p>
        </w:tc>
      </w:tr>
      <w:tr w:rsidR="004B6339" w:rsidRPr="000339BF" w14:paraId="4FF49222" w14:textId="77777777" w:rsidTr="001C1242">
        <w:tc>
          <w:tcPr>
            <w:tcW w:w="3148" w:type="dxa"/>
          </w:tcPr>
          <w:p w14:paraId="2A4EFB6E" w14:textId="77777777" w:rsidR="002037DA" w:rsidRPr="000339BF" w:rsidRDefault="002037DA" w:rsidP="001C1242">
            <w:pPr>
              <w:spacing w:line="480" w:lineRule="auto"/>
              <w:ind w:firstLineChars="100" w:firstLine="240"/>
              <w:rPr>
                <w:rFonts w:ascii="Times New Roman" w:hAnsi="Times New Roman"/>
                <w:kern w:val="0"/>
                <w:sz w:val="24"/>
                <w:szCs w:val="24"/>
              </w:rPr>
            </w:pPr>
            <w:r w:rsidRPr="000339BF">
              <w:rPr>
                <w:rFonts w:ascii="Times New Roman" w:hAnsi="Times New Roman"/>
                <w:kern w:val="0"/>
                <w:sz w:val="24"/>
                <w:szCs w:val="24"/>
              </w:rPr>
              <w:t>Urban</w:t>
            </w:r>
          </w:p>
        </w:tc>
        <w:tc>
          <w:tcPr>
            <w:tcW w:w="2097" w:type="dxa"/>
          </w:tcPr>
          <w:p w14:paraId="331067A7"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17655074"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24CC435D" w14:textId="77777777" w:rsidR="002037DA" w:rsidRPr="000339BF" w:rsidRDefault="002037DA" w:rsidP="001C1242">
            <w:pPr>
              <w:jc w:val="center"/>
              <w:rPr>
                <w:rFonts w:ascii="Times New Roman" w:hAnsi="Times New Roman"/>
                <w:sz w:val="24"/>
                <w:szCs w:val="24"/>
              </w:rPr>
            </w:pPr>
            <w:r w:rsidRPr="000339BF">
              <w:rPr>
                <w:rFonts w:ascii="Times New Roman" w:hAnsi="Times New Roman" w:hint="eastAsia"/>
                <w:sz w:val="24"/>
                <w:szCs w:val="24"/>
              </w:rPr>
              <w:t>22.05</w:t>
            </w:r>
          </w:p>
        </w:tc>
        <w:tc>
          <w:tcPr>
            <w:tcW w:w="1814" w:type="dxa"/>
            <w:vAlign w:val="center"/>
          </w:tcPr>
          <w:p w14:paraId="4B411CBA"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25.26</w:t>
            </w:r>
          </w:p>
        </w:tc>
        <w:tc>
          <w:tcPr>
            <w:tcW w:w="1985" w:type="dxa"/>
            <w:vAlign w:val="center"/>
          </w:tcPr>
          <w:p w14:paraId="1BF7F286"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1.14 (1.12 to 1.15)</w:t>
            </w:r>
          </w:p>
        </w:tc>
        <w:tc>
          <w:tcPr>
            <w:tcW w:w="1984" w:type="dxa"/>
            <w:vAlign w:val="center"/>
          </w:tcPr>
          <w:p w14:paraId="121FC830"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1.13 (1.11 to 1.14)</w:t>
            </w:r>
          </w:p>
        </w:tc>
        <w:tc>
          <w:tcPr>
            <w:tcW w:w="2127" w:type="dxa"/>
            <w:vAlign w:val="center"/>
          </w:tcPr>
          <w:p w14:paraId="684F942E"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1.10 (1.09 to 1.12)</w:t>
            </w:r>
          </w:p>
        </w:tc>
      </w:tr>
      <w:tr w:rsidR="004B6339" w:rsidRPr="000339BF" w14:paraId="71CBFEC3" w14:textId="77777777" w:rsidTr="001C1242">
        <w:tc>
          <w:tcPr>
            <w:tcW w:w="3148" w:type="dxa"/>
          </w:tcPr>
          <w:p w14:paraId="749711FE" w14:textId="77777777" w:rsidR="002037DA" w:rsidRPr="000339BF" w:rsidRDefault="002037DA" w:rsidP="001C1242">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Breastfeeding</w:t>
            </w:r>
          </w:p>
        </w:tc>
        <w:tc>
          <w:tcPr>
            <w:tcW w:w="2097" w:type="dxa"/>
            <w:vAlign w:val="center"/>
          </w:tcPr>
          <w:p w14:paraId="629A2FD6" w14:textId="77777777" w:rsidR="002037DA" w:rsidRPr="000339BF" w:rsidRDefault="002037DA" w:rsidP="001C1242">
            <w:pPr>
              <w:jc w:val="center"/>
              <w:rPr>
                <w:rFonts w:ascii="Times New Roman" w:hAnsi="Times New Roman"/>
                <w:sz w:val="24"/>
                <w:szCs w:val="24"/>
              </w:rPr>
            </w:pPr>
          </w:p>
        </w:tc>
        <w:tc>
          <w:tcPr>
            <w:tcW w:w="1418" w:type="dxa"/>
            <w:vAlign w:val="center"/>
          </w:tcPr>
          <w:p w14:paraId="502A1A9B" w14:textId="77777777" w:rsidR="002037DA" w:rsidRPr="000339BF" w:rsidRDefault="002037DA" w:rsidP="001C1242">
            <w:pPr>
              <w:jc w:val="center"/>
              <w:rPr>
                <w:rFonts w:ascii="Times New Roman" w:hAnsi="Times New Roman"/>
                <w:sz w:val="24"/>
                <w:szCs w:val="24"/>
              </w:rPr>
            </w:pPr>
          </w:p>
        </w:tc>
        <w:tc>
          <w:tcPr>
            <w:tcW w:w="1729" w:type="dxa"/>
            <w:vAlign w:val="center"/>
          </w:tcPr>
          <w:p w14:paraId="7A4B7B6E" w14:textId="77777777" w:rsidR="002037DA" w:rsidRPr="000339BF" w:rsidRDefault="002037DA" w:rsidP="001C1242">
            <w:pPr>
              <w:jc w:val="center"/>
              <w:rPr>
                <w:rFonts w:ascii="Times New Roman" w:hAnsi="Times New Roman"/>
                <w:sz w:val="24"/>
                <w:szCs w:val="24"/>
              </w:rPr>
            </w:pPr>
          </w:p>
        </w:tc>
        <w:tc>
          <w:tcPr>
            <w:tcW w:w="1814" w:type="dxa"/>
            <w:vAlign w:val="center"/>
          </w:tcPr>
          <w:p w14:paraId="3CCB23F8"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p>
        </w:tc>
        <w:tc>
          <w:tcPr>
            <w:tcW w:w="1985" w:type="dxa"/>
            <w:vAlign w:val="center"/>
          </w:tcPr>
          <w:p w14:paraId="582FC86B" w14:textId="77777777" w:rsidR="002037DA" w:rsidRPr="000339BF" w:rsidRDefault="002037DA" w:rsidP="001C1242">
            <w:pPr>
              <w:widowControl/>
              <w:wordWrap/>
              <w:autoSpaceDE/>
              <w:autoSpaceDN/>
              <w:spacing w:line="360" w:lineRule="auto"/>
              <w:jc w:val="center"/>
              <w:rPr>
                <w:rFonts w:ascii="Times New Roman" w:hAnsi="Times New Roman"/>
                <w:b/>
                <w:szCs w:val="20"/>
              </w:rPr>
            </w:pPr>
          </w:p>
        </w:tc>
        <w:tc>
          <w:tcPr>
            <w:tcW w:w="1984" w:type="dxa"/>
            <w:vAlign w:val="center"/>
          </w:tcPr>
          <w:p w14:paraId="3C289D38" w14:textId="77777777" w:rsidR="002037DA" w:rsidRPr="000339BF" w:rsidRDefault="002037DA" w:rsidP="001C1242">
            <w:pPr>
              <w:widowControl/>
              <w:wordWrap/>
              <w:autoSpaceDE/>
              <w:autoSpaceDN/>
              <w:spacing w:line="360" w:lineRule="auto"/>
              <w:jc w:val="center"/>
              <w:rPr>
                <w:rFonts w:ascii="Times New Roman" w:hAnsi="Times New Roman"/>
                <w:b/>
                <w:szCs w:val="20"/>
              </w:rPr>
            </w:pPr>
          </w:p>
        </w:tc>
        <w:tc>
          <w:tcPr>
            <w:tcW w:w="2127" w:type="dxa"/>
            <w:vAlign w:val="center"/>
          </w:tcPr>
          <w:p w14:paraId="7D2439D8" w14:textId="77777777" w:rsidR="002037DA" w:rsidRPr="000339BF" w:rsidRDefault="002037DA" w:rsidP="001C1242">
            <w:pPr>
              <w:widowControl/>
              <w:wordWrap/>
              <w:autoSpaceDE/>
              <w:autoSpaceDN/>
              <w:spacing w:line="360" w:lineRule="auto"/>
              <w:jc w:val="center"/>
              <w:rPr>
                <w:rFonts w:ascii="Times New Roman" w:hAnsi="Times New Roman"/>
                <w:b/>
                <w:szCs w:val="20"/>
              </w:rPr>
            </w:pPr>
          </w:p>
        </w:tc>
      </w:tr>
      <w:tr w:rsidR="004B6339" w:rsidRPr="000339BF" w14:paraId="0659E3F3" w14:textId="77777777" w:rsidTr="001C1242">
        <w:tc>
          <w:tcPr>
            <w:tcW w:w="3148" w:type="dxa"/>
          </w:tcPr>
          <w:p w14:paraId="39F9833D" w14:textId="77777777" w:rsidR="002037DA" w:rsidRPr="000339BF" w:rsidRDefault="002037DA" w:rsidP="001C1242">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Yes</w:t>
            </w:r>
          </w:p>
        </w:tc>
        <w:tc>
          <w:tcPr>
            <w:tcW w:w="2097" w:type="dxa"/>
          </w:tcPr>
          <w:p w14:paraId="342C9380"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2D237543"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44564410" w14:textId="77777777" w:rsidR="002037DA" w:rsidRPr="000339BF" w:rsidRDefault="002037DA" w:rsidP="001C1242">
            <w:pPr>
              <w:jc w:val="center"/>
              <w:rPr>
                <w:rFonts w:ascii="Times New Roman" w:hAnsi="Times New Roman"/>
                <w:sz w:val="24"/>
                <w:szCs w:val="24"/>
              </w:rPr>
            </w:pPr>
            <w:r w:rsidRPr="000339BF">
              <w:rPr>
                <w:rFonts w:ascii="Times New Roman" w:hAnsi="Times New Roman" w:hint="eastAsia"/>
                <w:sz w:val="24"/>
                <w:szCs w:val="24"/>
              </w:rPr>
              <w:t>22.57</w:t>
            </w:r>
          </w:p>
        </w:tc>
        <w:tc>
          <w:tcPr>
            <w:tcW w:w="1814" w:type="dxa"/>
            <w:vAlign w:val="center"/>
          </w:tcPr>
          <w:p w14:paraId="3C7DE08C"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25.58</w:t>
            </w:r>
          </w:p>
        </w:tc>
        <w:tc>
          <w:tcPr>
            <w:tcW w:w="1985" w:type="dxa"/>
            <w:vAlign w:val="center"/>
          </w:tcPr>
          <w:p w14:paraId="441C2051"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(1.11 to 1.14)</w:t>
            </w:r>
          </w:p>
        </w:tc>
        <w:tc>
          <w:tcPr>
            <w:tcW w:w="1984" w:type="dxa"/>
            <w:vAlign w:val="center"/>
          </w:tcPr>
          <w:p w14:paraId="0610ABE1"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1.12 (1.11 to 1.13)</w:t>
            </w:r>
          </w:p>
        </w:tc>
        <w:tc>
          <w:tcPr>
            <w:tcW w:w="2127" w:type="dxa"/>
            <w:vAlign w:val="center"/>
          </w:tcPr>
          <w:p w14:paraId="489E9228"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1.09 (1.08 to 1.11)</w:t>
            </w:r>
          </w:p>
        </w:tc>
      </w:tr>
      <w:tr w:rsidR="004B6339" w:rsidRPr="000339BF" w14:paraId="0ECE2553" w14:textId="77777777" w:rsidTr="001C1242">
        <w:tc>
          <w:tcPr>
            <w:tcW w:w="3148" w:type="dxa"/>
          </w:tcPr>
          <w:p w14:paraId="418A8578" w14:textId="77777777" w:rsidR="002037DA" w:rsidRPr="000339BF" w:rsidRDefault="002037DA" w:rsidP="001C1242">
            <w:pPr>
              <w:widowControl/>
              <w:wordWrap/>
              <w:autoSpaceDE/>
              <w:autoSpaceDN/>
              <w:spacing w:line="360" w:lineRule="auto"/>
              <w:rPr>
                <w:rFonts w:ascii="Times New Roman" w:hAnsi="Times New Roman"/>
                <w:sz w:val="24"/>
                <w:szCs w:val="24"/>
              </w:rPr>
            </w:pPr>
            <w:r w:rsidRPr="000339BF">
              <w:rPr>
                <w:rFonts w:ascii="Times New Roman" w:hAnsi="Times New Roman" w:hint="eastAsia"/>
                <w:sz w:val="24"/>
                <w:szCs w:val="24"/>
              </w:rPr>
              <w:t xml:space="preserve"> No</w:t>
            </w:r>
          </w:p>
        </w:tc>
        <w:tc>
          <w:tcPr>
            <w:tcW w:w="2097" w:type="dxa"/>
          </w:tcPr>
          <w:p w14:paraId="7A2F1C2A"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7C5873B6"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685C0214" w14:textId="77777777" w:rsidR="002037DA" w:rsidRPr="000339BF" w:rsidRDefault="002037DA" w:rsidP="001C1242">
            <w:pPr>
              <w:jc w:val="center"/>
              <w:rPr>
                <w:rFonts w:ascii="Times New Roman" w:hAnsi="Times New Roman"/>
                <w:sz w:val="24"/>
                <w:szCs w:val="24"/>
              </w:rPr>
            </w:pPr>
            <w:r w:rsidRPr="000339BF">
              <w:rPr>
                <w:rFonts w:ascii="Times New Roman" w:hAnsi="Times New Roman" w:hint="eastAsia"/>
                <w:sz w:val="24"/>
                <w:szCs w:val="24"/>
              </w:rPr>
              <w:t>2</w:t>
            </w:r>
            <w:r w:rsidRPr="000339BF">
              <w:rPr>
                <w:rFonts w:ascii="Times New Roman" w:hAnsi="Times New Roman"/>
                <w:sz w:val="24"/>
                <w:szCs w:val="24"/>
              </w:rPr>
              <w:t>1.63</w:t>
            </w:r>
          </w:p>
        </w:tc>
        <w:tc>
          <w:tcPr>
            <w:tcW w:w="1814" w:type="dxa"/>
            <w:vAlign w:val="center"/>
          </w:tcPr>
          <w:p w14:paraId="2CC8A7F0" w14:textId="77777777" w:rsidR="002037DA" w:rsidRPr="000339BF" w:rsidRDefault="002037DA"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24.52</w:t>
            </w:r>
          </w:p>
        </w:tc>
        <w:tc>
          <w:tcPr>
            <w:tcW w:w="1985" w:type="dxa"/>
            <w:vAlign w:val="center"/>
          </w:tcPr>
          <w:p w14:paraId="28DF6088" w14:textId="77777777" w:rsidR="002037DA" w:rsidRPr="000339BF" w:rsidRDefault="002037DA"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b/>
                <w:szCs w:val="20"/>
              </w:rPr>
              <w:t>1.12 (1.11 to 1.14)</w:t>
            </w:r>
          </w:p>
        </w:tc>
        <w:tc>
          <w:tcPr>
            <w:tcW w:w="1984" w:type="dxa"/>
            <w:vAlign w:val="center"/>
          </w:tcPr>
          <w:p w14:paraId="1C86F9AE"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1.11 (1.10 to 1.13)</w:t>
            </w:r>
          </w:p>
        </w:tc>
        <w:tc>
          <w:tcPr>
            <w:tcW w:w="2127" w:type="dxa"/>
            <w:vAlign w:val="center"/>
          </w:tcPr>
          <w:p w14:paraId="01254B80" w14:textId="77777777" w:rsidR="002037DA" w:rsidRPr="000339BF" w:rsidRDefault="002037DA" w:rsidP="001C1242">
            <w:pPr>
              <w:jc w:val="center"/>
              <w:rPr>
                <w:rFonts w:ascii="Times New Roman" w:eastAsia="Malgun Gothic" w:hAnsi="Times New Roman"/>
                <w:b/>
                <w:szCs w:val="20"/>
              </w:rPr>
            </w:pPr>
            <w:r w:rsidRPr="000339BF">
              <w:rPr>
                <w:rFonts w:ascii="Times New Roman" w:eastAsia="Malgun Gothic" w:hAnsi="Times New Roman"/>
                <w:b/>
                <w:szCs w:val="20"/>
              </w:rPr>
              <w:t>1.09 (1.08 to 1.11)</w:t>
            </w:r>
          </w:p>
        </w:tc>
      </w:tr>
      <w:tr w:rsidR="004B6339" w:rsidRPr="000339BF" w14:paraId="6FE03797" w14:textId="77777777" w:rsidTr="001C1242">
        <w:tc>
          <w:tcPr>
            <w:tcW w:w="3148" w:type="dxa"/>
          </w:tcPr>
          <w:p w14:paraId="157AA0FF" w14:textId="77777777" w:rsidR="00A94B74" w:rsidRPr="000339BF" w:rsidRDefault="00A94B74" w:rsidP="0060009A">
            <w:pPr>
              <w:spacing w:line="480" w:lineRule="auto"/>
              <w:rPr>
                <w:rFonts w:ascii="Times New Roman" w:eastAsia="Batang" w:hAnsi="Times New Roman"/>
                <w:sz w:val="24"/>
                <w:szCs w:val="24"/>
              </w:rPr>
            </w:pPr>
            <w:r w:rsidRPr="000339BF">
              <w:rPr>
                <w:rFonts w:ascii="Times New Roman" w:eastAsia="Batang" w:hAnsi="Times New Roman"/>
                <w:sz w:val="24"/>
                <w:szCs w:val="24"/>
              </w:rPr>
              <w:t>Birth season</w:t>
            </w:r>
          </w:p>
        </w:tc>
        <w:tc>
          <w:tcPr>
            <w:tcW w:w="2097" w:type="dxa"/>
          </w:tcPr>
          <w:p w14:paraId="1C7F0C53" w14:textId="77777777" w:rsidR="00A94B74" w:rsidRPr="000339BF" w:rsidRDefault="00A94B74" w:rsidP="001C1242">
            <w:pPr>
              <w:widowControl/>
              <w:wordWrap/>
              <w:autoSpaceDE/>
              <w:autoSpaceDN/>
              <w:spacing w:line="360" w:lineRule="auto"/>
              <w:jc w:val="center"/>
              <w:rPr>
                <w:rFonts w:ascii="Times New Roman" w:hAnsi="Times New Roman"/>
                <w:sz w:val="24"/>
                <w:szCs w:val="24"/>
              </w:rPr>
            </w:pPr>
          </w:p>
        </w:tc>
        <w:tc>
          <w:tcPr>
            <w:tcW w:w="1418" w:type="dxa"/>
          </w:tcPr>
          <w:p w14:paraId="51089864" w14:textId="77777777" w:rsidR="00A94B74" w:rsidRPr="000339BF" w:rsidRDefault="00A94B74" w:rsidP="001C1242">
            <w:pPr>
              <w:widowControl/>
              <w:wordWrap/>
              <w:autoSpaceDE/>
              <w:autoSpaceDN/>
              <w:spacing w:line="360" w:lineRule="auto"/>
              <w:jc w:val="center"/>
              <w:rPr>
                <w:rFonts w:ascii="Times New Roman" w:hAnsi="Times New Roman"/>
                <w:sz w:val="24"/>
                <w:szCs w:val="24"/>
              </w:rPr>
            </w:pPr>
          </w:p>
        </w:tc>
        <w:tc>
          <w:tcPr>
            <w:tcW w:w="1729" w:type="dxa"/>
            <w:vAlign w:val="center"/>
          </w:tcPr>
          <w:p w14:paraId="51CB1A6B" w14:textId="77777777" w:rsidR="00A94B74" w:rsidRPr="000339BF" w:rsidRDefault="00A94B74" w:rsidP="001C1242">
            <w:pPr>
              <w:jc w:val="center"/>
              <w:rPr>
                <w:rFonts w:ascii="Times New Roman" w:hAnsi="Times New Roman"/>
                <w:sz w:val="24"/>
                <w:szCs w:val="24"/>
              </w:rPr>
            </w:pPr>
          </w:p>
        </w:tc>
        <w:tc>
          <w:tcPr>
            <w:tcW w:w="1814" w:type="dxa"/>
            <w:vAlign w:val="center"/>
          </w:tcPr>
          <w:p w14:paraId="77C1542F" w14:textId="77777777" w:rsidR="00A94B74" w:rsidRPr="000339BF" w:rsidRDefault="00A94B74" w:rsidP="001C1242">
            <w:pPr>
              <w:widowControl/>
              <w:wordWrap/>
              <w:autoSpaceDE/>
              <w:autoSpaceDN/>
              <w:spacing w:line="360" w:lineRule="auto"/>
              <w:jc w:val="center"/>
              <w:rPr>
                <w:rFonts w:ascii="Times New Roman" w:hAnsi="Times New Roman"/>
                <w:sz w:val="24"/>
                <w:szCs w:val="24"/>
              </w:rPr>
            </w:pPr>
          </w:p>
        </w:tc>
        <w:tc>
          <w:tcPr>
            <w:tcW w:w="1985" w:type="dxa"/>
            <w:vAlign w:val="center"/>
          </w:tcPr>
          <w:p w14:paraId="4EC77CB2" w14:textId="77777777" w:rsidR="00A94B74" w:rsidRPr="000339BF" w:rsidRDefault="00A94B74" w:rsidP="001C1242">
            <w:pPr>
              <w:widowControl/>
              <w:wordWrap/>
              <w:autoSpaceDE/>
              <w:autoSpaceDN/>
              <w:jc w:val="center"/>
              <w:rPr>
                <w:rFonts w:ascii="Times New Roman" w:eastAsia="Malgun Gothic" w:hAnsi="Times New Roman"/>
                <w:b/>
                <w:szCs w:val="20"/>
              </w:rPr>
            </w:pPr>
          </w:p>
        </w:tc>
        <w:tc>
          <w:tcPr>
            <w:tcW w:w="1984" w:type="dxa"/>
            <w:vAlign w:val="center"/>
          </w:tcPr>
          <w:p w14:paraId="5607889D" w14:textId="77777777" w:rsidR="00A94B74" w:rsidRPr="000339BF" w:rsidRDefault="00A94B74" w:rsidP="001C1242">
            <w:pPr>
              <w:jc w:val="center"/>
              <w:rPr>
                <w:rFonts w:ascii="Times New Roman" w:eastAsia="Malgun Gothic" w:hAnsi="Times New Roman"/>
                <w:b/>
                <w:szCs w:val="20"/>
              </w:rPr>
            </w:pPr>
          </w:p>
        </w:tc>
        <w:tc>
          <w:tcPr>
            <w:tcW w:w="2127" w:type="dxa"/>
            <w:vAlign w:val="center"/>
          </w:tcPr>
          <w:p w14:paraId="7A10C19A" w14:textId="77777777" w:rsidR="00A94B74" w:rsidRPr="000339BF" w:rsidRDefault="00A94B74" w:rsidP="001C1242">
            <w:pPr>
              <w:jc w:val="center"/>
              <w:rPr>
                <w:rFonts w:ascii="Times New Roman" w:eastAsia="Malgun Gothic" w:hAnsi="Times New Roman"/>
                <w:b/>
                <w:szCs w:val="20"/>
              </w:rPr>
            </w:pPr>
          </w:p>
        </w:tc>
      </w:tr>
      <w:tr w:rsidR="004B6339" w:rsidRPr="000339BF" w14:paraId="31ACB8A9" w14:textId="77777777" w:rsidTr="001C1242">
        <w:tc>
          <w:tcPr>
            <w:tcW w:w="3148" w:type="dxa"/>
          </w:tcPr>
          <w:p w14:paraId="07C1856F" w14:textId="77777777" w:rsidR="00A94B74" w:rsidRPr="000339BF" w:rsidRDefault="00A94B74" w:rsidP="00A94B74">
            <w:pPr>
              <w:spacing w:line="480" w:lineRule="auto"/>
              <w:ind w:firstLineChars="50" w:firstLine="120"/>
              <w:rPr>
                <w:rFonts w:ascii="Times New Roman" w:eastAsia="Batang" w:hAnsi="Times New Roman"/>
                <w:sz w:val="24"/>
                <w:szCs w:val="24"/>
              </w:rPr>
            </w:pPr>
            <w:r w:rsidRPr="000339BF">
              <w:rPr>
                <w:rFonts w:ascii="Times New Roman" w:eastAsia="Batang" w:hAnsi="Times New Roman"/>
                <w:sz w:val="24"/>
                <w:szCs w:val="24"/>
              </w:rPr>
              <w:t xml:space="preserve">Spring </w:t>
            </w:r>
            <w:r w:rsidRPr="000339BF">
              <w:rPr>
                <w:rFonts w:ascii="Times New Roman" w:eastAsia="Batang" w:hAnsi="Times New Roman" w:hint="eastAsia"/>
                <w:sz w:val="24"/>
                <w:szCs w:val="24"/>
              </w:rPr>
              <w:t>to summer</w:t>
            </w:r>
          </w:p>
        </w:tc>
        <w:tc>
          <w:tcPr>
            <w:tcW w:w="2097" w:type="dxa"/>
          </w:tcPr>
          <w:p w14:paraId="2628A441" w14:textId="77777777" w:rsidR="00A94B74" w:rsidRPr="000339BF" w:rsidRDefault="00A94B74"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00321C8C" w14:textId="77777777" w:rsidR="00A94B74" w:rsidRPr="000339BF" w:rsidRDefault="00A94B74"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1D7DCC8D" w14:textId="77777777" w:rsidR="00A94B74" w:rsidRPr="000339BF" w:rsidRDefault="00ED489B" w:rsidP="001C1242">
            <w:pPr>
              <w:jc w:val="center"/>
              <w:rPr>
                <w:rFonts w:ascii="Times New Roman" w:hAnsi="Times New Roman"/>
                <w:sz w:val="24"/>
                <w:szCs w:val="24"/>
              </w:rPr>
            </w:pPr>
            <w:r w:rsidRPr="000339BF">
              <w:rPr>
                <w:rFonts w:ascii="Times New Roman" w:hAnsi="Times New Roman" w:hint="eastAsia"/>
                <w:sz w:val="24"/>
                <w:szCs w:val="24"/>
              </w:rPr>
              <w:t>28.88</w:t>
            </w:r>
          </w:p>
        </w:tc>
        <w:tc>
          <w:tcPr>
            <w:tcW w:w="1814" w:type="dxa"/>
            <w:vAlign w:val="center"/>
          </w:tcPr>
          <w:p w14:paraId="7E1CFEB5" w14:textId="77777777" w:rsidR="00A94B74" w:rsidRPr="000339BF" w:rsidRDefault="00ED489B"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33.14</w:t>
            </w:r>
          </w:p>
        </w:tc>
        <w:tc>
          <w:tcPr>
            <w:tcW w:w="1985" w:type="dxa"/>
            <w:vAlign w:val="center"/>
          </w:tcPr>
          <w:p w14:paraId="39646AE7" w14:textId="77777777" w:rsidR="00A94B74" w:rsidRPr="000339BF" w:rsidRDefault="00ED489B"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hint="eastAsia"/>
                <w:b/>
                <w:szCs w:val="20"/>
              </w:rPr>
              <w:t>1.15 (1.14 to 1.17)</w:t>
            </w:r>
          </w:p>
        </w:tc>
        <w:tc>
          <w:tcPr>
            <w:tcW w:w="1984" w:type="dxa"/>
            <w:vAlign w:val="center"/>
          </w:tcPr>
          <w:p w14:paraId="5C65F137" w14:textId="77777777" w:rsidR="00A94B74" w:rsidRPr="000339BF" w:rsidRDefault="00ED489B" w:rsidP="001C1242">
            <w:pPr>
              <w:jc w:val="center"/>
              <w:rPr>
                <w:rFonts w:ascii="Times New Roman" w:eastAsia="Malgun Gothic" w:hAnsi="Times New Roman"/>
                <w:b/>
                <w:szCs w:val="20"/>
              </w:rPr>
            </w:pPr>
            <w:r w:rsidRPr="000339BF">
              <w:rPr>
                <w:rFonts w:ascii="Times New Roman" w:eastAsia="Malgun Gothic" w:hAnsi="Times New Roman" w:hint="eastAsia"/>
                <w:b/>
                <w:szCs w:val="20"/>
              </w:rPr>
              <w:t>1.15 (1.14 to 1.17)</w:t>
            </w:r>
          </w:p>
        </w:tc>
        <w:tc>
          <w:tcPr>
            <w:tcW w:w="2127" w:type="dxa"/>
            <w:vAlign w:val="center"/>
          </w:tcPr>
          <w:p w14:paraId="4DE3A7E4" w14:textId="77777777" w:rsidR="00A94B74" w:rsidRPr="000339BF" w:rsidRDefault="00ED489B" w:rsidP="001C1242">
            <w:pPr>
              <w:jc w:val="center"/>
              <w:rPr>
                <w:rFonts w:ascii="Times New Roman" w:eastAsia="Malgun Gothic" w:hAnsi="Times New Roman"/>
                <w:b/>
                <w:szCs w:val="20"/>
              </w:rPr>
            </w:pPr>
            <w:r w:rsidRPr="000339BF">
              <w:rPr>
                <w:rFonts w:ascii="Times New Roman" w:eastAsia="Malgun Gothic" w:hAnsi="Times New Roman" w:hint="eastAsia"/>
                <w:b/>
                <w:szCs w:val="20"/>
              </w:rPr>
              <w:t>1.13 (1.11 to 1.14)</w:t>
            </w:r>
          </w:p>
        </w:tc>
      </w:tr>
      <w:tr w:rsidR="004B6339" w:rsidRPr="000339BF" w14:paraId="14A4E61D" w14:textId="77777777" w:rsidTr="001C1242">
        <w:tc>
          <w:tcPr>
            <w:tcW w:w="3148" w:type="dxa"/>
          </w:tcPr>
          <w:p w14:paraId="4A34F546" w14:textId="77777777" w:rsidR="00A94B74" w:rsidRPr="000339BF" w:rsidRDefault="00A94B74" w:rsidP="0060009A">
            <w:pPr>
              <w:spacing w:line="480" w:lineRule="auto"/>
              <w:ind w:firstLineChars="50" w:firstLine="120"/>
              <w:rPr>
                <w:rFonts w:ascii="Times New Roman" w:eastAsia="Batang" w:hAnsi="Times New Roman"/>
                <w:sz w:val="24"/>
                <w:szCs w:val="24"/>
              </w:rPr>
            </w:pPr>
            <w:r w:rsidRPr="000339BF">
              <w:rPr>
                <w:rFonts w:ascii="Times New Roman" w:eastAsia="Batang" w:hAnsi="Times New Roman" w:hint="eastAsia"/>
                <w:sz w:val="24"/>
                <w:szCs w:val="24"/>
              </w:rPr>
              <w:t>Autumn to winter</w:t>
            </w:r>
          </w:p>
        </w:tc>
        <w:tc>
          <w:tcPr>
            <w:tcW w:w="2097" w:type="dxa"/>
          </w:tcPr>
          <w:p w14:paraId="6CB25C03" w14:textId="77777777" w:rsidR="00A94B74" w:rsidRPr="000339BF" w:rsidRDefault="00A94B74"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Atopic dermatitis</w:t>
            </w:r>
          </w:p>
        </w:tc>
        <w:tc>
          <w:tcPr>
            <w:tcW w:w="1418" w:type="dxa"/>
          </w:tcPr>
          <w:p w14:paraId="1180DA46" w14:textId="77777777" w:rsidR="00A94B74" w:rsidRPr="000339BF" w:rsidRDefault="00A94B74" w:rsidP="0060009A">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Fracture</w:t>
            </w:r>
          </w:p>
        </w:tc>
        <w:tc>
          <w:tcPr>
            <w:tcW w:w="1729" w:type="dxa"/>
            <w:vAlign w:val="center"/>
          </w:tcPr>
          <w:p w14:paraId="17427A96" w14:textId="77777777" w:rsidR="00A94B74" w:rsidRPr="000339BF" w:rsidRDefault="00ED489B" w:rsidP="001C1242">
            <w:pPr>
              <w:jc w:val="center"/>
              <w:rPr>
                <w:rFonts w:ascii="Times New Roman" w:hAnsi="Times New Roman"/>
                <w:sz w:val="24"/>
                <w:szCs w:val="24"/>
              </w:rPr>
            </w:pPr>
            <w:r w:rsidRPr="000339BF">
              <w:rPr>
                <w:rFonts w:ascii="Times New Roman" w:hAnsi="Times New Roman" w:hint="eastAsia"/>
                <w:sz w:val="24"/>
                <w:szCs w:val="24"/>
              </w:rPr>
              <w:t>28.89</w:t>
            </w:r>
          </w:p>
        </w:tc>
        <w:tc>
          <w:tcPr>
            <w:tcW w:w="1814" w:type="dxa"/>
            <w:vAlign w:val="center"/>
          </w:tcPr>
          <w:p w14:paraId="6C658715" w14:textId="77777777" w:rsidR="00A94B74" w:rsidRPr="000339BF" w:rsidRDefault="00ED489B" w:rsidP="001C1242">
            <w:pPr>
              <w:widowControl/>
              <w:wordWrap/>
              <w:autoSpaceDE/>
              <w:autoSpaceDN/>
              <w:spacing w:line="360" w:lineRule="auto"/>
              <w:jc w:val="center"/>
              <w:rPr>
                <w:rFonts w:ascii="Times New Roman" w:hAnsi="Times New Roman"/>
                <w:sz w:val="24"/>
                <w:szCs w:val="24"/>
              </w:rPr>
            </w:pPr>
            <w:r w:rsidRPr="000339BF">
              <w:rPr>
                <w:rFonts w:ascii="Times New Roman" w:hAnsi="Times New Roman" w:hint="eastAsia"/>
                <w:sz w:val="24"/>
                <w:szCs w:val="24"/>
              </w:rPr>
              <w:t>33.57</w:t>
            </w:r>
          </w:p>
        </w:tc>
        <w:tc>
          <w:tcPr>
            <w:tcW w:w="1985" w:type="dxa"/>
            <w:vAlign w:val="center"/>
          </w:tcPr>
          <w:p w14:paraId="0DFC327C" w14:textId="77777777" w:rsidR="00A94B74" w:rsidRPr="000339BF" w:rsidRDefault="00ED489B" w:rsidP="001C1242">
            <w:pPr>
              <w:widowControl/>
              <w:wordWrap/>
              <w:autoSpaceDE/>
              <w:autoSpaceDN/>
              <w:jc w:val="center"/>
              <w:rPr>
                <w:rFonts w:ascii="Times New Roman" w:eastAsia="Malgun Gothic" w:hAnsi="Times New Roman"/>
                <w:b/>
                <w:szCs w:val="20"/>
              </w:rPr>
            </w:pPr>
            <w:r w:rsidRPr="000339BF">
              <w:rPr>
                <w:rFonts w:ascii="Times New Roman" w:eastAsia="Malgun Gothic" w:hAnsi="Times New Roman" w:hint="eastAsia"/>
                <w:b/>
                <w:szCs w:val="20"/>
              </w:rPr>
              <w:t>1.17 (1.15 to 1.18)</w:t>
            </w:r>
          </w:p>
        </w:tc>
        <w:tc>
          <w:tcPr>
            <w:tcW w:w="1984" w:type="dxa"/>
            <w:vAlign w:val="center"/>
          </w:tcPr>
          <w:p w14:paraId="1F296A48" w14:textId="77777777" w:rsidR="00A94B74" w:rsidRPr="000339BF" w:rsidRDefault="00ED489B" w:rsidP="001C1242">
            <w:pPr>
              <w:jc w:val="center"/>
              <w:rPr>
                <w:rFonts w:ascii="Times New Roman" w:eastAsia="Malgun Gothic" w:hAnsi="Times New Roman"/>
                <w:b/>
                <w:szCs w:val="20"/>
              </w:rPr>
            </w:pPr>
            <w:r w:rsidRPr="000339BF">
              <w:rPr>
                <w:rFonts w:ascii="Times New Roman" w:eastAsia="Malgun Gothic" w:hAnsi="Times New Roman" w:hint="eastAsia"/>
                <w:b/>
                <w:szCs w:val="20"/>
              </w:rPr>
              <w:t>1.17 (1.15 to 1.18)</w:t>
            </w:r>
          </w:p>
        </w:tc>
        <w:tc>
          <w:tcPr>
            <w:tcW w:w="2127" w:type="dxa"/>
            <w:vAlign w:val="center"/>
          </w:tcPr>
          <w:p w14:paraId="12DF1E95" w14:textId="77777777" w:rsidR="00A94B74" w:rsidRPr="000339BF" w:rsidRDefault="00ED489B" w:rsidP="001C1242">
            <w:pPr>
              <w:jc w:val="center"/>
              <w:rPr>
                <w:rFonts w:ascii="Times New Roman" w:eastAsia="Malgun Gothic" w:hAnsi="Times New Roman"/>
                <w:b/>
                <w:szCs w:val="20"/>
              </w:rPr>
            </w:pPr>
            <w:r w:rsidRPr="000339BF">
              <w:rPr>
                <w:rFonts w:ascii="Times New Roman" w:eastAsia="Malgun Gothic" w:hAnsi="Times New Roman" w:hint="eastAsia"/>
                <w:b/>
                <w:szCs w:val="20"/>
              </w:rPr>
              <w:t>1.14 (1.13 to 1.16)</w:t>
            </w:r>
          </w:p>
        </w:tc>
      </w:tr>
    </w:tbl>
    <w:p w14:paraId="151CB1EA" w14:textId="12F48C26" w:rsidR="002037DA" w:rsidRPr="000339BF" w:rsidRDefault="002037DA" w:rsidP="002037DA">
      <w:pPr>
        <w:spacing w:line="360" w:lineRule="auto"/>
        <w:rPr>
          <w:rFonts w:ascii="Times New Roman" w:hAnsi="Times New Roman"/>
          <w:sz w:val="24"/>
        </w:rPr>
      </w:pPr>
      <w:r w:rsidRPr="000339BF">
        <w:rPr>
          <w:rFonts w:ascii="Times New Roman" w:eastAsia="Times New Roman" w:hAnsi="Times New Roman"/>
          <w:sz w:val="24"/>
        </w:rPr>
        <w:t>CI, confidence interval.</w:t>
      </w:r>
    </w:p>
    <w:p w14:paraId="08E22D83" w14:textId="32E653F1" w:rsidR="00ED489B" w:rsidRPr="000339BF" w:rsidRDefault="00ED489B" w:rsidP="00ED489B">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rPr>
        <w:t>*Fracture incidence rate is expressed per 1,000 person-years</w:t>
      </w:r>
      <w:r w:rsidR="00394B36" w:rsidRPr="000339BF">
        <w:rPr>
          <w:rFonts w:ascii="Times New Roman" w:hAnsi="Times New Roman" w:hint="eastAsia"/>
          <w:sz w:val="24"/>
          <w:szCs w:val="24"/>
        </w:rPr>
        <w:t>.</w:t>
      </w:r>
    </w:p>
    <w:p w14:paraId="67F8A359" w14:textId="1BC5503A" w:rsidR="002037DA" w:rsidRPr="000339BF" w:rsidRDefault="002037DA" w:rsidP="002037DA">
      <w:pPr>
        <w:widowControl/>
        <w:wordWrap/>
        <w:autoSpaceDE/>
        <w:autoSpaceDN/>
        <w:spacing w:line="360" w:lineRule="auto"/>
        <w:rPr>
          <w:rFonts w:ascii="Times New Roman" w:hAnsi="Times New Roman"/>
          <w:sz w:val="24"/>
          <w:szCs w:val="24"/>
        </w:rPr>
      </w:pPr>
      <w:r w:rsidRPr="000339BF">
        <w:rPr>
          <w:rFonts w:ascii="Times New Roman" w:hAnsi="Times New Roman"/>
          <w:sz w:val="24"/>
          <w:szCs w:val="24"/>
          <w:vertAlign w:val="superscript"/>
        </w:rPr>
        <w:lastRenderedPageBreak/>
        <w:t>§</w:t>
      </w:r>
      <w:r w:rsidRPr="000339BF">
        <w:rPr>
          <w:rFonts w:ascii="Times New Roman" w:hAnsi="Times New Roman"/>
          <w:sz w:val="24"/>
          <w:szCs w:val="24"/>
        </w:rPr>
        <w:t>Model 1 was adjusted for infant sex, calendar period of birth (2008–2010, 2011–2012, and 2013–2015), birth season (spring, summer, autumn, and winter), region of residence (rural and urban), household income (high, middle, and low), breastfeeding, preterm birth, and low birth weight.</w:t>
      </w:r>
    </w:p>
    <w:p w14:paraId="489F8657" w14:textId="4CC8A1D8" w:rsidR="002037DA" w:rsidRPr="000339BF" w:rsidRDefault="002037DA" w:rsidP="002037DA">
      <w:pPr>
        <w:widowControl/>
        <w:wordWrap/>
        <w:autoSpaceDE/>
        <w:autoSpaceDN/>
        <w:spacing w:line="360" w:lineRule="auto"/>
        <w:rPr>
          <w:rFonts w:ascii="Times New Roman" w:eastAsia="Batang" w:hAnsi="Times New Roman"/>
          <w:sz w:val="24"/>
          <w:szCs w:val="24"/>
        </w:rPr>
      </w:pPr>
      <w:r w:rsidRPr="000339BF">
        <w:rPr>
          <w:rFonts w:ascii="Times New Roman" w:hAnsi="Times New Roman"/>
          <w:sz w:val="24"/>
          <w:szCs w:val="24"/>
          <w:vertAlign w:val="superscript"/>
        </w:rPr>
        <w:t>‡</w:t>
      </w:r>
      <w:r w:rsidRPr="000339BF">
        <w:rPr>
          <w:rFonts w:ascii="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w:t>
      </w:r>
      <w:r w:rsidRPr="000339BF">
        <w:rPr>
          <w:rFonts w:ascii="Times New Roman" w:eastAsia="Batang" w:hAnsi="Times New Roman"/>
          <w:sz w:val="24"/>
          <w:szCs w:val="24"/>
        </w:rPr>
        <w:t xml:space="preserve"> chronic kidney disease, chronic neurological disorder, anemia, neuropsychiatric disorder, and long-term use of systemic corticosteroids.</w:t>
      </w:r>
    </w:p>
    <w:p w14:paraId="2AF19EDC" w14:textId="66383F27" w:rsidR="007E36BD" w:rsidRPr="000339BF" w:rsidRDefault="00C344BC" w:rsidP="002037DA">
      <w:pPr>
        <w:spacing w:line="360" w:lineRule="auto"/>
        <w:rPr>
          <w:rFonts w:ascii="Times New Roman" w:eastAsia="Times New Roman" w:hAnsi="Times New Roman"/>
          <w:sz w:val="24"/>
        </w:rPr>
      </w:pPr>
      <w:r w:rsidRPr="000339BF">
        <w:rPr>
          <w:rFonts w:ascii="Times New Roman" w:eastAsia="Times New Roman" w:hAnsi="Times New Roman"/>
          <w:sz w:val="24"/>
        </w:rPr>
        <w:t xml:space="preserve">Statistically significant values (p&lt;0.05) are shown </w:t>
      </w:r>
      <w:r w:rsidR="002037DA" w:rsidRPr="000339BF">
        <w:rPr>
          <w:rFonts w:ascii="Times New Roman" w:eastAsia="Times New Roman" w:hAnsi="Times New Roman"/>
          <w:sz w:val="24"/>
        </w:rPr>
        <w:t>in bold.</w:t>
      </w:r>
    </w:p>
    <w:p w14:paraId="12681CF1" w14:textId="77777777" w:rsidR="007E36BD" w:rsidRPr="000339BF" w:rsidRDefault="007E36BD">
      <w:pPr>
        <w:widowControl/>
        <w:wordWrap/>
        <w:autoSpaceDE/>
        <w:autoSpaceDN/>
        <w:spacing w:after="0" w:line="240" w:lineRule="auto"/>
        <w:jc w:val="left"/>
        <w:rPr>
          <w:rFonts w:ascii="Times New Roman" w:eastAsia="Times New Roman" w:hAnsi="Times New Roman"/>
          <w:sz w:val="24"/>
        </w:rPr>
      </w:pPr>
      <w:r w:rsidRPr="000339BF">
        <w:rPr>
          <w:rFonts w:ascii="Times New Roman" w:eastAsia="Times New Roman" w:hAnsi="Times New Roman"/>
          <w:sz w:val="24"/>
        </w:rPr>
        <w:br w:type="page"/>
      </w:r>
    </w:p>
    <w:p w14:paraId="3F2AF3D0" w14:textId="77777777" w:rsidR="002037DA" w:rsidRPr="000339BF" w:rsidRDefault="007E36BD" w:rsidP="002037DA">
      <w:pPr>
        <w:spacing w:line="360" w:lineRule="auto"/>
        <w:rPr>
          <w:rFonts w:ascii="Times New Roman" w:hAnsi="Times New Roman"/>
          <w:sz w:val="24"/>
        </w:rPr>
      </w:pPr>
      <w:r w:rsidRPr="000339BF">
        <w:rPr>
          <w:rFonts w:ascii="Times New Roman" w:hAnsi="Times New Roman" w:hint="eastAsia"/>
          <w:sz w:val="24"/>
          <w:szCs w:val="24"/>
        </w:rPr>
        <w:lastRenderedPageBreak/>
        <w:t xml:space="preserve">Table S4. Various association </w:t>
      </w:r>
      <w:r w:rsidRPr="000339BF">
        <w:rPr>
          <w:rFonts w:ascii="Times New Roman" w:hAnsi="Times New Roman"/>
          <w:sz w:val="24"/>
          <w:szCs w:val="24"/>
        </w:rPr>
        <w:t>of atopic dermatitis with subsequent</w:t>
      </w:r>
      <w:r w:rsidRPr="000339BF">
        <w:rPr>
          <w:rFonts w:ascii="Times New Roman" w:hAnsi="Times New Roman" w:hint="eastAsia"/>
          <w:sz w:val="24"/>
          <w:szCs w:val="24"/>
        </w:rPr>
        <w:t xml:space="preserve"> other </w:t>
      </w:r>
      <w:r w:rsidRPr="000339BF">
        <w:rPr>
          <w:rFonts w:ascii="Times New Roman" w:hAnsi="Times New Roman"/>
          <w:sz w:val="24"/>
          <w:szCs w:val="24"/>
        </w:rPr>
        <w:t>disease</w:t>
      </w:r>
      <w:r w:rsidRPr="000339BF">
        <w:rPr>
          <w:rFonts w:ascii="Times New Roman" w:hAnsi="Times New Roman" w:hint="eastAsia"/>
          <w:sz w:val="24"/>
          <w:szCs w:val="24"/>
        </w:rPr>
        <w:t xml:space="preserve"> in</w:t>
      </w:r>
      <w:r w:rsidRPr="000339BF">
        <w:rPr>
          <w:rFonts w:ascii="Times New Roman" w:hAnsi="Times New Roman"/>
          <w:sz w:val="24"/>
          <w:szCs w:val="24"/>
        </w:rPr>
        <w:t xml:space="preserve"> propensity score-matched cohort</w:t>
      </w:r>
      <w:r w:rsidRPr="000339BF">
        <w:rPr>
          <w:rFonts w:ascii="Times New Roman" w:hAnsi="Times New Roman" w:hint="eastAsia"/>
          <w:sz w:val="24"/>
          <w:szCs w:val="24"/>
        </w:rPr>
        <w:t xml:space="preserve"> (n=1,370,404)</w:t>
      </w:r>
    </w:p>
    <w:tbl>
      <w:tblPr>
        <w:tblStyle w:val="TableGrid"/>
        <w:tblW w:w="14000" w:type="dxa"/>
        <w:tblLook w:val="04A0" w:firstRow="1" w:lastRow="0" w:firstColumn="1" w:lastColumn="0" w:noHBand="0" w:noVBand="1"/>
      </w:tblPr>
      <w:tblGrid>
        <w:gridCol w:w="1951"/>
        <w:gridCol w:w="4820"/>
        <w:gridCol w:w="2551"/>
        <w:gridCol w:w="2693"/>
        <w:gridCol w:w="1985"/>
      </w:tblGrid>
      <w:tr w:rsidR="007E36BD" w:rsidRPr="000339BF" w14:paraId="3F2606ED" w14:textId="77777777" w:rsidTr="0060009A">
        <w:tc>
          <w:tcPr>
            <w:tcW w:w="1951" w:type="dxa"/>
            <w:tcBorders>
              <w:top w:val="single" w:sz="4" w:space="0" w:color="auto"/>
              <w:left w:val="single" w:sz="4" w:space="0" w:color="auto"/>
              <w:bottom w:val="single" w:sz="4" w:space="0" w:color="auto"/>
              <w:right w:val="single" w:sz="4" w:space="0" w:color="auto"/>
            </w:tcBorders>
          </w:tcPr>
          <w:p w14:paraId="6DD8371F"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AC781D2" w14:textId="77777777" w:rsidR="007E36BD" w:rsidRPr="000339BF" w:rsidRDefault="007E36BD">
            <w:pPr>
              <w:spacing w:after="0" w:line="480" w:lineRule="auto"/>
              <w:rPr>
                <w:rFonts w:ascii="Times New Roman" w:hAnsi="Times New Roman"/>
                <w:sz w:val="24"/>
                <w:szCs w:val="24"/>
              </w:rPr>
            </w:pPr>
          </w:p>
        </w:tc>
        <w:tc>
          <w:tcPr>
            <w:tcW w:w="5244" w:type="dxa"/>
            <w:gridSpan w:val="2"/>
            <w:tcBorders>
              <w:top w:val="single" w:sz="4" w:space="0" w:color="auto"/>
              <w:left w:val="single" w:sz="4" w:space="0" w:color="auto"/>
              <w:bottom w:val="single" w:sz="4" w:space="0" w:color="auto"/>
              <w:right w:val="single" w:sz="4" w:space="0" w:color="auto"/>
            </w:tcBorders>
          </w:tcPr>
          <w:p w14:paraId="72CC1BF2" w14:textId="77777777" w:rsidR="007E36BD" w:rsidRPr="000339BF" w:rsidRDefault="007E36BD" w:rsidP="007E36BD">
            <w:pPr>
              <w:spacing w:after="0" w:line="480" w:lineRule="auto"/>
              <w:jc w:val="center"/>
              <w:rPr>
                <w:rFonts w:ascii="Times New Roman" w:hAnsi="Times New Roman"/>
                <w:sz w:val="24"/>
                <w:szCs w:val="24"/>
              </w:rPr>
            </w:pPr>
            <w:r w:rsidRPr="000339BF">
              <w:rPr>
                <w:rFonts w:ascii="Times New Roman" w:hAnsi="Times New Roman" w:hint="eastAsia"/>
                <w:sz w:val="24"/>
                <w:szCs w:val="24"/>
              </w:rPr>
              <w:t>Hazard ratio</w:t>
            </w:r>
            <w:r w:rsidRPr="000339BF">
              <w:rPr>
                <w:rFonts w:ascii="Times New Roman" w:hAnsi="Times New Roman"/>
                <w:sz w:val="24"/>
                <w:szCs w:val="24"/>
              </w:rPr>
              <w:t xml:space="preserve"> (95% CI)</w:t>
            </w:r>
          </w:p>
        </w:tc>
        <w:tc>
          <w:tcPr>
            <w:tcW w:w="1985" w:type="dxa"/>
            <w:tcBorders>
              <w:top w:val="single" w:sz="4" w:space="0" w:color="auto"/>
              <w:left w:val="single" w:sz="4" w:space="0" w:color="auto"/>
              <w:bottom w:val="single" w:sz="4" w:space="0" w:color="auto"/>
              <w:right w:val="single" w:sz="4" w:space="0" w:color="auto"/>
            </w:tcBorders>
          </w:tcPr>
          <w:p w14:paraId="1B58F7C5" w14:textId="77777777" w:rsidR="007E36BD" w:rsidRPr="000339BF" w:rsidRDefault="007E36BD">
            <w:pPr>
              <w:spacing w:after="0" w:line="480" w:lineRule="auto"/>
              <w:rPr>
                <w:rFonts w:ascii="Times New Roman" w:hAnsi="Times New Roman"/>
                <w:sz w:val="24"/>
                <w:szCs w:val="24"/>
              </w:rPr>
            </w:pPr>
          </w:p>
        </w:tc>
      </w:tr>
      <w:tr w:rsidR="007E36BD" w:rsidRPr="000339BF" w14:paraId="62F4F43E" w14:textId="77777777" w:rsidTr="007E36BD">
        <w:tc>
          <w:tcPr>
            <w:tcW w:w="1951" w:type="dxa"/>
            <w:tcBorders>
              <w:top w:val="single" w:sz="4" w:space="0" w:color="auto"/>
              <w:left w:val="single" w:sz="4" w:space="0" w:color="auto"/>
              <w:bottom w:val="single" w:sz="4" w:space="0" w:color="auto"/>
              <w:right w:val="single" w:sz="4" w:space="0" w:color="auto"/>
            </w:tcBorders>
            <w:hideMark/>
          </w:tcPr>
          <w:p w14:paraId="30E47B14"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Exposure</w:t>
            </w:r>
          </w:p>
        </w:tc>
        <w:tc>
          <w:tcPr>
            <w:tcW w:w="4820" w:type="dxa"/>
            <w:tcBorders>
              <w:top w:val="single" w:sz="4" w:space="0" w:color="auto"/>
              <w:left w:val="single" w:sz="4" w:space="0" w:color="auto"/>
              <w:bottom w:val="single" w:sz="4" w:space="0" w:color="auto"/>
              <w:right w:val="single" w:sz="4" w:space="0" w:color="auto"/>
            </w:tcBorders>
            <w:hideMark/>
          </w:tcPr>
          <w:p w14:paraId="485284F5"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Outcome</w:t>
            </w:r>
          </w:p>
        </w:tc>
        <w:tc>
          <w:tcPr>
            <w:tcW w:w="2551" w:type="dxa"/>
            <w:tcBorders>
              <w:top w:val="single" w:sz="4" w:space="0" w:color="auto"/>
              <w:left w:val="single" w:sz="4" w:space="0" w:color="auto"/>
              <w:bottom w:val="single" w:sz="4" w:space="0" w:color="auto"/>
              <w:right w:val="single" w:sz="4" w:space="0" w:color="auto"/>
            </w:tcBorders>
            <w:hideMark/>
          </w:tcPr>
          <w:p w14:paraId="20C38AEA" w14:textId="77777777" w:rsidR="007E36BD" w:rsidRPr="000339BF" w:rsidRDefault="007E36BD" w:rsidP="008727C7">
            <w:pPr>
              <w:spacing w:after="0" w:line="480" w:lineRule="auto"/>
              <w:jc w:val="center"/>
              <w:rPr>
                <w:rFonts w:ascii="Times New Roman" w:hAnsi="Times New Roman"/>
                <w:sz w:val="24"/>
                <w:szCs w:val="24"/>
              </w:rPr>
            </w:pPr>
            <w:r w:rsidRPr="000339BF">
              <w:rPr>
                <w:rFonts w:ascii="Times New Roman" w:hAnsi="Times New Roman" w:hint="eastAsia"/>
                <w:sz w:val="24"/>
                <w:szCs w:val="24"/>
              </w:rPr>
              <w:t>Crude</w:t>
            </w:r>
          </w:p>
        </w:tc>
        <w:tc>
          <w:tcPr>
            <w:tcW w:w="2693" w:type="dxa"/>
            <w:tcBorders>
              <w:top w:val="single" w:sz="4" w:space="0" w:color="auto"/>
              <w:left w:val="single" w:sz="4" w:space="0" w:color="auto"/>
              <w:bottom w:val="single" w:sz="4" w:space="0" w:color="auto"/>
              <w:right w:val="single" w:sz="4" w:space="0" w:color="auto"/>
            </w:tcBorders>
            <w:hideMark/>
          </w:tcPr>
          <w:p w14:paraId="08B4F9AB" w14:textId="77777777" w:rsidR="007E36BD" w:rsidRPr="000339BF" w:rsidRDefault="008727C7" w:rsidP="008727C7">
            <w:pPr>
              <w:spacing w:after="0" w:line="480" w:lineRule="auto"/>
              <w:jc w:val="center"/>
              <w:rPr>
                <w:rFonts w:ascii="Times New Roman" w:hAnsi="Times New Roman"/>
                <w:sz w:val="24"/>
                <w:szCs w:val="24"/>
              </w:rPr>
            </w:pPr>
            <w:r w:rsidRPr="000339BF">
              <w:rPr>
                <w:rFonts w:ascii="Times New Roman" w:hAnsi="Times New Roman" w:hint="eastAsia"/>
                <w:sz w:val="24"/>
                <w:szCs w:val="24"/>
              </w:rPr>
              <w:t>M</w:t>
            </w:r>
            <w:r w:rsidRPr="000339BF">
              <w:rPr>
                <w:rFonts w:ascii="Times New Roman" w:hAnsi="Times New Roman"/>
                <w:sz w:val="24"/>
                <w:szCs w:val="24"/>
              </w:rPr>
              <w:t>odel</w:t>
            </w:r>
            <w:r w:rsidRPr="000339BF">
              <w:rPr>
                <w:rFonts w:ascii="Times New Roman" w:hAnsi="Times New Roman" w:hint="eastAsia"/>
                <w:sz w:val="24"/>
                <w:szCs w:val="24"/>
                <w:vertAlign w:val="superscript"/>
              </w:rPr>
              <w:t>*</w:t>
            </w:r>
          </w:p>
        </w:tc>
        <w:tc>
          <w:tcPr>
            <w:tcW w:w="1985" w:type="dxa"/>
            <w:tcBorders>
              <w:top w:val="single" w:sz="4" w:space="0" w:color="auto"/>
              <w:left w:val="single" w:sz="4" w:space="0" w:color="auto"/>
              <w:bottom w:val="single" w:sz="4" w:space="0" w:color="auto"/>
              <w:right w:val="single" w:sz="4" w:space="0" w:color="auto"/>
            </w:tcBorders>
          </w:tcPr>
          <w:p w14:paraId="21DAD39D" w14:textId="77777777" w:rsidR="007E36BD" w:rsidRPr="000339BF" w:rsidRDefault="008727C7" w:rsidP="008727C7">
            <w:pPr>
              <w:spacing w:after="0" w:line="480" w:lineRule="auto"/>
              <w:jc w:val="center"/>
              <w:rPr>
                <w:rFonts w:ascii="Times New Roman" w:hAnsi="Times New Roman"/>
                <w:sz w:val="24"/>
                <w:szCs w:val="24"/>
              </w:rPr>
            </w:pPr>
            <w:r w:rsidRPr="000339BF">
              <w:rPr>
                <w:rFonts w:ascii="Times New Roman" w:hAnsi="Times New Roman" w:hint="eastAsia"/>
                <w:sz w:val="24"/>
                <w:szCs w:val="24"/>
              </w:rPr>
              <w:t>Association</w:t>
            </w:r>
          </w:p>
        </w:tc>
      </w:tr>
      <w:tr w:rsidR="007E36BD" w:rsidRPr="000339BF" w14:paraId="0C4A24A8" w14:textId="77777777" w:rsidTr="007E36BD">
        <w:tc>
          <w:tcPr>
            <w:tcW w:w="1951" w:type="dxa"/>
            <w:tcBorders>
              <w:top w:val="single" w:sz="4" w:space="0" w:color="auto"/>
              <w:left w:val="single" w:sz="4" w:space="0" w:color="auto"/>
              <w:bottom w:val="single" w:sz="4" w:space="0" w:color="auto"/>
              <w:right w:val="single" w:sz="4" w:space="0" w:color="auto"/>
            </w:tcBorders>
            <w:hideMark/>
          </w:tcPr>
          <w:p w14:paraId="6A4ACFEE"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hint="eastAsia"/>
                <w:sz w:val="24"/>
                <w:szCs w:val="24"/>
              </w:rPr>
              <w:t>Atopic dermatitis</w:t>
            </w:r>
          </w:p>
        </w:tc>
        <w:tc>
          <w:tcPr>
            <w:tcW w:w="4820" w:type="dxa"/>
            <w:tcBorders>
              <w:top w:val="single" w:sz="4" w:space="0" w:color="auto"/>
              <w:left w:val="single" w:sz="4" w:space="0" w:color="auto"/>
              <w:bottom w:val="single" w:sz="4" w:space="0" w:color="auto"/>
              <w:right w:val="single" w:sz="4" w:space="0" w:color="auto"/>
            </w:tcBorders>
            <w:hideMark/>
          </w:tcPr>
          <w:p w14:paraId="5317BC65"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Diabetes mellitus</w:t>
            </w:r>
          </w:p>
        </w:tc>
        <w:tc>
          <w:tcPr>
            <w:tcW w:w="2551" w:type="dxa"/>
            <w:tcBorders>
              <w:top w:val="single" w:sz="4" w:space="0" w:color="auto"/>
              <w:left w:val="single" w:sz="4" w:space="0" w:color="auto"/>
              <w:bottom w:val="single" w:sz="4" w:space="0" w:color="auto"/>
              <w:right w:val="single" w:sz="4" w:space="0" w:color="auto"/>
            </w:tcBorders>
            <w:vAlign w:val="bottom"/>
            <w:hideMark/>
          </w:tcPr>
          <w:p w14:paraId="50A34DDA"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1.222 (1.196</w:t>
            </w:r>
            <w:r w:rsidR="008727C7" w:rsidRPr="000339BF">
              <w:rPr>
                <w:rFonts w:ascii="Times New Roman" w:hAnsi="Times New Roman" w:hint="eastAsia"/>
                <w:b/>
                <w:sz w:val="24"/>
                <w:szCs w:val="24"/>
              </w:rPr>
              <w:t xml:space="preserve"> to</w:t>
            </w:r>
            <w:r w:rsidRPr="000339BF">
              <w:rPr>
                <w:rFonts w:ascii="Times New Roman" w:hAnsi="Times New Roman"/>
                <w:b/>
                <w:sz w:val="24"/>
                <w:szCs w:val="24"/>
              </w:rPr>
              <w:t xml:space="preserve"> 1.249)</w:t>
            </w:r>
          </w:p>
        </w:tc>
        <w:tc>
          <w:tcPr>
            <w:tcW w:w="2693" w:type="dxa"/>
            <w:tcBorders>
              <w:top w:val="single" w:sz="4" w:space="0" w:color="auto"/>
              <w:left w:val="single" w:sz="4" w:space="0" w:color="auto"/>
              <w:bottom w:val="single" w:sz="4" w:space="0" w:color="auto"/>
              <w:right w:val="single" w:sz="4" w:space="0" w:color="auto"/>
            </w:tcBorders>
            <w:vAlign w:val="bottom"/>
            <w:hideMark/>
          </w:tcPr>
          <w:p w14:paraId="23EE71E6"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1.192 (1.166</w:t>
            </w:r>
            <w:r w:rsidR="008727C7" w:rsidRPr="000339BF">
              <w:rPr>
                <w:rFonts w:ascii="Times New Roman" w:hAnsi="Times New Roman" w:hint="eastAsia"/>
                <w:b/>
                <w:sz w:val="24"/>
                <w:szCs w:val="24"/>
              </w:rPr>
              <w:t xml:space="preserve"> to</w:t>
            </w:r>
            <w:r w:rsidR="008727C7" w:rsidRPr="000339BF">
              <w:rPr>
                <w:rFonts w:ascii="Times New Roman" w:hAnsi="Times New Roman"/>
                <w:b/>
                <w:sz w:val="24"/>
                <w:szCs w:val="24"/>
              </w:rPr>
              <w:t xml:space="preserve"> </w:t>
            </w:r>
            <w:r w:rsidRPr="000339BF">
              <w:rPr>
                <w:rFonts w:ascii="Times New Roman" w:hAnsi="Times New Roman"/>
                <w:b/>
                <w:sz w:val="24"/>
                <w:szCs w:val="24"/>
              </w:rPr>
              <w:t>1.219)</w:t>
            </w:r>
          </w:p>
        </w:tc>
        <w:tc>
          <w:tcPr>
            <w:tcW w:w="1985" w:type="dxa"/>
            <w:tcBorders>
              <w:top w:val="single" w:sz="4" w:space="0" w:color="auto"/>
              <w:left w:val="single" w:sz="4" w:space="0" w:color="auto"/>
              <w:bottom w:val="single" w:sz="4" w:space="0" w:color="auto"/>
              <w:right w:val="single" w:sz="4" w:space="0" w:color="auto"/>
            </w:tcBorders>
          </w:tcPr>
          <w:p w14:paraId="0D9445E5" w14:textId="77777777" w:rsidR="007E36BD" w:rsidRPr="000339BF" w:rsidRDefault="007E36BD" w:rsidP="008727C7">
            <w:pPr>
              <w:spacing w:after="0" w:line="480" w:lineRule="auto"/>
              <w:jc w:val="center"/>
              <w:rPr>
                <w:rFonts w:ascii="Times New Roman" w:hAnsi="Times New Roman"/>
                <w:sz w:val="24"/>
                <w:szCs w:val="24"/>
              </w:rPr>
            </w:pPr>
          </w:p>
        </w:tc>
      </w:tr>
      <w:tr w:rsidR="007E36BD" w:rsidRPr="000339BF" w14:paraId="3EB734D6" w14:textId="77777777" w:rsidTr="007E36BD">
        <w:tc>
          <w:tcPr>
            <w:tcW w:w="1951" w:type="dxa"/>
            <w:tcBorders>
              <w:top w:val="single" w:sz="4" w:space="0" w:color="auto"/>
              <w:left w:val="single" w:sz="4" w:space="0" w:color="auto"/>
              <w:bottom w:val="single" w:sz="4" w:space="0" w:color="auto"/>
              <w:right w:val="single" w:sz="4" w:space="0" w:color="auto"/>
            </w:tcBorders>
          </w:tcPr>
          <w:p w14:paraId="136CF8EE"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56968944"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Thyroid disorder</w:t>
            </w:r>
          </w:p>
        </w:tc>
        <w:tc>
          <w:tcPr>
            <w:tcW w:w="2551" w:type="dxa"/>
            <w:tcBorders>
              <w:top w:val="single" w:sz="4" w:space="0" w:color="auto"/>
              <w:left w:val="single" w:sz="4" w:space="0" w:color="auto"/>
              <w:bottom w:val="single" w:sz="4" w:space="0" w:color="auto"/>
              <w:right w:val="single" w:sz="4" w:space="0" w:color="auto"/>
            </w:tcBorders>
            <w:vAlign w:val="bottom"/>
            <w:hideMark/>
          </w:tcPr>
          <w:p w14:paraId="681CE87E"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 xml:space="preserve">1.06 (1.022 </w:t>
            </w:r>
            <w:r w:rsidR="008727C7" w:rsidRPr="000339BF">
              <w:rPr>
                <w:rFonts w:ascii="Times New Roman" w:hAnsi="Times New Roman" w:hint="eastAsia"/>
                <w:b/>
                <w:sz w:val="24"/>
                <w:szCs w:val="24"/>
              </w:rPr>
              <w:t xml:space="preserve">to </w:t>
            </w:r>
            <w:r w:rsidRPr="000339BF">
              <w:rPr>
                <w:rFonts w:ascii="Times New Roman" w:hAnsi="Times New Roman"/>
                <w:b/>
                <w:sz w:val="24"/>
                <w:szCs w:val="24"/>
              </w:rPr>
              <w:t>1.099)</w:t>
            </w:r>
          </w:p>
        </w:tc>
        <w:tc>
          <w:tcPr>
            <w:tcW w:w="2693" w:type="dxa"/>
            <w:tcBorders>
              <w:top w:val="single" w:sz="4" w:space="0" w:color="auto"/>
              <w:left w:val="single" w:sz="4" w:space="0" w:color="auto"/>
              <w:bottom w:val="single" w:sz="4" w:space="0" w:color="auto"/>
              <w:right w:val="single" w:sz="4" w:space="0" w:color="auto"/>
            </w:tcBorders>
            <w:vAlign w:val="bottom"/>
            <w:hideMark/>
          </w:tcPr>
          <w:p w14:paraId="38100E1A" w14:textId="77777777" w:rsidR="007E36BD" w:rsidRPr="000339BF" w:rsidRDefault="007E36BD" w:rsidP="008727C7">
            <w:pPr>
              <w:spacing w:after="0" w:line="480" w:lineRule="auto"/>
              <w:jc w:val="center"/>
              <w:rPr>
                <w:rFonts w:ascii="Times New Roman" w:hAnsi="Times New Roman"/>
                <w:sz w:val="24"/>
                <w:szCs w:val="24"/>
              </w:rPr>
            </w:pPr>
            <w:r w:rsidRPr="000339BF">
              <w:rPr>
                <w:rFonts w:ascii="Times New Roman" w:hAnsi="Times New Roman"/>
                <w:sz w:val="24"/>
                <w:szCs w:val="24"/>
              </w:rPr>
              <w:t>1.021 (0.985</w:t>
            </w:r>
            <w:r w:rsidR="008727C7" w:rsidRPr="000339BF">
              <w:rPr>
                <w:rFonts w:ascii="Times New Roman" w:hAnsi="Times New Roman" w:hint="eastAsia"/>
                <w:sz w:val="24"/>
                <w:szCs w:val="24"/>
              </w:rPr>
              <w:t xml:space="preserve"> to</w:t>
            </w:r>
            <w:r w:rsidR="008727C7" w:rsidRPr="000339BF">
              <w:rPr>
                <w:rFonts w:ascii="Times New Roman" w:hAnsi="Times New Roman"/>
                <w:sz w:val="24"/>
                <w:szCs w:val="24"/>
              </w:rPr>
              <w:t xml:space="preserve"> </w:t>
            </w:r>
            <w:r w:rsidRPr="000339BF">
              <w:rPr>
                <w:rFonts w:ascii="Times New Roman" w:hAnsi="Times New Roman"/>
                <w:sz w:val="24"/>
                <w:szCs w:val="24"/>
              </w:rPr>
              <w:t>1.059)</w:t>
            </w:r>
          </w:p>
        </w:tc>
        <w:tc>
          <w:tcPr>
            <w:tcW w:w="1985" w:type="dxa"/>
            <w:tcBorders>
              <w:top w:val="single" w:sz="4" w:space="0" w:color="auto"/>
              <w:left w:val="single" w:sz="4" w:space="0" w:color="auto"/>
              <w:bottom w:val="single" w:sz="4" w:space="0" w:color="auto"/>
              <w:right w:val="single" w:sz="4" w:space="0" w:color="auto"/>
            </w:tcBorders>
            <w:hideMark/>
          </w:tcPr>
          <w:p w14:paraId="5AF9DD9A" w14:textId="77777777" w:rsidR="007E36BD" w:rsidRPr="000339BF" w:rsidRDefault="007E36BD" w:rsidP="008727C7">
            <w:pPr>
              <w:spacing w:after="0" w:line="480" w:lineRule="auto"/>
              <w:jc w:val="center"/>
              <w:rPr>
                <w:rFonts w:ascii="Times New Roman" w:hAnsi="Times New Roman"/>
                <w:sz w:val="24"/>
                <w:szCs w:val="24"/>
              </w:rPr>
            </w:pPr>
            <w:r w:rsidRPr="000339BF">
              <w:rPr>
                <w:rFonts w:ascii="Times New Roman" w:hAnsi="Times New Roman"/>
                <w:sz w:val="24"/>
                <w:szCs w:val="24"/>
              </w:rPr>
              <w:t>Null association</w:t>
            </w:r>
          </w:p>
        </w:tc>
      </w:tr>
      <w:tr w:rsidR="007E36BD" w:rsidRPr="000339BF" w14:paraId="271BE196" w14:textId="77777777" w:rsidTr="007E36BD">
        <w:tc>
          <w:tcPr>
            <w:tcW w:w="1951" w:type="dxa"/>
            <w:tcBorders>
              <w:top w:val="single" w:sz="4" w:space="0" w:color="auto"/>
              <w:left w:val="single" w:sz="4" w:space="0" w:color="auto"/>
              <w:bottom w:val="single" w:sz="4" w:space="0" w:color="auto"/>
              <w:right w:val="single" w:sz="4" w:space="0" w:color="auto"/>
            </w:tcBorders>
          </w:tcPr>
          <w:p w14:paraId="1572D20F"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70F13488"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Chronic inflammatory disease</w:t>
            </w:r>
          </w:p>
        </w:tc>
        <w:tc>
          <w:tcPr>
            <w:tcW w:w="2551" w:type="dxa"/>
            <w:tcBorders>
              <w:top w:val="single" w:sz="4" w:space="0" w:color="auto"/>
              <w:left w:val="single" w:sz="4" w:space="0" w:color="auto"/>
              <w:bottom w:val="single" w:sz="4" w:space="0" w:color="auto"/>
              <w:right w:val="single" w:sz="4" w:space="0" w:color="auto"/>
            </w:tcBorders>
            <w:vAlign w:val="bottom"/>
            <w:hideMark/>
          </w:tcPr>
          <w:p w14:paraId="70793040"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 xml:space="preserve">1.234 (1.193 </w:t>
            </w:r>
            <w:r w:rsidR="008727C7" w:rsidRPr="000339BF">
              <w:rPr>
                <w:rFonts w:ascii="Times New Roman" w:hAnsi="Times New Roman" w:hint="eastAsia"/>
                <w:b/>
                <w:sz w:val="24"/>
                <w:szCs w:val="24"/>
              </w:rPr>
              <w:t xml:space="preserve">to </w:t>
            </w:r>
            <w:r w:rsidRPr="000339BF">
              <w:rPr>
                <w:rFonts w:ascii="Times New Roman" w:hAnsi="Times New Roman"/>
                <w:b/>
                <w:sz w:val="24"/>
                <w:szCs w:val="24"/>
              </w:rPr>
              <w:t>1.277)</w:t>
            </w:r>
          </w:p>
        </w:tc>
        <w:tc>
          <w:tcPr>
            <w:tcW w:w="2693" w:type="dxa"/>
            <w:tcBorders>
              <w:top w:val="single" w:sz="4" w:space="0" w:color="auto"/>
              <w:left w:val="single" w:sz="4" w:space="0" w:color="auto"/>
              <w:bottom w:val="single" w:sz="4" w:space="0" w:color="auto"/>
              <w:right w:val="single" w:sz="4" w:space="0" w:color="auto"/>
            </w:tcBorders>
            <w:vAlign w:val="bottom"/>
            <w:hideMark/>
          </w:tcPr>
          <w:p w14:paraId="743D0859"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1.210 (1.17</w:t>
            </w:r>
            <w:r w:rsidR="008727C7" w:rsidRPr="000339BF">
              <w:rPr>
                <w:rFonts w:ascii="Times New Roman" w:hAnsi="Times New Roman" w:hint="eastAsia"/>
                <w:b/>
                <w:sz w:val="24"/>
                <w:szCs w:val="24"/>
              </w:rPr>
              <w:t>0 to</w:t>
            </w:r>
            <w:r w:rsidR="008727C7" w:rsidRPr="000339BF">
              <w:rPr>
                <w:rFonts w:ascii="Times New Roman" w:hAnsi="Times New Roman"/>
                <w:b/>
                <w:sz w:val="24"/>
                <w:szCs w:val="24"/>
              </w:rPr>
              <w:t xml:space="preserve"> </w:t>
            </w:r>
            <w:r w:rsidRPr="000339BF">
              <w:rPr>
                <w:rFonts w:ascii="Times New Roman" w:hAnsi="Times New Roman"/>
                <w:b/>
                <w:sz w:val="24"/>
                <w:szCs w:val="24"/>
              </w:rPr>
              <w:t>1.252)</w:t>
            </w:r>
          </w:p>
        </w:tc>
        <w:tc>
          <w:tcPr>
            <w:tcW w:w="1985" w:type="dxa"/>
            <w:tcBorders>
              <w:top w:val="single" w:sz="4" w:space="0" w:color="auto"/>
              <w:left w:val="single" w:sz="4" w:space="0" w:color="auto"/>
              <w:bottom w:val="single" w:sz="4" w:space="0" w:color="auto"/>
              <w:right w:val="single" w:sz="4" w:space="0" w:color="auto"/>
            </w:tcBorders>
          </w:tcPr>
          <w:p w14:paraId="64763D55" w14:textId="77777777" w:rsidR="007E36BD" w:rsidRPr="000339BF" w:rsidRDefault="007E36BD" w:rsidP="008727C7">
            <w:pPr>
              <w:spacing w:after="0" w:line="480" w:lineRule="auto"/>
              <w:jc w:val="center"/>
              <w:rPr>
                <w:rFonts w:ascii="Times New Roman" w:hAnsi="Times New Roman"/>
                <w:sz w:val="24"/>
                <w:szCs w:val="24"/>
              </w:rPr>
            </w:pPr>
          </w:p>
        </w:tc>
      </w:tr>
      <w:tr w:rsidR="007E36BD" w:rsidRPr="000339BF" w14:paraId="17D5D74F" w14:textId="77777777" w:rsidTr="007E36BD">
        <w:tc>
          <w:tcPr>
            <w:tcW w:w="1951" w:type="dxa"/>
            <w:tcBorders>
              <w:top w:val="single" w:sz="4" w:space="0" w:color="auto"/>
              <w:left w:val="single" w:sz="4" w:space="0" w:color="auto"/>
              <w:bottom w:val="single" w:sz="4" w:space="0" w:color="auto"/>
              <w:right w:val="single" w:sz="4" w:space="0" w:color="auto"/>
            </w:tcBorders>
          </w:tcPr>
          <w:p w14:paraId="73AA0D0F"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5DC3E2EC"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Chronic kidney disease</w:t>
            </w:r>
          </w:p>
        </w:tc>
        <w:tc>
          <w:tcPr>
            <w:tcW w:w="2551" w:type="dxa"/>
            <w:tcBorders>
              <w:top w:val="single" w:sz="4" w:space="0" w:color="auto"/>
              <w:left w:val="single" w:sz="4" w:space="0" w:color="auto"/>
              <w:bottom w:val="single" w:sz="4" w:space="0" w:color="auto"/>
              <w:right w:val="single" w:sz="4" w:space="0" w:color="auto"/>
            </w:tcBorders>
            <w:vAlign w:val="bottom"/>
            <w:hideMark/>
          </w:tcPr>
          <w:p w14:paraId="3EE555EB"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 xml:space="preserve">1.068 (1.008 </w:t>
            </w:r>
            <w:r w:rsidR="008727C7" w:rsidRPr="000339BF">
              <w:rPr>
                <w:rFonts w:ascii="Times New Roman" w:hAnsi="Times New Roman" w:hint="eastAsia"/>
                <w:b/>
                <w:sz w:val="24"/>
                <w:szCs w:val="24"/>
              </w:rPr>
              <w:t xml:space="preserve">to </w:t>
            </w:r>
            <w:r w:rsidRPr="000339BF">
              <w:rPr>
                <w:rFonts w:ascii="Times New Roman" w:hAnsi="Times New Roman"/>
                <w:b/>
                <w:sz w:val="24"/>
                <w:szCs w:val="24"/>
              </w:rPr>
              <w:t>1.131)</w:t>
            </w:r>
          </w:p>
        </w:tc>
        <w:tc>
          <w:tcPr>
            <w:tcW w:w="2693" w:type="dxa"/>
            <w:tcBorders>
              <w:top w:val="single" w:sz="4" w:space="0" w:color="auto"/>
              <w:left w:val="single" w:sz="4" w:space="0" w:color="auto"/>
              <w:bottom w:val="single" w:sz="4" w:space="0" w:color="auto"/>
              <w:right w:val="single" w:sz="4" w:space="0" w:color="auto"/>
            </w:tcBorders>
            <w:vAlign w:val="bottom"/>
            <w:hideMark/>
          </w:tcPr>
          <w:p w14:paraId="7F1DFE92" w14:textId="77777777" w:rsidR="007E36BD" w:rsidRPr="000339BF" w:rsidRDefault="007E36BD" w:rsidP="008727C7">
            <w:pPr>
              <w:spacing w:after="0" w:line="480" w:lineRule="auto"/>
              <w:jc w:val="center"/>
              <w:rPr>
                <w:rFonts w:ascii="Times New Roman" w:hAnsi="Times New Roman"/>
                <w:sz w:val="24"/>
                <w:szCs w:val="24"/>
              </w:rPr>
            </w:pPr>
            <w:r w:rsidRPr="000339BF">
              <w:rPr>
                <w:rFonts w:ascii="Times New Roman" w:hAnsi="Times New Roman"/>
                <w:sz w:val="24"/>
                <w:szCs w:val="24"/>
              </w:rPr>
              <w:t>1.019 (0.962</w:t>
            </w:r>
            <w:r w:rsidR="008727C7" w:rsidRPr="000339BF">
              <w:rPr>
                <w:rFonts w:ascii="Times New Roman" w:hAnsi="Times New Roman" w:hint="eastAsia"/>
                <w:sz w:val="24"/>
                <w:szCs w:val="24"/>
              </w:rPr>
              <w:t xml:space="preserve"> to</w:t>
            </w:r>
            <w:r w:rsidR="008727C7" w:rsidRPr="000339BF">
              <w:rPr>
                <w:rFonts w:ascii="Times New Roman" w:hAnsi="Times New Roman"/>
                <w:sz w:val="24"/>
                <w:szCs w:val="24"/>
              </w:rPr>
              <w:t xml:space="preserve"> </w:t>
            </w:r>
            <w:r w:rsidRPr="000339BF">
              <w:rPr>
                <w:rFonts w:ascii="Times New Roman" w:hAnsi="Times New Roman"/>
                <w:sz w:val="24"/>
                <w:szCs w:val="24"/>
              </w:rPr>
              <w:t>1.08</w:t>
            </w:r>
            <w:r w:rsidR="008727C7" w:rsidRPr="000339BF">
              <w:rPr>
                <w:rFonts w:ascii="Times New Roman" w:hAnsi="Times New Roman" w:hint="eastAsia"/>
                <w:sz w:val="24"/>
                <w:szCs w:val="24"/>
              </w:rPr>
              <w:t>0</w:t>
            </w:r>
            <w:r w:rsidRPr="000339BF">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BC1DF3" w14:textId="77777777" w:rsidR="007E36BD" w:rsidRPr="000339BF" w:rsidRDefault="007E36BD" w:rsidP="008727C7">
            <w:pPr>
              <w:spacing w:after="0" w:line="480" w:lineRule="auto"/>
              <w:jc w:val="center"/>
              <w:rPr>
                <w:rFonts w:ascii="Times New Roman" w:hAnsi="Times New Roman"/>
                <w:sz w:val="24"/>
                <w:szCs w:val="24"/>
              </w:rPr>
            </w:pPr>
            <w:r w:rsidRPr="000339BF">
              <w:rPr>
                <w:rFonts w:ascii="Times New Roman" w:hAnsi="Times New Roman"/>
                <w:sz w:val="24"/>
                <w:szCs w:val="24"/>
              </w:rPr>
              <w:t>Null association</w:t>
            </w:r>
          </w:p>
        </w:tc>
      </w:tr>
      <w:tr w:rsidR="007E36BD" w:rsidRPr="000339BF" w14:paraId="5069819D" w14:textId="77777777" w:rsidTr="007E36BD">
        <w:tc>
          <w:tcPr>
            <w:tcW w:w="1951" w:type="dxa"/>
            <w:tcBorders>
              <w:top w:val="single" w:sz="4" w:space="0" w:color="auto"/>
              <w:left w:val="single" w:sz="4" w:space="0" w:color="auto"/>
              <w:bottom w:val="single" w:sz="4" w:space="0" w:color="auto"/>
              <w:right w:val="single" w:sz="4" w:space="0" w:color="auto"/>
            </w:tcBorders>
          </w:tcPr>
          <w:p w14:paraId="01B1B7FC"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19EC0090"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Chronic neurologic disorder</w:t>
            </w:r>
          </w:p>
        </w:tc>
        <w:tc>
          <w:tcPr>
            <w:tcW w:w="2551" w:type="dxa"/>
            <w:tcBorders>
              <w:top w:val="single" w:sz="4" w:space="0" w:color="auto"/>
              <w:left w:val="single" w:sz="4" w:space="0" w:color="auto"/>
              <w:bottom w:val="single" w:sz="4" w:space="0" w:color="auto"/>
              <w:right w:val="single" w:sz="4" w:space="0" w:color="auto"/>
            </w:tcBorders>
            <w:vAlign w:val="bottom"/>
            <w:hideMark/>
          </w:tcPr>
          <w:p w14:paraId="0DDE48C5"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1.155 (1.128</w:t>
            </w:r>
            <w:r w:rsidR="008727C7" w:rsidRPr="000339BF">
              <w:rPr>
                <w:rFonts w:ascii="Times New Roman" w:hAnsi="Times New Roman" w:hint="eastAsia"/>
                <w:b/>
                <w:sz w:val="24"/>
                <w:szCs w:val="24"/>
              </w:rPr>
              <w:t xml:space="preserve"> to </w:t>
            </w:r>
            <w:r w:rsidRPr="000339BF">
              <w:rPr>
                <w:rFonts w:ascii="Times New Roman" w:hAnsi="Times New Roman"/>
                <w:b/>
                <w:sz w:val="24"/>
                <w:szCs w:val="24"/>
              </w:rPr>
              <w:t>1.184)</w:t>
            </w:r>
          </w:p>
        </w:tc>
        <w:tc>
          <w:tcPr>
            <w:tcW w:w="2693" w:type="dxa"/>
            <w:tcBorders>
              <w:top w:val="single" w:sz="4" w:space="0" w:color="auto"/>
              <w:left w:val="single" w:sz="4" w:space="0" w:color="auto"/>
              <w:bottom w:val="single" w:sz="4" w:space="0" w:color="auto"/>
              <w:right w:val="single" w:sz="4" w:space="0" w:color="auto"/>
            </w:tcBorders>
            <w:vAlign w:val="bottom"/>
            <w:hideMark/>
          </w:tcPr>
          <w:p w14:paraId="239A5761"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1.124 (1.097</w:t>
            </w:r>
            <w:r w:rsidR="008727C7" w:rsidRPr="000339BF">
              <w:rPr>
                <w:rFonts w:ascii="Times New Roman" w:hAnsi="Times New Roman" w:hint="eastAsia"/>
                <w:b/>
                <w:sz w:val="24"/>
                <w:szCs w:val="24"/>
              </w:rPr>
              <w:t xml:space="preserve"> to</w:t>
            </w:r>
            <w:r w:rsidR="008727C7" w:rsidRPr="000339BF">
              <w:rPr>
                <w:rFonts w:ascii="Times New Roman" w:hAnsi="Times New Roman"/>
                <w:b/>
                <w:sz w:val="24"/>
                <w:szCs w:val="24"/>
              </w:rPr>
              <w:t xml:space="preserve"> </w:t>
            </w:r>
            <w:r w:rsidRPr="000339BF">
              <w:rPr>
                <w:rFonts w:ascii="Times New Roman" w:hAnsi="Times New Roman"/>
                <w:b/>
                <w:sz w:val="24"/>
                <w:szCs w:val="24"/>
              </w:rPr>
              <w:t>1.151)</w:t>
            </w:r>
          </w:p>
        </w:tc>
        <w:tc>
          <w:tcPr>
            <w:tcW w:w="1985" w:type="dxa"/>
            <w:tcBorders>
              <w:top w:val="single" w:sz="4" w:space="0" w:color="auto"/>
              <w:left w:val="single" w:sz="4" w:space="0" w:color="auto"/>
              <w:bottom w:val="single" w:sz="4" w:space="0" w:color="auto"/>
              <w:right w:val="single" w:sz="4" w:space="0" w:color="auto"/>
            </w:tcBorders>
          </w:tcPr>
          <w:p w14:paraId="7316E559" w14:textId="77777777" w:rsidR="007E36BD" w:rsidRPr="000339BF" w:rsidRDefault="007E36BD" w:rsidP="008727C7">
            <w:pPr>
              <w:spacing w:after="0" w:line="480" w:lineRule="auto"/>
              <w:jc w:val="center"/>
              <w:rPr>
                <w:rFonts w:ascii="Times New Roman" w:hAnsi="Times New Roman"/>
                <w:sz w:val="24"/>
                <w:szCs w:val="24"/>
              </w:rPr>
            </w:pPr>
          </w:p>
        </w:tc>
      </w:tr>
      <w:tr w:rsidR="007E36BD" w:rsidRPr="000339BF" w14:paraId="65A4A891" w14:textId="77777777" w:rsidTr="007E36BD">
        <w:tc>
          <w:tcPr>
            <w:tcW w:w="1951" w:type="dxa"/>
            <w:tcBorders>
              <w:top w:val="single" w:sz="4" w:space="0" w:color="auto"/>
              <w:left w:val="single" w:sz="4" w:space="0" w:color="auto"/>
              <w:bottom w:val="single" w:sz="4" w:space="0" w:color="auto"/>
              <w:right w:val="single" w:sz="4" w:space="0" w:color="auto"/>
            </w:tcBorders>
          </w:tcPr>
          <w:p w14:paraId="7A9E4EA8"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263C6F14"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Anemia</w:t>
            </w:r>
          </w:p>
        </w:tc>
        <w:tc>
          <w:tcPr>
            <w:tcW w:w="2551" w:type="dxa"/>
            <w:tcBorders>
              <w:top w:val="single" w:sz="4" w:space="0" w:color="auto"/>
              <w:left w:val="single" w:sz="4" w:space="0" w:color="auto"/>
              <w:bottom w:val="single" w:sz="4" w:space="0" w:color="auto"/>
              <w:right w:val="single" w:sz="4" w:space="0" w:color="auto"/>
            </w:tcBorders>
            <w:vAlign w:val="bottom"/>
            <w:hideMark/>
          </w:tcPr>
          <w:p w14:paraId="777E2967"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1.106 (1.093</w:t>
            </w:r>
            <w:r w:rsidR="008727C7" w:rsidRPr="000339BF">
              <w:rPr>
                <w:rFonts w:ascii="Times New Roman" w:hAnsi="Times New Roman" w:hint="eastAsia"/>
                <w:b/>
                <w:sz w:val="24"/>
                <w:szCs w:val="24"/>
              </w:rPr>
              <w:t xml:space="preserve"> to</w:t>
            </w:r>
            <w:r w:rsidRPr="000339BF">
              <w:rPr>
                <w:rFonts w:ascii="Times New Roman" w:hAnsi="Times New Roman"/>
                <w:b/>
                <w:sz w:val="24"/>
                <w:szCs w:val="24"/>
              </w:rPr>
              <w:t xml:space="preserve"> 1.119)</w:t>
            </w:r>
          </w:p>
        </w:tc>
        <w:tc>
          <w:tcPr>
            <w:tcW w:w="2693" w:type="dxa"/>
            <w:tcBorders>
              <w:top w:val="single" w:sz="4" w:space="0" w:color="auto"/>
              <w:left w:val="single" w:sz="4" w:space="0" w:color="auto"/>
              <w:bottom w:val="single" w:sz="4" w:space="0" w:color="auto"/>
              <w:right w:val="single" w:sz="4" w:space="0" w:color="auto"/>
            </w:tcBorders>
            <w:vAlign w:val="bottom"/>
            <w:hideMark/>
          </w:tcPr>
          <w:p w14:paraId="3E075E23"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1.084 (1.071</w:t>
            </w:r>
            <w:r w:rsidR="008727C7" w:rsidRPr="000339BF">
              <w:rPr>
                <w:rFonts w:ascii="Times New Roman" w:hAnsi="Times New Roman" w:hint="eastAsia"/>
                <w:b/>
                <w:sz w:val="24"/>
                <w:szCs w:val="24"/>
              </w:rPr>
              <w:t xml:space="preserve"> to</w:t>
            </w:r>
            <w:r w:rsidRPr="000339BF">
              <w:rPr>
                <w:rFonts w:ascii="Times New Roman" w:hAnsi="Times New Roman"/>
                <w:b/>
                <w:sz w:val="24"/>
                <w:szCs w:val="24"/>
              </w:rPr>
              <w:t xml:space="preserve"> 1.097)</w:t>
            </w:r>
          </w:p>
        </w:tc>
        <w:tc>
          <w:tcPr>
            <w:tcW w:w="1985" w:type="dxa"/>
            <w:tcBorders>
              <w:top w:val="single" w:sz="4" w:space="0" w:color="auto"/>
              <w:left w:val="single" w:sz="4" w:space="0" w:color="auto"/>
              <w:bottom w:val="single" w:sz="4" w:space="0" w:color="auto"/>
              <w:right w:val="single" w:sz="4" w:space="0" w:color="auto"/>
            </w:tcBorders>
          </w:tcPr>
          <w:p w14:paraId="3BB33929" w14:textId="77777777" w:rsidR="007E36BD" w:rsidRPr="000339BF" w:rsidRDefault="007E36BD" w:rsidP="008727C7">
            <w:pPr>
              <w:spacing w:after="0" w:line="480" w:lineRule="auto"/>
              <w:jc w:val="center"/>
              <w:rPr>
                <w:rFonts w:ascii="Times New Roman" w:hAnsi="Times New Roman"/>
                <w:sz w:val="24"/>
                <w:szCs w:val="24"/>
              </w:rPr>
            </w:pPr>
          </w:p>
        </w:tc>
      </w:tr>
      <w:tr w:rsidR="007E36BD" w:rsidRPr="000339BF" w14:paraId="78897EAA" w14:textId="77777777" w:rsidTr="007E36BD">
        <w:tc>
          <w:tcPr>
            <w:tcW w:w="1951" w:type="dxa"/>
            <w:tcBorders>
              <w:top w:val="single" w:sz="4" w:space="0" w:color="auto"/>
              <w:left w:val="single" w:sz="4" w:space="0" w:color="auto"/>
              <w:bottom w:val="single" w:sz="4" w:space="0" w:color="auto"/>
              <w:right w:val="single" w:sz="4" w:space="0" w:color="auto"/>
            </w:tcBorders>
          </w:tcPr>
          <w:p w14:paraId="78E3B83C" w14:textId="77777777" w:rsidR="007E36BD" w:rsidRPr="000339BF" w:rsidRDefault="007E36BD">
            <w:pPr>
              <w:spacing w:after="0" w:line="480" w:lineRule="auto"/>
              <w:rPr>
                <w:rFonts w:ascii="Times New Roman" w:hAnsi="Times New Roman"/>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531FD5C6" w14:textId="77777777" w:rsidR="007E36BD" w:rsidRPr="000339BF" w:rsidRDefault="007E36BD">
            <w:pPr>
              <w:spacing w:after="0" w:line="480" w:lineRule="auto"/>
              <w:rPr>
                <w:rFonts w:ascii="Times New Roman" w:hAnsi="Times New Roman"/>
                <w:sz w:val="24"/>
                <w:szCs w:val="24"/>
              </w:rPr>
            </w:pPr>
            <w:r w:rsidRPr="000339BF">
              <w:rPr>
                <w:rFonts w:ascii="Times New Roman" w:hAnsi="Times New Roman"/>
                <w:sz w:val="24"/>
                <w:szCs w:val="24"/>
              </w:rPr>
              <w:t>Neuropsychiatric disorder</w:t>
            </w:r>
          </w:p>
        </w:tc>
        <w:tc>
          <w:tcPr>
            <w:tcW w:w="2551" w:type="dxa"/>
            <w:tcBorders>
              <w:top w:val="single" w:sz="4" w:space="0" w:color="auto"/>
              <w:left w:val="single" w:sz="4" w:space="0" w:color="auto"/>
              <w:bottom w:val="single" w:sz="4" w:space="0" w:color="auto"/>
              <w:right w:val="single" w:sz="4" w:space="0" w:color="auto"/>
            </w:tcBorders>
            <w:vAlign w:val="bottom"/>
            <w:hideMark/>
          </w:tcPr>
          <w:p w14:paraId="0758F010"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1.085 (1.059</w:t>
            </w:r>
            <w:r w:rsidR="008727C7" w:rsidRPr="000339BF">
              <w:rPr>
                <w:rFonts w:ascii="Times New Roman" w:hAnsi="Times New Roman" w:hint="eastAsia"/>
                <w:b/>
                <w:sz w:val="24"/>
                <w:szCs w:val="24"/>
              </w:rPr>
              <w:t xml:space="preserve"> to</w:t>
            </w:r>
            <w:r w:rsidRPr="000339BF">
              <w:rPr>
                <w:rFonts w:ascii="Times New Roman" w:hAnsi="Times New Roman"/>
                <w:b/>
                <w:sz w:val="24"/>
                <w:szCs w:val="24"/>
              </w:rPr>
              <w:t xml:space="preserve"> 1.111)</w:t>
            </w:r>
          </w:p>
        </w:tc>
        <w:tc>
          <w:tcPr>
            <w:tcW w:w="2693" w:type="dxa"/>
            <w:tcBorders>
              <w:top w:val="single" w:sz="4" w:space="0" w:color="auto"/>
              <w:left w:val="single" w:sz="4" w:space="0" w:color="auto"/>
              <w:bottom w:val="single" w:sz="4" w:space="0" w:color="auto"/>
              <w:right w:val="single" w:sz="4" w:space="0" w:color="auto"/>
            </w:tcBorders>
            <w:vAlign w:val="bottom"/>
            <w:hideMark/>
          </w:tcPr>
          <w:p w14:paraId="79FE5533" w14:textId="77777777" w:rsidR="007E36BD" w:rsidRPr="000339BF" w:rsidRDefault="007E36BD" w:rsidP="008727C7">
            <w:pPr>
              <w:spacing w:after="0" w:line="480" w:lineRule="auto"/>
              <w:jc w:val="center"/>
              <w:rPr>
                <w:rFonts w:ascii="Times New Roman" w:hAnsi="Times New Roman"/>
                <w:b/>
                <w:sz w:val="24"/>
                <w:szCs w:val="24"/>
              </w:rPr>
            </w:pPr>
            <w:r w:rsidRPr="000339BF">
              <w:rPr>
                <w:rFonts w:ascii="Times New Roman" w:hAnsi="Times New Roman"/>
                <w:b/>
                <w:sz w:val="24"/>
                <w:szCs w:val="24"/>
              </w:rPr>
              <w:t xml:space="preserve">1.064 (1.038 </w:t>
            </w:r>
            <w:r w:rsidR="008727C7" w:rsidRPr="000339BF">
              <w:rPr>
                <w:rFonts w:ascii="Times New Roman" w:hAnsi="Times New Roman" w:hint="eastAsia"/>
                <w:b/>
                <w:sz w:val="24"/>
                <w:szCs w:val="24"/>
              </w:rPr>
              <w:t xml:space="preserve">to </w:t>
            </w:r>
            <w:r w:rsidRPr="000339BF">
              <w:rPr>
                <w:rFonts w:ascii="Times New Roman" w:hAnsi="Times New Roman"/>
                <w:b/>
                <w:sz w:val="24"/>
                <w:szCs w:val="24"/>
              </w:rPr>
              <w:t>1.089)</w:t>
            </w:r>
          </w:p>
        </w:tc>
        <w:tc>
          <w:tcPr>
            <w:tcW w:w="1985" w:type="dxa"/>
            <w:tcBorders>
              <w:top w:val="single" w:sz="4" w:space="0" w:color="auto"/>
              <w:left w:val="single" w:sz="4" w:space="0" w:color="auto"/>
              <w:bottom w:val="single" w:sz="4" w:space="0" w:color="auto"/>
              <w:right w:val="single" w:sz="4" w:space="0" w:color="auto"/>
            </w:tcBorders>
          </w:tcPr>
          <w:p w14:paraId="2D1778FE" w14:textId="77777777" w:rsidR="007E36BD" w:rsidRPr="000339BF" w:rsidRDefault="007E36BD" w:rsidP="008727C7">
            <w:pPr>
              <w:spacing w:after="0" w:line="480" w:lineRule="auto"/>
              <w:jc w:val="center"/>
              <w:rPr>
                <w:rFonts w:ascii="Times New Roman" w:hAnsi="Times New Roman"/>
                <w:sz w:val="24"/>
                <w:szCs w:val="24"/>
              </w:rPr>
            </w:pPr>
          </w:p>
        </w:tc>
      </w:tr>
    </w:tbl>
    <w:p w14:paraId="4DCD2A28" w14:textId="26A1B6D8" w:rsidR="007E36BD" w:rsidRPr="000339BF" w:rsidRDefault="007E36BD" w:rsidP="007E36BD">
      <w:pPr>
        <w:spacing w:line="360" w:lineRule="auto"/>
        <w:rPr>
          <w:rFonts w:ascii="Times New Roman" w:hAnsi="Times New Roman"/>
          <w:sz w:val="24"/>
        </w:rPr>
      </w:pPr>
      <w:r w:rsidRPr="000339BF">
        <w:rPr>
          <w:rFonts w:ascii="Times New Roman" w:eastAsia="Times New Roman" w:hAnsi="Times New Roman"/>
          <w:sz w:val="24"/>
        </w:rPr>
        <w:t>CI, confidence interval.</w:t>
      </w:r>
    </w:p>
    <w:p w14:paraId="52D717AC" w14:textId="277ED179" w:rsidR="007E36BD" w:rsidRPr="000339BF" w:rsidRDefault="008727C7" w:rsidP="007E36BD">
      <w:pPr>
        <w:widowControl/>
        <w:wordWrap/>
        <w:autoSpaceDE/>
        <w:autoSpaceDN/>
        <w:spacing w:line="360" w:lineRule="auto"/>
        <w:rPr>
          <w:rFonts w:ascii="Times New Roman" w:eastAsia="Batang" w:hAnsi="Times New Roman"/>
          <w:sz w:val="24"/>
          <w:szCs w:val="24"/>
        </w:rPr>
      </w:pPr>
      <w:r w:rsidRPr="000339BF">
        <w:rPr>
          <w:rFonts w:ascii="Times New Roman" w:hAnsi="Times New Roman" w:hint="eastAsia"/>
          <w:sz w:val="24"/>
          <w:szCs w:val="24"/>
          <w:vertAlign w:val="superscript"/>
        </w:rPr>
        <w:t xml:space="preserve">* </w:t>
      </w:r>
      <w:r w:rsidR="007E36BD" w:rsidRPr="000339BF">
        <w:rPr>
          <w:rFonts w:ascii="Times New Roman" w:hAnsi="Times New Roman"/>
          <w:sz w:val="24"/>
          <w:szCs w:val="24"/>
        </w:rPr>
        <w:t>Model 2 was adjusted for infant sex, calendar period of birth (2008–2010, 2011–2012, and 2013–2015), birth season (spring, summer, autumn, and winter), region of residence (rural and urban), household income (high, middle, and low), breastfeeding, preterm birth, low birth weight, allergic rhinitis, asthma, diabetes mellitus, thyroid disorder, chronic inflammatory disease,</w:t>
      </w:r>
      <w:r w:rsidR="007E36BD" w:rsidRPr="000339BF">
        <w:rPr>
          <w:rFonts w:ascii="Times New Roman" w:eastAsia="Batang" w:hAnsi="Times New Roman"/>
          <w:sz w:val="24"/>
          <w:szCs w:val="24"/>
        </w:rPr>
        <w:t xml:space="preserve"> chronic kidney disease, chronic neurological disorder, anemia, neuropsychiatric disorder, and long-term use of systemic corticosteroids.</w:t>
      </w:r>
    </w:p>
    <w:p w14:paraId="352A8067" w14:textId="184D059D" w:rsidR="000D33C8" w:rsidRPr="000339BF" w:rsidRDefault="00007412" w:rsidP="009F63DC">
      <w:pPr>
        <w:spacing w:line="360" w:lineRule="auto"/>
        <w:rPr>
          <w:rFonts w:ascii="Times New Roman" w:hAnsi="Times New Roman"/>
          <w:sz w:val="24"/>
          <w:szCs w:val="24"/>
        </w:rPr>
      </w:pPr>
      <w:r w:rsidRPr="000339BF">
        <w:rPr>
          <w:rFonts w:ascii="Times New Roman" w:eastAsia="Times New Roman" w:hAnsi="Times New Roman"/>
          <w:sz w:val="24"/>
        </w:rPr>
        <w:lastRenderedPageBreak/>
        <w:t>Statistically significant values (p&lt;0.05) are shown in bold.</w:t>
      </w:r>
    </w:p>
    <w:p w14:paraId="3A8CB028" w14:textId="77777777" w:rsidR="00532800" w:rsidRPr="000339BF" w:rsidRDefault="00532800" w:rsidP="00815EA3">
      <w:pPr>
        <w:wordWrap/>
        <w:spacing w:line="480" w:lineRule="auto"/>
        <w:rPr>
          <w:rFonts w:ascii="Times New Roman" w:hAnsi="Times New Roman"/>
          <w:sz w:val="24"/>
          <w:szCs w:val="24"/>
        </w:rPr>
        <w:sectPr w:rsidR="00532800" w:rsidRPr="000339BF" w:rsidSect="00532800">
          <w:pgSz w:w="16838" w:h="11906" w:orient="landscape"/>
          <w:pgMar w:top="1440" w:right="1701" w:bottom="1440" w:left="1440" w:header="851" w:footer="992" w:gutter="0"/>
          <w:lnNumType w:countBy="1" w:restart="continuous"/>
          <w:cols w:space="425"/>
          <w:docGrid w:linePitch="360"/>
        </w:sectPr>
      </w:pPr>
    </w:p>
    <w:p w14:paraId="424EC5F9" w14:textId="3BCBF6E5" w:rsidR="00CC14E5" w:rsidRPr="004B6339" w:rsidRDefault="000159B7" w:rsidP="00815EA3">
      <w:pPr>
        <w:wordWrap/>
        <w:spacing w:line="480" w:lineRule="auto"/>
        <w:rPr>
          <w:rFonts w:ascii="Times New Roman" w:hAnsi="Times New Roman"/>
          <w:sz w:val="24"/>
          <w:szCs w:val="24"/>
        </w:rPr>
      </w:pPr>
      <w:r w:rsidRPr="000339BF">
        <w:rPr>
          <w:rFonts w:ascii="Times New Roman" w:hAnsi="Times New Roman"/>
          <w:sz w:val="24"/>
          <w:szCs w:val="24"/>
        </w:rPr>
        <w:lastRenderedPageBreak/>
        <w:fldChar w:fldCharType="begin"/>
      </w:r>
      <w:r w:rsidR="007F6D9F" w:rsidRPr="000339BF">
        <w:rPr>
          <w:rFonts w:ascii="Times New Roman" w:hAnsi="Times New Roman"/>
          <w:sz w:val="24"/>
          <w:szCs w:val="24"/>
        </w:rPr>
        <w:instrText xml:space="preserve"> ADDIN </w:instrText>
      </w:r>
      <w:r w:rsidRPr="000339BF">
        <w:rPr>
          <w:rFonts w:ascii="Times New Roman" w:hAnsi="Times New Roman"/>
          <w:sz w:val="24"/>
          <w:szCs w:val="24"/>
        </w:rPr>
        <w:fldChar w:fldCharType="end"/>
      </w:r>
    </w:p>
    <w:sectPr w:rsidR="00CC14E5" w:rsidRPr="004B6339" w:rsidSect="00952A45">
      <w:pgSz w:w="11906" w:h="16838"/>
      <w:pgMar w:top="1701" w:right="1440" w:bottom="1440" w:left="1440" w:header="851" w:footer="992" w:gutter="0"/>
      <w:lnNumType w:countBy="1" w:restart="continuou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C610D" w14:textId="77777777" w:rsidR="00142FFF" w:rsidRDefault="00142FFF">
      <w:pPr>
        <w:spacing w:after="0" w:line="240" w:lineRule="auto"/>
      </w:pPr>
      <w:r>
        <w:separator/>
      </w:r>
    </w:p>
  </w:endnote>
  <w:endnote w:type="continuationSeparator" w:id="0">
    <w:p w14:paraId="3A2C39EE" w14:textId="77777777" w:rsidR="00142FFF" w:rsidRDefault="00142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Rotis Serif Std">
    <w:altName w:val="Arial Unicode MS"/>
    <w:panose1 w:val="00000000000000000000"/>
    <w:charset w:val="81"/>
    <w:family w:val="roman"/>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HelveticaNeue LightCond">
    <w:altName w:val="Arial Unicode MS"/>
    <w:panose1 w:val="00000000000000000000"/>
    <w:charset w:val="81"/>
    <w:family w:val="swiss"/>
    <w:notTrueType/>
    <w:pitch w:val="default"/>
    <w:sig w:usb0="00000001" w:usb1="09060000" w:usb2="00000010" w:usb3="00000000" w:csb0="00080000" w:csb1="00000000"/>
  </w:font>
  <w:font w:name="QuadraatOT">
    <w:altName w:val="Arial Unicode MS"/>
    <w:panose1 w:val="00000000000000000000"/>
    <w:charset w:val="81"/>
    <w:family w:val="roman"/>
    <w:notTrueType/>
    <w:pitch w:val="default"/>
    <w:sig w:usb0="00000000" w:usb1="09060000" w:usb2="00000010" w:usb3="00000000" w:csb0="00080000"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rebuchetMS">
    <w:altName w:val="Malgun Gothic"/>
    <w:panose1 w:val="00000000000000000000"/>
    <w:charset w:val="81"/>
    <w:family w:val="auto"/>
    <w:notTrueType/>
    <w:pitch w:val="default"/>
    <w:sig w:usb0="00000000" w:usb1="09060000" w:usb2="00000010" w:usb3="00000000" w:csb0="00080000" w:csb1="00000000"/>
  </w:font>
  <w:font w:name="ScalaLancetPro">
    <w:altName w:val="Batang"/>
    <w:panose1 w:val="00000000000000000000"/>
    <w:charset w:val="81"/>
    <w:family w:val="roman"/>
    <w:notTrueType/>
    <w:pitch w:val="default"/>
    <w:sig w:usb0="00000001"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733652"/>
      <w:docPartObj>
        <w:docPartGallery w:val="Page Numbers (Bottom of Page)"/>
        <w:docPartUnique/>
      </w:docPartObj>
    </w:sdtPr>
    <w:sdtContent>
      <w:p w14:paraId="46DC4618" w14:textId="77777777" w:rsidR="009A0B50" w:rsidRDefault="009A0B50">
        <w:pPr>
          <w:pStyle w:val="Footer"/>
          <w:jc w:val="center"/>
        </w:pPr>
        <w:r>
          <w:fldChar w:fldCharType="begin"/>
        </w:r>
        <w:r>
          <w:instrText>PAGE   \* MERGEFORMAT</w:instrText>
        </w:r>
        <w:r>
          <w:fldChar w:fldCharType="separate"/>
        </w:r>
        <w:r w:rsidR="000339BF" w:rsidRPr="000339BF">
          <w:rPr>
            <w:noProof/>
            <w:lang w:val="ko-KR"/>
          </w:rPr>
          <w:t>1</w:t>
        </w:r>
        <w:r>
          <w:rPr>
            <w:noProof/>
            <w:lang w:val="ko-KR"/>
          </w:rPr>
          <w:fldChar w:fldCharType="end"/>
        </w:r>
      </w:p>
    </w:sdtContent>
  </w:sdt>
  <w:p w14:paraId="0B79E8F4" w14:textId="77777777" w:rsidR="009A0B50" w:rsidRDefault="009A0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9F421" w14:textId="77777777" w:rsidR="00142FFF" w:rsidRDefault="00142FFF">
      <w:pPr>
        <w:spacing w:after="0" w:line="240" w:lineRule="auto"/>
      </w:pPr>
      <w:r>
        <w:separator/>
      </w:r>
    </w:p>
  </w:footnote>
  <w:footnote w:type="continuationSeparator" w:id="0">
    <w:p w14:paraId="58CBD533" w14:textId="77777777" w:rsidR="00142FFF" w:rsidRDefault="00142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114"/>
    <w:multiLevelType w:val="hybridMultilevel"/>
    <w:tmpl w:val="4D949DBE"/>
    <w:lvl w:ilvl="0" w:tplc="A96AB93E">
      <w:start w:val="3"/>
      <w:numFmt w:val="bullet"/>
      <w:lvlText w:val="-"/>
      <w:lvlJc w:val="left"/>
      <w:pPr>
        <w:ind w:left="760" w:hanging="360"/>
      </w:pPr>
      <w:rPr>
        <w:rFonts w:ascii="Times New Roman" w:eastAsiaTheme="minorEastAsia" w:hAnsi="Times New Roman" w:cs="Times New Roman" w:hint="default"/>
      </w:rPr>
    </w:lvl>
    <w:lvl w:ilvl="1" w:tplc="29E816FC" w:tentative="1">
      <w:start w:val="1"/>
      <w:numFmt w:val="bullet"/>
      <w:lvlText w:val=""/>
      <w:lvlJc w:val="left"/>
      <w:pPr>
        <w:ind w:left="1200" w:hanging="400"/>
      </w:pPr>
      <w:rPr>
        <w:rFonts w:ascii="Wingdings" w:hAnsi="Wingdings" w:hint="default"/>
      </w:rPr>
    </w:lvl>
    <w:lvl w:ilvl="2" w:tplc="1FC07C60" w:tentative="1">
      <w:start w:val="1"/>
      <w:numFmt w:val="bullet"/>
      <w:lvlText w:val=""/>
      <w:lvlJc w:val="left"/>
      <w:pPr>
        <w:ind w:left="1600" w:hanging="400"/>
      </w:pPr>
      <w:rPr>
        <w:rFonts w:ascii="Wingdings" w:hAnsi="Wingdings" w:hint="default"/>
      </w:rPr>
    </w:lvl>
    <w:lvl w:ilvl="3" w:tplc="0A3ACC10" w:tentative="1">
      <w:start w:val="1"/>
      <w:numFmt w:val="bullet"/>
      <w:lvlText w:val=""/>
      <w:lvlJc w:val="left"/>
      <w:pPr>
        <w:ind w:left="2000" w:hanging="400"/>
      </w:pPr>
      <w:rPr>
        <w:rFonts w:ascii="Wingdings" w:hAnsi="Wingdings" w:hint="default"/>
      </w:rPr>
    </w:lvl>
    <w:lvl w:ilvl="4" w:tplc="316A04E4" w:tentative="1">
      <w:start w:val="1"/>
      <w:numFmt w:val="bullet"/>
      <w:lvlText w:val=""/>
      <w:lvlJc w:val="left"/>
      <w:pPr>
        <w:ind w:left="2400" w:hanging="400"/>
      </w:pPr>
      <w:rPr>
        <w:rFonts w:ascii="Wingdings" w:hAnsi="Wingdings" w:hint="default"/>
      </w:rPr>
    </w:lvl>
    <w:lvl w:ilvl="5" w:tplc="F028CD5A" w:tentative="1">
      <w:start w:val="1"/>
      <w:numFmt w:val="bullet"/>
      <w:lvlText w:val=""/>
      <w:lvlJc w:val="left"/>
      <w:pPr>
        <w:ind w:left="2800" w:hanging="400"/>
      </w:pPr>
      <w:rPr>
        <w:rFonts w:ascii="Wingdings" w:hAnsi="Wingdings" w:hint="default"/>
      </w:rPr>
    </w:lvl>
    <w:lvl w:ilvl="6" w:tplc="7B76C750" w:tentative="1">
      <w:start w:val="1"/>
      <w:numFmt w:val="bullet"/>
      <w:lvlText w:val=""/>
      <w:lvlJc w:val="left"/>
      <w:pPr>
        <w:ind w:left="3200" w:hanging="400"/>
      </w:pPr>
      <w:rPr>
        <w:rFonts w:ascii="Wingdings" w:hAnsi="Wingdings" w:hint="default"/>
      </w:rPr>
    </w:lvl>
    <w:lvl w:ilvl="7" w:tplc="03285F30" w:tentative="1">
      <w:start w:val="1"/>
      <w:numFmt w:val="bullet"/>
      <w:lvlText w:val=""/>
      <w:lvlJc w:val="left"/>
      <w:pPr>
        <w:ind w:left="3600" w:hanging="400"/>
      </w:pPr>
      <w:rPr>
        <w:rFonts w:ascii="Wingdings" w:hAnsi="Wingdings" w:hint="default"/>
      </w:rPr>
    </w:lvl>
    <w:lvl w:ilvl="8" w:tplc="15187896" w:tentative="1">
      <w:start w:val="1"/>
      <w:numFmt w:val="bullet"/>
      <w:lvlText w:val=""/>
      <w:lvlJc w:val="left"/>
      <w:pPr>
        <w:ind w:left="4000" w:hanging="400"/>
      </w:pPr>
      <w:rPr>
        <w:rFonts w:ascii="Wingdings" w:hAnsi="Wingdings" w:hint="default"/>
      </w:rPr>
    </w:lvl>
  </w:abstractNum>
  <w:abstractNum w:abstractNumId="1" w15:restartNumberingAfterBreak="0">
    <w:nsid w:val="0FB077E7"/>
    <w:multiLevelType w:val="hybridMultilevel"/>
    <w:tmpl w:val="54663A88"/>
    <w:lvl w:ilvl="0" w:tplc="FC7CCE04">
      <w:start w:val="1"/>
      <w:numFmt w:val="bullet"/>
      <w:lvlText w:val=""/>
      <w:lvlJc w:val="left"/>
      <w:pPr>
        <w:ind w:left="720" w:hanging="360"/>
      </w:pPr>
      <w:rPr>
        <w:rFonts w:ascii="Symbol" w:hAnsi="Symbol" w:hint="default"/>
      </w:rPr>
    </w:lvl>
    <w:lvl w:ilvl="1" w:tplc="29841312" w:tentative="1">
      <w:start w:val="1"/>
      <w:numFmt w:val="bullet"/>
      <w:lvlText w:val="o"/>
      <w:lvlJc w:val="left"/>
      <w:pPr>
        <w:ind w:left="1440" w:hanging="360"/>
      </w:pPr>
      <w:rPr>
        <w:rFonts w:ascii="Courier New" w:hAnsi="Courier New" w:hint="default"/>
      </w:rPr>
    </w:lvl>
    <w:lvl w:ilvl="2" w:tplc="E27E992C" w:tentative="1">
      <w:start w:val="1"/>
      <w:numFmt w:val="bullet"/>
      <w:lvlText w:val=""/>
      <w:lvlJc w:val="left"/>
      <w:pPr>
        <w:ind w:left="2160" w:hanging="360"/>
      </w:pPr>
      <w:rPr>
        <w:rFonts w:ascii="Wingdings" w:hAnsi="Wingdings" w:hint="default"/>
      </w:rPr>
    </w:lvl>
    <w:lvl w:ilvl="3" w:tplc="99BC4F7E" w:tentative="1">
      <w:start w:val="1"/>
      <w:numFmt w:val="bullet"/>
      <w:lvlText w:val=""/>
      <w:lvlJc w:val="left"/>
      <w:pPr>
        <w:ind w:left="2880" w:hanging="360"/>
      </w:pPr>
      <w:rPr>
        <w:rFonts w:ascii="Symbol" w:hAnsi="Symbol" w:hint="default"/>
      </w:rPr>
    </w:lvl>
    <w:lvl w:ilvl="4" w:tplc="2E2238C2" w:tentative="1">
      <w:start w:val="1"/>
      <w:numFmt w:val="bullet"/>
      <w:lvlText w:val="o"/>
      <w:lvlJc w:val="left"/>
      <w:pPr>
        <w:ind w:left="3600" w:hanging="360"/>
      </w:pPr>
      <w:rPr>
        <w:rFonts w:ascii="Courier New" w:hAnsi="Courier New" w:hint="default"/>
      </w:rPr>
    </w:lvl>
    <w:lvl w:ilvl="5" w:tplc="C07629D6" w:tentative="1">
      <w:start w:val="1"/>
      <w:numFmt w:val="bullet"/>
      <w:lvlText w:val=""/>
      <w:lvlJc w:val="left"/>
      <w:pPr>
        <w:ind w:left="4320" w:hanging="360"/>
      </w:pPr>
      <w:rPr>
        <w:rFonts w:ascii="Wingdings" w:hAnsi="Wingdings" w:hint="default"/>
      </w:rPr>
    </w:lvl>
    <w:lvl w:ilvl="6" w:tplc="46B2A948" w:tentative="1">
      <w:start w:val="1"/>
      <w:numFmt w:val="bullet"/>
      <w:lvlText w:val=""/>
      <w:lvlJc w:val="left"/>
      <w:pPr>
        <w:ind w:left="5040" w:hanging="360"/>
      </w:pPr>
      <w:rPr>
        <w:rFonts w:ascii="Symbol" w:hAnsi="Symbol" w:hint="default"/>
      </w:rPr>
    </w:lvl>
    <w:lvl w:ilvl="7" w:tplc="DC66CD68" w:tentative="1">
      <w:start w:val="1"/>
      <w:numFmt w:val="bullet"/>
      <w:lvlText w:val="o"/>
      <w:lvlJc w:val="left"/>
      <w:pPr>
        <w:ind w:left="5760" w:hanging="360"/>
      </w:pPr>
      <w:rPr>
        <w:rFonts w:ascii="Courier New" w:hAnsi="Courier New" w:hint="default"/>
      </w:rPr>
    </w:lvl>
    <w:lvl w:ilvl="8" w:tplc="8F9AAB8C" w:tentative="1">
      <w:start w:val="1"/>
      <w:numFmt w:val="bullet"/>
      <w:lvlText w:val=""/>
      <w:lvlJc w:val="left"/>
      <w:pPr>
        <w:ind w:left="6480" w:hanging="360"/>
      </w:pPr>
      <w:rPr>
        <w:rFonts w:ascii="Wingdings" w:hAnsi="Wingdings" w:hint="default"/>
      </w:rPr>
    </w:lvl>
  </w:abstractNum>
  <w:abstractNum w:abstractNumId="2" w15:restartNumberingAfterBreak="0">
    <w:nsid w:val="23FC3A05"/>
    <w:multiLevelType w:val="hybridMultilevel"/>
    <w:tmpl w:val="F28C8D12"/>
    <w:lvl w:ilvl="0" w:tplc="40602280">
      <w:start w:val="1"/>
      <w:numFmt w:val="upperLetter"/>
      <w:lvlText w:val="(%1)"/>
      <w:lvlJc w:val="left"/>
      <w:pPr>
        <w:ind w:left="760" w:hanging="360"/>
      </w:pPr>
      <w:rPr>
        <w:rFonts w:hint="default"/>
      </w:rPr>
    </w:lvl>
    <w:lvl w:ilvl="1" w:tplc="D0A4CBFC" w:tentative="1">
      <w:start w:val="1"/>
      <w:numFmt w:val="upperLetter"/>
      <w:lvlText w:val="%2."/>
      <w:lvlJc w:val="left"/>
      <w:pPr>
        <w:ind w:left="1200" w:hanging="400"/>
      </w:pPr>
    </w:lvl>
    <w:lvl w:ilvl="2" w:tplc="294A51EE" w:tentative="1">
      <w:start w:val="1"/>
      <w:numFmt w:val="lowerRoman"/>
      <w:lvlText w:val="%3."/>
      <w:lvlJc w:val="right"/>
      <w:pPr>
        <w:ind w:left="1600" w:hanging="400"/>
      </w:pPr>
    </w:lvl>
    <w:lvl w:ilvl="3" w:tplc="99CA7E0C" w:tentative="1">
      <w:start w:val="1"/>
      <w:numFmt w:val="decimal"/>
      <w:lvlText w:val="%4."/>
      <w:lvlJc w:val="left"/>
      <w:pPr>
        <w:ind w:left="2000" w:hanging="400"/>
      </w:pPr>
    </w:lvl>
    <w:lvl w:ilvl="4" w:tplc="0A943722" w:tentative="1">
      <w:start w:val="1"/>
      <w:numFmt w:val="upperLetter"/>
      <w:lvlText w:val="%5."/>
      <w:lvlJc w:val="left"/>
      <w:pPr>
        <w:ind w:left="2400" w:hanging="400"/>
      </w:pPr>
    </w:lvl>
    <w:lvl w:ilvl="5" w:tplc="689ECAF8" w:tentative="1">
      <w:start w:val="1"/>
      <w:numFmt w:val="lowerRoman"/>
      <w:lvlText w:val="%6."/>
      <w:lvlJc w:val="right"/>
      <w:pPr>
        <w:ind w:left="2800" w:hanging="400"/>
      </w:pPr>
    </w:lvl>
    <w:lvl w:ilvl="6" w:tplc="41828CD4" w:tentative="1">
      <w:start w:val="1"/>
      <w:numFmt w:val="decimal"/>
      <w:lvlText w:val="%7."/>
      <w:lvlJc w:val="left"/>
      <w:pPr>
        <w:ind w:left="3200" w:hanging="400"/>
      </w:pPr>
    </w:lvl>
    <w:lvl w:ilvl="7" w:tplc="1B2EFC8A" w:tentative="1">
      <w:start w:val="1"/>
      <w:numFmt w:val="upperLetter"/>
      <w:lvlText w:val="%8."/>
      <w:lvlJc w:val="left"/>
      <w:pPr>
        <w:ind w:left="3600" w:hanging="400"/>
      </w:pPr>
    </w:lvl>
    <w:lvl w:ilvl="8" w:tplc="E8B2A2FE" w:tentative="1">
      <w:start w:val="1"/>
      <w:numFmt w:val="lowerRoman"/>
      <w:lvlText w:val="%9."/>
      <w:lvlJc w:val="right"/>
      <w:pPr>
        <w:ind w:left="4000" w:hanging="400"/>
      </w:pPr>
    </w:lvl>
  </w:abstractNum>
  <w:abstractNum w:abstractNumId="3" w15:restartNumberingAfterBreak="0">
    <w:nsid w:val="270B7BE9"/>
    <w:multiLevelType w:val="hybridMultilevel"/>
    <w:tmpl w:val="E9DEAC30"/>
    <w:lvl w:ilvl="0" w:tplc="20388282">
      <w:start w:val="1"/>
      <w:numFmt w:val="bullet"/>
      <w:lvlText w:val=""/>
      <w:lvlJc w:val="left"/>
      <w:pPr>
        <w:ind w:left="800" w:hanging="400"/>
      </w:pPr>
      <w:rPr>
        <w:rFonts w:ascii="Wingdings" w:hAnsi="Wingdings" w:hint="default"/>
      </w:rPr>
    </w:lvl>
    <w:lvl w:ilvl="1" w:tplc="1A8E008A" w:tentative="1">
      <w:start w:val="1"/>
      <w:numFmt w:val="bullet"/>
      <w:lvlText w:val=""/>
      <w:lvlJc w:val="left"/>
      <w:pPr>
        <w:ind w:left="1200" w:hanging="400"/>
      </w:pPr>
      <w:rPr>
        <w:rFonts w:ascii="Wingdings" w:hAnsi="Wingdings" w:hint="default"/>
      </w:rPr>
    </w:lvl>
    <w:lvl w:ilvl="2" w:tplc="0810C3F6" w:tentative="1">
      <w:start w:val="1"/>
      <w:numFmt w:val="bullet"/>
      <w:lvlText w:val=""/>
      <w:lvlJc w:val="left"/>
      <w:pPr>
        <w:ind w:left="1600" w:hanging="400"/>
      </w:pPr>
      <w:rPr>
        <w:rFonts w:ascii="Wingdings" w:hAnsi="Wingdings" w:hint="default"/>
      </w:rPr>
    </w:lvl>
    <w:lvl w:ilvl="3" w:tplc="54863452" w:tentative="1">
      <w:start w:val="1"/>
      <w:numFmt w:val="bullet"/>
      <w:lvlText w:val=""/>
      <w:lvlJc w:val="left"/>
      <w:pPr>
        <w:ind w:left="2000" w:hanging="400"/>
      </w:pPr>
      <w:rPr>
        <w:rFonts w:ascii="Wingdings" w:hAnsi="Wingdings" w:hint="default"/>
      </w:rPr>
    </w:lvl>
    <w:lvl w:ilvl="4" w:tplc="9F98174A" w:tentative="1">
      <w:start w:val="1"/>
      <w:numFmt w:val="bullet"/>
      <w:lvlText w:val=""/>
      <w:lvlJc w:val="left"/>
      <w:pPr>
        <w:ind w:left="2400" w:hanging="400"/>
      </w:pPr>
      <w:rPr>
        <w:rFonts w:ascii="Wingdings" w:hAnsi="Wingdings" w:hint="default"/>
      </w:rPr>
    </w:lvl>
    <w:lvl w:ilvl="5" w:tplc="C2D88998" w:tentative="1">
      <w:start w:val="1"/>
      <w:numFmt w:val="bullet"/>
      <w:lvlText w:val=""/>
      <w:lvlJc w:val="left"/>
      <w:pPr>
        <w:ind w:left="2800" w:hanging="400"/>
      </w:pPr>
      <w:rPr>
        <w:rFonts w:ascii="Wingdings" w:hAnsi="Wingdings" w:hint="default"/>
      </w:rPr>
    </w:lvl>
    <w:lvl w:ilvl="6" w:tplc="2BAE3E30" w:tentative="1">
      <w:start w:val="1"/>
      <w:numFmt w:val="bullet"/>
      <w:lvlText w:val=""/>
      <w:lvlJc w:val="left"/>
      <w:pPr>
        <w:ind w:left="3200" w:hanging="400"/>
      </w:pPr>
      <w:rPr>
        <w:rFonts w:ascii="Wingdings" w:hAnsi="Wingdings" w:hint="default"/>
      </w:rPr>
    </w:lvl>
    <w:lvl w:ilvl="7" w:tplc="4664BB2A" w:tentative="1">
      <w:start w:val="1"/>
      <w:numFmt w:val="bullet"/>
      <w:lvlText w:val=""/>
      <w:lvlJc w:val="left"/>
      <w:pPr>
        <w:ind w:left="3600" w:hanging="400"/>
      </w:pPr>
      <w:rPr>
        <w:rFonts w:ascii="Wingdings" w:hAnsi="Wingdings" w:hint="default"/>
      </w:rPr>
    </w:lvl>
    <w:lvl w:ilvl="8" w:tplc="D186B9E4" w:tentative="1">
      <w:start w:val="1"/>
      <w:numFmt w:val="bullet"/>
      <w:lvlText w:val=""/>
      <w:lvlJc w:val="left"/>
      <w:pPr>
        <w:ind w:left="4000" w:hanging="400"/>
      </w:pPr>
      <w:rPr>
        <w:rFonts w:ascii="Wingdings" w:hAnsi="Wingdings" w:hint="default"/>
      </w:rPr>
    </w:lvl>
  </w:abstractNum>
  <w:abstractNum w:abstractNumId="4" w15:restartNumberingAfterBreak="0">
    <w:nsid w:val="29100FDE"/>
    <w:multiLevelType w:val="hybridMultilevel"/>
    <w:tmpl w:val="C9BA5872"/>
    <w:lvl w:ilvl="0" w:tplc="3392B5FC">
      <w:start w:val="1"/>
      <w:numFmt w:val="decimal"/>
      <w:lvlText w:val="%1."/>
      <w:lvlJc w:val="left"/>
      <w:pPr>
        <w:ind w:left="760" w:hanging="360"/>
      </w:pPr>
      <w:rPr>
        <w:rFonts w:hint="default"/>
      </w:rPr>
    </w:lvl>
    <w:lvl w:ilvl="1" w:tplc="08BC8370" w:tentative="1">
      <w:start w:val="1"/>
      <w:numFmt w:val="upperLetter"/>
      <w:lvlText w:val="%2."/>
      <w:lvlJc w:val="left"/>
      <w:pPr>
        <w:ind w:left="1200" w:hanging="400"/>
      </w:pPr>
    </w:lvl>
    <w:lvl w:ilvl="2" w:tplc="CFD23CBA" w:tentative="1">
      <w:start w:val="1"/>
      <w:numFmt w:val="lowerRoman"/>
      <w:lvlText w:val="%3."/>
      <w:lvlJc w:val="right"/>
      <w:pPr>
        <w:ind w:left="1600" w:hanging="400"/>
      </w:pPr>
    </w:lvl>
    <w:lvl w:ilvl="3" w:tplc="FDAA0BB0" w:tentative="1">
      <w:start w:val="1"/>
      <w:numFmt w:val="decimal"/>
      <w:lvlText w:val="%4."/>
      <w:lvlJc w:val="left"/>
      <w:pPr>
        <w:ind w:left="2000" w:hanging="400"/>
      </w:pPr>
    </w:lvl>
    <w:lvl w:ilvl="4" w:tplc="E4B4517A" w:tentative="1">
      <w:start w:val="1"/>
      <w:numFmt w:val="upperLetter"/>
      <w:lvlText w:val="%5."/>
      <w:lvlJc w:val="left"/>
      <w:pPr>
        <w:ind w:left="2400" w:hanging="400"/>
      </w:pPr>
    </w:lvl>
    <w:lvl w:ilvl="5" w:tplc="2F426C88" w:tentative="1">
      <w:start w:val="1"/>
      <w:numFmt w:val="lowerRoman"/>
      <w:lvlText w:val="%6."/>
      <w:lvlJc w:val="right"/>
      <w:pPr>
        <w:ind w:left="2800" w:hanging="400"/>
      </w:pPr>
    </w:lvl>
    <w:lvl w:ilvl="6" w:tplc="161A4FB0" w:tentative="1">
      <w:start w:val="1"/>
      <w:numFmt w:val="decimal"/>
      <w:lvlText w:val="%7."/>
      <w:lvlJc w:val="left"/>
      <w:pPr>
        <w:ind w:left="3200" w:hanging="400"/>
      </w:pPr>
    </w:lvl>
    <w:lvl w:ilvl="7" w:tplc="A9C206EA" w:tentative="1">
      <w:start w:val="1"/>
      <w:numFmt w:val="upperLetter"/>
      <w:lvlText w:val="%8."/>
      <w:lvlJc w:val="left"/>
      <w:pPr>
        <w:ind w:left="3600" w:hanging="400"/>
      </w:pPr>
    </w:lvl>
    <w:lvl w:ilvl="8" w:tplc="B1080CF4" w:tentative="1">
      <w:start w:val="1"/>
      <w:numFmt w:val="lowerRoman"/>
      <w:lvlText w:val="%9."/>
      <w:lvlJc w:val="right"/>
      <w:pPr>
        <w:ind w:left="4000" w:hanging="400"/>
      </w:pPr>
    </w:lvl>
  </w:abstractNum>
  <w:abstractNum w:abstractNumId="5" w15:restartNumberingAfterBreak="0">
    <w:nsid w:val="335D4036"/>
    <w:multiLevelType w:val="hybridMultilevel"/>
    <w:tmpl w:val="72885F76"/>
    <w:lvl w:ilvl="0" w:tplc="9328DA9C">
      <w:start w:val="1"/>
      <w:numFmt w:val="bullet"/>
      <w:lvlText w:val=""/>
      <w:lvlJc w:val="left"/>
      <w:pPr>
        <w:ind w:left="800" w:hanging="400"/>
      </w:pPr>
      <w:rPr>
        <w:rFonts w:ascii="Wingdings" w:hAnsi="Wingdings" w:hint="default"/>
      </w:rPr>
    </w:lvl>
    <w:lvl w:ilvl="1" w:tplc="2956503A" w:tentative="1">
      <w:start w:val="1"/>
      <w:numFmt w:val="bullet"/>
      <w:lvlText w:val=""/>
      <w:lvlJc w:val="left"/>
      <w:pPr>
        <w:ind w:left="1200" w:hanging="400"/>
      </w:pPr>
      <w:rPr>
        <w:rFonts w:ascii="Wingdings" w:hAnsi="Wingdings" w:hint="default"/>
      </w:rPr>
    </w:lvl>
    <w:lvl w:ilvl="2" w:tplc="1B280EDE" w:tentative="1">
      <w:start w:val="1"/>
      <w:numFmt w:val="bullet"/>
      <w:lvlText w:val=""/>
      <w:lvlJc w:val="left"/>
      <w:pPr>
        <w:ind w:left="1600" w:hanging="400"/>
      </w:pPr>
      <w:rPr>
        <w:rFonts w:ascii="Wingdings" w:hAnsi="Wingdings" w:hint="default"/>
      </w:rPr>
    </w:lvl>
    <w:lvl w:ilvl="3" w:tplc="BAFE1FD2" w:tentative="1">
      <w:start w:val="1"/>
      <w:numFmt w:val="bullet"/>
      <w:lvlText w:val=""/>
      <w:lvlJc w:val="left"/>
      <w:pPr>
        <w:ind w:left="2000" w:hanging="400"/>
      </w:pPr>
      <w:rPr>
        <w:rFonts w:ascii="Wingdings" w:hAnsi="Wingdings" w:hint="default"/>
      </w:rPr>
    </w:lvl>
    <w:lvl w:ilvl="4" w:tplc="11EAA648" w:tentative="1">
      <w:start w:val="1"/>
      <w:numFmt w:val="bullet"/>
      <w:lvlText w:val=""/>
      <w:lvlJc w:val="left"/>
      <w:pPr>
        <w:ind w:left="2400" w:hanging="400"/>
      </w:pPr>
      <w:rPr>
        <w:rFonts w:ascii="Wingdings" w:hAnsi="Wingdings" w:hint="default"/>
      </w:rPr>
    </w:lvl>
    <w:lvl w:ilvl="5" w:tplc="8AEA9B76" w:tentative="1">
      <w:start w:val="1"/>
      <w:numFmt w:val="bullet"/>
      <w:lvlText w:val=""/>
      <w:lvlJc w:val="left"/>
      <w:pPr>
        <w:ind w:left="2800" w:hanging="400"/>
      </w:pPr>
      <w:rPr>
        <w:rFonts w:ascii="Wingdings" w:hAnsi="Wingdings" w:hint="default"/>
      </w:rPr>
    </w:lvl>
    <w:lvl w:ilvl="6" w:tplc="9222A1B2" w:tentative="1">
      <w:start w:val="1"/>
      <w:numFmt w:val="bullet"/>
      <w:lvlText w:val=""/>
      <w:lvlJc w:val="left"/>
      <w:pPr>
        <w:ind w:left="3200" w:hanging="400"/>
      </w:pPr>
      <w:rPr>
        <w:rFonts w:ascii="Wingdings" w:hAnsi="Wingdings" w:hint="default"/>
      </w:rPr>
    </w:lvl>
    <w:lvl w:ilvl="7" w:tplc="930E297C" w:tentative="1">
      <w:start w:val="1"/>
      <w:numFmt w:val="bullet"/>
      <w:lvlText w:val=""/>
      <w:lvlJc w:val="left"/>
      <w:pPr>
        <w:ind w:left="3600" w:hanging="400"/>
      </w:pPr>
      <w:rPr>
        <w:rFonts w:ascii="Wingdings" w:hAnsi="Wingdings" w:hint="default"/>
      </w:rPr>
    </w:lvl>
    <w:lvl w:ilvl="8" w:tplc="E886E79A" w:tentative="1">
      <w:start w:val="1"/>
      <w:numFmt w:val="bullet"/>
      <w:lvlText w:val=""/>
      <w:lvlJc w:val="left"/>
      <w:pPr>
        <w:ind w:left="4000" w:hanging="400"/>
      </w:pPr>
      <w:rPr>
        <w:rFonts w:ascii="Wingdings" w:hAnsi="Wingdings" w:hint="default"/>
      </w:rPr>
    </w:lvl>
  </w:abstractNum>
  <w:abstractNum w:abstractNumId="6" w15:restartNumberingAfterBreak="0">
    <w:nsid w:val="346A092E"/>
    <w:multiLevelType w:val="hybridMultilevel"/>
    <w:tmpl w:val="35AC77E8"/>
    <w:lvl w:ilvl="0" w:tplc="829E457A">
      <w:start w:val="2"/>
      <w:numFmt w:val="bullet"/>
      <w:lvlText w:val=""/>
      <w:lvlJc w:val="left"/>
      <w:pPr>
        <w:ind w:left="760" w:hanging="360"/>
      </w:pPr>
      <w:rPr>
        <w:rFonts w:ascii="Wingdings" w:eastAsiaTheme="minorEastAsia" w:hAnsi="Wingdings" w:cs="Times New Roman" w:hint="default"/>
      </w:rPr>
    </w:lvl>
    <w:lvl w:ilvl="1" w:tplc="C2C45F12" w:tentative="1">
      <w:start w:val="1"/>
      <w:numFmt w:val="bullet"/>
      <w:lvlText w:val=""/>
      <w:lvlJc w:val="left"/>
      <w:pPr>
        <w:ind w:left="1200" w:hanging="400"/>
      </w:pPr>
      <w:rPr>
        <w:rFonts w:ascii="Wingdings" w:hAnsi="Wingdings" w:hint="default"/>
      </w:rPr>
    </w:lvl>
    <w:lvl w:ilvl="2" w:tplc="A1828D5E" w:tentative="1">
      <w:start w:val="1"/>
      <w:numFmt w:val="bullet"/>
      <w:lvlText w:val=""/>
      <w:lvlJc w:val="left"/>
      <w:pPr>
        <w:ind w:left="1600" w:hanging="400"/>
      </w:pPr>
      <w:rPr>
        <w:rFonts w:ascii="Wingdings" w:hAnsi="Wingdings" w:hint="default"/>
      </w:rPr>
    </w:lvl>
    <w:lvl w:ilvl="3" w:tplc="B436F0E0" w:tentative="1">
      <w:start w:val="1"/>
      <w:numFmt w:val="bullet"/>
      <w:lvlText w:val=""/>
      <w:lvlJc w:val="left"/>
      <w:pPr>
        <w:ind w:left="2000" w:hanging="400"/>
      </w:pPr>
      <w:rPr>
        <w:rFonts w:ascii="Wingdings" w:hAnsi="Wingdings" w:hint="default"/>
      </w:rPr>
    </w:lvl>
    <w:lvl w:ilvl="4" w:tplc="861A263C" w:tentative="1">
      <w:start w:val="1"/>
      <w:numFmt w:val="bullet"/>
      <w:lvlText w:val=""/>
      <w:lvlJc w:val="left"/>
      <w:pPr>
        <w:ind w:left="2400" w:hanging="400"/>
      </w:pPr>
      <w:rPr>
        <w:rFonts w:ascii="Wingdings" w:hAnsi="Wingdings" w:hint="default"/>
      </w:rPr>
    </w:lvl>
    <w:lvl w:ilvl="5" w:tplc="58C2897C" w:tentative="1">
      <w:start w:val="1"/>
      <w:numFmt w:val="bullet"/>
      <w:lvlText w:val=""/>
      <w:lvlJc w:val="left"/>
      <w:pPr>
        <w:ind w:left="2800" w:hanging="400"/>
      </w:pPr>
      <w:rPr>
        <w:rFonts w:ascii="Wingdings" w:hAnsi="Wingdings" w:hint="default"/>
      </w:rPr>
    </w:lvl>
    <w:lvl w:ilvl="6" w:tplc="01D47074" w:tentative="1">
      <w:start w:val="1"/>
      <w:numFmt w:val="bullet"/>
      <w:lvlText w:val=""/>
      <w:lvlJc w:val="left"/>
      <w:pPr>
        <w:ind w:left="3200" w:hanging="400"/>
      </w:pPr>
      <w:rPr>
        <w:rFonts w:ascii="Wingdings" w:hAnsi="Wingdings" w:hint="default"/>
      </w:rPr>
    </w:lvl>
    <w:lvl w:ilvl="7" w:tplc="939C6C64" w:tentative="1">
      <w:start w:val="1"/>
      <w:numFmt w:val="bullet"/>
      <w:lvlText w:val=""/>
      <w:lvlJc w:val="left"/>
      <w:pPr>
        <w:ind w:left="3600" w:hanging="400"/>
      </w:pPr>
      <w:rPr>
        <w:rFonts w:ascii="Wingdings" w:hAnsi="Wingdings" w:hint="default"/>
      </w:rPr>
    </w:lvl>
    <w:lvl w:ilvl="8" w:tplc="C4266428" w:tentative="1">
      <w:start w:val="1"/>
      <w:numFmt w:val="bullet"/>
      <w:lvlText w:val=""/>
      <w:lvlJc w:val="left"/>
      <w:pPr>
        <w:ind w:left="4000" w:hanging="400"/>
      </w:pPr>
      <w:rPr>
        <w:rFonts w:ascii="Wingdings" w:hAnsi="Wingdings" w:hint="default"/>
      </w:rPr>
    </w:lvl>
  </w:abstractNum>
  <w:abstractNum w:abstractNumId="7" w15:restartNumberingAfterBreak="0">
    <w:nsid w:val="3EB861EE"/>
    <w:multiLevelType w:val="hybridMultilevel"/>
    <w:tmpl w:val="BFA257F6"/>
    <w:lvl w:ilvl="0" w:tplc="8DAA284A">
      <w:numFmt w:val="bullet"/>
      <w:lvlText w:val=""/>
      <w:lvlJc w:val="left"/>
      <w:pPr>
        <w:ind w:left="760" w:hanging="360"/>
      </w:pPr>
      <w:rPr>
        <w:rFonts w:ascii="Wingdings" w:eastAsiaTheme="minorEastAsia" w:hAnsi="Wingdings" w:cs="Times New Roman" w:hint="default"/>
      </w:rPr>
    </w:lvl>
    <w:lvl w:ilvl="1" w:tplc="1E002E76" w:tentative="1">
      <w:start w:val="1"/>
      <w:numFmt w:val="bullet"/>
      <w:lvlText w:val=""/>
      <w:lvlJc w:val="left"/>
      <w:pPr>
        <w:ind w:left="1200" w:hanging="400"/>
      </w:pPr>
      <w:rPr>
        <w:rFonts w:ascii="Wingdings" w:hAnsi="Wingdings" w:hint="default"/>
      </w:rPr>
    </w:lvl>
    <w:lvl w:ilvl="2" w:tplc="D826D4B4" w:tentative="1">
      <w:start w:val="1"/>
      <w:numFmt w:val="bullet"/>
      <w:lvlText w:val=""/>
      <w:lvlJc w:val="left"/>
      <w:pPr>
        <w:ind w:left="1600" w:hanging="400"/>
      </w:pPr>
      <w:rPr>
        <w:rFonts w:ascii="Wingdings" w:hAnsi="Wingdings" w:hint="default"/>
      </w:rPr>
    </w:lvl>
    <w:lvl w:ilvl="3" w:tplc="90C8CC38" w:tentative="1">
      <w:start w:val="1"/>
      <w:numFmt w:val="bullet"/>
      <w:lvlText w:val=""/>
      <w:lvlJc w:val="left"/>
      <w:pPr>
        <w:ind w:left="2000" w:hanging="400"/>
      </w:pPr>
      <w:rPr>
        <w:rFonts w:ascii="Wingdings" w:hAnsi="Wingdings" w:hint="default"/>
      </w:rPr>
    </w:lvl>
    <w:lvl w:ilvl="4" w:tplc="3D7AF0CE" w:tentative="1">
      <w:start w:val="1"/>
      <w:numFmt w:val="bullet"/>
      <w:lvlText w:val=""/>
      <w:lvlJc w:val="left"/>
      <w:pPr>
        <w:ind w:left="2400" w:hanging="400"/>
      </w:pPr>
      <w:rPr>
        <w:rFonts w:ascii="Wingdings" w:hAnsi="Wingdings" w:hint="default"/>
      </w:rPr>
    </w:lvl>
    <w:lvl w:ilvl="5" w:tplc="C05E5426" w:tentative="1">
      <w:start w:val="1"/>
      <w:numFmt w:val="bullet"/>
      <w:lvlText w:val=""/>
      <w:lvlJc w:val="left"/>
      <w:pPr>
        <w:ind w:left="2800" w:hanging="400"/>
      </w:pPr>
      <w:rPr>
        <w:rFonts w:ascii="Wingdings" w:hAnsi="Wingdings" w:hint="default"/>
      </w:rPr>
    </w:lvl>
    <w:lvl w:ilvl="6" w:tplc="91EEFAB0" w:tentative="1">
      <w:start w:val="1"/>
      <w:numFmt w:val="bullet"/>
      <w:lvlText w:val=""/>
      <w:lvlJc w:val="left"/>
      <w:pPr>
        <w:ind w:left="3200" w:hanging="400"/>
      </w:pPr>
      <w:rPr>
        <w:rFonts w:ascii="Wingdings" w:hAnsi="Wingdings" w:hint="default"/>
      </w:rPr>
    </w:lvl>
    <w:lvl w:ilvl="7" w:tplc="D0A85762" w:tentative="1">
      <w:start w:val="1"/>
      <w:numFmt w:val="bullet"/>
      <w:lvlText w:val=""/>
      <w:lvlJc w:val="left"/>
      <w:pPr>
        <w:ind w:left="3600" w:hanging="400"/>
      </w:pPr>
      <w:rPr>
        <w:rFonts w:ascii="Wingdings" w:hAnsi="Wingdings" w:hint="default"/>
      </w:rPr>
    </w:lvl>
    <w:lvl w:ilvl="8" w:tplc="C7FE074E" w:tentative="1">
      <w:start w:val="1"/>
      <w:numFmt w:val="bullet"/>
      <w:lvlText w:val=""/>
      <w:lvlJc w:val="left"/>
      <w:pPr>
        <w:ind w:left="4000" w:hanging="400"/>
      </w:pPr>
      <w:rPr>
        <w:rFonts w:ascii="Wingdings" w:hAnsi="Wingdings" w:hint="default"/>
      </w:rPr>
    </w:lvl>
  </w:abstractNum>
  <w:abstractNum w:abstractNumId="8" w15:restartNumberingAfterBreak="0">
    <w:nsid w:val="401D5427"/>
    <w:multiLevelType w:val="hybridMultilevel"/>
    <w:tmpl w:val="6044906A"/>
    <w:lvl w:ilvl="0" w:tplc="4AAC2698">
      <w:start w:val="1"/>
      <w:numFmt w:val="bullet"/>
      <w:lvlText w:val=""/>
      <w:lvlJc w:val="left"/>
      <w:pPr>
        <w:ind w:left="760" w:hanging="360"/>
      </w:pPr>
      <w:rPr>
        <w:rFonts w:ascii="Wingdings" w:eastAsiaTheme="minorEastAsia" w:hAnsi="Wingdings" w:cstheme="minorBidi" w:hint="default"/>
      </w:rPr>
    </w:lvl>
    <w:lvl w:ilvl="1" w:tplc="1ED6796C" w:tentative="1">
      <w:start w:val="1"/>
      <w:numFmt w:val="bullet"/>
      <w:lvlText w:val=""/>
      <w:lvlJc w:val="left"/>
      <w:pPr>
        <w:ind w:left="1200" w:hanging="400"/>
      </w:pPr>
      <w:rPr>
        <w:rFonts w:ascii="Wingdings" w:hAnsi="Wingdings" w:hint="default"/>
      </w:rPr>
    </w:lvl>
    <w:lvl w:ilvl="2" w:tplc="C58E7BCA" w:tentative="1">
      <w:start w:val="1"/>
      <w:numFmt w:val="bullet"/>
      <w:lvlText w:val=""/>
      <w:lvlJc w:val="left"/>
      <w:pPr>
        <w:ind w:left="1600" w:hanging="400"/>
      </w:pPr>
      <w:rPr>
        <w:rFonts w:ascii="Wingdings" w:hAnsi="Wingdings" w:hint="default"/>
      </w:rPr>
    </w:lvl>
    <w:lvl w:ilvl="3" w:tplc="62027062" w:tentative="1">
      <w:start w:val="1"/>
      <w:numFmt w:val="bullet"/>
      <w:lvlText w:val=""/>
      <w:lvlJc w:val="left"/>
      <w:pPr>
        <w:ind w:left="2000" w:hanging="400"/>
      </w:pPr>
      <w:rPr>
        <w:rFonts w:ascii="Wingdings" w:hAnsi="Wingdings" w:hint="default"/>
      </w:rPr>
    </w:lvl>
    <w:lvl w:ilvl="4" w:tplc="DF4E57B0" w:tentative="1">
      <w:start w:val="1"/>
      <w:numFmt w:val="bullet"/>
      <w:lvlText w:val=""/>
      <w:lvlJc w:val="left"/>
      <w:pPr>
        <w:ind w:left="2400" w:hanging="400"/>
      </w:pPr>
      <w:rPr>
        <w:rFonts w:ascii="Wingdings" w:hAnsi="Wingdings" w:hint="default"/>
      </w:rPr>
    </w:lvl>
    <w:lvl w:ilvl="5" w:tplc="89B44A9E" w:tentative="1">
      <w:start w:val="1"/>
      <w:numFmt w:val="bullet"/>
      <w:lvlText w:val=""/>
      <w:lvlJc w:val="left"/>
      <w:pPr>
        <w:ind w:left="2800" w:hanging="400"/>
      </w:pPr>
      <w:rPr>
        <w:rFonts w:ascii="Wingdings" w:hAnsi="Wingdings" w:hint="default"/>
      </w:rPr>
    </w:lvl>
    <w:lvl w:ilvl="6" w:tplc="F3E060BA" w:tentative="1">
      <w:start w:val="1"/>
      <w:numFmt w:val="bullet"/>
      <w:lvlText w:val=""/>
      <w:lvlJc w:val="left"/>
      <w:pPr>
        <w:ind w:left="3200" w:hanging="400"/>
      </w:pPr>
      <w:rPr>
        <w:rFonts w:ascii="Wingdings" w:hAnsi="Wingdings" w:hint="default"/>
      </w:rPr>
    </w:lvl>
    <w:lvl w:ilvl="7" w:tplc="55E6CBA4" w:tentative="1">
      <w:start w:val="1"/>
      <w:numFmt w:val="bullet"/>
      <w:lvlText w:val=""/>
      <w:lvlJc w:val="left"/>
      <w:pPr>
        <w:ind w:left="3600" w:hanging="400"/>
      </w:pPr>
      <w:rPr>
        <w:rFonts w:ascii="Wingdings" w:hAnsi="Wingdings" w:hint="default"/>
      </w:rPr>
    </w:lvl>
    <w:lvl w:ilvl="8" w:tplc="07C45A92" w:tentative="1">
      <w:start w:val="1"/>
      <w:numFmt w:val="bullet"/>
      <w:lvlText w:val=""/>
      <w:lvlJc w:val="left"/>
      <w:pPr>
        <w:ind w:left="4000" w:hanging="400"/>
      </w:pPr>
      <w:rPr>
        <w:rFonts w:ascii="Wingdings" w:hAnsi="Wingdings" w:hint="default"/>
      </w:rPr>
    </w:lvl>
  </w:abstractNum>
  <w:abstractNum w:abstractNumId="9" w15:restartNumberingAfterBreak="0">
    <w:nsid w:val="454407BA"/>
    <w:multiLevelType w:val="hybridMultilevel"/>
    <w:tmpl w:val="9926E974"/>
    <w:lvl w:ilvl="0" w:tplc="4BFA4752">
      <w:start w:val="1"/>
      <w:numFmt w:val="decimal"/>
      <w:lvlText w:val="%1."/>
      <w:lvlJc w:val="left"/>
      <w:pPr>
        <w:ind w:left="760" w:hanging="360"/>
      </w:pPr>
      <w:rPr>
        <w:rFonts w:hint="default"/>
      </w:rPr>
    </w:lvl>
    <w:lvl w:ilvl="1" w:tplc="64A69984" w:tentative="1">
      <w:start w:val="1"/>
      <w:numFmt w:val="upperLetter"/>
      <w:lvlText w:val="%2."/>
      <w:lvlJc w:val="left"/>
      <w:pPr>
        <w:ind w:left="1200" w:hanging="400"/>
      </w:pPr>
    </w:lvl>
    <w:lvl w:ilvl="2" w:tplc="0B9CDABE" w:tentative="1">
      <w:start w:val="1"/>
      <w:numFmt w:val="lowerRoman"/>
      <w:lvlText w:val="%3."/>
      <w:lvlJc w:val="right"/>
      <w:pPr>
        <w:ind w:left="1600" w:hanging="400"/>
      </w:pPr>
    </w:lvl>
    <w:lvl w:ilvl="3" w:tplc="5C10689E" w:tentative="1">
      <w:start w:val="1"/>
      <w:numFmt w:val="decimal"/>
      <w:lvlText w:val="%4."/>
      <w:lvlJc w:val="left"/>
      <w:pPr>
        <w:ind w:left="2000" w:hanging="400"/>
      </w:pPr>
    </w:lvl>
    <w:lvl w:ilvl="4" w:tplc="0F48BFD4" w:tentative="1">
      <w:start w:val="1"/>
      <w:numFmt w:val="upperLetter"/>
      <w:lvlText w:val="%5."/>
      <w:lvlJc w:val="left"/>
      <w:pPr>
        <w:ind w:left="2400" w:hanging="400"/>
      </w:pPr>
    </w:lvl>
    <w:lvl w:ilvl="5" w:tplc="B2BEA43A" w:tentative="1">
      <w:start w:val="1"/>
      <w:numFmt w:val="lowerRoman"/>
      <w:lvlText w:val="%6."/>
      <w:lvlJc w:val="right"/>
      <w:pPr>
        <w:ind w:left="2800" w:hanging="400"/>
      </w:pPr>
    </w:lvl>
    <w:lvl w:ilvl="6" w:tplc="E034EEB0" w:tentative="1">
      <w:start w:val="1"/>
      <w:numFmt w:val="decimal"/>
      <w:lvlText w:val="%7."/>
      <w:lvlJc w:val="left"/>
      <w:pPr>
        <w:ind w:left="3200" w:hanging="400"/>
      </w:pPr>
    </w:lvl>
    <w:lvl w:ilvl="7" w:tplc="57222694" w:tentative="1">
      <w:start w:val="1"/>
      <w:numFmt w:val="upperLetter"/>
      <w:lvlText w:val="%8."/>
      <w:lvlJc w:val="left"/>
      <w:pPr>
        <w:ind w:left="3600" w:hanging="400"/>
      </w:pPr>
    </w:lvl>
    <w:lvl w:ilvl="8" w:tplc="6930AD9A" w:tentative="1">
      <w:start w:val="1"/>
      <w:numFmt w:val="lowerRoman"/>
      <w:lvlText w:val="%9."/>
      <w:lvlJc w:val="right"/>
      <w:pPr>
        <w:ind w:left="4000" w:hanging="400"/>
      </w:pPr>
    </w:lvl>
  </w:abstractNum>
  <w:abstractNum w:abstractNumId="10" w15:restartNumberingAfterBreak="0">
    <w:nsid w:val="4A532360"/>
    <w:multiLevelType w:val="hybridMultilevel"/>
    <w:tmpl w:val="9B8CC100"/>
    <w:lvl w:ilvl="0" w:tplc="8E165AFA">
      <w:start w:val="525"/>
      <w:numFmt w:val="bullet"/>
      <w:lvlText w:val=""/>
      <w:lvlJc w:val="left"/>
      <w:pPr>
        <w:ind w:left="760" w:hanging="360"/>
      </w:pPr>
      <w:rPr>
        <w:rFonts w:ascii="Wingdings" w:eastAsiaTheme="minorEastAsia" w:hAnsi="Wingdings" w:cs="Times New Roman" w:hint="default"/>
      </w:rPr>
    </w:lvl>
    <w:lvl w:ilvl="1" w:tplc="928C7116" w:tentative="1">
      <w:start w:val="1"/>
      <w:numFmt w:val="bullet"/>
      <w:lvlText w:val=""/>
      <w:lvlJc w:val="left"/>
      <w:pPr>
        <w:ind w:left="1200" w:hanging="400"/>
      </w:pPr>
      <w:rPr>
        <w:rFonts w:ascii="Wingdings" w:hAnsi="Wingdings" w:hint="default"/>
      </w:rPr>
    </w:lvl>
    <w:lvl w:ilvl="2" w:tplc="E6CA651E" w:tentative="1">
      <w:start w:val="1"/>
      <w:numFmt w:val="bullet"/>
      <w:lvlText w:val=""/>
      <w:lvlJc w:val="left"/>
      <w:pPr>
        <w:ind w:left="1600" w:hanging="400"/>
      </w:pPr>
      <w:rPr>
        <w:rFonts w:ascii="Wingdings" w:hAnsi="Wingdings" w:hint="default"/>
      </w:rPr>
    </w:lvl>
    <w:lvl w:ilvl="3" w:tplc="BC9C5336" w:tentative="1">
      <w:start w:val="1"/>
      <w:numFmt w:val="bullet"/>
      <w:lvlText w:val=""/>
      <w:lvlJc w:val="left"/>
      <w:pPr>
        <w:ind w:left="2000" w:hanging="400"/>
      </w:pPr>
      <w:rPr>
        <w:rFonts w:ascii="Wingdings" w:hAnsi="Wingdings" w:hint="default"/>
      </w:rPr>
    </w:lvl>
    <w:lvl w:ilvl="4" w:tplc="D0BAFD62" w:tentative="1">
      <w:start w:val="1"/>
      <w:numFmt w:val="bullet"/>
      <w:lvlText w:val=""/>
      <w:lvlJc w:val="left"/>
      <w:pPr>
        <w:ind w:left="2400" w:hanging="400"/>
      </w:pPr>
      <w:rPr>
        <w:rFonts w:ascii="Wingdings" w:hAnsi="Wingdings" w:hint="default"/>
      </w:rPr>
    </w:lvl>
    <w:lvl w:ilvl="5" w:tplc="5C14CC2E" w:tentative="1">
      <w:start w:val="1"/>
      <w:numFmt w:val="bullet"/>
      <w:lvlText w:val=""/>
      <w:lvlJc w:val="left"/>
      <w:pPr>
        <w:ind w:left="2800" w:hanging="400"/>
      </w:pPr>
      <w:rPr>
        <w:rFonts w:ascii="Wingdings" w:hAnsi="Wingdings" w:hint="default"/>
      </w:rPr>
    </w:lvl>
    <w:lvl w:ilvl="6" w:tplc="86805506" w:tentative="1">
      <w:start w:val="1"/>
      <w:numFmt w:val="bullet"/>
      <w:lvlText w:val=""/>
      <w:lvlJc w:val="left"/>
      <w:pPr>
        <w:ind w:left="3200" w:hanging="400"/>
      </w:pPr>
      <w:rPr>
        <w:rFonts w:ascii="Wingdings" w:hAnsi="Wingdings" w:hint="default"/>
      </w:rPr>
    </w:lvl>
    <w:lvl w:ilvl="7" w:tplc="51021B56" w:tentative="1">
      <w:start w:val="1"/>
      <w:numFmt w:val="bullet"/>
      <w:lvlText w:val=""/>
      <w:lvlJc w:val="left"/>
      <w:pPr>
        <w:ind w:left="3600" w:hanging="400"/>
      </w:pPr>
      <w:rPr>
        <w:rFonts w:ascii="Wingdings" w:hAnsi="Wingdings" w:hint="default"/>
      </w:rPr>
    </w:lvl>
    <w:lvl w:ilvl="8" w:tplc="3662C042" w:tentative="1">
      <w:start w:val="1"/>
      <w:numFmt w:val="bullet"/>
      <w:lvlText w:val=""/>
      <w:lvlJc w:val="left"/>
      <w:pPr>
        <w:ind w:left="4000" w:hanging="400"/>
      </w:pPr>
      <w:rPr>
        <w:rFonts w:ascii="Wingdings" w:hAnsi="Wingdings" w:hint="default"/>
      </w:rPr>
    </w:lvl>
  </w:abstractNum>
  <w:abstractNum w:abstractNumId="11" w15:restartNumberingAfterBreak="0">
    <w:nsid w:val="4C6917D4"/>
    <w:multiLevelType w:val="multilevel"/>
    <w:tmpl w:val="D0AA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10D1706"/>
    <w:multiLevelType w:val="hybridMultilevel"/>
    <w:tmpl w:val="6DD861C6"/>
    <w:lvl w:ilvl="0" w:tplc="BF3289C8">
      <w:start w:val="1"/>
      <w:numFmt w:val="bullet"/>
      <w:lvlText w:val=""/>
      <w:lvlJc w:val="left"/>
      <w:pPr>
        <w:ind w:left="760" w:hanging="360"/>
      </w:pPr>
      <w:rPr>
        <w:rFonts w:ascii="Wingdings" w:eastAsiaTheme="minorEastAsia" w:hAnsi="Wingdings" w:cstheme="minorBidi" w:hint="default"/>
        <w:sz w:val="20"/>
      </w:rPr>
    </w:lvl>
    <w:lvl w:ilvl="1" w:tplc="20026DDC" w:tentative="1">
      <w:start w:val="1"/>
      <w:numFmt w:val="bullet"/>
      <w:lvlText w:val=""/>
      <w:lvlJc w:val="left"/>
      <w:pPr>
        <w:ind w:left="1200" w:hanging="400"/>
      </w:pPr>
      <w:rPr>
        <w:rFonts w:ascii="Wingdings" w:hAnsi="Wingdings" w:hint="default"/>
      </w:rPr>
    </w:lvl>
    <w:lvl w:ilvl="2" w:tplc="EE56DD8C" w:tentative="1">
      <w:start w:val="1"/>
      <w:numFmt w:val="bullet"/>
      <w:lvlText w:val=""/>
      <w:lvlJc w:val="left"/>
      <w:pPr>
        <w:ind w:left="1600" w:hanging="400"/>
      </w:pPr>
      <w:rPr>
        <w:rFonts w:ascii="Wingdings" w:hAnsi="Wingdings" w:hint="default"/>
      </w:rPr>
    </w:lvl>
    <w:lvl w:ilvl="3" w:tplc="C83899DC" w:tentative="1">
      <w:start w:val="1"/>
      <w:numFmt w:val="bullet"/>
      <w:lvlText w:val=""/>
      <w:lvlJc w:val="left"/>
      <w:pPr>
        <w:ind w:left="2000" w:hanging="400"/>
      </w:pPr>
      <w:rPr>
        <w:rFonts w:ascii="Wingdings" w:hAnsi="Wingdings" w:hint="default"/>
      </w:rPr>
    </w:lvl>
    <w:lvl w:ilvl="4" w:tplc="2AB6EDAE" w:tentative="1">
      <w:start w:val="1"/>
      <w:numFmt w:val="bullet"/>
      <w:lvlText w:val=""/>
      <w:lvlJc w:val="left"/>
      <w:pPr>
        <w:ind w:left="2400" w:hanging="400"/>
      </w:pPr>
      <w:rPr>
        <w:rFonts w:ascii="Wingdings" w:hAnsi="Wingdings" w:hint="default"/>
      </w:rPr>
    </w:lvl>
    <w:lvl w:ilvl="5" w:tplc="C2FE2186" w:tentative="1">
      <w:start w:val="1"/>
      <w:numFmt w:val="bullet"/>
      <w:lvlText w:val=""/>
      <w:lvlJc w:val="left"/>
      <w:pPr>
        <w:ind w:left="2800" w:hanging="400"/>
      </w:pPr>
      <w:rPr>
        <w:rFonts w:ascii="Wingdings" w:hAnsi="Wingdings" w:hint="default"/>
      </w:rPr>
    </w:lvl>
    <w:lvl w:ilvl="6" w:tplc="9CF607F6" w:tentative="1">
      <w:start w:val="1"/>
      <w:numFmt w:val="bullet"/>
      <w:lvlText w:val=""/>
      <w:lvlJc w:val="left"/>
      <w:pPr>
        <w:ind w:left="3200" w:hanging="400"/>
      </w:pPr>
      <w:rPr>
        <w:rFonts w:ascii="Wingdings" w:hAnsi="Wingdings" w:hint="default"/>
      </w:rPr>
    </w:lvl>
    <w:lvl w:ilvl="7" w:tplc="A49EAE44" w:tentative="1">
      <w:start w:val="1"/>
      <w:numFmt w:val="bullet"/>
      <w:lvlText w:val=""/>
      <w:lvlJc w:val="left"/>
      <w:pPr>
        <w:ind w:left="3600" w:hanging="400"/>
      </w:pPr>
      <w:rPr>
        <w:rFonts w:ascii="Wingdings" w:hAnsi="Wingdings" w:hint="default"/>
      </w:rPr>
    </w:lvl>
    <w:lvl w:ilvl="8" w:tplc="0804DBE8" w:tentative="1">
      <w:start w:val="1"/>
      <w:numFmt w:val="bullet"/>
      <w:lvlText w:val=""/>
      <w:lvlJc w:val="left"/>
      <w:pPr>
        <w:ind w:left="4000" w:hanging="400"/>
      </w:pPr>
      <w:rPr>
        <w:rFonts w:ascii="Wingdings" w:hAnsi="Wingdings" w:hint="default"/>
      </w:rPr>
    </w:lvl>
  </w:abstractNum>
  <w:abstractNum w:abstractNumId="13" w15:restartNumberingAfterBreak="0">
    <w:nsid w:val="52C47C7E"/>
    <w:multiLevelType w:val="hybridMultilevel"/>
    <w:tmpl w:val="C9BA5872"/>
    <w:lvl w:ilvl="0" w:tplc="BF883B38">
      <w:start w:val="1"/>
      <w:numFmt w:val="decimal"/>
      <w:lvlText w:val="%1."/>
      <w:lvlJc w:val="left"/>
      <w:pPr>
        <w:ind w:left="760" w:hanging="360"/>
      </w:pPr>
      <w:rPr>
        <w:rFonts w:hint="default"/>
      </w:rPr>
    </w:lvl>
    <w:lvl w:ilvl="1" w:tplc="2CF87A74" w:tentative="1">
      <w:start w:val="1"/>
      <w:numFmt w:val="upperLetter"/>
      <w:lvlText w:val="%2."/>
      <w:lvlJc w:val="left"/>
      <w:pPr>
        <w:ind w:left="1200" w:hanging="400"/>
      </w:pPr>
    </w:lvl>
    <w:lvl w:ilvl="2" w:tplc="59F80740" w:tentative="1">
      <w:start w:val="1"/>
      <w:numFmt w:val="lowerRoman"/>
      <w:lvlText w:val="%3."/>
      <w:lvlJc w:val="right"/>
      <w:pPr>
        <w:ind w:left="1600" w:hanging="400"/>
      </w:pPr>
    </w:lvl>
    <w:lvl w:ilvl="3" w:tplc="8CBEC8EA" w:tentative="1">
      <w:start w:val="1"/>
      <w:numFmt w:val="decimal"/>
      <w:lvlText w:val="%4."/>
      <w:lvlJc w:val="left"/>
      <w:pPr>
        <w:ind w:left="2000" w:hanging="400"/>
      </w:pPr>
    </w:lvl>
    <w:lvl w:ilvl="4" w:tplc="2E4446A0" w:tentative="1">
      <w:start w:val="1"/>
      <w:numFmt w:val="upperLetter"/>
      <w:lvlText w:val="%5."/>
      <w:lvlJc w:val="left"/>
      <w:pPr>
        <w:ind w:left="2400" w:hanging="400"/>
      </w:pPr>
    </w:lvl>
    <w:lvl w:ilvl="5" w:tplc="CC520162" w:tentative="1">
      <w:start w:val="1"/>
      <w:numFmt w:val="lowerRoman"/>
      <w:lvlText w:val="%6."/>
      <w:lvlJc w:val="right"/>
      <w:pPr>
        <w:ind w:left="2800" w:hanging="400"/>
      </w:pPr>
    </w:lvl>
    <w:lvl w:ilvl="6" w:tplc="6F603510" w:tentative="1">
      <w:start w:val="1"/>
      <w:numFmt w:val="decimal"/>
      <w:lvlText w:val="%7."/>
      <w:lvlJc w:val="left"/>
      <w:pPr>
        <w:ind w:left="3200" w:hanging="400"/>
      </w:pPr>
    </w:lvl>
    <w:lvl w:ilvl="7" w:tplc="317E1082" w:tentative="1">
      <w:start w:val="1"/>
      <w:numFmt w:val="upperLetter"/>
      <w:lvlText w:val="%8."/>
      <w:lvlJc w:val="left"/>
      <w:pPr>
        <w:ind w:left="3600" w:hanging="400"/>
      </w:pPr>
    </w:lvl>
    <w:lvl w:ilvl="8" w:tplc="CE80795A" w:tentative="1">
      <w:start w:val="1"/>
      <w:numFmt w:val="lowerRoman"/>
      <w:lvlText w:val="%9."/>
      <w:lvlJc w:val="right"/>
      <w:pPr>
        <w:ind w:left="4000" w:hanging="400"/>
      </w:pPr>
    </w:lvl>
  </w:abstractNum>
  <w:abstractNum w:abstractNumId="14" w15:restartNumberingAfterBreak="0">
    <w:nsid w:val="54174B7A"/>
    <w:multiLevelType w:val="hybridMultilevel"/>
    <w:tmpl w:val="457AC552"/>
    <w:lvl w:ilvl="0" w:tplc="52120D18">
      <w:start w:val="1"/>
      <w:numFmt w:val="bullet"/>
      <w:lvlText w:val=""/>
      <w:lvlJc w:val="left"/>
      <w:pPr>
        <w:ind w:left="480" w:hanging="360"/>
      </w:pPr>
      <w:rPr>
        <w:rFonts w:ascii="Wingdings" w:eastAsiaTheme="minorEastAsia" w:hAnsi="Wingdings" w:cstheme="minorBidi" w:hint="default"/>
      </w:rPr>
    </w:lvl>
    <w:lvl w:ilvl="1" w:tplc="B1103494" w:tentative="1">
      <w:start w:val="1"/>
      <w:numFmt w:val="bullet"/>
      <w:lvlText w:val=""/>
      <w:lvlJc w:val="left"/>
      <w:pPr>
        <w:ind w:left="920" w:hanging="400"/>
      </w:pPr>
      <w:rPr>
        <w:rFonts w:ascii="Wingdings" w:hAnsi="Wingdings" w:hint="default"/>
      </w:rPr>
    </w:lvl>
    <w:lvl w:ilvl="2" w:tplc="6520179C" w:tentative="1">
      <w:start w:val="1"/>
      <w:numFmt w:val="bullet"/>
      <w:lvlText w:val=""/>
      <w:lvlJc w:val="left"/>
      <w:pPr>
        <w:ind w:left="1320" w:hanging="400"/>
      </w:pPr>
      <w:rPr>
        <w:rFonts w:ascii="Wingdings" w:hAnsi="Wingdings" w:hint="default"/>
      </w:rPr>
    </w:lvl>
    <w:lvl w:ilvl="3" w:tplc="0442CB06" w:tentative="1">
      <w:start w:val="1"/>
      <w:numFmt w:val="bullet"/>
      <w:lvlText w:val=""/>
      <w:lvlJc w:val="left"/>
      <w:pPr>
        <w:ind w:left="1720" w:hanging="400"/>
      </w:pPr>
      <w:rPr>
        <w:rFonts w:ascii="Wingdings" w:hAnsi="Wingdings" w:hint="default"/>
      </w:rPr>
    </w:lvl>
    <w:lvl w:ilvl="4" w:tplc="2AD46052" w:tentative="1">
      <w:start w:val="1"/>
      <w:numFmt w:val="bullet"/>
      <w:lvlText w:val=""/>
      <w:lvlJc w:val="left"/>
      <w:pPr>
        <w:ind w:left="2120" w:hanging="400"/>
      </w:pPr>
      <w:rPr>
        <w:rFonts w:ascii="Wingdings" w:hAnsi="Wingdings" w:hint="default"/>
      </w:rPr>
    </w:lvl>
    <w:lvl w:ilvl="5" w:tplc="B278224C" w:tentative="1">
      <w:start w:val="1"/>
      <w:numFmt w:val="bullet"/>
      <w:lvlText w:val=""/>
      <w:lvlJc w:val="left"/>
      <w:pPr>
        <w:ind w:left="2520" w:hanging="400"/>
      </w:pPr>
      <w:rPr>
        <w:rFonts w:ascii="Wingdings" w:hAnsi="Wingdings" w:hint="default"/>
      </w:rPr>
    </w:lvl>
    <w:lvl w:ilvl="6" w:tplc="10CCB60A" w:tentative="1">
      <w:start w:val="1"/>
      <w:numFmt w:val="bullet"/>
      <w:lvlText w:val=""/>
      <w:lvlJc w:val="left"/>
      <w:pPr>
        <w:ind w:left="2920" w:hanging="400"/>
      </w:pPr>
      <w:rPr>
        <w:rFonts w:ascii="Wingdings" w:hAnsi="Wingdings" w:hint="default"/>
      </w:rPr>
    </w:lvl>
    <w:lvl w:ilvl="7" w:tplc="1B90A4AE" w:tentative="1">
      <w:start w:val="1"/>
      <w:numFmt w:val="bullet"/>
      <w:lvlText w:val=""/>
      <w:lvlJc w:val="left"/>
      <w:pPr>
        <w:ind w:left="3320" w:hanging="400"/>
      </w:pPr>
      <w:rPr>
        <w:rFonts w:ascii="Wingdings" w:hAnsi="Wingdings" w:hint="default"/>
      </w:rPr>
    </w:lvl>
    <w:lvl w:ilvl="8" w:tplc="381A94EE" w:tentative="1">
      <w:start w:val="1"/>
      <w:numFmt w:val="bullet"/>
      <w:lvlText w:val=""/>
      <w:lvlJc w:val="left"/>
      <w:pPr>
        <w:ind w:left="3720" w:hanging="400"/>
      </w:pPr>
      <w:rPr>
        <w:rFonts w:ascii="Wingdings" w:hAnsi="Wingdings" w:hint="default"/>
      </w:rPr>
    </w:lvl>
  </w:abstractNum>
  <w:abstractNum w:abstractNumId="15" w15:restartNumberingAfterBreak="0">
    <w:nsid w:val="5B882738"/>
    <w:multiLevelType w:val="hybridMultilevel"/>
    <w:tmpl w:val="ACDAA2A2"/>
    <w:lvl w:ilvl="0" w:tplc="BA5279F0">
      <w:start w:val="1"/>
      <w:numFmt w:val="bullet"/>
      <w:lvlText w:val=""/>
      <w:lvlJc w:val="left"/>
      <w:pPr>
        <w:ind w:left="480" w:hanging="360"/>
      </w:pPr>
      <w:rPr>
        <w:rFonts w:ascii="Wingdings" w:eastAsiaTheme="minorEastAsia" w:hAnsi="Wingdings" w:cstheme="minorBidi" w:hint="default"/>
      </w:rPr>
    </w:lvl>
    <w:lvl w:ilvl="1" w:tplc="5DEA33DA" w:tentative="1">
      <w:start w:val="1"/>
      <w:numFmt w:val="bullet"/>
      <w:lvlText w:val=""/>
      <w:lvlJc w:val="left"/>
      <w:pPr>
        <w:ind w:left="920" w:hanging="400"/>
      </w:pPr>
      <w:rPr>
        <w:rFonts w:ascii="Wingdings" w:hAnsi="Wingdings" w:hint="default"/>
      </w:rPr>
    </w:lvl>
    <w:lvl w:ilvl="2" w:tplc="9934D5F8" w:tentative="1">
      <w:start w:val="1"/>
      <w:numFmt w:val="bullet"/>
      <w:lvlText w:val=""/>
      <w:lvlJc w:val="left"/>
      <w:pPr>
        <w:ind w:left="1320" w:hanging="400"/>
      </w:pPr>
      <w:rPr>
        <w:rFonts w:ascii="Wingdings" w:hAnsi="Wingdings" w:hint="default"/>
      </w:rPr>
    </w:lvl>
    <w:lvl w:ilvl="3" w:tplc="4CA83C80" w:tentative="1">
      <w:start w:val="1"/>
      <w:numFmt w:val="bullet"/>
      <w:lvlText w:val=""/>
      <w:lvlJc w:val="left"/>
      <w:pPr>
        <w:ind w:left="1720" w:hanging="400"/>
      </w:pPr>
      <w:rPr>
        <w:rFonts w:ascii="Wingdings" w:hAnsi="Wingdings" w:hint="default"/>
      </w:rPr>
    </w:lvl>
    <w:lvl w:ilvl="4" w:tplc="5FD2732A" w:tentative="1">
      <w:start w:val="1"/>
      <w:numFmt w:val="bullet"/>
      <w:lvlText w:val=""/>
      <w:lvlJc w:val="left"/>
      <w:pPr>
        <w:ind w:left="2120" w:hanging="400"/>
      </w:pPr>
      <w:rPr>
        <w:rFonts w:ascii="Wingdings" w:hAnsi="Wingdings" w:hint="default"/>
      </w:rPr>
    </w:lvl>
    <w:lvl w:ilvl="5" w:tplc="88FEE83C" w:tentative="1">
      <w:start w:val="1"/>
      <w:numFmt w:val="bullet"/>
      <w:lvlText w:val=""/>
      <w:lvlJc w:val="left"/>
      <w:pPr>
        <w:ind w:left="2520" w:hanging="400"/>
      </w:pPr>
      <w:rPr>
        <w:rFonts w:ascii="Wingdings" w:hAnsi="Wingdings" w:hint="default"/>
      </w:rPr>
    </w:lvl>
    <w:lvl w:ilvl="6" w:tplc="F1087CC2" w:tentative="1">
      <w:start w:val="1"/>
      <w:numFmt w:val="bullet"/>
      <w:lvlText w:val=""/>
      <w:lvlJc w:val="left"/>
      <w:pPr>
        <w:ind w:left="2920" w:hanging="400"/>
      </w:pPr>
      <w:rPr>
        <w:rFonts w:ascii="Wingdings" w:hAnsi="Wingdings" w:hint="default"/>
      </w:rPr>
    </w:lvl>
    <w:lvl w:ilvl="7" w:tplc="96803BD0" w:tentative="1">
      <w:start w:val="1"/>
      <w:numFmt w:val="bullet"/>
      <w:lvlText w:val=""/>
      <w:lvlJc w:val="left"/>
      <w:pPr>
        <w:ind w:left="3320" w:hanging="400"/>
      </w:pPr>
      <w:rPr>
        <w:rFonts w:ascii="Wingdings" w:hAnsi="Wingdings" w:hint="default"/>
      </w:rPr>
    </w:lvl>
    <w:lvl w:ilvl="8" w:tplc="2976F7FA" w:tentative="1">
      <w:start w:val="1"/>
      <w:numFmt w:val="bullet"/>
      <w:lvlText w:val=""/>
      <w:lvlJc w:val="left"/>
      <w:pPr>
        <w:ind w:left="3720" w:hanging="400"/>
      </w:pPr>
      <w:rPr>
        <w:rFonts w:ascii="Wingdings" w:hAnsi="Wingdings" w:hint="default"/>
      </w:rPr>
    </w:lvl>
  </w:abstractNum>
  <w:abstractNum w:abstractNumId="16" w15:restartNumberingAfterBreak="0">
    <w:nsid w:val="6284387D"/>
    <w:multiLevelType w:val="hybridMultilevel"/>
    <w:tmpl w:val="665E9CF6"/>
    <w:lvl w:ilvl="0" w:tplc="3B8E1F1A">
      <w:start w:val="1"/>
      <w:numFmt w:val="decimal"/>
      <w:lvlText w:val="%1."/>
      <w:lvlJc w:val="left"/>
      <w:pPr>
        <w:ind w:left="760" w:hanging="360"/>
      </w:pPr>
      <w:rPr>
        <w:rFonts w:hint="default"/>
      </w:rPr>
    </w:lvl>
    <w:lvl w:ilvl="1" w:tplc="8242B108" w:tentative="1">
      <w:start w:val="1"/>
      <w:numFmt w:val="upperLetter"/>
      <w:lvlText w:val="%2."/>
      <w:lvlJc w:val="left"/>
      <w:pPr>
        <w:ind w:left="1200" w:hanging="400"/>
      </w:pPr>
    </w:lvl>
    <w:lvl w:ilvl="2" w:tplc="F8EABC58" w:tentative="1">
      <w:start w:val="1"/>
      <w:numFmt w:val="lowerRoman"/>
      <w:lvlText w:val="%3."/>
      <w:lvlJc w:val="right"/>
      <w:pPr>
        <w:ind w:left="1600" w:hanging="400"/>
      </w:pPr>
    </w:lvl>
    <w:lvl w:ilvl="3" w:tplc="35C2A62A" w:tentative="1">
      <w:start w:val="1"/>
      <w:numFmt w:val="decimal"/>
      <w:lvlText w:val="%4."/>
      <w:lvlJc w:val="left"/>
      <w:pPr>
        <w:ind w:left="2000" w:hanging="400"/>
      </w:pPr>
    </w:lvl>
    <w:lvl w:ilvl="4" w:tplc="10028222" w:tentative="1">
      <w:start w:val="1"/>
      <w:numFmt w:val="upperLetter"/>
      <w:lvlText w:val="%5."/>
      <w:lvlJc w:val="left"/>
      <w:pPr>
        <w:ind w:left="2400" w:hanging="400"/>
      </w:pPr>
    </w:lvl>
    <w:lvl w:ilvl="5" w:tplc="D05C135E" w:tentative="1">
      <w:start w:val="1"/>
      <w:numFmt w:val="lowerRoman"/>
      <w:lvlText w:val="%6."/>
      <w:lvlJc w:val="right"/>
      <w:pPr>
        <w:ind w:left="2800" w:hanging="400"/>
      </w:pPr>
    </w:lvl>
    <w:lvl w:ilvl="6" w:tplc="4D088932" w:tentative="1">
      <w:start w:val="1"/>
      <w:numFmt w:val="decimal"/>
      <w:lvlText w:val="%7."/>
      <w:lvlJc w:val="left"/>
      <w:pPr>
        <w:ind w:left="3200" w:hanging="400"/>
      </w:pPr>
    </w:lvl>
    <w:lvl w:ilvl="7" w:tplc="E83E471C" w:tentative="1">
      <w:start w:val="1"/>
      <w:numFmt w:val="upperLetter"/>
      <w:lvlText w:val="%8."/>
      <w:lvlJc w:val="left"/>
      <w:pPr>
        <w:ind w:left="3600" w:hanging="400"/>
      </w:pPr>
    </w:lvl>
    <w:lvl w:ilvl="8" w:tplc="937808AC" w:tentative="1">
      <w:start w:val="1"/>
      <w:numFmt w:val="lowerRoman"/>
      <w:lvlText w:val="%9."/>
      <w:lvlJc w:val="right"/>
      <w:pPr>
        <w:ind w:left="4000" w:hanging="400"/>
      </w:pPr>
    </w:lvl>
  </w:abstractNum>
  <w:abstractNum w:abstractNumId="17" w15:restartNumberingAfterBreak="0">
    <w:nsid w:val="633C3537"/>
    <w:multiLevelType w:val="hybridMultilevel"/>
    <w:tmpl w:val="F3A0FC62"/>
    <w:lvl w:ilvl="0" w:tplc="264A378C">
      <w:start w:val="1"/>
      <w:numFmt w:val="upperLetter"/>
      <w:lvlText w:val="(%1)"/>
      <w:lvlJc w:val="left"/>
      <w:pPr>
        <w:ind w:left="760" w:hanging="360"/>
      </w:pPr>
      <w:rPr>
        <w:rFonts w:hint="default"/>
      </w:rPr>
    </w:lvl>
    <w:lvl w:ilvl="1" w:tplc="60900F58" w:tentative="1">
      <w:start w:val="1"/>
      <w:numFmt w:val="upperLetter"/>
      <w:lvlText w:val="%2."/>
      <w:lvlJc w:val="left"/>
      <w:pPr>
        <w:ind w:left="1200" w:hanging="400"/>
      </w:pPr>
    </w:lvl>
    <w:lvl w:ilvl="2" w:tplc="FCCE17E2" w:tentative="1">
      <w:start w:val="1"/>
      <w:numFmt w:val="lowerRoman"/>
      <w:lvlText w:val="%3."/>
      <w:lvlJc w:val="right"/>
      <w:pPr>
        <w:ind w:left="1600" w:hanging="400"/>
      </w:pPr>
    </w:lvl>
    <w:lvl w:ilvl="3" w:tplc="8132BBD6" w:tentative="1">
      <w:start w:val="1"/>
      <w:numFmt w:val="decimal"/>
      <w:lvlText w:val="%4."/>
      <w:lvlJc w:val="left"/>
      <w:pPr>
        <w:ind w:left="2000" w:hanging="400"/>
      </w:pPr>
    </w:lvl>
    <w:lvl w:ilvl="4" w:tplc="91FA92A2" w:tentative="1">
      <w:start w:val="1"/>
      <w:numFmt w:val="upperLetter"/>
      <w:lvlText w:val="%5."/>
      <w:lvlJc w:val="left"/>
      <w:pPr>
        <w:ind w:left="2400" w:hanging="400"/>
      </w:pPr>
    </w:lvl>
    <w:lvl w:ilvl="5" w:tplc="C84A4316" w:tentative="1">
      <w:start w:val="1"/>
      <w:numFmt w:val="lowerRoman"/>
      <w:lvlText w:val="%6."/>
      <w:lvlJc w:val="right"/>
      <w:pPr>
        <w:ind w:left="2800" w:hanging="400"/>
      </w:pPr>
    </w:lvl>
    <w:lvl w:ilvl="6" w:tplc="F47AB014" w:tentative="1">
      <w:start w:val="1"/>
      <w:numFmt w:val="decimal"/>
      <w:lvlText w:val="%7."/>
      <w:lvlJc w:val="left"/>
      <w:pPr>
        <w:ind w:left="3200" w:hanging="400"/>
      </w:pPr>
    </w:lvl>
    <w:lvl w:ilvl="7" w:tplc="9D3CB35C" w:tentative="1">
      <w:start w:val="1"/>
      <w:numFmt w:val="upperLetter"/>
      <w:lvlText w:val="%8."/>
      <w:lvlJc w:val="left"/>
      <w:pPr>
        <w:ind w:left="3600" w:hanging="400"/>
      </w:pPr>
    </w:lvl>
    <w:lvl w:ilvl="8" w:tplc="79BC9AD6" w:tentative="1">
      <w:start w:val="1"/>
      <w:numFmt w:val="lowerRoman"/>
      <w:lvlText w:val="%9."/>
      <w:lvlJc w:val="right"/>
      <w:pPr>
        <w:ind w:left="4000" w:hanging="400"/>
      </w:pPr>
    </w:lvl>
  </w:abstractNum>
  <w:abstractNum w:abstractNumId="18" w15:restartNumberingAfterBreak="0">
    <w:nsid w:val="717D25E0"/>
    <w:multiLevelType w:val="hybridMultilevel"/>
    <w:tmpl w:val="7FCC500C"/>
    <w:lvl w:ilvl="0" w:tplc="69484DD6">
      <w:start w:val="1"/>
      <w:numFmt w:val="bullet"/>
      <w:lvlText w:val=""/>
      <w:lvlJc w:val="left"/>
      <w:pPr>
        <w:ind w:left="1200" w:hanging="400"/>
      </w:pPr>
      <w:rPr>
        <w:rFonts w:ascii="Wingdings" w:hAnsi="Wingdings" w:hint="default"/>
      </w:rPr>
    </w:lvl>
    <w:lvl w:ilvl="1" w:tplc="71EAA5C0" w:tentative="1">
      <w:start w:val="1"/>
      <w:numFmt w:val="bullet"/>
      <w:lvlText w:val=""/>
      <w:lvlJc w:val="left"/>
      <w:pPr>
        <w:ind w:left="1600" w:hanging="400"/>
      </w:pPr>
      <w:rPr>
        <w:rFonts w:ascii="Wingdings" w:hAnsi="Wingdings" w:hint="default"/>
      </w:rPr>
    </w:lvl>
    <w:lvl w:ilvl="2" w:tplc="508ECE6C" w:tentative="1">
      <w:start w:val="1"/>
      <w:numFmt w:val="bullet"/>
      <w:lvlText w:val=""/>
      <w:lvlJc w:val="left"/>
      <w:pPr>
        <w:ind w:left="2000" w:hanging="400"/>
      </w:pPr>
      <w:rPr>
        <w:rFonts w:ascii="Wingdings" w:hAnsi="Wingdings" w:hint="default"/>
      </w:rPr>
    </w:lvl>
    <w:lvl w:ilvl="3" w:tplc="9B90511A" w:tentative="1">
      <w:start w:val="1"/>
      <w:numFmt w:val="bullet"/>
      <w:lvlText w:val=""/>
      <w:lvlJc w:val="left"/>
      <w:pPr>
        <w:ind w:left="2400" w:hanging="400"/>
      </w:pPr>
      <w:rPr>
        <w:rFonts w:ascii="Wingdings" w:hAnsi="Wingdings" w:hint="default"/>
      </w:rPr>
    </w:lvl>
    <w:lvl w:ilvl="4" w:tplc="EA6A7230" w:tentative="1">
      <w:start w:val="1"/>
      <w:numFmt w:val="bullet"/>
      <w:lvlText w:val=""/>
      <w:lvlJc w:val="left"/>
      <w:pPr>
        <w:ind w:left="2800" w:hanging="400"/>
      </w:pPr>
      <w:rPr>
        <w:rFonts w:ascii="Wingdings" w:hAnsi="Wingdings" w:hint="default"/>
      </w:rPr>
    </w:lvl>
    <w:lvl w:ilvl="5" w:tplc="12B4C244" w:tentative="1">
      <w:start w:val="1"/>
      <w:numFmt w:val="bullet"/>
      <w:lvlText w:val=""/>
      <w:lvlJc w:val="left"/>
      <w:pPr>
        <w:ind w:left="3200" w:hanging="400"/>
      </w:pPr>
      <w:rPr>
        <w:rFonts w:ascii="Wingdings" w:hAnsi="Wingdings" w:hint="default"/>
      </w:rPr>
    </w:lvl>
    <w:lvl w:ilvl="6" w:tplc="4B520F5C" w:tentative="1">
      <w:start w:val="1"/>
      <w:numFmt w:val="bullet"/>
      <w:lvlText w:val=""/>
      <w:lvlJc w:val="left"/>
      <w:pPr>
        <w:ind w:left="3600" w:hanging="400"/>
      </w:pPr>
      <w:rPr>
        <w:rFonts w:ascii="Wingdings" w:hAnsi="Wingdings" w:hint="default"/>
      </w:rPr>
    </w:lvl>
    <w:lvl w:ilvl="7" w:tplc="B262F364" w:tentative="1">
      <w:start w:val="1"/>
      <w:numFmt w:val="bullet"/>
      <w:lvlText w:val=""/>
      <w:lvlJc w:val="left"/>
      <w:pPr>
        <w:ind w:left="4000" w:hanging="400"/>
      </w:pPr>
      <w:rPr>
        <w:rFonts w:ascii="Wingdings" w:hAnsi="Wingdings" w:hint="default"/>
      </w:rPr>
    </w:lvl>
    <w:lvl w:ilvl="8" w:tplc="CCA0CC08" w:tentative="1">
      <w:start w:val="1"/>
      <w:numFmt w:val="bullet"/>
      <w:lvlText w:val=""/>
      <w:lvlJc w:val="left"/>
      <w:pPr>
        <w:ind w:left="4400" w:hanging="400"/>
      </w:pPr>
      <w:rPr>
        <w:rFonts w:ascii="Wingdings" w:hAnsi="Wingdings" w:hint="default"/>
      </w:rPr>
    </w:lvl>
  </w:abstractNum>
  <w:abstractNum w:abstractNumId="19" w15:restartNumberingAfterBreak="0">
    <w:nsid w:val="79311BC0"/>
    <w:multiLevelType w:val="hybridMultilevel"/>
    <w:tmpl w:val="C9BA5872"/>
    <w:lvl w:ilvl="0" w:tplc="625026CC">
      <w:start w:val="1"/>
      <w:numFmt w:val="decimal"/>
      <w:lvlText w:val="%1."/>
      <w:lvlJc w:val="left"/>
      <w:pPr>
        <w:ind w:left="760" w:hanging="360"/>
      </w:pPr>
      <w:rPr>
        <w:rFonts w:hint="default"/>
      </w:rPr>
    </w:lvl>
    <w:lvl w:ilvl="1" w:tplc="DF5C889E" w:tentative="1">
      <w:start w:val="1"/>
      <w:numFmt w:val="upperLetter"/>
      <w:lvlText w:val="%2."/>
      <w:lvlJc w:val="left"/>
      <w:pPr>
        <w:ind w:left="1200" w:hanging="400"/>
      </w:pPr>
    </w:lvl>
    <w:lvl w:ilvl="2" w:tplc="B33A47FE" w:tentative="1">
      <w:start w:val="1"/>
      <w:numFmt w:val="lowerRoman"/>
      <w:lvlText w:val="%3."/>
      <w:lvlJc w:val="right"/>
      <w:pPr>
        <w:ind w:left="1600" w:hanging="400"/>
      </w:pPr>
    </w:lvl>
    <w:lvl w:ilvl="3" w:tplc="3BC2DF2E" w:tentative="1">
      <w:start w:val="1"/>
      <w:numFmt w:val="decimal"/>
      <w:lvlText w:val="%4."/>
      <w:lvlJc w:val="left"/>
      <w:pPr>
        <w:ind w:left="2000" w:hanging="400"/>
      </w:pPr>
    </w:lvl>
    <w:lvl w:ilvl="4" w:tplc="667C3B8E" w:tentative="1">
      <w:start w:val="1"/>
      <w:numFmt w:val="upperLetter"/>
      <w:lvlText w:val="%5."/>
      <w:lvlJc w:val="left"/>
      <w:pPr>
        <w:ind w:left="2400" w:hanging="400"/>
      </w:pPr>
    </w:lvl>
    <w:lvl w:ilvl="5" w:tplc="21B21BDC" w:tentative="1">
      <w:start w:val="1"/>
      <w:numFmt w:val="lowerRoman"/>
      <w:lvlText w:val="%6."/>
      <w:lvlJc w:val="right"/>
      <w:pPr>
        <w:ind w:left="2800" w:hanging="400"/>
      </w:pPr>
    </w:lvl>
    <w:lvl w:ilvl="6" w:tplc="4A540FE2" w:tentative="1">
      <w:start w:val="1"/>
      <w:numFmt w:val="decimal"/>
      <w:lvlText w:val="%7."/>
      <w:lvlJc w:val="left"/>
      <w:pPr>
        <w:ind w:left="3200" w:hanging="400"/>
      </w:pPr>
    </w:lvl>
    <w:lvl w:ilvl="7" w:tplc="8D0A5584" w:tentative="1">
      <w:start w:val="1"/>
      <w:numFmt w:val="upperLetter"/>
      <w:lvlText w:val="%8."/>
      <w:lvlJc w:val="left"/>
      <w:pPr>
        <w:ind w:left="3600" w:hanging="400"/>
      </w:pPr>
    </w:lvl>
    <w:lvl w:ilvl="8" w:tplc="33FE0782" w:tentative="1">
      <w:start w:val="1"/>
      <w:numFmt w:val="lowerRoman"/>
      <w:lvlText w:val="%9."/>
      <w:lvlJc w:val="right"/>
      <w:pPr>
        <w:ind w:left="4000" w:hanging="400"/>
      </w:pPr>
    </w:lvl>
  </w:abstractNum>
  <w:abstractNum w:abstractNumId="20" w15:restartNumberingAfterBreak="0">
    <w:nsid w:val="7CA228D6"/>
    <w:multiLevelType w:val="hybridMultilevel"/>
    <w:tmpl w:val="5B1241AA"/>
    <w:lvl w:ilvl="0" w:tplc="F55427EE">
      <w:start w:val="3"/>
      <w:numFmt w:val="bullet"/>
      <w:lvlText w:val="-"/>
      <w:lvlJc w:val="left"/>
      <w:pPr>
        <w:ind w:left="760" w:hanging="360"/>
      </w:pPr>
      <w:rPr>
        <w:rFonts w:ascii="Times New Roman" w:eastAsiaTheme="minorEastAsia" w:hAnsi="Times New Roman" w:cs="Times New Roman" w:hint="default"/>
      </w:rPr>
    </w:lvl>
    <w:lvl w:ilvl="1" w:tplc="4CA60A1A" w:tentative="1">
      <w:start w:val="1"/>
      <w:numFmt w:val="bullet"/>
      <w:lvlText w:val=""/>
      <w:lvlJc w:val="left"/>
      <w:pPr>
        <w:ind w:left="1200" w:hanging="400"/>
      </w:pPr>
      <w:rPr>
        <w:rFonts w:ascii="Wingdings" w:hAnsi="Wingdings" w:hint="default"/>
      </w:rPr>
    </w:lvl>
    <w:lvl w:ilvl="2" w:tplc="DA2A16D4" w:tentative="1">
      <w:start w:val="1"/>
      <w:numFmt w:val="bullet"/>
      <w:lvlText w:val=""/>
      <w:lvlJc w:val="left"/>
      <w:pPr>
        <w:ind w:left="1600" w:hanging="400"/>
      </w:pPr>
      <w:rPr>
        <w:rFonts w:ascii="Wingdings" w:hAnsi="Wingdings" w:hint="default"/>
      </w:rPr>
    </w:lvl>
    <w:lvl w:ilvl="3" w:tplc="36D4AA8C" w:tentative="1">
      <w:start w:val="1"/>
      <w:numFmt w:val="bullet"/>
      <w:lvlText w:val=""/>
      <w:lvlJc w:val="left"/>
      <w:pPr>
        <w:ind w:left="2000" w:hanging="400"/>
      </w:pPr>
      <w:rPr>
        <w:rFonts w:ascii="Wingdings" w:hAnsi="Wingdings" w:hint="default"/>
      </w:rPr>
    </w:lvl>
    <w:lvl w:ilvl="4" w:tplc="461896BC" w:tentative="1">
      <w:start w:val="1"/>
      <w:numFmt w:val="bullet"/>
      <w:lvlText w:val=""/>
      <w:lvlJc w:val="left"/>
      <w:pPr>
        <w:ind w:left="2400" w:hanging="400"/>
      </w:pPr>
      <w:rPr>
        <w:rFonts w:ascii="Wingdings" w:hAnsi="Wingdings" w:hint="default"/>
      </w:rPr>
    </w:lvl>
    <w:lvl w:ilvl="5" w:tplc="55503124" w:tentative="1">
      <w:start w:val="1"/>
      <w:numFmt w:val="bullet"/>
      <w:lvlText w:val=""/>
      <w:lvlJc w:val="left"/>
      <w:pPr>
        <w:ind w:left="2800" w:hanging="400"/>
      </w:pPr>
      <w:rPr>
        <w:rFonts w:ascii="Wingdings" w:hAnsi="Wingdings" w:hint="default"/>
      </w:rPr>
    </w:lvl>
    <w:lvl w:ilvl="6" w:tplc="8A042BDC" w:tentative="1">
      <w:start w:val="1"/>
      <w:numFmt w:val="bullet"/>
      <w:lvlText w:val=""/>
      <w:lvlJc w:val="left"/>
      <w:pPr>
        <w:ind w:left="3200" w:hanging="400"/>
      </w:pPr>
      <w:rPr>
        <w:rFonts w:ascii="Wingdings" w:hAnsi="Wingdings" w:hint="default"/>
      </w:rPr>
    </w:lvl>
    <w:lvl w:ilvl="7" w:tplc="07C0B218" w:tentative="1">
      <w:start w:val="1"/>
      <w:numFmt w:val="bullet"/>
      <w:lvlText w:val=""/>
      <w:lvlJc w:val="left"/>
      <w:pPr>
        <w:ind w:left="3600" w:hanging="400"/>
      </w:pPr>
      <w:rPr>
        <w:rFonts w:ascii="Wingdings" w:hAnsi="Wingdings" w:hint="default"/>
      </w:rPr>
    </w:lvl>
    <w:lvl w:ilvl="8" w:tplc="B8BECD60" w:tentative="1">
      <w:start w:val="1"/>
      <w:numFmt w:val="bullet"/>
      <w:lvlText w:val=""/>
      <w:lvlJc w:val="left"/>
      <w:pPr>
        <w:ind w:left="4000" w:hanging="400"/>
      </w:pPr>
      <w:rPr>
        <w:rFonts w:ascii="Wingdings" w:hAnsi="Wingdings" w:hint="default"/>
      </w:rPr>
    </w:lvl>
  </w:abstractNum>
  <w:abstractNum w:abstractNumId="21" w15:restartNumberingAfterBreak="0">
    <w:nsid w:val="7D1B47EF"/>
    <w:multiLevelType w:val="hybridMultilevel"/>
    <w:tmpl w:val="5E02F0C0"/>
    <w:lvl w:ilvl="0" w:tplc="283288E8">
      <w:start w:val="1"/>
      <w:numFmt w:val="decimal"/>
      <w:lvlText w:val="%1."/>
      <w:lvlJc w:val="left"/>
      <w:pPr>
        <w:ind w:left="760" w:hanging="360"/>
      </w:pPr>
      <w:rPr>
        <w:rFonts w:hint="default"/>
      </w:rPr>
    </w:lvl>
    <w:lvl w:ilvl="1" w:tplc="B7ACC886" w:tentative="1">
      <w:start w:val="1"/>
      <w:numFmt w:val="upperLetter"/>
      <w:lvlText w:val="%2."/>
      <w:lvlJc w:val="left"/>
      <w:pPr>
        <w:ind w:left="1200" w:hanging="400"/>
      </w:pPr>
    </w:lvl>
    <w:lvl w:ilvl="2" w:tplc="6D9EAF5E" w:tentative="1">
      <w:start w:val="1"/>
      <w:numFmt w:val="lowerRoman"/>
      <w:lvlText w:val="%3."/>
      <w:lvlJc w:val="right"/>
      <w:pPr>
        <w:ind w:left="1600" w:hanging="400"/>
      </w:pPr>
    </w:lvl>
    <w:lvl w:ilvl="3" w:tplc="23D89776" w:tentative="1">
      <w:start w:val="1"/>
      <w:numFmt w:val="decimal"/>
      <w:lvlText w:val="%4."/>
      <w:lvlJc w:val="left"/>
      <w:pPr>
        <w:ind w:left="2000" w:hanging="400"/>
      </w:pPr>
    </w:lvl>
    <w:lvl w:ilvl="4" w:tplc="F31C36F8" w:tentative="1">
      <w:start w:val="1"/>
      <w:numFmt w:val="upperLetter"/>
      <w:lvlText w:val="%5."/>
      <w:lvlJc w:val="left"/>
      <w:pPr>
        <w:ind w:left="2400" w:hanging="400"/>
      </w:pPr>
    </w:lvl>
    <w:lvl w:ilvl="5" w:tplc="46B02DCE" w:tentative="1">
      <w:start w:val="1"/>
      <w:numFmt w:val="lowerRoman"/>
      <w:lvlText w:val="%6."/>
      <w:lvlJc w:val="right"/>
      <w:pPr>
        <w:ind w:left="2800" w:hanging="400"/>
      </w:pPr>
    </w:lvl>
    <w:lvl w:ilvl="6" w:tplc="A0C66F36" w:tentative="1">
      <w:start w:val="1"/>
      <w:numFmt w:val="decimal"/>
      <w:lvlText w:val="%7."/>
      <w:lvlJc w:val="left"/>
      <w:pPr>
        <w:ind w:left="3200" w:hanging="400"/>
      </w:pPr>
    </w:lvl>
    <w:lvl w:ilvl="7" w:tplc="08B099FE" w:tentative="1">
      <w:start w:val="1"/>
      <w:numFmt w:val="upperLetter"/>
      <w:lvlText w:val="%8."/>
      <w:lvlJc w:val="left"/>
      <w:pPr>
        <w:ind w:left="3600" w:hanging="400"/>
      </w:pPr>
    </w:lvl>
    <w:lvl w:ilvl="8" w:tplc="49B65904" w:tentative="1">
      <w:start w:val="1"/>
      <w:numFmt w:val="lowerRoman"/>
      <w:lvlText w:val="%9."/>
      <w:lvlJc w:val="right"/>
      <w:pPr>
        <w:ind w:left="4000" w:hanging="400"/>
      </w:pPr>
    </w:lvl>
  </w:abstractNum>
  <w:num w:numId="1" w16cid:durableId="1593665737">
    <w:abstractNumId w:val="2"/>
  </w:num>
  <w:num w:numId="2" w16cid:durableId="19673759">
    <w:abstractNumId w:val="17"/>
  </w:num>
  <w:num w:numId="3" w16cid:durableId="552155959">
    <w:abstractNumId w:val="20"/>
  </w:num>
  <w:num w:numId="4" w16cid:durableId="294719085">
    <w:abstractNumId w:val="0"/>
  </w:num>
  <w:num w:numId="5" w16cid:durableId="701131773">
    <w:abstractNumId w:val="1"/>
  </w:num>
  <w:num w:numId="6" w16cid:durableId="73598903">
    <w:abstractNumId w:val="11"/>
  </w:num>
  <w:num w:numId="7" w16cid:durableId="1921206734">
    <w:abstractNumId w:val="3"/>
  </w:num>
  <w:num w:numId="8" w16cid:durableId="1401293157">
    <w:abstractNumId w:val="5"/>
  </w:num>
  <w:num w:numId="9" w16cid:durableId="791902232">
    <w:abstractNumId w:val="18"/>
  </w:num>
  <w:num w:numId="10" w16cid:durableId="1313678329">
    <w:abstractNumId w:val="15"/>
  </w:num>
  <w:num w:numId="11" w16cid:durableId="1314988639">
    <w:abstractNumId w:val="14"/>
  </w:num>
  <w:num w:numId="12" w16cid:durableId="2069107183">
    <w:abstractNumId w:val="8"/>
  </w:num>
  <w:num w:numId="13" w16cid:durableId="2001804788">
    <w:abstractNumId w:val="12"/>
  </w:num>
  <w:num w:numId="14" w16cid:durableId="429199486">
    <w:abstractNumId w:val="7"/>
  </w:num>
  <w:num w:numId="15" w16cid:durableId="2018458093">
    <w:abstractNumId w:val="10"/>
  </w:num>
  <w:num w:numId="16" w16cid:durableId="1853370426">
    <w:abstractNumId w:val="4"/>
  </w:num>
  <w:num w:numId="17" w16cid:durableId="408505766">
    <w:abstractNumId w:val="19"/>
  </w:num>
  <w:num w:numId="18" w16cid:durableId="56251584">
    <w:abstractNumId w:val="13"/>
  </w:num>
  <w:num w:numId="19" w16cid:durableId="1024862842">
    <w:abstractNumId w:val="21"/>
  </w:num>
  <w:num w:numId="20" w16cid:durableId="1984654656">
    <w:abstractNumId w:val="9"/>
  </w:num>
  <w:num w:numId="21" w16cid:durableId="618613098">
    <w:abstractNumId w:val="16"/>
  </w:num>
  <w:num w:numId="22" w16cid:durableId="1030405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xt7Q0MzI3MjE2NTVT0lEKTi0uzszPAykwqwUAA3Z/HCwAAAA="/>
    <w:docVar w:name="EN.InstantFormat" w:val="&lt;ENInstantFormat&gt;&lt;Enabled&gt;1&lt;/Enabled&gt;&lt;ScanUnformatted&gt;1&lt;/ScanUnformatted&gt;&lt;ScanChanges&gt;1&lt;/ScanChanges&gt;&lt;Suspended&gt;0&lt;/Suspended&gt;&lt;/ENInstantFormat&gt;"/>
    <w:docVar w:name="EN.Layout" w:val="&lt;ENLayout&gt;&lt;Style&gt;Allergy&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2raf2r6xs50tepexapxz97a59e9t2ttpxp&quot;&gt;Fx&lt;record-ids&gt;&lt;item&gt;1&lt;/item&gt;&lt;item&gt;12&lt;/item&gt;&lt;item&gt;16&lt;/item&gt;&lt;item&gt;21&lt;/item&gt;&lt;item&gt;23&lt;/item&gt;&lt;item&gt;46&lt;/item&gt;&lt;item&gt;49&lt;/item&gt;&lt;item&gt;50&lt;/item&gt;&lt;/record-ids&gt;&lt;/item&gt;&lt;/Libraries&gt;"/>
  </w:docVars>
  <w:rsids>
    <w:rsidRoot w:val="00952A45"/>
    <w:rsid w:val="00001242"/>
    <w:rsid w:val="00003515"/>
    <w:rsid w:val="00004DD2"/>
    <w:rsid w:val="000066A1"/>
    <w:rsid w:val="00007412"/>
    <w:rsid w:val="00011AE1"/>
    <w:rsid w:val="00012324"/>
    <w:rsid w:val="000128E7"/>
    <w:rsid w:val="00013DA8"/>
    <w:rsid w:val="000159B7"/>
    <w:rsid w:val="00017F1B"/>
    <w:rsid w:val="0002019A"/>
    <w:rsid w:val="000203B2"/>
    <w:rsid w:val="000208C1"/>
    <w:rsid w:val="000214F7"/>
    <w:rsid w:val="0002164B"/>
    <w:rsid w:val="00022409"/>
    <w:rsid w:val="00023250"/>
    <w:rsid w:val="00024BAB"/>
    <w:rsid w:val="00024E0B"/>
    <w:rsid w:val="00026B86"/>
    <w:rsid w:val="00027350"/>
    <w:rsid w:val="000273D7"/>
    <w:rsid w:val="00027C8D"/>
    <w:rsid w:val="000301E1"/>
    <w:rsid w:val="0003389C"/>
    <w:rsid w:val="000339BF"/>
    <w:rsid w:val="000340F6"/>
    <w:rsid w:val="00037CDA"/>
    <w:rsid w:val="00042A39"/>
    <w:rsid w:val="00044DD4"/>
    <w:rsid w:val="00053210"/>
    <w:rsid w:val="00053DE6"/>
    <w:rsid w:val="00055AAB"/>
    <w:rsid w:val="00060116"/>
    <w:rsid w:val="00061CB8"/>
    <w:rsid w:val="000633C5"/>
    <w:rsid w:val="00063C41"/>
    <w:rsid w:val="00066213"/>
    <w:rsid w:val="000669DF"/>
    <w:rsid w:val="000675BC"/>
    <w:rsid w:val="00067D9E"/>
    <w:rsid w:val="00070176"/>
    <w:rsid w:val="00073EE7"/>
    <w:rsid w:val="00073F5A"/>
    <w:rsid w:val="00074329"/>
    <w:rsid w:val="00074CBE"/>
    <w:rsid w:val="00075EA9"/>
    <w:rsid w:val="00076BB3"/>
    <w:rsid w:val="00077941"/>
    <w:rsid w:val="00080A18"/>
    <w:rsid w:val="0008349C"/>
    <w:rsid w:val="00083A32"/>
    <w:rsid w:val="00087A7E"/>
    <w:rsid w:val="00087E54"/>
    <w:rsid w:val="00091285"/>
    <w:rsid w:val="00091EA3"/>
    <w:rsid w:val="000932E6"/>
    <w:rsid w:val="00093302"/>
    <w:rsid w:val="00094D97"/>
    <w:rsid w:val="0009514B"/>
    <w:rsid w:val="00095263"/>
    <w:rsid w:val="00097360"/>
    <w:rsid w:val="000A0214"/>
    <w:rsid w:val="000A09E0"/>
    <w:rsid w:val="000A172B"/>
    <w:rsid w:val="000A17F8"/>
    <w:rsid w:val="000A18B9"/>
    <w:rsid w:val="000A1E8A"/>
    <w:rsid w:val="000A2286"/>
    <w:rsid w:val="000A2B7C"/>
    <w:rsid w:val="000A2C5D"/>
    <w:rsid w:val="000A3D0C"/>
    <w:rsid w:val="000A3DCE"/>
    <w:rsid w:val="000A46A9"/>
    <w:rsid w:val="000A62FA"/>
    <w:rsid w:val="000A6512"/>
    <w:rsid w:val="000A6546"/>
    <w:rsid w:val="000B00CD"/>
    <w:rsid w:val="000B1271"/>
    <w:rsid w:val="000B15C0"/>
    <w:rsid w:val="000B1F7D"/>
    <w:rsid w:val="000B2166"/>
    <w:rsid w:val="000B22C5"/>
    <w:rsid w:val="000B344E"/>
    <w:rsid w:val="000B39B9"/>
    <w:rsid w:val="000B3C58"/>
    <w:rsid w:val="000B44D7"/>
    <w:rsid w:val="000B452E"/>
    <w:rsid w:val="000B5D59"/>
    <w:rsid w:val="000B6529"/>
    <w:rsid w:val="000B6556"/>
    <w:rsid w:val="000C0DC1"/>
    <w:rsid w:val="000C22F3"/>
    <w:rsid w:val="000C2693"/>
    <w:rsid w:val="000C2E8F"/>
    <w:rsid w:val="000C3B0F"/>
    <w:rsid w:val="000C3D6A"/>
    <w:rsid w:val="000C4023"/>
    <w:rsid w:val="000C574C"/>
    <w:rsid w:val="000C754B"/>
    <w:rsid w:val="000C7973"/>
    <w:rsid w:val="000D0D28"/>
    <w:rsid w:val="000D18C0"/>
    <w:rsid w:val="000D212E"/>
    <w:rsid w:val="000D33C8"/>
    <w:rsid w:val="000D3F37"/>
    <w:rsid w:val="000D4454"/>
    <w:rsid w:val="000D4A93"/>
    <w:rsid w:val="000D4F3F"/>
    <w:rsid w:val="000D51AE"/>
    <w:rsid w:val="000D51E4"/>
    <w:rsid w:val="000D68E4"/>
    <w:rsid w:val="000E1DDD"/>
    <w:rsid w:val="000E1FFB"/>
    <w:rsid w:val="000E3190"/>
    <w:rsid w:val="000E3347"/>
    <w:rsid w:val="000E3900"/>
    <w:rsid w:val="000E390B"/>
    <w:rsid w:val="000E3D05"/>
    <w:rsid w:val="000E3F2E"/>
    <w:rsid w:val="000E508D"/>
    <w:rsid w:val="000E53FC"/>
    <w:rsid w:val="000E68E5"/>
    <w:rsid w:val="000E7842"/>
    <w:rsid w:val="000F0665"/>
    <w:rsid w:val="000F20A5"/>
    <w:rsid w:val="000F3315"/>
    <w:rsid w:val="000F36F0"/>
    <w:rsid w:val="000F52B8"/>
    <w:rsid w:val="000F67F1"/>
    <w:rsid w:val="000F7BFC"/>
    <w:rsid w:val="000F7D72"/>
    <w:rsid w:val="001002FB"/>
    <w:rsid w:val="0010034A"/>
    <w:rsid w:val="001005F1"/>
    <w:rsid w:val="00102E99"/>
    <w:rsid w:val="00102F08"/>
    <w:rsid w:val="00104083"/>
    <w:rsid w:val="001050B5"/>
    <w:rsid w:val="0010570F"/>
    <w:rsid w:val="00110371"/>
    <w:rsid w:val="001117A5"/>
    <w:rsid w:val="00112A52"/>
    <w:rsid w:val="00114A6B"/>
    <w:rsid w:val="00115188"/>
    <w:rsid w:val="001157DD"/>
    <w:rsid w:val="00115F5B"/>
    <w:rsid w:val="00116182"/>
    <w:rsid w:val="00117D2D"/>
    <w:rsid w:val="001226A7"/>
    <w:rsid w:val="001252DA"/>
    <w:rsid w:val="001253EA"/>
    <w:rsid w:val="00125BDC"/>
    <w:rsid w:val="00126826"/>
    <w:rsid w:val="00126E5A"/>
    <w:rsid w:val="00132E69"/>
    <w:rsid w:val="00134250"/>
    <w:rsid w:val="00135424"/>
    <w:rsid w:val="00137622"/>
    <w:rsid w:val="00141ABF"/>
    <w:rsid w:val="001428DB"/>
    <w:rsid w:val="00142B7D"/>
    <w:rsid w:val="00142FFF"/>
    <w:rsid w:val="00143C6F"/>
    <w:rsid w:val="00145DD2"/>
    <w:rsid w:val="00146742"/>
    <w:rsid w:val="001467F4"/>
    <w:rsid w:val="00147B3D"/>
    <w:rsid w:val="001500FB"/>
    <w:rsid w:val="0015020A"/>
    <w:rsid w:val="001503E7"/>
    <w:rsid w:val="001505F9"/>
    <w:rsid w:val="00150F3D"/>
    <w:rsid w:val="0015102A"/>
    <w:rsid w:val="00151597"/>
    <w:rsid w:val="001521C2"/>
    <w:rsid w:val="001542D6"/>
    <w:rsid w:val="00154920"/>
    <w:rsid w:val="001550AB"/>
    <w:rsid w:val="00160435"/>
    <w:rsid w:val="001604E2"/>
    <w:rsid w:val="00160D18"/>
    <w:rsid w:val="00163F5A"/>
    <w:rsid w:val="0016418C"/>
    <w:rsid w:val="0016476F"/>
    <w:rsid w:val="00164C77"/>
    <w:rsid w:val="00165300"/>
    <w:rsid w:val="00165366"/>
    <w:rsid w:val="00166D6D"/>
    <w:rsid w:val="00167F0B"/>
    <w:rsid w:val="001708F5"/>
    <w:rsid w:val="0017498E"/>
    <w:rsid w:val="001768D3"/>
    <w:rsid w:val="0017695C"/>
    <w:rsid w:val="00180021"/>
    <w:rsid w:val="0018023B"/>
    <w:rsid w:val="001812F9"/>
    <w:rsid w:val="0018181A"/>
    <w:rsid w:val="00182864"/>
    <w:rsid w:val="00183178"/>
    <w:rsid w:val="001864DF"/>
    <w:rsid w:val="00187493"/>
    <w:rsid w:val="001913AD"/>
    <w:rsid w:val="00191F89"/>
    <w:rsid w:val="00193BE4"/>
    <w:rsid w:val="00194722"/>
    <w:rsid w:val="00194B4E"/>
    <w:rsid w:val="00197190"/>
    <w:rsid w:val="001A0D20"/>
    <w:rsid w:val="001A1683"/>
    <w:rsid w:val="001A2942"/>
    <w:rsid w:val="001A3040"/>
    <w:rsid w:val="001A4396"/>
    <w:rsid w:val="001A4645"/>
    <w:rsid w:val="001A4790"/>
    <w:rsid w:val="001A6790"/>
    <w:rsid w:val="001A6CDC"/>
    <w:rsid w:val="001B0009"/>
    <w:rsid w:val="001B0374"/>
    <w:rsid w:val="001B25CD"/>
    <w:rsid w:val="001B6C7B"/>
    <w:rsid w:val="001C0509"/>
    <w:rsid w:val="001C11B1"/>
    <w:rsid w:val="001C1242"/>
    <w:rsid w:val="001C16A7"/>
    <w:rsid w:val="001C2DE9"/>
    <w:rsid w:val="001C4F43"/>
    <w:rsid w:val="001C57EA"/>
    <w:rsid w:val="001C588F"/>
    <w:rsid w:val="001C6BA0"/>
    <w:rsid w:val="001D0232"/>
    <w:rsid w:val="001D1858"/>
    <w:rsid w:val="001D1EEC"/>
    <w:rsid w:val="001D1FC1"/>
    <w:rsid w:val="001D2721"/>
    <w:rsid w:val="001D2A6E"/>
    <w:rsid w:val="001D6CA2"/>
    <w:rsid w:val="001D7361"/>
    <w:rsid w:val="001E0A2D"/>
    <w:rsid w:val="001E1E96"/>
    <w:rsid w:val="001E25AC"/>
    <w:rsid w:val="001E3A15"/>
    <w:rsid w:val="001E3FA0"/>
    <w:rsid w:val="001E4619"/>
    <w:rsid w:val="001E50EF"/>
    <w:rsid w:val="001E5451"/>
    <w:rsid w:val="001E6D1E"/>
    <w:rsid w:val="001E716C"/>
    <w:rsid w:val="001E72A0"/>
    <w:rsid w:val="001E7FDF"/>
    <w:rsid w:val="001F013E"/>
    <w:rsid w:val="001F1433"/>
    <w:rsid w:val="001F6150"/>
    <w:rsid w:val="001F62B9"/>
    <w:rsid w:val="001F6555"/>
    <w:rsid w:val="001F68B8"/>
    <w:rsid w:val="001F71DC"/>
    <w:rsid w:val="0020129C"/>
    <w:rsid w:val="00201734"/>
    <w:rsid w:val="0020228F"/>
    <w:rsid w:val="002032AF"/>
    <w:rsid w:val="002037DA"/>
    <w:rsid w:val="00203ADA"/>
    <w:rsid w:val="00203DB2"/>
    <w:rsid w:val="00204DDC"/>
    <w:rsid w:val="002051BE"/>
    <w:rsid w:val="00205C2A"/>
    <w:rsid w:val="002107A2"/>
    <w:rsid w:val="00211C4B"/>
    <w:rsid w:val="0021227C"/>
    <w:rsid w:val="002124AE"/>
    <w:rsid w:val="00215831"/>
    <w:rsid w:val="0021739A"/>
    <w:rsid w:val="0021745D"/>
    <w:rsid w:val="00220BB4"/>
    <w:rsid w:val="00220D22"/>
    <w:rsid w:val="002213ED"/>
    <w:rsid w:val="0022191E"/>
    <w:rsid w:val="00221C58"/>
    <w:rsid w:val="00223F8E"/>
    <w:rsid w:val="002240EA"/>
    <w:rsid w:val="002242EA"/>
    <w:rsid w:val="00225A47"/>
    <w:rsid w:val="00225F22"/>
    <w:rsid w:val="00227969"/>
    <w:rsid w:val="00227E7E"/>
    <w:rsid w:val="0023174A"/>
    <w:rsid w:val="002321A2"/>
    <w:rsid w:val="002329A7"/>
    <w:rsid w:val="002338DB"/>
    <w:rsid w:val="00233A56"/>
    <w:rsid w:val="0023564B"/>
    <w:rsid w:val="00235A16"/>
    <w:rsid w:val="00235E0E"/>
    <w:rsid w:val="002403A7"/>
    <w:rsid w:val="002407BE"/>
    <w:rsid w:val="00243A46"/>
    <w:rsid w:val="00244177"/>
    <w:rsid w:val="00244289"/>
    <w:rsid w:val="00244BFA"/>
    <w:rsid w:val="002450D4"/>
    <w:rsid w:val="00245DFD"/>
    <w:rsid w:val="00245FD6"/>
    <w:rsid w:val="00246013"/>
    <w:rsid w:val="0024639C"/>
    <w:rsid w:val="00246ED8"/>
    <w:rsid w:val="00250EB6"/>
    <w:rsid w:val="00251D20"/>
    <w:rsid w:val="00252757"/>
    <w:rsid w:val="0025314E"/>
    <w:rsid w:val="00253AB3"/>
    <w:rsid w:val="00254FF7"/>
    <w:rsid w:val="00256D30"/>
    <w:rsid w:val="002573F0"/>
    <w:rsid w:val="002579A2"/>
    <w:rsid w:val="00257B3C"/>
    <w:rsid w:val="00257CBE"/>
    <w:rsid w:val="002602F6"/>
    <w:rsid w:val="00262119"/>
    <w:rsid w:val="0026227A"/>
    <w:rsid w:val="002648F7"/>
    <w:rsid w:val="00264E39"/>
    <w:rsid w:val="00265498"/>
    <w:rsid w:val="00265671"/>
    <w:rsid w:val="0026662F"/>
    <w:rsid w:val="00266F9B"/>
    <w:rsid w:val="00270352"/>
    <w:rsid w:val="00270477"/>
    <w:rsid w:val="0027170B"/>
    <w:rsid w:val="0027569E"/>
    <w:rsid w:val="00277DAA"/>
    <w:rsid w:val="002816CB"/>
    <w:rsid w:val="00282D1E"/>
    <w:rsid w:val="00282D56"/>
    <w:rsid w:val="00283818"/>
    <w:rsid w:val="00284314"/>
    <w:rsid w:val="00285E3B"/>
    <w:rsid w:val="00291783"/>
    <w:rsid w:val="002921BC"/>
    <w:rsid w:val="00292CD0"/>
    <w:rsid w:val="00293AA1"/>
    <w:rsid w:val="002954F0"/>
    <w:rsid w:val="0029556C"/>
    <w:rsid w:val="00296610"/>
    <w:rsid w:val="00296F73"/>
    <w:rsid w:val="00297D7F"/>
    <w:rsid w:val="002A0E77"/>
    <w:rsid w:val="002A383B"/>
    <w:rsid w:val="002A5344"/>
    <w:rsid w:val="002A5406"/>
    <w:rsid w:val="002A5877"/>
    <w:rsid w:val="002A677A"/>
    <w:rsid w:val="002B1F66"/>
    <w:rsid w:val="002B4795"/>
    <w:rsid w:val="002B48B3"/>
    <w:rsid w:val="002C1FF9"/>
    <w:rsid w:val="002C3D0A"/>
    <w:rsid w:val="002C4490"/>
    <w:rsid w:val="002C4BE7"/>
    <w:rsid w:val="002C57E7"/>
    <w:rsid w:val="002C6AD7"/>
    <w:rsid w:val="002C7BEA"/>
    <w:rsid w:val="002D0417"/>
    <w:rsid w:val="002D1BC3"/>
    <w:rsid w:val="002D33C0"/>
    <w:rsid w:val="002D361F"/>
    <w:rsid w:val="002D4FD2"/>
    <w:rsid w:val="002D5F46"/>
    <w:rsid w:val="002D6EA2"/>
    <w:rsid w:val="002D7705"/>
    <w:rsid w:val="002E06B4"/>
    <w:rsid w:val="002E1179"/>
    <w:rsid w:val="002E2679"/>
    <w:rsid w:val="002E38CF"/>
    <w:rsid w:val="002E3DF6"/>
    <w:rsid w:val="002E448C"/>
    <w:rsid w:val="002F1AAE"/>
    <w:rsid w:val="002F1AD3"/>
    <w:rsid w:val="002F22E6"/>
    <w:rsid w:val="002F2BF6"/>
    <w:rsid w:val="002F3643"/>
    <w:rsid w:val="002F3BA7"/>
    <w:rsid w:val="002F4093"/>
    <w:rsid w:val="002F46A7"/>
    <w:rsid w:val="002F4B99"/>
    <w:rsid w:val="002F6C41"/>
    <w:rsid w:val="00301E2A"/>
    <w:rsid w:val="00302032"/>
    <w:rsid w:val="003024E1"/>
    <w:rsid w:val="00304507"/>
    <w:rsid w:val="003048DF"/>
    <w:rsid w:val="00304DD0"/>
    <w:rsid w:val="00305BC6"/>
    <w:rsid w:val="00307C8D"/>
    <w:rsid w:val="00307EA8"/>
    <w:rsid w:val="00310579"/>
    <w:rsid w:val="003110D9"/>
    <w:rsid w:val="003119D4"/>
    <w:rsid w:val="003138E7"/>
    <w:rsid w:val="00317112"/>
    <w:rsid w:val="00317760"/>
    <w:rsid w:val="00320489"/>
    <w:rsid w:val="003217E4"/>
    <w:rsid w:val="00322385"/>
    <w:rsid w:val="0032349D"/>
    <w:rsid w:val="00323E53"/>
    <w:rsid w:val="00326FDD"/>
    <w:rsid w:val="003270F7"/>
    <w:rsid w:val="0032781C"/>
    <w:rsid w:val="003304F4"/>
    <w:rsid w:val="00330CE8"/>
    <w:rsid w:val="003319CB"/>
    <w:rsid w:val="00331F75"/>
    <w:rsid w:val="0033268A"/>
    <w:rsid w:val="00332BA6"/>
    <w:rsid w:val="00333219"/>
    <w:rsid w:val="00333F09"/>
    <w:rsid w:val="003340D5"/>
    <w:rsid w:val="00334ED8"/>
    <w:rsid w:val="00335CF8"/>
    <w:rsid w:val="00337437"/>
    <w:rsid w:val="003428F2"/>
    <w:rsid w:val="0034320F"/>
    <w:rsid w:val="003438FA"/>
    <w:rsid w:val="00345655"/>
    <w:rsid w:val="00345956"/>
    <w:rsid w:val="003467F6"/>
    <w:rsid w:val="00346AAE"/>
    <w:rsid w:val="00346D34"/>
    <w:rsid w:val="00347861"/>
    <w:rsid w:val="00347A30"/>
    <w:rsid w:val="003501AB"/>
    <w:rsid w:val="00350367"/>
    <w:rsid w:val="00350A3E"/>
    <w:rsid w:val="003522EA"/>
    <w:rsid w:val="00352F5D"/>
    <w:rsid w:val="00353752"/>
    <w:rsid w:val="003556BE"/>
    <w:rsid w:val="00357513"/>
    <w:rsid w:val="003578BF"/>
    <w:rsid w:val="0036018E"/>
    <w:rsid w:val="003601DA"/>
    <w:rsid w:val="00360D68"/>
    <w:rsid w:val="003629A4"/>
    <w:rsid w:val="00363649"/>
    <w:rsid w:val="0036514C"/>
    <w:rsid w:val="00365C78"/>
    <w:rsid w:val="003662B1"/>
    <w:rsid w:val="00366CEF"/>
    <w:rsid w:val="003701E4"/>
    <w:rsid w:val="00370612"/>
    <w:rsid w:val="003706FB"/>
    <w:rsid w:val="00371F4B"/>
    <w:rsid w:val="00372483"/>
    <w:rsid w:val="00373A74"/>
    <w:rsid w:val="00374546"/>
    <w:rsid w:val="003810E5"/>
    <w:rsid w:val="0038295F"/>
    <w:rsid w:val="00383099"/>
    <w:rsid w:val="003859E6"/>
    <w:rsid w:val="0038608E"/>
    <w:rsid w:val="00386C58"/>
    <w:rsid w:val="00387766"/>
    <w:rsid w:val="00390A7E"/>
    <w:rsid w:val="00391CF0"/>
    <w:rsid w:val="0039238C"/>
    <w:rsid w:val="003924CE"/>
    <w:rsid w:val="00392E07"/>
    <w:rsid w:val="00394B36"/>
    <w:rsid w:val="00394B82"/>
    <w:rsid w:val="00394B88"/>
    <w:rsid w:val="003952A4"/>
    <w:rsid w:val="0039651D"/>
    <w:rsid w:val="0039750E"/>
    <w:rsid w:val="0039754F"/>
    <w:rsid w:val="00397918"/>
    <w:rsid w:val="003A2CED"/>
    <w:rsid w:val="003A3F91"/>
    <w:rsid w:val="003A6E21"/>
    <w:rsid w:val="003B285E"/>
    <w:rsid w:val="003B3A29"/>
    <w:rsid w:val="003B50E1"/>
    <w:rsid w:val="003B55F1"/>
    <w:rsid w:val="003B586B"/>
    <w:rsid w:val="003B5D04"/>
    <w:rsid w:val="003B6603"/>
    <w:rsid w:val="003B69FB"/>
    <w:rsid w:val="003C05F6"/>
    <w:rsid w:val="003C1549"/>
    <w:rsid w:val="003C217D"/>
    <w:rsid w:val="003C226E"/>
    <w:rsid w:val="003C2344"/>
    <w:rsid w:val="003C2DF4"/>
    <w:rsid w:val="003C3086"/>
    <w:rsid w:val="003C3263"/>
    <w:rsid w:val="003C3A9A"/>
    <w:rsid w:val="003C3CCA"/>
    <w:rsid w:val="003C467C"/>
    <w:rsid w:val="003C5630"/>
    <w:rsid w:val="003D1415"/>
    <w:rsid w:val="003D1D76"/>
    <w:rsid w:val="003D26F4"/>
    <w:rsid w:val="003D3646"/>
    <w:rsid w:val="003D3699"/>
    <w:rsid w:val="003D4ECF"/>
    <w:rsid w:val="003E0A48"/>
    <w:rsid w:val="003E2117"/>
    <w:rsid w:val="003E2FFF"/>
    <w:rsid w:val="003E5509"/>
    <w:rsid w:val="003E67D9"/>
    <w:rsid w:val="003E7443"/>
    <w:rsid w:val="003F1192"/>
    <w:rsid w:val="003F25A6"/>
    <w:rsid w:val="003F2A6C"/>
    <w:rsid w:val="003F3189"/>
    <w:rsid w:val="003F3812"/>
    <w:rsid w:val="003F4814"/>
    <w:rsid w:val="003F5D05"/>
    <w:rsid w:val="003F620E"/>
    <w:rsid w:val="00400C81"/>
    <w:rsid w:val="00400D3F"/>
    <w:rsid w:val="00402E06"/>
    <w:rsid w:val="00402F8B"/>
    <w:rsid w:val="0040600E"/>
    <w:rsid w:val="00410B61"/>
    <w:rsid w:val="004112E9"/>
    <w:rsid w:val="004124E4"/>
    <w:rsid w:val="00412BBD"/>
    <w:rsid w:val="00414C27"/>
    <w:rsid w:val="00415343"/>
    <w:rsid w:val="00415CA7"/>
    <w:rsid w:val="004173C2"/>
    <w:rsid w:val="00417460"/>
    <w:rsid w:val="00417B3A"/>
    <w:rsid w:val="00417C5F"/>
    <w:rsid w:val="00421F79"/>
    <w:rsid w:val="00422658"/>
    <w:rsid w:val="004228B6"/>
    <w:rsid w:val="00422C8C"/>
    <w:rsid w:val="00423876"/>
    <w:rsid w:val="0042388D"/>
    <w:rsid w:val="00423AD0"/>
    <w:rsid w:val="00424F96"/>
    <w:rsid w:val="004252B9"/>
    <w:rsid w:val="00426BD7"/>
    <w:rsid w:val="00430047"/>
    <w:rsid w:val="0043060E"/>
    <w:rsid w:val="00432183"/>
    <w:rsid w:val="004338C1"/>
    <w:rsid w:val="004341D9"/>
    <w:rsid w:val="00435046"/>
    <w:rsid w:val="00435577"/>
    <w:rsid w:val="004369D4"/>
    <w:rsid w:val="00436AE7"/>
    <w:rsid w:val="004403ED"/>
    <w:rsid w:val="00441987"/>
    <w:rsid w:val="00442A35"/>
    <w:rsid w:val="00443961"/>
    <w:rsid w:val="004440B5"/>
    <w:rsid w:val="0044508D"/>
    <w:rsid w:val="00446309"/>
    <w:rsid w:val="0044699D"/>
    <w:rsid w:val="004532FC"/>
    <w:rsid w:val="00453800"/>
    <w:rsid w:val="0045422F"/>
    <w:rsid w:val="00454F57"/>
    <w:rsid w:val="00455CC1"/>
    <w:rsid w:val="0045660D"/>
    <w:rsid w:val="00456C25"/>
    <w:rsid w:val="00457024"/>
    <w:rsid w:val="00460F2F"/>
    <w:rsid w:val="00461089"/>
    <w:rsid w:val="00463FC5"/>
    <w:rsid w:val="00464B9E"/>
    <w:rsid w:val="00464DD4"/>
    <w:rsid w:val="00465598"/>
    <w:rsid w:val="00466686"/>
    <w:rsid w:val="00470881"/>
    <w:rsid w:val="00472281"/>
    <w:rsid w:val="004724AF"/>
    <w:rsid w:val="00473ACA"/>
    <w:rsid w:val="004747D0"/>
    <w:rsid w:val="00474F98"/>
    <w:rsid w:val="00480A5C"/>
    <w:rsid w:val="00481436"/>
    <w:rsid w:val="004839D7"/>
    <w:rsid w:val="00483A59"/>
    <w:rsid w:val="00483FB4"/>
    <w:rsid w:val="00484777"/>
    <w:rsid w:val="00484B83"/>
    <w:rsid w:val="00485DD7"/>
    <w:rsid w:val="00485DE3"/>
    <w:rsid w:val="00486AB5"/>
    <w:rsid w:val="0049154B"/>
    <w:rsid w:val="00493853"/>
    <w:rsid w:val="004945F8"/>
    <w:rsid w:val="00494821"/>
    <w:rsid w:val="00494CD2"/>
    <w:rsid w:val="00495127"/>
    <w:rsid w:val="00495804"/>
    <w:rsid w:val="0049642B"/>
    <w:rsid w:val="004A088A"/>
    <w:rsid w:val="004A09C1"/>
    <w:rsid w:val="004A0C1F"/>
    <w:rsid w:val="004A10AF"/>
    <w:rsid w:val="004A1618"/>
    <w:rsid w:val="004A1924"/>
    <w:rsid w:val="004A1C07"/>
    <w:rsid w:val="004A3E33"/>
    <w:rsid w:val="004A408C"/>
    <w:rsid w:val="004A584E"/>
    <w:rsid w:val="004A673A"/>
    <w:rsid w:val="004A6C93"/>
    <w:rsid w:val="004A6EE2"/>
    <w:rsid w:val="004A758E"/>
    <w:rsid w:val="004A7616"/>
    <w:rsid w:val="004B186B"/>
    <w:rsid w:val="004B21EA"/>
    <w:rsid w:val="004B26A2"/>
    <w:rsid w:val="004B2975"/>
    <w:rsid w:val="004B3169"/>
    <w:rsid w:val="004B3AE8"/>
    <w:rsid w:val="004B56ED"/>
    <w:rsid w:val="004B5CA7"/>
    <w:rsid w:val="004B6339"/>
    <w:rsid w:val="004B6F08"/>
    <w:rsid w:val="004B712A"/>
    <w:rsid w:val="004B73A5"/>
    <w:rsid w:val="004C3645"/>
    <w:rsid w:val="004C4944"/>
    <w:rsid w:val="004C49F6"/>
    <w:rsid w:val="004C4CEF"/>
    <w:rsid w:val="004C5CF4"/>
    <w:rsid w:val="004C6074"/>
    <w:rsid w:val="004C653E"/>
    <w:rsid w:val="004C688A"/>
    <w:rsid w:val="004C7465"/>
    <w:rsid w:val="004C7F00"/>
    <w:rsid w:val="004D0EBD"/>
    <w:rsid w:val="004D0FE4"/>
    <w:rsid w:val="004D40A9"/>
    <w:rsid w:val="004D42B9"/>
    <w:rsid w:val="004D4776"/>
    <w:rsid w:val="004D4B7C"/>
    <w:rsid w:val="004D4CCC"/>
    <w:rsid w:val="004D4F0B"/>
    <w:rsid w:val="004D5149"/>
    <w:rsid w:val="004D7A3E"/>
    <w:rsid w:val="004D7A47"/>
    <w:rsid w:val="004E0089"/>
    <w:rsid w:val="004E060A"/>
    <w:rsid w:val="004E167C"/>
    <w:rsid w:val="004E2424"/>
    <w:rsid w:val="004E2632"/>
    <w:rsid w:val="004E2FE1"/>
    <w:rsid w:val="004E41D1"/>
    <w:rsid w:val="004E5E5F"/>
    <w:rsid w:val="004E60AB"/>
    <w:rsid w:val="004E765E"/>
    <w:rsid w:val="004E7769"/>
    <w:rsid w:val="004F0A93"/>
    <w:rsid w:val="004F39BC"/>
    <w:rsid w:val="004F4210"/>
    <w:rsid w:val="004F44E8"/>
    <w:rsid w:val="004F5B4F"/>
    <w:rsid w:val="004F750A"/>
    <w:rsid w:val="004F7921"/>
    <w:rsid w:val="004F7CA6"/>
    <w:rsid w:val="005002E7"/>
    <w:rsid w:val="00500DB0"/>
    <w:rsid w:val="00501C33"/>
    <w:rsid w:val="00504B8B"/>
    <w:rsid w:val="00507145"/>
    <w:rsid w:val="005107A0"/>
    <w:rsid w:val="005108EF"/>
    <w:rsid w:val="005108F3"/>
    <w:rsid w:val="0051106E"/>
    <w:rsid w:val="005137DD"/>
    <w:rsid w:val="00516A7D"/>
    <w:rsid w:val="00516B93"/>
    <w:rsid w:val="005171BE"/>
    <w:rsid w:val="005201AB"/>
    <w:rsid w:val="00521637"/>
    <w:rsid w:val="00522004"/>
    <w:rsid w:val="005241B4"/>
    <w:rsid w:val="005242CF"/>
    <w:rsid w:val="005270FD"/>
    <w:rsid w:val="00527B43"/>
    <w:rsid w:val="00527F29"/>
    <w:rsid w:val="0053130C"/>
    <w:rsid w:val="00531E72"/>
    <w:rsid w:val="00531F7B"/>
    <w:rsid w:val="005326EE"/>
    <w:rsid w:val="00532800"/>
    <w:rsid w:val="0053345A"/>
    <w:rsid w:val="005336D4"/>
    <w:rsid w:val="00533B6D"/>
    <w:rsid w:val="00533DB7"/>
    <w:rsid w:val="00533EBC"/>
    <w:rsid w:val="00535F19"/>
    <w:rsid w:val="00536862"/>
    <w:rsid w:val="00537C2D"/>
    <w:rsid w:val="00537E6F"/>
    <w:rsid w:val="00540F42"/>
    <w:rsid w:val="00541DE2"/>
    <w:rsid w:val="005459E3"/>
    <w:rsid w:val="00546CAF"/>
    <w:rsid w:val="005478FA"/>
    <w:rsid w:val="0055072B"/>
    <w:rsid w:val="00550AFA"/>
    <w:rsid w:val="00551816"/>
    <w:rsid w:val="005521B1"/>
    <w:rsid w:val="005523EE"/>
    <w:rsid w:val="00552F2D"/>
    <w:rsid w:val="00553061"/>
    <w:rsid w:val="00553B77"/>
    <w:rsid w:val="005543C4"/>
    <w:rsid w:val="00554404"/>
    <w:rsid w:val="0055473A"/>
    <w:rsid w:val="005561A4"/>
    <w:rsid w:val="005562FB"/>
    <w:rsid w:val="0055653F"/>
    <w:rsid w:val="0055716F"/>
    <w:rsid w:val="00557651"/>
    <w:rsid w:val="00562837"/>
    <w:rsid w:val="00564415"/>
    <w:rsid w:val="0056455F"/>
    <w:rsid w:val="00565FEF"/>
    <w:rsid w:val="005673DB"/>
    <w:rsid w:val="005679DC"/>
    <w:rsid w:val="00570FDD"/>
    <w:rsid w:val="00571572"/>
    <w:rsid w:val="00573BF4"/>
    <w:rsid w:val="00577135"/>
    <w:rsid w:val="00577748"/>
    <w:rsid w:val="0057777D"/>
    <w:rsid w:val="005806DC"/>
    <w:rsid w:val="0058087B"/>
    <w:rsid w:val="00582156"/>
    <w:rsid w:val="0058221D"/>
    <w:rsid w:val="00582FAF"/>
    <w:rsid w:val="00583A8D"/>
    <w:rsid w:val="005857E6"/>
    <w:rsid w:val="00586397"/>
    <w:rsid w:val="00586B10"/>
    <w:rsid w:val="00587FF1"/>
    <w:rsid w:val="005907E0"/>
    <w:rsid w:val="00590D63"/>
    <w:rsid w:val="005920B0"/>
    <w:rsid w:val="0059276B"/>
    <w:rsid w:val="0059530F"/>
    <w:rsid w:val="005A1C1B"/>
    <w:rsid w:val="005A2588"/>
    <w:rsid w:val="005A2BA6"/>
    <w:rsid w:val="005A459B"/>
    <w:rsid w:val="005A6375"/>
    <w:rsid w:val="005A65FA"/>
    <w:rsid w:val="005A6B6E"/>
    <w:rsid w:val="005A6F84"/>
    <w:rsid w:val="005A73AE"/>
    <w:rsid w:val="005B0CF4"/>
    <w:rsid w:val="005B1421"/>
    <w:rsid w:val="005B35C8"/>
    <w:rsid w:val="005B3E08"/>
    <w:rsid w:val="005B464E"/>
    <w:rsid w:val="005B5A0C"/>
    <w:rsid w:val="005B6F18"/>
    <w:rsid w:val="005B75CC"/>
    <w:rsid w:val="005B7A0F"/>
    <w:rsid w:val="005C0015"/>
    <w:rsid w:val="005C1C07"/>
    <w:rsid w:val="005C21BA"/>
    <w:rsid w:val="005C2AFC"/>
    <w:rsid w:val="005C4CE3"/>
    <w:rsid w:val="005C5342"/>
    <w:rsid w:val="005C58CC"/>
    <w:rsid w:val="005C6659"/>
    <w:rsid w:val="005C71C2"/>
    <w:rsid w:val="005C72E5"/>
    <w:rsid w:val="005D2FD7"/>
    <w:rsid w:val="005D31BB"/>
    <w:rsid w:val="005D34A7"/>
    <w:rsid w:val="005D68D6"/>
    <w:rsid w:val="005D7BBF"/>
    <w:rsid w:val="005E0A36"/>
    <w:rsid w:val="005E0E71"/>
    <w:rsid w:val="005E162A"/>
    <w:rsid w:val="005E6741"/>
    <w:rsid w:val="005F15C7"/>
    <w:rsid w:val="005F2AE4"/>
    <w:rsid w:val="005F2B21"/>
    <w:rsid w:val="005F399A"/>
    <w:rsid w:val="005F6331"/>
    <w:rsid w:val="005F6385"/>
    <w:rsid w:val="005F6B1E"/>
    <w:rsid w:val="0060004C"/>
    <w:rsid w:val="0060009A"/>
    <w:rsid w:val="00600C80"/>
    <w:rsid w:val="00601E3E"/>
    <w:rsid w:val="00602B79"/>
    <w:rsid w:val="006042E1"/>
    <w:rsid w:val="00604900"/>
    <w:rsid w:val="00604EC4"/>
    <w:rsid w:val="0060606F"/>
    <w:rsid w:val="00611A15"/>
    <w:rsid w:val="00612EE0"/>
    <w:rsid w:val="006138D7"/>
    <w:rsid w:val="00613A62"/>
    <w:rsid w:val="00613C04"/>
    <w:rsid w:val="0061492A"/>
    <w:rsid w:val="00614B7E"/>
    <w:rsid w:val="00616194"/>
    <w:rsid w:val="0061777A"/>
    <w:rsid w:val="0062073C"/>
    <w:rsid w:val="0062086D"/>
    <w:rsid w:val="006218A7"/>
    <w:rsid w:val="00624854"/>
    <w:rsid w:val="00624CB3"/>
    <w:rsid w:val="00624CEE"/>
    <w:rsid w:val="00625866"/>
    <w:rsid w:val="00625950"/>
    <w:rsid w:val="0062789D"/>
    <w:rsid w:val="00627D88"/>
    <w:rsid w:val="006311CB"/>
    <w:rsid w:val="006350B7"/>
    <w:rsid w:val="00635C79"/>
    <w:rsid w:val="006360C7"/>
    <w:rsid w:val="006376D3"/>
    <w:rsid w:val="00637A66"/>
    <w:rsid w:val="006400DA"/>
    <w:rsid w:val="006400E0"/>
    <w:rsid w:val="006401FB"/>
    <w:rsid w:val="00641B2C"/>
    <w:rsid w:val="00644E8F"/>
    <w:rsid w:val="00645CAF"/>
    <w:rsid w:val="00647D24"/>
    <w:rsid w:val="0065191E"/>
    <w:rsid w:val="0065284D"/>
    <w:rsid w:val="00654482"/>
    <w:rsid w:val="006548B8"/>
    <w:rsid w:val="00654E1A"/>
    <w:rsid w:val="006562B7"/>
    <w:rsid w:val="0065650D"/>
    <w:rsid w:val="00657B0A"/>
    <w:rsid w:val="00660267"/>
    <w:rsid w:val="00663996"/>
    <w:rsid w:val="00664349"/>
    <w:rsid w:val="006643A2"/>
    <w:rsid w:val="00664E1F"/>
    <w:rsid w:val="00665467"/>
    <w:rsid w:val="00667A7C"/>
    <w:rsid w:val="0067050C"/>
    <w:rsid w:val="00671BAA"/>
    <w:rsid w:val="006812CC"/>
    <w:rsid w:val="00681F6B"/>
    <w:rsid w:val="006824E9"/>
    <w:rsid w:val="006879D8"/>
    <w:rsid w:val="00687A3A"/>
    <w:rsid w:val="0069047C"/>
    <w:rsid w:val="00690DE1"/>
    <w:rsid w:val="00691215"/>
    <w:rsid w:val="006924F9"/>
    <w:rsid w:val="00693C66"/>
    <w:rsid w:val="00694460"/>
    <w:rsid w:val="00695158"/>
    <w:rsid w:val="00695FEA"/>
    <w:rsid w:val="006A0A4D"/>
    <w:rsid w:val="006A14B7"/>
    <w:rsid w:val="006A1755"/>
    <w:rsid w:val="006A1986"/>
    <w:rsid w:val="006A4099"/>
    <w:rsid w:val="006A714B"/>
    <w:rsid w:val="006A7D6D"/>
    <w:rsid w:val="006B22B4"/>
    <w:rsid w:val="006B4DB7"/>
    <w:rsid w:val="006B5A40"/>
    <w:rsid w:val="006B60DD"/>
    <w:rsid w:val="006B6165"/>
    <w:rsid w:val="006B6483"/>
    <w:rsid w:val="006B6B97"/>
    <w:rsid w:val="006B7E6D"/>
    <w:rsid w:val="006C03BB"/>
    <w:rsid w:val="006C1163"/>
    <w:rsid w:val="006C2B78"/>
    <w:rsid w:val="006C3C61"/>
    <w:rsid w:val="006C3DB2"/>
    <w:rsid w:val="006C4B26"/>
    <w:rsid w:val="006C648F"/>
    <w:rsid w:val="006C66DB"/>
    <w:rsid w:val="006C7D4F"/>
    <w:rsid w:val="006D05C3"/>
    <w:rsid w:val="006D08CD"/>
    <w:rsid w:val="006D0A62"/>
    <w:rsid w:val="006D1142"/>
    <w:rsid w:val="006D11F7"/>
    <w:rsid w:val="006D1265"/>
    <w:rsid w:val="006D13E5"/>
    <w:rsid w:val="006D4838"/>
    <w:rsid w:val="006D4E4A"/>
    <w:rsid w:val="006D6FA2"/>
    <w:rsid w:val="006E0D97"/>
    <w:rsid w:val="006E0DFB"/>
    <w:rsid w:val="006E11FE"/>
    <w:rsid w:val="006E4B6F"/>
    <w:rsid w:val="006E4DC8"/>
    <w:rsid w:val="006E5BD6"/>
    <w:rsid w:val="006E5EAA"/>
    <w:rsid w:val="006E69BD"/>
    <w:rsid w:val="006E7116"/>
    <w:rsid w:val="006F12E1"/>
    <w:rsid w:val="006F1D39"/>
    <w:rsid w:val="006F2961"/>
    <w:rsid w:val="006F3B2C"/>
    <w:rsid w:val="006F3E30"/>
    <w:rsid w:val="006F4184"/>
    <w:rsid w:val="006F76CB"/>
    <w:rsid w:val="00703E07"/>
    <w:rsid w:val="007075EE"/>
    <w:rsid w:val="00707751"/>
    <w:rsid w:val="007077A6"/>
    <w:rsid w:val="00710CB5"/>
    <w:rsid w:val="007122FE"/>
    <w:rsid w:val="00713400"/>
    <w:rsid w:val="00714A9C"/>
    <w:rsid w:val="0071591F"/>
    <w:rsid w:val="0071594A"/>
    <w:rsid w:val="00716F86"/>
    <w:rsid w:val="00717077"/>
    <w:rsid w:val="007214D4"/>
    <w:rsid w:val="0072315B"/>
    <w:rsid w:val="00723A34"/>
    <w:rsid w:val="0072409C"/>
    <w:rsid w:val="00724EB3"/>
    <w:rsid w:val="007251CE"/>
    <w:rsid w:val="00725831"/>
    <w:rsid w:val="00725890"/>
    <w:rsid w:val="0072747E"/>
    <w:rsid w:val="0073009D"/>
    <w:rsid w:val="00730799"/>
    <w:rsid w:val="00730E2E"/>
    <w:rsid w:val="00730EE8"/>
    <w:rsid w:val="00731723"/>
    <w:rsid w:val="00733C66"/>
    <w:rsid w:val="00734316"/>
    <w:rsid w:val="007350E7"/>
    <w:rsid w:val="00740F85"/>
    <w:rsid w:val="007427E8"/>
    <w:rsid w:val="0074291D"/>
    <w:rsid w:val="007470E0"/>
    <w:rsid w:val="00747D53"/>
    <w:rsid w:val="007505D6"/>
    <w:rsid w:val="007510DA"/>
    <w:rsid w:val="007519E8"/>
    <w:rsid w:val="00753CDF"/>
    <w:rsid w:val="00753ECC"/>
    <w:rsid w:val="007561E7"/>
    <w:rsid w:val="00756F09"/>
    <w:rsid w:val="00760928"/>
    <w:rsid w:val="00760E30"/>
    <w:rsid w:val="00761151"/>
    <w:rsid w:val="00761B83"/>
    <w:rsid w:val="007620AA"/>
    <w:rsid w:val="00762E87"/>
    <w:rsid w:val="00764218"/>
    <w:rsid w:val="00764788"/>
    <w:rsid w:val="007656B7"/>
    <w:rsid w:val="007658F9"/>
    <w:rsid w:val="0076590F"/>
    <w:rsid w:val="00772155"/>
    <w:rsid w:val="00772D54"/>
    <w:rsid w:val="00774C80"/>
    <w:rsid w:val="007760FF"/>
    <w:rsid w:val="00780443"/>
    <w:rsid w:val="0078100E"/>
    <w:rsid w:val="007811B8"/>
    <w:rsid w:val="007817B9"/>
    <w:rsid w:val="00782FE8"/>
    <w:rsid w:val="00783A82"/>
    <w:rsid w:val="007843C6"/>
    <w:rsid w:val="00784B16"/>
    <w:rsid w:val="00787F43"/>
    <w:rsid w:val="00790CF2"/>
    <w:rsid w:val="00791006"/>
    <w:rsid w:val="00791503"/>
    <w:rsid w:val="00791A7B"/>
    <w:rsid w:val="0079589E"/>
    <w:rsid w:val="00796380"/>
    <w:rsid w:val="00797A47"/>
    <w:rsid w:val="00797AF9"/>
    <w:rsid w:val="007A0259"/>
    <w:rsid w:val="007A0736"/>
    <w:rsid w:val="007A0F86"/>
    <w:rsid w:val="007A1FC0"/>
    <w:rsid w:val="007A40E6"/>
    <w:rsid w:val="007A42A0"/>
    <w:rsid w:val="007A56C3"/>
    <w:rsid w:val="007A709F"/>
    <w:rsid w:val="007A7298"/>
    <w:rsid w:val="007A73AA"/>
    <w:rsid w:val="007A74D7"/>
    <w:rsid w:val="007A7A2F"/>
    <w:rsid w:val="007B0ADC"/>
    <w:rsid w:val="007B1B0C"/>
    <w:rsid w:val="007B271F"/>
    <w:rsid w:val="007B29FF"/>
    <w:rsid w:val="007B37B3"/>
    <w:rsid w:val="007B7C66"/>
    <w:rsid w:val="007C01BF"/>
    <w:rsid w:val="007C0B6F"/>
    <w:rsid w:val="007C1630"/>
    <w:rsid w:val="007C229E"/>
    <w:rsid w:val="007C2D23"/>
    <w:rsid w:val="007C3A90"/>
    <w:rsid w:val="007C69D2"/>
    <w:rsid w:val="007C6C23"/>
    <w:rsid w:val="007C6EC4"/>
    <w:rsid w:val="007D285B"/>
    <w:rsid w:val="007D568B"/>
    <w:rsid w:val="007D5AD0"/>
    <w:rsid w:val="007D5B3D"/>
    <w:rsid w:val="007D690A"/>
    <w:rsid w:val="007D778C"/>
    <w:rsid w:val="007E0ABB"/>
    <w:rsid w:val="007E0E91"/>
    <w:rsid w:val="007E1ED1"/>
    <w:rsid w:val="007E1F6D"/>
    <w:rsid w:val="007E1F95"/>
    <w:rsid w:val="007E36BD"/>
    <w:rsid w:val="007E36F0"/>
    <w:rsid w:val="007E4263"/>
    <w:rsid w:val="007E6261"/>
    <w:rsid w:val="007E691F"/>
    <w:rsid w:val="007F06D9"/>
    <w:rsid w:val="007F1864"/>
    <w:rsid w:val="007F21F3"/>
    <w:rsid w:val="007F2310"/>
    <w:rsid w:val="007F3C55"/>
    <w:rsid w:val="007F5A87"/>
    <w:rsid w:val="007F5C6E"/>
    <w:rsid w:val="007F6D9F"/>
    <w:rsid w:val="007F7B61"/>
    <w:rsid w:val="008001BF"/>
    <w:rsid w:val="00802639"/>
    <w:rsid w:val="008032A6"/>
    <w:rsid w:val="00803785"/>
    <w:rsid w:val="00804573"/>
    <w:rsid w:val="00804A38"/>
    <w:rsid w:val="008056D7"/>
    <w:rsid w:val="00807C5C"/>
    <w:rsid w:val="00812D3B"/>
    <w:rsid w:val="00814614"/>
    <w:rsid w:val="00814DA3"/>
    <w:rsid w:val="00814FD5"/>
    <w:rsid w:val="0081505D"/>
    <w:rsid w:val="00815795"/>
    <w:rsid w:val="00815EA3"/>
    <w:rsid w:val="00815F9D"/>
    <w:rsid w:val="00821BC1"/>
    <w:rsid w:val="00822913"/>
    <w:rsid w:val="00823BA8"/>
    <w:rsid w:val="00823BFA"/>
    <w:rsid w:val="00825D86"/>
    <w:rsid w:val="008261FE"/>
    <w:rsid w:val="008262B8"/>
    <w:rsid w:val="008277D2"/>
    <w:rsid w:val="00831535"/>
    <w:rsid w:val="00831BD9"/>
    <w:rsid w:val="00831DCF"/>
    <w:rsid w:val="00832A94"/>
    <w:rsid w:val="0083363C"/>
    <w:rsid w:val="00833AC6"/>
    <w:rsid w:val="00837EA5"/>
    <w:rsid w:val="008403A5"/>
    <w:rsid w:val="00840F04"/>
    <w:rsid w:val="00840F6B"/>
    <w:rsid w:val="00840FFD"/>
    <w:rsid w:val="00842703"/>
    <w:rsid w:val="00845B1F"/>
    <w:rsid w:val="00846197"/>
    <w:rsid w:val="00846EB0"/>
    <w:rsid w:val="00850F91"/>
    <w:rsid w:val="008523D1"/>
    <w:rsid w:val="0085417C"/>
    <w:rsid w:val="00854587"/>
    <w:rsid w:val="00855148"/>
    <w:rsid w:val="00855463"/>
    <w:rsid w:val="00855A04"/>
    <w:rsid w:val="00855F89"/>
    <w:rsid w:val="00856472"/>
    <w:rsid w:val="00856FF3"/>
    <w:rsid w:val="00857147"/>
    <w:rsid w:val="00857FAD"/>
    <w:rsid w:val="008618C2"/>
    <w:rsid w:val="00861E3D"/>
    <w:rsid w:val="008640F9"/>
    <w:rsid w:val="008647CF"/>
    <w:rsid w:val="00865062"/>
    <w:rsid w:val="0086594D"/>
    <w:rsid w:val="00866C7B"/>
    <w:rsid w:val="00867107"/>
    <w:rsid w:val="0086727E"/>
    <w:rsid w:val="008674EF"/>
    <w:rsid w:val="00870544"/>
    <w:rsid w:val="008710E9"/>
    <w:rsid w:val="00871176"/>
    <w:rsid w:val="00871442"/>
    <w:rsid w:val="008727C7"/>
    <w:rsid w:val="00873AE5"/>
    <w:rsid w:val="00873E12"/>
    <w:rsid w:val="00874498"/>
    <w:rsid w:val="008750A0"/>
    <w:rsid w:val="00875963"/>
    <w:rsid w:val="00876F18"/>
    <w:rsid w:val="00877B30"/>
    <w:rsid w:val="008800B4"/>
    <w:rsid w:val="0088037F"/>
    <w:rsid w:val="0088094C"/>
    <w:rsid w:val="00881DAC"/>
    <w:rsid w:val="0088474D"/>
    <w:rsid w:val="008869B6"/>
    <w:rsid w:val="00887536"/>
    <w:rsid w:val="00891DC8"/>
    <w:rsid w:val="00893A59"/>
    <w:rsid w:val="00893B03"/>
    <w:rsid w:val="00893E45"/>
    <w:rsid w:val="008952A9"/>
    <w:rsid w:val="008A054D"/>
    <w:rsid w:val="008A05E8"/>
    <w:rsid w:val="008A288A"/>
    <w:rsid w:val="008A3233"/>
    <w:rsid w:val="008A4DFF"/>
    <w:rsid w:val="008A6BBA"/>
    <w:rsid w:val="008B016E"/>
    <w:rsid w:val="008B14A4"/>
    <w:rsid w:val="008B2A3D"/>
    <w:rsid w:val="008B2A7D"/>
    <w:rsid w:val="008B4536"/>
    <w:rsid w:val="008B4FB6"/>
    <w:rsid w:val="008B66B6"/>
    <w:rsid w:val="008B70F3"/>
    <w:rsid w:val="008B753B"/>
    <w:rsid w:val="008C0799"/>
    <w:rsid w:val="008C102C"/>
    <w:rsid w:val="008C10A7"/>
    <w:rsid w:val="008C1290"/>
    <w:rsid w:val="008C198C"/>
    <w:rsid w:val="008C207E"/>
    <w:rsid w:val="008C2130"/>
    <w:rsid w:val="008C24FD"/>
    <w:rsid w:val="008C4218"/>
    <w:rsid w:val="008C53B1"/>
    <w:rsid w:val="008C5A7B"/>
    <w:rsid w:val="008C6458"/>
    <w:rsid w:val="008C6FA2"/>
    <w:rsid w:val="008C769C"/>
    <w:rsid w:val="008D0B6E"/>
    <w:rsid w:val="008D0CB4"/>
    <w:rsid w:val="008D31B9"/>
    <w:rsid w:val="008D3724"/>
    <w:rsid w:val="008D41CD"/>
    <w:rsid w:val="008D4A05"/>
    <w:rsid w:val="008D4F9F"/>
    <w:rsid w:val="008D5695"/>
    <w:rsid w:val="008E28C8"/>
    <w:rsid w:val="008E3259"/>
    <w:rsid w:val="008E4088"/>
    <w:rsid w:val="008E4220"/>
    <w:rsid w:val="008E4E1F"/>
    <w:rsid w:val="008E4FA9"/>
    <w:rsid w:val="008E5382"/>
    <w:rsid w:val="008E6209"/>
    <w:rsid w:val="008E6821"/>
    <w:rsid w:val="008E6FA5"/>
    <w:rsid w:val="008E73FC"/>
    <w:rsid w:val="008E764E"/>
    <w:rsid w:val="008F2B2A"/>
    <w:rsid w:val="008F2D72"/>
    <w:rsid w:val="008F3629"/>
    <w:rsid w:val="009017F2"/>
    <w:rsid w:val="00902FFB"/>
    <w:rsid w:val="00903742"/>
    <w:rsid w:val="00903B8B"/>
    <w:rsid w:val="009044B3"/>
    <w:rsid w:val="00905E73"/>
    <w:rsid w:val="00906277"/>
    <w:rsid w:val="0090652C"/>
    <w:rsid w:val="0090689A"/>
    <w:rsid w:val="00907166"/>
    <w:rsid w:val="0090770F"/>
    <w:rsid w:val="00907DB5"/>
    <w:rsid w:val="00910D27"/>
    <w:rsid w:val="009118B7"/>
    <w:rsid w:val="00911DE3"/>
    <w:rsid w:val="00912CA7"/>
    <w:rsid w:val="00912D15"/>
    <w:rsid w:val="00913325"/>
    <w:rsid w:val="00914133"/>
    <w:rsid w:val="00914A7E"/>
    <w:rsid w:val="00915D01"/>
    <w:rsid w:val="00916EF0"/>
    <w:rsid w:val="009203E6"/>
    <w:rsid w:val="009210EF"/>
    <w:rsid w:val="0092132E"/>
    <w:rsid w:val="00921741"/>
    <w:rsid w:val="0092286F"/>
    <w:rsid w:val="009230FB"/>
    <w:rsid w:val="009235B2"/>
    <w:rsid w:val="00924402"/>
    <w:rsid w:val="00924ECA"/>
    <w:rsid w:val="00924FF4"/>
    <w:rsid w:val="0092706E"/>
    <w:rsid w:val="00927835"/>
    <w:rsid w:val="009304F8"/>
    <w:rsid w:val="009308E1"/>
    <w:rsid w:val="009327AE"/>
    <w:rsid w:val="00934E3E"/>
    <w:rsid w:val="0093575B"/>
    <w:rsid w:val="00936381"/>
    <w:rsid w:val="00937670"/>
    <w:rsid w:val="00940496"/>
    <w:rsid w:val="009408B1"/>
    <w:rsid w:val="009451FF"/>
    <w:rsid w:val="00945522"/>
    <w:rsid w:val="00945A9C"/>
    <w:rsid w:val="0094669C"/>
    <w:rsid w:val="00947B19"/>
    <w:rsid w:val="00947C19"/>
    <w:rsid w:val="009513E5"/>
    <w:rsid w:val="00951A93"/>
    <w:rsid w:val="009521D7"/>
    <w:rsid w:val="00952A45"/>
    <w:rsid w:val="00954C5A"/>
    <w:rsid w:val="0095533B"/>
    <w:rsid w:val="00956936"/>
    <w:rsid w:val="00961589"/>
    <w:rsid w:val="00961659"/>
    <w:rsid w:val="00961AC7"/>
    <w:rsid w:val="00962EDB"/>
    <w:rsid w:val="009639B9"/>
    <w:rsid w:val="00963E0E"/>
    <w:rsid w:val="009654A2"/>
    <w:rsid w:val="00965C0D"/>
    <w:rsid w:val="009673DA"/>
    <w:rsid w:val="00970940"/>
    <w:rsid w:val="00973C80"/>
    <w:rsid w:val="00974F43"/>
    <w:rsid w:val="009750FF"/>
    <w:rsid w:val="00975518"/>
    <w:rsid w:val="00975796"/>
    <w:rsid w:val="00976800"/>
    <w:rsid w:val="00976B6E"/>
    <w:rsid w:val="009805BB"/>
    <w:rsid w:val="00980D96"/>
    <w:rsid w:val="00982B43"/>
    <w:rsid w:val="00984262"/>
    <w:rsid w:val="009857E1"/>
    <w:rsid w:val="00985858"/>
    <w:rsid w:val="00985CEF"/>
    <w:rsid w:val="00985DC5"/>
    <w:rsid w:val="00986549"/>
    <w:rsid w:val="00986825"/>
    <w:rsid w:val="00986E83"/>
    <w:rsid w:val="00991FCD"/>
    <w:rsid w:val="00992148"/>
    <w:rsid w:val="009924F8"/>
    <w:rsid w:val="00993E26"/>
    <w:rsid w:val="009957A0"/>
    <w:rsid w:val="00996BE5"/>
    <w:rsid w:val="009A0B50"/>
    <w:rsid w:val="009A1B6C"/>
    <w:rsid w:val="009A2BB1"/>
    <w:rsid w:val="009A2D7B"/>
    <w:rsid w:val="009A3F56"/>
    <w:rsid w:val="009A4E36"/>
    <w:rsid w:val="009A5797"/>
    <w:rsid w:val="009A62C0"/>
    <w:rsid w:val="009A672D"/>
    <w:rsid w:val="009B10C8"/>
    <w:rsid w:val="009B1433"/>
    <w:rsid w:val="009B1640"/>
    <w:rsid w:val="009B1F3E"/>
    <w:rsid w:val="009B32EE"/>
    <w:rsid w:val="009B3DB6"/>
    <w:rsid w:val="009B45BD"/>
    <w:rsid w:val="009B4667"/>
    <w:rsid w:val="009B652F"/>
    <w:rsid w:val="009B6AC4"/>
    <w:rsid w:val="009B6E92"/>
    <w:rsid w:val="009B73CE"/>
    <w:rsid w:val="009B78FF"/>
    <w:rsid w:val="009C0321"/>
    <w:rsid w:val="009C1F26"/>
    <w:rsid w:val="009C2756"/>
    <w:rsid w:val="009C295D"/>
    <w:rsid w:val="009C2A5B"/>
    <w:rsid w:val="009C44BA"/>
    <w:rsid w:val="009C6849"/>
    <w:rsid w:val="009D2B86"/>
    <w:rsid w:val="009D341D"/>
    <w:rsid w:val="009D3DE2"/>
    <w:rsid w:val="009D4416"/>
    <w:rsid w:val="009D5C34"/>
    <w:rsid w:val="009D64ED"/>
    <w:rsid w:val="009E0694"/>
    <w:rsid w:val="009E0BBA"/>
    <w:rsid w:val="009E11AE"/>
    <w:rsid w:val="009E1AD0"/>
    <w:rsid w:val="009E3E20"/>
    <w:rsid w:val="009E5A4A"/>
    <w:rsid w:val="009F43D4"/>
    <w:rsid w:val="009F6037"/>
    <w:rsid w:val="009F63DC"/>
    <w:rsid w:val="009F710C"/>
    <w:rsid w:val="009F7247"/>
    <w:rsid w:val="00A000D7"/>
    <w:rsid w:val="00A01723"/>
    <w:rsid w:val="00A0328B"/>
    <w:rsid w:val="00A04099"/>
    <w:rsid w:val="00A0471D"/>
    <w:rsid w:val="00A04BEE"/>
    <w:rsid w:val="00A054D6"/>
    <w:rsid w:val="00A06A0E"/>
    <w:rsid w:val="00A06A28"/>
    <w:rsid w:val="00A06CF5"/>
    <w:rsid w:val="00A0755C"/>
    <w:rsid w:val="00A07D70"/>
    <w:rsid w:val="00A07E3B"/>
    <w:rsid w:val="00A10A97"/>
    <w:rsid w:val="00A10AFA"/>
    <w:rsid w:val="00A10EA8"/>
    <w:rsid w:val="00A13501"/>
    <w:rsid w:val="00A141A9"/>
    <w:rsid w:val="00A152E4"/>
    <w:rsid w:val="00A153DC"/>
    <w:rsid w:val="00A156CD"/>
    <w:rsid w:val="00A1613A"/>
    <w:rsid w:val="00A16CE4"/>
    <w:rsid w:val="00A204C5"/>
    <w:rsid w:val="00A2148A"/>
    <w:rsid w:val="00A219BF"/>
    <w:rsid w:val="00A22B67"/>
    <w:rsid w:val="00A23580"/>
    <w:rsid w:val="00A23860"/>
    <w:rsid w:val="00A25C31"/>
    <w:rsid w:val="00A26AB6"/>
    <w:rsid w:val="00A32F1D"/>
    <w:rsid w:val="00A33118"/>
    <w:rsid w:val="00A33D5B"/>
    <w:rsid w:val="00A345BB"/>
    <w:rsid w:val="00A34719"/>
    <w:rsid w:val="00A35F69"/>
    <w:rsid w:val="00A36208"/>
    <w:rsid w:val="00A36FFE"/>
    <w:rsid w:val="00A40514"/>
    <w:rsid w:val="00A4148F"/>
    <w:rsid w:val="00A41BEB"/>
    <w:rsid w:val="00A42ABB"/>
    <w:rsid w:val="00A45A7B"/>
    <w:rsid w:val="00A45DA9"/>
    <w:rsid w:val="00A467FC"/>
    <w:rsid w:val="00A51315"/>
    <w:rsid w:val="00A548E4"/>
    <w:rsid w:val="00A553FE"/>
    <w:rsid w:val="00A55E77"/>
    <w:rsid w:val="00A56C0F"/>
    <w:rsid w:val="00A6079B"/>
    <w:rsid w:val="00A61D13"/>
    <w:rsid w:val="00A625A1"/>
    <w:rsid w:val="00A63CA4"/>
    <w:rsid w:val="00A6451C"/>
    <w:rsid w:val="00A64C4B"/>
    <w:rsid w:val="00A64F5F"/>
    <w:rsid w:val="00A70D87"/>
    <w:rsid w:val="00A71204"/>
    <w:rsid w:val="00A71467"/>
    <w:rsid w:val="00A717D0"/>
    <w:rsid w:val="00A73C75"/>
    <w:rsid w:val="00A7768C"/>
    <w:rsid w:val="00A778F9"/>
    <w:rsid w:val="00A8121D"/>
    <w:rsid w:val="00A813A6"/>
    <w:rsid w:val="00A817D4"/>
    <w:rsid w:val="00A81890"/>
    <w:rsid w:val="00A818CB"/>
    <w:rsid w:val="00A81B01"/>
    <w:rsid w:val="00A81F83"/>
    <w:rsid w:val="00A81FCD"/>
    <w:rsid w:val="00A8203C"/>
    <w:rsid w:val="00A82157"/>
    <w:rsid w:val="00A821B5"/>
    <w:rsid w:val="00A82515"/>
    <w:rsid w:val="00A84861"/>
    <w:rsid w:val="00A861B5"/>
    <w:rsid w:val="00A86720"/>
    <w:rsid w:val="00A870E5"/>
    <w:rsid w:val="00A87807"/>
    <w:rsid w:val="00A901B7"/>
    <w:rsid w:val="00A9109F"/>
    <w:rsid w:val="00A94B74"/>
    <w:rsid w:val="00A94F63"/>
    <w:rsid w:val="00A951EA"/>
    <w:rsid w:val="00A965B8"/>
    <w:rsid w:val="00A9678B"/>
    <w:rsid w:val="00AA131D"/>
    <w:rsid w:val="00AA1B25"/>
    <w:rsid w:val="00AA2703"/>
    <w:rsid w:val="00AA4F64"/>
    <w:rsid w:val="00AA62A9"/>
    <w:rsid w:val="00AA62D6"/>
    <w:rsid w:val="00AA6A91"/>
    <w:rsid w:val="00AA6BF1"/>
    <w:rsid w:val="00AA6FE8"/>
    <w:rsid w:val="00AA7737"/>
    <w:rsid w:val="00AB1347"/>
    <w:rsid w:val="00AB1EA6"/>
    <w:rsid w:val="00AB22C5"/>
    <w:rsid w:val="00AB5300"/>
    <w:rsid w:val="00AB5EA1"/>
    <w:rsid w:val="00AB67DC"/>
    <w:rsid w:val="00AB71DF"/>
    <w:rsid w:val="00AB740D"/>
    <w:rsid w:val="00AB7AF3"/>
    <w:rsid w:val="00AC178F"/>
    <w:rsid w:val="00AC20D2"/>
    <w:rsid w:val="00AC3794"/>
    <w:rsid w:val="00AC4A35"/>
    <w:rsid w:val="00AC4E68"/>
    <w:rsid w:val="00AC513C"/>
    <w:rsid w:val="00AC5F69"/>
    <w:rsid w:val="00AC5FAB"/>
    <w:rsid w:val="00AC711C"/>
    <w:rsid w:val="00AC72C1"/>
    <w:rsid w:val="00AC73D8"/>
    <w:rsid w:val="00AD0D4C"/>
    <w:rsid w:val="00AD118A"/>
    <w:rsid w:val="00AD16A6"/>
    <w:rsid w:val="00AD2B1C"/>
    <w:rsid w:val="00AD3BA0"/>
    <w:rsid w:val="00AD5237"/>
    <w:rsid w:val="00AD5883"/>
    <w:rsid w:val="00AD65D4"/>
    <w:rsid w:val="00AE1757"/>
    <w:rsid w:val="00AE235B"/>
    <w:rsid w:val="00AE2746"/>
    <w:rsid w:val="00AE43F7"/>
    <w:rsid w:val="00AE5794"/>
    <w:rsid w:val="00AE5D42"/>
    <w:rsid w:val="00AE659E"/>
    <w:rsid w:val="00AE68E3"/>
    <w:rsid w:val="00AF349A"/>
    <w:rsid w:val="00AF36B8"/>
    <w:rsid w:val="00AF4462"/>
    <w:rsid w:val="00AF48AD"/>
    <w:rsid w:val="00AF5FA8"/>
    <w:rsid w:val="00AF76C3"/>
    <w:rsid w:val="00B0005F"/>
    <w:rsid w:val="00B0070A"/>
    <w:rsid w:val="00B00BF3"/>
    <w:rsid w:val="00B00D66"/>
    <w:rsid w:val="00B01E0B"/>
    <w:rsid w:val="00B041B3"/>
    <w:rsid w:val="00B070CF"/>
    <w:rsid w:val="00B0762A"/>
    <w:rsid w:val="00B1346C"/>
    <w:rsid w:val="00B135F9"/>
    <w:rsid w:val="00B14A70"/>
    <w:rsid w:val="00B15C59"/>
    <w:rsid w:val="00B1783B"/>
    <w:rsid w:val="00B17DC7"/>
    <w:rsid w:val="00B2149C"/>
    <w:rsid w:val="00B21605"/>
    <w:rsid w:val="00B21C17"/>
    <w:rsid w:val="00B2224E"/>
    <w:rsid w:val="00B25FB2"/>
    <w:rsid w:val="00B26555"/>
    <w:rsid w:val="00B26A0E"/>
    <w:rsid w:val="00B307E8"/>
    <w:rsid w:val="00B31364"/>
    <w:rsid w:val="00B34966"/>
    <w:rsid w:val="00B34DE8"/>
    <w:rsid w:val="00B35A1C"/>
    <w:rsid w:val="00B35E07"/>
    <w:rsid w:val="00B4132F"/>
    <w:rsid w:val="00B41E24"/>
    <w:rsid w:val="00B42729"/>
    <w:rsid w:val="00B43847"/>
    <w:rsid w:val="00B44B91"/>
    <w:rsid w:val="00B4635F"/>
    <w:rsid w:val="00B47651"/>
    <w:rsid w:val="00B528E0"/>
    <w:rsid w:val="00B536DD"/>
    <w:rsid w:val="00B546FB"/>
    <w:rsid w:val="00B57317"/>
    <w:rsid w:val="00B57590"/>
    <w:rsid w:val="00B5797E"/>
    <w:rsid w:val="00B60B1E"/>
    <w:rsid w:val="00B61102"/>
    <w:rsid w:val="00B619AF"/>
    <w:rsid w:val="00B647A4"/>
    <w:rsid w:val="00B658A1"/>
    <w:rsid w:val="00B65ED2"/>
    <w:rsid w:val="00B666AE"/>
    <w:rsid w:val="00B6758E"/>
    <w:rsid w:val="00B70656"/>
    <w:rsid w:val="00B70CB0"/>
    <w:rsid w:val="00B723C5"/>
    <w:rsid w:val="00B7305B"/>
    <w:rsid w:val="00B74112"/>
    <w:rsid w:val="00B74925"/>
    <w:rsid w:val="00B80CF6"/>
    <w:rsid w:val="00B83248"/>
    <w:rsid w:val="00B83AAF"/>
    <w:rsid w:val="00B84918"/>
    <w:rsid w:val="00B84A37"/>
    <w:rsid w:val="00B84FD2"/>
    <w:rsid w:val="00B860C5"/>
    <w:rsid w:val="00B86291"/>
    <w:rsid w:val="00B876A2"/>
    <w:rsid w:val="00B90005"/>
    <w:rsid w:val="00B90255"/>
    <w:rsid w:val="00B9165B"/>
    <w:rsid w:val="00B91C96"/>
    <w:rsid w:val="00B92670"/>
    <w:rsid w:val="00B93DCE"/>
    <w:rsid w:val="00B94855"/>
    <w:rsid w:val="00B9634A"/>
    <w:rsid w:val="00B96ED5"/>
    <w:rsid w:val="00B9794E"/>
    <w:rsid w:val="00BA2DCC"/>
    <w:rsid w:val="00BA639C"/>
    <w:rsid w:val="00BB1380"/>
    <w:rsid w:val="00BB1519"/>
    <w:rsid w:val="00BB28CD"/>
    <w:rsid w:val="00BB4B1A"/>
    <w:rsid w:val="00BB4CA9"/>
    <w:rsid w:val="00BB5CF9"/>
    <w:rsid w:val="00BB7A78"/>
    <w:rsid w:val="00BC09EC"/>
    <w:rsid w:val="00BC2E5E"/>
    <w:rsid w:val="00BC3914"/>
    <w:rsid w:val="00BC4984"/>
    <w:rsid w:val="00BC53DC"/>
    <w:rsid w:val="00BC575A"/>
    <w:rsid w:val="00BC5E6C"/>
    <w:rsid w:val="00BC5EEF"/>
    <w:rsid w:val="00BC6DD7"/>
    <w:rsid w:val="00BD31B9"/>
    <w:rsid w:val="00BD4766"/>
    <w:rsid w:val="00BD5949"/>
    <w:rsid w:val="00BE141B"/>
    <w:rsid w:val="00BE1A40"/>
    <w:rsid w:val="00BE25D0"/>
    <w:rsid w:val="00BE3405"/>
    <w:rsid w:val="00BE3483"/>
    <w:rsid w:val="00BE42D0"/>
    <w:rsid w:val="00BE44AE"/>
    <w:rsid w:val="00BE4F0B"/>
    <w:rsid w:val="00BE501C"/>
    <w:rsid w:val="00BE66E7"/>
    <w:rsid w:val="00BE6837"/>
    <w:rsid w:val="00BE7472"/>
    <w:rsid w:val="00BF04F5"/>
    <w:rsid w:val="00BF0C01"/>
    <w:rsid w:val="00BF0C12"/>
    <w:rsid w:val="00BF0F1B"/>
    <w:rsid w:val="00BF1070"/>
    <w:rsid w:val="00BF4BF2"/>
    <w:rsid w:val="00BF5843"/>
    <w:rsid w:val="00C0218E"/>
    <w:rsid w:val="00C025FD"/>
    <w:rsid w:val="00C0279C"/>
    <w:rsid w:val="00C02F4A"/>
    <w:rsid w:val="00C0307F"/>
    <w:rsid w:val="00C03EFA"/>
    <w:rsid w:val="00C041F8"/>
    <w:rsid w:val="00C042BE"/>
    <w:rsid w:val="00C0563C"/>
    <w:rsid w:val="00C066C6"/>
    <w:rsid w:val="00C077A1"/>
    <w:rsid w:val="00C10EA2"/>
    <w:rsid w:val="00C11205"/>
    <w:rsid w:val="00C115E4"/>
    <w:rsid w:val="00C11B71"/>
    <w:rsid w:val="00C13517"/>
    <w:rsid w:val="00C146DE"/>
    <w:rsid w:val="00C1619E"/>
    <w:rsid w:val="00C17185"/>
    <w:rsid w:val="00C17605"/>
    <w:rsid w:val="00C17858"/>
    <w:rsid w:val="00C17B92"/>
    <w:rsid w:val="00C20120"/>
    <w:rsid w:val="00C212FB"/>
    <w:rsid w:val="00C218C1"/>
    <w:rsid w:val="00C22722"/>
    <w:rsid w:val="00C22889"/>
    <w:rsid w:val="00C24316"/>
    <w:rsid w:val="00C25601"/>
    <w:rsid w:val="00C260F7"/>
    <w:rsid w:val="00C26B79"/>
    <w:rsid w:val="00C2746E"/>
    <w:rsid w:val="00C30550"/>
    <w:rsid w:val="00C30DC7"/>
    <w:rsid w:val="00C3156F"/>
    <w:rsid w:val="00C32D03"/>
    <w:rsid w:val="00C337AA"/>
    <w:rsid w:val="00C33D39"/>
    <w:rsid w:val="00C34426"/>
    <w:rsid w:val="00C344BC"/>
    <w:rsid w:val="00C34699"/>
    <w:rsid w:val="00C34A15"/>
    <w:rsid w:val="00C34E6F"/>
    <w:rsid w:val="00C37EE3"/>
    <w:rsid w:val="00C41E79"/>
    <w:rsid w:val="00C43249"/>
    <w:rsid w:val="00C43D7E"/>
    <w:rsid w:val="00C44094"/>
    <w:rsid w:val="00C441E8"/>
    <w:rsid w:val="00C445FF"/>
    <w:rsid w:val="00C46649"/>
    <w:rsid w:val="00C46656"/>
    <w:rsid w:val="00C46EF2"/>
    <w:rsid w:val="00C50F46"/>
    <w:rsid w:val="00C52458"/>
    <w:rsid w:val="00C5315E"/>
    <w:rsid w:val="00C5381D"/>
    <w:rsid w:val="00C53FAC"/>
    <w:rsid w:val="00C558FD"/>
    <w:rsid w:val="00C56749"/>
    <w:rsid w:val="00C56CAF"/>
    <w:rsid w:val="00C6076F"/>
    <w:rsid w:val="00C60A3C"/>
    <w:rsid w:val="00C61123"/>
    <w:rsid w:val="00C613DB"/>
    <w:rsid w:val="00C623DA"/>
    <w:rsid w:val="00C63401"/>
    <w:rsid w:val="00C63CD0"/>
    <w:rsid w:val="00C6436F"/>
    <w:rsid w:val="00C664FF"/>
    <w:rsid w:val="00C667BA"/>
    <w:rsid w:val="00C6740C"/>
    <w:rsid w:val="00C676E9"/>
    <w:rsid w:val="00C67A20"/>
    <w:rsid w:val="00C7077D"/>
    <w:rsid w:val="00C709A1"/>
    <w:rsid w:val="00C71204"/>
    <w:rsid w:val="00C71384"/>
    <w:rsid w:val="00C718E2"/>
    <w:rsid w:val="00C727EB"/>
    <w:rsid w:val="00C73035"/>
    <w:rsid w:val="00C7552C"/>
    <w:rsid w:val="00C757E8"/>
    <w:rsid w:val="00C75DFD"/>
    <w:rsid w:val="00C7640F"/>
    <w:rsid w:val="00C765CF"/>
    <w:rsid w:val="00C76BCF"/>
    <w:rsid w:val="00C771FE"/>
    <w:rsid w:val="00C77992"/>
    <w:rsid w:val="00C77D3B"/>
    <w:rsid w:val="00C77D8B"/>
    <w:rsid w:val="00C80690"/>
    <w:rsid w:val="00C80BF1"/>
    <w:rsid w:val="00C8309C"/>
    <w:rsid w:val="00C839BE"/>
    <w:rsid w:val="00C8525C"/>
    <w:rsid w:val="00C86A67"/>
    <w:rsid w:val="00C86DF0"/>
    <w:rsid w:val="00C90900"/>
    <w:rsid w:val="00C91C1D"/>
    <w:rsid w:val="00C92A19"/>
    <w:rsid w:val="00C93B02"/>
    <w:rsid w:val="00C946B2"/>
    <w:rsid w:val="00C9690F"/>
    <w:rsid w:val="00C96BBF"/>
    <w:rsid w:val="00C97564"/>
    <w:rsid w:val="00CA3246"/>
    <w:rsid w:val="00CA33AB"/>
    <w:rsid w:val="00CA3765"/>
    <w:rsid w:val="00CA380D"/>
    <w:rsid w:val="00CA608C"/>
    <w:rsid w:val="00CA6FF4"/>
    <w:rsid w:val="00CA7485"/>
    <w:rsid w:val="00CB0CC1"/>
    <w:rsid w:val="00CB1FE5"/>
    <w:rsid w:val="00CB4484"/>
    <w:rsid w:val="00CC14E5"/>
    <w:rsid w:val="00CC35C3"/>
    <w:rsid w:val="00CC3CE1"/>
    <w:rsid w:val="00CC4D0C"/>
    <w:rsid w:val="00CC6AF7"/>
    <w:rsid w:val="00CC7AA3"/>
    <w:rsid w:val="00CD01C0"/>
    <w:rsid w:val="00CD01E2"/>
    <w:rsid w:val="00CD1827"/>
    <w:rsid w:val="00CD1CBB"/>
    <w:rsid w:val="00CD52E4"/>
    <w:rsid w:val="00CD65D7"/>
    <w:rsid w:val="00CD75D9"/>
    <w:rsid w:val="00CD76E5"/>
    <w:rsid w:val="00CE0BDD"/>
    <w:rsid w:val="00CE1566"/>
    <w:rsid w:val="00CE16C4"/>
    <w:rsid w:val="00CE4456"/>
    <w:rsid w:val="00CF0567"/>
    <w:rsid w:val="00CF05A4"/>
    <w:rsid w:val="00CF09ED"/>
    <w:rsid w:val="00CF1151"/>
    <w:rsid w:val="00CF2E35"/>
    <w:rsid w:val="00CF3E48"/>
    <w:rsid w:val="00CF5305"/>
    <w:rsid w:val="00CF6B5C"/>
    <w:rsid w:val="00D020F1"/>
    <w:rsid w:val="00D037E9"/>
    <w:rsid w:val="00D03F8F"/>
    <w:rsid w:val="00D04B0A"/>
    <w:rsid w:val="00D10CB0"/>
    <w:rsid w:val="00D1100C"/>
    <w:rsid w:val="00D1273E"/>
    <w:rsid w:val="00D1346A"/>
    <w:rsid w:val="00D14505"/>
    <w:rsid w:val="00D1545D"/>
    <w:rsid w:val="00D17769"/>
    <w:rsid w:val="00D17C64"/>
    <w:rsid w:val="00D17F36"/>
    <w:rsid w:val="00D2009A"/>
    <w:rsid w:val="00D203AE"/>
    <w:rsid w:val="00D20693"/>
    <w:rsid w:val="00D228FF"/>
    <w:rsid w:val="00D248AC"/>
    <w:rsid w:val="00D25B21"/>
    <w:rsid w:val="00D25C98"/>
    <w:rsid w:val="00D26192"/>
    <w:rsid w:val="00D26640"/>
    <w:rsid w:val="00D276BF"/>
    <w:rsid w:val="00D306A1"/>
    <w:rsid w:val="00D30724"/>
    <w:rsid w:val="00D30A6F"/>
    <w:rsid w:val="00D33A7C"/>
    <w:rsid w:val="00D34D36"/>
    <w:rsid w:val="00D3620D"/>
    <w:rsid w:val="00D36938"/>
    <w:rsid w:val="00D36B20"/>
    <w:rsid w:val="00D4054E"/>
    <w:rsid w:val="00D422D2"/>
    <w:rsid w:val="00D434D3"/>
    <w:rsid w:val="00D43D80"/>
    <w:rsid w:val="00D44017"/>
    <w:rsid w:val="00D451B3"/>
    <w:rsid w:val="00D4586B"/>
    <w:rsid w:val="00D46BC4"/>
    <w:rsid w:val="00D5038B"/>
    <w:rsid w:val="00D5215C"/>
    <w:rsid w:val="00D559EB"/>
    <w:rsid w:val="00D60257"/>
    <w:rsid w:val="00D61535"/>
    <w:rsid w:val="00D61841"/>
    <w:rsid w:val="00D618D9"/>
    <w:rsid w:val="00D619A9"/>
    <w:rsid w:val="00D62ADF"/>
    <w:rsid w:val="00D6333A"/>
    <w:rsid w:val="00D63AF4"/>
    <w:rsid w:val="00D65632"/>
    <w:rsid w:val="00D65DD5"/>
    <w:rsid w:val="00D665C3"/>
    <w:rsid w:val="00D66FD7"/>
    <w:rsid w:val="00D67DE6"/>
    <w:rsid w:val="00D72402"/>
    <w:rsid w:val="00D733D4"/>
    <w:rsid w:val="00D73498"/>
    <w:rsid w:val="00D746E8"/>
    <w:rsid w:val="00D74B63"/>
    <w:rsid w:val="00D74BFD"/>
    <w:rsid w:val="00D75857"/>
    <w:rsid w:val="00D75991"/>
    <w:rsid w:val="00D77E63"/>
    <w:rsid w:val="00D804DB"/>
    <w:rsid w:val="00D80738"/>
    <w:rsid w:val="00D82124"/>
    <w:rsid w:val="00D84097"/>
    <w:rsid w:val="00D844C7"/>
    <w:rsid w:val="00D85B5C"/>
    <w:rsid w:val="00D862E0"/>
    <w:rsid w:val="00D862EA"/>
    <w:rsid w:val="00D86C77"/>
    <w:rsid w:val="00D906A8"/>
    <w:rsid w:val="00D91213"/>
    <w:rsid w:val="00D91DA2"/>
    <w:rsid w:val="00D930CC"/>
    <w:rsid w:val="00D938C9"/>
    <w:rsid w:val="00D9462B"/>
    <w:rsid w:val="00D94A80"/>
    <w:rsid w:val="00D94B18"/>
    <w:rsid w:val="00D954D6"/>
    <w:rsid w:val="00D97138"/>
    <w:rsid w:val="00D9793F"/>
    <w:rsid w:val="00DA23EF"/>
    <w:rsid w:val="00DA2587"/>
    <w:rsid w:val="00DA5192"/>
    <w:rsid w:val="00DA5879"/>
    <w:rsid w:val="00DA730D"/>
    <w:rsid w:val="00DA7401"/>
    <w:rsid w:val="00DB028E"/>
    <w:rsid w:val="00DB160F"/>
    <w:rsid w:val="00DB1C67"/>
    <w:rsid w:val="00DB4869"/>
    <w:rsid w:val="00DB5A8B"/>
    <w:rsid w:val="00DB7FA5"/>
    <w:rsid w:val="00DC15C0"/>
    <w:rsid w:val="00DC1FB1"/>
    <w:rsid w:val="00DC3321"/>
    <w:rsid w:val="00DC3644"/>
    <w:rsid w:val="00DC4946"/>
    <w:rsid w:val="00DC77CD"/>
    <w:rsid w:val="00DD0984"/>
    <w:rsid w:val="00DD2422"/>
    <w:rsid w:val="00DD3207"/>
    <w:rsid w:val="00DD3885"/>
    <w:rsid w:val="00DD3D3A"/>
    <w:rsid w:val="00DD5565"/>
    <w:rsid w:val="00DD5858"/>
    <w:rsid w:val="00DD70B9"/>
    <w:rsid w:val="00DE2885"/>
    <w:rsid w:val="00DE3F85"/>
    <w:rsid w:val="00DE4131"/>
    <w:rsid w:val="00DE5818"/>
    <w:rsid w:val="00DE75CB"/>
    <w:rsid w:val="00DF34E4"/>
    <w:rsid w:val="00DF3F65"/>
    <w:rsid w:val="00DF4373"/>
    <w:rsid w:val="00DF5B6E"/>
    <w:rsid w:val="00DF5EA5"/>
    <w:rsid w:val="00DF6D8F"/>
    <w:rsid w:val="00DF6F05"/>
    <w:rsid w:val="00DF7938"/>
    <w:rsid w:val="00DF7F9D"/>
    <w:rsid w:val="00E0068D"/>
    <w:rsid w:val="00E00DD0"/>
    <w:rsid w:val="00E01EBF"/>
    <w:rsid w:val="00E0251B"/>
    <w:rsid w:val="00E100B9"/>
    <w:rsid w:val="00E11A25"/>
    <w:rsid w:val="00E15625"/>
    <w:rsid w:val="00E1685F"/>
    <w:rsid w:val="00E21605"/>
    <w:rsid w:val="00E22011"/>
    <w:rsid w:val="00E22AED"/>
    <w:rsid w:val="00E22E58"/>
    <w:rsid w:val="00E2507F"/>
    <w:rsid w:val="00E264B5"/>
    <w:rsid w:val="00E300A8"/>
    <w:rsid w:val="00E30156"/>
    <w:rsid w:val="00E30699"/>
    <w:rsid w:val="00E30CC1"/>
    <w:rsid w:val="00E30F55"/>
    <w:rsid w:val="00E31280"/>
    <w:rsid w:val="00E31D0E"/>
    <w:rsid w:val="00E31F71"/>
    <w:rsid w:val="00E32C15"/>
    <w:rsid w:val="00E3332C"/>
    <w:rsid w:val="00E34F41"/>
    <w:rsid w:val="00E40C00"/>
    <w:rsid w:val="00E41090"/>
    <w:rsid w:val="00E410CF"/>
    <w:rsid w:val="00E41C32"/>
    <w:rsid w:val="00E41D50"/>
    <w:rsid w:val="00E42348"/>
    <w:rsid w:val="00E45CB0"/>
    <w:rsid w:val="00E46539"/>
    <w:rsid w:val="00E47903"/>
    <w:rsid w:val="00E47F25"/>
    <w:rsid w:val="00E503BF"/>
    <w:rsid w:val="00E5059C"/>
    <w:rsid w:val="00E5066D"/>
    <w:rsid w:val="00E52292"/>
    <w:rsid w:val="00E52949"/>
    <w:rsid w:val="00E52BDE"/>
    <w:rsid w:val="00E534FE"/>
    <w:rsid w:val="00E55C4D"/>
    <w:rsid w:val="00E55D15"/>
    <w:rsid w:val="00E5699E"/>
    <w:rsid w:val="00E56A5C"/>
    <w:rsid w:val="00E60514"/>
    <w:rsid w:val="00E66ECE"/>
    <w:rsid w:val="00E7139F"/>
    <w:rsid w:val="00E72083"/>
    <w:rsid w:val="00E74383"/>
    <w:rsid w:val="00E74483"/>
    <w:rsid w:val="00E7469A"/>
    <w:rsid w:val="00E74BEF"/>
    <w:rsid w:val="00E75415"/>
    <w:rsid w:val="00E77383"/>
    <w:rsid w:val="00E7780D"/>
    <w:rsid w:val="00E77C13"/>
    <w:rsid w:val="00E81EF2"/>
    <w:rsid w:val="00E8211F"/>
    <w:rsid w:val="00E825B7"/>
    <w:rsid w:val="00E82F56"/>
    <w:rsid w:val="00E830E7"/>
    <w:rsid w:val="00E83B1F"/>
    <w:rsid w:val="00E847A1"/>
    <w:rsid w:val="00E85CDD"/>
    <w:rsid w:val="00E867E2"/>
    <w:rsid w:val="00E86FD4"/>
    <w:rsid w:val="00E9073B"/>
    <w:rsid w:val="00E90AB7"/>
    <w:rsid w:val="00E91728"/>
    <w:rsid w:val="00E917D6"/>
    <w:rsid w:val="00E91A39"/>
    <w:rsid w:val="00E92326"/>
    <w:rsid w:val="00E9370D"/>
    <w:rsid w:val="00E93AE3"/>
    <w:rsid w:val="00E93E98"/>
    <w:rsid w:val="00EA0038"/>
    <w:rsid w:val="00EA0F68"/>
    <w:rsid w:val="00EA1A6B"/>
    <w:rsid w:val="00EA2708"/>
    <w:rsid w:val="00EA2AF9"/>
    <w:rsid w:val="00EA3676"/>
    <w:rsid w:val="00EA442B"/>
    <w:rsid w:val="00EA45DA"/>
    <w:rsid w:val="00EA47B8"/>
    <w:rsid w:val="00EA5E47"/>
    <w:rsid w:val="00EA7212"/>
    <w:rsid w:val="00EB1B3E"/>
    <w:rsid w:val="00EB1F28"/>
    <w:rsid w:val="00EB28B1"/>
    <w:rsid w:val="00EB63B7"/>
    <w:rsid w:val="00EB6B91"/>
    <w:rsid w:val="00EB7B6A"/>
    <w:rsid w:val="00EC0344"/>
    <w:rsid w:val="00EC0755"/>
    <w:rsid w:val="00EC1954"/>
    <w:rsid w:val="00EC1EFB"/>
    <w:rsid w:val="00EC2079"/>
    <w:rsid w:val="00EC26F1"/>
    <w:rsid w:val="00EC3370"/>
    <w:rsid w:val="00EC61C3"/>
    <w:rsid w:val="00EC6647"/>
    <w:rsid w:val="00EC6855"/>
    <w:rsid w:val="00EC7809"/>
    <w:rsid w:val="00ED0586"/>
    <w:rsid w:val="00ED07B9"/>
    <w:rsid w:val="00ED10BE"/>
    <w:rsid w:val="00ED2A1B"/>
    <w:rsid w:val="00ED30A5"/>
    <w:rsid w:val="00ED31EB"/>
    <w:rsid w:val="00ED385C"/>
    <w:rsid w:val="00ED3AB2"/>
    <w:rsid w:val="00ED4811"/>
    <w:rsid w:val="00ED489B"/>
    <w:rsid w:val="00ED51E7"/>
    <w:rsid w:val="00EE096C"/>
    <w:rsid w:val="00EE1DAC"/>
    <w:rsid w:val="00EE23C1"/>
    <w:rsid w:val="00EE3267"/>
    <w:rsid w:val="00EE393D"/>
    <w:rsid w:val="00EE440B"/>
    <w:rsid w:val="00EE5F1C"/>
    <w:rsid w:val="00EE636C"/>
    <w:rsid w:val="00EE66C8"/>
    <w:rsid w:val="00EE6B8E"/>
    <w:rsid w:val="00EF13FD"/>
    <w:rsid w:val="00EF206C"/>
    <w:rsid w:val="00EF6269"/>
    <w:rsid w:val="00EF7271"/>
    <w:rsid w:val="00EF7A29"/>
    <w:rsid w:val="00EF7DEE"/>
    <w:rsid w:val="00F038B9"/>
    <w:rsid w:val="00F05175"/>
    <w:rsid w:val="00F059CF"/>
    <w:rsid w:val="00F0701B"/>
    <w:rsid w:val="00F10DEA"/>
    <w:rsid w:val="00F138EF"/>
    <w:rsid w:val="00F1482B"/>
    <w:rsid w:val="00F14EFA"/>
    <w:rsid w:val="00F1785E"/>
    <w:rsid w:val="00F21055"/>
    <w:rsid w:val="00F21C36"/>
    <w:rsid w:val="00F21F13"/>
    <w:rsid w:val="00F235DF"/>
    <w:rsid w:val="00F23B57"/>
    <w:rsid w:val="00F251DD"/>
    <w:rsid w:val="00F27041"/>
    <w:rsid w:val="00F27372"/>
    <w:rsid w:val="00F302A3"/>
    <w:rsid w:val="00F30529"/>
    <w:rsid w:val="00F314C8"/>
    <w:rsid w:val="00F32280"/>
    <w:rsid w:val="00F338AD"/>
    <w:rsid w:val="00F344C0"/>
    <w:rsid w:val="00F353DB"/>
    <w:rsid w:val="00F35A2A"/>
    <w:rsid w:val="00F35C1C"/>
    <w:rsid w:val="00F36A12"/>
    <w:rsid w:val="00F36A4F"/>
    <w:rsid w:val="00F36A5D"/>
    <w:rsid w:val="00F37060"/>
    <w:rsid w:val="00F4005D"/>
    <w:rsid w:val="00F42B92"/>
    <w:rsid w:val="00F43324"/>
    <w:rsid w:val="00F43890"/>
    <w:rsid w:val="00F43B89"/>
    <w:rsid w:val="00F43BAF"/>
    <w:rsid w:val="00F4694F"/>
    <w:rsid w:val="00F47026"/>
    <w:rsid w:val="00F47636"/>
    <w:rsid w:val="00F50563"/>
    <w:rsid w:val="00F52453"/>
    <w:rsid w:val="00F53CCF"/>
    <w:rsid w:val="00F547CE"/>
    <w:rsid w:val="00F5597D"/>
    <w:rsid w:val="00F5635E"/>
    <w:rsid w:val="00F56478"/>
    <w:rsid w:val="00F566B0"/>
    <w:rsid w:val="00F57481"/>
    <w:rsid w:val="00F61E45"/>
    <w:rsid w:val="00F620C5"/>
    <w:rsid w:val="00F63219"/>
    <w:rsid w:val="00F6361E"/>
    <w:rsid w:val="00F64260"/>
    <w:rsid w:val="00F642CC"/>
    <w:rsid w:val="00F6484E"/>
    <w:rsid w:val="00F65217"/>
    <w:rsid w:val="00F65FA6"/>
    <w:rsid w:val="00F664A1"/>
    <w:rsid w:val="00F67724"/>
    <w:rsid w:val="00F70126"/>
    <w:rsid w:val="00F71889"/>
    <w:rsid w:val="00F725D9"/>
    <w:rsid w:val="00F75810"/>
    <w:rsid w:val="00F767FF"/>
    <w:rsid w:val="00F77427"/>
    <w:rsid w:val="00F8050B"/>
    <w:rsid w:val="00F81993"/>
    <w:rsid w:val="00F81FB8"/>
    <w:rsid w:val="00F83D1F"/>
    <w:rsid w:val="00F84669"/>
    <w:rsid w:val="00F84C74"/>
    <w:rsid w:val="00F85B2D"/>
    <w:rsid w:val="00F868F4"/>
    <w:rsid w:val="00F877DC"/>
    <w:rsid w:val="00F9230E"/>
    <w:rsid w:val="00F92651"/>
    <w:rsid w:val="00F92855"/>
    <w:rsid w:val="00F935B7"/>
    <w:rsid w:val="00F94C1C"/>
    <w:rsid w:val="00F96C14"/>
    <w:rsid w:val="00F97352"/>
    <w:rsid w:val="00F97815"/>
    <w:rsid w:val="00FA100E"/>
    <w:rsid w:val="00FA2861"/>
    <w:rsid w:val="00FA33CC"/>
    <w:rsid w:val="00FA4E94"/>
    <w:rsid w:val="00FA57F2"/>
    <w:rsid w:val="00FA61B5"/>
    <w:rsid w:val="00FB0731"/>
    <w:rsid w:val="00FB19A3"/>
    <w:rsid w:val="00FB1F70"/>
    <w:rsid w:val="00FB4611"/>
    <w:rsid w:val="00FB575F"/>
    <w:rsid w:val="00FC1C54"/>
    <w:rsid w:val="00FC28C2"/>
    <w:rsid w:val="00FC323C"/>
    <w:rsid w:val="00FC4774"/>
    <w:rsid w:val="00FC47F1"/>
    <w:rsid w:val="00FC56DE"/>
    <w:rsid w:val="00FC71EB"/>
    <w:rsid w:val="00FD01B3"/>
    <w:rsid w:val="00FD0E26"/>
    <w:rsid w:val="00FD13B1"/>
    <w:rsid w:val="00FD1556"/>
    <w:rsid w:val="00FD3479"/>
    <w:rsid w:val="00FD3992"/>
    <w:rsid w:val="00FD4752"/>
    <w:rsid w:val="00FD480E"/>
    <w:rsid w:val="00FD4987"/>
    <w:rsid w:val="00FD5608"/>
    <w:rsid w:val="00FD6BFB"/>
    <w:rsid w:val="00FE01C5"/>
    <w:rsid w:val="00FE0953"/>
    <w:rsid w:val="00FE0F2D"/>
    <w:rsid w:val="00FE17C5"/>
    <w:rsid w:val="00FE185C"/>
    <w:rsid w:val="00FE1D50"/>
    <w:rsid w:val="00FE349B"/>
    <w:rsid w:val="00FE4427"/>
    <w:rsid w:val="00FE47BC"/>
    <w:rsid w:val="00FE49A2"/>
    <w:rsid w:val="00FE64C1"/>
    <w:rsid w:val="00FE67B5"/>
    <w:rsid w:val="00FE7D3F"/>
    <w:rsid w:val="00FE7E72"/>
    <w:rsid w:val="00FF259B"/>
    <w:rsid w:val="00FF25FD"/>
    <w:rsid w:val="00FF2A9B"/>
    <w:rsid w:val="00FF34C0"/>
    <w:rsid w:val="00FF48AF"/>
    <w:rsid w:val="00FF52A9"/>
    <w:rsid w:val="00FF6DCE"/>
    <w:rsid w:val="00FF7F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6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A45"/>
    <w:pPr>
      <w:widowControl w:val="0"/>
      <w:wordWrap w:val="0"/>
      <w:autoSpaceDE w:val="0"/>
      <w:autoSpaceDN w:val="0"/>
      <w:spacing w:after="200" w:line="276" w:lineRule="auto"/>
      <w:jc w:val="both"/>
    </w:pPr>
    <w:rPr>
      <w:rFonts w:ascii="Malgun Gothic" w:hAnsi="Malgun Gothic" w:cs="Times New Roman"/>
    </w:rPr>
  </w:style>
  <w:style w:type="paragraph" w:styleId="Heading1">
    <w:name w:val="heading 1"/>
    <w:basedOn w:val="Normal"/>
    <w:link w:val="Heading1Char"/>
    <w:uiPriority w:val="9"/>
    <w:qFormat/>
    <w:rsid w:val="00952A45"/>
    <w:pPr>
      <w:widowControl/>
      <w:wordWrap/>
      <w:autoSpaceDE/>
      <w:autoSpaceDN/>
      <w:spacing w:before="100" w:beforeAutospacing="1" w:after="100" w:afterAutospacing="1" w:line="240" w:lineRule="auto"/>
      <w:jc w:val="left"/>
      <w:outlineLvl w:val="0"/>
    </w:pPr>
    <w:rPr>
      <w:rFonts w:ascii="Gulim" w:eastAsia="Gulim" w:hAnsi="Gulim" w:cs="Gulim"/>
      <w:b/>
      <w:bCs/>
      <w:kern w:val="36"/>
      <w:sz w:val="48"/>
      <w:szCs w:val="48"/>
    </w:rPr>
  </w:style>
  <w:style w:type="paragraph" w:styleId="Heading2">
    <w:name w:val="heading 2"/>
    <w:basedOn w:val="Normal"/>
    <w:next w:val="Normal"/>
    <w:link w:val="Heading2Char"/>
    <w:uiPriority w:val="9"/>
    <w:semiHidden/>
    <w:unhideWhenUsed/>
    <w:qFormat/>
    <w:rsid w:val="00952A45"/>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952A45"/>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A45"/>
    <w:rPr>
      <w:rFonts w:ascii="Gulim" w:eastAsia="Gulim" w:hAnsi="Gulim" w:cs="Gulim"/>
      <w:b/>
      <w:bCs/>
      <w:kern w:val="36"/>
      <w:sz w:val="48"/>
      <w:szCs w:val="48"/>
    </w:rPr>
  </w:style>
  <w:style w:type="character" w:customStyle="1" w:styleId="Heading2Char">
    <w:name w:val="Heading 2 Char"/>
    <w:basedOn w:val="DefaultParagraphFont"/>
    <w:link w:val="Heading2"/>
    <w:uiPriority w:val="9"/>
    <w:semiHidden/>
    <w:rsid w:val="00952A45"/>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952A45"/>
    <w:rPr>
      <w:rFonts w:asciiTheme="majorHAnsi" w:eastAsiaTheme="majorEastAsia" w:hAnsiTheme="majorHAnsi" w:cstheme="majorBidi"/>
    </w:rPr>
  </w:style>
  <w:style w:type="paragraph" w:styleId="Header">
    <w:name w:val="header"/>
    <w:basedOn w:val="Normal"/>
    <w:link w:val="HeaderChar"/>
    <w:uiPriority w:val="99"/>
    <w:unhideWhenUsed/>
    <w:rsid w:val="00952A45"/>
    <w:pPr>
      <w:tabs>
        <w:tab w:val="center" w:pos="4513"/>
        <w:tab w:val="right" w:pos="9026"/>
      </w:tabs>
      <w:snapToGrid w:val="0"/>
    </w:pPr>
  </w:style>
  <w:style w:type="character" w:customStyle="1" w:styleId="HeaderChar">
    <w:name w:val="Header Char"/>
    <w:link w:val="Header"/>
    <w:uiPriority w:val="99"/>
    <w:rsid w:val="00952A45"/>
    <w:rPr>
      <w:rFonts w:ascii="Malgun Gothic" w:hAnsi="Malgun Gothic" w:cs="Times New Roman"/>
    </w:rPr>
  </w:style>
  <w:style w:type="paragraph" w:styleId="Footer">
    <w:name w:val="footer"/>
    <w:basedOn w:val="Normal"/>
    <w:link w:val="FooterChar"/>
    <w:uiPriority w:val="99"/>
    <w:unhideWhenUsed/>
    <w:rsid w:val="00952A45"/>
    <w:pPr>
      <w:tabs>
        <w:tab w:val="center" w:pos="4513"/>
        <w:tab w:val="right" w:pos="9026"/>
      </w:tabs>
      <w:snapToGrid w:val="0"/>
    </w:pPr>
  </w:style>
  <w:style w:type="character" w:customStyle="1" w:styleId="FooterChar">
    <w:name w:val="Footer Char"/>
    <w:link w:val="Footer"/>
    <w:uiPriority w:val="99"/>
    <w:rsid w:val="00952A45"/>
    <w:rPr>
      <w:rFonts w:ascii="Malgun Gothic" w:hAnsi="Malgun Gothic" w:cs="Times New Roman"/>
    </w:rPr>
  </w:style>
  <w:style w:type="paragraph" w:customStyle="1" w:styleId="aff">
    <w:name w:val="aff"/>
    <w:basedOn w:val="Normal"/>
    <w:uiPriority w:val="99"/>
    <w:rsid w:val="00952A45"/>
    <w:pPr>
      <w:widowControl/>
      <w:wordWrap/>
      <w:autoSpaceDE/>
      <w:autoSpaceDN/>
      <w:spacing w:before="100" w:beforeAutospacing="1" w:after="100" w:afterAutospacing="1" w:line="240" w:lineRule="auto"/>
      <w:jc w:val="left"/>
    </w:pPr>
    <w:rPr>
      <w:rFonts w:ascii="Times New Roman" w:eastAsia="Times New Roman" w:hAnsi="Times New Roman"/>
      <w:kern w:val="0"/>
      <w:sz w:val="24"/>
      <w:szCs w:val="24"/>
    </w:rPr>
  </w:style>
  <w:style w:type="character" w:customStyle="1" w:styleId="apple-converted-space">
    <w:name w:val="apple-converted-space"/>
    <w:rsid w:val="00952A45"/>
  </w:style>
  <w:style w:type="character" w:customStyle="1" w:styleId="highlight">
    <w:name w:val="highlight"/>
    <w:rsid w:val="00952A45"/>
  </w:style>
  <w:style w:type="character" w:styleId="LineNumber">
    <w:name w:val="line number"/>
    <w:uiPriority w:val="99"/>
    <w:semiHidden/>
    <w:unhideWhenUsed/>
    <w:rsid w:val="00952A45"/>
  </w:style>
  <w:style w:type="character" w:styleId="Hyperlink">
    <w:name w:val="Hyperlink"/>
    <w:uiPriority w:val="99"/>
    <w:unhideWhenUsed/>
    <w:rsid w:val="00952A45"/>
    <w:rPr>
      <w:color w:val="0000FF"/>
      <w:u w:val="single"/>
    </w:rPr>
  </w:style>
  <w:style w:type="paragraph" w:customStyle="1" w:styleId="EndNoteBibliographyTitle">
    <w:name w:val="EndNote Bibliography Title"/>
    <w:basedOn w:val="Normal"/>
    <w:link w:val="EndNoteBibliographyTitleChar"/>
    <w:rsid w:val="00952A45"/>
    <w:pPr>
      <w:spacing w:after="0"/>
      <w:jc w:val="center"/>
    </w:pPr>
    <w:rPr>
      <w:rFonts w:eastAsia="Malgun Gothic"/>
      <w:noProof/>
    </w:rPr>
  </w:style>
  <w:style w:type="character" w:customStyle="1" w:styleId="EndNoteBibliographyTitleChar">
    <w:name w:val="EndNote Bibliography Title Char"/>
    <w:basedOn w:val="DefaultParagraphFont"/>
    <w:link w:val="EndNoteBibliographyTitle"/>
    <w:rsid w:val="00952A45"/>
    <w:rPr>
      <w:rFonts w:ascii="Malgun Gothic" w:eastAsia="Malgun Gothic" w:hAnsi="Malgun Gothic" w:cs="Times New Roman"/>
      <w:noProof/>
    </w:rPr>
  </w:style>
  <w:style w:type="paragraph" w:customStyle="1" w:styleId="EndNoteBibliography">
    <w:name w:val="EndNote Bibliography"/>
    <w:basedOn w:val="Normal"/>
    <w:link w:val="EndNoteBibliographyChar"/>
    <w:rsid w:val="00952A45"/>
    <w:pPr>
      <w:spacing w:line="240" w:lineRule="auto"/>
    </w:pPr>
    <w:rPr>
      <w:rFonts w:eastAsia="Malgun Gothic"/>
      <w:noProof/>
    </w:rPr>
  </w:style>
  <w:style w:type="character" w:customStyle="1" w:styleId="EndNoteBibliographyChar">
    <w:name w:val="EndNote Bibliography Char"/>
    <w:basedOn w:val="DefaultParagraphFont"/>
    <w:link w:val="EndNoteBibliography"/>
    <w:rsid w:val="00952A45"/>
    <w:rPr>
      <w:rFonts w:ascii="Malgun Gothic" w:eastAsia="Malgun Gothic" w:hAnsi="Malgun Gothic" w:cs="Times New Roman"/>
      <w:noProof/>
    </w:rPr>
  </w:style>
  <w:style w:type="paragraph" w:styleId="BalloonText">
    <w:name w:val="Balloon Text"/>
    <w:basedOn w:val="Normal"/>
    <w:link w:val="BalloonTextChar"/>
    <w:uiPriority w:val="99"/>
    <w:semiHidden/>
    <w:unhideWhenUsed/>
    <w:rsid w:val="00952A4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2A45"/>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952A45"/>
    <w:rPr>
      <w:sz w:val="18"/>
      <w:szCs w:val="18"/>
    </w:rPr>
  </w:style>
  <w:style w:type="paragraph" w:styleId="CommentText">
    <w:name w:val="annotation text"/>
    <w:basedOn w:val="Normal"/>
    <w:link w:val="CommentTextChar"/>
    <w:uiPriority w:val="99"/>
    <w:unhideWhenUsed/>
    <w:rsid w:val="00952A45"/>
    <w:pPr>
      <w:jc w:val="left"/>
    </w:pPr>
  </w:style>
  <w:style w:type="character" w:customStyle="1" w:styleId="CommentTextChar">
    <w:name w:val="Comment Text Char"/>
    <w:basedOn w:val="DefaultParagraphFont"/>
    <w:link w:val="CommentText"/>
    <w:uiPriority w:val="99"/>
    <w:rsid w:val="00952A45"/>
    <w:rPr>
      <w:rFonts w:ascii="Malgun Gothic" w:hAnsi="Malgun Gothic" w:cs="Times New Roman"/>
    </w:rPr>
  </w:style>
  <w:style w:type="paragraph" w:styleId="CommentSubject">
    <w:name w:val="annotation subject"/>
    <w:basedOn w:val="CommentText"/>
    <w:next w:val="CommentText"/>
    <w:link w:val="CommentSubjectChar"/>
    <w:uiPriority w:val="99"/>
    <w:semiHidden/>
    <w:unhideWhenUsed/>
    <w:rsid w:val="00952A45"/>
    <w:rPr>
      <w:b/>
      <w:bCs/>
    </w:rPr>
  </w:style>
  <w:style w:type="character" w:customStyle="1" w:styleId="CommentSubjectChar">
    <w:name w:val="Comment Subject Char"/>
    <w:basedOn w:val="CommentTextChar"/>
    <w:link w:val="CommentSubject"/>
    <w:uiPriority w:val="99"/>
    <w:semiHidden/>
    <w:rsid w:val="00952A45"/>
    <w:rPr>
      <w:rFonts w:ascii="Malgun Gothic" w:hAnsi="Malgun Gothic" w:cs="Times New Roman"/>
      <w:b/>
      <w:bCs/>
    </w:rPr>
  </w:style>
  <w:style w:type="paragraph" w:styleId="ListParagraph">
    <w:name w:val="List Paragraph"/>
    <w:basedOn w:val="Normal"/>
    <w:uiPriority w:val="34"/>
    <w:qFormat/>
    <w:rsid w:val="00952A45"/>
    <w:pPr>
      <w:ind w:leftChars="400" w:left="800"/>
    </w:pPr>
  </w:style>
  <w:style w:type="paragraph" w:styleId="Revision">
    <w:name w:val="Revision"/>
    <w:hidden/>
    <w:uiPriority w:val="99"/>
    <w:semiHidden/>
    <w:rsid w:val="00952A45"/>
    <w:rPr>
      <w:rFonts w:ascii="Malgun Gothic" w:hAnsi="Malgun Gothic" w:cs="Times New Roman"/>
    </w:rPr>
  </w:style>
  <w:style w:type="character" w:customStyle="1" w:styleId="worddic">
    <w:name w:val="word_dic"/>
    <w:basedOn w:val="DefaultParagraphFont"/>
    <w:rsid w:val="00952A45"/>
  </w:style>
  <w:style w:type="paragraph" w:customStyle="1" w:styleId="Pa4">
    <w:name w:val="Pa4"/>
    <w:basedOn w:val="Normal"/>
    <w:next w:val="Normal"/>
    <w:uiPriority w:val="99"/>
    <w:rsid w:val="00952A45"/>
    <w:pPr>
      <w:wordWrap/>
      <w:adjustRightInd w:val="0"/>
      <w:spacing w:after="0" w:line="191" w:lineRule="atLeast"/>
      <w:jc w:val="left"/>
    </w:pPr>
    <w:rPr>
      <w:rFonts w:ascii="Rotis Serif Std" w:eastAsia="Rotis Serif Std"/>
      <w:kern w:val="0"/>
      <w:sz w:val="24"/>
      <w:szCs w:val="24"/>
    </w:rPr>
  </w:style>
  <w:style w:type="paragraph" w:customStyle="1" w:styleId="1">
    <w:name w:val="간격 없음1"/>
    <w:aliases w:val="Author"/>
    <w:uiPriority w:val="99"/>
    <w:qFormat/>
    <w:rsid w:val="00952A45"/>
    <w:pPr>
      <w:widowControl w:val="0"/>
      <w:jc w:val="center"/>
    </w:pPr>
    <w:rPr>
      <w:rFonts w:ascii="Times New Roman" w:eastAsia="Times New Roman" w:hAnsi="Cambria" w:cs="Times New Roman"/>
      <w:color w:val="000000"/>
      <w:sz w:val="22"/>
      <w:lang w:eastAsia="zh-TW"/>
    </w:rPr>
  </w:style>
  <w:style w:type="paragraph" w:styleId="NormalWeb">
    <w:name w:val="Normal (Web)"/>
    <w:basedOn w:val="Normal"/>
    <w:uiPriority w:val="99"/>
    <w:unhideWhenUsed/>
    <w:rsid w:val="00952A45"/>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customStyle="1" w:styleId="1Char">
    <w:name w:val="표준1 Char"/>
    <w:basedOn w:val="DefaultParagraphFont"/>
    <w:link w:val="10"/>
    <w:locked/>
    <w:rsid w:val="00952A45"/>
  </w:style>
  <w:style w:type="paragraph" w:customStyle="1" w:styleId="10">
    <w:name w:val="표준1"/>
    <w:link w:val="1Char"/>
    <w:rsid w:val="00952A45"/>
    <w:pPr>
      <w:widowControl w:val="0"/>
      <w:jc w:val="both"/>
    </w:pPr>
  </w:style>
  <w:style w:type="table" w:styleId="TableGrid">
    <w:name w:val="Table Grid"/>
    <w:basedOn w:val="TableNormal"/>
    <w:uiPriority w:val="59"/>
    <w:rsid w:val="00952A4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
    <w:basedOn w:val="TableNormal"/>
    <w:next w:val="TableGrid"/>
    <w:uiPriority w:val="59"/>
    <w:rsid w:val="00952A4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head-body">
    <w:name w:val="subhead-body"/>
    <w:basedOn w:val="DefaultParagraphFont"/>
    <w:rsid w:val="00952A45"/>
  </w:style>
  <w:style w:type="character" w:styleId="Emphasis">
    <w:name w:val="Emphasis"/>
    <w:basedOn w:val="DefaultParagraphFont"/>
    <w:uiPriority w:val="20"/>
    <w:qFormat/>
    <w:rsid w:val="00952A45"/>
    <w:rPr>
      <w:i/>
      <w:iCs/>
    </w:rPr>
  </w:style>
  <w:style w:type="character" w:styleId="FollowedHyperlink">
    <w:name w:val="FollowedHyperlink"/>
    <w:basedOn w:val="DefaultParagraphFont"/>
    <w:uiPriority w:val="99"/>
    <w:semiHidden/>
    <w:unhideWhenUsed/>
    <w:rsid w:val="00952A45"/>
    <w:rPr>
      <w:color w:val="800080" w:themeColor="followedHyperlink"/>
      <w:u w:val="single"/>
    </w:rPr>
  </w:style>
  <w:style w:type="paragraph" w:styleId="EnvelopeAddress">
    <w:name w:val="envelope address"/>
    <w:basedOn w:val="Normal"/>
    <w:uiPriority w:val="99"/>
    <w:semiHidden/>
    <w:unhideWhenUsed/>
    <w:rsid w:val="00952A45"/>
    <w:pPr>
      <w:framePr w:w="7920" w:h="1980" w:hSpace="180" w:wrap="auto" w:hAnchor="page" w:xAlign="center" w:yAlign="bottom"/>
      <w:spacing w:after="0"/>
      <w:ind w:left="2880"/>
      <w:jc w:val="left"/>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52A45"/>
    <w:pPr>
      <w:widowControl/>
      <w:wordWrap/>
      <w:autoSpaceDE/>
      <w:autoSpaceDN/>
      <w:spacing w:after="0" w:line="240" w:lineRule="auto"/>
      <w:jc w:val="left"/>
    </w:pPr>
    <w:rPr>
      <w:rFonts w:asciiTheme="majorHAnsi" w:eastAsiaTheme="majorEastAsia" w:hAnsiTheme="majorHAnsi" w:cstheme="majorBidi"/>
      <w:szCs w:val="20"/>
    </w:rPr>
  </w:style>
  <w:style w:type="paragraph" w:customStyle="1" w:styleId="m-6477138617631370137gmail-1">
    <w:name w:val="m_-6477138617631370137gmail-1"/>
    <w:basedOn w:val="Normal"/>
    <w:uiPriority w:val="99"/>
    <w:rsid w:val="00952A45"/>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Default">
    <w:name w:val="Default"/>
    <w:uiPriority w:val="99"/>
    <w:rsid w:val="00952A45"/>
    <w:pPr>
      <w:widowControl w:val="0"/>
      <w:autoSpaceDE w:val="0"/>
      <w:autoSpaceDN w:val="0"/>
      <w:adjustRightInd w:val="0"/>
    </w:pPr>
    <w:rPr>
      <w:rFonts w:ascii="HelveticaNeue LightCond" w:eastAsia="HelveticaNeue LightCond" w:cs="HelveticaNeue LightCond"/>
      <w:color w:val="000000"/>
      <w:kern w:val="0"/>
      <w:sz w:val="24"/>
      <w:szCs w:val="24"/>
    </w:rPr>
  </w:style>
  <w:style w:type="paragraph" w:customStyle="1" w:styleId="Pa1">
    <w:name w:val="Pa1"/>
    <w:basedOn w:val="Default"/>
    <w:next w:val="Default"/>
    <w:uiPriority w:val="99"/>
    <w:rsid w:val="00952A45"/>
    <w:pPr>
      <w:spacing w:line="201" w:lineRule="atLeast"/>
    </w:pPr>
    <w:rPr>
      <w:rFonts w:cstheme="minorBidi"/>
      <w:color w:val="auto"/>
    </w:rPr>
  </w:style>
  <w:style w:type="character" w:customStyle="1" w:styleId="A3">
    <w:name w:val="A3"/>
    <w:uiPriority w:val="99"/>
    <w:rsid w:val="00952A45"/>
    <w:rPr>
      <w:rFonts w:ascii="QuadraatOT" w:eastAsia="QuadraatOT" w:cs="QuadraatOT" w:hint="eastAsia"/>
      <w:color w:val="000000"/>
      <w:sz w:val="11"/>
      <w:szCs w:val="11"/>
    </w:rPr>
  </w:style>
  <w:style w:type="character" w:customStyle="1" w:styleId="A10">
    <w:name w:val="A10"/>
    <w:uiPriority w:val="99"/>
    <w:rsid w:val="00952A45"/>
    <w:rPr>
      <w:rFonts w:ascii="QuadraatOT" w:eastAsia="QuadraatOT" w:cs="QuadraatOT" w:hint="eastAsia"/>
      <w:color w:val="000000"/>
      <w:sz w:val="11"/>
      <w:szCs w:val="11"/>
    </w:rPr>
  </w:style>
  <w:style w:type="character" w:customStyle="1" w:styleId="gmaildefault">
    <w:name w:val="gmail_default"/>
    <w:basedOn w:val="DefaultParagraphFont"/>
    <w:rsid w:val="00952A45"/>
  </w:style>
  <w:style w:type="character" w:customStyle="1" w:styleId="A7">
    <w:name w:val="A7"/>
    <w:uiPriority w:val="99"/>
    <w:rsid w:val="00952A45"/>
    <w:rPr>
      <w:rFonts w:ascii="HelveticaNeue LightCond" w:eastAsia="HelveticaNeue LightCond" w:cs="HelveticaNeue LightCond" w:hint="eastAsia"/>
      <w:color w:val="000000"/>
      <w:sz w:val="16"/>
      <w:szCs w:val="16"/>
    </w:rPr>
  </w:style>
  <w:style w:type="character" w:styleId="Strong">
    <w:name w:val="Strong"/>
    <w:basedOn w:val="DefaultParagraphFont"/>
    <w:uiPriority w:val="22"/>
    <w:qFormat/>
    <w:rsid w:val="00952A45"/>
    <w:rPr>
      <w:b/>
      <w:bCs/>
    </w:rPr>
  </w:style>
  <w:style w:type="numbering" w:customStyle="1" w:styleId="12">
    <w:name w:val="목록 없음1"/>
    <w:next w:val="NoList"/>
    <w:uiPriority w:val="99"/>
    <w:semiHidden/>
    <w:unhideWhenUsed/>
    <w:rsid w:val="00952A45"/>
  </w:style>
  <w:style w:type="character" w:customStyle="1" w:styleId="13">
    <w:name w:val="약한 강조1"/>
    <w:basedOn w:val="DefaultParagraphFont"/>
    <w:uiPriority w:val="19"/>
    <w:qFormat/>
    <w:rsid w:val="00952A45"/>
    <w:rPr>
      <w:i/>
      <w:iCs/>
      <w:color w:val="808080"/>
    </w:rPr>
  </w:style>
  <w:style w:type="table" w:customStyle="1" w:styleId="2">
    <w:name w:val="표 구분선2"/>
    <w:basedOn w:val="TableNormal"/>
    <w:next w:val="TableGrid"/>
    <w:uiPriority w:val="59"/>
    <w:rsid w:val="00952A45"/>
    <w:pPr>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show">
    <w:name w:val="text_exposed_show"/>
    <w:basedOn w:val="DefaultParagraphFont"/>
    <w:rsid w:val="00952A45"/>
  </w:style>
  <w:style w:type="character" w:styleId="SubtleEmphasis">
    <w:name w:val="Subtle Emphasis"/>
    <w:basedOn w:val="DefaultParagraphFont"/>
    <w:uiPriority w:val="19"/>
    <w:qFormat/>
    <w:rsid w:val="00952A45"/>
    <w:rPr>
      <w:i/>
      <w:iCs/>
      <w:color w:val="808080" w:themeColor="text1" w:themeTint="7F"/>
    </w:rPr>
  </w:style>
  <w:style w:type="numbering" w:customStyle="1" w:styleId="20">
    <w:name w:val="목록 없음2"/>
    <w:next w:val="NoList"/>
    <w:uiPriority w:val="99"/>
    <w:semiHidden/>
    <w:unhideWhenUsed/>
    <w:rsid w:val="00952A45"/>
  </w:style>
  <w:style w:type="paragraph" w:styleId="HTMLPreformatted">
    <w:name w:val="HTML Preformatted"/>
    <w:basedOn w:val="Normal"/>
    <w:link w:val="HTMLPreformattedChar"/>
    <w:uiPriority w:val="99"/>
    <w:unhideWhenUsed/>
    <w:rsid w:val="005328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GulimChe" w:eastAsia="GulimChe" w:hAnsi="GulimChe" w:cs="GulimChe"/>
      <w:kern w:val="0"/>
      <w:sz w:val="24"/>
      <w:szCs w:val="24"/>
    </w:rPr>
  </w:style>
  <w:style w:type="character" w:customStyle="1" w:styleId="HTMLPreformattedChar">
    <w:name w:val="HTML Preformatted Char"/>
    <w:basedOn w:val="DefaultParagraphFont"/>
    <w:link w:val="HTMLPreformatted"/>
    <w:uiPriority w:val="99"/>
    <w:rsid w:val="00532800"/>
    <w:rPr>
      <w:rFonts w:ascii="GulimChe" w:eastAsia="GulimChe" w:hAnsi="GulimChe" w:cs="GulimChe"/>
      <w:kern w:val="0"/>
      <w:sz w:val="24"/>
      <w:szCs w:val="24"/>
    </w:rPr>
  </w:style>
  <w:style w:type="character" w:customStyle="1" w:styleId="UnresolvedMention1">
    <w:name w:val="Unresolved Mention1"/>
    <w:basedOn w:val="DefaultParagraphFont"/>
    <w:uiPriority w:val="99"/>
    <w:semiHidden/>
    <w:unhideWhenUsed/>
    <w:rsid w:val="001C4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7874">
      <w:bodyDiv w:val="1"/>
      <w:marLeft w:val="0"/>
      <w:marRight w:val="0"/>
      <w:marTop w:val="0"/>
      <w:marBottom w:val="0"/>
      <w:divBdr>
        <w:top w:val="none" w:sz="0" w:space="0" w:color="auto"/>
        <w:left w:val="none" w:sz="0" w:space="0" w:color="auto"/>
        <w:bottom w:val="none" w:sz="0" w:space="0" w:color="auto"/>
        <w:right w:val="none" w:sz="0" w:space="0" w:color="auto"/>
      </w:divBdr>
    </w:div>
    <w:div w:id="1477188835">
      <w:bodyDiv w:val="1"/>
      <w:marLeft w:val="0"/>
      <w:marRight w:val="0"/>
      <w:marTop w:val="0"/>
      <w:marBottom w:val="0"/>
      <w:divBdr>
        <w:top w:val="none" w:sz="0" w:space="0" w:color="auto"/>
        <w:left w:val="none" w:sz="0" w:space="0" w:color="auto"/>
        <w:bottom w:val="none" w:sz="0" w:space="0" w:color="auto"/>
        <w:right w:val="none" w:sz="0" w:space="0" w:color="auto"/>
      </w:divBdr>
    </w:div>
    <w:div w:id="1487890871">
      <w:bodyDiv w:val="1"/>
      <w:marLeft w:val="0"/>
      <w:marRight w:val="0"/>
      <w:marTop w:val="0"/>
      <w:marBottom w:val="0"/>
      <w:divBdr>
        <w:top w:val="none" w:sz="0" w:space="0" w:color="auto"/>
        <w:left w:val="none" w:sz="0" w:space="0" w:color="auto"/>
        <w:bottom w:val="none" w:sz="0" w:space="0" w:color="auto"/>
        <w:right w:val="none" w:sz="0" w:space="0" w:color="auto"/>
      </w:divBdr>
    </w:div>
    <w:div w:id="1507673759">
      <w:bodyDiv w:val="1"/>
      <w:marLeft w:val="0"/>
      <w:marRight w:val="0"/>
      <w:marTop w:val="0"/>
      <w:marBottom w:val="0"/>
      <w:divBdr>
        <w:top w:val="none" w:sz="0" w:space="0" w:color="auto"/>
        <w:left w:val="none" w:sz="0" w:space="0" w:color="auto"/>
        <w:bottom w:val="none" w:sz="0" w:space="0" w:color="auto"/>
        <w:right w:val="none" w:sz="0" w:space="0" w:color="auto"/>
      </w:divBdr>
    </w:div>
    <w:div w:id="174864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kkang@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ngins0@snu.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45F8-388A-43FC-9AAB-E408A3FD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4497</Words>
  <Characters>25639</Characters>
  <Application>Microsoft Office Word</Application>
  <DocSecurity>0</DocSecurity>
  <Lines>213</Lines>
  <Paragraphs>60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2022-11-08T08:19:00Z</dcterms:created>
  <dcterms:modified xsi:type="dcterms:W3CDTF">2022-11-08T08:19:00Z</dcterms:modified>
</cp:coreProperties>
</file>