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B4DA1" w14:textId="0502ECA4" w:rsidR="006B13B8" w:rsidRPr="006B13B8" w:rsidRDefault="002B63A6" w:rsidP="006B13B8">
      <w:pPr>
        <w:rPr>
          <w:b/>
          <w:bCs/>
          <w:sz w:val="28"/>
          <w:szCs w:val="28"/>
        </w:rPr>
      </w:pPr>
      <w:r>
        <w:rPr>
          <w:b/>
          <w:bCs/>
          <w:sz w:val="28"/>
          <w:szCs w:val="28"/>
        </w:rPr>
        <w:t xml:space="preserve">A </w:t>
      </w:r>
      <w:r w:rsidR="001D1781">
        <w:rPr>
          <w:b/>
          <w:bCs/>
          <w:sz w:val="28"/>
          <w:szCs w:val="28"/>
        </w:rPr>
        <w:t>S</w:t>
      </w:r>
      <w:r>
        <w:rPr>
          <w:b/>
          <w:bCs/>
          <w:sz w:val="28"/>
          <w:szCs w:val="28"/>
        </w:rPr>
        <w:t xml:space="preserve">napshot of </w:t>
      </w:r>
      <w:r w:rsidR="001D1781">
        <w:rPr>
          <w:b/>
          <w:bCs/>
          <w:sz w:val="28"/>
          <w:szCs w:val="28"/>
        </w:rPr>
        <w:t>H</w:t>
      </w:r>
      <w:r w:rsidR="006B13B8" w:rsidRPr="006B13B8">
        <w:rPr>
          <w:b/>
          <w:bCs/>
          <w:sz w:val="28"/>
          <w:szCs w:val="28"/>
        </w:rPr>
        <w:t xml:space="preserve">ealth-Related Behaviours in </w:t>
      </w:r>
      <w:r w:rsidR="00B52F4B">
        <w:rPr>
          <w:b/>
          <w:bCs/>
          <w:sz w:val="28"/>
          <w:szCs w:val="28"/>
        </w:rPr>
        <w:t>Adults</w:t>
      </w:r>
      <w:r w:rsidR="00B52F4B" w:rsidRPr="006B13B8">
        <w:rPr>
          <w:b/>
          <w:bCs/>
          <w:sz w:val="28"/>
          <w:szCs w:val="28"/>
        </w:rPr>
        <w:t xml:space="preserve"> </w:t>
      </w:r>
      <w:r w:rsidR="006B13B8" w:rsidRPr="006B13B8">
        <w:rPr>
          <w:b/>
          <w:bCs/>
          <w:sz w:val="28"/>
          <w:szCs w:val="28"/>
        </w:rPr>
        <w:t>Living with Disabilities</w:t>
      </w:r>
      <w:r w:rsidR="00A93E48">
        <w:rPr>
          <w:b/>
          <w:bCs/>
          <w:sz w:val="28"/>
          <w:szCs w:val="28"/>
        </w:rPr>
        <w:t xml:space="preserve"> </w:t>
      </w:r>
      <w:r w:rsidR="001D1781">
        <w:rPr>
          <w:b/>
          <w:bCs/>
          <w:sz w:val="28"/>
          <w:szCs w:val="28"/>
        </w:rPr>
        <w:t>O</w:t>
      </w:r>
      <w:r w:rsidR="00A93E48">
        <w:rPr>
          <w:b/>
          <w:bCs/>
          <w:sz w:val="28"/>
          <w:szCs w:val="28"/>
        </w:rPr>
        <w:t>ne Year Into the COVID-19 Pandemic</w:t>
      </w:r>
    </w:p>
    <w:p w14:paraId="16F3726A" w14:textId="59CC8435" w:rsidR="000A5681" w:rsidRDefault="006B13B8" w:rsidP="006B13B8">
      <w:r>
        <w:t xml:space="preserve">Syeda F Hussain </w:t>
      </w:r>
      <w:r w:rsidRPr="00D81D62">
        <w:rPr>
          <w:vertAlign w:val="superscript"/>
        </w:rPr>
        <w:t>1,2*</w:t>
      </w:r>
      <w:r>
        <w:t xml:space="preserve">, Nikki Heinze </w:t>
      </w:r>
      <w:r w:rsidRPr="00D81D62">
        <w:rPr>
          <w:vertAlign w:val="superscript"/>
        </w:rPr>
        <w:t>1,2*</w:t>
      </w:r>
      <w:r>
        <w:t xml:space="preserve">, Claire L Castle </w:t>
      </w:r>
      <w:r w:rsidRPr="00D81D62">
        <w:rPr>
          <w:vertAlign w:val="superscript"/>
        </w:rPr>
        <w:t>1,2</w:t>
      </w:r>
      <w:r>
        <w:t xml:space="preserve">, Lauren R </w:t>
      </w:r>
      <w:proofErr w:type="spellStart"/>
      <w:r>
        <w:t>Godier-McBard</w:t>
      </w:r>
      <w:proofErr w:type="spellEnd"/>
      <w:r>
        <w:t xml:space="preserve"> </w:t>
      </w:r>
      <w:r w:rsidRPr="00D81D62">
        <w:rPr>
          <w:vertAlign w:val="superscript"/>
        </w:rPr>
        <w:t>3</w:t>
      </w:r>
      <w:r>
        <w:t xml:space="preserve">, </w:t>
      </w:r>
      <w:proofErr w:type="spellStart"/>
      <w:r>
        <w:t>Theofil</w:t>
      </w:r>
      <w:r w:rsidR="00672D56">
        <w:t>o</w:t>
      </w:r>
      <w:r>
        <w:t>s</w:t>
      </w:r>
      <w:proofErr w:type="spellEnd"/>
      <w:r>
        <w:t xml:space="preserve"> </w:t>
      </w:r>
      <w:proofErr w:type="spellStart"/>
      <w:r>
        <w:t>Kempapidis</w:t>
      </w:r>
      <w:proofErr w:type="spellEnd"/>
      <w:r>
        <w:t xml:space="preserve"> </w:t>
      </w:r>
      <w:r w:rsidRPr="00D81D62">
        <w:rPr>
          <w:vertAlign w:val="superscript"/>
        </w:rPr>
        <w:t>1,2</w:t>
      </w:r>
      <w:r>
        <w:t xml:space="preserve">, and Renata SM Gomes </w:t>
      </w:r>
      <w:r w:rsidRPr="00D81D62">
        <w:rPr>
          <w:vertAlign w:val="superscript"/>
        </w:rPr>
        <w:t>1,2,</w:t>
      </w:r>
      <w:proofErr w:type="gramStart"/>
      <w:r w:rsidRPr="00D81D62">
        <w:rPr>
          <w:vertAlign w:val="superscript"/>
        </w:rPr>
        <w:t>4,*</w:t>
      </w:r>
      <w:proofErr w:type="gramEnd"/>
      <w:r w:rsidRPr="00D81D62">
        <w:rPr>
          <w:vertAlign w:val="superscript"/>
        </w:rPr>
        <w:t>*</w:t>
      </w:r>
    </w:p>
    <w:p w14:paraId="364016B5" w14:textId="77777777" w:rsidR="006B13B8" w:rsidRDefault="006B13B8" w:rsidP="006B13B8">
      <w:r>
        <w:t>1</w:t>
      </w:r>
      <w:r>
        <w:tab/>
        <w:t xml:space="preserve">BRAVO VICTOR, Research, 12-14 Harcourt Street, W1H 4HD, London, United </w:t>
      </w:r>
      <w:proofErr w:type="gramStart"/>
      <w:r>
        <w:t>Kingdom;</w:t>
      </w:r>
      <w:proofErr w:type="gramEnd"/>
      <w:r>
        <w:t xml:space="preserve"> </w:t>
      </w:r>
    </w:p>
    <w:p w14:paraId="53B3EF5A" w14:textId="77777777" w:rsidR="006B13B8" w:rsidRDefault="006B13B8" w:rsidP="006B13B8">
      <w:r>
        <w:t>2</w:t>
      </w:r>
      <w:r>
        <w:tab/>
        <w:t xml:space="preserve">Research &amp; Innovation, Blind Veterans UK, 12-14 Harcourt Street, W1H 4HD, London, United </w:t>
      </w:r>
      <w:proofErr w:type="gramStart"/>
      <w:r>
        <w:t>Kingdom;</w:t>
      </w:r>
      <w:proofErr w:type="gramEnd"/>
    </w:p>
    <w:p w14:paraId="38F2221E" w14:textId="77777777" w:rsidR="006B13B8" w:rsidRDefault="006B13B8" w:rsidP="006B13B8">
      <w:r>
        <w:t xml:space="preserve">3 </w:t>
      </w:r>
      <w:r>
        <w:tab/>
        <w:t xml:space="preserve">Veterans and Families Institute for Military Social Research, Anglia Ruskin University, United </w:t>
      </w:r>
      <w:proofErr w:type="gramStart"/>
      <w:r>
        <w:t>Kingdom;</w:t>
      </w:r>
      <w:proofErr w:type="gramEnd"/>
    </w:p>
    <w:p w14:paraId="3C13AB3F" w14:textId="77777777" w:rsidR="006B13B8" w:rsidRDefault="006B13B8" w:rsidP="006B13B8">
      <w:r>
        <w:t>4</w:t>
      </w:r>
      <w:r>
        <w:tab/>
        <w:t>Northern Hub for Veterans and Military Families Research, Department of Nursing, Midwifery and Health, Faculty of Health and Life Sciences, Northumbria University, United Kingdom</w:t>
      </w:r>
    </w:p>
    <w:p w14:paraId="599D5B43" w14:textId="77777777" w:rsidR="006B13B8" w:rsidRDefault="006B13B8" w:rsidP="006B13B8"/>
    <w:p w14:paraId="04C30F35" w14:textId="77777777" w:rsidR="006B13B8" w:rsidRDefault="006B13B8" w:rsidP="006B13B8">
      <w:r>
        <w:t>*</w:t>
      </w:r>
      <w:r>
        <w:tab/>
        <w:t>Joint first authors</w:t>
      </w:r>
    </w:p>
    <w:p w14:paraId="763BE98E" w14:textId="66A86A60" w:rsidR="006B13B8" w:rsidRDefault="006B13B8" w:rsidP="006B13B8">
      <w:r>
        <w:t xml:space="preserve">** Correspondence: </w:t>
      </w:r>
      <w:hyperlink r:id="rId10" w:history="1">
        <w:r w:rsidRPr="003E4097">
          <w:rPr>
            <w:rStyle w:val="Hyperlink"/>
          </w:rPr>
          <w:t>renata.gomes@bravovictor.org</w:t>
        </w:r>
      </w:hyperlink>
    </w:p>
    <w:p w14:paraId="5862D2D9" w14:textId="4B8C985D" w:rsidR="006B13B8" w:rsidRDefault="006B13B8" w:rsidP="006B13B8"/>
    <w:p w14:paraId="6BBE054B" w14:textId="5FE60973" w:rsidR="006B13B8" w:rsidRDefault="00826298" w:rsidP="006B13B8">
      <w:r w:rsidRPr="00543A70">
        <w:t xml:space="preserve">Word Count: </w:t>
      </w:r>
      <w:r w:rsidR="00E6214C" w:rsidRPr="00C31424">
        <w:t>4,</w:t>
      </w:r>
      <w:ins w:id="0" w:author="Syeda Hussain" w:date="2022-05-17T14:14:00Z">
        <w:r w:rsidR="00C31424" w:rsidRPr="00C31424">
          <w:t>484</w:t>
        </w:r>
      </w:ins>
      <w:del w:id="1" w:author="Syeda Hussain" w:date="2022-05-17T14:14:00Z">
        <w:r w:rsidR="00543A70" w:rsidRPr="7D1B5BFB" w:rsidDel="00C31424">
          <w:rPr>
            <w:highlight w:val="yellow"/>
            <w:rPrChange w:id="2" w:author="Syeda Hussain" w:date="2022-05-16T17:33:00Z">
              <w:rPr/>
            </w:rPrChange>
          </w:rPr>
          <w:delText>138</w:delText>
        </w:r>
      </w:del>
    </w:p>
    <w:p w14:paraId="27113838" w14:textId="5AA67D9B" w:rsidR="006B13B8" w:rsidRDefault="006B13B8" w:rsidP="006B13B8"/>
    <w:p w14:paraId="402D852A" w14:textId="2D5A7EA4" w:rsidR="006B13B8" w:rsidRDefault="006B13B8" w:rsidP="006B13B8"/>
    <w:p w14:paraId="03B92004" w14:textId="700DE309" w:rsidR="006B13B8" w:rsidRDefault="006B13B8" w:rsidP="006B13B8"/>
    <w:p w14:paraId="5FCBC934" w14:textId="27F2B053" w:rsidR="006B13B8" w:rsidRDefault="006B13B8" w:rsidP="006B13B8"/>
    <w:p w14:paraId="2463313A" w14:textId="0C644614" w:rsidR="006B13B8" w:rsidRDefault="006B13B8" w:rsidP="006B13B8"/>
    <w:p w14:paraId="7DE13618" w14:textId="43E525D6" w:rsidR="006B13B8" w:rsidRDefault="006B13B8" w:rsidP="006B13B8"/>
    <w:p w14:paraId="48E96AF8" w14:textId="3DB978F8" w:rsidR="006B13B8" w:rsidRDefault="006B13B8" w:rsidP="006B13B8"/>
    <w:p w14:paraId="0F62A9DF" w14:textId="571B9971" w:rsidR="006B13B8" w:rsidRDefault="006B13B8" w:rsidP="006B13B8"/>
    <w:p w14:paraId="58DA5E30" w14:textId="4C5C44FB" w:rsidR="006B13B8" w:rsidRDefault="006B13B8" w:rsidP="006B13B8"/>
    <w:p w14:paraId="0ACF4075" w14:textId="4BE871DD" w:rsidR="006B13B8" w:rsidRDefault="006B13B8" w:rsidP="006B13B8"/>
    <w:p w14:paraId="2F650F51" w14:textId="53095CB5" w:rsidR="006B13B8" w:rsidRDefault="006B13B8" w:rsidP="006B13B8"/>
    <w:p w14:paraId="29367421" w14:textId="2911F0CE" w:rsidR="006B13B8" w:rsidRDefault="006B13B8" w:rsidP="006B13B8"/>
    <w:p w14:paraId="304FC802" w14:textId="7FB8BEE7" w:rsidR="006B13B8" w:rsidRDefault="006B13B8" w:rsidP="006B13B8"/>
    <w:p w14:paraId="6D809D60" w14:textId="7A2256A5" w:rsidR="006B13B8" w:rsidRDefault="006B13B8" w:rsidP="006B13B8"/>
    <w:p w14:paraId="1262F201" w14:textId="78EABFCA" w:rsidR="006B13B8" w:rsidRDefault="006B13B8" w:rsidP="006B13B8"/>
    <w:p w14:paraId="60CCA7C2" w14:textId="264CB597" w:rsidR="006B13B8" w:rsidRDefault="006B13B8" w:rsidP="006B13B8"/>
    <w:p w14:paraId="67DF1BD9" w14:textId="753C444C" w:rsidR="006B13B8" w:rsidRDefault="006B13B8" w:rsidP="006B13B8"/>
    <w:p w14:paraId="24150A1A" w14:textId="56314FE6" w:rsidR="006B13B8" w:rsidRDefault="006B13B8" w:rsidP="006B13B8"/>
    <w:p w14:paraId="3CD31D32" w14:textId="0A13DD8F" w:rsidR="006B13B8" w:rsidRDefault="006B13B8" w:rsidP="006B13B8"/>
    <w:p w14:paraId="064C5C33" w14:textId="77777777" w:rsidR="006B13B8" w:rsidRPr="006B13B8" w:rsidRDefault="006B13B8" w:rsidP="006B13B8">
      <w:pPr>
        <w:rPr>
          <w:b/>
          <w:bCs/>
        </w:rPr>
      </w:pPr>
      <w:r w:rsidRPr="00396604">
        <w:rPr>
          <w:b/>
          <w:bCs/>
        </w:rPr>
        <w:lastRenderedPageBreak/>
        <w:t>Abstract:</w:t>
      </w:r>
      <w:r w:rsidRPr="006B13B8">
        <w:rPr>
          <w:b/>
          <w:bCs/>
        </w:rPr>
        <w:t xml:space="preserve"> </w:t>
      </w:r>
    </w:p>
    <w:p w14:paraId="1AD9F787" w14:textId="6351D871" w:rsidR="00641FE7" w:rsidRPr="00672D56" w:rsidRDefault="00641FE7" w:rsidP="00641FE7">
      <w:pPr>
        <w:jc w:val="both"/>
        <w:rPr>
          <w:highlight w:val="yellow"/>
        </w:rPr>
      </w:pPr>
      <w:r w:rsidRPr="001B542A">
        <w:rPr>
          <w:i/>
          <w:iCs/>
        </w:rPr>
        <w:t>Objectives:</w:t>
      </w:r>
      <w:r w:rsidRPr="001B542A">
        <w:t xml:space="preserve"> </w:t>
      </w:r>
      <w:r w:rsidRPr="000E700F">
        <w:t>This s</w:t>
      </w:r>
      <w:r w:rsidR="003A34FE">
        <w:t>urve</w:t>
      </w:r>
      <w:r w:rsidRPr="000E700F">
        <w:t xml:space="preserve">y </w:t>
      </w:r>
      <w:r w:rsidR="003A34FE">
        <w:t xml:space="preserve">aimed to </w:t>
      </w:r>
      <w:r w:rsidRPr="000E700F">
        <w:t xml:space="preserve">assess </w:t>
      </w:r>
      <w:r w:rsidR="002925CB">
        <w:t xml:space="preserve">the status of </w:t>
      </w:r>
      <w:r w:rsidRPr="000E700F">
        <w:t xml:space="preserve">a range of health-related behaviours </w:t>
      </w:r>
      <w:r w:rsidR="00DA1326">
        <w:t xml:space="preserve">one year after the coronavirus outbreak was declared a pandemic </w:t>
      </w:r>
      <w:r w:rsidRPr="000E700F">
        <w:t xml:space="preserve">in </w:t>
      </w:r>
      <w:r w:rsidR="00FE4D33">
        <w:t>adults living</w:t>
      </w:r>
      <w:r w:rsidR="00FE4D33" w:rsidRPr="000E700F">
        <w:t xml:space="preserve"> </w:t>
      </w:r>
      <w:r w:rsidRPr="000E700F">
        <w:t>with</w:t>
      </w:r>
      <w:r w:rsidR="003A34FE">
        <w:t xml:space="preserve"> disabilities </w:t>
      </w:r>
      <w:r w:rsidR="008840D4">
        <w:t>comparative</w:t>
      </w:r>
      <w:r w:rsidR="003A34FE">
        <w:t xml:space="preserve"> to those with</w:t>
      </w:r>
      <w:r w:rsidR="00DA1326">
        <w:t xml:space="preserve"> no disabilities</w:t>
      </w:r>
      <w:r w:rsidR="003A34FE">
        <w:t>.</w:t>
      </w:r>
      <w:r w:rsidR="00DA1326">
        <w:t xml:space="preserve"> </w:t>
      </w:r>
    </w:p>
    <w:p w14:paraId="0DD24F05" w14:textId="693A35DC" w:rsidR="00515DD7" w:rsidRPr="00672D56" w:rsidRDefault="00641FE7" w:rsidP="00515DD7">
      <w:pPr>
        <w:jc w:val="both"/>
        <w:rPr>
          <w:highlight w:val="yellow"/>
        </w:rPr>
      </w:pPr>
      <w:r w:rsidRPr="001B542A">
        <w:rPr>
          <w:i/>
          <w:iCs/>
        </w:rPr>
        <w:t>Design:</w:t>
      </w:r>
      <w:r w:rsidRPr="001B542A">
        <w:t xml:space="preserve"> </w:t>
      </w:r>
      <w:r w:rsidR="00CF265D">
        <w:t>This c</w:t>
      </w:r>
      <w:r w:rsidR="00C453F0">
        <w:t xml:space="preserve">ross-sectional </w:t>
      </w:r>
      <w:r w:rsidR="00CF265D">
        <w:t xml:space="preserve">study </w:t>
      </w:r>
      <w:r w:rsidR="009E209C">
        <w:t xml:space="preserve">reports findings from </w:t>
      </w:r>
      <w:r w:rsidR="00CF265D">
        <w:t>an</w:t>
      </w:r>
      <w:r>
        <w:t xml:space="preserve"> online survey</w:t>
      </w:r>
      <w:r w:rsidR="00CF265D">
        <w:t xml:space="preserve"> </w:t>
      </w:r>
      <w:r>
        <w:t>conducted in March 2021</w:t>
      </w:r>
      <w:r w:rsidR="00DA1326">
        <w:t xml:space="preserve">. </w:t>
      </w:r>
      <w:r w:rsidR="00515DD7" w:rsidRPr="000E700F">
        <w:t>Mann Whitney U</w:t>
      </w:r>
      <w:r w:rsidR="00AE7884">
        <w:t xml:space="preserve"> </w:t>
      </w:r>
      <w:r w:rsidR="001D39EE">
        <w:t xml:space="preserve">and chi-square </w:t>
      </w:r>
      <w:r w:rsidR="00515DD7" w:rsidRPr="000E700F">
        <w:t xml:space="preserve">tests were used to compare </w:t>
      </w:r>
      <w:r w:rsidR="009E209C">
        <w:t xml:space="preserve">a range of </w:t>
      </w:r>
      <w:r w:rsidR="00515DD7" w:rsidRPr="000E700F">
        <w:t xml:space="preserve">health behaviours </w:t>
      </w:r>
      <w:r w:rsidR="00E6324E">
        <w:t xml:space="preserve">including </w:t>
      </w:r>
      <w:r w:rsidR="00AE7884">
        <w:t>time spent self-isolating, smoking, alcohol consumption</w:t>
      </w:r>
      <w:r w:rsidR="0045604B">
        <w:t xml:space="preserve">, </w:t>
      </w:r>
      <w:r w:rsidR="00AE7884">
        <w:t>exercise frequency</w:t>
      </w:r>
      <w:r w:rsidR="0045604B">
        <w:t xml:space="preserve"> and </w:t>
      </w:r>
      <w:r w:rsidR="003B7CC8">
        <w:t>diet</w:t>
      </w:r>
      <w:r w:rsidR="00AE7884">
        <w:t xml:space="preserve"> </w:t>
      </w:r>
      <w:r w:rsidR="00515DD7" w:rsidRPr="000E700F">
        <w:t xml:space="preserve">in </w:t>
      </w:r>
      <w:r w:rsidR="006B73E1">
        <w:t xml:space="preserve">adults </w:t>
      </w:r>
      <w:r w:rsidR="00515DD7">
        <w:t xml:space="preserve">with </w:t>
      </w:r>
      <w:r w:rsidR="00E6324E">
        <w:t xml:space="preserve">and without </w:t>
      </w:r>
      <w:r w:rsidR="00515DD7">
        <w:t>disabilities</w:t>
      </w:r>
      <w:r w:rsidR="00E6324E">
        <w:t>.</w:t>
      </w:r>
      <w:r w:rsidR="00515DD7">
        <w:t xml:space="preserve"> </w:t>
      </w:r>
    </w:p>
    <w:p w14:paraId="36F9A6D2" w14:textId="31A6776F" w:rsidR="00641FE7" w:rsidRDefault="00A13E59" w:rsidP="00641FE7">
      <w:pPr>
        <w:jc w:val="both"/>
      </w:pPr>
      <w:r w:rsidRPr="001B542A">
        <w:rPr>
          <w:i/>
          <w:iCs/>
        </w:rPr>
        <w:t>Setting</w:t>
      </w:r>
      <w:r w:rsidRPr="001B542A">
        <w:t xml:space="preserve">: </w:t>
      </w:r>
      <w:r w:rsidR="00DC381C" w:rsidRPr="0016015B">
        <w:t>A</w:t>
      </w:r>
      <w:r w:rsidR="00DC381C">
        <w:t xml:space="preserve"> convenience sample</w:t>
      </w:r>
      <w:r w:rsidR="00B52F4B">
        <w:t xml:space="preserve"> of UK adults</w:t>
      </w:r>
      <w:r w:rsidR="00DC381C">
        <w:t xml:space="preserve"> was recruited through the researchers’ personal and professional networks including UK-based sight loss sector charities, social media platforms and professional forums. </w:t>
      </w:r>
    </w:p>
    <w:p w14:paraId="33C9514F" w14:textId="0ED2A4D2" w:rsidR="00DC381C" w:rsidRDefault="00DC381C" w:rsidP="00641FE7">
      <w:pPr>
        <w:jc w:val="both"/>
      </w:pPr>
      <w:r w:rsidRPr="00DC381C">
        <w:rPr>
          <w:i/>
          <w:iCs/>
        </w:rPr>
        <w:t xml:space="preserve">Participants: </w:t>
      </w:r>
      <w:r>
        <w:t xml:space="preserve">A total of </w:t>
      </w:r>
      <w:r w:rsidR="009650E7">
        <w:t xml:space="preserve">123 </w:t>
      </w:r>
      <w:r w:rsidR="00885AC2">
        <w:t xml:space="preserve">UK </w:t>
      </w:r>
      <w:r>
        <w:t xml:space="preserve">participants completed </w:t>
      </w:r>
      <w:r w:rsidR="0092410B">
        <w:t>the</w:t>
      </w:r>
      <w:r>
        <w:t xml:space="preserve"> survey.</w:t>
      </w:r>
      <w:r w:rsidR="00704978">
        <w:t xml:space="preserve"> </w:t>
      </w:r>
    </w:p>
    <w:p w14:paraId="7DF526BE" w14:textId="42147275" w:rsidR="000D7D8C" w:rsidRDefault="00F40478" w:rsidP="00641FE7">
      <w:pPr>
        <w:jc w:val="both"/>
      </w:pPr>
      <w:r>
        <w:rPr>
          <w:i/>
          <w:iCs/>
        </w:rPr>
        <w:t>Outcome measures</w:t>
      </w:r>
      <w:r w:rsidR="000D7D8C">
        <w:t>:</w:t>
      </w:r>
      <w:r w:rsidR="00043784">
        <w:t xml:space="preserve"> COVID-19 diagnosis,</w:t>
      </w:r>
      <w:r w:rsidR="000D7D8C">
        <w:t xml:space="preserve"> </w:t>
      </w:r>
      <w:r w:rsidR="00043784">
        <w:t xml:space="preserve">time spent </w:t>
      </w:r>
      <w:r w:rsidR="00CA1F84">
        <w:t>self-</w:t>
      </w:r>
      <w:r w:rsidR="00043784">
        <w:t xml:space="preserve">isolating, </w:t>
      </w:r>
      <w:r w:rsidR="00C328A6">
        <w:t xml:space="preserve">alcohol </w:t>
      </w:r>
      <w:r w:rsidR="00F12C1C">
        <w:t xml:space="preserve">consumption </w:t>
      </w:r>
      <w:r w:rsidR="00C328A6">
        <w:t xml:space="preserve">frequency, </w:t>
      </w:r>
      <w:r w:rsidR="00053A18">
        <w:t xml:space="preserve">exercise frequency, </w:t>
      </w:r>
      <w:r w:rsidR="00620B1B">
        <w:t xml:space="preserve">change in </w:t>
      </w:r>
      <w:r w:rsidR="00053A18">
        <w:t xml:space="preserve">smoking </w:t>
      </w:r>
      <w:r w:rsidR="008C4130">
        <w:t>habit</w:t>
      </w:r>
      <w:r w:rsidR="00B41A6D">
        <w:t xml:space="preserve">, </w:t>
      </w:r>
      <w:r w:rsidR="00CE70FA">
        <w:t xml:space="preserve">eating </w:t>
      </w:r>
      <w:r w:rsidR="007C72EA">
        <w:t>habits</w:t>
      </w:r>
      <w:r w:rsidR="008C4130">
        <w:t xml:space="preserve">. </w:t>
      </w:r>
    </w:p>
    <w:p w14:paraId="7467D81A" w14:textId="08FF89E1" w:rsidR="00C478B9" w:rsidRDefault="000A53E8" w:rsidP="004B7405">
      <w:pPr>
        <w:jc w:val="both"/>
        <w:rPr>
          <w:highlight w:val="yellow"/>
        </w:rPr>
      </w:pPr>
      <w:r w:rsidRPr="00396604">
        <w:rPr>
          <w:i/>
          <w:iCs/>
        </w:rPr>
        <w:t>R</w:t>
      </w:r>
      <w:r w:rsidR="00641FE7" w:rsidRPr="00396604">
        <w:rPr>
          <w:i/>
          <w:iCs/>
        </w:rPr>
        <w:t>esults</w:t>
      </w:r>
      <w:r w:rsidR="00641FE7" w:rsidRPr="00396604">
        <w:t>: </w:t>
      </w:r>
      <w:r w:rsidR="0037030E">
        <w:t>No significant differences were found in alcohol consumption</w:t>
      </w:r>
      <w:r w:rsidR="003519FE">
        <w:t xml:space="preserve">, smoking, water intake, breakfast </w:t>
      </w:r>
      <w:r w:rsidR="002669A4">
        <w:t>or</w:t>
      </w:r>
      <w:r w:rsidR="003519FE">
        <w:t xml:space="preserve"> fruit and vegetable intake</w:t>
      </w:r>
      <w:r w:rsidR="000A772A">
        <w:t xml:space="preserve">. </w:t>
      </w:r>
      <w:r w:rsidR="007E1B19">
        <w:t xml:space="preserve">There were statistically significant differences in the </w:t>
      </w:r>
      <w:r w:rsidR="00EB26B7">
        <w:t>time spent self-isolating</w:t>
      </w:r>
      <w:r w:rsidR="00C478B9" w:rsidRPr="00396604">
        <w:t xml:space="preserve"> (</w:t>
      </w:r>
      <w:r w:rsidR="00C478B9" w:rsidRPr="00B26BE7">
        <w:rPr>
          <w:i/>
          <w:iCs/>
        </w:rPr>
        <w:t xml:space="preserve">U </w:t>
      </w:r>
      <w:r w:rsidR="00C478B9" w:rsidRPr="00B26BE7">
        <w:t xml:space="preserve">= 2061, </w:t>
      </w:r>
      <w:r w:rsidR="00C478B9" w:rsidRPr="00B26BE7">
        <w:rPr>
          <w:i/>
          <w:iCs/>
        </w:rPr>
        <w:t>p</w:t>
      </w:r>
      <w:r w:rsidR="00C478B9">
        <w:rPr>
          <w:i/>
          <w:iCs/>
        </w:rPr>
        <w:t xml:space="preserve"> </w:t>
      </w:r>
      <w:r w:rsidR="007F05F9">
        <w:t>=</w:t>
      </w:r>
      <w:r w:rsidR="00C478B9" w:rsidRPr="00B26BE7">
        <w:t xml:space="preserve"> .001</w:t>
      </w:r>
      <w:r w:rsidR="00C478B9">
        <w:t>)</w:t>
      </w:r>
      <w:r w:rsidR="00EB26B7">
        <w:t xml:space="preserve">, </w:t>
      </w:r>
      <w:r w:rsidR="005406D7">
        <w:t>exercise frequency</w:t>
      </w:r>
      <w:r w:rsidR="00C478B9">
        <w:t xml:space="preserve"> </w:t>
      </w:r>
      <w:r w:rsidR="00F67278">
        <w:t>(</w:t>
      </w:r>
      <w:r w:rsidR="00F67278" w:rsidRPr="00396604">
        <w:rPr>
          <w:i/>
          <w:iCs/>
        </w:rPr>
        <w:t>U</w:t>
      </w:r>
      <w:r w:rsidR="00F67278" w:rsidRPr="00F67278">
        <w:t xml:space="preserve"> = 1171.5, </w:t>
      </w:r>
      <w:r w:rsidR="00F67278" w:rsidRPr="00396604">
        <w:rPr>
          <w:i/>
          <w:iCs/>
        </w:rPr>
        <w:t>p</w:t>
      </w:r>
      <w:r w:rsidR="00F67278" w:rsidRPr="00F67278">
        <w:t xml:space="preserve"> </w:t>
      </w:r>
      <w:r w:rsidR="007F05F9">
        <w:t>=</w:t>
      </w:r>
      <w:r w:rsidR="00F67278" w:rsidRPr="00F67278">
        <w:t xml:space="preserve"> .005</w:t>
      </w:r>
      <w:r w:rsidR="00F67278">
        <w:t>)</w:t>
      </w:r>
      <w:r w:rsidR="005406D7">
        <w:t>, and the amount of food eaten</w:t>
      </w:r>
      <w:r w:rsidR="004B7405">
        <w:t xml:space="preserve"> </w:t>
      </w:r>
      <w:r w:rsidR="004B7405" w:rsidRPr="5FF325ED">
        <w:rPr>
          <w:rFonts w:eastAsia="Arial"/>
        </w:rPr>
        <w:t xml:space="preserve">(χ2 (2) = 9.60, p </w:t>
      </w:r>
      <w:r w:rsidR="007F1268" w:rsidRPr="5FF325ED">
        <w:rPr>
          <w:rFonts w:eastAsia="Arial"/>
        </w:rPr>
        <w:t>=</w:t>
      </w:r>
      <w:r w:rsidR="004B7405" w:rsidRPr="5FF325ED">
        <w:rPr>
          <w:rFonts w:eastAsia="Arial"/>
        </w:rPr>
        <w:t xml:space="preserve"> 0.0</w:t>
      </w:r>
      <w:r w:rsidR="007F1268" w:rsidRPr="5FF325ED">
        <w:rPr>
          <w:rFonts w:eastAsia="Arial"/>
        </w:rPr>
        <w:t>08</w:t>
      </w:r>
      <w:r w:rsidR="004B7405" w:rsidRPr="5FF325ED">
        <w:rPr>
          <w:rFonts w:eastAsia="Arial"/>
        </w:rPr>
        <w:t>, Cramer’s V = .281)</w:t>
      </w:r>
      <w:r w:rsidR="004B7405">
        <w:t>.</w:t>
      </w:r>
      <w:r w:rsidR="005406D7">
        <w:t xml:space="preserve"> Although </w:t>
      </w:r>
      <w:r w:rsidR="00B45E20">
        <w:t>the</w:t>
      </w:r>
      <w:r w:rsidR="006A03E8">
        <w:t xml:space="preserve"> majority in both groups reported</w:t>
      </w:r>
      <w:r w:rsidR="005406D7">
        <w:t xml:space="preserve"> exercising 3-4 times per week </w:t>
      </w:r>
      <w:r w:rsidR="0045580D">
        <w:t xml:space="preserve">and </w:t>
      </w:r>
      <w:r w:rsidR="00A273CD">
        <w:t>eating what they should</w:t>
      </w:r>
      <w:r w:rsidR="006A03E8">
        <w:t xml:space="preserve">, </w:t>
      </w:r>
      <w:r w:rsidR="00404A48">
        <w:t>t</w:t>
      </w:r>
      <w:r w:rsidR="00404A48" w:rsidRPr="00CE7C86">
        <w:t xml:space="preserve">hose with disabilities were more likely to </w:t>
      </w:r>
      <w:r w:rsidR="00992433">
        <w:t>eat less than they should</w:t>
      </w:r>
      <w:r w:rsidR="001B7752">
        <w:t xml:space="preserve">, </w:t>
      </w:r>
      <w:r w:rsidR="003E687B">
        <w:t>not exercise at all</w:t>
      </w:r>
      <w:r w:rsidR="001B7752" w:rsidRPr="001B7752">
        <w:t xml:space="preserve"> </w:t>
      </w:r>
      <w:r w:rsidR="001B7752">
        <w:t xml:space="preserve">and </w:t>
      </w:r>
      <w:r w:rsidR="00C20F9B">
        <w:t xml:space="preserve">to </w:t>
      </w:r>
      <w:r w:rsidR="001B7752" w:rsidRPr="00CE7C86">
        <w:t>have been self-isolating for over 6 months</w:t>
      </w:r>
      <w:r w:rsidR="00A273CD">
        <w:t xml:space="preserve"> </w:t>
      </w:r>
      <w:r w:rsidR="00BD644B">
        <w:t>than participants</w:t>
      </w:r>
      <w:r w:rsidR="00992433">
        <w:t xml:space="preserve"> with no disabilities</w:t>
      </w:r>
      <w:r w:rsidR="00BD644B">
        <w:t>.</w:t>
      </w:r>
    </w:p>
    <w:p w14:paraId="326C1D4A" w14:textId="6F3EDF42" w:rsidR="004B7405" w:rsidRDefault="000A53E8" w:rsidP="00CB04FE">
      <w:pPr>
        <w:jc w:val="both"/>
      </w:pPr>
      <w:r w:rsidRPr="00396604">
        <w:rPr>
          <w:i/>
          <w:iCs/>
        </w:rPr>
        <w:t>C</w:t>
      </w:r>
      <w:r w:rsidR="00641FE7" w:rsidRPr="00396604">
        <w:rPr>
          <w:i/>
          <w:iCs/>
        </w:rPr>
        <w:t>onclusions</w:t>
      </w:r>
      <w:r w:rsidR="00641FE7" w:rsidRPr="00396604">
        <w:t>: </w:t>
      </w:r>
      <w:r w:rsidR="004B7405">
        <w:t xml:space="preserve">The data in this study </w:t>
      </w:r>
      <w:r w:rsidR="003F3F84">
        <w:t xml:space="preserve">presents some key differences between the two groups, with those living with disabilities more likely to report </w:t>
      </w:r>
      <w:r w:rsidR="008926F8">
        <w:t>not exercising</w:t>
      </w:r>
      <w:r w:rsidR="004E7767">
        <w:t xml:space="preserve">, </w:t>
      </w:r>
      <w:r w:rsidR="008926F8">
        <w:t>not eating as much as they should</w:t>
      </w:r>
      <w:r w:rsidR="004E7767">
        <w:t xml:space="preserve"> and having been self-isolating for </w:t>
      </w:r>
      <w:r w:rsidR="00C8693A">
        <w:t>prolonged periods of time</w:t>
      </w:r>
      <w:r w:rsidR="008926F8">
        <w:t xml:space="preserve">. </w:t>
      </w:r>
      <w:r w:rsidR="00C8693A">
        <w:t xml:space="preserve">This raises concerns for the </w:t>
      </w:r>
      <w:r w:rsidR="003E3B75">
        <w:t xml:space="preserve">health and </w:t>
      </w:r>
      <w:r w:rsidR="00C8693A">
        <w:t xml:space="preserve">well-being </w:t>
      </w:r>
      <w:r w:rsidR="003E3B75">
        <w:t>of individuals with disabilities.</w:t>
      </w:r>
    </w:p>
    <w:p w14:paraId="37277AFC" w14:textId="2F946E6B" w:rsidR="006B13B8" w:rsidRPr="00327737" w:rsidRDefault="006B13B8" w:rsidP="00CB04FE">
      <w:pPr>
        <w:jc w:val="both"/>
      </w:pPr>
      <w:r w:rsidRPr="00396604">
        <w:rPr>
          <w:b/>
          <w:bCs/>
        </w:rPr>
        <w:t>Keywords:</w:t>
      </w:r>
      <w:r w:rsidRPr="00396604">
        <w:t xml:space="preserve"> COVID-19, Coronavirus, Disability, Smoking, Alcohol</w:t>
      </w:r>
      <w:r w:rsidR="008840D4" w:rsidRPr="00327737">
        <w:t>, Exercise</w:t>
      </w:r>
      <w:r w:rsidR="00981749">
        <w:t>, Diet</w:t>
      </w:r>
    </w:p>
    <w:p w14:paraId="28378266" w14:textId="73550709" w:rsidR="00AE7884" w:rsidRPr="00327737" w:rsidRDefault="592ED3E5" w:rsidP="00CB04FE">
      <w:pPr>
        <w:jc w:val="both"/>
        <w:rPr>
          <w:b/>
        </w:rPr>
      </w:pPr>
      <w:r w:rsidRPr="4D7B5BBD">
        <w:rPr>
          <w:b/>
        </w:rPr>
        <w:t>Article Summary</w:t>
      </w:r>
    </w:p>
    <w:p w14:paraId="3DE41486" w14:textId="11322745" w:rsidR="00766DD5" w:rsidRDefault="00AC4F99">
      <w:pPr>
        <w:rPr>
          <w:i/>
        </w:rPr>
      </w:pPr>
      <w:r w:rsidRPr="4D7B5BBD">
        <w:rPr>
          <w:i/>
        </w:rPr>
        <w:t>Strengths and limitations of this study:</w:t>
      </w:r>
    </w:p>
    <w:p w14:paraId="2F67DC67" w14:textId="5BB6F72F" w:rsidR="00AD6EBE" w:rsidRPr="00396604" w:rsidRDefault="00E1379F">
      <w:pPr>
        <w:pStyle w:val="ListParagraph"/>
        <w:numPr>
          <w:ilvl w:val="0"/>
          <w:numId w:val="18"/>
        </w:numPr>
        <w:rPr>
          <w:b/>
        </w:rPr>
      </w:pPr>
      <w:r w:rsidRPr="00396604">
        <w:t>T</w:t>
      </w:r>
      <w:r w:rsidR="00D56323" w:rsidRPr="00784B29">
        <w:t>he</w:t>
      </w:r>
      <w:r w:rsidRPr="00396604">
        <w:t xml:space="preserve"> survey</w:t>
      </w:r>
      <w:r w:rsidR="00D56323" w:rsidRPr="00784B29">
        <w:t xml:space="preserve"> </w:t>
      </w:r>
      <w:r w:rsidR="00572AD6" w:rsidRPr="00784B29">
        <w:t>was</w:t>
      </w:r>
      <w:r w:rsidR="00D93D14" w:rsidRPr="00784B29">
        <w:t xml:space="preserve"> conducted</w:t>
      </w:r>
      <w:r w:rsidR="0094019A" w:rsidRPr="00784B29">
        <w:t xml:space="preserve"> one year </w:t>
      </w:r>
      <w:r w:rsidR="00E5367D" w:rsidRPr="00784B29">
        <w:t>into the pandemic</w:t>
      </w:r>
      <w:r w:rsidR="00801597" w:rsidRPr="00784B29">
        <w:t xml:space="preserve">, after the third UK lockdown, </w:t>
      </w:r>
      <w:r w:rsidR="000C268D" w:rsidRPr="00784B29">
        <w:t>allowing for</w:t>
      </w:r>
      <w:r w:rsidR="006F3D17" w:rsidRPr="00784B29">
        <w:t xml:space="preserve"> </w:t>
      </w:r>
      <w:r w:rsidR="00901C30" w:rsidRPr="00784B29">
        <w:t>a snapshot</w:t>
      </w:r>
      <w:r w:rsidR="00E5367D" w:rsidRPr="00784B29">
        <w:t xml:space="preserve"> assessment of the effects of living </w:t>
      </w:r>
      <w:r w:rsidR="00833706" w:rsidRPr="00784B29">
        <w:t>through a year under</w:t>
      </w:r>
      <w:r w:rsidR="00E5367D" w:rsidRPr="00784B29">
        <w:t xml:space="preserve"> pandemic </w:t>
      </w:r>
      <w:r w:rsidR="00833706" w:rsidRPr="00784B29">
        <w:t>circumstances.</w:t>
      </w:r>
      <w:r w:rsidR="00B56F07" w:rsidRPr="00784B29">
        <w:t xml:space="preserve"> </w:t>
      </w:r>
    </w:p>
    <w:p w14:paraId="6A15F854" w14:textId="27A10790" w:rsidR="004C2096" w:rsidRPr="00396604" w:rsidRDefault="00F40D32">
      <w:pPr>
        <w:pStyle w:val="ListParagraph"/>
        <w:numPr>
          <w:ilvl w:val="0"/>
          <w:numId w:val="18"/>
        </w:numPr>
        <w:rPr>
          <w:b/>
        </w:rPr>
      </w:pPr>
      <w:r w:rsidRPr="00784B29">
        <w:t>This study contributes to a</w:t>
      </w:r>
      <w:r w:rsidR="006F71E5" w:rsidRPr="00784B29">
        <w:t xml:space="preserve"> </w:t>
      </w:r>
      <w:r w:rsidR="00F02B1B" w:rsidRPr="00784B29">
        <w:t>limited pool of research focusing on the experiences of adults with disabilities</w:t>
      </w:r>
      <w:r w:rsidR="00333AD5" w:rsidRPr="00784B29">
        <w:t xml:space="preserve">, a group </w:t>
      </w:r>
      <w:r w:rsidR="00A25D54" w:rsidRPr="00784B29">
        <w:t>expected to be disproportionately affected</w:t>
      </w:r>
      <w:r w:rsidR="00231751">
        <w:t xml:space="preserve"> during this time</w:t>
      </w:r>
      <w:r w:rsidR="00A25D54" w:rsidRPr="00784B29">
        <w:t>.</w:t>
      </w:r>
    </w:p>
    <w:p w14:paraId="1D4090B2" w14:textId="0BEE5FD3" w:rsidR="00DC1484" w:rsidRPr="00396604" w:rsidRDefault="007F4AB8" w:rsidP="00396604">
      <w:pPr>
        <w:pStyle w:val="ListParagraph"/>
        <w:numPr>
          <w:ilvl w:val="0"/>
          <w:numId w:val="18"/>
        </w:numPr>
        <w:rPr>
          <w:b/>
          <w:bCs/>
        </w:rPr>
      </w:pPr>
      <w:r w:rsidRPr="00784B29">
        <w:t xml:space="preserve">This study assesses outcomes which </w:t>
      </w:r>
      <w:r w:rsidR="006301B0" w:rsidRPr="00784B29">
        <w:t>tend to be overlooked in research</w:t>
      </w:r>
      <w:r w:rsidR="006301B0">
        <w:t xml:space="preserve"> involving</w:t>
      </w:r>
      <w:r w:rsidR="000D2FBF">
        <w:t xml:space="preserve"> </w:t>
      </w:r>
      <w:r w:rsidR="007D2570">
        <w:t xml:space="preserve">adults with </w:t>
      </w:r>
      <w:r w:rsidR="006301B0">
        <w:t>disabilities</w:t>
      </w:r>
      <w:r w:rsidR="00A242F6">
        <w:t>.</w:t>
      </w:r>
    </w:p>
    <w:p w14:paraId="5E6F5C61" w14:textId="1AC4F4E4" w:rsidR="00E71CDE" w:rsidRDefault="00E71CDE">
      <w:pPr>
        <w:pStyle w:val="ListParagraph"/>
        <w:numPr>
          <w:ilvl w:val="0"/>
          <w:numId w:val="18"/>
        </w:numPr>
      </w:pPr>
      <w:r>
        <w:t xml:space="preserve">Recruitment via convenience sampling </w:t>
      </w:r>
      <w:r w:rsidR="006020E4">
        <w:t xml:space="preserve">and small sample size </w:t>
      </w:r>
      <w:r>
        <w:t>mean that find</w:t>
      </w:r>
      <w:r w:rsidR="00EF2FB3">
        <w:t>ing</w:t>
      </w:r>
      <w:r>
        <w:t>s cannot be extrapolated to the general population.</w:t>
      </w:r>
    </w:p>
    <w:p w14:paraId="2870849C" w14:textId="44EEDD17" w:rsidR="00EF2FB3" w:rsidRDefault="004348A9">
      <w:pPr>
        <w:pStyle w:val="ListParagraph"/>
        <w:numPr>
          <w:ilvl w:val="0"/>
          <w:numId w:val="18"/>
        </w:numPr>
      </w:pPr>
      <w:r>
        <w:t xml:space="preserve">This study would have benefited from </w:t>
      </w:r>
      <w:r w:rsidR="002C41AD">
        <w:t xml:space="preserve">observing the same outcome measures at another timepoint earlier in the pandemic or prior to the pandemic to assess how attitudes and behaviours may have changed. </w:t>
      </w:r>
    </w:p>
    <w:p w14:paraId="1AA49C9D" w14:textId="77777777" w:rsidR="00BE5F6E" w:rsidRDefault="00BE5F6E" w:rsidP="00396604">
      <w:pPr>
        <w:pStyle w:val="ListParagraph"/>
      </w:pPr>
    </w:p>
    <w:p w14:paraId="12DA981A" w14:textId="7911E0A5" w:rsidR="003D5C5D" w:rsidRDefault="003D5C5D">
      <w:r>
        <w:br w:type="page"/>
      </w:r>
    </w:p>
    <w:p w14:paraId="255D7430" w14:textId="0C19C920" w:rsidR="006B13B8" w:rsidRPr="006B13B8" w:rsidRDefault="006B13B8" w:rsidP="006B13B8">
      <w:pPr>
        <w:rPr>
          <w:b/>
          <w:bCs/>
        </w:rPr>
      </w:pPr>
      <w:r w:rsidRPr="006B13B8">
        <w:rPr>
          <w:b/>
          <w:bCs/>
        </w:rPr>
        <w:lastRenderedPageBreak/>
        <w:t>Introduction</w:t>
      </w:r>
    </w:p>
    <w:p w14:paraId="5FC38DF5" w14:textId="0C6744E4" w:rsidR="0098030A" w:rsidRDefault="00A220C9">
      <w:pPr>
        <w:jc w:val="both"/>
      </w:pPr>
      <w:r>
        <w:t>In March 2020</w:t>
      </w:r>
      <w:r w:rsidR="00A66A71">
        <w:t xml:space="preserve"> the World Health Organisation declared the coronavirus outbreak a pandemic. In the same month</w:t>
      </w:r>
      <w:r>
        <w:t xml:space="preserve">, </w:t>
      </w:r>
      <w:r w:rsidR="006305D2">
        <w:t>COVID</w:t>
      </w:r>
      <w:r w:rsidR="00D55551">
        <w:t>-19</w:t>
      </w:r>
      <w:r w:rsidR="006305D2">
        <w:t xml:space="preserve"> cases began to </w:t>
      </w:r>
      <w:r w:rsidR="00F94870">
        <w:t>surge</w:t>
      </w:r>
      <w:r w:rsidR="00861B81">
        <w:t>,</w:t>
      </w:r>
      <w:r w:rsidR="00A66A71">
        <w:t xml:space="preserve"> and</w:t>
      </w:r>
      <w:r w:rsidR="006A2C44">
        <w:t xml:space="preserve"> </w:t>
      </w:r>
      <w:r w:rsidR="00082B09">
        <w:t xml:space="preserve">the </w:t>
      </w:r>
      <w:r w:rsidR="00590CEC">
        <w:t xml:space="preserve">death toll </w:t>
      </w:r>
      <w:r w:rsidR="00F94870">
        <w:t>started</w:t>
      </w:r>
      <w:r w:rsidR="00590CEC">
        <w:t xml:space="preserve"> to rise</w:t>
      </w:r>
      <w:r w:rsidR="00A66A71" w:rsidRPr="00A66A71">
        <w:t xml:space="preserve"> </w:t>
      </w:r>
      <w:r w:rsidR="00A66A71">
        <w:t>in the United Kingdom (UK)</w:t>
      </w:r>
      <w:r w:rsidR="000D4EA0">
        <w:t xml:space="preserve">. </w:t>
      </w:r>
      <w:r w:rsidR="00C83E4F">
        <w:t>In response</w:t>
      </w:r>
      <w:r w:rsidR="000D4EA0">
        <w:t>,</w:t>
      </w:r>
      <w:r w:rsidR="00C83E4F">
        <w:t xml:space="preserve"> the UK government put </w:t>
      </w:r>
      <w:r w:rsidR="00874CD4">
        <w:t xml:space="preserve">a range of </w:t>
      </w:r>
      <w:r w:rsidR="00C83E4F">
        <w:t>measures in place</w:t>
      </w:r>
      <w:r w:rsidR="006B13B8">
        <w:t xml:space="preserve"> to mitigate the spread of coronavirus</w:t>
      </w:r>
      <w:r w:rsidR="0029468B">
        <w:t xml:space="preserve"> including </w:t>
      </w:r>
      <w:r w:rsidR="007F51D4">
        <w:t>a push to work from home where possible; social distancing (keeping</w:t>
      </w:r>
      <w:r w:rsidR="00581AAE">
        <w:t xml:space="preserve"> at least</w:t>
      </w:r>
      <w:r w:rsidR="007F51D4">
        <w:t xml:space="preserve"> 2m </w:t>
      </w:r>
      <w:r w:rsidR="00A329FE">
        <w:t>distance</w:t>
      </w:r>
      <w:r w:rsidR="007F51D4">
        <w:t xml:space="preserve"> from others) and mask</w:t>
      </w:r>
      <w:r w:rsidR="008A43E3">
        <w:t>-</w:t>
      </w:r>
      <w:r w:rsidR="007F51D4">
        <w:t>wearing indoors. P</w:t>
      </w:r>
      <w:r w:rsidR="0029468B">
        <w:t xml:space="preserve">eople </w:t>
      </w:r>
      <w:r w:rsidR="000A44D0">
        <w:t xml:space="preserve">at high-risk of contracting coronavirus </w:t>
      </w:r>
      <w:r w:rsidR="00761AC4">
        <w:t xml:space="preserve">due to underlying health conditions </w:t>
      </w:r>
      <w:r w:rsidR="00247FA0">
        <w:t xml:space="preserve">were </w:t>
      </w:r>
      <w:r w:rsidR="00761AC4">
        <w:t xml:space="preserve">advised </w:t>
      </w:r>
      <w:r w:rsidR="00247FA0">
        <w:t>to</w:t>
      </w:r>
      <w:r w:rsidR="00EC36B2">
        <w:t xml:space="preserve"> shield</w:t>
      </w:r>
      <w:r w:rsidR="00315ED7">
        <w:t>,</w:t>
      </w:r>
      <w:r w:rsidR="00EC36B2">
        <w:t xml:space="preserve"> </w:t>
      </w:r>
      <w:r w:rsidR="00247FA0">
        <w:t>while</w:t>
      </w:r>
      <w:r w:rsidR="001E5172">
        <w:t xml:space="preserve"> people</w:t>
      </w:r>
      <w:r w:rsidR="000A44D0">
        <w:t xml:space="preserve"> </w:t>
      </w:r>
      <w:r w:rsidR="0029468B">
        <w:t>with COVID</w:t>
      </w:r>
      <w:r w:rsidR="00D55551">
        <w:t>-19</w:t>
      </w:r>
      <w:r w:rsidR="0029468B">
        <w:t xml:space="preserve"> symptoms</w:t>
      </w:r>
      <w:r w:rsidR="00D55551">
        <w:t xml:space="preserve"> (a new continuous cough, a high temperature and/or a loss of smell or taste)</w:t>
      </w:r>
      <w:r w:rsidR="0029468B">
        <w:t xml:space="preserve"> </w:t>
      </w:r>
      <w:r w:rsidR="008F7DD0">
        <w:t xml:space="preserve">were required to self-isolate </w:t>
      </w:r>
      <w:r w:rsidR="0029468B">
        <w:t>and travellers</w:t>
      </w:r>
      <w:r w:rsidR="007C0B7D">
        <w:t xml:space="preserve"> com</w:t>
      </w:r>
      <w:r w:rsidR="00247FA0">
        <w:t>ing</w:t>
      </w:r>
      <w:r w:rsidR="007C0B7D">
        <w:t xml:space="preserve"> from abroad</w:t>
      </w:r>
      <w:r w:rsidR="0029468B">
        <w:t xml:space="preserve"> </w:t>
      </w:r>
      <w:r w:rsidR="00247FA0">
        <w:t xml:space="preserve">were required </w:t>
      </w:r>
      <w:r w:rsidR="0029468B">
        <w:t xml:space="preserve">to </w:t>
      </w:r>
      <w:r w:rsidR="00CF4A2C">
        <w:t>quarantine</w:t>
      </w:r>
      <w:r w:rsidR="0084196B">
        <w:t xml:space="preserve">. All three </w:t>
      </w:r>
      <w:r w:rsidR="00E076D7">
        <w:t>measures require</w:t>
      </w:r>
      <w:r w:rsidR="00777EAF">
        <w:t>d</w:t>
      </w:r>
      <w:r w:rsidR="00E076D7">
        <w:t xml:space="preserve"> people to stay indoors and restrict contact with others</w:t>
      </w:r>
      <w:r w:rsidR="00EC3A42">
        <w:t>.</w:t>
      </w:r>
      <w:r w:rsidR="00DC1AD7">
        <w:t xml:space="preserve"> </w:t>
      </w:r>
      <w:r w:rsidR="00B6605F">
        <w:t>In addition,</w:t>
      </w:r>
      <w:r w:rsidR="00C564D7">
        <w:t xml:space="preserve"> </w:t>
      </w:r>
      <w:r w:rsidR="00B6605F">
        <w:t>the UK government has implemented t</w:t>
      </w:r>
      <w:r w:rsidR="00984FDC">
        <w:t xml:space="preserve">hree </w:t>
      </w:r>
      <w:r w:rsidR="004A6BA9">
        <w:t xml:space="preserve">national </w:t>
      </w:r>
      <w:r w:rsidR="009E17F9">
        <w:t>lockdown</w:t>
      </w:r>
      <w:r w:rsidR="00475264">
        <w:t>s</w:t>
      </w:r>
      <w:r w:rsidR="00B6605F">
        <w:t xml:space="preserve"> </w:t>
      </w:r>
      <w:r w:rsidR="00C564D7">
        <w:t xml:space="preserve">to date, </w:t>
      </w:r>
      <w:r w:rsidR="0005049C">
        <w:t xml:space="preserve">in </w:t>
      </w:r>
      <w:r w:rsidR="00F03682">
        <w:t xml:space="preserve">March </w:t>
      </w:r>
      <w:r w:rsidR="00B6605F">
        <w:t xml:space="preserve">2020, </w:t>
      </w:r>
      <w:r w:rsidR="00481A25">
        <w:t>November 2020</w:t>
      </w:r>
      <w:r w:rsidR="00B6605F">
        <w:t xml:space="preserve"> and</w:t>
      </w:r>
      <w:r w:rsidR="00303316">
        <w:t xml:space="preserve"> January 2021</w:t>
      </w:r>
      <w:r w:rsidR="005A72D8">
        <w:t>. These</w:t>
      </w:r>
      <w:r w:rsidR="00441CEC">
        <w:t xml:space="preserve"> </w:t>
      </w:r>
      <w:r w:rsidR="006B13B8">
        <w:t>required all but essential shops to shut, and people to stay at home and restrict their social contact</w:t>
      </w:r>
      <w:r w:rsidR="006D7C3B">
        <w:t xml:space="preserve"> except for essential purposes including food shopping, medical appointments and work where working from home was not possible</w:t>
      </w:r>
      <w:r w:rsidR="006B13B8">
        <w:t xml:space="preserve">. </w:t>
      </w:r>
    </w:p>
    <w:p w14:paraId="4BAC6C79" w14:textId="55549801" w:rsidR="006B13B8" w:rsidRDefault="006B13B8" w:rsidP="00C31A63">
      <w:pPr>
        <w:jc w:val="both"/>
      </w:pPr>
      <w:r>
        <w:t xml:space="preserve">These </w:t>
      </w:r>
      <w:r w:rsidR="00D86F50">
        <w:t xml:space="preserve">measures </w:t>
      </w:r>
      <w:r w:rsidR="00303316">
        <w:t xml:space="preserve">have </w:t>
      </w:r>
      <w:r>
        <w:t>resulted in disruption to daily activities, such as going to work, socialising, and exercise routines, with many being left without adequate exercise equipment or space</w:t>
      </w:r>
      <w:r w:rsidR="009A2795">
        <w:t xml:space="preserve"> to exercise</w:t>
      </w:r>
      <w:r>
        <w:t>, and no longer commuting by foot or bike. While people in the UK were allowed to exercise outdoors</w:t>
      </w:r>
      <w:r w:rsidR="008670FE">
        <w:t xml:space="preserve"> during</w:t>
      </w:r>
      <w:r w:rsidR="00874CD4">
        <w:t xml:space="preserve"> </w:t>
      </w:r>
      <w:r w:rsidR="000A44D0">
        <w:t>all</w:t>
      </w:r>
      <w:r w:rsidR="00874CD4">
        <w:t xml:space="preserve"> three </w:t>
      </w:r>
      <w:r w:rsidR="008670FE">
        <w:t>lockdowns</w:t>
      </w:r>
      <w:r>
        <w:t>, this was restricted to once per day, with those advised to shield</w:t>
      </w:r>
      <w:r w:rsidR="00A3499C">
        <w:t xml:space="preserve"> </w:t>
      </w:r>
      <w:r>
        <w:t xml:space="preserve">unable to exercise outside at all. </w:t>
      </w:r>
      <w:r w:rsidR="00FD54A1">
        <w:t>Regular physical activity has been linked with reduced levels of stress, depression, anxiety and inflammation, ultimately contributing to better physiological and psychological health outcomes.</w:t>
      </w:r>
      <w:r w:rsidR="005076D1">
        <w:fldChar w:fldCharType="begin"/>
      </w:r>
      <w:r w:rsidR="005076D1">
        <w:instrText xml:space="preserve"> ADDIN EN.CITE &lt;EndNote&gt;&lt;Cite&gt;&lt;Author&gt;Mikkelsen&lt;/Author&gt;&lt;Year&gt;2017&lt;/Year&gt;&lt;RecNum&gt;49&lt;/RecNum&gt;&lt;DisplayText&gt;&lt;style face="superscript"&gt;1&lt;/style&gt;&lt;/DisplayText&gt;&lt;record&gt;&lt;rec-number&gt;49&lt;/rec-number&gt;&lt;foreign-keys&gt;&lt;key app="EN" db-id="222tddtdl0v9w6e02v2x55vtfxpa9rfwf55x" timestamp="1652780829"&gt;49&lt;/key&gt;&lt;/foreign-keys&gt;&lt;ref-type name="Journal Article"&gt;17&lt;/ref-type&gt;&lt;contributors&gt;&lt;authors&gt;&lt;author&gt;Mikkelsen, K.&lt;/author&gt;&lt;author&gt;Stojanovska, L.&lt;/author&gt;&lt;author&gt;Polenakovic, M.&lt;/author&gt;&lt;author&gt;Bosevski, M.&lt;/author&gt;&lt;author&gt;Apostolopoulos, V.&lt;/author&gt;&lt;/authors&gt;&lt;/contributors&gt;&lt;auth-address&gt;Centre for Chronic Disease, College of Health and Biomedicine, Victoria University, Melbourne, Australia.&amp;#xD;Macedonian Academy of Science and Arts, Skopje, Macedonia.&amp;#xD;University Cardiology Clinic, Medical School, Skopje, Macedonia.&amp;#xD;Centre for Chronic Disease, College of Health and Biomedicine, Victoria University, Melbourne, Australia. Electronic address: vasso.apostolopoulos@vu.edu.au.&lt;/auth-address&gt;&lt;titles&gt;&lt;title&gt;Exercise and mental health&lt;/title&gt;&lt;secondary-title&gt;Maturitas&lt;/secondary-title&gt;&lt;/titles&gt;&lt;periodical&gt;&lt;full-title&gt;Maturitas&lt;/full-title&gt;&lt;/periodical&gt;&lt;pages&gt;48-56&lt;/pages&gt;&lt;volume&gt;106&lt;/volume&gt;&lt;edition&gt;2017/11/19&lt;/edition&gt;&lt;keywords&gt;&lt;keyword&gt;Affect/*physiology&lt;/keyword&gt;&lt;keyword&gt;Animals&lt;/keyword&gt;&lt;keyword&gt;Exercise/*physiology&lt;/keyword&gt;&lt;keyword&gt;Humans&lt;/keyword&gt;&lt;keyword&gt;*Mental Health&lt;/keyword&gt;&lt;keyword&gt;Exercise&lt;/keyword&gt;&lt;keyword&gt;Immune system&lt;/keyword&gt;&lt;keyword&gt;Inflammation&lt;/keyword&gt;&lt;keyword&gt;Mental health&lt;/keyword&gt;&lt;keyword&gt;Mood stress&lt;/keyword&gt;&lt;/keywords&gt;&lt;dates&gt;&lt;year&gt;2017&lt;/year&gt;&lt;pub-dates&gt;&lt;date&gt;Dec&lt;/date&gt;&lt;/pub-dates&gt;&lt;/dates&gt;&lt;isbn&gt;1873-4111 (Electronic)&amp;#xD;0378-5122 (Linking)&lt;/isbn&gt;&lt;accession-num&gt;29150166&lt;/accession-num&gt;&lt;urls&gt;&lt;related-urls&gt;&lt;url&gt;https://www.ncbi.nlm.nih.gov/pubmed/29150166&lt;/url&gt;&lt;/related-urls&gt;&lt;/urls&gt;&lt;electronic-resource-num&gt;10.1016/j.maturitas.2017.09.003&lt;/electronic-resource-num&gt;&lt;/record&gt;&lt;/Cite&gt;&lt;/EndNote&gt;</w:instrText>
      </w:r>
      <w:r w:rsidR="005076D1">
        <w:fldChar w:fldCharType="separate"/>
      </w:r>
      <w:r w:rsidR="005076D1" w:rsidRPr="005076D1">
        <w:rPr>
          <w:noProof/>
          <w:vertAlign w:val="superscript"/>
        </w:rPr>
        <w:t>1</w:t>
      </w:r>
      <w:r w:rsidR="005076D1">
        <w:fldChar w:fldCharType="end"/>
      </w:r>
      <w:r w:rsidR="00FD54A1">
        <w:t xml:space="preserve"> </w:t>
      </w:r>
      <w:r>
        <w:t>Research found that exercise frequency decreased between the first and second UK lockdowns while sedentary activities</w:t>
      </w:r>
      <w:r w:rsidR="00270697">
        <w:t>,</w:t>
      </w:r>
      <w:r>
        <w:t xml:space="preserve"> e.g. working, watching TV and gaming</w:t>
      </w:r>
      <w:r w:rsidR="00270697">
        <w:t>,</w:t>
      </w:r>
      <w:r>
        <w:t xml:space="preserve"> increased</w:t>
      </w:r>
      <w:r w:rsidR="005F24D8">
        <w:t>.</w:t>
      </w:r>
      <w:r w:rsidR="005076D1">
        <w:fldChar w:fldCharType="begin"/>
      </w:r>
      <w:r w:rsidR="005076D1">
        <w:instrText xml:space="preserve"> ADDIN EN.CITE &lt;EndNote&gt;&lt;Cite&gt;&lt;Author&gt;Fancourt D&lt;/Author&gt;&lt;Year&gt;2021&lt;/Year&gt;&lt;RecNum&gt;50&lt;/RecNum&gt;&lt;DisplayText&gt;&lt;style face="superscript"&gt;2&lt;/style&gt;&lt;/DisplayText&gt;&lt;record&gt;&lt;rec-number&gt;50&lt;/rec-number&gt;&lt;foreign-keys&gt;&lt;key app="EN" db-id="222tddtdl0v9w6e02v2x55vtfxpa9rfwf55x" timestamp="1652781021"&gt;50&lt;/key&gt;&lt;/foreign-keys&gt;&lt;ref-type name="Web Page"&gt;12&lt;/ref-type&gt;&lt;contributors&gt;&lt;authors&gt;&lt;author&gt;Fancourt D,, Bu F, Mak HW, Steptoe A.&lt;/author&gt;&lt;/authors&gt;&lt;/contributors&gt;&lt;titles&gt;&lt;title&gt;Covid-19 Social Study Results Release 29.&lt;/title&gt;&lt;/titles&gt;&lt;volume&gt;2021&lt;/volume&gt;&lt;number&gt;03 March&lt;/number&gt;&lt;dates&gt;&lt;year&gt;2021&lt;/year&gt;&lt;/dates&gt;&lt;urls&gt;&lt;related-urls&gt;&lt;url&gt;https://www.covidsocialstudy.org/_files/ugd/3d9db5_59d1b940054440bbb52a72b6bd0b0a06.pdf&lt;/url&gt;&lt;/related-urls&gt;&lt;/urls&gt;&lt;/record&gt;&lt;/Cite&gt;&lt;/EndNote&gt;</w:instrText>
      </w:r>
      <w:r w:rsidR="005076D1">
        <w:fldChar w:fldCharType="separate"/>
      </w:r>
      <w:r w:rsidR="005076D1" w:rsidRPr="005076D1">
        <w:rPr>
          <w:noProof/>
          <w:vertAlign w:val="superscript"/>
        </w:rPr>
        <w:t>2</w:t>
      </w:r>
      <w:r w:rsidR="005076D1">
        <w:fldChar w:fldCharType="end"/>
      </w:r>
      <w:r>
        <w:t xml:space="preserve"> Levels of stress, anxiety or depression have </w:t>
      </w:r>
      <w:r w:rsidR="002A12FF">
        <w:t xml:space="preserve">all </w:t>
      </w:r>
      <w:r>
        <w:t>increased during the pandemic due to financial-, employment-, social-, and health-related concerns, and caring responsibilities.</w:t>
      </w:r>
      <w:r w:rsidR="005076D1">
        <w:fldChar w:fldCharType="begin">
          <w:fldData xml:space="preserve">PEVuZE5vdGU+PENpdGU+PEF1dGhvcj5LaGFkZW1pYW48L0F1dGhvcj48WWVhcj4yMDIxPC9ZZWFy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</w:fldData>
        </w:fldChar>
      </w:r>
      <w:r w:rsidR="00F22672">
        <w:instrText xml:space="preserve"> ADDIN EN.CITE </w:instrText>
      </w:r>
      <w:r w:rsidR="00F22672">
        <w:fldChar w:fldCharType="begin">
          <w:fldData xml:space="preserve">PEVuZE5vdGU+PENpdGU+PEF1dGhvcj5LaGFkZW1pYW48L0F1dGhvcj48WWVhcj4yMDIxPC9ZZWFy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</w:fldData>
        </w:fldChar>
      </w:r>
      <w:r w:rsidR="00F22672">
        <w:instrText xml:space="preserve"> ADDIN EN.CITE.DATA </w:instrText>
      </w:r>
      <w:r w:rsidR="00F22672">
        <w:fldChar w:fldCharType="end"/>
      </w:r>
      <w:r w:rsidR="005076D1">
        <w:fldChar w:fldCharType="separate"/>
      </w:r>
      <w:r w:rsidR="00F22672" w:rsidRPr="00F22672">
        <w:rPr>
          <w:noProof/>
          <w:vertAlign w:val="superscript"/>
        </w:rPr>
        <w:t>3-6</w:t>
      </w:r>
      <w:r w:rsidR="005076D1">
        <w:fldChar w:fldCharType="end"/>
      </w:r>
      <w:r>
        <w:t xml:space="preserve"> </w:t>
      </w:r>
      <w:r w:rsidR="002A12FF">
        <w:t>There is a risk that p</w:t>
      </w:r>
      <w:r>
        <w:t xml:space="preserve">eople </w:t>
      </w:r>
      <w:r w:rsidR="00725FA4">
        <w:t>may</w:t>
      </w:r>
      <w:r>
        <w:t xml:space="preserve"> have </w:t>
      </w:r>
      <w:r w:rsidR="007705AB">
        <w:t>used</w:t>
      </w:r>
      <w:r>
        <w:t xml:space="preserve"> maladaptive coping mechanisms such as comfort-eating, smoking, alcohol or drugs during </w:t>
      </w:r>
      <w:r w:rsidR="00474A1F">
        <w:t xml:space="preserve">this </w:t>
      </w:r>
      <w:r>
        <w:t>period,</w:t>
      </w:r>
      <w:r w:rsidR="00F22672">
        <w:fldChar w:fldCharType="begin">
          <w:fldData xml:space="preserve">PEVuZE5vdGU+PENpdGU+PEF1dGhvcj5Db3VsdGhhcmQ8L0F1dGhvcj48WWVhcj4yMDIxPC9ZZWFy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</w:fldData>
        </w:fldChar>
      </w:r>
      <w:r w:rsidR="00F22672">
        <w:instrText xml:space="preserve"> ADDIN EN.CITE </w:instrText>
      </w:r>
      <w:r w:rsidR="00F22672">
        <w:fldChar w:fldCharType="begin">
          <w:fldData xml:space="preserve">PEVuZE5vdGU+PENpdGU+PEF1dGhvcj5Db3VsdGhhcmQ8L0F1dGhvcj48WWVhcj4yMDIxPC9ZZWFy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</w:fldData>
        </w:fldChar>
      </w:r>
      <w:r w:rsidR="00F22672">
        <w:instrText xml:space="preserve"> ADDIN EN.CITE.DATA </w:instrText>
      </w:r>
      <w:r w:rsidR="00F22672">
        <w:fldChar w:fldCharType="end"/>
      </w:r>
      <w:r w:rsidR="00F22672">
        <w:fldChar w:fldCharType="separate"/>
      </w:r>
      <w:r w:rsidR="00F22672" w:rsidRPr="00F22672">
        <w:rPr>
          <w:noProof/>
          <w:vertAlign w:val="superscript"/>
        </w:rPr>
        <w:t>7 8</w:t>
      </w:r>
      <w:r w:rsidR="00F22672">
        <w:fldChar w:fldCharType="end"/>
      </w:r>
      <w:r>
        <w:t xml:space="preserve"> although the evidence is mixed. Some research has identified increased smoking</w:t>
      </w:r>
      <w:r w:rsidR="00476078">
        <w:t>,</w:t>
      </w:r>
      <w:r w:rsidR="0062197E">
        <w:fldChar w:fldCharType="begin"/>
      </w:r>
      <w:r w:rsidR="0062197E">
        <w:instrText xml:space="preserve"> ADDIN EN.CITE &lt;EndNote&gt;&lt;Cite&gt;&lt;Author&gt;Grogan&lt;/Author&gt;&lt;Year&gt;2022&lt;/Year&gt;&lt;RecNum&gt;53&lt;/RecNum&gt;&lt;DisplayText&gt;&lt;style face="superscript"&gt;9&lt;/style&gt;&lt;/DisplayText&gt;&lt;record&gt;&lt;rec-number&gt;53&lt;/rec-number&gt;&lt;foreign-keys&gt;&lt;key app="EN" db-id="222tddtdl0v9w6e02v2x55vtfxpa9rfwf55x" timestamp="1652781173"&gt;53&lt;/key&gt;&lt;/foreign-keys&gt;&lt;ref-type name="Journal Article"&gt;17&lt;/ref-type&gt;&lt;contributors&gt;&lt;authors&gt;&lt;author&gt;Grogan, S.&lt;/author&gt;&lt;author&gt;Walker, L.&lt;/author&gt;&lt;author&gt;McChesney, G.&lt;/author&gt;&lt;author&gt;Gee, I.&lt;/author&gt;&lt;author&gt;Gough, B.&lt;/author&gt;&lt;author&gt;Cordero, M. I.&lt;/author&gt;&lt;/authors&gt;&lt;/contributors&gt;&lt;auth-address&gt;Department of Psychology, Manchester Metropolitan University, Manchester, UK.&amp;#xD;Public Health Institute, Liverpool John Moores University, Liverpool, UK.&amp;#xD;School of Social Sciences, Leeds Beckett University, Leeds, UK.&lt;/auth-address&gt;&lt;titles&gt;&lt;title&gt;How has COVID-19 lockdown impacted smoking? A thematic analysis of written accounts from UK smokers&lt;/title&gt;&lt;secondary-title&gt;Psychol Health&lt;/secondary-title&gt;&lt;/titles&gt;&lt;periodical&gt;&lt;full-title&gt;Psychol Health&lt;/full-title&gt;&lt;/periodical&gt;&lt;pages&gt;17-33&lt;/pages&gt;&lt;volume&gt;37&lt;/volume&gt;&lt;number&gt;1&lt;/number&gt;&lt;edition&gt;2020/12/19&lt;/edition&gt;&lt;keywords&gt;&lt;keyword&gt;Adult&lt;/keyword&gt;&lt;keyword&gt;*covid-19&lt;/keyword&gt;&lt;keyword&gt;Communicable Disease Control&lt;/keyword&gt;&lt;keyword&gt;Humans&lt;/keyword&gt;&lt;keyword&gt;SARS-CoV-2&lt;/keyword&gt;&lt;keyword&gt;*Smokers&lt;/keyword&gt;&lt;keyword&gt;Smoking&lt;/keyword&gt;&lt;keyword&gt;United Kingdom&lt;/keyword&gt;&lt;keyword&gt;*Smoking&lt;/keyword&gt;&lt;keyword&gt;*health threat&lt;/keyword&gt;&lt;keyword&gt;*lockdown&lt;/keyword&gt;&lt;keyword&gt;*stress&lt;/keyword&gt;&lt;keyword&gt;*thematic analysis&lt;/keyword&gt;&lt;/keywords&gt;&lt;dates&gt;&lt;year&gt;2022&lt;/year&gt;&lt;pub-dates&gt;&lt;date&gt;Jan&lt;/date&gt;&lt;/pub-dates&gt;&lt;/dates&gt;&lt;isbn&gt;1476-8321 (Electronic)&amp;#xD;0887-0446 (Linking)&lt;/isbn&gt;&lt;accession-num&gt;33336583&lt;/accession-num&gt;&lt;urls&gt;&lt;related-urls&gt;&lt;url&gt;https://www.ncbi.nlm.nih.gov/pubmed/33336583&lt;/url&gt;&lt;/related-urls&gt;&lt;/urls&gt;&lt;electronic-resource-num&gt;10.1080/08870446.2020.1862110&lt;/electronic-resource-num&gt;&lt;/record&gt;&lt;/Cite&gt;&lt;/EndNote&gt;</w:instrText>
      </w:r>
      <w:r w:rsidR="0062197E">
        <w:fldChar w:fldCharType="separate"/>
      </w:r>
      <w:r w:rsidR="0062197E" w:rsidRPr="0062197E">
        <w:rPr>
          <w:noProof/>
          <w:vertAlign w:val="superscript"/>
        </w:rPr>
        <w:t>9</w:t>
      </w:r>
      <w:r w:rsidR="0062197E">
        <w:fldChar w:fldCharType="end"/>
      </w:r>
      <w:r>
        <w:t xml:space="preserve"> </w:t>
      </w:r>
      <w:r w:rsidR="00476078" w:rsidRPr="00C31A63">
        <w:t>overeating and subsequent weight gain</w:t>
      </w:r>
      <w:r w:rsidR="008E7594">
        <w:t xml:space="preserve"> </w:t>
      </w:r>
      <w:r w:rsidR="004415B7" w:rsidRPr="00C31A63">
        <w:t xml:space="preserve">to cope with </w:t>
      </w:r>
      <w:r w:rsidR="002A12FF">
        <w:t>greater</w:t>
      </w:r>
      <w:r w:rsidR="004415B7" w:rsidRPr="00C31A63">
        <w:t xml:space="preserve"> levels of </w:t>
      </w:r>
      <w:r>
        <w:t xml:space="preserve">stress and anxiety at this time. </w:t>
      </w:r>
      <w:r w:rsidR="00316889">
        <w:t>A</w:t>
      </w:r>
      <w:r w:rsidR="0027360E">
        <w:t>n English</w:t>
      </w:r>
      <w:r w:rsidR="008E7594">
        <w:t xml:space="preserve"> study</w:t>
      </w:r>
      <w:r w:rsidR="008E7594">
        <w:fldChar w:fldCharType="begin">
          <w:fldData xml:space="preserve">PEVuZE5vdGU+PENpdGU+PEF1dGhvcj5KYWNrc29uPC9BdXRob3I+PFllYXI+MjAyMTwvWWVhcj48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</w:fldData>
        </w:fldChar>
      </w:r>
      <w:r w:rsidR="008E7594">
        <w:instrText xml:space="preserve"> ADDIN EN.CITE </w:instrText>
      </w:r>
      <w:r w:rsidR="008E7594">
        <w:fldChar w:fldCharType="begin">
          <w:fldData xml:space="preserve">PEVuZE5vdGU+PENpdGU+PEF1dGhvcj5KYWNrc29uPC9BdXRob3I+PFllYXI+MjAyMTwvWWVhcj48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</w:fldData>
        </w:fldChar>
      </w:r>
      <w:r w:rsidR="008E7594">
        <w:instrText xml:space="preserve"> ADDIN EN.CITE.DATA </w:instrText>
      </w:r>
      <w:r w:rsidR="008E7594">
        <w:fldChar w:fldCharType="end"/>
      </w:r>
      <w:r w:rsidR="008E7594">
        <w:fldChar w:fldCharType="separate"/>
      </w:r>
      <w:r w:rsidR="008E7594" w:rsidRPr="008E7594">
        <w:rPr>
          <w:noProof/>
          <w:vertAlign w:val="superscript"/>
        </w:rPr>
        <w:t>10</w:t>
      </w:r>
      <w:r w:rsidR="008E7594">
        <w:fldChar w:fldCharType="end"/>
      </w:r>
      <w:r w:rsidR="0027360E">
        <w:t xml:space="preserve"> </w:t>
      </w:r>
      <w:r>
        <w:t xml:space="preserve">found an increase in the prevalence of high-risk drinking, but no change in smoking prevalence, and increased rates of smoking cessation and attempts to quit during the </w:t>
      </w:r>
      <w:r w:rsidR="003810AA">
        <w:t xml:space="preserve">first UK </w:t>
      </w:r>
      <w:r>
        <w:t>lockdown. In contrast,</w:t>
      </w:r>
      <w:r w:rsidR="00C05619">
        <w:t xml:space="preserve"> another UK</w:t>
      </w:r>
      <w:r w:rsidR="00AA0EA0">
        <w:t xml:space="preserve"> study</w:t>
      </w:r>
      <w:r w:rsidR="00AA0EA0">
        <w:fldChar w:fldCharType="begin"/>
      </w:r>
      <w:r w:rsidR="00AA0EA0">
        <w:instrText xml:space="preserve"> ADDIN EN.CITE &lt;EndNote&gt;&lt;Cite&gt;&lt;Author&gt;Fancourt D&lt;/Author&gt;&lt;Year&gt;2021&lt;/Year&gt;&lt;RecNum&gt;50&lt;/RecNum&gt;&lt;DisplayText&gt;&lt;style face="superscript"&gt;2&lt;/style&gt;&lt;/DisplayText&gt;&lt;record&gt;&lt;rec-number&gt;50&lt;/rec-number&gt;&lt;foreign-keys&gt;&lt;key app="EN" db-id="222tddtdl0v9w6e02v2x55vtfxpa9rfwf55x" timestamp="1652781021"&gt;50&lt;/key&gt;&lt;/foreign-keys&gt;&lt;ref-type name="Web Page"&gt;12&lt;/ref-type&gt;&lt;contributors&gt;&lt;authors&gt;&lt;author&gt;Fancourt D,, Bu F, Mak HW, Steptoe A.&lt;/author&gt;&lt;/authors&gt;&lt;/contributors&gt;&lt;titles&gt;&lt;title&gt;Covid-19 Social Study Results Release 29.&lt;/title&gt;&lt;/titles&gt;&lt;volume&gt;2021&lt;/volume&gt;&lt;number&gt;03 March&lt;/number&gt;&lt;dates&gt;&lt;year&gt;2021&lt;/year&gt;&lt;/dates&gt;&lt;urls&gt;&lt;related-urls&gt;&lt;url&gt;https://www.covidsocialstudy.org/_files/ugd/3d9db5_59d1b940054440bbb52a72b6bd0b0a06.pdf&lt;/url&gt;&lt;/related-urls&gt;&lt;/urls&gt;&lt;/record&gt;&lt;/Cite&gt;&lt;/EndNote&gt;</w:instrText>
      </w:r>
      <w:r w:rsidR="00AA0EA0">
        <w:fldChar w:fldCharType="separate"/>
      </w:r>
      <w:r w:rsidR="00AA0EA0" w:rsidRPr="00AA0EA0">
        <w:rPr>
          <w:noProof/>
          <w:vertAlign w:val="superscript"/>
        </w:rPr>
        <w:t>2</w:t>
      </w:r>
      <w:r w:rsidR="00AA0EA0">
        <w:fldChar w:fldCharType="end"/>
      </w:r>
      <w:r w:rsidR="00C05619">
        <w:t xml:space="preserve"> </w:t>
      </w:r>
      <w:r>
        <w:t xml:space="preserve">found that smoking, alcohol consumption and eating habits remained largely the same between the first </w:t>
      </w:r>
      <w:r w:rsidR="00980B05">
        <w:t>and third</w:t>
      </w:r>
      <w:r>
        <w:t xml:space="preserve"> UK lockdowns. </w:t>
      </w:r>
      <w:r w:rsidR="00F84308">
        <w:t>However, s</w:t>
      </w:r>
      <w:r>
        <w:t xml:space="preserve">ustained changes in drinking </w:t>
      </w:r>
      <w:r w:rsidR="00C05619">
        <w:t>alcohol</w:t>
      </w:r>
      <w:r w:rsidR="00F74A2B">
        <w:t xml:space="preserve"> and eating behaviours</w:t>
      </w:r>
      <w:r w:rsidR="00C05619">
        <w:t xml:space="preserve"> </w:t>
      </w:r>
      <w:r>
        <w:t xml:space="preserve">were found in a </w:t>
      </w:r>
      <w:r w:rsidR="00F84308">
        <w:t>small propo</w:t>
      </w:r>
      <w:r w:rsidR="003F2EBB">
        <w:t>rtion of</w:t>
      </w:r>
      <w:r w:rsidR="00F84308">
        <w:t xml:space="preserve"> </w:t>
      </w:r>
      <w:r>
        <w:t>participants</w:t>
      </w:r>
      <w:r w:rsidR="00F74A2B">
        <w:t>.</w:t>
      </w:r>
      <w:r w:rsidR="00AA0EA0">
        <w:fldChar w:fldCharType="begin"/>
      </w:r>
      <w:r w:rsidR="00AA0EA0">
        <w:instrText xml:space="preserve"> ADDIN EN.CITE &lt;EndNote&gt;&lt;Cite&gt;&lt;Author&gt;Fancourt D&lt;/Author&gt;&lt;Year&gt;2021&lt;/Year&gt;&lt;RecNum&gt;50&lt;/RecNum&gt;&lt;DisplayText&gt;&lt;style face="superscript"&gt;2&lt;/style&gt;&lt;/DisplayText&gt;&lt;record&gt;&lt;rec-number&gt;50&lt;/rec-number&gt;&lt;foreign-keys&gt;&lt;key app="EN" db-id="222tddtdl0v9w6e02v2x55vtfxpa9rfwf55x" timestamp="1652781021"&gt;50&lt;/key&gt;&lt;/foreign-keys&gt;&lt;ref-type name="Web Page"&gt;12&lt;/ref-type&gt;&lt;contributors&gt;&lt;authors&gt;&lt;author&gt;Fancourt D,, Bu F, Mak HW, Steptoe A.&lt;/author&gt;&lt;/authors&gt;&lt;/contributors&gt;&lt;titles&gt;&lt;title&gt;Covid-19 Social Study Results Release 29.&lt;/title&gt;&lt;/titles&gt;&lt;volume&gt;2021&lt;/volume&gt;&lt;number&gt;03 March&lt;/number&gt;&lt;dates&gt;&lt;year&gt;2021&lt;/year&gt;&lt;/dates&gt;&lt;urls&gt;&lt;related-urls&gt;&lt;url&gt;https://www.covidsocialstudy.org/_files/ugd/3d9db5_59d1b940054440bbb52a72b6bd0b0a06.pdf&lt;/url&gt;&lt;/related-urls&gt;&lt;/urls&gt;&lt;/record&gt;&lt;/Cite&gt;&lt;/EndNote&gt;</w:instrText>
      </w:r>
      <w:r w:rsidR="00AA0EA0">
        <w:fldChar w:fldCharType="separate"/>
      </w:r>
      <w:r w:rsidR="00AA0EA0" w:rsidRPr="00AA0EA0">
        <w:rPr>
          <w:noProof/>
          <w:vertAlign w:val="superscript"/>
        </w:rPr>
        <w:t>2</w:t>
      </w:r>
      <w:r w:rsidR="00AA0EA0">
        <w:fldChar w:fldCharType="end"/>
      </w:r>
      <w:r w:rsidR="00F74A2B">
        <w:t xml:space="preserve"> </w:t>
      </w:r>
      <w:r w:rsidR="00F74A2B" w:rsidRPr="005269AB">
        <w:t>A healthy, balanced diet may play a role in protecting against noncommunicable</w:t>
      </w:r>
      <w:r w:rsidR="00AA0EA0">
        <w:t xml:space="preserve"> diseases</w:t>
      </w:r>
      <w:r w:rsidR="00AA0EA0">
        <w:fldChar w:fldCharType="begin"/>
      </w:r>
      <w:r w:rsidR="00AA0EA0">
        <w:instrText xml:space="preserve"> ADDIN EN.CITE &lt;EndNote&gt;&lt;Cite&gt;&lt;Author&gt;Branca F&lt;/Author&gt;&lt;Year&gt;2019&lt;/Year&gt;&lt;RecNum&gt;40&lt;/RecNum&gt;&lt;DisplayText&gt;&lt;style face="superscript"&gt;11&lt;/style&gt;&lt;/DisplayText&gt;&lt;record&gt;&lt;rec-number&gt;40&lt;/rec-number&gt;&lt;foreign-keys&gt;&lt;key app="EN" db-id="222tddtdl0v9w6e02v2x55vtfxpa9rfwf55x" timestamp="1631010963"&gt;40&lt;/key&gt;&lt;/foreign-keys&gt;&lt;ref-type name="Journal Article"&gt;17&lt;/ref-type&gt;&lt;contributors&gt;&lt;authors&gt;&lt;author&gt;Branca F,, Lartey A, Oenema S et al.&lt;/author&gt;&lt;/authors&gt;&lt;/contributors&gt;&lt;titles&gt;&lt;title&gt;Transforming the food system to fight non-communicable diseases &lt;/title&gt;&lt;secondary-title&gt;BMJ&lt;/secondary-title&gt;&lt;/titles&gt;&lt;periodical&gt;&lt;full-title&gt;BMJ&lt;/full-title&gt;&lt;/periodical&gt;&lt;pages&gt;24-29&lt;/pages&gt;&lt;volume&gt;364 &lt;/volume&gt;&lt;dates&gt;&lt;year&gt;2019&lt;/year&gt;&lt;/dates&gt;&lt;urls&gt;&lt;/urls&gt;&lt;/record&gt;&lt;/Cite&gt;&lt;/EndNote&gt;</w:instrText>
      </w:r>
      <w:r w:rsidR="00AA0EA0">
        <w:fldChar w:fldCharType="separate"/>
      </w:r>
      <w:r w:rsidR="00AA0EA0" w:rsidRPr="00AA0EA0">
        <w:rPr>
          <w:noProof/>
          <w:vertAlign w:val="superscript"/>
        </w:rPr>
        <w:t>11</w:t>
      </w:r>
      <w:r w:rsidR="00AA0EA0">
        <w:fldChar w:fldCharType="end"/>
      </w:r>
      <w:r w:rsidR="00F74A2B" w:rsidRPr="005269AB">
        <w:t xml:space="preserve"> and poor mental health</w:t>
      </w:r>
      <w:r w:rsidR="00F74A2B">
        <w:t>.</w:t>
      </w:r>
      <w:r w:rsidR="00AA0EA0">
        <w:fldChar w:fldCharType="begin">
          <w:fldData xml:space="preserve">PEVuZE5vdGU+PENpdGU+PEF1dGhvcj5GaXJ0aCBKPC9BdXRob3I+PFllYXI+MjAyMDwvWWVhcj48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</w:fldData>
        </w:fldChar>
      </w:r>
      <w:r w:rsidR="00AA0EA0">
        <w:instrText xml:space="preserve"> ADDIN EN.CITE </w:instrText>
      </w:r>
      <w:r w:rsidR="00AA0EA0">
        <w:fldChar w:fldCharType="begin">
          <w:fldData xml:space="preserve">PEVuZE5vdGU+PENpdGU+PEF1dGhvcj5GaXJ0aCBKPC9BdXRob3I+PFllYXI+MjAyMDwvWWVhcj48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</w:fldData>
        </w:fldChar>
      </w:r>
      <w:r w:rsidR="00AA0EA0">
        <w:instrText xml:space="preserve"> ADDIN EN.CITE.DATA </w:instrText>
      </w:r>
      <w:r w:rsidR="00AA0EA0">
        <w:fldChar w:fldCharType="end"/>
      </w:r>
      <w:r w:rsidR="00AA0EA0">
        <w:fldChar w:fldCharType="separate"/>
      </w:r>
      <w:r w:rsidR="00AA0EA0" w:rsidRPr="00AA0EA0">
        <w:rPr>
          <w:noProof/>
          <w:vertAlign w:val="superscript"/>
        </w:rPr>
        <w:t>12</w:t>
      </w:r>
      <w:r w:rsidR="00AA0EA0">
        <w:fldChar w:fldCharType="end"/>
      </w:r>
      <w:r w:rsidR="00F74A2B" w:rsidRPr="005269AB">
        <w:t xml:space="preserve"> </w:t>
      </w:r>
      <w:r>
        <w:t>An unhealthier diet adopted during lockdown, and reduced physical activity, were both independently linked to a greater negative mood score.</w:t>
      </w:r>
      <w:r w:rsidR="0068393F">
        <w:fldChar w:fldCharType="begin"/>
      </w:r>
      <w:r w:rsidR="0068393F">
        <w:instrText xml:space="preserve"> ADDIN EN.CITE &lt;EndNote&gt;&lt;Cite&gt;&lt;Author&gt;Ingram&lt;/Author&gt;&lt;Year&gt;2020&lt;/Year&gt;&lt;RecNum&gt;57&lt;/RecNum&gt;&lt;DisplayText&gt;&lt;style face="superscript"&gt;13&lt;/style&gt;&lt;/DisplayText&gt;&lt;record&gt;&lt;rec-number&gt;57&lt;/rec-number&gt;&lt;foreign-keys&gt;&lt;key app="EN" db-id="222tddtdl0v9w6e02v2x55vtfxpa9rfwf55x" timestamp="1652781671"&gt;57&lt;/key&gt;&lt;/foreign-keys&gt;&lt;ref-type name="Journal Article"&gt;17&lt;/ref-type&gt;&lt;contributors&gt;&lt;authors&gt;&lt;author&gt;Ingram, J.&lt;/author&gt;&lt;author&gt;Maciejewski, G.&lt;/author&gt;&lt;author&gt;Hand, C. J.&lt;/author&gt;&lt;/authors&gt;&lt;/contributors&gt;&lt;auth-address&gt;School of Education and Social Sciences, University of the West of Scotland, Paisley, United Kingdom.&amp;#xD;Department of Psychology, Glasgow Caledonian University, Glasgow, United Kingdom.&lt;/auth-address&gt;&lt;titles&gt;&lt;title&gt;Changes in Diet, Sleep, and Physical Activity Are Associated With Differences in Negative Mood During COVID-19 Lockdown&lt;/title&gt;&lt;secondary-title&gt;Front Psychol&lt;/secondary-title&gt;&lt;/titles&gt;&lt;periodical&gt;&lt;full-title&gt;Front Psychol&lt;/full-title&gt;&lt;/periodical&gt;&lt;pages&gt;588604&lt;/pages&gt;&lt;volume&gt;11&lt;/volume&gt;&lt;edition&gt;2020/09/29&lt;/edition&gt;&lt;keywords&gt;&lt;keyword&gt;Covid-19&lt;/keyword&gt;&lt;keyword&gt;alcohol&lt;/keyword&gt;&lt;keyword&gt;diet&lt;/keyword&gt;&lt;keyword&gt;lockdown&lt;/keyword&gt;&lt;keyword&gt;mental health&lt;/keyword&gt;&lt;keyword&gt;mood&lt;/keyword&gt;&lt;keyword&gt;physical activity&lt;/keyword&gt;&lt;keyword&gt;sleep&lt;/keyword&gt;&lt;/keywords&gt;&lt;dates&gt;&lt;year&gt;2020&lt;/year&gt;&lt;/dates&gt;&lt;isbn&gt;1664-1078 (Print)&amp;#xD;1664-1078 (Linking)&lt;/isbn&gt;&lt;accession-num&gt;32982903&lt;/accession-num&gt;&lt;urls&gt;&lt;related-urls&gt;&lt;url&gt;https://www.ncbi.nlm.nih.gov/pubmed/32982903&lt;/url&gt;&lt;/related-urls&gt;&lt;/urls&gt;&lt;custom2&gt;PMC7492645&lt;/custom2&gt;&lt;electronic-resource-num&gt;10.3389/fpsyg.2020.588604&lt;/electronic-resource-num&gt;&lt;/record&gt;&lt;/Cite&gt;&lt;/EndNote&gt;</w:instrText>
      </w:r>
      <w:r w:rsidR="0068393F">
        <w:fldChar w:fldCharType="separate"/>
      </w:r>
      <w:r w:rsidR="0068393F" w:rsidRPr="0068393F">
        <w:rPr>
          <w:noProof/>
          <w:vertAlign w:val="superscript"/>
        </w:rPr>
        <w:t>13</w:t>
      </w:r>
      <w:r w:rsidR="0068393F">
        <w:fldChar w:fldCharType="end"/>
      </w:r>
      <w:r>
        <w:t xml:space="preserve"> The negative effects of smoking and alcohol on health are well known, with smoking increasing the risk of health conditions such as certain cancers, coronary heart disease, and stroke,</w:t>
      </w:r>
      <w:r w:rsidR="0068393F">
        <w:fldChar w:fldCharType="begin">
          <w:fldData xml:space="preserve">PEVuZE5vdGU+PENpdGU+PEF1dGhvcj5HYW5kaW5pPC9BdXRob3I+PFllYXI+MjAwODwvWWVhcj48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</w:fldData>
        </w:fldChar>
      </w:r>
      <w:r w:rsidR="0068393F">
        <w:instrText xml:space="preserve"> ADDIN EN.CITE </w:instrText>
      </w:r>
      <w:r w:rsidR="0068393F">
        <w:fldChar w:fldCharType="begin">
          <w:fldData xml:space="preserve">PEVuZE5vdGU+PENpdGU+PEF1dGhvcj5HYW5kaW5pPC9BdXRob3I+PFllYXI+MjAwODwvWWVhcj48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</w:fldData>
        </w:fldChar>
      </w:r>
      <w:r w:rsidR="0068393F">
        <w:instrText xml:space="preserve"> ADDIN EN.CITE.DATA </w:instrText>
      </w:r>
      <w:r w:rsidR="0068393F">
        <w:fldChar w:fldCharType="end"/>
      </w:r>
      <w:r w:rsidR="0068393F">
        <w:fldChar w:fldCharType="separate"/>
      </w:r>
      <w:r w:rsidR="0068393F" w:rsidRPr="0068393F">
        <w:rPr>
          <w:noProof/>
          <w:vertAlign w:val="superscript"/>
        </w:rPr>
        <w:t>14 15</w:t>
      </w:r>
      <w:r w:rsidR="0068393F">
        <w:fldChar w:fldCharType="end"/>
      </w:r>
      <w:r>
        <w:t xml:space="preserve"> and heavy drinking being associated with</w:t>
      </w:r>
      <w:r w:rsidR="0068393F">
        <w:t xml:space="preserve"> obesity</w:t>
      </w:r>
      <w:r w:rsidR="0068393F">
        <w:fldChar w:fldCharType="begin"/>
      </w:r>
      <w:r w:rsidR="0068393F">
        <w:instrText xml:space="preserve"> ADDIN EN.CITE &lt;EndNote&gt;&lt;Cite&gt;&lt;Author&gt;Traversy&lt;/Author&gt;&lt;Year&gt;2015&lt;/Year&gt;&lt;RecNum&gt;60&lt;/RecNum&gt;&lt;DisplayText&gt;&lt;style face="superscript"&gt;16&lt;/style&gt;&lt;/DisplayText&gt;&lt;record&gt;&lt;rec-number&gt;60&lt;/rec-number&gt;&lt;foreign-keys&gt;&lt;key app="EN" db-id="222tddtdl0v9w6e02v2x55vtfxpa9rfwf55x" timestamp="1652781772"&gt;60&lt;/key&gt;&lt;/foreign-keys&gt;&lt;ref-type name="Journal Article"&gt;17&lt;/ref-type&gt;&lt;contributors&gt;&lt;authors&gt;&lt;author&gt;Traversy, G.&lt;/author&gt;&lt;author&gt;Chaput, J. P.&lt;/author&gt;&lt;/authors&gt;&lt;/contributors&gt;&lt;auth-address&gt;Healthy Active Living and Obesity Research Group, Children&amp;apos;s Hospital of Eastern Ontario Research Institute, 401 Smyth Road, Ottawa, ON K1H 8L1 Canada.&lt;/auth-address&gt;&lt;titles&gt;&lt;title&gt;Alcohol Consumption and Obesity: An Update&lt;/title&gt;&lt;secondary-title&gt;Curr Obes Rep&lt;/secondary-title&gt;&lt;/titles&gt;&lt;periodical&gt;&lt;full-title&gt;Curr Obes Rep&lt;/full-title&gt;&lt;/periodical&gt;&lt;pages&gt;122-30&lt;/pages&gt;&lt;volume&gt;4&lt;/volume&gt;&lt;number&gt;1&lt;/number&gt;&lt;edition&gt;2015/03/06&lt;/edition&gt;&lt;keywords&gt;&lt;keyword&gt;Adipose Tissue/*metabolism&lt;/keyword&gt;&lt;keyword&gt;Alcohol Drinking/*adverse effects&lt;/keyword&gt;&lt;keyword&gt;Alcoholic Beverages&lt;/keyword&gt;&lt;keyword&gt;Ethanol/administration &amp;amp; dosage/*pharmacology&lt;/keyword&gt;&lt;keyword&gt;Humans&lt;/keyword&gt;&lt;keyword&gt;Life Style&lt;/keyword&gt;&lt;keyword&gt;Obesity/*etiology/prevention &amp;amp; control&lt;/keyword&gt;&lt;keyword&gt;*Weight Gain&lt;/keyword&gt;&lt;keyword&gt;Adiposity&lt;/keyword&gt;&lt;keyword&gt;Alcohol intake&lt;/keyword&gt;&lt;keyword&gt;Appetite&lt;/keyword&gt;&lt;keyword&gt;Beer&lt;/keyword&gt;&lt;keyword&gt;Body weight&lt;/keyword&gt;&lt;keyword&gt;Energy balance&lt;/keyword&gt;&lt;keyword&gt;Liquor&lt;/keyword&gt;&lt;keyword&gt;Wine&lt;/keyword&gt;&lt;/keywords&gt;&lt;dates&gt;&lt;year&gt;2015&lt;/year&gt;&lt;pub-dates&gt;&lt;date&gt;Mar&lt;/date&gt;&lt;/pub-dates&gt;&lt;/dates&gt;&lt;isbn&gt;2162-4968 (Electronic)&amp;#xD;2162-4968 (Linking)&lt;/isbn&gt;&lt;accession-num&gt;25741455&lt;/accession-num&gt;&lt;urls&gt;&lt;related-urls&gt;&lt;url&gt;https://www.ncbi.nlm.nih.gov/pubmed/25741455&lt;/url&gt;&lt;/related-urls&gt;&lt;/urls&gt;&lt;custom2&gt;PMC4338356&lt;/custom2&gt;&lt;electronic-resource-num&gt;10.1007/s13679-014-0129-4&lt;/electronic-resource-num&gt;&lt;/record&gt;&lt;/Cite&gt;&lt;/EndNote&gt;</w:instrText>
      </w:r>
      <w:r w:rsidR="0068393F">
        <w:fldChar w:fldCharType="separate"/>
      </w:r>
      <w:r w:rsidR="0068393F" w:rsidRPr="0068393F">
        <w:rPr>
          <w:noProof/>
          <w:vertAlign w:val="superscript"/>
        </w:rPr>
        <w:t>16</w:t>
      </w:r>
      <w:r w:rsidR="0068393F">
        <w:fldChar w:fldCharType="end"/>
      </w:r>
      <w:r>
        <w:t xml:space="preserve"> among other consequences. </w:t>
      </w:r>
    </w:p>
    <w:p w14:paraId="30CA4403" w14:textId="0F2A75AA" w:rsidR="006B13B8" w:rsidRDefault="006B13B8" w:rsidP="00C31A63">
      <w:pPr>
        <w:jc w:val="both"/>
      </w:pPr>
      <w:r>
        <w:t xml:space="preserve">Vulnerable populations such as those with disabilities may be at increased risk of </w:t>
      </w:r>
      <w:r w:rsidR="006D08AD">
        <w:t xml:space="preserve">the </w:t>
      </w:r>
      <w:r>
        <w:t>negative impacts of the pandemic.</w:t>
      </w:r>
      <w:r w:rsidR="0068393F">
        <w:fldChar w:fldCharType="begin"/>
      </w:r>
      <w:r w:rsidR="0068393F">
        <w:instrText xml:space="preserve"> ADDIN EN.CITE &lt;EndNote&gt;&lt;Cite&gt;&lt;Author&gt;Kuper&lt;/Author&gt;&lt;Year&gt;2020&lt;/Year&gt;&lt;RecNum&gt;61&lt;/RecNum&gt;&lt;DisplayText&gt;&lt;style face="superscript"&gt;17&lt;/style&gt;&lt;/DisplayText&gt;&lt;record&gt;&lt;rec-number&gt;61&lt;/rec-number&gt;&lt;foreign-keys&gt;&lt;key app="EN" db-id="222tddtdl0v9w6e02v2x55vtfxpa9rfwf55x" timestamp="1652781805"&gt;61&lt;/key&gt;&lt;/foreign-keys&gt;&lt;ref-type name="Journal Article"&gt;17&lt;/ref-type&gt;&lt;contributors&gt;&lt;authors&gt;&lt;author&gt;Kuper, H.&lt;/author&gt;&lt;author&gt;Banks, L. M.&lt;/author&gt;&lt;author&gt;Bright, T.&lt;/author&gt;&lt;author&gt;Davey, C.&lt;/author&gt;&lt;author&gt;Shakespeare, T.&lt;/author&gt;&lt;/authors&gt;&lt;/contributors&gt;&lt;auth-address&gt;International Centre for Evidence in Disability, London School of Hygiene &amp;amp; Tropical Medicine, London, WC1E 7HT, UK.&lt;/auth-address&gt;&lt;titles&gt;&lt;title&gt;Disability-inclusive COVID-19 response: What it is, why it is important and what we can learn from the United Kingdom&amp;apos;s response&lt;/title&gt;&lt;secondary-title&gt;Wellcome Open Res&lt;/secondary-title&gt;&lt;/titles&gt;&lt;periodical&gt;&lt;full-title&gt;Wellcome Open Res&lt;/full-title&gt;&lt;/periodical&gt;&lt;pages&gt;79&lt;/pages&gt;&lt;volume&gt;5&lt;/volume&gt;&lt;edition&gt;2020/06/06&lt;/edition&gt;&lt;keywords&gt;&lt;keyword&gt;Covid-19&lt;/keyword&gt;&lt;keyword&gt;Disability&lt;/keyword&gt;&lt;/keywords&gt;&lt;dates&gt;&lt;year&gt;2020&lt;/year&gt;&lt;/dates&gt;&lt;isbn&gt;2398-502X (Print)&amp;#xD;2398-502X (Linking)&lt;/isbn&gt;&lt;accession-num&gt;32500099&lt;/accession-num&gt;&lt;urls&gt;&lt;related-urls&gt;&lt;url&gt;https://www.ncbi.nlm.nih.gov/pubmed/32500099&lt;/url&gt;&lt;/related-urls&gt;&lt;/urls&gt;&lt;custom2&gt;PMC7236579&lt;/custom2&gt;&lt;electronic-resource-num&gt;10.12688/wellcomeopenres.15833.1&lt;/electronic-resource-num&gt;&lt;/record&gt;&lt;/Cite&gt;&lt;/EndNote&gt;</w:instrText>
      </w:r>
      <w:r w:rsidR="0068393F">
        <w:fldChar w:fldCharType="separate"/>
      </w:r>
      <w:r w:rsidR="0068393F" w:rsidRPr="0068393F">
        <w:rPr>
          <w:noProof/>
          <w:vertAlign w:val="superscript"/>
        </w:rPr>
        <w:t>17</w:t>
      </w:r>
      <w:r w:rsidR="0068393F">
        <w:fldChar w:fldCharType="end"/>
      </w:r>
      <w:r>
        <w:t xml:space="preserve"> </w:t>
      </w:r>
      <w:r w:rsidR="006D08AD">
        <w:t>P</w:t>
      </w:r>
      <w:r w:rsidR="008C5ADE">
        <w:t xml:space="preserve">eople with disabilities made up </w:t>
      </w:r>
      <w:r w:rsidR="00FD65E2">
        <w:t>60%</w:t>
      </w:r>
      <w:r w:rsidR="00412CAB">
        <w:t xml:space="preserve"> of those who died from COVID-19 between January and November 2020</w:t>
      </w:r>
      <w:r w:rsidR="008C5ADE">
        <w:t xml:space="preserve">, and </w:t>
      </w:r>
      <w:r w:rsidR="00DA0D11">
        <w:t xml:space="preserve">they </w:t>
      </w:r>
      <w:r w:rsidR="00F349F3">
        <w:t xml:space="preserve">have been found to </w:t>
      </w:r>
      <w:r w:rsidR="00053772">
        <w:t>experience worse mental health outcomes</w:t>
      </w:r>
      <w:r w:rsidR="00843FBD">
        <w:t xml:space="preserve"> than those without disabilities</w:t>
      </w:r>
      <w:r w:rsidR="4E286BC7">
        <w:t>.</w:t>
      </w:r>
      <w:r w:rsidR="00563B93">
        <w:fldChar w:fldCharType="begin"/>
      </w:r>
      <w:r w:rsidR="00563B93">
        <w:instrText xml:space="preserve"> ADDIN EN.CITE &lt;EndNote&gt;&lt;Cite&gt;&lt;Author&gt;Suleman M&lt;/Author&gt;&lt;Year&gt;2021&lt;/Year&gt;&lt;RecNum&gt;62&lt;/RecNum&gt;&lt;DisplayText&gt;&lt;style face="superscript"&gt;18&lt;/style&gt;&lt;/DisplayText&gt;&lt;record&gt;&lt;rec-number&gt;62&lt;/rec-number&gt;&lt;foreign-keys&gt;&lt;key app="EN" db-id="222tddtdl0v9w6e02v2x55vtfxpa9rfwf55x" timestamp="1652781971"&gt;62&lt;/key&gt;&lt;/foreign-keys&gt;&lt;ref-type name="Web Page"&gt;12&lt;/ref-type&gt;&lt;contributors&gt;&lt;authors&gt;&lt;author&gt;Suleman M,, Sonthalia S, Webb C, et al.&lt;/author&gt;&lt;/authors&gt;&lt;/contributors&gt;&lt;titles&gt;&lt;title&gt;Unequal pandemic, fairer recovery. The COVID-19 impact inquiry report.&lt;/title&gt;&lt;/titles&gt;&lt;volume&gt;2021&lt;/volume&gt;&lt;number&gt;16 December&lt;/number&gt;&lt;dates&gt;&lt;year&gt;2021&lt;/year&gt;&lt;/dates&gt;&lt;urls&gt;&lt;related-urls&gt;&lt;url&gt;https://www.health.org.uk/sites/default/files/upload/publications/2021/HEAJ8932-COVID-Impact-210705.pdf &lt;/url&gt;&lt;/related-urls&gt;&lt;/urls&gt;&lt;/record&gt;&lt;/Cite&gt;&lt;/EndNote&gt;</w:instrText>
      </w:r>
      <w:r w:rsidR="00563B93">
        <w:fldChar w:fldCharType="separate"/>
      </w:r>
      <w:r w:rsidR="00563B93" w:rsidRPr="00563B93">
        <w:rPr>
          <w:noProof/>
          <w:vertAlign w:val="superscript"/>
        </w:rPr>
        <w:t>18</w:t>
      </w:r>
      <w:r w:rsidR="00563B93">
        <w:fldChar w:fldCharType="end"/>
      </w:r>
      <w:r w:rsidR="00A543F9">
        <w:t xml:space="preserve"> Maintaining </w:t>
      </w:r>
      <w:r w:rsidR="00843FBD">
        <w:t xml:space="preserve">a </w:t>
      </w:r>
      <w:r w:rsidR="00A62B7C">
        <w:t>healthy lifestyle and avoiding harmful health behaviours may</w:t>
      </w:r>
      <w:r w:rsidR="00032000">
        <w:t>,</w:t>
      </w:r>
      <w:r w:rsidR="00A62B7C">
        <w:t xml:space="preserve"> therefore</w:t>
      </w:r>
      <w:r w:rsidR="00032000">
        <w:t>,</w:t>
      </w:r>
      <w:r w:rsidR="00A62B7C">
        <w:t xml:space="preserve"> </w:t>
      </w:r>
      <w:r w:rsidR="00A62B7C">
        <w:lastRenderedPageBreak/>
        <w:t>be particularly important in this group</w:t>
      </w:r>
      <w:r w:rsidR="002231DC">
        <w:t xml:space="preserve">. </w:t>
      </w:r>
      <w:r w:rsidR="00856E20">
        <w:t xml:space="preserve">However, existing evidence suggests that </w:t>
      </w:r>
      <w:r w:rsidR="003F283D">
        <w:t xml:space="preserve">even before the pandemic, </w:t>
      </w:r>
      <w:r w:rsidR="000E0F52">
        <w:t>people living with disabilities were</w:t>
      </w:r>
      <w:r w:rsidR="00DA64B6">
        <w:t xml:space="preserve"> </w:t>
      </w:r>
      <w:r w:rsidR="000E0F52">
        <w:t>twice as likely to be physically inactive as people without disability</w:t>
      </w:r>
      <w:r w:rsidR="0062555C">
        <w:t>.</w:t>
      </w:r>
      <w:r w:rsidR="00563B93">
        <w:fldChar w:fldCharType="begin"/>
      </w:r>
      <w:r w:rsidR="00563B93">
        <w:instrText xml:space="preserve"> ADDIN EN.CITE &lt;EndNote&gt;&lt;Cite&gt;&lt;Year&gt;2020&lt;/Year&gt;&lt;RecNum&gt;63&lt;/RecNum&gt;&lt;DisplayText&gt;&lt;style face="superscript"&gt;19&lt;/style&gt;&lt;/DisplayText&gt;&lt;record&gt;&lt;rec-number&gt;63&lt;/rec-number&gt;&lt;foreign-keys&gt;&lt;key app="EN" db-id="222tddtdl0v9w6e02v2x55vtfxpa9rfwf55x" timestamp="1652782837"&gt;63&lt;/key&gt;&lt;/foreign-keys&gt;&lt;ref-type name="Web Page"&gt;12&lt;/ref-type&gt;&lt;contributors&gt;&lt;/contributors&gt;&lt;titles&gt;&lt;title&gt;Activity Alliance. The impact of COVID-19 on disabled people.&lt;/title&gt;&lt;/titles&gt;&lt;volume&gt;2021&lt;/volume&gt;&lt;number&gt;19 April&lt;/number&gt;&lt;dates&gt;&lt;year&gt;2020&lt;/year&gt;&lt;/dates&gt;&lt;urls&gt;&lt;related-urls&gt;&lt;url&gt;https://www.activenotts.org.uk/uploads/activity-alliance-impact-of-covid-19-on-disabled-people-oct-2020.pdf?v=1605783441&lt;/url&gt;&lt;/related-urls&gt;&lt;/urls&gt;&lt;/record&gt;&lt;/Cite&gt;&lt;/EndNote&gt;</w:instrText>
      </w:r>
      <w:r w:rsidR="00563B93">
        <w:fldChar w:fldCharType="separate"/>
      </w:r>
      <w:r w:rsidR="00563B93" w:rsidRPr="00563B93">
        <w:rPr>
          <w:noProof/>
          <w:vertAlign w:val="superscript"/>
        </w:rPr>
        <w:t>19</w:t>
      </w:r>
      <w:r w:rsidR="00563B93">
        <w:fldChar w:fldCharType="end"/>
      </w:r>
      <w:r w:rsidR="000E0F52">
        <w:t xml:space="preserve"> </w:t>
      </w:r>
      <w:r w:rsidR="0062555C">
        <w:t xml:space="preserve">In addition, </w:t>
      </w:r>
      <w:r w:rsidR="0062555C" w:rsidRPr="0078515D">
        <w:t xml:space="preserve">disruption to shopping, food preparation and cooking </w:t>
      </w:r>
      <w:r w:rsidR="0092740D">
        <w:t>already</w:t>
      </w:r>
      <w:r w:rsidR="0062555C" w:rsidRPr="0078515D">
        <w:t xml:space="preserve"> presented obstacles to a healthy diet</w:t>
      </w:r>
      <w:r w:rsidR="0062555C" w:rsidRPr="00D61C5A">
        <w:t xml:space="preserve"> </w:t>
      </w:r>
      <w:r w:rsidR="0062555C">
        <w:t>for people living with visual impairment</w:t>
      </w:r>
      <w:r w:rsidR="0062555C" w:rsidRPr="004C3A89">
        <w:t>,</w:t>
      </w:r>
      <w:r w:rsidR="00563B93">
        <w:fldChar w:fldCharType="begin"/>
      </w:r>
      <w:r w:rsidR="00563B93">
        <w:instrText xml:space="preserve"> ADDIN EN.CITE &lt;EndNote&gt;&lt;Cite&gt;&lt;Author&gt;Jones N&lt;/Author&gt;&lt;Year&gt;2018&lt;/Year&gt;&lt;RecNum&gt;12&lt;/RecNum&gt;&lt;DisplayText&gt;&lt;style face="superscript"&gt;20&lt;/style&gt;&lt;/DisplayText&gt;&lt;record&gt;&lt;rec-number&gt;12&lt;/rec-number&gt;&lt;foreign-keys&gt;&lt;key app="EN" db-id="222tddtdl0v9w6e02v2x55vtfxpa9rfwf55x" timestamp="1626448910"&gt;12&lt;/key&gt;&lt;/foreign-keys&gt;&lt;ref-type name="Journal Article"&gt;17&lt;/ref-type&gt;&lt;contributors&gt;&lt;authors&gt;&lt;author&gt;Jones N,, Bartlett H&lt;/author&gt;&lt;/authors&gt;&lt;/contributors&gt;&lt;titles&gt;&lt;title&gt;The impact of visual impairment on nutritional status: A systematic review&lt;/title&gt;&lt;secondary-title&gt;British Journal of Visual Impairment&lt;/secondary-title&gt;&lt;/titles&gt;&lt;periodical&gt;&lt;full-title&gt;British Journal of Visual Impairment&lt;/full-title&gt;&lt;/periodical&gt;&lt;pages&gt;17-30&lt;/pages&gt;&lt;volume&gt;36&lt;/volume&gt;&lt;number&gt;1&lt;/number&gt;&lt;section&gt;17&lt;/section&gt;&lt;dates&gt;&lt;year&gt;2018&lt;/year&gt;&lt;/dates&gt;&lt;isbn&gt;0264-6196&amp;#xD;1744-5809&lt;/isbn&gt;&lt;urls&gt;&lt;/urls&gt;&lt;electronic-resource-num&gt;10.1177/0264619617730860&lt;/electronic-resource-num&gt;&lt;/record&gt;&lt;/Cite&gt;&lt;/EndNote&gt;</w:instrText>
      </w:r>
      <w:r w:rsidR="00563B93">
        <w:fldChar w:fldCharType="separate"/>
      </w:r>
      <w:r w:rsidR="00563B93" w:rsidRPr="00563B93">
        <w:rPr>
          <w:noProof/>
          <w:vertAlign w:val="superscript"/>
        </w:rPr>
        <w:t>20</w:t>
      </w:r>
      <w:r w:rsidR="00563B93">
        <w:fldChar w:fldCharType="end"/>
      </w:r>
      <w:r w:rsidR="0062555C" w:rsidRPr="0078515D">
        <w:t xml:space="preserve"> resulting in fewer nutrients being consumed in this group compared to age-matched controls</w:t>
      </w:r>
      <w:r w:rsidR="0062555C" w:rsidRPr="004C3A89">
        <w:t>,</w:t>
      </w:r>
      <w:r w:rsidR="00563B93">
        <w:fldChar w:fldCharType="begin"/>
      </w:r>
      <w:r w:rsidR="00563B93">
        <w:instrText xml:space="preserve"> ADDIN EN.CITE &lt;EndNote&gt;&lt;Cite&gt;&lt;Author&gt;Jones N&lt;/Author&gt;&lt;Year&gt;2020&lt;/Year&gt;&lt;RecNum&gt;11&lt;/RecNum&gt;&lt;DisplayText&gt;&lt;style face="superscript"&gt;21&lt;/style&gt;&lt;/DisplayText&gt;&lt;record&gt;&lt;rec-number&gt;11&lt;/rec-number&gt;&lt;foreign-keys&gt;&lt;key app="EN" db-id="222tddtdl0v9w6e02v2x55vtfxpa9rfwf55x" timestamp="1626448710"&gt;11&lt;/key&gt;&lt;/foreign-keys&gt;&lt;ref-type name="Journal Article"&gt;17&lt;/ref-type&gt;&lt;contributors&gt;&lt;authors&gt;&lt;author&gt;Jones N,, Bartlett HE&lt;/author&gt;&lt;/authors&gt;&lt;/contributors&gt;&lt;auth-address&gt;Ophthalmic Research Group, School of Life &amp;amp; Health Sciences, Aston University, BirminghamB4 7ET, UK.&lt;/auth-address&gt;&lt;titles&gt;&lt;title&gt;Comparison of the eating behaviour and dietary consumption in older adults with and without visual impairment&lt;/title&gt;&lt;secondary-title&gt;Br J Nutr&lt;/secondary-title&gt;&lt;/titles&gt;&lt;periodical&gt;&lt;full-title&gt;Br J Nutr&lt;/full-title&gt;&lt;/periodical&gt;&lt;pages&gt;712-720&lt;/pages&gt;&lt;volume&gt;123&lt;/volume&gt;&lt;number&gt;6&lt;/number&gt;&lt;edition&gt;2019/12/04&lt;/edition&gt;&lt;keywords&gt;&lt;keyword&gt;Aged&lt;/keyword&gt;&lt;keyword&gt;Aged, 80 and over&lt;/keyword&gt;&lt;keyword&gt;Case-Control Studies&lt;/keyword&gt;&lt;keyword&gt;*Diet&lt;/keyword&gt;&lt;keyword&gt;*Feeding Behavior&lt;/keyword&gt;&lt;keyword&gt;Female&lt;/keyword&gt;&lt;keyword&gt;Humans&lt;/keyword&gt;&lt;keyword&gt;Male&lt;/keyword&gt;&lt;keyword&gt;Middle Aged&lt;/keyword&gt;&lt;keyword&gt;Surveys and Questionnaires&lt;/keyword&gt;&lt;keyword&gt;*Vision Disorders&lt;/keyword&gt;&lt;keyword&gt;*Activities of daily living&lt;/keyword&gt;&lt;keyword&gt;*Dietary consumption&lt;/keyword&gt;&lt;keyword&gt;*Eating behaviours&lt;/keyword&gt;&lt;keyword&gt;*Visual impairment&lt;/keyword&gt;&lt;/keywords&gt;&lt;dates&gt;&lt;year&gt;2020&lt;/year&gt;&lt;pub-dates&gt;&lt;date&gt;Mar 28&lt;/date&gt;&lt;/pub-dates&gt;&lt;/dates&gt;&lt;isbn&gt;1475-2662 (Electronic)&amp;#xD;0007-1145 (Linking)&lt;/isbn&gt;&lt;accession-num&gt;31791430&lt;/accession-num&gt;&lt;urls&gt;&lt;related-urls&gt;&lt;url&gt;https://www.ncbi.nlm.nih.gov/pubmed/31791430&lt;/url&gt;&lt;/related-urls&gt;&lt;/urls&gt;&lt;electronic-resource-num&gt;10.1017/S000711451900312X&lt;/electronic-resource-num&gt;&lt;/record&gt;&lt;/Cite&gt;&lt;/EndNote&gt;</w:instrText>
      </w:r>
      <w:r w:rsidR="00563B93">
        <w:fldChar w:fldCharType="separate"/>
      </w:r>
      <w:r w:rsidR="00563B93" w:rsidRPr="00563B93">
        <w:rPr>
          <w:noProof/>
          <w:vertAlign w:val="superscript"/>
        </w:rPr>
        <w:t>21</w:t>
      </w:r>
      <w:r w:rsidR="00563B93">
        <w:fldChar w:fldCharType="end"/>
      </w:r>
      <w:r w:rsidR="0062555C" w:rsidRPr="0078515D">
        <w:t xml:space="preserve"> and a high incidence of malnourishment and obesity. </w:t>
      </w:r>
      <w:r w:rsidR="0062555C" w:rsidRPr="004C3A89">
        <w:t>During the pandemic, shielding and reliance on local services or volunteers, long queue times at shops, difficulty securing food delivery slots,</w:t>
      </w:r>
      <w:r w:rsidR="00A803DB">
        <w:fldChar w:fldCharType="begin"/>
      </w:r>
      <w:r w:rsidR="00A803DB">
        <w:instrText xml:space="preserve"> ADDIN EN.CITE &lt;EndNote&gt;&lt;Cite&gt;&lt;Year&gt;2020&lt;/Year&gt;&lt;RecNum&gt;43&lt;/RecNum&gt;&lt;DisplayText&gt;&lt;style face="superscript"&gt;22&lt;/style&gt;&lt;/DisplayText&gt;&lt;record&gt;&lt;rec-number&gt;43&lt;/rec-number&gt;&lt;foreign-keys&gt;&lt;key app="EN" db-id="222tddtdl0v9w6e02v2x55vtfxpa9rfwf55x" timestamp="1631187227"&gt;43&lt;/key&gt;&lt;/foreign-keys&gt;&lt;ref-type name="Web Page"&gt;12&lt;/ref-type&gt;&lt;contributors&gt;&lt;/contributors&gt;&lt;titles&gt;&lt;title&gt;UK Parliament. Unequal impact? Coronavirus, disability and access to services: full Report. 2. Access to food.&lt;/title&gt;&lt;/titles&gt;&lt;volume&gt;2021&lt;/volume&gt;&lt;number&gt;19 April&lt;/number&gt;&lt;dates&gt;&lt;year&gt;2020&lt;/year&gt;&lt;/dates&gt;&lt;urls&gt;&lt;related-urls&gt;&lt;url&gt;https://publications.parliament.uk/pa/cm5801/cmselect/cmwomeq/1050/105005.htm&lt;/url&gt;&lt;/related-urls&gt;&lt;/urls&gt;&lt;/record&gt;&lt;/Cite&gt;&lt;/EndNote&gt;</w:instrText>
      </w:r>
      <w:r w:rsidR="00A803DB">
        <w:fldChar w:fldCharType="separate"/>
      </w:r>
      <w:r w:rsidR="00A803DB" w:rsidRPr="00A803DB">
        <w:rPr>
          <w:noProof/>
          <w:vertAlign w:val="superscript"/>
        </w:rPr>
        <w:t>22</w:t>
      </w:r>
      <w:r w:rsidR="00A803DB">
        <w:fldChar w:fldCharType="end"/>
      </w:r>
      <w:r w:rsidR="0062555C" w:rsidRPr="0078515D">
        <w:t xml:space="preserve"> and negative impacts on job retention and finances</w:t>
      </w:r>
      <w:r w:rsidR="0062555C" w:rsidRPr="004C3A89">
        <w:t>,</w:t>
      </w:r>
      <w:r w:rsidR="00A803DB">
        <w:fldChar w:fldCharType="begin"/>
      </w:r>
      <w:r w:rsidR="00A803DB">
        <w:instrText xml:space="preserve"> ADDIN EN.CITE &lt;EndNote&gt;&lt;Cite&gt;&lt;Author&gt;Baraniuk&lt;/Author&gt;&lt;Year&gt;2020&lt;/Year&gt;&lt;RecNum&gt;64&lt;/RecNum&gt;&lt;DisplayText&gt;&lt;style face="superscript"&gt;23&lt;/style&gt;&lt;/DisplayText&gt;&lt;record&gt;&lt;rec-number&gt;64&lt;/rec-number&gt;&lt;foreign-keys&gt;&lt;key app="EN" db-id="222tddtdl0v9w6e02v2x55vtfxpa9rfwf55x" timestamp="1652782912"&gt;64&lt;/key&gt;&lt;/foreign-keys&gt;&lt;ref-type name="Journal Article"&gt;17&lt;/ref-type&gt;&lt;contributors&gt;&lt;authors&gt;&lt;author&gt;Baraniuk, C.&lt;/author&gt;&lt;/authors&gt;&lt;/contributors&gt;&lt;auth-address&gt;Belfast.&lt;/auth-address&gt;&lt;titles&gt;&lt;title&gt;Fears grow of nutritional crisis in lockdown UK&lt;/title&gt;&lt;secondary-title&gt;BMJ&lt;/secondary-title&gt;&lt;/titles&gt;&lt;periodical&gt;&lt;full-title&gt;BMJ&lt;/full-title&gt;&lt;/periodical&gt;&lt;pages&gt;m3193&lt;/pages&gt;&lt;volume&gt;370&lt;/volume&gt;&lt;edition&gt;2020/08/21&lt;/edition&gt;&lt;dates&gt;&lt;year&gt;2020&lt;/year&gt;&lt;pub-dates&gt;&lt;date&gt;Aug 20&lt;/date&gt;&lt;/pub-dates&gt;&lt;/dates&gt;&lt;isbn&gt;1756-1833 (Electronic)&amp;#xD;0959-8138 (Linking)&lt;/isbn&gt;&lt;accession-num&gt;32819891&lt;/accession-num&gt;&lt;urls&gt;&lt;related-urls&gt;&lt;url&gt;https://www.ncbi.nlm.nih.gov/pubmed/32819891&lt;/url&gt;&lt;/related-urls&gt;&lt;/urls&gt;&lt;electronic-resource-num&gt;10.1136/bmj.m3193&lt;/electronic-resource-num&gt;&lt;/record&gt;&lt;/Cite&gt;&lt;/EndNote&gt;</w:instrText>
      </w:r>
      <w:r w:rsidR="00A803DB">
        <w:fldChar w:fldCharType="separate"/>
      </w:r>
      <w:r w:rsidR="00A803DB" w:rsidRPr="00A803DB">
        <w:rPr>
          <w:noProof/>
          <w:vertAlign w:val="superscript"/>
        </w:rPr>
        <w:t>23</w:t>
      </w:r>
      <w:r w:rsidR="00A803DB">
        <w:fldChar w:fldCharType="end"/>
      </w:r>
      <w:r w:rsidR="0062555C" w:rsidRPr="0078515D">
        <w:t xml:space="preserve"> may have further impacted access to food </w:t>
      </w:r>
      <w:r w:rsidR="0062555C" w:rsidRPr="00C31A63">
        <w:t xml:space="preserve">and </w:t>
      </w:r>
      <w:r w:rsidR="0062555C">
        <w:t>exercise</w:t>
      </w:r>
      <w:r w:rsidR="0062555C" w:rsidRPr="004C3A89">
        <w:t>.</w:t>
      </w:r>
      <w:r w:rsidR="00274B60">
        <w:t xml:space="preserve"> </w:t>
      </w:r>
      <w:r w:rsidR="00787D02">
        <w:t>D</w:t>
      </w:r>
      <w:r>
        <w:t>ifficulties accessing groceries, medication, and healthcare for non-coronavirus-related issues, as well as negative impacts on health, have been more prevalent among people with disabilities than those without disabilities.</w:t>
      </w:r>
      <w:r w:rsidR="00A803DB">
        <w:fldChar w:fldCharType="begin"/>
      </w:r>
      <w:r w:rsidR="00C83D7E">
        <w:instrText xml:space="preserve"> ADDIN EN.CITE &lt;EndNote&gt;&lt;Cite&gt;&lt;Year&gt;2020&lt;/Year&gt;&lt;RecNum&gt;14&lt;/RecNum&gt;&lt;DisplayText&gt;&lt;style face="superscript"&gt;24&lt;/style&gt;&lt;/DisplayText&gt;&lt;record&gt;&lt;rec-number&gt;14&lt;/rec-number&gt;&lt;foreign-keys&gt;&lt;key app="EN" db-id="222tddtdl0v9w6e02v2x55vtfxpa9rfwf55x" timestamp="1627654963"&gt;14&lt;/key&gt;&lt;/foreign-keys&gt;&lt;ref-type name="Web Page"&gt;12&lt;/ref-type&gt;&lt;contributors&gt;&lt;/contributors&gt;&lt;titles&gt;&lt;title&gt;ONS. Coronavirus and the social impacts on disabled people in Great Britain September 2020.&lt;/title&gt;&lt;/titles&gt;&lt;volume&gt;2021&lt;/volume&gt;&lt;number&gt;30 July&lt;/number&gt;&lt;dates&gt;&lt;year&gt;2020&lt;/year&gt;&lt;/dates&gt;&lt;urls&gt;&lt;related-urls&gt;&lt;url&gt;https://www.ons.gov.uk/peoplepopulationandcommunity/healthandsocialcare/disability/articles/coronavirusandthesocialimpactsondisabledpeopleingreatbritain/september2020#:~:text=Disabled%20people%20reported%20more%20frequently,too%20much%20time%20alone%20(40%25&lt;/url&gt;&lt;/related-urls&gt;&lt;/urls&gt;&lt;/record&gt;&lt;/Cite&gt;&lt;/EndNote&gt;</w:instrText>
      </w:r>
      <w:r w:rsidR="00A803DB">
        <w:fldChar w:fldCharType="separate"/>
      </w:r>
      <w:r w:rsidR="00A803DB" w:rsidRPr="00A803DB">
        <w:rPr>
          <w:noProof/>
          <w:vertAlign w:val="superscript"/>
        </w:rPr>
        <w:t>24</w:t>
      </w:r>
      <w:r w:rsidR="00A803DB">
        <w:fldChar w:fldCharType="end"/>
      </w:r>
      <w:r>
        <w:t xml:space="preserve"> </w:t>
      </w:r>
      <w:r w:rsidR="00E943CE">
        <w:t>Food</w:t>
      </w:r>
      <w:r w:rsidR="00092F10">
        <w:t xml:space="preserve"> insecurity </w:t>
      </w:r>
      <w:r w:rsidR="00B312B8">
        <w:t>at this time rose, especially</w:t>
      </w:r>
      <w:r w:rsidR="00092F10">
        <w:t xml:space="preserve"> in already vulnerable groups</w:t>
      </w:r>
      <w:r w:rsidR="00A825D4">
        <w:t xml:space="preserve"> in the UK</w:t>
      </w:r>
      <w:r w:rsidR="00092F10">
        <w:t>.</w:t>
      </w:r>
      <w:r w:rsidR="00A803DB">
        <w:fldChar w:fldCharType="begin"/>
      </w:r>
      <w:r w:rsidR="00A803DB">
        <w:instrText xml:space="preserve"> ADDIN EN.CITE &lt;EndNote&gt;&lt;Cite&gt;&lt;Author&gt;Connors C&lt;/Author&gt;&lt;Year&gt;2020&lt;/Year&gt;&lt;RecNum&gt;65&lt;/RecNum&gt;&lt;DisplayText&gt;&lt;style face="superscript"&gt;25&lt;/style&gt;&lt;/DisplayText&gt;&lt;record&gt;&lt;rec-number&gt;65&lt;/rec-number&gt;&lt;foreign-keys&gt;&lt;key app="EN" db-id="222tddtdl0v9w6e02v2x55vtfxpa9rfwf55x" timestamp="1652783088"&gt;65&lt;/key&gt;&lt;/foreign-keys&gt;&lt;ref-type name="Web Page"&gt;12&lt;/ref-type&gt;&lt;contributors&gt;&lt;authors&gt;&lt;author&gt;Connors C, Malan L, Canavan S, et al.&lt;/author&gt;&lt;/authors&gt;&lt;/contributors&gt;&lt;titles&gt;&lt;title&gt;The lived experience of food insecurity under Covid-19. A Bright Harbour Collective Report for the Food Standards Agency.&lt;/title&gt;&lt;/titles&gt;&lt;volume&gt;2021&lt;/volume&gt;&lt;number&gt;12 July&lt;/number&gt;&lt;dates&gt;&lt;year&gt;2020&lt;/year&gt;&lt;/dates&gt;&lt;urls&gt;&lt;related-urls&gt;&lt;url&gt;https://www.food.gov.uk/sites/default/files/media/document/fsa-food-insecurity-2020_-report-v5.pdf&lt;/url&gt;&lt;/related-urls&gt;&lt;/urls&gt;&lt;/record&gt;&lt;/Cite&gt;&lt;/EndNote&gt;</w:instrText>
      </w:r>
      <w:r w:rsidR="00A803DB">
        <w:fldChar w:fldCharType="separate"/>
      </w:r>
      <w:r w:rsidR="00A803DB" w:rsidRPr="00A803DB">
        <w:rPr>
          <w:noProof/>
          <w:vertAlign w:val="superscript"/>
        </w:rPr>
        <w:t>25</w:t>
      </w:r>
      <w:r w:rsidR="00A803DB">
        <w:fldChar w:fldCharType="end"/>
      </w:r>
      <w:r w:rsidRPr="004C3A89">
        <w:t xml:space="preserve"> </w:t>
      </w:r>
      <w:r w:rsidR="00E5327E">
        <w:t>E</w:t>
      </w:r>
      <w:r w:rsidR="003F60A3">
        <w:t xml:space="preserve">xisting COVID-19 </w:t>
      </w:r>
      <w:r w:rsidR="00E5327E">
        <w:t xml:space="preserve">research involving </w:t>
      </w:r>
      <w:r w:rsidR="003F60A3">
        <w:t>people with disabilities ha</w:t>
      </w:r>
      <w:r w:rsidR="00E5327E">
        <w:t xml:space="preserve">s mainly </w:t>
      </w:r>
      <w:r w:rsidR="003F60A3">
        <w:t xml:space="preserve"> focused on impact</w:t>
      </w:r>
      <w:r w:rsidR="00C4325F">
        <w:t>s</w:t>
      </w:r>
      <w:r w:rsidR="003F60A3">
        <w:t xml:space="preserve"> on access to medical care and exercise</w:t>
      </w:r>
      <w:r w:rsidR="00825F99">
        <w:t>. T</w:t>
      </w:r>
      <w:r w:rsidR="003F60A3">
        <w:t xml:space="preserve">o our knowledge there are no studies </w:t>
      </w:r>
      <w:r w:rsidR="00802699">
        <w:t>assessing</w:t>
      </w:r>
      <w:r w:rsidR="003F60A3">
        <w:t xml:space="preserve"> alcohol consumption, dietary changes and smoking during the pandemic in this population. </w:t>
      </w:r>
      <w:r w:rsidR="00387844">
        <w:t>T</w:t>
      </w:r>
      <w:r w:rsidR="00C542B4">
        <w:t xml:space="preserve">hose with </w:t>
      </w:r>
      <w:r w:rsidR="00466E29">
        <w:t>chronic health conditions</w:t>
      </w:r>
      <w:r w:rsidR="00C542B4">
        <w:t xml:space="preserve"> often meet the</w:t>
      </w:r>
      <w:r w:rsidR="005044CF">
        <w:t xml:space="preserve"> definition of dis</w:t>
      </w:r>
      <w:r w:rsidR="00590681">
        <w:t>ability</w:t>
      </w:r>
      <w:r w:rsidR="00FA66A3">
        <w:t xml:space="preserve"> as set out by </w:t>
      </w:r>
      <w:r w:rsidR="00590681">
        <w:t>T</w:t>
      </w:r>
      <w:r w:rsidR="005044CF">
        <w:t>he</w:t>
      </w:r>
      <w:r w:rsidR="00590681">
        <w:t xml:space="preserve"> Equality Act 2010</w:t>
      </w:r>
      <w:r>
        <w:t>.</w:t>
      </w:r>
      <w:r w:rsidR="00A803DB">
        <w:fldChar w:fldCharType="begin"/>
      </w:r>
      <w:r w:rsidR="00A803DB">
        <w:instrText xml:space="preserve"> ADDIN EN.CITE &lt;EndNote&gt;&lt;Cite&gt;&lt;Year&gt;2010&lt;/Year&gt;&lt;RecNum&gt;66&lt;/RecNum&gt;&lt;DisplayText&gt;&lt;style face="superscript"&gt;26&lt;/style&gt;&lt;/DisplayText&gt;&lt;record&gt;&lt;rec-number&gt;66&lt;/rec-number&gt;&lt;foreign-keys&gt;&lt;key app="EN" db-id="222tddtdl0v9w6e02v2x55vtfxpa9rfwf55x" timestamp="1652783159"&gt;66&lt;/key&gt;&lt;/foreign-keys&gt;&lt;ref-type name="Web Page"&gt;12&lt;/ref-type&gt;&lt;contributors&gt;&lt;/contributors&gt;&lt;titles&gt;&lt;title&gt;UK Government. Equality Act 2010.&lt;/title&gt;&lt;/titles&gt;&lt;volume&gt;2021&lt;/volume&gt;&lt;number&gt;08 December&lt;/number&gt;&lt;dates&gt;&lt;year&gt;2010&lt;/year&gt;&lt;/dates&gt;&lt;urls&gt;&lt;related-urls&gt;&lt;url&gt;https://www.legislation.gov.uk/ukpga/2010/15/section/6&lt;/url&gt;&lt;/related-urls&gt;&lt;/urls&gt;&lt;/record&gt;&lt;/Cite&gt;&lt;/EndNote&gt;</w:instrText>
      </w:r>
      <w:r w:rsidR="00A803DB">
        <w:fldChar w:fldCharType="separate"/>
      </w:r>
      <w:r w:rsidR="00A803DB" w:rsidRPr="00A803DB">
        <w:rPr>
          <w:noProof/>
          <w:vertAlign w:val="superscript"/>
        </w:rPr>
        <w:t>26</w:t>
      </w:r>
      <w:r w:rsidR="00A803DB">
        <w:fldChar w:fldCharType="end"/>
      </w:r>
      <w:r>
        <w:t xml:space="preserve"> </w:t>
      </w:r>
      <w:r w:rsidR="008E433E">
        <w:t>T</w:t>
      </w:r>
      <w:r w:rsidR="00EE3202">
        <w:t xml:space="preserve">here is evidence of a greater impact on harmful health behaviours in those with chronic health conditions during the pandemic. </w:t>
      </w:r>
      <w:r>
        <w:t>Increases in alcohol consumption and smoking in light smokers were more prevalent in those with chronic health conditions,</w:t>
      </w:r>
      <w:r w:rsidR="00A803DB">
        <w:fldChar w:fldCharType="begin"/>
      </w:r>
      <w:r w:rsidR="00A803DB">
        <w:instrText xml:space="preserve"> ADDIN EN.CITE &lt;EndNote&gt;&lt;Cite&gt;&lt;Author&gt;Fancourt D&lt;/Author&gt;&lt;Year&gt;2021&lt;/Year&gt;&lt;RecNum&gt;2&lt;/RecNum&gt;&lt;DisplayText&gt;&lt;style face="superscript"&gt;27&lt;/style&gt;&lt;/DisplayText&gt;&lt;record&gt;&lt;rec-number&gt;2&lt;/rec-number&gt;&lt;foreign-keys&gt;&lt;key app="EN" db-id="222tddtdl0v9w6e02v2x55vtfxpa9rfwf55x" timestamp="1626101193"&gt;2&lt;/key&gt;&lt;/foreign-keys&gt;&lt;ref-type name="Web Page"&gt;12&lt;/ref-type&gt;&lt;contributors&gt;&lt;authors&gt;&lt;author&gt;Fancourt D,, Bu F, Mak HW, Steptoe A.&lt;/author&gt;&lt;/authors&gt;&lt;/contributors&gt;&lt;titles&gt;&lt;title&gt;Covid-19 Social Study. Results Release 33&lt;/title&gt;&lt;/titles&gt;&lt;volume&gt;2021&lt;/volume&gt;&lt;number&gt;12 July&lt;/number&gt;&lt;dates&gt;&lt;year&gt;2021&lt;/year&gt;&lt;/dates&gt;&lt;urls&gt;&lt;related-urls&gt;&lt;url&gt;https://b6bdcb03-332c-4ff9-8b9d-28f9c957493a.filesusr.com/ugd/3d9db5_9d55b4ff686744cdae69e72cd141ecfb.pdf&lt;/url&gt;&lt;/related-urls&gt;&lt;/urls&gt;&lt;/record&gt;&lt;/Cite&gt;&lt;/EndNote&gt;</w:instrText>
      </w:r>
      <w:r w:rsidR="00A803DB">
        <w:fldChar w:fldCharType="separate"/>
      </w:r>
      <w:r w:rsidR="00A803DB" w:rsidRPr="00A803DB">
        <w:rPr>
          <w:noProof/>
          <w:vertAlign w:val="superscript"/>
        </w:rPr>
        <w:t>27</w:t>
      </w:r>
      <w:r w:rsidR="00A803DB">
        <w:fldChar w:fldCharType="end"/>
      </w:r>
      <w:r>
        <w:t xml:space="preserve"> whilst decreases in alcohol consumption were more prevalent in heavy drinkers with no health conditions.</w:t>
      </w:r>
      <w:r w:rsidR="00A803DB">
        <w:fldChar w:fldCharType="begin"/>
      </w:r>
      <w:r w:rsidR="00A803DB">
        <w:instrText xml:space="preserve"> ADDIN EN.CITE &lt;EndNote&gt;&lt;Cite&gt;&lt;Author&gt;Fancourt D&lt;/Author&gt;&lt;Year&gt;2021&lt;/Year&gt;&lt;RecNum&gt;2&lt;/RecNum&gt;&lt;DisplayText&gt;&lt;style face="superscript"&gt;27&lt;/style&gt;&lt;/DisplayText&gt;&lt;record&gt;&lt;rec-number&gt;2&lt;/rec-number&gt;&lt;foreign-keys&gt;&lt;key app="EN" db-id="222tddtdl0v9w6e02v2x55vtfxpa9rfwf55x" timestamp="1626101193"&gt;2&lt;/key&gt;&lt;/foreign-keys&gt;&lt;ref-type name="Web Page"&gt;12&lt;/ref-type&gt;&lt;contributors&gt;&lt;authors&gt;&lt;author&gt;Fancourt D,, Bu F, Mak HW, Steptoe A.&lt;/author&gt;&lt;/authors&gt;&lt;/contributors&gt;&lt;titles&gt;&lt;title&gt;Covid-19 Social Study. Results Release 33&lt;/title&gt;&lt;/titles&gt;&lt;volume&gt;2021&lt;/volume&gt;&lt;number&gt;12 July&lt;/number&gt;&lt;dates&gt;&lt;year&gt;2021&lt;/year&gt;&lt;/dates&gt;&lt;urls&gt;&lt;related-urls&gt;&lt;url&gt;https://b6bdcb03-332c-4ff9-8b9d-28f9c957493a.filesusr.com/ugd/3d9db5_9d55b4ff686744cdae69e72cd141ecfb.pdf&lt;/url&gt;&lt;/related-urls&gt;&lt;/urls&gt;&lt;/record&gt;&lt;/Cite&gt;&lt;/EndNote&gt;</w:instrText>
      </w:r>
      <w:r w:rsidR="00A803DB">
        <w:fldChar w:fldCharType="separate"/>
      </w:r>
      <w:r w:rsidR="00A803DB" w:rsidRPr="00A803DB">
        <w:rPr>
          <w:noProof/>
          <w:vertAlign w:val="superscript"/>
        </w:rPr>
        <w:t>27</w:t>
      </w:r>
      <w:r w:rsidR="00A803DB">
        <w:fldChar w:fldCharType="end"/>
      </w:r>
      <w:r>
        <w:t xml:space="preserve"> </w:t>
      </w:r>
    </w:p>
    <w:p w14:paraId="02A0115F" w14:textId="76E16B18" w:rsidR="006B13B8" w:rsidRDefault="006B13B8" w:rsidP="00E94673">
      <w:pPr>
        <w:jc w:val="both"/>
        <w:rPr>
          <w:rStyle w:val="normaltextrun"/>
          <w:color w:val="000000"/>
          <w:shd w:val="clear" w:color="auto" w:fill="FFFFFF"/>
        </w:rPr>
      </w:pPr>
      <w:r>
        <w:t>Existing research highlights that those living with disability may be at greater risk of negative impacts of COVID-19 on health and health-related behaviours</w:t>
      </w:r>
      <w:r w:rsidR="000E0B96">
        <w:t xml:space="preserve"> than </w:t>
      </w:r>
      <w:r w:rsidR="00A52738">
        <w:t>individuals with no disabilities</w:t>
      </w:r>
      <w:r>
        <w:t>.</w:t>
      </w:r>
      <w:r w:rsidR="00996AB2">
        <w:fldChar w:fldCharType="begin"/>
      </w:r>
      <w:r w:rsidR="00996AB2">
        <w:instrText xml:space="preserve"> ADDIN EN.CITE &lt;EndNote&gt;&lt;Cite&gt;&lt;Author&gt;Kuper&lt;/Author&gt;&lt;Year&gt;2020&lt;/Year&gt;&lt;RecNum&gt;61&lt;/RecNum&gt;&lt;DisplayText&gt;&lt;style face="superscript"&gt;17&lt;/style&gt;&lt;/DisplayText&gt;&lt;record&gt;&lt;rec-number&gt;61&lt;/rec-number&gt;&lt;foreign-keys&gt;&lt;key app="EN" db-id="222tddtdl0v9w6e02v2x55vtfxpa9rfwf55x" timestamp="1652781805"&gt;61&lt;/key&gt;&lt;/foreign-keys&gt;&lt;ref-type name="Journal Article"&gt;17&lt;/ref-type&gt;&lt;contributors&gt;&lt;authors&gt;&lt;author&gt;Kuper, H.&lt;/author&gt;&lt;author&gt;Banks, L. M.&lt;/author&gt;&lt;author&gt;Bright, T.&lt;/author&gt;&lt;author&gt;Davey, C.&lt;/author&gt;&lt;author&gt;Shakespeare, T.&lt;/author&gt;&lt;/authors&gt;&lt;/contributors&gt;&lt;auth-address&gt;International Centre for Evidence in Disability, London School of Hygiene &amp;amp; Tropical Medicine, London, WC1E 7HT, UK.&lt;/auth-address&gt;&lt;titles&gt;&lt;title&gt;Disability-inclusive COVID-19 response: What it is, why it is important and what we can learn from the United Kingdom&amp;apos;s response&lt;/title&gt;&lt;secondary-title&gt;Wellcome Open Res&lt;/secondary-title&gt;&lt;/titles&gt;&lt;periodical&gt;&lt;full-title&gt;Wellcome Open Res&lt;/full-title&gt;&lt;/periodical&gt;&lt;pages&gt;79&lt;/pages&gt;&lt;volume&gt;5&lt;/volume&gt;&lt;edition&gt;2020/06/06&lt;/edition&gt;&lt;keywords&gt;&lt;keyword&gt;Covid-19&lt;/keyword&gt;&lt;keyword&gt;Disability&lt;/keyword&gt;&lt;/keywords&gt;&lt;dates&gt;&lt;year&gt;2020&lt;/year&gt;&lt;/dates&gt;&lt;isbn&gt;2398-502X (Print)&amp;#xD;2398-502X (Linking)&lt;/isbn&gt;&lt;accession-num&gt;32500099&lt;/accession-num&gt;&lt;urls&gt;&lt;related-urls&gt;&lt;url&gt;https://www.ncbi.nlm.nih.gov/pubmed/32500099&lt;/url&gt;&lt;/related-urls&gt;&lt;/urls&gt;&lt;custom2&gt;PMC7236579&lt;/custom2&gt;&lt;electronic-resource-num&gt;10.12688/wellcomeopenres.15833.1&lt;/electronic-resource-num&gt;&lt;/record&gt;&lt;/Cite&gt;&lt;/EndNote&gt;</w:instrText>
      </w:r>
      <w:r w:rsidR="00996AB2">
        <w:fldChar w:fldCharType="separate"/>
      </w:r>
      <w:r w:rsidR="00996AB2" w:rsidRPr="00996AB2">
        <w:rPr>
          <w:noProof/>
          <w:vertAlign w:val="superscript"/>
        </w:rPr>
        <w:t>17</w:t>
      </w:r>
      <w:r w:rsidR="00996AB2">
        <w:fldChar w:fldCharType="end"/>
      </w:r>
      <w:r>
        <w:t xml:space="preserve"> </w:t>
      </w:r>
      <w:r w:rsidR="00127B57">
        <w:t xml:space="preserve">Considering the long-term </w:t>
      </w:r>
      <w:r w:rsidR="00571E3B">
        <w:t>negative physical and mental health outcomes associated with</w:t>
      </w:r>
      <w:r w:rsidR="00321D0C">
        <w:t xml:space="preserve"> harmful</w:t>
      </w:r>
      <w:r w:rsidR="00571E3B">
        <w:t xml:space="preserve"> health behaviours, </w:t>
      </w:r>
      <w:r w:rsidR="00321D0C">
        <w:t xml:space="preserve">it is important to </w:t>
      </w:r>
      <w:r w:rsidR="00D05CD3">
        <w:t xml:space="preserve">determine </w:t>
      </w:r>
      <w:r w:rsidR="00B05177">
        <w:t xml:space="preserve">the extent to which </w:t>
      </w:r>
      <w:r w:rsidR="007208F4">
        <w:t>p</w:t>
      </w:r>
      <w:r w:rsidR="00440CAD">
        <w:t xml:space="preserve">eople living with disabilities </w:t>
      </w:r>
      <w:r w:rsidR="00295DF9">
        <w:t xml:space="preserve">have </w:t>
      </w:r>
      <w:r w:rsidR="007208F4">
        <w:t>engaged in health</w:t>
      </w:r>
      <w:r w:rsidR="00D4135B">
        <w:t xml:space="preserve">-promoting </w:t>
      </w:r>
      <w:r w:rsidR="00074697">
        <w:t>and</w:t>
      </w:r>
      <w:r w:rsidR="00D4135B">
        <w:t xml:space="preserve"> harmful health behaviours.</w:t>
      </w:r>
      <w:r w:rsidR="00582D9F">
        <w:t xml:space="preserve"> </w:t>
      </w:r>
      <w:r w:rsidR="007A7DD4">
        <w:t>This article</w:t>
      </w:r>
      <w:r w:rsidR="00A52738">
        <w:t xml:space="preserve"> </w:t>
      </w:r>
      <w:r w:rsidR="00933AA0">
        <w:t>provides</w:t>
      </w:r>
      <w:r w:rsidR="007A7DD4">
        <w:t xml:space="preserve"> a snapshot of a range of health behaviours </w:t>
      </w:r>
      <w:r w:rsidR="00933AA0">
        <w:t xml:space="preserve">including </w:t>
      </w:r>
      <w:r w:rsidR="00593CDD">
        <w:t xml:space="preserve">alcohol consumption, smoking, exercise and diet in a sample of UK adults living with disabilities compared to adults </w:t>
      </w:r>
      <w:r w:rsidR="009A6F0C">
        <w:t xml:space="preserve">with no disabilities, </w:t>
      </w:r>
      <w:r w:rsidR="00540548">
        <w:t xml:space="preserve">approximately </w:t>
      </w:r>
      <w:r w:rsidR="007A7DD4">
        <w:t>one year into the COVID-19 pandemic</w:t>
      </w:r>
      <w:r>
        <w:t>.</w:t>
      </w:r>
      <w:r w:rsidR="00641FE7">
        <w:t xml:space="preserve"> </w:t>
      </w:r>
    </w:p>
    <w:p w14:paraId="0D3910F2" w14:textId="65E7B034" w:rsidR="0014705E" w:rsidRDefault="0014705E" w:rsidP="00C31A63">
      <w:pPr>
        <w:jc w:val="both"/>
      </w:pPr>
    </w:p>
    <w:p w14:paraId="7E3BFBE3" w14:textId="77777777" w:rsidR="006B13B8" w:rsidRPr="00641FE7" w:rsidRDefault="006B13B8" w:rsidP="00C31A63">
      <w:pPr>
        <w:jc w:val="both"/>
        <w:rPr>
          <w:b/>
          <w:bCs/>
        </w:rPr>
      </w:pPr>
      <w:r w:rsidRPr="00641FE7">
        <w:rPr>
          <w:b/>
          <w:bCs/>
        </w:rPr>
        <w:t>Materials and Methods</w:t>
      </w:r>
    </w:p>
    <w:p w14:paraId="5E3B395C" w14:textId="26E9BAF4" w:rsidR="006B13B8" w:rsidRDefault="00504D61" w:rsidP="003F3DA4">
      <w:pPr>
        <w:jc w:val="both"/>
      </w:pPr>
      <w:r>
        <w:t xml:space="preserve">This article </w:t>
      </w:r>
      <w:r w:rsidR="006054BD">
        <w:t>draws</w:t>
      </w:r>
      <w:r w:rsidR="006B13B8">
        <w:t xml:space="preserve"> on </w:t>
      </w:r>
      <w:r w:rsidR="00455F1D">
        <w:t>surve</w:t>
      </w:r>
      <w:r w:rsidR="00A6078C">
        <w:t xml:space="preserve">y </w:t>
      </w:r>
      <w:r w:rsidR="006B13B8">
        <w:t xml:space="preserve">data </w:t>
      </w:r>
      <w:r w:rsidR="00F527CB">
        <w:t xml:space="preserve">collected </w:t>
      </w:r>
      <w:r w:rsidR="001F3772">
        <w:t xml:space="preserve">as </w:t>
      </w:r>
      <w:r>
        <w:t>part of a longitudinal assessment of health and well-being i</w:t>
      </w:r>
      <w:r w:rsidR="00386F69">
        <w:t>n individuals with and without disabilities</w:t>
      </w:r>
      <w:r w:rsidR="007B1454">
        <w:t xml:space="preserve"> conducted </w:t>
      </w:r>
      <w:r w:rsidR="009068B9">
        <w:t>between 1</w:t>
      </w:r>
      <w:r w:rsidR="00FB2B01">
        <w:t>st</w:t>
      </w:r>
      <w:r w:rsidR="009068B9">
        <w:t xml:space="preserve"> April 2020 and 28</w:t>
      </w:r>
      <w:r w:rsidR="00FB2B01">
        <w:t>th</w:t>
      </w:r>
      <w:r w:rsidR="009068B9">
        <w:t xml:space="preserve"> March 2021</w:t>
      </w:r>
      <w:r w:rsidR="00386F69">
        <w:t>.</w:t>
      </w:r>
      <w:r w:rsidR="008F3C6F">
        <w:t xml:space="preserve"> </w:t>
      </w:r>
      <w:r w:rsidR="004F4FF2">
        <w:t>The current article</w:t>
      </w:r>
      <w:r w:rsidR="007D3A4B">
        <w:t xml:space="preserve"> </w:t>
      </w:r>
      <w:r w:rsidR="00464F3E">
        <w:t xml:space="preserve">presents findings from </w:t>
      </w:r>
      <w:r w:rsidR="007D3A4B">
        <w:t>the final survey</w:t>
      </w:r>
      <w:r w:rsidR="00FB2B01">
        <w:t xml:space="preserve"> conducted </w:t>
      </w:r>
      <w:r w:rsidR="00FB2B01" w:rsidRPr="004C3A89">
        <w:t>between</w:t>
      </w:r>
      <w:r w:rsidR="00FB2B01">
        <w:t xml:space="preserve"> 8th and 28th March 2021</w:t>
      </w:r>
      <w:r w:rsidR="005C3DF3">
        <w:t>, approximately one year after the implementation of the first UK lockdown</w:t>
      </w:r>
      <w:r w:rsidR="00A23EFF">
        <w:t xml:space="preserve">. </w:t>
      </w:r>
      <w:r w:rsidR="003F3DA4">
        <w:t xml:space="preserve">The results were reported according to the STROBE </w:t>
      </w:r>
      <w:r w:rsidR="0026195B">
        <w:t>cross-sectional reporting guidelines</w:t>
      </w:r>
      <w:r w:rsidR="003F3DA4">
        <w:t>.</w:t>
      </w:r>
      <w:r w:rsidR="00996AB2">
        <w:fldChar w:fldCharType="begin"/>
      </w:r>
      <w:r w:rsidR="00996AB2">
        <w:instrText xml:space="preserve"> ADDIN EN.CITE &lt;EndNote&gt;&lt;Cite&gt;&lt;Author&gt;von Elm E&lt;/Author&gt;&lt;RecNum&gt;67&lt;/RecNum&gt;&lt;DisplayText&gt;&lt;style face="superscript"&gt;28&lt;/style&gt;&lt;/DisplayText&gt;&lt;record&gt;&lt;rec-number&gt;67&lt;/rec-number&gt;&lt;foreign-keys&gt;&lt;key app="EN" db-id="222tddtdl0v9w6e02v2x55vtfxpa9rfwf55x" timestamp="1652783246"&gt;67&lt;/key&gt;&lt;/foreign-keys&gt;&lt;ref-type name="Journal Article"&gt;17&lt;/ref-type&gt;&lt;contributors&gt;&lt;authors&gt;&lt;author&gt;von Elm E,, Altman DG, Egger M, et al. &lt;/author&gt;&lt;/authors&gt;&lt;/contributors&gt;&lt;titles&gt;&lt;title&gt;The Strengthening the Reporting of Observational Studies in Epidemiology (STROBE) Statement: guidelines for reporting observational studies. &lt;/title&gt;&lt;/titles&gt;&lt;dates&gt;&lt;/dates&gt;&lt;urls&gt;&lt;/urls&gt;&lt;/record&gt;&lt;/Cite&gt;&lt;/EndNote&gt;</w:instrText>
      </w:r>
      <w:r w:rsidR="00996AB2">
        <w:fldChar w:fldCharType="separate"/>
      </w:r>
      <w:r w:rsidR="00996AB2" w:rsidRPr="00996AB2">
        <w:rPr>
          <w:noProof/>
          <w:vertAlign w:val="superscript"/>
        </w:rPr>
        <w:t>28</w:t>
      </w:r>
      <w:r w:rsidR="00996AB2">
        <w:fldChar w:fldCharType="end"/>
      </w:r>
      <w:r w:rsidR="003F3DA4">
        <w:t xml:space="preserve"> </w:t>
      </w:r>
      <w:r w:rsidR="006B13B8">
        <w:t>Findings relating to</w:t>
      </w:r>
      <w:r w:rsidR="00996AB2">
        <w:t xml:space="preserve"> loneliness,</w:t>
      </w:r>
      <w:r w:rsidR="00996AB2">
        <w:fldChar w:fldCharType="begin"/>
      </w:r>
      <w:r w:rsidR="00996AB2">
        <w:instrText xml:space="preserve"> ADDIN EN.CITE &lt;EndNote&gt;&lt;Cite&gt;&lt;Author&gt;Heinze N&lt;/Author&gt;&lt;Year&gt;2021&lt;/Year&gt;&lt;RecNum&gt;41&lt;/RecNum&gt;&lt;DisplayText&gt;&lt;style face="superscript"&gt;29&lt;/style&gt;&lt;/DisplayText&gt;&lt;record&gt;&lt;rec-number&gt;41&lt;/rec-number&gt;&lt;foreign-keys&gt;&lt;key app="EN" db-id="222tddtdl0v9w6e02v2x55vtfxpa9rfwf55x" timestamp="1631112822"&gt;41&lt;/key&gt;&lt;/foreign-keys&gt;&lt;ref-type name="Journal Article"&gt;17&lt;/ref-type&gt;&lt;contributors&gt;&lt;authors&gt;&lt;author&gt;Heinze N,, Hussain SF, Castle CL, Godier-Mcbard LR, Kempapidis T, Gomes RS&lt;/author&gt;&lt;/authors&gt;&lt;/contributors&gt;&lt;titles&gt;&lt;title&gt;The long-term impact of the COVID-19 pandemic on loneliness in people living with disability and visual impairment. (In press)&lt;/title&gt;&lt;secondary-title&gt;Front. Public Health&lt;/secondary-title&gt;&lt;/titles&gt;&lt;periodical&gt;&lt;full-title&gt;Front. Public Health&lt;/full-title&gt;&lt;/periodical&gt;&lt;dates&gt;&lt;year&gt;2021&lt;/year&gt;&lt;/dates&gt;&lt;urls&gt;&lt;/urls&gt;&lt;electronic-resource-num&gt;10.3389/fpubh.2021.738304&lt;/electronic-resource-num&gt;&lt;/record&gt;&lt;/Cite&gt;&lt;/EndNote&gt;</w:instrText>
      </w:r>
      <w:r w:rsidR="00996AB2">
        <w:fldChar w:fldCharType="separate"/>
      </w:r>
      <w:r w:rsidR="00996AB2" w:rsidRPr="00996AB2">
        <w:rPr>
          <w:noProof/>
          <w:vertAlign w:val="superscript"/>
        </w:rPr>
        <w:t>29</w:t>
      </w:r>
      <w:r w:rsidR="00996AB2">
        <w:fldChar w:fldCharType="end"/>
      </w:r>
      <w:r w:rsidR="006B13B8">
        <w:t xml:space="preserve"> </w:t>
      </w:r>
      <w:del w:id="3" w:author="Nikki Heinze" w:date="2022-05-17T08:48:00Z">
        <w:r w:rsidR="006B13B8">
          <w:delText xml:space="preserve"> </w:delText>
        </w:r>
        <w:r w:rsidR="00D12B57">
          <w:delText xml:space="preserve">and </w:delText>
        </w:r>
      </w:del>
      <w:r w:rsidR="00996AB2">
        <w:t>sleep</w:t>
      </w:r>
      <w:r w:rsidR="00996AB2">
        <w:fldChar w:fldCharType="begin">
          <w:fldData xml:space="preserve">PEVuZE5vdGU+PENpdGU+PEF1dGhvcj5IZWluemU8L0F1dGhvcj48WWVhcj4yMDIxPC9ZZWFyPjxS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</w:fldData>
        </w:fldChar>
      </w:r>
      <w:r w:rsidR="00996AB2">
        <w:instrText xml:space="preserve"> ADDIN EN.CITE </w:instrText>
      </w:r>
      <w:r w:rsidR="00996AB2">
        <w:fldChar w:fldCharType="begin">
          <w:fldData xml:space="preserve">PEVuZE5vdGU+PENpdGU+PEF1dGhvcj5IZWluemU8L0F1dGhvcj48WWVhcj4yMDIxPC9ZZWFyPjxS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</w:fldData>
        </w:fldChar>
      </w:r>
      <w:r w:rsidR="00996AB2">
        <w:instrText xml:space="preserve"> ADDIN EN.CITE.DATA </w:instrText>
      </w:r>
      <w:r w:rsidR="00996AB2">
        <w:fldChar w:fldCharType="end"/>
      </w:r>
      <w:r w:rsidR="00996AB2">
        <w:fldChar w:fldCharType="separate"/>
      </w:r>
      <w:r w:rsidR="00996AB2" w:rsidRPr="00996AB2">
        <w:rPr>
          <w:noProof/>
          <w:vertAlign w:val="superscript"/>
        </w:rPr>
        <w:t>30</w:t>
      </w:r>
      <w:r w:rsidR="00996AB2">
        <w:fldChar w:fldCharType="end"/>
      </w:r>
      <w:r w:rsidR="00996AB2">
        <w:t xml:space="preserve"> </w:t>
      </w:r>
      <w:ins w:id="4" w:author="Nikki Heinze" w:date="2022-05-17T08:48:00Z">
        <w:r w:rsidR="000C7E60">
          <w:t>and</w:t>
        </w:r>
      </w:ins>
      <w:r w:rsidR="00996AB2">
        <w:t xml:space="preserve"> anxiety</w:t>
      </w:r>
      <w:r w:rsidR="00996AB2">
        <w:fldChar w:fldCharType="begin"/>
      </w:r>
      <w:r w:rsidR="00996AB2">
        <w:instrText xml:space="preserve"> ADDIN EN.CITE &lt;EndNote&gt;&lt;Cite&gt;&lt;Author&gt;Heinze&lt;/Author&gt;&lt;Year&gt;2022&lt;/Year&gt;&lt;RecNum&gt;69&lt;/RecNum&gt;&lt;DisplayText&gt;&lt;style face="superscript"&gt;31&lt;/style&gt;&lt;/DisplayText&gt;&lt;record&gt;&lt;rec-number&gt;69&lt;/rec-number&gt;&lt;foreign-keys&gt;&lt;key app="EN" db-id="222tddtdl0v9w6e02v2x55vtfxpa9rfwf55x" timestamp="1652783388"&gt;69&lt;/key&gt;&lt;/foreign-keys&gt;&lt;ref-type name="Journal Article"&gt;17&lt;/ref-type&gt;&lt;contributors&gt;&lt;authors&gt;&lt;author&gt;Heinze, Nikki&lt;/author&gt;&lt;author&gt;Castle, Claire L.&lt;/author&gt;&lt;author&gt;Hussain, Syeda F.&lt;/author&gt;&lt;author&gt;Godier-McBard, Lauren R.&lt;/author&gt;&lt;author&gt;Kempapidis, Theofilos&lt;/author&gt;&lt;author&gt;Gomes, Renata S. M.&lt;/author&gt;&lt;/authors&gt;&lt;/contributors&gt;&lt;titles&gt;&lt;title&gt;State Anxiety in People Living with Disability and Visual Impairment during the COVID-19 Pandemic&lt;/title&gt;&lt;secondary-title&gt;Disabilities&lt;/secondary-title&gt;&lt;/titles&gt;&lt;periodical&gt;&lt;full-title&gt;Disabilities&lt;/full-title&gt;&lt;/periodical&gt;&lt;pages&gt;235-246&lt;/pages&gt;&lt;volume&gt;2&lt;/volume&gt;&lt;number&gt;2&lt;/number&gt;&lt;section&gt;235&lt;/section&gt;&lt;dates&gt;&lt;year&gt;2022&lt;/year&gt;&lt;/dates&gt;&lt;isbn&gt;2673-7272&lt;/isbn&gt;&lt;urls&gt;&lt;/urls&gt;&lt;electronic-resource-num&gt;10.3390/disabilities2020017&lt;/electronic-resource-num&gt;&lt;/record&gt;&lt;/Cite&gt;&lt;/EndNote&gt;</w:instrText>
      </w:r>
      <w:r w:rsidR="00996AB2">
        <w:fldChar w:fldCharType="separate"/>
      </w:r>
      <w:r w:rsidR="00996AB2" w:rsidRPr="00996AB2">
        <w:rPr>
          <w:noProof/>
          <w:vertAlign w:val="superscript"/>
        </w:rPr>
        <w:t>31</w:t>
      </w:r>
      <w:r w:rsidR="00996AB2">
        <w:fldChar w:fldCharType="end"/>
      </w:r>
      <w:ins w:id="5" w:author="Nikki Heinze" w:date="2022-05-17T08:48:00Z">
        <w:r w:rsidR="000C7E60">
          <w:t xml:space="preserve"> </w:t>
        </w:r>
      </w:ins>
      <w:r w:rsidR="00AC495C">
        <w:t xml:space="preserve">in </w:t>
      </w:r>
      <w:r w:rsidR="006B13B8">
        <w:t xml:space="preserve">the same sample population are reported elsewhere. </w:t>
      </w:r>
    </w:p>
    <w:p w14:paraId="21146F0B" w14:textId="64BA0EEA" w:rsidR="006B13B8" w:rsidRPr="00C31A63" w:rsidRDefault="00886870" w:rsidP="00C31A63">
      <w:pPr>
        <w:jc w:val="both"/>
        <w:rPr>
          <w:i/>
          <w:iCs/>
        </w:rPr>
      </w:pPr>
      <w:r w:rsidRPr="00C31A63">
        <w:rPr>
          <w:i/>
          <w:iCs/>
        </w:rPr>
        <w:t>2.1. Materials</w:t>
      </w:r>
    </w:p>
    <w:p w14:paraId="0342CB86" w14:textId="1ECDE46D" w:rsidR="00886870" w:rsidRDefault="00886870" w:rsidP="00C31A63">
      <w:pPr>
        <w:jc w:val="both"/>
      </w:pPr>
      <w:r>
        <w:t>An online survey was developed by the</w:t>
      </w:r>
      <w:r w:rsidR="00781407">
        <w:t xml:space="preserve"> </w:t>
      </w:r>
      <w:r>
        <w:t>Research and Innovation Team at Blind Veterans UK</w:t>
      </w:r>
      <w:r w:rsidR="00780152">
        <w:t xml:space="preserve"> (a UK-based charity providing support to veterans with sight loss)</w:t>
      </w:r>
      <w:r>
        <w:t>, in collaboration with the University of Oxford, to collect information on current life circumstances, health and health-related behaviours, sleep and social well-being</w:t>
      </w:r>
      <w:r w:rsidR="00755EB2">
        <w:t xml:space="preserve"> </w:t>
      </w:r>
      <w:r w:rsidR="00755EB2">
        <w:lastRenderedPageBreak/>
        <w:t>across several timepoints</w:t>
      </w:r>
      <w:r w:rsidR="00E638D2">
        <w:t xml:space="preserve">. The same questionnaire had been administered in previous rounds, however, changes to the layout and wording of questions </w:t>
      </w:r>
      <w:r w:rsidR="001C4001">
        <w:t>had been</w:t>
      </w:r>
      <w:r w:rsidR="00816C68">
        <w:t xml:space="preserve"> made between each round to improve data quality</w:t>
      </w:r>
      <w:ins w:id="6" w:author="Nikki Heinze" w:date="2022-05-17T08:49:00Z">
        <w:r w:rsidR="000C7E60">
          <w:t>,</w:t>
        </w:r>
      </w:ins>
      <w:r w:rsidR="00EC347C">
        <w:t xml:space="preserve"> and</w:t>
      </w:r>
      <w:r w:rsidR="00816C68" w:rsidRPr="00832525">
        <w:t xml:space="preserve"> </w:t>
      </w:r>
      <w:proofErr w:type="gramStart"/>
      <w:r w:rsidR="00BB7145" w:rsidRPr="00832525">
        <w:t>a number of</w:t>
      </w:r>
      <w:proofErr w:type="gramEnd"/>
      <w:r w:rsidR="00BB7145" w:rsidRPr="00832525">
        <w:t xml:space="preserve"> demographics and health </w:t>
      </w:r>
      <w:r w:rsidR="00816C68" w:rsidRPr="00832525">
        <w:t xml:space="preserve">questions </w:t>
      </w:r>
      <w:r w:rsidR="001C4001" w:rsidRPr="00832525">
        <w:t>had been</w:t>
      </w:r>
      <w:r w:rsidR="00816C68" w:rsidRPr="00832525">
        <w:t xml:space="preserve"> removed to </w:t>
      </w:r>
      <w:r w:rsidR="001C4001" w:rsidRPr="00832525">
        <w:t>decrease participant burden.</w:t>
      </w:r>
      <w:r w:rsidR="00DF0D2A" w:rsidRPr="00832525">
        <w:t xml:space="preserve"> </w:t>
      </w:r>
      <w:r w:rsidR="00D7751A">
        <w:t>Due to these c</w:t>
      </w:r>
      <w:r w:rsidR="00231E16">
        <w:t xml:space="preserve">hanges </w:t>
      </w:r>
      <w:r w:rsidR="00EF2F8F">
        <w:t>a longitudinal comparison of health behaviours</w:t>
      </w:r>
      <w:r w:rsidR="00D7751A">
        <w:t xml:space="preserve"> was not possible</w:t>
      </w:r>
      <w:r w:rsidR="0044616E">
        <w:t>.</w:t>
      </w:r>
      <w:r w:rsidR="00EF2F8F">
        <w:t xml:space="preserve"> </w:t>
      </w:r>
    </w:p>
    <w:p w14:paraId="7B39BFF1" w14:textId="10C89542" w:rsidR="004A7FD5" w:rsidRDefault="00385B9B" w:rsidP="004A7FD5">
      <w:pPr>
        <w:jc w:val="both"/>
      </w:pPr>
      <w:r>
        <w:t>To</w:t>
      </w:r>
      <w:r w:rsidR="003416DF">
        <w:t xml:space="preserve"> </w:t>
      </w:r>
      <w:r w:rsidR="00D7626B">
        <w:t xml:space="preserve">make the survey accessible to participants with visual impairment, </w:t>
      </w:r>
      <w:r w:rsidR="00EA2822" w:rsidRPr="00EA2822">
        <w:t>Microsoft Forms (Microsoft Corporation, Redmond, WA)</w:t>
      </w:r>
      <w:r w:rsidR="008D419E">
        <w:t xml:space="preserve"> was used to develop the survey</w:t>
      </w:r>
      <w:r w:rsidR="00EA2822">
        <w:t xml:space="preserve">. </w:t>
      </w:r>
      <w:r w:rsidR="00D068D6">
        <w:t>The platform has a range of accessibility features including colour contrast</w:t>
      </w:r>
      <w:ins w:id="7" w:author="Nikki Heinze" w:date="2022-05-17T08:50:00Z">
        <w:r w:rsidR="000C7E60">
          <w:t>,</w:t>
        </w:r>
      </w:ins>
      <w:del w:id="8" w:author="Nikki Heinze" w:date="2022-05-17T08:50:00Z">
        <w:r w:rsidR="00D068D6">
          <w:delText>;</w:delText>
        </w:r>
      </w:del>
      <w:r w:rsidR="00D068D6">
        <w:t xml:space="preserve"> high contrast settings</w:t>
      </w:r>
      <w:ins w:id="9" w:author="Nikki Heinze" w:date="2022-05-17T08:50:00Z">
        <w:r w:rsidR="000C7E60">
          <w:t>,</w:t>
        </w:r>
      </w:ins>
      <w:del w:id="10" w:author="Nikki Heinze" w:date="2022-05-17T08:50:00Z">
        <w:r w:rsidR="00D068D6">
          <w:delText>;</w:delText>
        </w:r>
      </w:del>
      <w:r w:rsidR="00D068D6">
        <w:t xml:space="preserve"> and compatibility with screen readers </w:t>
      </w:r>
      <w:r w:rsidR="00BD7BBE">
        <w:t xml:space="preserve">to facilitate </w:t>
      </w:r>
      <w:r w:rsidR="00891C08">
        <w:t xml:space="preserve">participation </w:t>
      </w:r>
      <w:r w:rsidR="00BD7BBE">
        <w:t xml:space="preserve">for </w:t>
      </w:r>
      <w:r w:rsidR="00076F92">
        <w:t>those with vision-related disabilities</w:t>
      </w:r>
      <w:r w:rsidR="00D068D6">
        <w:t>.</w:t>
      </w:r>
      <w:r w:rsidR="00A04AB8">
        <w:t xml:space="preserve"> </w:t>
      </w:r>
      <w:r w:rsidR="004A7FD5">
        <w:t xml:space="preserve">Reading of grid questions was made easier by splitting questions across individual pages so that participants were seeing only one question per page. </w:t>
      </w:r>
    </w:p>
    <w:p w14:paraId="27F4ACB3" w14:textId="5323B039" w:rsidR="006B13B8" w:rsidRPr="00C31A63" w:rsidRDefault="006B13B8" w:rsidP="00C31A63">
      <w:pPr>
        <w:jc w:val="both"/>
        <w:rPr>
          <w:i/>
          <w:iCs/>
        </w:rPr>
      </w:pPr>
      <w:r w:rsidRPr="00C31A63">
        <w:rPr>
          <w:i/>
          <w:iCs/>
        </w:rPr>
        <w:t>2.</w:t>
      </w:r>
      <w:r w:rsidR="00886870" w:rsidRPr="00C31A63">
        <w:rPr>
          <w:i/>
          <w:iCs/>
        </w:rPr>
        <w:t>2</w:t>
      </w:r>
      <w:r w:rsidRPr="00C31A63">
        <w:rPr>
          <w:i/>
          <w:iCs/>
        </w:rPr>
        <w:t>. Measures</w:t>
      </w:r>
    </w:p>
    <w:p w14:paraId="42394D86" w14:textId="694D184C" w:rsidR="00324D67" w:rsidRDefault="00A303CF">
      <w:pPr>
        <w:jc w:val="both"/>
      </w:pPr>
      <w:r>
        <w:t xml:space="preserve">To assess for disability, </w:t>
      </w:r>
      <w:r w:rsidR="006B13B8">
        <w:t>participants were first asked if they considered themselves to have a disa</w:t>
      </w:r>
      <w:r w:rsidR="00C82010">
        <w:t>b</w:t>
      </w:r>
      <w:r w:rsidR="006B13B8">
        <w:t xml:space="preserve">ility, followed by a question </w:t>
      </w:r>
      <w:r w:rsidR="00104BC2">
        <w:t>listing 16 conditions</w:t>
      </w:r>
      <w:r w:rsidR="00CA01F5">
        <w:t>,</w:t>
      </w:r>
      <w:r w:rsidR="00104BC2">
        <w:t xml:space="preserve"> including visual impairment or blindness, acquired brain injury, diabetes, epilepsy, disability affecting mobility, mental health issues, and learning difficulties</w:t>
      </w:r>
      <w:r w:rsidR="00CA01F5">
        <w:t>,</w:t>
      </w:r>
      <w:r w:rsidR="00E76A1B">
        <w:t xml:space="preserve"> which</w:t>
      </w:r>
      <w:r w:rsidR="00104BC2">
        <w:t xml:space="preserve"> </w:t>
      </w:r>
      <w:r w:rsidR="006B13B8">
        <w:t>requir</w:t>
      </w:r>
      <w:r w:rsidR="00E76A1B">
        <w:t>ed</w:t>
      </w:r>
      <w:r w:rsidR="006B13B8">
        <w:t xml:space="preserve"> a “</w:t>
      </w:r>
      <w:r w:rsidR="006B13B8" w:rsidRPr="003E198B">
        <w:rPr>
          <w:i/>
          <w:iCs/>
        </w:rPr>
        <w:t>Yes</w:t>
      </w:r>
      <w:r w:rsidR="006B13B8">
        <w:t>”, “</w:t>
      </w:r>
      <w:r w:rsidR="006B13B8" w:rsidRPr="003E198B">
        <w:rPr>
          <w:i/>
          <w:iCs/>
        </w:rPr>
        <w:t>No</w:t>
      </w:r>
      <w:r w:rsidR="006B13B8">
        <w:t>” or “</w:t>
      </w:r>
      <w:r w:rsidR="006B13B8" w:rsidRPr="003E198B">
        <w:rPr>
          <w:i/>
          <w:iCs/>
        </w:rPr>
        <w:t>Prefer not to say</w:t>
      </w:r>
      <w:r w:rsidR="006B13B8">
        <w:t>” response for each condition.</w:t>
      </w:r>
      <w:r w:rsidR="009A4C5C" w:rsidRPr="009A4C5C">
        <w:t xml:space="preserve"> </w:t>
      </w:r>
    </w:p>
    <w:p w14:paraId="0A105900" w14:textId="1803B0D8" w:rsidR="005C2D67" w:rsidRDefault="003C79DA">
      <w:pPr>
        <w:jc w:val="both"/>
      </w:pPr>
      <w:r>
        <w:t>Single questions assessed COVID-19 diagnosis, current COVID-19 symptoms, self-isolation status, exercise frequency, alcohol consumption</w:t>
      </w:r>
      <w:r w:rsidR="00E47FEC">
        <w:t>, and c</w:t>
      </w:r>
      <w:r w:rsidRPr="00535234">
        <w:t>hange in smoking habits.</w:t>
      </w:r>
      <w:r w:rsidR="003A666A">
        <w:t xml:space="preserve"> </w:t>
      </w:r>
      <w:r w:rsidR="005C2D67" w:rsidRPr="00C61B44">
        <w:t xml:space="preserve">Diet </w:t>
      </w:r>
      <w:r w:rsidR="003202D4" w:rsidRPr="00C61B44">
        <w:t xml:space="preserve">over the last 3 weeks </w:t>
      </w:r>
      <w:r w:rsidR="005C2D67" w:rsidRPr="00C61B44">
        <w:t xml:space="preserve">was assessed </w:t>
      </w:r>
      <w:r w:rsidR="003202D4" w:rsidRPr="00C61B44">
        <w:t>with a set of questions a</w:t>
      </w:r>
      <w:r w:rsidR="00DC5016" w:rsidRPr="00C61B44">
        <w:t xml:space="preserve">sking participants to indicate if </w:t>
      </w:r>
      <w:r w:rsidR="004F45E0" w:rsidRPr="00C61B44">
        <w:t xml:space="preserve">their diet had improved, worsened or stayed the same; if </w:t>
      </w:r>
      <w:r w:rsidR="00DC5016" w:rsidRPr="00C61B44">
        <w:t xml:space="preserve">they had been eating what they should, more or less than they should; </w:t>
      </w:r>
      <w:r w:rsidR="00B17871" w:rsidRPr="00C61B44">
        <w:t xml:space="preserve">if they had been drinking enough water, more or less water than they should; </w:t>
      </w:r>
      <w:r w:rsidR="00301465" w:rsidRPr="00C61B44">
        <w:t xml:space="preserve">if they had been eating fruit and vegetables at least 2 or more times a week; </w:t>
      </w:r>
      <w:r w:rsidR="00B17871" w:rsidRPr="00C61B44">
        <w:t xml:space="preserve">and </w:t>
      </w:r>
      <w:r w:rsidR="00301465" w:rsidRPr="00C61B44">
        <w:t>if they had been eating breakfast daily or most days</w:t>
      </w:r>
      <w:r w:rsidR="00C74DAC" w:rsidRPr="00C61B44">
        <w:t>.</w:t>
      </w:r>
    </w:p>
    <w:p w14:paraId="04378731" w14:textId="35078B53" w:rsidR="00D6311A" w:rsidRPr="00C31A63" w:rsidRDefault="00D6311A" w:rsidP="00C31A63">
      <w:pPr>
        <w:jc w:val="both"/>
        <w:rPr>
          <w:i/>
          <w:iCs/>
        </w:rPr>
      </w:pPr>
      <w:r>
        <w:rPr>
          <w:i/>
          <w:iCs/>
        </w:rPr>
        <w:t>2.3</w:t>
      </w:r>
      <w:r w:rsidR="002879C2">
        <w:rPr>
          <w:i/>
          <w:iCs/>
        </w:rPr>
        <w:t>.</w:t>
      </w:r>
      <w:r>
        <w:rPr>
          <w:i/>
          <w:iCs/>
        </w:rPr>
        <w:t xml:space="preserve"> Sample</w:t>
      </w:r>
    </w:p>
    <w:p w14:paraId="0184C2C6" w14:textId="488DB674" w:rsidR="004C2904" w:rsidRDefault="0034026C" w:rsidP="004C2904">
      <w:pPr>
        <w:jc w:val="both"/>
      </w:pPr>
      <w:r>
        <w:t>This article presents findings for a subsample of UK based participants who completed the final survey in this survey series. The full sample consists of a</w:t>
      </w:r>
      <w:r w:rsidR="002879C2">
        <w:t xml:space="preserve"> </w:t>
      </w:r>
      <w:r w:rsidR="002879C2" w:rsidRPr="00AF5FAD">
        <w:t xml:space="preserve">convenience sample </w:t>
      </w:r>
      <w:r w:rsidR="006F6DEE">
        <w:t xml:space="preserve">of adults aged 18 and </w:t>
      </w:r>
      <w:r w:rsidR="00FF4794">
        <w:t>over and</w:t>
      </w:r>
      <w:r w:rsidR="006F6DEE">
        <w:t xml:space="preserve"> </w:t>
      </w:r>
      <w:r w:rsidR="002879C2" w:rsidRPr="00AF5FAD">
        <w:t>was recruited</w:t>
      </w:r>
      <w:r w:rsidR="002879C2">
        <w:t xml:space="preserve"> </w:t>
      </w:r>
      <w:r w:rsidR="002879C2" w:rsidRPr="00AF5FAD">
        <w:t xml:space="preserve">through the researchers’ personal and professional networks, social media platforms and professional forums. </w:t>
      </w:r>
      <w:r w:rsidR="002879C2" w:rsidRPr="005C2CAE">
        <w:t xml:space="preserve">Participants who had consented to be being recontacted for follow-up </w:t>
      </w:r>
      <w:r w:rsidR="002879C2">
        <w:t xml:space="preserve">research </w:t>
      </w:r>
      <w:r w:rsidR="002879C2" w:rsidRPr="005C2CAE">
        <w:t xml:space="preserve">and provided a valid email address were invited via email to take part </w:t>
      </w:r>
      <w:r w:rsidR="002879C2">
        <w:t>in subsequent rounds of the survey</w:t>
      </w:r>
      <w:r w:rsidR="002879C2" w:rsidRPr="005C2CAE">
        <w:t>.</w:t>
      </w:r>
      <w:r w:rsidR="002879C2">
        <w:t xml:space="preserve"> </w:t>
      </w:r>
      <w:r w:rsidR="00751502">
        <w:t>R</w:t>
      </w:r>
      <w:r w:rsidR="007F0672">
        <w:t>esponses</w:t>
      </w:r>
      <w:r w:rsidR="00751502">
        <w:t xml:space="preserve"> to the first survey in this series</w:t>
      </w:r>
      <w:r w:rsidR="007F0672">
        <w:t xml:space="preserve"> were received </w:t>
      </w:r>
      <w:r w:rsidR="00724C97">
        <w:t>from</w:t>
      </w:r>
      <w:r w:rsidR="008C58C7">
        <w:t xml:space="preserve"> 22 different countries </w:t>
      </w:r>
      <w:r w:rsidR="00751502">
        <w:t xml:space="preserve">predominantly the UK </w:t>
      </w:r>
      <w:r w:rsidR="00D671B4">
        <w:t xml:space="preserve">(61.9%) </w:t>
      </w:r>
      <w:r w:rsidR="00751502">
        <w:t>an</w:t>
      </w:r>
      <w:r w:rsidR="00D671B4">
        <w:t xml:space="preserve">d participants from nine different countries took part in the final </w:t>
      </w:r>
      <w:r w:rsidR="001308CC">
        <w:t>survey</w:t>
      </w:r>
      <w:r w:rsidR="008A0F53">
        <w:t>, t</w:t>
      </w:r>
      <w:r w:rsidR="00C44AA7">
        <w:t xml:space="preserve">he majority based in the UK </w:t>
      </w:r>
      <w:r w:rsidR="0023062D">
        <w:t xml:space="preserve">(76.9%). </w:t>
      </w:r>
      <w:r w:rsidR="00CD25CD">
        <w:t xml:space="preserve">Frequencies for other countries were too small to enable cross-country comparisons. </w:t>
      </w:r>
      <w:r w:rsidR="004C2904">
        <w:t>The timings and nature of containment measures varied substantially between countries and so the current article focuses on the UK subsample.</w:t>
      </w:r>
    </w:p>
    <w:p w14:paraId="6AADAD3B" w14:textId="488370FB" w:rsidR="002879C2" w:rsidRDefault="002879C2" w:rsidP="002879C2">
      <w:pPr>
        <w:jc w:val="both"/>
        <w:rPr>
          <w:i/>
          <w:iCs/>
        </w:rPr>
      </w:pPr>
      <w:r w:rsidRPr="0077007B">
        <w:rPr>
          <w:i/>
          <w:iCs/>
        </w:rPr>
        <w:t>2.</w:t>
      </w:r>
      <w:r>
        <w:rPr>
          <w:i/>
          <w:iCs/>
        </w:rPr>
        <w:t>4</w:t>
      </w:r>
      <w:r w:rsidRPr="0077007B">
        <w:rPr>
          <w:i/>
          <w:iCs/>
        </w:rPr>
        <w:t>. Procedure</w:t>
      </w:r>
    </w:p>
    <w:p w14:paraId="56F57086" w14:textId="12088606" w:rsidR="006B13B8" w:rsidRDefault="006859F4" w:rsidP="00C31A63">
      <w:pPr>
        <w:jc w:val="both"/>
      </w:pPr>
      <w:r>
        <w:t>The Medical Sciences Interdivisional Research</w:t>
      </w:r>
      <w:r w:rsidR="00002119">
        <w:t xml:space="preserve"> Ethics Committee (University of Oxford)</w:t>
      </w:r>
      <w:r w:rsidR="00811CEC">
        <w:t xml:space="preserve"> advised that ethical approval was not required for this research</w:t>
      </w:r>
      <w:r w:rsidR="00002119">
        <w:t xml:space="preserve">. </w:t>
      </w:r>
      <w:r w:rsidR="00A90E3A">
        <w:t xml:space="preserve">Participants were able to access the survey by clicking a link embedded in the </w:t>
      </w:r>
      <w:r w:rsidR="007B57EA">
        <w:t>invitation</w:t>
      </w:r>
      <w:r w:rsidR="00A90E3A">
        <w:t xml:space="preserve">. </w:t>
      </w:r>
      <w:r w:rsidR="006B13B8">
        <w:t xml:space="preserve">Participants were first provided with information about the study and their rights, before being asked to consent to taking part in the research. At the start of </w:t>
      </w:r>
      <w:r w:rsidR="00615846">
        <w:t>each section</w:t>
      </w:r>
      <w:r w:rsidR="006B13B8">
        <w:t>, participants were able to choose if they wanted to answer or skip the section</w:t>
      </w:r>
      <w:r w:rsidR="00886870">
        <w:t>.</w:t>
      </w:r>
      <w:r w:rsidR="002623ED">
        <w:t xml:space="preserve"> For most questions, participants also had the option to select ‘Prefer not to say’.</w:t>
      </w:r>
      <w:r w:rsidR="004A4E6D">
        <w:t xml:space="preserve"> While the preferred mode was online self-completion to reduce social desirability bias and the </w:t>
      </w:r>
      <w:r w:rsidR="004A4E6D">
        <w:lastRenderedPageBreak/>
        <w:t>potentially sensitive nature of some questions, participants who contacted the research team with difficulties accessing the survey were offered the option of completing the survey with a researcher over the telephone. Only one participant selected this option.</w:t>
      </w:r>
    </w:p>
    <w:p w14:paraId="669905EA" w14:textId="076A4EF9" w:rsidR="006B13B8" w:rsidRPr="00C31A63" w:rsidRDefault="006B13B8" w:rsidP="00C31A63">
      <w:pPr>
        <w:jc w:val="both"/>
        <w:rPr>
          <w:i/>
          <w:iCs/>
        </w:rPr>
      </w:pPr>
      <w:r w:rsidRPr="00C31A63">
        <w:rPr>
          <w:i/>
          <w:iCs/>
        </w:rPr>
        <w:t>2.</w:t>
      </w:r>
      <w:r w:rsidR="002879C2">
        <w:rPr>
          <w:i/>
          <w:iCs/>
        </w:rPr>
        <w:t>5</w:t>
      </w:r>
      <w:r w:rsidRPr="00C31A63">
        <w:rPr>
          <w:i/>
          <w:iCs/>
        </w:rPr>
        <w:t>. Statistical Analysis</w:t>
      </w:r>
    </w:p>
    <w:p w14:paraId="1784C930" w14:textId="00667E16" w:rsidR="006B13B8" w:rsidRDefault="006B13B8" w:rsidP="00C31A63">
      <w:pPr>
        <w:jc w:val="both"/>
      </w:pPr>
      <w:r>
        <w:t>Duplicates and non-responses were removed from the dataset before analysis. Responses were treated as missing if participants had missed relevant response options</w:t>
      </w:r>
      <w:r w:rsidR="00076BFA">
        <w:t>,</w:t>
      </w:r>
      <w:r>
        <w:t xml:space="preserve"> selected “Prefer not to say”</w:t>
      </w:r>
      <w:r w:rsidR="00076BFA">
        <w:t>,</w:t>
      </w:r>
      <w:r>
        <w:t xml:space="preserve"> or had skipped the section. </w:t>
      </w:r>
    </w:p>
    <w:p w14:paraId="5C26EE7C" w14:textId="2DCB21BB" w:rsidR="006B13B8" w:rsidRPr="00C31A63" w:rsidRDefault="006B13B8" w:rsidP="00C31A63">
      <w:pPr>
        <w:jc w:val="both"/>
        <w:rPr>
          <w:strike/>
        </w:rPr>
      </w:pPr>
      <w:r>
        <w:t>Subgroup analysis was carried out to compare participants who reported having one or more types of disability (</w:t>
      </w:r>
      <w:r w:rsidR="00495018">
        <w:t>‘</w:t>
      </w:r>
      <w:del w:id="11" w:author="Syeda Hussain" w:date="2022-05-16T17:01:00Z">
        <w:r w:rsidDel="005630AA">
          <w:delText>1+</w:delText>
        </w:r>
      </w:del>
      <w:ins w:id="12" w:author="Syeda Hussain" w:date="2022-05-16T17:01:00Z">
        <w:r w:rsidR="005630AA">
          <w:t>≥1</w:t>
        </w:r>
      </w:ins>
      <w:r>
        <w:t xml:space="preserve"> disabilities</w:t>
      </w:r>
      <w:r w:rsidR="00495018">
        <w:t>’</w:t>
      </w:r>
      <w:r>
        <w:t xml:space="preserve">) to participants who reported </w:t>
      </w:r>
      <w:r w:rsidR="00FC09A9">
        <w:t xml:space="preserve">that they did not have a </w:t>
      </w:r>
      <w:r>
        <w:t>disability</w:t>
      </w:r>
      <w:r w:rsidR="00E05F91">
        <w:t xml:space="preserve"> (</w:t>
      </w:r>
      <w:r w:rsidR="00495018">
        <w:t>‘</w:t>
      </w:r>
      <w:r w:rsidR="00E05F91">
        <w:t>no disabilities</w:t>
      </w:r>
      <w:r w:rsidR="00495018">
        <w:t>’</w:t>
      </w:r>
      <w:r w:rsidR="00E05F91">
        <w:t>)</w:t>
      </w:r>
      <w:r>
        <w:t xml:space="preserve">. </w:t>
      </w:r>
    </w:p>
    <w:p w14:paraId="5C97DFCA" w14:textId="7F9D6E22" w:rsidR="006B13B8" w:rsidRDefault="006B13B8" w:rsidP="00E94673">
      <w:pPr>
        <w:jc w:val="both"/>
      </w:pPr>
      <w:r>
        <w:t xml:space="preserve">Proportions and frequencies for all variables </w:t>
      </w:r>
      <w:r w:rsidR="00B109DB">
        <w:t xml:space="preserve">measured </w:t>
      </w:r>
      <w:r>
        <w:t>are presented in the respective tables to show spread of responses by subgroup.</w:t>
      </w:r>
      <w:r w:rsidR="00F17DF6" w:rsidRPr="00F17DF6">
        <w:t xml:space="preserve"> </w:t>
      </w:r>
      <w:r w:rsidR="00A4190E">
        <w:t>Proportions are presented for the total number of valid responses achieved for each question. The total number of valid responses (</w:t>
      </w:r>
      <w:r w:rsidR="00A4190E" w:rsidRPr="00362FB0">
        <w:rPr>
          <w:i/>
          <w:iCs/>
        </w:rPr>
        <w:t>n</w:t>
      </w:r>
      <w:r w:rsidR="00A4190E">
        <w:t xml:space="preserve">) are reported in the tables. </w:t>
      </w:r>
      <w:r w:rsidR="00F17DF6">
        <w:t xml:space="preserve">Differences between the groups were analysed using Mann-Whitney U </w:t>
      </w:r>
      <w:r w:rsidR="009B696D">
        <w:t>and chi</w:t>
      </w:r>
      <w:r w:rsidR="00F4101B">
        <w:t>-square tests.</w:t>
      </w:r>
      <w:r w:rsidR="005B2DE8">
        <w:t xml:space="preserve"> </w:t>
      </w:r>
      <w:r w:rsidR="00F4101B">
        <w:t>T</w:t>
      </w:r>
      <w:r w:rsidR="00F17DF6">
        <w:t>he test statistic</w:t>
      </w:r>
      <w:r w:rsidR="00F4101B">
        <w:t>s</w:t>
      </w:r>
      <w:r w:rsidR="00F17DF6">
        <w:t xml:space="preserve"> and </w:t>
      </w:r>
      <w:r w:rsidR="00F17DF6" w:rsidRPr="00C31A63">
        <w:rPr>
          <w:i/>
          <w:iCs/>
        </w:rPr>
        <w:t>p</w:t>
      </w:r>
      <w:r w:rsidR="00F17DF6">
        <w:t xml:space="preserve">-values are reported in the tables. </w:t>
      </w:r>
      <w:r w:rsidR="005B2DE8" w:rsidRPr="005F65D7">
        <w:t xml:space="preserve">Fisher’s Exact tests were conducted if chi-square test assumptions were violated, and respective </w:t>
      </w:r>
      <w:r w:rsidR="005B2DE8" w:rsidRPr="00C31A63">
        <w:rPr>
          <w:i/>
          <w:iCs/>
        </w:rPr>
        <w:t>p</w:t>
      </w:r>
      <w:r w:rsidR="005B2DE8" w:rsidRPr="005F65D7">
        <w:t>-values are reported in tables instead</w:t>
      </w:r>
      <w:r w:rsidR="00E14A43">
        <w:t>.</w:t>
      </w:r>
    </w:p>
    <w:p w14:paraId="2429DA60" w14:textId="25978A21" w:rsidR="00C9498B" w:rsidRPr="00C31A63" w:rsidRDefault="00C9498B" w:rsidP="00E94673">
      <w:pPr>
        <w:jc w:val="both"/>
        <w:rPr>
          <w:i/>
          <w:iCs/>
        </w:rPr>
      </w:pPr>
      <w:r w:rsidRPr="00C31A63">
        <w:rPr>
          <w:i/>
          <w:iCs/>
        </w:rPr>
        <w:t xml:space="preserve">2.5. </w:t>
      </w:r>
      <w:r w:rsidR="00993F96" w:rsidRPr="00C31A63">
        <w:rPr>
          <w:i/>
          <w:iCs/>
        </w:rPr>
        <w:t>P</w:t>
      </w:r>
      <w:r w:rsidR="00DA2999">
        <w:rPr>
          <w:i/>
          <w:iCs/>
        </w:rPr>
        <w:t>atient and P</w:t>
      </w:r>
      <w:r w:rsidR="00993F96" w:rsidRPr="00C31A63">
        <w:rPr>
          <w:i/>
          <w:iCs/>
        </w:rPr>
        <w:t>ublic Participation</w:t>
      </w:r>
    </w:p>
    <w:p w14:paraId="73A0ED1D" w14:textId="55970111" w:rsidR="009A7AD0" w:rsidRDefault="00D61CE6" w:rsidP="00C31A63">
      <w:pPr>
        <w:jc w:val="both"/>
      </w:pPr>
      <w:r>
        <w:t>Patients and the public were not involved in the design of th</w:t>
      </w:r>
      <w:r w:rsidR="00B109DB">
        <w:t xml:space="preserve">is </w:t>
      </w:r>
      <w:r>
        <w:t>study</w:t>
      </w:r>
    </w:p>
    <w:p w14:paraId="16BBB98B" w14:textId="77777777" w:rsidR="006B13B8" w:rsidRPr="00C31A63" w:rsidRDefault="006B13B8" w:rsidP="00C31A63">
      <w:pPr>
        <w:jc w:val="both"/>
        <w:rPr>
          <w:b/>
          <w:bCs/>
        </w:rPr>
      </w:pPr>
      <w:r w:rsidRPr="00C31A63">
        <w:rPr>
          <w:b/>
          <w:bCs/>
        </w:rPr>
        <w:t>3. Results</w:t>
      </w:r>
    </w:p>
    <w:p w14:paraId="3AC9BE3F" w14:textId="77777777" w:rsidR="006B13B8" w:rsidRPr="00C31A63" w:rsidRDefault="006B13B8" w:rsidP="00C31A63">
      <w:pPr>
        <w:jc w:val="both"/>
        <w:rPr>
          <w:i/>
          <w:iCs/>
        </w:rPr>
      </w:pPr>
      <w:r w:rsidRPr="00C31A63">
        <w:rPr>
          <w:i/>
          <w:iCs/>
        </w:rPr>
        <w:t>3.1. Participant characteristics</w:t>
      </w:r>
    </w:p>
    <w:p w14:paraId="7190476D" w14:textId="1D10C69D" w:rsidR="00F0124C" w:rsidRDefault="00F0124C" w:rsidP="00F0124C">
      <w:pPr>
        <w:jc w:val="both"/>
      </w:pPr>
      <w:r w:rsidRPr="00C31A63">
        <w:t>Table 1 provides a summary of participant characteristics. After removing one duplicate, two cases who did not consent to participating in this follow-up survey, and 37 surveys received from outside the UK, a total of 123 UK residents completed the survey. Participants were mostly white, female, aged 46-55, in paid employment, and living with others. Approximately two thirds of participants reported having no disabilities. A third reported having one or more disabilities, with a mean of 2.95 (</w:t>
      </w:r>
      <w:r w:rsidRPr="00C31A63">
        <w:rPr>
          <w:i/>
          <w:iCs/>
        </w:rPr>
        <w:t xml:space="preserve">SD </w:t>
      </w:r>
      <w:r w:rsidRPr="00C31A63">
        <w:t xml:space="preserve">= 1.82) different types of disability and a maximum of eight types of disability being reported by one participant. The </w:t>
      </w:r>
      <w:proofErr w:type="gramStart"/>
      <w:r w:rsidRPr="00C31A63">
        <w:t>most commonly reported</w:t>
      </w:r>
      <w:proofErr w:type="gramEnd"/>
      <w:r w:rsidRPr="00C31A63">
        <w:t xml:space="preserve"> types of disability in this sample were </w:t>
      </w:r>
      <w:r w:rsidR="005107E0">
        <w:t xml:space="preserve">visual impairment </w:t>
      </w:r>
      <w:r w:rsidRPr="00C31A63">
        <w:t xml:space="preserve">or blindness, disability affecting mobility, and mental health difficulties. </w:t>
      </w:r>
    </w:p>
    <w:p w14:paraId="4D08A513" w14:textId="77777777" w:rsidR="00A46C13" w:rsidRDefault="00A46C13" w:rsidP="00F0124C">
      <w:pPr>
        <w:jc w:val="both"/>
      </w:pPr>
    </w:p>
    <w:p w14:paraId="3B03774B" w14:textId="77777777" w:rsidR="00A46C13" w:rsidRDefault="00A46C13" w:rsidP="00F0124C">
      <w:pPr>
        <w:jc w:val="both"/>
      </w:pPr>
    </w:p>
    <w:p w14:paraId="33638C73" w14:textId="77777777" w:rsidR="00A46C13" w:rsidRDefault="00A46C13" w:rsidP="00F0124C">
      <w:pPr>
        <w:jc w:val="both"/>
      </w:pPr>
    </w:p>
    <w:p w14:paraId="377E6E87" w14:textId="77777777" w:rsidR="00A46C13" w:rsidRDefault="00A46C13" w:rsidP="00F0124C">
      <w:pPr>
        <w:jc w:val="both"/>
      </w:pPr>
    </w:p>
    <w:p w14:paraId="5AD06FD5" w14:textId="77777777" w:rsidR="00A46C13" w:rsidRDefault="00A46C13" w:rsidP="00F0124C">
      <w:pPr>
        <w:jc w:val="both"/>
      </w:pPr>
    </w:p>
    <w:p w14:paraId="225BB50F" w14:textId="77777777" w:rsidR="00A46C13" w:rsidRDefault="00A46C13" w:rsidP="00F0124C">
      <w:pPr>
        <w:jc w:val="both"/>
      </w:pPr>
    </w:p>
    <w:p w14:paraId="62A4EBD3" w14:textId="77777777" w:rsidR="00A46C13" w:rsidRPr="00F0124C" w:rsidRDefault="00A46C13" w:rsidP="00F0124C">
      <w:pPr>
        <w:jc w:val="both"/>
      </w:pPr>
    </w:p>
    <w:p w14:paraId="27DB6F70" w14:textId="77777777" w:rsidR="00937972" w:rsidRDefault="00937972" w:rsidP="00A46C13">
      <w:pPr>
        <w:rPr>
          <w:b/>
          <w:bCs/>
          <w:sz w:val="22"/>
          <w:szCs w:val="22"/>
        </w:rPr>
      </w:pPr>
    </w:p>
    <w:p w14:paraId="75680DA8" w14:textId="77777777" w:rsidR="00937972" w:rsidRDefault="00937972" w:rsidP="00A46C13">
      <w:pPr>
        <w:rPr>
          <w:b/>
          <w:bCs/>
          <w:sz w:val="22"/>
          <w:szCs w:val="22"/>
        </w:rPr>
      </w:pPr>
    </w:p>
    <w:p w14:paraId="6BF7FAA1" w14:textId="284EE305" w:rsidR="00A46C13" w:rsidRPr="00DC360C" w:rsidRDefault="00A46C13" w:rsidP="00A46C13">
      <w:pPr>
        <w:rPr>
          <w:sz w:val="22"/>
          <w:szCs w:val="22"/>
        </w:rPr>
      </w:pPr>
      <w:r w:rsidRPr="00396604">
        <w:rPr>
          <w:b/>
          <w:bCs/>
          <w:sz w:val="22"/>
          <w:szCs w:val="22"/>
        </w:rPr>
        <w:lastRenderedPageBreak/>
        <w:t>Table 1</w:t>
      </w:r>
      <w:r w:rsidRPr="00396604">
        <w:rPr>
          <w:sz w:val="22"/>
          <w:szCs w:val="22"/>
        </w:rPr>
        <w:t xml:space="preserve">. Sample characteristics of total survey sample. </w:t>
      </w:r>
      <w:r w:rsidRPr="00396604">
        <w:rPr>
          <w:sz w:val="22"/>
          <w:szCs w:val="22"/>
          <w:vertAlign w:val="superscript"/>
        </w:rPr>
        <w:t>1</w:t>
      </w:r>
      <w:r w:rsidRPr="00396604">
        <w:rPr>
          <w:sz w:val="22"/>
          <w:szCs w:val="22"/>
        </w:rPr>
        <w:t>Participants were able to report multiple disabilities. Proportions are calculated for the number of participants who reported each condition out of the entire sample (</w:t>
      </w:r>
      <w:r w:rsidRPr="00396604">
        <w:rPr>
          <w:i/>
          <w:iCs/>
          <w:sz w:val="22"/>
          <w:szCs w:val="22"/>
        </w:rPr>
        <w:t xml:space="preserve">n </w:t>
      </w:r>
      <w:r w:rsidRPr="00396604">
        <w:rPr>
          <w:sz w:val="22"/>
          <w:szCs w:val="22"/>
        </w:rPr>
        <w:t>= 123).</w:t>
      </w:r>
    </w:p>
    <w:p w14:paraId="01B86ECC" w14:textId="42F9186F" w:rsidR="00C417A3" w:rsidRDefault="00C417A3"/>
    <w:p w14:paraId="1C31C986" w14:textId="4E62A271" w:rsidR="006B13B8" w:rsidRDefault="006B13B8" w:rsidP="00CE2CEB">
      <w:pPr>
        <w:jc w:val="both"/>
      </w:pPr>
    </w:p>
    <w:tbl>
      <w:tblPr>
        <w:tblpPr w:leftFromText="180" w:rightFromText="180" w:vertAnchor="page" w:horzAnchor="margin" w:tblpXSpec="center" w:tblpY="2833"/>
        <w:tblW w:w="9904" w:type="dxa"/>
        <w:tblBorders>
          <w:insideH w:val="single" w:sz="4" w:space="0" w:color="auto"/>
        </w:tblBorders>
        <w:tblLayout w:type="fixed"/>
        <w:tblCellMar>
          <w:left w:w="0" w:type="dxa"/>
          <w:right w:w="0" w:type="dxa"/>
        </w:tblCellMar>
        <w:tblLook w:val="04A0" w:firstRow="1" w:lastRow="0" w:firstColumn="1" w:lastColumn="0" w:noHBand="0" w:noVBand="1"/>
      </w:tblPr>
      <w:tblGrid>
        <w:gridCol w:w="4514"/>
        <w:gridCol w:w="3582"/>
        <w:gridCol w:w="1808"/>
      </w:tblGrid>
      <w:tr w:rsidR="00C01DDD" w:rsidRPr="00646826" w14:paraId="5FAA21DB" w14:textId="77777777" w:rsidTr="00DC360C">
        <w:trPr>
          <w:trHeight w:val="250"/>
        </w:trPr>
        <w:tc>
          <w:tcPr>
            <w:tcW w:w="4514" w:type="dxa"/>
            <w:tcBorders>
              <w:top w:val="single" w:sz="4" w:space="0" w:color="auto"/>
              <w:left w:val="single" w:sz="4" w:space="0" w:color="auto"/>
              <w:bottom w:val="single" w:sz="4" w:space="0" w:color="auto"/>
            </w:tcBorders>
            <w:shd w:val="clear" w:color="auto" w:fill="auto"/>
            <w:vAlign w:val="center"/>
          </w:tcPr>
          <w:p w14:paraId="4CE74C95" w14:textId="77777777" w:rsidR="00C01DDD" w:rsidRPr="00646826" w:rsidRDefault="00C01DDD" w:rsidP="00DC360C">
            <w:pPr>
              <w:pStyle w:val="MDPI42tablebody"/>
              <w:rPr>
                <w:rFonts w:ascii="Arial" w:hAnsi="Arial" w:cs="Arial"/>
                <w:b/>
                <w:bCs/>
                <w:color w:val="auto"/>
              </w:rPr>
            </w:pPr>
          </w:p>
        </w:tc>
        <w:tc>
          <w:tcPr>
            <w:tcW w:w="3582" w:type="dxa"/>
            <w:tcBorders>
              <w:top w:val="single" w:sz="4" w:space="0" w:color="auto"/>
              <w:bottom w:val="single" w:sz="4" w:space="0" w:color="auto"/>
            </w:tcBorders>
          </w:tcPr>
          <w:p w14:paraId="6071D595" w14:textId="77777777" w:rsidR="00C01DDD" w:rsidRPr="00646826" w:rsidRDefault="00C01DDD" w:rsidP="00DC360C">
            <w:pPr>
              <w:pStyle w:val="MDPI42tablebody"/>
              <w:rPr>
                <w:rFonts w:ascii="Arial" w:hAnsi="Arial" w:cs="Arial"/>
                <w:b/>
                <w:bCs/>
                <w:color w:val="auto"/>
              </w:rPr>
            </w:pPr>
          </w:p>
        </w:tc>
        <w:tc>
          <w:tcPr>
            <w:tcW w:w="1808" w:type="dxa"/>
            <w:tcBorders>
              <w:top w:val="single" w:sz="4" w:space="0" w:color="auto"/>
              <w:bottom w:val="single" w:sz="4" w:space="0" w:color="auto"/>
              <w:right w:val="single" w:sz="4" w:space="0" w:color="auto"/>
            </w:tcBorders>
            <w:shd w:val="clear" w:color="auto" w:fill="auto"/>
            <w:vAlign w:val="center"/>
          </w:tcPr>
          <w:p w14:paraId="0A1B9830" w14:textId="77777777" w:rsidR="00C01DDD" w:rsidRPr="00646826" w:rsidRDefault="00C01DDD" w:rsidP="00DC360C">
            <w:pPr>
              <w:pStyle w:val="MDPI42tablebody"/>
              <w:rPr>
                <w:rFonts w:ascii="Arial" w:hAnsi="Arial" w:cs="Arial"/>
                <w:b/>
                <w:bCs/>
                <w:color w:val="auto"/>
              </w:rPr>
            </w:pPr>
            <w:r w:rsidRPr="00646826">
              <w:rPr>
                <w:rFonts w:ascii="Arial" w:hAnsi="Arial" w:cs="Arial"/>
                <w:b/>
                <w:bCs/>
                <w:color w:val="auto"/>
              </w:rPr>
              <w:t>% (</w:t>
            </w:r>
            <w:r w:rsidRPr="00396604">
              <w:rPr>
                <w:rFonts w:ascii="Arial" w:hAnsi="Arial" w:cs="Arial"/>
                <w:b/>
                <w:bCs/>
                <w:i/>
                <w:iCs/>
                <w:color w:val="auto"/>
              </w:rPr>
              <w:t>n</w:t>
            </w:r>
            <w:r w:rsidRPr="00646826">
              <w:rPr>
                <w:rFonts w:ascii="Arial" w:hAnsi="Arial" w:cs="Arial"/>
                <w:b/>
                <w:bCs/>
                <w:color w:val="auto"/>
              </w:rPr>
              <w:t>)</w:t>
            </w:r>
          </w:p>
        </w:tc>
      </w:tr>
      <w:tr w:rsidR="00C01DDD" w:rsidRPr="00646826" w14:paraId="638F9617" w14:textId="77777777" w:rsidTr="00DC360C">
        <w:trPr>
          <w:trHeight w:val="250"/>
        </w:trPr>
        <w:tc>
          <w:tcPr>
            <w:tcW w:w="4514" w:type="dxa"/>
            <w:vMerge w:val="restart"/>
            <w:tcBorders>
              <w:top w:val="single" w:sz="4" w:space="0" w:color="auto"/>
              <w:left w:val="single" w:sz="4" w:space="0" w:color="auto"/>
            </w:tcBorders>
            <w:shd w:val="clear" w:color="auto" w:fill="auto"/>
            <w:vAlign w:val="center"/>
            <w:hideMark/>
          </w:tcPr>
          <w:p w14:paraId="1CE1C626"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Gender</w:t>
            </w:r>
          </w:p>
        </w:tc>
        <w:tc>
          <w:tcPr>
            <w:tcW w:w="3582" w:type="dxa"/>
            <w:tcBorders>
              <w:top w:val="single" w:sz="4" w:space="0" w:color="auto"/>
              <w:bottom w:val="nil"/>
            </w:tcBorders>
          </w:tcPr>
          <w:p w14:paraId="1C7B4F63"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Female</w:t>
            </w:r>
          </w:p>
        </w:tc>
        <w:tc>
          <w:tcPr>
            <w:tcW w:w="1808" w:type="dxa"/>
            <w:tcBorders>
              <w:top w:val="single" w:sz="4" w:space="0" w:color="auto"/>
              <w:bottom w:val="nil"/>
              <w:right w:val="single" w:sz="4" w:space="0" w:color="auto"/>
            </w:tcBorders>
            <w:shd w:val="clear" w:color="auto" w:fill="auto"/>
            <w:vAlign w:val="center"/>
            <w:hideMark/>
          </w:tcPr>
          <w:p w14:paraId="41A1498E" w14:textId="77777777" w:rsidR="00C01DDD" w:rsidRPr="00646826" w:rsidRDefault="00C01DDD" w:rsidP="00DC360C">
            <w:pPr>
              <w:pStyle w:val="MDPI42tablebody"/>
              <w:rPr>
                <w:rFonts w:ascii="Arial" w:hAnsi="Arial" w:cs="Arial"/>
                <w:color w:val="auto"/>
              </w:rPr>
            </w:pPr>
            <w:r>
              <w:rPr>
                <w:rFonts w:ascii="Arial" w:hAnsi="Arial" w:cs="Arial"/>
                <w:color w:val="auto"/>
              </w:rPr>
              <w:t>55.7</w:t>
            </w:r>
            <w:r w:rsidRPr="00646826">
              <w:rPr>
                <w:rFonts w:ascii="Arial" w:hAnsi="Arial" w:cs="Arial"/>
                <w:color w:val="auto"/>
              </w:rPr>
              <w:t xml:space="preserve"> (</w:t>
            </w:r>
            <w:r>
              <w:rPr>
                <w:rFonts w:ascii="Arial" w:hAnsi="Arial" w:cs="Arial"/>
                <w:color w:val="auto"/>
              </w:rPr>
              <w:t>68</w:t>
            </w:r>
            <w:r w:rsidRPr="00646826">
              <w:rPr>
                <w:rFonts w:ascii="Arial" w:hAnsi="Arial" w:cs="Arial"/>
                <w:color w:val="auto"/>
              </w:rPr>
              <w:t>)</w:t>
            </w:r>
          </w:p>
        </w:tc>
      </w:tr>
      <w:tr w:rsidR="00C01DDD" w:rsidRPr="00646826" w14:paraId="4BB9A265" w14:textId="77777777" w:rsidTr="00DC360C">
        <w:trPr>
          <w:trHeight w:val="259"/>
        </w:trPr>
        <w:tc>
          <w:tcPr>
            <w:tcW w:w="4514" w:type="dxa"/>
            <w:vMerge/>
            <w:tcBorders>
              <w:left w:val="single" w:sz="4" w:space="0" w:color="auto"/>
            </w:tcBorders>
            <w:shd w:val="clear" w:color="auto" w:fill="auto"/>
            <w:vAlign w:val="center"/>
            <w:hideMark/>
          </w:tcPr>
          <w:p w14:paraId="167DD177" w14:textId="77777777" w:rsidR="00C01DDD" w:rsidRPr="00646826" w:rsidRDefault="00C01DDD" w:rsidP="00DC360C">
            <w:pPr>
              <w:pStyle w:val="MDPI42tablebody"/>
              <w:rPr>
                <w:rFonts w:ascii="Arial" w:hAnsi="Arial" w:cs="Arial"/>
                <w:color w:val="auto"/>
              </w:rPr>
            </w:pPr>
          </w:p>
        </w:tc>
        <w:tc>
          <w:tcPr>
            <w:tcW w:w="3582" w:type="dxa"/>
            <w:tcBorders>
              <w:top w:val="nil"/>
              <w:bottom w:val="single" w:sz="4" w:space="0" w:color="auto"/>
            </w:tcBorders>
          </w:tcPr>
          <w:p w14:paraId="73D9854A"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Male</w:t>
            </w:r>
          </w:p>
        </w:tc>
        <w:tc>
          <w:tcPr>
            <w:tcW w:w="1808" w:type="dxa"/>
            <w:tcBorders>
              <w:top w:val="nil"/>
              <w:bottom w:val="single" w:sz="4" w:space="0" w:color="auto"/>
              <w:right w:val="single" w:sz="4" w:space="0" w:color="auto"/>
            </w:tcBorders>
            <w:shd w:val="clear" w:color="auto" w:fill="auto"/>
            <w:vAlign w:val="center"/>
            <w:hideMark/>
          </w:tcPr>
          <w:p w14:paraId="7ADB5786"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4</w:t>
            </w:r>
            <w:r>
              <w:rPr>
                <w:rFonts w:ascii="Arial" w:hAnsi="Arial" w:cs="Arial"/>
                <w:color w:val="auto"/>
              </w:rPr>
              <w:t>4.3</w:t>
            </w:r>
            <w:r w:rsidRPr="00646826">
              <w:rPr>
                <w:rFonts w:ascii="Arial" w:hAnsi="Arial" w:cs="Arial"/>
                <w:color w:val="auto"/>
              </w:rPr>
              <w:t xml:space="preserve"> (</w:t>
            </w:r>
            <w:r>
              <w:rPr>
                <w:rFonts w:ascii="Arial" w:hAnsi="Arial" w:cs="Arial"/>
                <w:color w:val="auto"/>
              </w:rPr>
              <w:t>54</w:t>
            </w:r>
            <w:r w:rsidRPr="00646826">
              <w:rPr>
                <w:rFonts w:ascii="Arial" w:hAnsi="Arial" w:cs="Arial"/>
                <w:color w:val="auto"/>
              </w:rPr>
              <w:t>)</w:t>
            </w:r>
          </w:p>
        </w:tc>
      </w:tr>
      <w:tr w:rsidR="00C01DDD" w:rsidRPr="00646826" w14:paraId="2025B611" w14:textId="77777777" w:rsidTr="00DC360C">
        <w:trPr>
          <w:trHeight w:val="250"/>
        </w:trPr>
        <w:tc>
          <w:tcPr>
            <w:tcW w:w="4514" w:type="dxa"/>
            <w:vMerge w:val="restart"/>
            <w:tcBorders>
              <w:left w:val="single" w:sz="4" w:space="0" w:color="auto"/>
            </w:tcBorders>
            <w:shd w:val="clear" w:color="auto" w:fill="auto"/>
            <w:vAlign w:val="center"/>
            <w:hideMark/>
          </w:tcPr>
          <w:p w14:paraId="2B97DA21"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Ethnicity</w:t>
            </w:r>
          </w:p>
        </w:tc>
        <w:tc>
          <w:tcPr>
            <w:tcW w:w="3582" w:type="dxa"/>
            <w:tcBorders>
              <w:top w:val="single" w:sz="4" w:space="0" w:color="auto"/>
              <w:bottom w:val="nil"/>
            </w:tcBorders>
          </w:tcPr>
          <w:p w14:paraId="7B97EADE"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Asian</w:t>
            </w:r>
          </w:p>
        </w:tc>
        <w:tc>
          <w:tcPr>
            <w:tcW w:w="1808" w:type="dxa"/>
            <w:tcBorders>
              <w:top w:val="single" w:sz="4" w:space="0" w:color="auto"/>
              <w:bottom w:val="nil"/>
              <w:right w:val="single" w:sz="4" w:space="0" w:color="auto"/>
            </w:tcBorders>
            <w:shd w:val="clear" w:color="auto" w:fill="auto"/>
            <w:vAlign w:val="center"/>
          </w:tcPr>
          <w:p w14:paraId="0E1A4069"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1.</w:t>
            </w:r>
            <w:r>
              <w:rPr>
                <w:rFonts w:ascii="Arial" w:hAnsi="Arial" w:cs="Arial"/>
                <w:color w:val="auto"/>
              </w:rPr>
              <w:t>6</w:t>
            </w:r>
            <w:r w:rsidRPr="00646826">
              <w:rPr>
                <w:rFonts w:ascii="Arial" w:hAnsi="Arial" w:cs="Arial"/>
                <w:color w:val="auto"/>
              </w:rPr>
              <w:t xml:space="preserve"> (2)</w:t>
            </w:r>
          </w:p>
        </w:tc>
      </w:tr>
      <w:tr w:rsidR="00C01DDD" w:rsidRPr="00646826" w14:paraId="6E2A023D" w14:textId="77777777" w:rsidTr="00DC360C">
        <w:trPr>
          <w:trHeight w:val="259"/>
        </w:trPr>
        <w:tc>
          <w:tcPr>
            <w:tcW w:w="4514" w:type="dxa"/>
            <w:vMerge/>
            <w:tcBorders>
              <w:left w:val="single" w:sz="4" w:space="0" w:color="auto"/>
            </w:tcBorders>
            <w:shd w:val="clear" w:color="auto" w:fill="auto"/>
            <w:vAlign w:val="center"/>
          </w:tcPr>
          <w:p w14:paraId="61C66D4F"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145C6650"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Black/African/Caribbean</w:t>
            </w:r>
          </w:p>
        </w:tc>
        <w:tc>
          <w:tcPr>
            <w:tcW w:w="1808" w:type="dxa"/>
            <w:tcBorders>
              <w:top w:val="nil"/>
              <w:bottom w:val="nil"/>
              <w:right w:val="single" w:sz="4" w:space="0" w:color="auto"/>
            </w:tcBorders>
            <w:shd w:val="clear" w:color="auto" w:fill="auto"/>
            <w:vAlign w:val="center"/>
          </w:tcPr>
          <w:p w14:paraId="37CDD325"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0.</w:t>
            </w:r>
            <w:r>
              <w:rPr>
                <w:rFonts w:ascii="Arial" w:hAnsi="Arial" w:cs="Arial"/>
                <w:color w:val="auto"/>
              </w:rPr>
              <w:t>8</w:t>
            </w:r>
            <w:r w:rsidRPr="00646826">
              <w:rPr>
                <w:rFonts w:ascii="Arial" w:hAnsi="Arial" w:cs="Arial"/>
                <w:color w:val="auto"/>
              </w:rPr>
              <w:t xml:space="preserve"> (1)</w:t>
            </w:r>
          </w:p>
        </w:tc>
      </w:tr>
      <w:tr w:rsidR="00C01DDD" w:rsidRPr="00646826" w14:paraId="70689208" w14:textId="77777777" w:rsidTr="00DC360C">
        <w:trPr>
          <w:trHeight w:val="259"/>
        </w:trPr>
        <w:tc>
          <w:tcPr>
            <w:tcW w:w="4514" w:type="dxa"/>
            <w:vMerge/>
            <w:tcBorders>
              <w:left w:val="single" w:sz="4" w:space="0" w:color="auto"/>
            </w:tcBorders>
            <w:shd w:val="clear" w:color="auto" w:fill="auto"/>
            <w:vAlign w:val="center"/>
          </w:tcPr>
          <w:p w14:paraId="5CA4C928"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38C5EC0F"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Hispanic/Latino/Spanish origin</w:t>
            </w:r>
          </w:p>
        </w:tc>
        <w:tc>
          <w:tcPr>
            <w:tcW w:w="1808" w:type="dxa"/>
            <w:tcBorders>
              <w:top w:val="nil"/>
              <w:bottom w:val="nil"/>
              <w:right w:val="single" w:sz="4" w:space="0" w:color="auto"/>
            </w:tcBorders>
            <w:shd w:val="clear" w:color="auto" w:fill="auto"/>
            <w:vAlign w:val="center"/>
          </w:tcPr>
          <w:p w14:paraId="1BFDBDD7"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1.</w:t>
            </w:r>
            <w:r>
              <w:rPr>
                <w:rFonts w:ascii="Arial" w:hAnsi="Arial" w:cs="Arial"/>
                <w:color w:val="auto"/>
              </w:rPr>
              <w:t>6</w:t>
            </w:r>
            <w:r w:rsidRPr="00646826">
              <w:rPr>
                <w:rFonts w:ascii="Arial" w:hAnsi="Arial" w:cs="Arial"/>
                <w:color w:val="auto"/>
              </w:rPr>
              <w:t xml:space="preserve"> (</w:t>
            </w:r>
            <w:r>
              <w:rPr>
                <w:rFonts w:ascii="Arial" w:hAnsi="Arial" w:cs="Arial"/>
                <w:color w:val="auto"/>
              </w:rPr>
              <w:t>2</w:t>
            </w:r>
            <w:r w:rsidRPr="00646826">
              <w:rPr>
                <w:rFonts w:ascii="Arial" w:hAnsi="Arial" w:cs="Arial"/>
                <w:color w:val="auto"/>
              </w:rPr>
              <w:t>)</w:t>
            </w:r>
          </w:p>
        </w:tc>
      </w:tr>
      <w:tr w:rsidR="00C01DDD" w:rsidRPr="00646826" w14:paraId="6D43D4BD" w14:textId="77777777" w:rsidTr="00DC360C">
        <w:trPr>
          <w:trHeight w:val="259"/>
        </w:trPr>
        <w:tc>
          <w:tcPr>
            <w:tcW w:w="4514" w:type="dxa"/>
            <w:vMerge/>
            <w:tcBorders>
              <w:left w:val="single" w:sz="4" w:space="0" w:color="auto"/>
            </w:tcBorders>
            <w:shd w:val="clear" w:color="auto" w:fill="auto"/>
            <w:vAlign w:val="center"/>
          </w:tcPr>
          <w:p w14:paraId="76B72E32"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6C742694"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Mixed/multiple ethnic groups</w:t>
            </w:r>
          </w:p>
        </w:tc>
        <w:tc>
          <w:tcPr>
            <w:tcW w:w="1808" w:type="dxa"/>
            <w:tcBorders>
              <w:top w:val="nil"/>
              <w:bottom w:val="nil"/>
              <w:right w:val="single" w:sz="4" w:space="0" w:color="auto"/>
            </w:tcBorders>
            <w:shd w:val="clear" w:color="auto" w:fill="auto"/>
            <w:vAlign w:val="center"/>
          </w:tcPr>
          <w:p w14:paraId="3EF8E3B1" w14:textId="77777777" w:rsidR="00C01DDD" w:rsidRPr="00646826" w:rsidRDefault="00C01DDD" w:rsidP="00DC360C">
            <w:pPr>
              <w:pStyle w:val="MDPI42tablebody"/>
              <w:rPr>
                <w:rFonts w:ascii="Arial" w:hAnsi="Arial" w:cs="Arial"/>
                <w:color w:val="auto"/>
              </w:rPr>
            </w:pPr>
            <w:r>
              <w:rPr>
                <w:rFonts w:ascii="Arial" w:hAnsi="Arial" w:cs="Arial"/>
                <w:color w:val="auto"/>
              </w:rPr>
              <w:t>-</w:t>
            </w:r>
          </w:p>
        </w:tc>
      </w:tr>
      <w:tr w:rsidR="00C01DDD" w:rsidRPr="00646826" w14:paraId="7F38570F" w14:textId="77777777" w:rsidTr="00DC360C">
        <w:trPr>
          <w:trHeight w:val="259"/>
        </w:trPr>
        <w:tc>
          <w:tcPr>
            <w:tcW w:w="4514" w:type="dxa"/>
            <w:vMerge/>
            <w:tcBorders>
              <w:left w:val="single" w:sz="4" w:space="0" w:color="auto"/>
            </w:tcBorders>
            <w:shd w:val="clear" w:color="auto" w:fill="auto"/>
            <w:vAlign w:val="center"/>
          </w:tcPr>
          <w:p w14:paraId="5E4555E3" w14:textId="77777777" w:rsidR="00C01DDD" w:rsidRPr="00646826" w:rsidRDefault="00C01DDD" w:rsidP="00DC360C">
            <w:pPr>
              <w:pStyle w:val="MDPI42tablebody"/>
              <w:rPr>
                <w:rFonts w:ascii="Arial" w:hAnsi="Arial" w:cs="Arial"/>
                <w:color w:val="auto"/>
              </w:rPr>
            </w:pPr>
          </w:p>
        </w:tc>
        <w:tc>
          <w:tcPr>
            <w:tcW w:w="3582" w:type="dxa"/>
            <w:tcBorders>
              <w:top w:val="nil"/>
              <w:bottom w:val="single" w:sz="4" w:space="0" w:color="auto"/>
            </w:tcBorders>
          </w:tcPr>
          <w:p w14:paraId="24FCCFCA"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White/Other White</w:t>
            </w:r>
          </w:p>
        </w:tc>
        <w:tc>
          <w:tcPr>
            <w:tcW w:w="1808" w:type="dxa"/>
            <w:tcBorders>
              <w:top w:val="nil"/>
              <w:bottom w:val="single" w:sz="4" w:space="0" w:color="auto"/>
              <w:right w:val="single" w:sz="4" w:space="0" w:color="auto"/>
            </w:tcBorders>
            <w:shd w:val="clear" w:color="auto" w:fill="auto"/>
            <w:vAlign w:val="center"/>
          </w:tcPr>
          <w:p w14:paraId="11BC488F"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95.</w:t>
            </w:r>
            <w:r>
              <w:rPr>
                <w:rFonts w:ascii="Arial" w:hAnsi="Arial" w:cs="Arial"/>
                <w:color w:val="auto"/>
              </w:rPr>
              <w:t>9</w:t>
            </w:r>
            <w:r w:rsidRPr="00646826">
              <w:rPr>
                <w:rFonts w:ascii="Arial" w:hAnsi="Arial" w:cs="Arial"/>
                <w:color w:val="auto"/>
              </w:rPr>
              <w:t xml:space="preserve"> (1</w:t>
            </w:r>
            <w:r>
              <w:rPr>
                <w:rFonts w:ascii="Arial" w:hAnsi="Arial" w:cs="Arial"/>
                <w:color w:val="auto"/>
              </w:rPr>
              <w:t>17</w:t>
            </w:r>
            <w:r w:rsidRPr="00646826">
              <w:rPr>
                <w:rFonts w:ascii="Arial" w:hAnsi="Arial" w:cs="Arial"/>
                <w:color w:val="auto"/>
              </w:rPr>
              <w:t>)</w:t>
            </w:r>
          </w:p>
        </w:tc>
      </w:tr>
      <w:tr w:rsidR="00C01DDD" w:rsidRPr="00646826" w14:paraId="754C38D7" w14:textId="77777777" w:rsidTr="00DC360C">
        <w:trPr>
          <w:trHeight w:val="250"/>
        </w:trPr>
        <w:tc>
          <w:tcPr>
            <w:tcW w:w="4514" w:type="dxa"/>
            <w:vMerge w:val="restart"/>
            <w:tcBorders>
              <w:left w:val="single" w:sz="4" w:space="0" w:color="auto"/>
            </w:tcBorders>
            <w:shd w:val="clear" w:color="auto" w:fill="auto"/>
            <w:vAlign w:val="center"/>
          </w:tcPr>
          <w:p w14:paraId="2F70D4BC"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Age</w:t>
            </w:r>
          </w:p>
        </w:tc>
        <w:tc>
          <w:tcPr>
            <w:tcW w:w="3582" w:type="dxa"/>
            <w:tcBorders>
              <w:top w:val="single" w:sz="4" w:space="0" w:color="auto"/>
              <w:bottom w:val="nil"/>
            </w:tcBorders>
          </w:tcPr>
          <w:p w14:paraId="169DF48F"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18-25</w:t>
            </w:r>
          </w:p>
        </w:tc>
        <w:tc>
          <w:tcPr>
            <w:tcW w:w="1808" w:type="dxa"/>
            <w:tcBorders>
              <w:top w:val="single" w:sz="4" w:space="0" w:color="auto"/>
              <w:bottom w:val="nil"/>
              <w:right w:val="single" w:sz="4" w:space="0" w:color="auto"/>
            </w:tcBorders>
            <w:shd w:val="clear" w:color="auto" w:fill="auto"/>
            <w:vAlign w:val="center"/>
          </w:tcPr>
          <w:p w14:paraId="44BBD7A2" w14:textId="77777777" w:rsidR="00C01DDD" w:rsidRPr="00646826" w:rsidRDefault="00C01DDD" w:rsidP="00DC360C">
            <w:pPr>
              <w:pStyle w:val="MDPI42tablebody"/>
              <w:rPr>
                <w:rFonts w:ascii="Arial" w:hAnsi="Arial" w:cs="Arial"/>
                <w:color w:val="auto"/>
              </w:rPr>
            </w:pPr>
            <w:r>
              <w:rPr>
                <w:rFonts w:ascii="Arial" w:hAnsi="Arial" w:cs="Arial"/>
                <w:color w:val="auto"/>
              </w:rPr>
              <w:t>0.8 (1)</w:t>
            </w:r>
          </w:p>
        </w:tc>
      </w:tr>
      <w:tr w:rsidR="00C01DDD" w:rsidRPr="00646826" w14:paraId="7A55492D" w14:textId="77777777" w:rsidTr="00DC360C">
        <w:trPr>
          <w:trHeight w:val="259"/>
        </w:trPr>
        <w:tc>
          <w:tcPr>
            <w:tcW w:w="4514" w:type="dxa"/>
            <w:vMerge/>
            <w:tcBorders>
              <w:left w:val="single" w:sz="4" w:space="0" w:color="auto"/>
            </w:tcBorders>
            <w:shd w:val="clear" w:color="auto" w:fill="auto"/>
            <w:vAlign w:val="center"/>
          </w:tcPr>
          <w:p w14:paraId="082D8BE4"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565C6000"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26-35</w:t>
            </w:r>
          </w:p>
        </w:tc>
        <w:tc>
          <w:tcPr>
            <w:tcW w:w="1808" w:type="dxa"/>
            <w:tcBorders>
              <w:top w:val="nil"/>
              <w:bottom w:val="nil"/>
              <w:right w:val="single" w:sz="4" w:space="0" w:color="auto"/>
            </w:tcBorders>
            <w:shd w:val="clear" w:color="auto" w:fill="auto"/>
            <w:vAlign w:val="center"/>
          </w:tcPr>
          <w:p w14:paraId="30DBC65A" w14:textId="77777777" w:rsidR="00C01DDD" w:rsidRPr="00646826" w:rsidRDefault="00C01DDD" w:rsidP="00DC360C">
            <w:pPr>
              <w:pStyle w:val="MDPI42tablebody"/>
              <w:rPr>
                <w:rFonts w:ascii="Arial" w:hAnsi="Arial" w:cs="Arial"/>
                <w:color w:val="auto"/>
              </w:rPr>
            </w:pPr>
            <w:r>
              <w:rPr>
                <w:rFonts w:ascii="Arial" w:hAnsi="Arial" w:cs="Arial"/>
                <w:color w:val="auto"/>
              </w:rPr>
              <w:t>9.8 (12)</w:t>
            </w:r>
          </w:p>
        </w:tc>
      </w:tr>
      <w:tr w:rsidR="00C01DDD" w:rsidRPr="00646826" w14:paraId="17188A6D" w14:textId="77777777" w:rsidTr="00DC360C">
        <w:trPr>
          <w:trHeight w:val="259"/>
        </w:trPr>
        <w:tc>
          <w:tcPr>
            <w:tcW w:w="4514" w:type="dxa"/>
            <w:vMerge/>
            <w:tcBorders>
              <w:left w:val="single" w:sz="4" w:space="0" w:color="auto"/>
            </w:tcBorders>
            <w:shd w:val="clear" w:color="auto" w:fill="auto"/>
            <w:vAlign w:val="center"/>
          </w:tcPr>
          <w:p w14:paraId="34E5456D"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5AA526A9"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36-45</w:t>
            </w:r>
          </w:p>
        </w:tc>
        <w:tc>
          <w:tcPr>
            <w:tcW w:w="1808" w:type="dxa"/>
            <w:tcBorders>
              <w:top w:val="nil"/>
              <w:bottom w:val="nil"/>
              <w:right w:val="single" w:sz="4" w:space="0" w:color="auto"/>
            </w:tcBorders>
            <w:shd w:val="clear" w:color="auto" w:fill="auto"/>
            <w:vAlign w:val="center"/>
          </w:tcPr>
          <w:p w14:paraId="0CC906DA" w14:textId="77777777" w:rsidR="00C01DDD" w:rsidRPr="00646826" w:rsidRDefault="00C01DDD" w:rsidP="00DC360C">
            <w:pPr>
              <w:pStyle w:val="MDPI42tablebody"/>
              <w:rPr>
                <w:rFonts w:ascii="Arial" w:hAnsi="Arial" w:cs="Arial"/>
                <w:color w:val="auto"/>
              </w:rPr>
            </w:pPr>
            <w:r>
              <w:rPr>
                <w:rFonts w:ascii="Arial" w:hAnsi="Arial" w:cs="Arial"/>
                <w:color w:val="auto"/>
              </w:rPr>
              <w:t>14.8 (18)</w:t>
            </w:r>
          </w:p>
        </w:tc>
      </w:tr>
      <w:tr w:rsidR="00C01DDD" w:rsidRPr="00646826" w14:paraId="209F1E34" w14:textId="77777777" w:rsidTr="00DC360C">
        <w:trPr>
          <w:trHeight w:val="259"/>
        </w:trPr>
        <w:tc>
          <w:tcPr>
            <w:tcW w:w="4514" w:type="dxa"/>
            <w:vMerge/>
            <w:tcBorders>
              <w:left w:val="single" w:sz="4" w:space="0" w:color="auto"/>
            </w:tcBorders>
            <w:shd w:val="clear" w:color="auto" w:fill="auto"/>
            <w:vAlign w:val="center"/>
          </w:tcPr>
          <w:p w14:paraId="2383380A"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7C099333"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46-55</w:t>
            </w:r>
          </w:p>
        </w:tc>
        <w:tc>
          <w:tcPr>
            <w:tcW w:w="1808" w:type="dxa"/>
            <w:tcBorders>
              <w:top w:val="nil"/>
              <w:bottom w:val="nil"/>
              <w:right w:val="single" w:sz="4" w:space="0" w:color="auto"/>
            </w:tcBorders>
            <w:shd w:val="clear" w:color="auto" w:fill="auto"/>
            <w:vAlign w:val="center"/>
          </w:tcPr>
          <w:p w14:paraId="1660F4E1" w14:textId="77777777" w:rsidR="00C01DDD" w:rsidRPr="00646826" w:rsidRDefault="00C01DDD" w:rsidP="00DC360C">
            <w:pPr>
              <w:pStyle w:val="MDPI42tablebody"/>
              <w:rPr>
                <w:rFonts w:ascii="Arial" w:hAnsi="Arial" w:cs="Arial"/>
                <w:color w:val="auto"/>
              </w:rPr>
            </w:pPr>
            <w:r>
              <w:rPr>
                <w:rFonts w:ascii="Arial" w:hAnsi="Arial" w:cs="Arial"/>
                <w:color w:val="auto"/>
              </w:rPr>
              <w:t>36.1 (44)</w:t>
            </w:r>
          </w:p>
        </w:tc>
      </w:tr>
      <w:tr w:rsidR="00C01DDD" w:rsidRPr="00646826" w14:paraId="19571D67" w14:textId="77777777" w:rsidTr="00DC360C">
        <w:trPr>
          <w:trHeight w:val="259"/>
        </w:trPr>
        <w:tc>
          <w:tcPr>
            <w:tcW w:w="4514" w:type="dxa"/>
            <w:vMerge/>
            <w:tcBorders>
              <w:left w:val="single" w:sz="4" w:space="0" w:color="auto"/>
            </w:tcBorders>
            <w:shd w:val="clear" w:color="auto" w:fill="auto"/>
            <w:vAlign w:val="center"/>
          </w:tcPr>
          <w:p w14:paraId="135668CA"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74FED430"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56-65</w:t>
            </w:r>
          </w:p>
        </w:tc>
        <w:tc>
          <w:tcPr>
            <w:tcW w:w="1808" w:type="dxa"/>
            <w:tcBorders>
              <w:top w:val="nil"/>
              <w:bottom w:val="nil"/>
              <w:right w:val="single" w:sz="4" w:space="0" w:color="auto"/>
            </w:tcBorders>
            <w:shd w:val="clear" w:color="auto" w:fill="auto"/>
            <w:vAlign w:val="center"/>
          </w:tcPr>
          <w:p w14:paraId="6F1F283A" w14:textId="77777777" w:rsidR="00C01DDD" w:rsidRPr="00646826" w:rsidRDefault="00C01DDD" w:rsidP="00DC360C">
            <w:pPr>
              <w:pStyle w:val="MDPI42tablebody"/>
              <w:rPr>
                <w:rFonts w:ascii="Arial" w:hAnsi="Arial" w:cs="Arial"/>
                <w:color w:val="auto"/>
              </w:rPr>
            </w:pPr>
            <w:r>
              <w:rPr>
                <w:rFonts w:ascii="Arial" w:hAnsi="Arial" w:cs="Arial"/>
                <w:color w:val="auto"/>
              </w:rPr>
              <w:t>24.6 (30)</w:t>
            </w:r>
          </w:p>
        </w:tc>
      </w:tr>
      <w:tr w:rsidR="00C01DDD" w:rsidRPr="00646826" w14:paraId="25E895DC" w14:textId="77777777" w:rsidTr="00DC360C">
        <w:trPr>
          <w:trHeight w:val="259"/>
        </w:trPr>
        <w:tc>
          <w:tcPr>
            <w:tcW w:w="4514" w:type="dxa"/>
            <w:vMerge/>
            <w:tcBorders>
              <w:left w:val="single" w:sz="4" w:space="0" w:color="auto"/>
            </w:tcBorders>
            <w:shd w:val="clear" w:color="auto" w:fill="auto"/>
            <w:vAlign w:val="center"/>
          </w:tcPr>
          <w:p w14:paraId="3E0FB449"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7B843360"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66-75</w:t>
            </w:r>
          </w:p>
        </w:tc>
        <w:tc>
          <w:tcPr>
            <w:tcW w:w="1808" w:type="dxa"/>
            <w:tcBorders>
              <w:top w:val="nil"/>
              <w:bottom w:val="nil"/>
              <w:right w:val="single" w:sz="4" w:space="0" w:color="auto"/>
            </w:tcBorders>
            <w:shd w:val="clear" w:color="auto" w:fill="auto"/>
            <w:vAlign w:val="center"/>
          </w:tcPr>
          <w:p w14:paraId="19B3E86E" w14:textId="77777777" w:rsidR="00C01DDD" w:rsidRPr="00646826" w:rsidRDefault="00C01DDD" w:rsidP="00DC360C">
            <w:pPr>
              <w:pStyle w:val="MDPI42tablebody"/>
              <w:rPr>
                <w:rFonts w:ascii="Arial" w:hAnsi="Arial" w:cs="Arial"/>
                <w:color w:val="auto"/>
              </w:rPr>
            </w:pPr>
            <w:r>
              <w:rPr>
                <w:rFonts w:ascii="Arial" w:hAnsi="Arial" w:cs="Arial"/>
                <w:color w:val="auto"/>
              </w:rPr>
              <w:t>11.5 (14)</w:t>
            </w:r>
          </w:p>
        </w:tc>
      </w:tr>
      <w:tr w:rsidR="00C01DDD" w:rsidRPr="00646826" w14:paraId="444170F3" w14:textId="77777777" w:rsidTr="00DC360C">
        <w:trPr>
          <w:trHeight w:val="259"/>
        </w:trPr>
        <w:tc>
          <w:tcPr>
            <w:tcW w:w="4514" w:type="dxa"/>
            <w:vMerge/>
            <w:tcBorders>
              <w:left w:val="single" w:sz="4" w:space="0" w:color="auto"/>
            </w:tcBorders>
            <w:shd w:val="clear" w:color="auto" w:fill="auto"/>
            <w:vAlign w:val="center"/>
          </w:tcPr>
          <w:p w14:paraId="66C9E0DA"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69C3F36B"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76-85</w:t>
            </w:r>
          </w:p>
        </w:tc>
        <w:tc>
          <w:tcPr>
            <w:tcW w:w="1808" w:type="dxa"/>
            <w:tcBorders>
              <w:top w:val="nil"/>
              <w:bottom w:val="nil"/>
              <w:right w:val="single" w:sz="4" w:space="0" w:color="auto"/>
            </w:tcBorders>
            <w:shd w:val="clear" w:color="auto" w:fill="auto"/>
            <w:vAlign w:val="center"/>
          </w:tcPr>
          <w:p w14:paraId="1D5E431D" w14:textId="77777777" w:rsidR="00C01DDD" w:rsidRPr="00646826" w:rsidRDefault="00C01DDD" w:rsidP="00DC360C">
            <w:pPr>
              <w:pStyle w:val="MDPI42tablebody"/>
              <w:rPr>
                <w:rFonts w:ascii="Arial" w:hAnsi="Arial" w:cs="Arial"/>
                <w:color w:val="auto"/>
              </w:rPr>
            </w:pPr>
            <w:r>
              <w:rPr>
                <w:rFonts w:ascii="Arial" w:hAnsi="Arial" w:cs="Arial"/>
                <w:color w:val="auto"/>
              </w:rPr>
              <w:t>2.5 (3)</w:t>
            </w:r>
          </w:p>
        </w:tc>
      </w:tr>
      <w:tr w:rsidR="00C01DDD" w:rsidRPr="00646826" w14:paraId="2348D3C8" w14:textId="77777777" w:rsidTr="00DC360C">
        <w:trPr>
          <w:trHeight w:val="259"/>
        </w:trPr>
        <w:tc>
          <w:tcPr>
            <w:tcW w:w="4514" w:type="dxa"/>
            <w:vMerge/>
            <w:tcBorders>
              <w:left w:val="single" w:sz="4" w:space="0" w:color="auto"/>
            </w:tcBorders>
            <w:shd w:val="clear" w:color="auto" w:fill="auto"/>
            <w:vAlign w:val="center"/>
          </w:tcPr>
          <w:p w14:paraId="1D96E3B6" w14:textId="77777777" w:rsidR="00C01DDD" w:rsidRPr="00646826" w:rsidRDefault="00C01DDD" w:rsidP="00DC360C">
            <w:pPr>
              <w:pStyle w:val="MDPI42tablebody"/>
              <w:rPr>
                <w:rFonts w:ascii="Arial" w:hAnsi="Arial" w:cs="Arial"/>
                <w:color w:val="auto"/>
              </w:rPr>
            </w:pPr>
          </w:p>
        </w:tc>
        <w:tc>
          <w:tcPr>
            <w:tcW w:w="3582" w:type="dxa"/>
            <w:tcBorders>
              <w:top w:val="nil"/>
              <w:bottom w:val="single" w:sz="4" w:space="0" w:color="auto"/>
            </w:tcBorders>
          </w:tcPr>
          <w:p w14:paraId="40AA70E5"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86+</w:t>
            </w:r>
          </w:p>
        </w:tc>
        <w:tc>
          <w:tcPr>
            <w:tcW w:w="1808" w:type="dxa"/>
            <w:tcBorders>
              <w:top w:val="nil"/>
              <w:bottom w:val="single" w:sz="4" w:space="0" w:color="auto"/>
              <w:right w:val="single" w:sz="4" w:space="0" w:color="auto"/>
            </w:tcBorders>
            <w:shd w:val="clear" w:color="auto" w:fill="auto"/>
            <w:vAlign w:val="center"/>
          </w:tcPr>
          <w:p w14:paraId="65B9C85F" w14:textId="77777777" w:rsidR="00C01DDD" w:rsidRPr="00646826" w:rsidRDefault="00C01DDD" w:rsidP="00DC360C">
            <w:pPr>
              <w:pStyle w:val="MDPI42tablebody"/>
              <w:rPr>
                <w:rFonts w:ascii="Arial" w:hAnsi="Arial" w:cs="Arial"/>
                <w:color w:val="auto"/>
              </w:rPr>
            </w:pPr>
            <w:r>
              <w:rPr>
                <w:rFonts w:ascii="Arial" w:hAnsi="Arial" w:cs="Arial"/>
                <w:color w:val="auto"/>
              </w:rPr>
              <w:t>-</w:t>
            </w:r>
          </w:p>
        </w:tc>
      </w:tr>
      <w:tr w:rsidR="00C01DDD" w:rsidRPr="00646826" w14:paraId="033E87B6" w14:textId="77777777" w:rsidTr="00DC360C">
        <w:trPr>
          <w:trHeight w:val="250"/>
        </w:trPr>
        <w:tc>
          <w:tcPr>
            <w:tcW w:w="4514" w:type="dxa"/>
            <w:vMerge w:val="restart"/>
            <w:tcBorders>
              <w:left w:val="single" w:sz="4" w:space="0" w:color="auto"/>
            </w:tcBorders>
            <w:shd w:val="clear" w:color="auto" w:fill="auto"/>
            <w:vAlign w:val="center"/>
          </w:tcPr>
          <w:p w14:paraId="3BF16F61"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Employment status</w:t>
            </w:r>
          </w:p>
        </w:tc>
        <w:tc>
          <w:tcPr>
            <w:tcW w:w="3582" w:type="dxa"/>
            <w:tcBorders>
              <w:top w:val="single" w:sz="4" w:space="0" w:color="auto"/>
              <w:bottom w:val="nil"/>
            </w:tcBorders>
          </w:tcPr>
          <w:p w14:paraId="384AC045"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In paid employment</w:t>
            </w:r>
          </w:p>
        </w:tc>
        <w:tc>
          <w:tcPr>
            <w:tcW w:w="1808" w:type="dxa"/>
            <w:tcBorders>
              <w:top w:val="single" w:sz="4" w:space="0" w:color="auto"/>
              <w:bottom w:val="nil"/>
              <w:right w:val="single" w:sz="4" w:space="0" w:color="auto"/>
            </w:tcBorders>
            <w:shd w:val="clear" w:color="auto" w:fill="auto"/>
            <w:vAlign w:val="center"/>
          </w:tcPr>
          <w:p w14:paraId="26BEDD5A" w14:textId="77777777" w:rsidR="00C01DDD" w:rsidRPr="00646826" w:rsidRDefault="00C01DDD" w:rsidP="00DC360C">
            <w:pPr>
              <w:pStyle w:val="MDPI42tablebody"/>
              <w:rPr>
                <w:rFonts w:ascii="Arial" w:hAnsi="Arial" w:cs="Arial"/>
                <w:color w:val="auto"/>
              </w:rPr>
            </w:pPr>
            <w:r>
              <w:rPr>
                <w:rFonts w:ascii="Arial" w:hAnsi="Arial" w:cs="Arial"/>
                <w:color w:val="auto"/>
              </w:rPr>
              <w:t>73.6 (89)</w:t>
            </w:r>
          </w:p>
        </w:tc>
      </w:tr>
      <w:tr w:rsidR="00C01DDD" w:rsidRPr="00646826" w14:paraId="4DEB9D80" w14:textId="77777777" w:rsidTr="00DC360C">
        <w:trPr>
          <w:trHeight w:val="259"/>
        </w:trPr>
        <w:tc>
          <w:tcPr>
            <w:tcW w:w="4514" w:type="dxa"/>
            <w:vMerge/>
            <w:tcBorders>
              <w:left w:val="single" w:sz="4" w:space="0" w:color="auto"/>
            </w:tcBorders>
            <w:shd w:val="clear" w:color="auto" w:fill="auto"/>
            <w:vAlign w:val="center"/>
          </w:tcPr>
          <w:p w14:paraId="10E90592"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56876B36"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I am employed but furloughed</w:t>
            </w:r>
          </w:p>
        </w:tc>
        <w:tc>
          <w:tcPr>
            <w:tcW w:w="1808" w:type="dxa"/>
            <w:tcBorders>
              <w:top w:val="nil"/>
              <w:bottom w:val="nil"/>
              <w:right w:val="single" w:sz="4" w:space="0" w:color="auto"/>
            </w:tcBorders>
            <w:shd w:val="clear" w:color="auto" w:fill="auto"/>
            <w:vAlign w:val="center"/>
          </w:tcPr>
          <w:p w14:paraId="2428D7CD" w14:textId="77777777" w:rsidR="00C01DDD" w:rsidRPr="00646826" w:rsidRDefault="00C01DDD" w:rsidP="00DC360C">
            <w:pPr>
              <w:pStyle w:val="MDPI42tablebody"/>
              <w:rPr>
                <w:rFonts w:ascii="Arial" w:hAnsi="Arial" w:cs="Arial"/>
                <w:color w:val="auto"/>
              </w:rPr>
            </w:pPr>
            <w:r>
              <w:rPr>
                <w:rFonts w:ascii="Arial" w:hAnsi="Arial" w:cs="Arial"/>
                <w:color w:val="auto"/>
              </w:rPr>
              <w:t>1.7 (2)</w:t>
            </w:r>
          </w:p>
        </w:tc>
      </w:tr>
      <w:tr w:rsidR="00C01DDD" w:rsidRPr="00646826" w14:paraId="6BE67A3A" w14:textId="77777777" w:rsidTr="00DC360C">
        <w:trPr>
          <w:trHeight w:val="259"/>
        </w:trPr>
        <w:tc>
          <w:tcPr>
            <w:tcW w:w="4514" w:type="dxa"/>
            <w:vMerge/>
            <w:tcBorders>
              <w:left w:val="single" w:sz="4" w:space="0" w:color="auto"/>
            </w:tcBorders>
            <w:shd w:val="clear" w:color="auto" w:fill="auto"/>
            <w:vAlign w:val="center"/>
          </w:tcPr>
          <w:p w14:paraId="63062305"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7D7A69C1"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Retired</w:t>
            </w:r>
          </w:p>
        </w:tc>
        <w:tc>
          <w:tcPr>
            <w:tcW w:w="1808" w:type="dxa"/>
            <w:tcBorders>
              <w:top w:val="nil"/>
              <w:bottom w:val="nil"/>
              <w:right w:val="single" w:sz="4" w:space="0" w:color="auto"/>
            </w:tcBorders>
            <w:shd w:val="clear" w:color="auto" w:fill="auto"/>
            <w:vAlign w:val="center"/>
          </w:tcPr>
          <w:p w14:paraId="5C380361" w14:textId="77777777" w:rsidR="00C01DDD" w:rsidRPr="00646826" w:rsidRDefault="00C01DDD" w:rsidP="00DC360C">
            <w:pPr>
              <w:pStyle w:val="MDPI42tablebody"/>
              <w:rPr>
                <w:rFonts w:ascii="Arial" w:hAnsi="Arial" w:cs="Arial"/>
                <w:color w:val="auto"/>
              </w:rPr>
            </w:pPr>
            <w:r>
              <w:rPr>
                <w:rFonts w:ascii="Arial" w:hAnsi="Arial" w:cs="Arial"/>
                <w:color w:val="auto"/>
              </w:rPr>
              <w:t>14.9 (18)</w:t>
            </w:r>
          </w:p>
        </w:tc>
      </w:tr>
      <w:tr w:rsidR="00C01DDD" w:rsidRPr="00646826" w14:paraId="2C5DB3C4" w14:textId="77777777" w:rsidTr="00DC360C">
        <w:trPr>
          <w:trHeight w:val="244"/>
        </w:trPr>
        <w:tc>
          <w:tcPr>
            <w:tcW w:w="4514" w:type="dxa"/>
            <w:vMerge/>
            <w:tcBorders>
              <w:left w:val="single" w:sz="4" w:space="0" w:color="auto"/>
            </w:tcBorders>
            <w:shd w:val="clear" w:color="auto" w:fill="auto"/>
            <w:vAlign w:val="center"/>
          </w:tcPr>
          <w:p w14:paraId="03EBE2AF" w14:textId="77777777" w:rsidR="00C01DDD" w:rsidRPr="00646826" w:rsidRDefault="00C01DDD" w:rsidP="00DC360C">
            <w:pPr>
              <w:pStyle w:val="MDPI42tablebody"/>
              <w:rPr>
                <w:rFonts w:ascii="Arial" w:hAnsi="Arial" w:cs="Arial"/>
                <w:color w:val="auto"/>
              </w:rPr>
            </w:pPr>
          </w:p>
        </w:tc>
        <w:tc>
          <w:tcPr>
            <w:tcW w:w="3582" w:type="dxa"/>
            <w:tcBorders>
              <w:top w:val="nil"/>
              <w:bottom w:val="nil"/>
            </w:tcBorders>
          </w:tcPr>
          <w:p w14:paraId="0B63FE5D"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Unemployed and not looking for work</w:t>
            </w:r>
          </w:p>
        </w:tc>
        <w:tc>
          <w:tcPr>
            <w:tcW w:w="1808" w:type="dxa"/>
            <w:tcBorders>
              <w:top w:val="nil"/>
              <w:bottom w:val="nil"/>
              <w:right w:val="single" w:sz="4" w:space="0" w:color="auto"/>
            </w:tcBorders>
            <w:shd w:val="clear" w:color="auto" w:fill="auto"/>
            <w:vAlign w:val="center"/>
          </w:tcPr>
          <w:p w14:paraId="1621DE66" w14:textId="77777777" w:rsidR="00C01DDD" w:rsidRPr="00646826" w:rsidRDefault="00C01DDD" w:rsidP="00DC360C">
            <w:pPr>
              <w:pStyle w:val="MDPI42tablebody"/>
              <w:rPr>
                <w:rFonts w:ascii="Arial" w:hAnsi="Arial" w:cs="Arial"/>
                <w:color w:val="auto"/>
              </w:rPr>
            </w:pPr>
            <w:r>
              <w:rPr>
                <w:rFonts w:ascii="Arial" w:hAnsi="Arial" w:cs="Arial"/>
                <w:color w:val="auto"/>
              </w:rPr>
              <w:t>7.4 (9)</w:t>
            </w:r>
          </w:p>
        </w:tc>
      </w:tr>
      <w:tr w:rsidR="00C01DDD" w:rsidRPr="00646826" w14:paraId="4EAC3699" w14:textId="77777777" w:rsidTr="00DC360C">
        <w:trPr>
          <w:trHeight w:val="262"/>
        </w:trPr>
        <w:tc>
          <w:tcPr>
            <w:tcW w:w="4514" w:type="dxa"/>
            <w:vMerge/>
            <w:tcBorders>
              <w:left w:val="single" w:sz="4" w:space="0" w:color="auto"/>
            </w:tcBorders>
            <w:shd w:val="clear" w:color="auto" w:fill="auto"/>
            <w:vAlign w:val="center"/>
          </w:tcPr>
          <w:p w14:paraId="21C62F56" w14:textId="77777777" w:rsidR="00C01DDD" w:rsidRPr="00646826" w:rsidRDefault="00C01DDD" w:rsidP="00DC360C">
            <w:pPr>
              <w:pStyle w:val="MDPI42tablebody"/>
              <w:rPr>
                <w:rFonts w:ascii="Arial" w:hAnsi="Arial" w:cs="Arial"/>
                <w:color w:val="auto"/>
              </w:rPr>
            </w:pPr>
          </w:p>
        </w:tc>
        <w:tc>
          <w:tcPr>
            <w:tcW w:w="3582" w:type="dxa"/>
            <w:tcBorders>
              <w:top w:val="nil"/>
              <w:bottom w:val="single" w:sz="4" w:space="0" w:color="auto"/>
            </w:tcBorders>
          </w:tcPr>
          <w:p w14:paraId="4B12B482"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Unemployed but looking for work</w:t>
            </w:r>
          </w:p>
        </w:tc>
        <w:tc>
          <w:tcPr>
            <w:tcW w:w="1808" w:type="dxa"/>
            <w:tcBorders>
              <w:top w:val="nil"/>
              <w:bottom w:val="single" w:sz="4" w:space="0" w:color="auto"/>
              <w:right w:val="single" w:sz="4" w:space="0" w:color="auto"/>
            </w:tcBorders>
            <w:shd w:val="clear" w:color="auto" w:fill="auto"/>
            <w:vAlign w:val="center"/>
          </w:tcPr>
          <w:p w14:paraId="27A3B6E5" w14:textId="77777777" w:rsidR="00C01DDD" w:rsidRPr="00646826" w:rsidRDefault="00C01DDD" w:rsidP="00DC360C">
            <w:pPr>
              <w:pStyle w:val="MDPI42tablebody"/>
              <w:rPr>
                <w:rFonts w:ascii="Arial" w:hAnsi="Arial" w:cs="Arial"/>
                <w:color w:val="auto"/>
              </w:rPr>
            </w:pPr>
            <w:r>
              <w:rPr>
                <w:rFonts w:ascii="Arial" w:hAnsi="Arial" w:cs="Arial"/>
                <w:color w:val="auto"/>
              </w:rPr>
              <w:t>2.5 (3)</w:t>
            </w:r>
          </w:p>
        </w:tc>
      </w:tr>
      <w:tr w:rsidR="00C01DDD" w:rsidRPr="00646826" w14:paraId="32CF319B" w14:textId="77777777" w:rsidTr="00DC360C">
        <w:trPr>
          <w:trHeight w:val="250"/>
        </w:trPr>
        <w:tc>
          <w:tcPr>
            <w:tcW w:w="4514" w:type="dxa"/>
            <w:vMerge w:val="restart"/>
            <w:tcBorders>
              <w:left w:val="single" w:sz="4" w:space="0" w:color="auto"/>
            </w:tcBorders>
            <w:shd w:val="clear" w:color="auto" w:fill="auto"/>
            <w:vAlign w:val="center"/>
          </w:tcPr>
          <w:p w14:paraId="3FB76965"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Living status</w:t>
            </w:r>
          </w:p>
        </w:tc>
        <w:tc>
          <w:tcPr>
            <w:tcW w:w="3582" w:type="dxa"/>
            <w:tcBorders>
              <w:top w:val="single" w:sz="4" w:space="0" w:color="auto"/>
              <w:bottom w:val="nil"/>
            </w:tcBorders>
          </w:tcPr>
          <w:p w14:paraId="7A530B0C"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I live on my own</w:t>
            </w:r>
          </w:p>
        </w:tc>
        <w:tc>
          <w:tcPr>
            <w:tcW w:w="1808" w:type="dxa"/>
            <w:tcBorders>
              <w:top w:val="single" w:sz="4" w:space="0" w:color="auto"/>
              <w:bottom w:val="nil"/>
              <w:right w:val="single" w:sz="4" w:space="0" w:color="auto"/>
            </w:tcBorders>
            <w:shd w:val="clear" w:color="auto" w:fill="auto"/>
            <w:vAlign w:val="center"/>
          </w:tcPr>
          <w:p w14:paraId="5EDBD6E0" w14:textId="77777777" w:rsidR="00C01DDD" w:rsidRPr="00646826" w:rsidRDefault="00C01DDD" w:rsidP="00DC360C">
            <w:pPr>
              <w:pStyle w:val="MDPI42tablebody"/>
              <w:rPr>
                <w:rFonts w:ascii="Arial" w:hAnsi="Arial" w:cs="Arial"/>
                <w:color w:val="auto"/>
              </w:rPr>
            </w:pPr>
            <w:r>
              <w:rPr>
                <w:rFonts w:ascii="Arial" w:hAnsi="Arial" w:cs="Arial"/>
                <w:color w:val="auto"/>
              </w:rPr>
              <w:t>23.8 (29)</w:t>
            </w:r>
          </w:p>
        </w:tc>
      </w:tr>
      <w:tr w:rsidR="00C01DDD" w:rsidRPr="00646826" w14:paraId="45C84EED" w14:textId="77777777" w:rsidTr="00DC360C">
        <w:trPr>
          <w:trHeight w:val="259"/>
        </w:trPr>
        <w:tc>
          <w:tcPr>
            <w:tcW w:w="4514" w:type="dxa"/>
            <w:vMerge/>
            <w:tcBorders>
              <w:left w:val="single" w:sz="4" w:space="0" w:color="auto"/>
            </w:tcBorders>
            <w:shd w:val="clear" w:color="auto" w:fill="auto"/>
            <w:vAlign w:val="center"/>
          </w:tcPr>
          <w:p w14:paraId="51AEE62B" w14:textId="77777777" w:rsidR="00C01DDD" w:rsidRPr="00646826" w:rsidRDefault="00C01DDD" w:rsidP="00DC360C">
            <w:pPr>
              <w:pStyle w:val="MDPI42tablebody"/>
              <w:rPr>
                <w:rFonts w:ascii="Arial" w:hAnsi="Arial" w:cs="Arial"/>
                <w:color w:val="auto"/>
              </w:rPr>
            </w:pPr>
          </w:p>
        </w:tc>
        <w:tc>
          <w:tcPr>
            <w:tcW w:w="3582" w:type="dxa"/>
            <w:tcBorders>
              <w:top w:val="nil"/>
              <w:bottom w:val="single" w:sz="4" w:space="0" w:color="auto"/>
            </w:tcBorders>
          </w:tcPr>
          <w:p w14:paraId="3DC0D7D0"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I live with others</w:t>
            </w:r>
          </w:p>
        </w:tc>
        <w:tc>
          <w:tcPr>
            <w:tcW w:w="1808" w:type="dxa"/>
            <w:tcBorders>
              <w:top w:val="nil"/>
              <w:bottom w:val="single" w:sz="4" w:space="0" w:color="auto"/>
              <w:right w:val="single" w:sz="4" w:space="0" w:color="auto"/>
            </w:tcBorders>
            <w:shd w:val="clear" w:color="auto" w:fill="auto"/>
            <w:vAlign w:val="center"/>
          </w:tcPr>
          <w:p w14:paraId="2A241863" w14:textId="77777777" w:rsidR="00C01DDD" w:rsidRPr="00646826" w:rsidRDefault="00C01DDD" w:rsidP="00DC360C">
            <w:pPr>
              <w:pStyle w:val="MDPI42tablebody"/>
              <w:rPr>
                <w:rFonts w:ascii="Arial" w:hAnsi="Arial" w:cs="Arial"/>
                <w:color w:val="auto"/>
              </w:rPr>
            </w:pPr>
            <w:r>
              <w:rPr>
                <w:rFonts w:ascii="Arial" w:hAnsi="Arial" w:cs="Arial"/>
                <w:color w:val="auto"/>
              </w:rPr>
              <w:t>76.2 (93)</w:t>
            </w:r>
          </w:p>
        </w:tc>
      </w:tr>
      <w:tr w:rsidR="00C01DDD" w:rsidRPr="00646826" w14:paraId="52DDA15F" w14:textId="77777777" w:rsidTr="00DC360C">
        <w:trPr>
          <w:trHeight w:val="250"/>
        </w:trPr>
        <w:tc>
          <w:tcPr>
            <w:tcW w:w="4514" w:type="dxa"/>
            <w:vMerge w:val="restart"/>
            <w:tcBorders>
              <w:left w:val="single" w:sz="4" w:space="0" w:color="auto"/>
            </w:tcBorders>
            <w:shd w:val="clear" w:color="auto" w:fill="auto"/>
            <w:vAlign w:val="center"/>
          </w:tcPr>
          <w:p w14:paraId="3088C672"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Disability</w:t>
            </w:r>
          </w:p>
        </w:tc>
        <w:tc>
          <w:tcPr>
            <w:tcW w:w="3582" w:type="dxa"/>
            <w:tcBorders>
              <w:top w:val="single" w:sz="4" w:space="0" w:color="auto"/>
              <w:bottom w:val="nil"/>
            </w:tcBorders>
          </w:tcPr>
          <w:p w14:paraId="0A31CFEB"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No disability</w:t>
            </w:r>
          </w:p>
        </w:tc>
        <w:tc>
          <w:tcPr>
            <w:tcW w:w="1808" w:type="dxa"/>
            <w:tcBorders>
              <w:top w:val="single" w:sz="4" w:space="0" w:color="auto"/>
              <w:bottom w:val="nil"/>
              <w:right w:val="single" w:sz="4" w:space="0" w:color="auto"/>
            </w:tcBorders>
            <w:shd w:val="clear" w:color="auto" w:fill="auto"/>
            <w:vAlign w:val="center"/>
          </w:tcPr>
          <w:p w14:paraId="34022F4E"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6</w:t>
            </w:r>
            <w:r>
              <w:rPr>
                <w:rFonts w:ascii="Arial" w:hAnsi="Arial" w:cs="Arial"/>
                <w:color w:val="auto"/>
              </w:rPr>
              <w:t>8.0</w:t>
            </w:r>
            <w:r w:rsidRPr="00646826">
              <w:rPr>
                <w:rFonts w:ascii="Arial" w:hAnsi="Arial" w:cs="Arial"/>
                <w:color w:val="auto"/>
              </w:rPr>
              <w:t xml:space="preserve"> (83)</w:t>
            </w:r>
          </w:p>
        </w:tc>
      </w:tr>
      <w:tr w:rsidR="00C01DDD" w:rsidRPr="00646826" w14:paraId="58CDD819" w14:textId="77777777" w:rsidTr="00DC360C">
        <w:trPr>
          <w:trHeight w:val="259"/>
        </w:trPr>
        <w:tc>
          <w:tcPr>
            <w:tcW w:w="4514" w:type="dxa"/>
            <w:vMerge/>
            <w:tcBorders>
              <w:left w:val="single" w:sz="4" w:space="0" w:color="auto"/>
              <w:bottom w:val="single" w:sz="4" w:space="0" w:color="auto"/>
            </w:tcBorders>
            <w:shd w:val="clear" w:color="auto" w:fill="auto"/>
            <w:vAlign w:val="center"/>
          </w:tcPr>
          <w:p w14:paraId="1B8491C8" w14:textId="77777777" w:rsidR="00C01DDD" w:rsidRPr="00646826" w:rsidRDefault="00C01DDD" w:rsidP="00DC360C">
            <w:pPr>
              <w:pStyle w:val="MDPI42tablebody"/>
              <w:rPr>
                <w:rFonts w:ascii="Arial" w:hAnsi="Arial" w:cs="Arial"/>
                <w:color w:val="auto"/>
              </w:rPr>
            </w:pPr>
          </w:p>
        </w:tc>
        <w:tc>
          <w:tcPr>
            <w:tcW w:w="3582" w:type="dxa"/>
            <w:tcBorders>
              <w:top w:val="nil"/>
              <w:bottom w:val="single" w:sz="4" w:space="0" w:color="auto"/>
            </w:tcBorders>
          </w:tcPr>
          <w:p w14:paraId="47D95815" w14:textId="77777777" w:rsidR="00C01DDD" w:rsidRPr="00646826" w:rsidRDefault="00C01DDD" w:rsidP="00DC360C">
            <w:pPr>
              <w:pStyle w:val="MDPI42tablebody"/>
              <w:jc w:val="left"/>
              <w:rPr>
                <w:rFonts w:ascii="Arial" w:hAnsi="Arial" w:cs="Arial"/>
                <w:color w:val="auto"/>
              </w:rPr>
            </w:pPr>
            <w:r w:rsidRPr="00646826">
              <w:rPr>
                <w:rFonts w:ascii="Arial" w:hAnsi="Arial" w:cs="Arial"/>
                <w:color w:val="auto"/>
              </w:rPr>
              <w:t>One or more disabilities</w:t>
            </w:r>
          </w:p>
        </w:tc>
        <w:tc>
          <w:tcPr>
            <w:tcW w:w="1808" w:type="dxa"/>
            <w:tcBorders>
              <w:top w:val="nil"/>
              <w:bottom w:val="single" w:sz="4" w:space="0" w:color="auto"/>
              <w:right w:val="single" w:sz="4" w:space="0" w:color="auto"/>
            </w:tcBorders>
            <w:shd w:val="clear" w:color="auto" w:fill="auto"/>
            <w:vAlign w:val="center"/>
          </w:tcPr>
          <w:p w14:paraId="781500D5" w14:textId="77777777" w:rsidR="00C01DDD" w:rsidRPr="00646826" w:rsidRDefault="00C01DDD" w:rsidP="00DC360C">
            <w:pPr>
              <w:pStyle w:val="MDPI42tablebody"/>
              <w:rPr>
                <w:rFonts w:ascii="Arial" w:hAnsi="Arial" w:cs="Arial"/>
                <w:color w:val="auto"/>
              </w:rPr>
            </w:pPr>
            <w:r w:rsidRPr="00646826">
              <w:rPr>
                <w:rFonts w:ascii="Arial" w:hAnsi="Arial" w:cs="Arial"/>
                <w:color w:val="auto"/>
              </w:rPr>
              <w:t>3</w:t>
            </w:r>
            <w:r>
              <w:rPr>
                <w:rFonts w:ascii="Arial" w:hAnsi="Arial" w:cs="Arial"/>
                <w:color w:val="auto"/>
              </w:rPr>
              <w:t>2.0</w:t>
            </w:r>
            <w:r w:rsidRPr="00646826">
              <w:rPr>
                <w:rFonts w:ascii="Arial" w:hAnsi="Arial" w:cs="Arial"/>
                <w:color w:val="auto"/>
              </w:rPr>
              <w:t xml:space="preserve"> (39)</w:t>
            </w:r>
          </w:p>
        </w:tc>
      </w:tr>
      <w:tr w:rsidR="00C01DDD" w:rsidRPr="00646826" w14:paraId="7751EA58" w14:textId="77777777" w:rsidTr="00DC360C">
        <w:trPr>
          <w:trHeight w:val="259"/>
        </w:trPr>
        <w:tc>
          <w:tcPr>
            <w:tcW w:w="4514" w:type="dxa"/>
            <w:vMerge w:val="restart"/>
            <w:tcBorders>
              <w:left w:val="single" w:sz="4" w:space="0" w:color="auto"/>
            </w:tcBorders>
            <w:shd w:val="clear" w:color="auto" w:fill="auto"/>
            <w:vAlign w:val="center"/>
          </w:tcPr>
          <w:p w14:paraId="6BE8267F" w14:textId="7FC24F7E" w:rsidR="00C01DDD" w:rsidRPr="00646826" w:rsidRDefault="00C01DDD" w:rsidP="00DC360C">
            <w:pPr>
              <w:pStyle w:val="MDPI42tablebody"/>
              <w:rPr>
                <w:rFonts w:ascii="Arial" w:hAnsi="Arial" w:cs="Arial"/>
                <w:color w:val="auto"/>
              </w:rPr>
            </w:pPr>
            <w:r>
              <w:rPr>
                <w:rFonts w:ascii="Arial" w:hAnsi="Arial" w:cs="Arial"/>
                <w:color w:val="auto"/>
              </w:rPr>
              <w:t>Type of disability</w:t>
            </w:r>
            <w:r w:rsidR="009A6FC1" w:rsidRPr="00C31A63">
              <w:rPr>
                <w:rFonts w:ascii="Arial" w:hAnsi="Arial" w:cs="Arial"/>
                <w:color w:val="auto"/>
                <w:vertAlign w:val="superscript"/>
              </w:rPr>
              <w:t>1</w:t>
            </w:r>
          </w:p>
        </w:tc>
        <w:tc>
          <w:tcPr>
            <w:tcW w:w="3582" w:type="dxa"/>
            <w:tcBorders>
              <w:top w:val="single" w:sz="4" w:space="0" w:color="auto"/>
              <w:bottom w:val="nil"/>
            </w:tcBorders>
          </w:tcPr>
          <w:p w14:paraId="4419DA29" w14:textId="27A03BEB" w:rsidR="00C01DDD" w:rsidRPr="00646826" w:rsidRDefault="00C01DDD" w:rsidP="00DC360C">
            <w:pPr>
              <w:pStyle w:val="MDPI42tablebody"/>
              <w:jc w:val="left"/>
              <w:rPr>
                <w:rFonts w:ascii="Arial" w:hAnsi="Arial" w:cs="Arial"/>
                <w:color w:val="auto"/>
              </w:rPr>
            </w:pPr>
            <w:r>
              <w:rPr>
                <w:rFonts w:ascii="Arial" w:hAnsi="Arial" w:cs="Arial"/>
                <w:color w:val="auto"/>
              </w:rPr>
              <w:t>V</w:t>
            </w:r>
            <w:r w:rsidR="00D369CE">
              <w:rPr>
                <w:rFonts w:ascii="Arial" w:hAnsi="Arial" w:cs="Arial"/>
                <w:color w:val="auto"/>
              </w:rPr>
              <w:t>isual impairment</w:t>
            </w:r>
            <w:r>
              <w:rPr>
                <w:rFonts w:ascii="Arial" w:hAnsi="Arial" w:cs="Arial"/>
                <w:color w:val="auto"/>
              </w:rPr>
              <w:t xml:space="preserve"> or blindness</w:t>
            </w:r>
          </w:p>
        </w:tc>
        <w:tc>
          <w:tcPr>
            <w:tcW w:w="1808" w:type="dxa"/>
            <w:tcBorders>
              <w:top w:val="single" w:sz="4" w:space="0" w:color="auto"/>
              <w:bottom w:val="nil"/>
              <w:right w:val="single" w:sz="4" w:space="0" w:color="auto"/>
            </w:tcBorders>
            <w:shd w:val="clear" w:color="auto" w:fill="auto"/>
            <w:vAlign w:val="center"/>
          </w:tcPr>
          <w:p w14:paraId="2ED332D5" w14:textId="77777777" w:rsidR="00C01DDD" w:rsidRPr="00646826" w:rsidRDefault="00C01DDD" w:rsidP="00DC360C">
            <w:pPr>
              <w:pStyle w:val="MDPI42tablebody"/>
              <w:rPr>
                <w:rFonts w:ascii="Arial" w:hAnsi="Arial" w:cs="Arial"/>
                <w:color w:val="auto"/>
              </w:rPr>
            </w:pPr>
            <w:r>
              <w:rPr>
                <w:rFonts w:ascii="Arial" w:hAnsi="Arial" w:cs="Arial"/>
                <w:color w:val="auto"/>
              </w:rPr>
              <w:t>21.1 (26)</w:t>
            </w:r>
          </w:p>
        </w:tc>
      </w:tr>
      <w:tr w:rsidR="00C01DDD" w:rsidRPr="00646826" w14:paraId="03E7DE54" w14:textId="77777777" w:rsidTr="00DC360C">
        <w:trPr>
          <w:trHeight w:val="259"/>
        </w:trPr>
        <w:tc>
          <w:tcPr>
            <w:tcW w:w="4514" w:type="dxa"/>
            <w:vMerge/>
            <w:tcBorders>
              <w:left w:val="single" w:sz="4" w:space="0" w:color="auto"/>
            </w:tcBorders>
            <w:shd w:val="clear" w:color="auto" w:fill="auto"/>
            <w:vAlign w:val="center"/>
          </w:tcPr>
          <w:p w14:paraId="1C98316D"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15ACD507" w14:textId="77777777" w:rsidR="00C01DDD" w:rsidRDefault="00C01DDD" w:rsidP="00DC360C">
            <w:pPr>
              <w:pStyle w:val="MDPI42tablebody"/>
              <w:jc w:val="left"/>
              <w:rPr>
                <w:rFonts w:ascii="Arial" w:hAnsi="Arial" w:cs="Arial"/>
                <w:color w:val="auto"/>
              </w:rPr>
            </w:pPr>
            <w:r>
              <w:rPr>
                <w:rFonts w:ascii="Arial" w:hAnsi="Arial" w:cs="Arial"/>
                <w:color w:val="auto"/>
              </w:rPr>
              <w:t>Disability affecting mobility</w:t>
            </w:r>
          </w:p>
        </w:tc>
        <w:tc>
          <w:tcPr>
            <w:tcW w:w="1808" w:type="dxa"/>
            <w:tcBorders>
              <w:top w:val="nil"/>
              <w:bottom w:val="nil"/>
              <w:right w:val="single" w:sz="4" w:space="0" w:color="auto"/>
            </w:tcBorders>
            <w:shd w:val="clear" w:color="auto" w:fill="auto"/>
            <w:vAlign w:val="center"/>
          </w:tcPr>
          <w:p w14:paraId="22752A63" w14:textId="77777777" w:rsidR="00C01DDD" w:rsidRDefault="00C01DDD" w:rsidP="00DC360C">
            <w:pPr>
              <w:pStyle w:val="MDPI42tablebody"/>
              <w:rPr>
                <w:rFonts w:ascii="Arial" w:hAnsi="Arial" w:cs="Arial"/>
                <w:color w:val="auto"/>
              </w:rPr>
            </w:pPr>
            <w:r>
              <w:rPr>
                <w:rFonts w:ascii="Arial" w:hAnsi="Arial" w:cs="Arial"/>
                <w:color w:val="auto"/>
              </w:rPr>
              <w:t>16.3 (20)</w:t>
            </w:r>
          </w:p>
        </w:tc>
      </w:tr>
      <w:tr w:rsidR="00C01DDD" w:rsidRPr="00646826" w14:paraId="5862BDCF" w14:textId="77777777" w:rsidTr="00DC360C">
        <w:trPr>
          <w:trHeight w:val="259"/>
        </w:trPr>
        <w:tc>
          <w:tcPr>
            <w:tcW w:w="4514" w:type="dxa"/>
            <w:vMerge/>
            <w:tcBorders>
              <w:left w:val="single" w:sz="4" w:space="0" w:color="auto"/>
            </w:tcBorders>
            <w:shd w:val="clear" w:color="auto" w:fill="auto"/>
            <w:vAlign w:val="center"/>
          </w:tcPr>
          <w:p w14:paraId="7148DF21"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13A4F20C" w14:textId="77777777" w:rsidR="00C01DDD" w:rsidRDefault="00C01DDD" w:rsidP="00DC360C">
            <w:pPr>
              <w:pStyle w:val="MDPI42tablebody"/>
              <w:jc w:val="left"/>
              <w:rPr>
                <w:rFonts w:ascii="Arial" w:hAnsi="Arial" w:cs="Arial"/>
                <w:color w:val="auto"/>
              </w:rPr>
            </w:pPr>
            <w:r>
              <w:rPr>
                <w:rFonts w:ascii="Arial" w:hAnsi="Arial" w:cs="Arial"/>
                <w:color w:val="auto"/>
              </w:rPr>
              <w:t>Mental health issues</w:t>
            </w:r>
          </w:p>
        </w:tc>
        <w:tc>
          <w:tcPr>
            <w:tcW w:w="1808" w:type="dxa"/>
            <w:tcBorders>
              <w:top w:val="nil"/>
              <w:bottom w:val="nil"/>
              <w:right w:val="single" w:sz="4" w:space="0" w:color="auto"/>
            </w:tcBorders>
            <w:shd w:val="clear" w:color="auto" w:fill="auto"/>
            <w:vAlign w:val="center"/>
          </w:tcPr>
          <w:p w14:paraId="39E66FFB" w14:textId="77777777" w:rsidR="00C01DDD" w:rsidRDefault="00C01DDD" w:rsidP="00DC360C">
            <w:pPr>
              <w:pStyle w:val="MDPI42tablebody"/>
              <w:rPr>
                <w:rFonts w:ascii="Arial" w:hAnsi="Arial" w:cs="Arial"/>
                <w:color w:val="auto"/>
              </w:rPr>
            </w:pPr>
            <w:r>
              <w:rPr>
                <w:rFonts w:ascii="Arial" w:hAnsi="Arial" w:cs="Arial"/>
                <w:color w:val="auto"/>
              </w:rPr>
              <w:t>13.8 (17)</w:t>
            </w:r>
          </w:p>
        </w:tc>
      </w:tr>
      <w:tr w:rsidR="00C01DDD" w:rsidRPr="00646826" w14:paraId="239A8674" w14:textId="77777777" w:rsidTr="00DC360C">
        <w:trPr>
          <w:trHeight w:val="259"/>
        </w:trPr>
        <w:tc>
          <w:tcPr>
            <w:tcW w:w="4514" w:type="dxa"/>
            <w:vMerge/>
            <w:tcBorders>
              <w:left w:val="single" w:sz="4" w:space="0" w:color="auto"/>
            </w:tcBorders>
            <w:shd w:val="clear" w:color="auto" w:fill="auto"/>
            <w:vAlign w:val="center"/>
          </w:tcPr>
          <w:p w14:paraId="5F188EEE"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4C302D68" w14:textId="77777777" w:rsidR="00C01DDD" w:rsidRDefault="00C01DDD" w:rsidP="00DC360C">
            <w:pPr>
              <w:pStyle w:val="MDPI42tablebody"/>
              <w:jc w:val="left"/>
              <w:rPr>
                <w:rFonts w:ascii="Arial" w:hAnsi="Arial" w:cs="Arial"/>
                <w:color w:val="auto"/>
              </w:rPr>
            </w:pPr>
            <w:r>
              <w:rPr>
                <w:rFonts w:ascii="Arial" w:hAnsi="Arial" w:cs="Arial"/>
                <w:color w:val="auto"/>
              </w:rPr>
              <w:t>Medical condition (</w:t>
            </w:r>
            <w:proofErr w:type="gramStart"/>
            <w:r>
              <w:rPr>
                <w:rFonts w:ascii="Arial" w:hAnsi="Arial" w:cs="Arial"/>
                <w:color w:val="auto"/>
              </w:rPr>
              <w:t>e.g.</w:t>
            </w:r>
            <w:proofErr w:type="gramEnd"/>
            <w:r>
              <w:rPr>
                <w:rFonts w:ascii="Arial" w:hAnsi="Arial" w:cs="Arial"/>
                <w:color w:val="auto"/>
              </w:rPr>
              <w:t xml:space="preserve"> asthma, diabetes, or epilepsy)</w:t>
            </w:r>
          </w:p>
        </w:tc>
        <w:tc>
          <w:tcPr>
            <w:tcW w:w="1808" w:type="dxa"/>
            <w:tcBorders>
              <w:top w:val="nil"/>
              <w:bottom w:val="nil"/>
              <w:right w:val="single" w:sz="4" w:space="0" w:color="auto"/>
            </w:tcBorders>
            <w:shd w:val="clear" w:color="auto" w:fill="auto"/>
            <w:vAlign w:val="center"/>
          </w:tcPr>
          <w:p w14:paraId="6F4ACCAA" w14:textId="77777777" w:rsidR="00C01DDD" w:rsidRDefault="00C01DDD" w:rsidP="00DC360C">
            <w:pPr>
              <w:pStyle w:val="MDPI42tablebody"/>
              <w:rPr>
                <w:rFonts w:ascii="Arial" w:hAnsi="Arial" w:cs="Arial"/>
                <w:color w:val="auto"/>
              </w:rPr>
            </w:pPr>
            <w:r>
              <w:rPr>
                <w:rFonts w:ascii="Arial" w:hAnsi="Arial" w:cs="Arial"/>
                <w:color w:val="auto"/>
              </w:rPr>
              <w:t>12.2 (15)</w:t>
            </w:r>
          </w:p>
        </w:tc>
      </w:tr>
      <w:tr w:rsidR="00C01DDD" w:rsidRPr="00646826" w14:paraId="519650F8" w14:textId="77777777" w:rsidTr="00DC360C">
        <w:trPr>
          <w:trHeight w:val="259"/>
        </w:trPr>
        <w:tc>
          <w:tcPr>
            <w:tcW w:w="4514" w:type="dxa"/>
            <w:vMerge/>
            <w:tcBorders>
              <w:left w:val="single" w:sz="4" w:space="0" w:color="auto"/>
            </w:tcBorders>
            <w:shd w:val="clear" w:color="auto" w:fill="auto"/>
            <w:vAlign w:val="center"/>
          </w:tcPr>
          <w:p w14:paraId="7A24CACE"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708549A7" w14:textId="77777777" w:rsidR="00C01DDD" w:rsidRDefault="00C01DDD" w:rsidP="00DC360C">
            <w:pPr>
              <w:pStyle w:val="MDPI42tablebody"/>
              <w:jc w:val="left"/>
              <w:rPr>
                <w:rFonts w:ascii="Arial" w:hAnsi="Arial" w:cs="Arial"/>
                <w:color w:val="auto"/>
              </w:rPr>
            </w:pPr>
            <w:r>
              <w:rPr>
                <w:rFonts w:ascii="Arial" w:hAnsi="Arial" w:cs="Arial"/>
                <w:color w:val="auto"/>
              </w:rPr>
              <w:t>Hearing impairment or deafness</w:t>
            </w:r>
          </w:p>
        </w:tc>
        <w:tc>
          <w:tcPr>
            <w:tcW w:w="1808" w:type="dxa"/>
            <w:tcBorders>
              <w:top w:val="nil"/>
              <w:bottom w:val="nil"/>
              <w:right w:val="single" w:sz="4" w:space="0" w:color="auto"/>
            </w:tcBorders>
            <w:shd w:val="clear" w:color="auto" w:fill="auto"/>
            <w:vAlign w:val="center"/>
          </w:tcPr>
          <w:p w14:paraId="44677F95" w14:textId="77777777" w:rsidR="00C01DDD" w:rsidRDefault="00C01DDD" w:rsidP="00DC360C">
            <w:pPr>
              <w:pStyle w:val="MDPI42tablebody"/>
              <w:rPr>
                <w:rFonts w:ascii="Arial" w:hAnsi="Arial" w:cs="Arial"/>
                <w:color w:val="auto"/>
              </w:rPr>
            </w:pPr>
            <w:r>
              <w:rPr>
                <w:rFonts w:ascii="Arial" w:hAnsi="Arial" w:cs="Arial"/>
                <w:color w:val="auto"/>
              </w:rPr>
              <w:t>11.4 (14)</w:t>
            </w:r>
          </w:p>
        </w:tc>
      </w:tr>
      <w:tr w:rsidR="00C01DDD" w:rsidRPr="00646826" w14:paraId="11A0312B" w14:textId="77777777" w:rsidTr="00DC360C">
        <w:trPr>
          <w:trHeight w:val="259"/>
        </w:trPr>
        <w:tc>
          <w:tcPr>
            <w:tcW w:w="4514" w:type="dxa"/>
            <w:vMerge/>
            <w:tcBorders>
              <w:left w:val="single" w:sz="4" w:space="0" w:color="auto"/>
            </w:tcBorders>
            <w:shd w:val="clear" w:color="auto" w:fill="auto"/>
            <w:vAlign w:val="center"/>
          </w:tcPr>
          <w:p w14:paraId="0EAD0BC5"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1FA93798" w14:textId="77777777" w:rsidR="00C01DDD" w:rsidRDefault="00C01DDD" w:rsidP="00DC360C">
            <w:pPr>
              <w:pStyle w:val="MDPI42tablebody"/>
              <w:jc w:val="left"/>
              <w:rPr>
                <w:rFonts w:ascii="Arial" w:hAnsi="Arial" w:cs="Arial"/>
                <w:color w:val="auto"/>
              </w:rPr>
            </w:pPr>
            <w:r>
              <w:rPr>
                <w:rFonts w:ascii="Arial" w:hAnsi="Arial" w:cs="Arial"/>
                <w:color w:val="auto"/>
              </w:rPr>
              <w:t>Emotional/</w:t>
            </w:r>
            <w:proofErr w:type="spellStart"/>
            <w:r>
              <w:rPr>
                <w:rFonts w:ascii="Arial" w:hAnsi="Arial" w:cs="Arial"/>
                <w:color w:val="auto"/>
              </w:rPr>
              <w:t>behavioural</w:t>
            </w:r>
            <w:proofErr w:type="spellEnd"/>
            <w:r>
              <w:rPr>
                <w:rFonts w:ascii="Arial" w:hAnsi="Arial" w:cs="Arial"/>
                <w:color w:val="auto"/>
              </w:rPr>
              <w:t xml:space="preserve"> difficulties</w:t>
            </w:r>
          </w:p>
        </w:tc>
        <w:tc>
          <w:tcPr>
            <w:tcW w:w="1808" w:type="dxa"/>
            <w:tcBorders>
              <w:top w:val="nil"/>
              <w:bottom w:val="nil"/>
              <w:right w:val="single" w:sz="4" w:space="0" w:color="auto"/>
            </w:tcBorders>
            <w:shd w:val="clear" w:color="auto" w:fill="auto"/>
            <w:vAlign w:val="center"/>
          </w:tcPr>
          <w:p w14:paraId="39C69072" w14:textId="77777777" w:rsidR="00C01DDD" w:rsidRDefault="00C01DDD" w:rsidP="00DC360C">
            <w:pPr>
              <w:pStyle w:val="MDPI42tablebody"/>
              <w:rPr>
                <w:rFonts w:ascii="Arial" w:hAnsi="Arial" w:cs="Arial"/>
                <w:color w:val="auto"/>
              </w:rPr>
            </w:pPr>
            <w:r>
              <w:rPr>
                <w:rFonts w:ascii="Arial" w:hAnsi="Arial" w:cs="Arial"/>
                <w:color w:val="auto"/>
              </w:rPr>
              <w:t>5.7 (7)</w:t>
            </w:r>
          </w:p>
        </w:tc>
      </w:tr>
      <w:tr w:rsidR="00C01DDD" w:rsidRPr="00646826" w14:paraId="401CF065" w14:textId="77777777" w:rsidTr="00DC360C">
        <w:trPr>
          <w:trHeight w:val="259"/>
        </w:trPr>
        <w:tc>
          <w:tcPr>
            <w:tcW w:w="4514" w:type="dxa"/>
            <w:vMerge/>
            <w:tcBorders>
              <w:left w:val="single" w:sz="4" w:space="0" w:color="auto"/>
            </w:tcBorders>
            <w:shd w:val="clear" w:color="auto" w:fill="auto"/>
            <w:vAlign w:val="center"/>
          </w:tcPr>
          <w:p w14:paraId="498B0A99"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76227076" w14:textId="77777777" w:rsidR="00C01DDD" w:rsidRDefault="00C01DDD" w:rsidP="00DC360C">
            <w:pPr>
              <w:pStyle w:val="MDPI42tablebody"/>
              <w:jc w:val="left"/>
              <w:rPr>
                <w:rFonts w:ascii="Arial" w:hAnsi="Arial" w:cs="Arial"/>
                <w:color w:val="auto"/>
              </w:rPr>
            </w:pPr>
            <w:r>
              <w:rPr>
                <w:rFonts w:ascii="Arial" w:hAnsi="Arial" w:cs="Arial"/>
                <w:color w:val="auto"/>
              </w:rPr>
              <w:t>Being immunocompromised</w:t>
            </w:r>
          </w:p>
        </w:tc>
        <w:tc>
          <w:tcPr>
            <w:tcW w:w="1808" w:type="dxa"/>
            <w:tcBorders>
              <w:top w:val="nil"/>
              <w:bottom w:val="nil"/>
              <w:right w:val="single" w:sz="4" w:space="0" w:color="auto"/>
            </w:tcBorders>
            <w:shd w:val="clear" w:color="auto" w:fill="auto"/>
            <w:vAlign w:val="center"/>
          </w:tcPr>
          <w:p w14:paraId="224159C0" w14:textId="77777777" w:rsidR="00C01DDD" w:rsidRDefault="00C01DDD" w:rsidP="00DC360C">
            <w:pPr>
              <w:pStyle w:val="MDPI42tablebody"/>
              <w:rPr>
                <w:rFonts w:ascii="Arial" w:hAnsi="Arial" w:cs="Arial"/>
                <w:color w:val="auto"/>
              </w:rPr>
            </w:pPr>
            <w:r>
              <w:rPr>
                <w:rFonts w:ascii="Arial" w:hAnsi="Arial" w:cs="Arial"/>
                <w:color w:val="auto"/>
              </w:rPr>
              <w:t>4.1 (5)</w:t>
            </w:r>
          </w:p>
        </w:tc>
      </w:tr>
      <w:tr w:rsidR="00C01DDD" w:rsidRPr="00646826" w14:paraId="3191A250" w14:textId="77777777" w:rsidTr="00DC360C">
        <w:trPr>
          <w:trHeight w:val="259"/>
        </w:trPr>
        <w:tc>
          <w:tcPr>
            <w:tcW w:w="4514" w:type="dxa"/>
            <w:vMerge/>
            <w:tcBorders>
              <w:left w:val="single" w:sz="4" w:space="0" w:color="auto"/>
            </w:tcBorders>
            <w:shd w:val="clear" w:color="auto" w:fill="auto"/>
            <w:vAlign w:val="center"/>
          </w:tcPr>
          <w:p w14:paraId="313F1DC5"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5D65E88E" w14:textId="77777777" w:rsidR="00C01DDD" w:rsidRDefault="00C01DDD" w:rsidP="00DC360C">
            <w:pPr>
              <w:pStyle w:val="MDPI42tablebody"/>
              <w:jc w:val="left"/>
              <w:rPr>
                <w:rFonts w:ascii="Arial" w:hAnsi="Arial" w:cs="Arial"/>
                <w:color w:val="auto"/>
              </w:rPr>
            </w:pPr>
            <w:r>
              <w:rPr>
                <w:rFonts w:ascii="Arial" w:hAnsi="Arial" w:cs="Arial"/>
                <w:color w:val="auto"/>
              </w:rPr>
              <w:t>Learning difficulties</w:t>
            </w:r>
          </w:p>
        </w:tc>
        <w:tc>
          <w:tcPr>
            <w:tcW w:w="1808" w:type="dxa"/>
            <w:tcBorders>
              <w:top w:val="nil"/>
              <w:bottom w:val="nil"/>
              <w:right w:val="single" w:sz="4" w:space="0" w:color="auto"/>
            </w:tcBorders>
            <w:shd w:val="clear" w:color="auto" w:fill="auto"/>
            <w:vAlign w:val="center"/>
          </w:tcPr>
          <w:p w14:paraId="29976F32" w14:textId="77777777" w:rsidR="00C01DDD" w:rsidRDefault="00C01DDD" w:rsidP="00DC360C">
            <w:pPr>
              <w:pStyle w:val="MDPI42tablebody"/>
              <w:rPr>
                <w:rFonts w:ascii="Arial" w:hAnsi="Arial" w:cs="Arial"/>
                <w:color w:val="auto"/>
              </w:rPr>
            </w:pPr>
            <w:r>
              <w:rPr>
                <w:rFonts w:ascii="Arial" w:hAnsi="Arial" w:cs="Arial"/>
                <w:color w:val="auto"/>
              </w:rPr>
              <w:t>2.4 (3)</w:t>
            </w:r>
          </w:p>
        </w:tc>
      </w:tr>
      <w:tr w:rsidR="00C01DDD" w:rsidRPr="00646826" w14:paraId="2BCCBAB6" w14:textId="77777777" w:rsidTr="00DC360C">
        <w:trPr>
          <w:trHeight w:val="259"/>
        </w:trPr>
        <w:tc>
          <w:tcPr>
            <w:tcW w:w="4514" w:type="dxa"/>
            <w:vMerge/>
            <w:tcBorders>
              <w:left w:val="single" w:sz="4" w:space="0" w:color="auto"/>
            </w:tcBorders>
            <w:shd w:val="clear" w:color="auto" w:fill="auto"/>
            <w:vAlign w:val="center"/>
          </w:tcPr>
          <w:p w14:paraId="3B0CA60A"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6F4A9257" w14:textId="77777777" w:rsidR="00C01DDD" w:rsidRDefault="00C01DDD" w:rsidP="00DC360C">
            <w:pPr>
              <w:pStyle w:val="MDPI42tablebody"/>
              <w:jc w:val="left"/>
              <w:rPr>
                <w:rFonts w:ascii="Arial" w:hAnsi="Arial" w:cs="Arial"/>
                <w:color w:val="auto"/>
              </w:rPr>
            </w:pPr>
            <w:r>
              <w:rPr>
                <w:rFonts w:ascii="Arial" w:hAnsi="Arial" w:cs="Arial"/>
                <w:color w:val="auto"/>
              </w:rPr>
              <w:t>Acquired brain injury</w:t>
            </w:r>
          </w:p>
        </w:tc>
        <w:tc>
          <w:tcPr>
            <w:tcW w:w="1808" w:type="dxa"/>
            <w:tcBorders>
              <w:top w:val="nil"/>
              <w:bottom w:val="nil"/>
              <w:right w:val="single" w:sz="4" w:space="0" w:color="auto"/>
            </w:tcBorders>
            <w:shd w:val="clear" w:color="auto" w:fill="auto"/>
            <w:vAlign w:val="center"/>
          </w:tcPr>
          <w:p w14:paraId="1ADD031A" w14:textId="77777777" w:rsidR="00C01DDD" w:rsidRDefault="00C01DDD" w:rsidP="00DC360C">
            <w:pPr>
              <w:pStyle w:val="MDPI42tablebody"/>
              <w:rPr>
                <w:rFonts w:ascii="Arial" w:hAnsi="Arial" w:cs="Arial"/>
                <w:color w:val="auto"/>
              </w:rPr>
            </w:pPr>
            <w:r>
              <w:rPr>
                <w:rFonts w:ascii="Arial" w:hAnsi="Arial" w:cs="Arial"/>
                <w:color w:val="auto"/>
              </w:rPr>
              <w:t>1.6 (2)</w:t>
            </w:r>
          </w:p>
        </w:tc>
      </w:tr>
      <w:tr w:rsidR="00C01DDD" w:rsidRPr="00646826" w14:paraId="0B310782" w14:textId="77777777" w:rsidTr="00DC360C">
        <w:trPr>
          <w:trHeight w:val="259"/>
        </w:trPr>
        <w:tc>
          <w:tcPr>
            <w:tcW w:w="4514" w:type="dxa"/>
            <w:vMerge/>
            <w:tcBorders>
              <w:left w:val="single" w:sz="4" w:space="0" w:color="auto"/>
            </w:tcBorders>
            <w:shd w:val="clear" w:color="auto" w:fill="auto"/>
            <w:vAlign w:val="center"/>
          </w:tcPr>
          <w:p w14:paraId="6823AFC8"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3C1B796D" w14:textId="77777777" w:rsidR="00C01DDD" w:rsidRDefault="00C01DDD" w:rsidP="00DC360C">
            <w:pPr>
              <w:pStyle w:val="MDPI42tablebody"/>
              <w:jc w:val="left"/>
              <w:rPr>
                <w:rFonts w:ascii="Arial" w:hAnsi="Arial" w:cs="Arial"/>
                <w:color w:val="auto"/>
              </w:rPr>
            </w:pPr>
            <w:r>
              <w:rPr>
                <w:rFonts w:ascii="Arial" w:hAnsi="Arial" w:cs="Arial"/>
                <w:color w:val="auto"/>
              </w:rPr>
              <w:t>Multiple sclerosis</w:t>
            </w:r>
          </w:p>
        </w:tc>
        <w:tc>
          <w:tcPr>
            <w:tcW w:w="1808" w:type="dxa"/>
            <w:tcBorders>
              <w:top w:val="nil"/>
              <w:bottom w:val="nil"/>
              <w:right w:val="single" w:sz="4" w:space="0" w:color="auto"/>
            </w:tcBorders>
            <w:shd w:val="clear" w:color="auto" w:fill="auto"/>
            <w:vAlign w:val="center"/>
          </w:tcPr>
          <w:p w14:paraId="050E2869" w14:textId="77777777" w:rsidR="00C01DDD" w:rsidRDefault="00C01DDD" w:rsidP="00DC360C">
            <w:pPr>
              <w:pStyle w:val="MDPI42tablebody"/>
              <w:rPr>
                <w:rFonts w:ascii="Arial" w:hAnsi="Arial" w:cs="Arial"/>
                <w:color w:val="auto"/>
              </w:rPr>
            </w:pPr>
            <w:r>
              <w:rPr>
                <w:rFonts w:ascii="Arial" w:hAnsi="Arial" w:cs="Arial"/>
                <w:color w:val="auto"/>
              </w:rPr>
              <w:t>1.6 (2)</w:t>
            </w:r>
          </w:p>
        </w:tc>
      </w:tr>
      <w:tr w:rsidR="00C01DDD" w:rsidRPr="00646826" w14:paraId="1F84AAAE" w14:textId="77777777" w:rsidTr="00DC360C">
        <w:trPr>
          <w:trHeight w:val="259"/>
        </w:trPr>
        <w:tc>
          <w:tcPr>
            <w:tcW w:w="4514" w:type="dxa"/>
            <w:vMerge/>
            <w:tcBorders>
              <w:left w:val="single" w:sz="4" w:space="0" w:color="auto"/>
            </w:tcBorders>
            <w:shd w:val="clear" w:color="auto" w:fill="auto"/>
            <w:vAlign w:val="center"/>
          </w:tcPr>
          <w:p w14:paraId="72F9C504"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73080C88" w14:textId="77777777" w:rsidR="00C01DDD" w:rsidRDefault="00C01DDD" w:rsidP="00DC360C">
            <w:pPr>
              <w:pStyle w:val="MDPI42tablebody"/>
              <w:jc w:val="left"/>
              <w:rPr>
                <w:rFonts w:ascii="Arial" w:hAnsi="Arial" w:cs="Arial"/>
                <w:color w:val="auto"/>
              </w:rPr>
            </w:pPr>
            <w:r>
              <w:rPr>
                <w:rFonts w:ascii="Arial" w:hAnsi="Arial" w:cs="Arial"/>
                <w:color w:val="auto"/>
              </w:rPr>
              <w:t>Profound complex disabilities</w:t>
            </w:r>
          </w:p>
        </w:tc>
        <w:tc>
          <w:tcPr>
            <w:tcW w:w="1808" w:type="dxa"/>
            <w:tcBorders>
              <w:top w:val="nil"/>
              <w:bottom w:val="nil"/>
              <w:right w:val="single" w:sz="4" w:space="0" w:color="auto"/>
            </w:tcBorders>
            <w:shd w:val="clear" w:color="auto" w:fill="auto"/>
            <w:vAlign w:val="center"/>
          </w:tcPr>
          <w:p w14:paraId="16D5B4C5" w14:textId="77777777" w:rsidR="00C01DDD" w:rsidRDefault="00C01DDD" w:rsidP="00DC360C">
            <w:pPr>
              <w:pStyle w:val="MDPI42tablebody"/>
              <w:rPr>
                <w:rFonts w:ascii="Arial" w:hAnsi="Arial" w:cs="Arial"/>
                <w:color w:val="auto"/>
              </w:rPr>
            </w:pPr>
            <w:r>
              <w:rPr>
                <w:rFonts w:ascii="Arial" w:hAnsi="Arial" w:cs="Arial"/>
                <w:color w:val="auto"/>
              </w:rPr>
              <w:t>1.6 (2)</w:t>
            </w:r>
          </w:p>
        </w:tc>
      </w:tr>
      <w:tr w:rsidR="00C01DDD" w:rsidRPr="00646826" w14:paraId="1C010ED7" w14:textId="77777777" w:rsidTr="00DC360C">
        <w:trPr>
          <w:trHeight w:val="259"/>
        </w:trPr>
        <w:tc>
          <w:tcPr>
            <w:tcW w:w="4514" w:type="dxa"/>
            <w:vMerge/>
            <w:tcBorders>
              <w:left w:val="single" w:sz="4" w:space="0" w:color="auto"/>
            </w:tcBorders>
            <w:shd w:val="clear" w:color="auto" w:fill="auto"/>
            <w:vAlign w:val="center"/>
          </w:tcPr>
          <w:p w14:paraId="3F94A922" w14:textId="77777777" w:rsidR="00C01DDD" w:rsidRDefault="00C01DDD" w:rsidP="00DC360C">
            <w:pPr>
              <w:pStyle w:val="MDPI42tablebody"/>
              <w:rPr>
                <w:rFonts w:ascii="Arial" w:hAnsi="Arial" w:cs="Arial"/>
                <w:color w:val="auto"/>
              </w:rPr>
            </w:pPr>
          </w:p>
        </w:tc>
        <w:tc>
          <w:tcPr>
            <w:tcW w:w="3582" w:type="dxa"/>
            <w:tcBorders>
              <w:top w:val="nil"/>
              <w:bottom w:val="nil"/>
            </w:tcBorders>
          </w:tcPr>
          <w:p w14:paraId="4529419C" w14:textId="77777777" w:rsidR="00C01DDD" w:rsidRDefault="00C01DDD" w:rsidP="00DC360C">
            <w:pPr>
              <w:pStyle w:val="MDPI42tablebody"/>
              <w:jc w:val="left"/>
              <w:rPr>
                <w:rFonts w:ascii="Arial" w:hAnsi="Arial" w:cs="Arial"/>
                <w:color w:val="auto"/>
              </w:rPr>
            </w:pPr>
            <w:r>
              <w:rPr>
                <w:rFonts w:ascii="Arial" w:hAnsi="Arial" w:cs="Arial"/>
                <w:color w:val="auto"/>
              </w:rPr>
              <w:t>Limb loss</w:t>
            </w:r>
          </w:p>
        </w:tc>
        <w:tc>
          <w:tcPr>
            <w:tcW w:w="1808" w:type="dxa"/>
            <w:tcBorders>
              <w:top w:val="nil"/>
              <w:bottom w:val="nil"/>
              <w:right w:val="single" w:sz="4" w:space="0" w:color="auto"/>
            </w:tcBorders>
            <w:shd w:val="clear" w:color="auto" w:fill="auto"/>
            <w:vAlign w:val="center"/>
          </w:tcPr>
          <w:p w14:paraId="5AC6E9B8" w14:textId="77777777" w:rsidR="00C01DDD" w:rsidRDefault="00C01DDD" w:rsidP="00DC360C">
            <w:pPr>
              <w:pStyle w:val="MDPI42tablebody"/>
              <w:rPr>
                <w:rFonts w:ascii="Arial" w:hAnsi="Arial" w:cs="Arial"/>
                <w:color w:val="auto"/>
              </w:rPr>
            </w:pPr>
            <w:r>
              <w:rPr>
                <w:rFonts w:ascii="Arial" w:hAnsi="Arial" w:cs="Arial"/>
                <w:color w:val="auto"/>
              </w:rPr>
              <w:t>0.8 (1)</w:t>
            </w:r>
          </w:p>
        </w:tc>
      </w:tr>
      <w:tr w:rsidR="00C01DDD" w:rsidRPr="00646826" w14:paraId="64D40F6A" w14:textId="77777777" w:rsidTr="00DC360C">
        <w:trPr>
          <w:trHeight w:val="259"/>
        </w:trPr>
        <w:tc>
          <w:tcPr>
            <w:tcW w:w="4514" w:type="dxa"/>
            <w:vMerge/>
            <w:tcBorders>
              <w:left w:val="single" w:sz="4" w:space="0" w:color="auto"/>
              <w:bottom w:val="single" w:sz="4" w:space="0" w:color="auto"/>
            </w:tcBorders>
            <w:shd w:val="clear" w:color="auto" w:fill="auto"/>
            <w:vAlign w:val="center"/>
          </w:tcPr>
          <w:p w14:paraId="6FA2FD28" w14:textId="77777777" w:rsidR="00C01DDD" w:rsidRDefault="00C01DDD" w:rsidP="00DC360C">
            <w:pPr>
              <w:pStyle w:val="MDPI42tablebody"/>
              <w:rPr>
                <w:rFonts w:ascii="Arial" w:hAnsi="Arial" w:cs="Arial"/>
                <w:color w:val="auto"/>
              </w:rPr>
            </w:pPr>
          </w:p>
        </w:tc>
        <w:tc>
          <w:tcPr>
            <w:tcW w:w="3582" w:type="dxa"/>
            <w:tcBorders>
              <w:top w:val="nil"/>
              <w:bottom w:val="single" w:sz="4" w:space="0" w:color="auto"/>
            </w:tcBorders>
          </w:tcPr>
          <w:p w14:paraId="5AD6EA6E" w14:textId="77777777" w:rsidR="00C01DDD" w:rsidRDefault="00C01DDD" w:rsidP="00DC360C">
            <w:pPr>
              <w:pStyle w:val="MDPI42tablebody"/>
              <w:jc w:val="left"/>
              <w:rPr>
                <w:rFonts w:ascii="Arial" w:hAnsi="Arial" w:cs="Arial"/>
                <w:color w:val="auto"/>
              </w:rPr>
            </w:pPr>
            <w:r>
              <w:rPr>
                <w:rFonts w:ascii="Arial" w:hAnsi="Arial" w:cs="Arial"/>
                <w:color w:val="auto"/>
              </w:rPr>
              <w:t>Dyslexia</w:t>
            </w:r>
          </w:p>
        </w:tc>
        <w:tc>
          <w:tcPr>
            <w:tcW w:w="1808" w:type="dxa"/>
            <w:tcBorders>
              <w:top w:val="nil"/>
              <w:bottom w:val="single" w:sz="4" w:space="0" w:color="auto"/>
              <w:right w:val="single" w:sz="4" w:space="0" w:color="auto"/>
            </w:tcBorders>
            <w:shd w:val="clear" w:color="auto" w:fill="auto"/>
            <w:vAlign w:val="center"/>
          </w:tcPr>
          <w:p w14:paraId="01EC6464" w14:textId="77777777" w:rsidR="00C01DDD" w:rsidRDefault="00C01DDD" w:rsidP="00DC360C">
            <w:pPr>
              <w:pStyle w:val="MDPI42tablebody"/>
              <w:rPr>
                <w:rFonts w:ascii="Arial" w:hAnsi="Arial" w:cs="Arial"/>
                <w:color w:val="auto"/>
              </w:rPr>
            </w:pPr>
            <w:r>
              <w:rPr>
                <w:rFonts w:ascii="Arial" w:hAnsi="Arial" w:cs="Arial"/>
                <w:color w:val="auto"/>
              </w:rPr>
              <w:t>0.8 (1)</w:t>
            </w:r>
          </w:p>
        </w:tc>
      </w:tr>
    </w:tbl>
    <w:p w14:paraId="4CF6FF92" w14:textId="77777777" w:rsidR="00937972" w:rsidRDefault="00937972" w:rsidP="00CE2CEB">
      <w:pPr>
        <w:jc w:val="both"/>
        <w:rPr>
          <w:i/>
          <w:iCs/>
        </w:rPr>
      </w:pPr>
    </w:p>
    <w:p w14:paraId="3D0CC7E9" w14:textId="53A3C630" w:rsidR="006B13B8" w:rsidRPr="00C31A63" w:rsidRDefault="006B13B8" w:rsidP="00CE2CEB">
      <w:pPr>
        <w:jc w:val="both"/>
        <w:rPr>
          <w:i/>
          <w:iCs/>
        </w:rPr>
      </w:pPr>
      <w:r w:rsidRPr="00C31A63">
        <w:rPr>
          <w:i/>
          <w:iCs/>
        </w:rPr>
        <w:t xml:space="preserve">3.2. COVID-19 and </w:t>
      </w:r>
      <w:r w:rsidR="009D2D0B">
        <w:rPr>
          <w:i/>
          <w:iCs/>
        </w:rPr>
        <w:t>self-isolating</w:t>
      </w:r>
    </w:p>
    <w:p w14:paraId="189AC559" w14:textId="4CC4242C" w:rsidR="009A6576" w:rsidRDefault="00E14A43">
      <w:pPr>
        <w:jc w:val="both"/>
      </w:pPr>
      <w:r>
        <w:t>Table 2 shows that</w:t>
      </w:r>
      <w:r w:rsidRPr="00C31A63">
        <w:t xml:space="preserve"> </w:t>
      </w:r>
      <w:r w:rsidR="0061760A" w:rsidRPr="00C31A63">
        <w:t>5 people had been diagnosed with COVID-19, and 3 people reported having COVID</w:t>
      </w:r>
      <w:r w:rsidR="006B3875">
        <w:t>-19</w:t>
      </w:r>
      <w:r w:rsidR="0061760A" w:rsidRPr="00C31A63">
        <w:t xml:space="preserve"> symptoms at the time of completing the survey. </w:t>
      </w:r>
    </w:p>
    <w:p w14:paraId="059266BA" w14:textId="30504213" w:rsidR="007C443B" w:rsidRDefault="009A6576" w:rsidP="008C601A">
      <w:pPr>
        <w:jc w:val="both"/>
      </w:pPr>
      <w:r w:rsidRPr="002806AD">
        <w:lastRenderedPageBreak/>
        <w:t>The</w:t>
      </w:r>
      <w:r>
        <w:t>re was a statistically significant</w:t>
      </w:r>
      <w:r w:rsidRPr="002806AD">
        <w:t xml:space="preserve"> difference</w:t>
      </w:r>
      <w:r>
        <w:t xml:space="preserve"> in the time spent self-isolating</w:t>
      </w:r>
      <w:r w:rsidRPr="002806AD">
        <w:t xml:space="preserve"> between </w:t>
      </w:r>
      <w:r>
        <w:t xml:space="preserve">the </w:t>
      </w:r>
      <w:r w:rsidR="00D440F7">
        <w:t>‘</w:t>
      </w:r>
      <w:del w:id="13" w:author="Syeda Hussain" w:date="2022-05-16T17:01:00Z">
        <w:r w:rsidDel="005630AA">
          <w:delText>1+</w:delText>
        </w:r>
      </w:del>
      <w:ins w:id="14" w:author="Syeda Hussain" w:date="2022-05-16T17:01:00Z">
        <w:r w:rsidR="005630AA">
          <w:t>≥1</w:t>
        </w:r>
      </w:ins>
      <w:r>
        <w:t xml:space="preserve"> disabilities</w:t>
      </w:r>
      <w:r w:rsidR="00D440F7">
        <w:t>’</w:t>
      </w:r>
      <w:r>
        <w:t xml:space="preserve"> group and the </w:t>
      </w:r>
      <w:r w:rsidR="00D440F7">
        <w:t>‘</w:t>
      </w:r>
      <w:r>
        <w:t>no disability</w:t>
      </w:r>
      <w:r w:rsidR="00D440F7">
        <w:t>’</w:t>
      </w:r>
      <w:r>
        <w:t xml:space="preserve"> group</w:t>
      </w:r>
      <w:r w:rsidRPr="002806AD">
        <w:t xml:space="preserve">, with not isolating being more likely amongst participants in the ‘no disability’ group. </w:t>
      </w:r>
      <w:r w:rsidR="7805B6B3">
        <w:t>J</w:t>
      </w:r>
      <w:r w:rsidR="005A4913">
        <w:t xml:space="preserve">ust over 80% of participants with no disability reported that they were not self-isolating in March 2021 compared to around half of participants with </w:t>
      </w:r>
      <w:del w:id="15" w:author="Syeda Hussain" w:date="2022-05-16T17:01:00Z">
        <w:r w:rsidR="005A4913" w:rsidDel="005630AA">
          <w:delText>1+</w:delText>
        </w:r>
      </w:del>
      <w:ins w:id="16" w:author="Syeda Hussain" w:date="2022-05-16T17:01:00Z">
        <w:r w:rsidR="005630AA">
          <w:t>≥1</w:t>
        </w:r>
      </w:ins>
      <w:r w:rsidR="005A4913">
        <w:t xml:space="preserve"> disabilities. In contrast, participants with </w:t>
      </w:r>
      <w:del w:id="17" w:author="Syeda Hussain" w:date="2022-05-16T17:01:00Z">
        <w:r w:rsidR="005A4913" w:rsidDel="005630AA">
          <w:delText>1+</w:delText>
        </w:r>
      </w:del>
      <w:ins w:id="18" w:author="Syeda Hussain" w:date="2022-05-16T17:01:00Z">
        <w:r w:rsidR="005630AA">
          <w:t>≥1</w:t>
        </w:r>
      </w:ins>
      <w:r w:rsidR="005A4913">
        <w:t xml:space="preserve"> disabilities were more than three times more likely to report that they had been self-isolating for over 6 months at the time of the survey than those with no disabilities </w:t>
      </w:r>
      <w:r w:rsidR="00FA59BB">
        <w:t>(</w:t>
      </w:r>
      <w:r w:rsidR="005A4913">
        <w:t>46.2% and 14.6% respectively)</w:t>
      </w:r>
      <w:r w:rsidR="003E1E47">
        <w:t>.</w:t>
      </w:r>
      <w:r w:rsidR="00DB004C">
        <w:t xml:space="preserve"> </w:t>
      </w:r>
    </w:p>
    <w:p w14:paraId="53031CBB" w14:textId="77777777" w:rsidR="002F7025" w:rsidRDefault="002F7025" w:rsidP="008C601A">
      <w:pPr>
        <w:jc w:val="both"/>
      </w:pPr>
    </w:p>
    <w:p w14:paraId="1ABEF401" w14:textId="01D0A420" w:rsidR="00F74117" w:rsidRPr="00396604" w:rsidRDefault="00F74117" w:rsidP="00C31A63">
      <w:pPr>
        <w:jc w:val="both"/>
        <w:rPr>
          <w:sz w:val="22"/>
          <w:szCs w:val="22"/>
        </w:rPr>
      </w:pPr>
      <w:r w:rsidRPr="00396604">
        <w:rPr>
          <w:b/>
          <w:bCs/>
          <w:sz w:val="22"/>
          <w:szCs w:val="22"/>
        </w:rPr>
        <w:t>Table 2.</w:t>
      </w:r>
      <w:r w:rsidRPr="00396604">
        <w:rPr>
          <w:sz w:val="22"/>
          <w:szCs w:val="22"/>
        </w:rPr>
        <w:t xml:space="preserve"> COVID-19 diagnosis, symptoms and </w:t>
      </w:r>
      <w:r w:rsidR="008840D4" w:rsidRPr="00396604">
        <w:rPr>
          <w:sz w:val="22"/>
          <w:szCs w:val="22"/>
        </w:rPr>
        <w:t>time spent self-isolating</w:t>
      </w:r>
      <w:r w:rsidRPr="00396604">
        <w:rPr>
          <w:sz w:val="22"/>
          <w:szCs w:val="22"/>
        </w:rPr>
        <w:t xml:space="preserve"> by subgroup.</w:t>
      </w:r>
      <w:r w:rsidR="002F7E3C" w:rsidRPr="00396604">
        <w:rPr>
          <w:sz w:val="22"/>
          <w:szCs w:val="22"/>
        </w:rPr>
        <w:t xml:space="preserve"> </w:t>
      </w:r>
      <w:r w:rsidR="002F7E3C" w:rsidRPr="00396604">
        <w:rPr>
          <w:bCs/>
          <w:iCs/>
          <w:sz w:val="22"/>
          <w:szCs w:val="22"/>
        </w:rPr>
        <w:t>Significant group differences are marked by an asterisk (*).</w:t>
      </w:r>
      <w:r w:rsidR="000C5700" w:rsidRPr="00396604">
        <w:rPr>
          <w:bCs/>
          <w:iCs/>
          <w:sz w:val="22"/>
          <w:szCs w:val="22"/>
        </w:rPr>
        <w:t xml:space="preserve"> </w:t>
      </w:r>
      <w:r w:rsidR="000C5700" w:rsidRPr="00396604">
        <w:rPr>
          <w:bCs/>
          <w:iCs/>
          <w:sz w:val="22"/>
          <w:szCs w:val="22"/>
          <w:vertAlign w:val="superscript"/>
        </w:rPr>
        <w:t>1</w:t>
      </w:r>
      <w:r w:rsidR="000C5700" w:rsidRPr="00396604">
        <w:rPr>
          <w:bCs/>
          <w:iCs/>
          <w:sz w:val="22"/>
          <w:szCs w:val="22"/>
        </w:rPr>
        <w:t xml:space="preserve">Between group analysis not conducted due to low prevalence. </w:t>
      </w:r>
      <w:r w:rsidR="000C5700" w:rsidRPr="00396604">
        <w:rPr>
          <w:bCs/>
          <w:iCs/>
          <w:sz w:val="22"/>
          <w:szCs w:val="22"/>
          <w:vertAlign w:val="superscript"/>
        </w:rPr>
        <w:t>2</w:t>
      </w:r>
      <w:r w:rsidR="007A682F" w:rsidRPr="00396604">
        <w:rPr>
          <w:bCs/>
          <w:iCs/>
          <w:sz w:val="22"/>
          <w:szCs w:val="22"/>
        </w:rPr>
        <w:t>Percentages</w:t>
      </w:r>
      <w:r w:rsidR="00093D0E" w:rsidRPr="00396604">
        <w:rPr>
          <w:bCs/>
          <w:iCs/>
          <w:sz w:val="22"/>
          <w:szCs w:val="22"/>
        </w:rPr>
        <w:t xml:space="preserve"> are based on the total number of valid responses given (</w:t>
      </w:r>
      <w:r w:rsidR="00093D0E" w:rsidRPr="000C29D3">
        <w:rPr>
          <w:bCs/>
          <w:i/>
          <w:sz w:val="22"/>
          <w:szCs w:val="22"/>
        </w:rPr>
        <w:t>n</w:t>
      </w:r>
      <w:r w:rsidR="00093D0E" w:rsidRPr="00396604">
        <w:rPr>
          <w:bCs/>
          <w:iCs/>
          <w:sz w:val="22"/>
          <w:szCs w:val="22"/>
        </w:rPr>
        <w:t>) and exclude ‘Prefer not to say’ responses.</w:t>
      </w:r>
    </w:p>
    <w:p w14:paraId="2AA38C60" w14:textId="77777777" w:rsidR="00F74117" w:rsidRPr="00F74117" w:rsidRDefault="00F74117" w:rsidP="00F74117">
      <w:pPr>
        <w:pStyle w:val="MDPI32textnoindent"/>
        <w:rPr>
          <w:rFonts w:ascii="Arial" w:hAnsi="Arial" w:cs="Arial"/>
          <w:bCs/>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3823"/>
        <w:gridCol w:w="1842"/>
        <w:gridCol w:w="1560"/>
        <w:gridCol w:w="1558"/>
      </w:tblGrid>
      <w:tr w:rsidR="00205D7A" w:rsidRPr="00F74117" w14:paraId="4E2ECA49" w14:textId="77777777" w:rsidTr="00B62B5B">
        <w:trPr>
          <w:trHeight w:val="397"/>
          <w:jc w:val="center"/>
        </w:trPr>
        <w:tc>
          <w:tcPr>
            <w:tcW w:w="3823" w:type="dxa"/>
            <w:tcBorders>
              <w:left w:val="single" w:sz="4" w:space="0" w:color="auto"/>
              <w:bottom w:val="single" w:sz="4" w:space="0" w:color="auto"/>
              <w:right w:val="single" w:sz="4" w:space="0" w:color="auto"/>
            </w:tcBorders>
            <w:shd w:val="clear" w:color="auto" w:fill="auto"/>
            <w:vAlign w:val="center"/>
          </w:tcPr>
          <w:p w14:paraId="49CDD37A" w14:textId="77777777" w:rsidR="00011B4E" w:rsidRPr="00836346" w:rsidRDefault="00011B4E" w:rsidP="006C4660">
            <w:pPr>
              <w:pStyle w:val="MDPI42tablebody"/>
              <w:rPr>
                <w:rFonts w:ascii="Arial" w:hAnsi="Arial" w:cs="Arial"/>
                <w:color w:val="auto"/>
              </w:rPr>
            </w:pPr>
          </w:p>
        </w:tc>
        <w:tc>
          <w:tcPr>
            <w:tcW w:w="1842" w:type="dxa"/>
            <w:tcBorders>
              <w:left w:val="single" w:sz="4" w:space="0" w:color="auto"/>
              <w:bottom w:val="single" w:sz="4" w:space="0" w:color="auto"/>
              <w:right w:val="nil"/>
            </w:tcBorders>
          </w:tcPr>
          <w:p w14:paraId="7836D273" w14:textId="77777777" w:rsidR="00011B4E" w:rsidRPr="00836346" w:rsidRDefault="00011B4E" w:rsidP="006C4660">
            <w:pPr>
              <w:pStyle w:val="MDPI42tablebody"/>
              <w:rPr>
                <w:rFonts w:ascii="Arial" w:hAnsi="Arial" w:cs="Arial"/>
                <w:color w:val="auto"/>
              </w:rPr>
            </w:pPr>
          </w:p>
        </w:tc>
        <w:tc>
          <w:tcPr>
            <w:tcW w:w="1560" w:type="dxa"/>
            <w:tcBorders>
              <w:left w:val="nil"/>
              <w:bottom w:val="single" w:sz="4" w:space="0" w:color="auto"/>
              <w:right w:val="nil"/>
            </w:tcBorders>
            <w:vAlign w:val="center"/>
          </w:tcPr>
          <w:p w14:paraId="28C4C407" w14:textId="77777777" w:rsidR="00752624" w:rsidRPr="00836346" w:rsidRDefault="00011B4E" w:rsidP="00F25437">
            <w:pPr>
              <w:pStyle w:val="MDPI42tablebody"/>
              <w:rPr>
                <w:rFonts w:ascii="Arial" w:hAnsi="Arial" w:cs="Arial"/>
                <w:b/>
                <w:bCs/>
              </w:rPr>
            </w:pPr>
            <w:r w:rsidRPr="00836346">
              <w:rPr>
                <w:rFonts w:ascii="Arial" w:hAnsi="Arial" w:cs="Arial"/>
                <w:b/>
                <w:bCs/>
              </w:rPr>
              <w:t xml:space="preserve">No disability </w:t>
            </w:r>
          </w:p>
          <w:p w14:paraId="6A346B87" w14:textId="761F45C6" w:rsidR="00011B4E" w:rsidRPr="00836346" w:rsidRDefault="00011B4E" w:rsidP="00F25437">
            <w:pPr>
              <w:pStyle w:val="MDPI42tablebody"/>
              <w:rPr>
                <w:rFonts w:ascii="Arial" w:hAnsi="Arial" w:cs="Arial"/>
                <w:i/>
                <w:iCs/>
                <w:color w:val="auto"/>
              </w:rPr>
            </w:pPr>
            <w:r w:rsidRPr="00836346">
              <w:rPr>
                <w:rFonts w:ascii="Arial" w:hAnsi="Arial" w:cs="Arial"/>
                <w:b/>
                <w:bCs/>
              </w:rPr>
              <w:t>% (</w:t>
            </w:r>
            <w:r w:rsidRPr="00396604">
              <w:rPr>
                <w:rFonts w:ascii="Arial" w:hAnsi="Arial" w:cs="Arial"/>
                <w:b/>
                <w:bCs/>
                <w:i/>
                <w:iCs/>
              </w:rPr>
              <w:t>n</w:t>
            </w:r>
            <w:r w:rsidRPr="00836346">
              <w:rPr>
                <w:rFonts w:ascii="Arial" w:hAnsi="Arial" w:cs="Arial"/>
                <w:b/>
                <w:bCs/>
              </w:rPr>
              <w:t>)</w:t>
            </w:r>
          </w:p>
        </w:tc>
        <w:tc>
          <w:tcPr>
            <w:tcW w:w="1558" w:type="dxa"/>
            <w:tcBorders>
              <w:left w:val="nil"/>
              <w:bottom w:val="single" w:sz="4" w:space="0" w:color="auto"/>
              <w:right w:val="single" w:sz="4" w:space="0" w:color="auto"/>
            </w:tcBorders>
            <w:vAlign w:val="center"/>
          </w:tcPr>
          <w:p w14:paraId="71923AFB" w14:textId="12039AC3" w:rsidR="00752624" w:rsidRPr="00836346" w:rsidRDefault="00011B4E" w:rsidP="00791370">
            <w:pPr>
              <w:pStyle w:val="MDPI42tablebody"/>
              <w:rPr>
                <w:rFonts w:ascii="Arial" w:hAnsi="Arial" w:cs="Arial"/>
                <w:b/>
                <w:bCs/>
              </w:rPr>
            </w:pPr>
            <w:del w:id="19" w:author="Syeda Hussain" w:date="2022-05-16T17:01:00Z">
              <w:r w:rsidRPr="00836346" w:rsidDel="005630AA">
                <w:rPr>
                  <w:rFonts w:ascii="Arial" w:hAnsi="Arial" w:cs="Arial"/>
                  <w:b/>
                  <w:bCs/>
                </w:rPr>
                <w:delText>1+</w:delText>
              </w:r>
            </w:del>
            <w:ins w:id="20" w:author="Syeda Hussain" w:date="2022-05-16T17:01:00Z">
              <w:r w:rsidR="005630AA">
                <w:rPr>
                  <w:rFonts w:ascii="Arial" w:hAnsi="Arial" w:cs="Arial"/>
                  <w:b/>
                  <w:bCs/>
                </w:rPr>
                <w:t>≥1</w:t>
              </w:r>
            </w:ins>
            <w:r w:rsidRPr="00836346">
              <w:rPr>
                <w:rFonts w:ascii="Arial" w:hAnsi="Arial" w:cs="Arial"/>
                <w:b/>
                <w:bCs/>
              </w:rPr>
              <w:t xml:space="preserve"> disabilities </w:t>
            </w:r>
          </w:p>
          <w:p w14:paraId="780E0DA7" w14:textId="5E3D527C" w:rsidR="00011B4E" w:rsidRPr="00836346" w:rsidRDefault="00011B4E" w:rsidP="00791370">
            <w:pPr>
              <w:pStyle w:val="MDPI42tablebody"/>
              <w:rPr>
                <w:rFonts w:ascii="Arial" w:hAnsi="Arial" w:cs="Arial"/>
                <w:i/>
                <w:iCs/>
                <w:color w:val="auto"/>
              </w:rPr>
            </w:pPr>
            <w:r w:rsidRPr="00836346">
              <w:rPr>
                <w:rFonts w:ascii="Arial" w:hAnsi="Arial" w:cs="Arial"/>
                <w:b/>
                <w:bCs/>
              </w:rPr>
              <w:t>% (</w:t>
            </w:r>
            <w:r w:rsidRPr="00396604">
              <w:rPr>
                <w:rFonts w:ascii="Arial" w:hAnsi="Arial" w:cs="Arial"/>
                <w:b/>
                <w:bCs/>
                <w:i/>
                <w:iCs/>
              </w:rPr>
              <w:t>n</w:t>
            </w:r>
            <w:r w:rsidRPr="00836346">
              <w:rPr>
                <w:rFonts w:ascii="Arial" w:hAnsi="Arial" w:cs="Arial"/>
                <w:b/>
                <w:bCs/>
              </w:rPr>
              <w:t>)</w:t>
            </w:r>
          </w:p>
        </w:tc>
      </w:tr>
      <w:tr w:rsidR="00205D7A" w:rsidRPr="00F74117" w14:paraId="2DA36625" w14:textId="77777777" w:rsidTr="00B62B5B">
        <w:trPr>
          <w:trHeight w:val="340"/>
          <w:jc w:val="center"/>
        </w:trPr>
        <w:tc>
          <w:tcPr>
            <w:tcW w:w="3823" w:type="dxa"/>
            <w:vMerge w:val="restart"/>
            <w:tcBorders>
              <w:left w:val="single" w:sz="4" w:space="0" w:color="auto"/>
              <w:right w:val="single" w:sz="4" w:space="0" w:color="auto"/>
            </w:tcBorders>
            <w:shd w:val="clear" w:color="auto" w:fill="auto"/>
            <w:vAlign w:val="center"/>
          </w:tcPr>
          <w:p w14:paraId="39EBA60A" w14:textId="641E9EC6" w:rsidR="002E13D3" w:rsidRPr="004927AF" w:rsidRDefault="00B94F46" w:rsidP="007F1FC6">
            <w:pPr>
              <w:pStyle w:val="MDPI42tablebody"/>
              <w:rPr>
                <w:rFonts w:ascii="Arial" w:hAnsi="Arial" w:cs="Arial"/>
                <w:color w:val="auto"/>
                <w:sz w:val="18"/>
                <w:szCs w:val="18"/>
              </w:rPr>
            </w:pPr>
            <w:r w:rsidRPr="004927AF">
              <w:rPr>
                <w:rFonts w:ascii="Arial" w:hAnsi="Arial" w:cs="Arial"/>
                <w:color w:val="auto"/>
                <w:sz w:val="18"/>
                <w:szCs w:val="18"/>
              </w:rPr>
              <w:t>Since the last COVID-19 Pandemic Survey, have you been diagnosed with COVID-19?</w:t>
            </w:r>
            <w:r w:rsidR="000C5700" w:rsidRPr="004927AF">
              <w:rPr>
                <w:rFonts w:ascii="Arial" w:hAnsi="Arial" w:cs="Arial"/>
                <w:color w:val="auto"/>
                <w:sz w:val="18"/>
                <w:szCs w:val="18"/>
                <w:vertAlign w:val="superscript"/>
              </w:rPr>
              <w:t>1</w:t>
            </w:r>
          </w:p>
        </w:tc>
        <w:tc>
          <w:tcPr>
            <w:tcW w:w="1842" w:type="dxa"/>
            <w:tcBorders>
              <w:left w:val="single" w:sz="4" w:space="0" w:color="auto"/>
              <w:bottom w:val="nil"/>
              <w:right w:val="nil"/>
            </w:tcBorders>
            <w:vAlign w:val="center"/>
          </w:tcPr>
          <w:p w14:paraId="204DAC58" w14:textId="3487099E" w:rsidR="002E13D3" w:rsidRPr="00C31A63" w:rsidDel="007F1FC6" w:rsidRDefault="002E13D3" w:rsidP="007F1FC6">
            <w:pPr>
              <w:pStyle w:val="MDPI42tablebody"/>
              <w:rPr>
                <w:rFonts w:ascii="Arial" w:hAnsi="Arial" w:cs="Arial"/>
                <w:i/>
                <w:iCs/>
                <w:color w:val="auto"/>
              </w:rPr>
            </w:pPr>
            <w:r>
              <w:rPr>
                <w:rFonts w:ascii="Arial" w:hAnsi="Arial" w:cs="Arial"/>
                <w:i/>
                <w:iCs/>
                <w:color w:val="auto"/>
              </w:rPr>
              <w:t>n</w:t>
            </w:r>
          </w:p>
        </w:tc>
        <w:tc>
          <w:tcPr>
            <w:tcW w:w="1560" w:type="dxa"/>
            <w:tcBorders>
              <w:left w:val="nil"/>
              <w:bottom w:val="nil"/>
              <w:right w:val="nil"/>
            </w:tcBorders>
            <w:vAlign w:val="center"/>
          </w:tcPr>
          <w:p w14:paraId="5ED97639" w14:textId="522191F0" w:rsidR="002E13D3" w:rsidRPr="00C31A63" w:rsidRDefault="002E13D3" w:rsidP="007F1FC6">
            <w:pPr>
              <w:pStyle w:val="MDPI42tablebody"/>
              <w:rPr>
                <w:rFonts w:ascii="Arial" w:hAnsi="Arial" w:cs="Arial"/>
                <w:color w:val="auto"/>
              </w:rPr>
            </w:pPr>
            <w:r>
              <w:rPr>
                <w:rFonts w:ascii="Arial" w:hAnsi="Arial" w:cs="Arial"/>
                <w:color w:val="auto"/>
              </w:rPr>
              <w:t>83</w:t>
            </w:r>
          </w:p>
        </w:tc>
        <w:tc>
          <w:tcPr>
            <w:tcW w:w="1558" w:type="dxa"/>
            <w:tcBorders>
              <w:left w:val="nil"/>
              <w:bottom w:val="nil"/>
              <w:right w:val="single" w:sz="4" w:space="0" w:color="auto"/>
            </w:tcBorders>
            <w:vAlign w:val="center"/>
          </w:tcPr>
          <w:p w14:paraId="579942C5" w14:textId="0ECC0F8D" w:rsidR="002E13D3" w:rsidRPr="00C31A63" w:rsidRDefault="002E13D3" w:rsidP="007F1FC6">
            <w:pPr>
              <w:pStyle w:val="MDPI42tablebody"/>
              <w:rPr>
                <w:rFonts w:ascii="Arial" w:hAnsi="Arial" w:cs="Arial"/>
                <w:color w:val="auto"/>
              </w:rPr>
            </w:pPr>
            <w:r>
              <w:rPr>
                <w:rFonts w:ascii="Arial" w:hAnsi="Arial" w:cs="Arial"/>
                <w:color w:val="auto"/>
              </w:rPr>
              <w:t>39</w:t>
            </w:r>
          </w:p>
        </w:tc>
      </w:tr>
      <w:tr w:rsidR="00205D7A" w:rsidRPr="00F74117" w14:paraId="5C7D2158" w14:textId="09AE6E96" w:rsidTr="00B62B5B">
        <w:trPr>
          <w:trHeight w:val="397"/>
          <w:jc w:val="center"/>
        </w:trPr>
        <w:tc>
          <w:tcPr>
            <w:tcW w:w="3823" w:type="dxa"/>
            <w:vMerge/>
            <w:tcBorders>
              <w:left w:val="single" w:sz="4" w:space="0" w:color="auto"/>
              <w:bottom w:val="single" w:sz="4" w:space="0" w:color="auto"/>
              <w:right w:val="single" w:sz="4" w:space="0" w:color="auto"/>
            </w:tcBorders>
            <w:shd w:val="clear" w:color="auto" w:fill="auto"/>
            <w:vAlign w:val="center"/>
            <w:hideMark/>
          </w:tcPr>
          <w:p w14:paraId="2B990C87" w14:textId="77777777" w:rsidR="002E13D3" w:rsidRPr="004927AF" w:rsidRDefault="002E13D3" w:rsidP="007F1FC6">
            <w:pPr>
              <w:pStyle w:val="MDPI42tablebody"/>
              <w:rPr>
                <w:rFonts w:ascii="Arial" w:hAnsi="Arial" w:cs="Arial"/>
                <w:color w:val="auto"/>
                <w:sz w:val="18"/>
                <w:szCs w:val="18"/>
                <w:rPrChange w:id="21" w:author="Nikki Heinze" w:date="2021-12-22T17:40:00Z">
                  <w:rPr>
                    <w:rFonts w:ascii="Arial" w:hAnsi="Arial" w:cs="Arial"/>
                    <w:color w:val="auto"/>
                  </w:rPr>
                </w:rPrChange>
              </w:rPr>
            </w:pPr>
          </w:p>
        </w:tc>
        <w:tc>
          <w:tcPr>
            <w:tcW w:w="1842" w:type="dxa"/>
            <w:tcBorders>
              <w:top w:val="nil"/>
              <w:left w:val="single" w:sz="4" w:space="0" w:color="auto"/>
              <w:bottom w:val="single" w:sz="4" w:space="0" w:color="auto"/>
              <w:right w:val="nil"/>
            </w:tcBorders>
            <w:vAlign w:val="center"/>
          </w:tcPr>
          <w:p w14:paraId="29826352" w14:textId="625572E0" w:rsidR="002E13D3" w:rsidRPr="00C31A63" w:rsidRDefault="00B94F46" w:rsidP="007F1FC6">
            <w:pPr>
              <w:pStyle w:val="MDPI42tablebody"/>
              <w:rPr>
                <w:rFonts w:ascii="Arial" w:hAnsi="Arial" w:cs="Arial"/>
                <w:color w:val="auto"/>
              </w:rPr>
            </w:pPr>
            <w:r>
              <w:rPr>
                <w:rFonts w:ascii="Arial" w:hAnsi="Arial" w:cs="Arial"/>
                <w:color w:val="auto"/>
              </w:rPr>
              <w:t>Yes</w:t>
            </w:r>
          </w:p>
        </w:tc>
        <w:tc>
          <w:tcPr>
            <w:tcW w:w="1560" w:type="dxa"/>
            <w:tcBorders>
              <w:top w:val="nil"/>
              <w:left w:val="nil"/>
              <w:bottom w:val="single" w:sz="4" w:space="0" w:color="auto"/>
              <w:right w:val="nil"/>
            </w:tcBorders>
            <w:vAlign w:val="center"/>
          </w:tcPr>
          <w:p w14:paraId="55CE4C79" w14:textId="0E98A0D2" w:rsidR="002E13D3" w:rsidRPr="00C31A63" w:rsidRDefault="002E13D3" w:rsidP="007F1FC6">
            <w:pPr>
              <w:pStyle w:val="MDPI42tablebody"/>
              <w:rPr>
                <w:rFonts w:ascii="Arial" w:hAnsi="Arial" w:cs="Arial"/>
                <w:color w:val="auto"/>
              </w:rPr>
            </w:pPr>
            <w:r w:rsidRPr="00C31A63">
              <w:rPr>
                <w:rFonts w:ascii="Arial" w:hAnsi="Arial" w:cs="Arial"/>
                <w:color w:val="auto"/>
              </w:rPr>
              <w:t>4.8 (4)</w:t>
            </w:r>
          </w:p>
        </w:tc>
        <w:tc>
          <w:tcPr>
            <w:tcW w:w="1558" w:type="dxa"/>
            <w:tcBorders>
              <w:top w:val="nil"/>
              <w:left w:val="nil"/>
              <w:bottom w:val="single" w:sz="4" w:space="0" w:color="auto"/>
              <w:right w:val="single" w:sz="4" w:space="0" w:color="auto"/>
            </w:tcBorders>
            <w:vAlign w:val="center"/>
          </w:tcPr>
          <w:p w14:paraId="03D517E9" w14:textId="6968F004" w:rsidR="002E13D3" w:rsidRPr="00C31A63" w:rsidRDefault="002E13D3" w:rsidP="002E13D3">
            <w:pPr>
              <w:pStyle w:val="MDPI42tablebody"/>
              <w:rPr>
                <w:rFonts w:ascii="Arial" w:hAnsi="Arial" w:cs="Arial"/>
                <w:i/>
                <w:iCs/>
                <w:color w:val="auto"/>
              </w:rPr>
            </w:pPr>
            <w:r w:rsidRPr="00C31A63">
              <w:rPr>
                <w:rFonts w:ascii="Arial" w:hAnsi="Arial" w:cs="Arial"/>
                <w:color w:val="auto"/>
              </w:rPr>
              <w:t>2.6 (1)</w:t>
            </w:r>
          </w:p>
        </w:tc>
      </w:tr>
      <w:tr w:rsidR="00205D7A" w:rsidRPr="00F74117" w14:paraId="3756D4C7" w14:textId="77777777" w:rsidTr="00B62B5B">
        <w:trPr>
          <w:trHeight w:val="283"/>
          <w:jc w:val="center"/>
        </w:trPr>
        <w:tc>
          <w:tcPr>
            <w:tcW w:w="3823" w:type="dxa"/>
            <w:vMerge w:val="restart"/>
            <w:tcBorders>
              <w:top w:val="single" w:sz="4" w:space="0" w:color="auto"/>
              <w:left w:val="single" w:sz="4" w:space="0" w:color="auto"/>
              <w:right w:val="single" w:sz="4" w:space="0" w:color="auto"/>
            </w:tcBorders>
            <w:shd w:val="clear" w:color="auto" w:fill="auto"/>
            <w:vAlign w:val="center"/>
          </w:tcPr>
          <w:p w14:paraId="3C8A293E" w14:textId="38C6113C" w:rsidR="002E13D3" w:rsidRPr="004927AF" w:rsidRDefault="00E244A1" w:rsidP="00836346">
            <w:pPr>
              <w:pStyle w:val="MDPI42tablebody"/>
              <w:rPr>
                <w:rFonts w:ascii="Arial" w:hAnsi="Arial" w:cs="Arial"/>
                <w:color w:val="auto"/>
                <w:sz w:val="18"/>
                <w:szCs w:val="18"/>
              </w:rPr>
            </w:pPr>
            <w:r w:rsidRPr="004927AF">
              <w:rPr>
                <w:rFonts w:ascii="Arial" w:hAnsi="Arial" w:cs="Arial"/>
                <w:color w:val="auto"/>
                <w:sz w:val="18"/>
                <w:szCs w:val="18"/>
              </w:rPr>
              <w:t>Do you currently have any of the following COVID-19 symptoms: a new, continuous cough, a high temperature, or a loss or change to your sense of smell and taste?</w:t>
            </w:r>
            <w:r w:rsidR="00093D0E" w:rsidRPr="004927AF">
              <w:rPr>
                <w:rStyle w:val="FootnoteReference"/>
                <w:sz w:val="18"/>
                <w:szCs w:val="18"/>
              </w:rPr>
              <w:t>2</w:t>
            </w:r>
          </w:p>
        </w:tc>
        <w:tc>
          <w:tcPr>
            <w:tcW w:w="1842" w:type="dxa"/>
            <w:tcBorders>
              <w:top w:val="single" w:sz="4" w:space="0" w:color="auto"/>
              <w:left w:val="single" w:sz="4" w:space="0" w:color="auto"/>
              <w:bottom w:val="nil"/>
              <w:right w:val="nil"/>
            </w:tcBorders>
            <w:vAlign w:val="center"/>
          </w:tcPr>
          <w:p w14:paraId="1B5CF296" w14:textId="277FB3B5" w:rsidR="002E13D3" w:rsidRPr="00C31A63" w:rsidDel="002E13D3" w:rsidRDefault="002E13D3" w:rsidP="00836346">
            <w:pPr>
              <w:pStyle w:val="MDPI42tablebody"/>
              <w:rPr>
                <w:rFonts w:ascii="Arial" w:hAnsi="Arial" w:cs="Arial"/>
                <w:i/>
                <w:iCs/>
                <w:color w:val="auto"/>
              </w:rPr>
            </w:pPr>
            <w:r>
              <w:rPr>
                <w:rFonts w:ascii="Arial" w:hAnsi="Arial" w:cs="Arial"/>
                <w:i/>
                <w:iCs/>
                <w:color w:val="auto"/>
              </w:rPr>
              <w:t>n</w:t>
            </w:r>
          </w:p>
        </w:tc>
        <w:tc>
          <w:tcPr>
            <w:tcW w:w="1560" w:type="dxa"/>
            <w:tcBorders>
              <w:top w:val="single" w:sz="4" w:space="0" w:color="auto"/>
              <w:left w:val="nil"/>
              <w:bottom w:val="nil"/>
              <w:right w:val="nil"/>
            </w:tcBorders>
            <w:vAlign w:val="center"/>
          </w:tcPr>
          <w:p w14:paraId="57D32DC5" w14:textId="01574CB9" w:rsidR="002E13D3" w:rsidRPr="00C31A63" w:rsidDel="00836346" w:rsidRDefault="002E13D3" w:rsidP="00836346">
            <w:pPr>
              <w:pStyle w:val="MDPI42tablebody"/>
              <w:rPr>
                <w:rFonts w:ascii="Arial" w:hAnsi="Arial" w:cs="Arial"/>
                <w:color w:val="auto"/>
              </w:rPr>
            </w:pPr>
            <w:r>
              <w:rPr>
                <w:rFonts w:ascii="Arial" w:hAnsi="Arial" w:cs="Arial"/>
                <w:color w:val="auto"/>
              </w:rPr>
              <w:t>83</w:t>
            </w:r>
          </w:p>
        </w:tc>
        <w:tc>
          <w:tcPr>
            <w:tcW w:w="1558" w:type="dxa"/>
            <w:tcBorders>
              <w:top w:val="single" w:sz="4" w:space="0" w:color="auto"/>
              <w:left w:val="nil"/>
              <w:bottom w:val="nil"/>
              <w:right w:val="single" w:sz="4" w:space="0" w:color="auto"/>
            </w:tcBorders>
            <w:vAlign w:val="center"/>
          </w:tcPr>
          <w:p w14:paraId="5B8FD121" w14:textId="3B356746" w:rsidR="002E13D3" w:rsidRPr="00C31A63" w:rsidDel="00836346" w:rsidRDefault="002E13D3" w:rsidP="00836346">
            <w:pPr>
              <w:pStyle w:val="MDPI42tablebody"/>
              <w:rPr>
                <w:rFonts w:ascii="Arial" w:hAnsi="Arial" w:cs="Arial"/>
                <w:color w:val="auto"/>
              </w:rPr>
            </w:pPr>
            <w:r>
              <w:rPr>
                <w:rFonts w:ascii="Arial" w:hAnsi="Arial" w:cs="Arial"/>
                <w:color w:val="auto"/>
              </w:rPr>
              <w:t>39</w:t>
            </w:r>
          </w:p>
        </w:tc>
      </w:tr>
      <w:tr w:rsidR="00205D7A" w:rsidRPr="00F74117" w14:paraId="0E19E5E5" w14:textId="1FDA3ECD" w:rsidTr="00B62B5B">
        <w:trPr>
          <w:trHeight w:val="397"/>
          <w:jc w:val="center"/>
        </w:trPr>
        <w:tc>
          <w:tcPr>
            <w:tcW w:w="3823" w:type="dxa"/>
            <w:vMerge/>
            <w:tcBorders>
              <w:left w:val="single" w:sz="4" w:space="0" w:color="auto"/>
              <w:bottom w:val="single" w:sz="4" w:space="0" w:color="auto"/>
              <w:right w:val="single" w:sz="4" w:space="0" w:color="auto"/>
            </w:tcBorders>
            <w:shd w:val="clear" w:color="auto" w:fill="auto"/>
            <w:vAlign w:val="center"/>
            <w:hideMark/>
          </w:tcPr>
          <w:p w14:paraId="47750B4E" w14:textId="64300147" w:rsidR="002E13D3" w:rsidRPr="004927AF" w:rsidRDefault="002E13D3" w:rsidP="00836346">
            <w:pPr>
              <w:pStyle w:val="MDPI42tablebody"/>
              <w:rPr>
                <w:rFonts w:ascii="Arial" w:hAnsi="Arial" w:cs="Arial"/>
                <w:color w:val="auto"/>
                <w:sz w:val="18"/>
                <w:szCs w:val="18"/>
                <w:rPrChange w:id="22" w:author="Nikki Heinze" w:date="2021-12-22T17:40:00Z">
                  <w:rPr>
                    <w:rFonts w:ascii="Arial" w:hAnsi="Arial" w:cs="Arial"/>
                    <w:color w:val="auto"/>
                  </w:rPr>
                </w:rPrChange>
              </w:rPr>
            </w:pPr>
          </w:p>
        </w:tc>
        <w:tc>
          <w:tcPr>
            <w:tcW w:w="1842" w:type="dxa"/>
            <w:tcBorders>
              <w:top w:val="nil"/>
              <w:left w:val="single" w:sz="4" w:space="0" w:color="auto"/>
              <w:bottom w:val="single" w:sz="4" w:space="0" w:color="auto"/>
              <w:right w:val="nil"/>
            </w:tcBorders>
            <w:vAlign w:val="center"/>
          </w:tcPr>
          <w:p w14:paraId="703F7D1C" w14:textId="01DA9B65" w:rsidR="002E13D3" w:rsidRPr="00C31A63" w:rsidRDefault="00E244A1" w:rsidP="00836346">
            <w:pPr>
              <w:pStyle w:val="MDPI42tablebody"/>
              <w:rPr>
                <w:rFonts w:ascii="Arial" w:hAnsi="Arial" w:cs="Arial"/>
                <w:color w:val="auto"/>
              </w:rPr>
            </w:pPr>
            <w:r>
              <w:rPr>
                <w:rFonts w:ascii="Arial" w:hAnsi="Arial" w:cs="Arial"/>
                <w:color w:val="auto"/>
              </w:rPr>
              <w:t>Yes</w:t>
            </w:r>
          </w:p>
        </w:tc>
        <w:tc>
          <w:tcPr>
            <w:tcW w:w="1560" w:type="dxa"/>
            <w:tcBorders>
              <w:top w:val="nil"/>
              <w:left w:val="nil"/>
              <w:bottom w:val="single" w:sz="4" w:space="0" w:color="auto"/>
              <w:right w:val="nil"/>
            </w:tcBorders>
            <w:vAlign w:val="center"/>
          </w:tcPr>
          <w:p w14:paraId="466B6D4A" w14:textId="75FEB5B0" w:rsidR="002E13D3" w:rsidRPr="00C31A63" w:rsidRDefault="002E13D3" w:rsidP="00836346">
            <w:pPr>
              <w:pStyle w:val="MDPI42tablebody"/>
              <w:rPr>
                <w:rFonts w:ascii="Arial" w:hAnsi="Arial" w:cs="Arial"/>
                <w:color w:val="auto"/>
              </w:rPr>
            </w:pPr>
            <w:r w:rsidRPr="001B7345">
              <w:rPr>
                <w:rFonts w:ascii="Arial" w:hAnsi="Arial" w:cs="Arial"/>
                <w:color w:val="auto"/>
              </w:rPr>
              <w:t>1.2 (1)</w:t>
            </w:r>
          </w:p>
        </w:tc>
        <w:tc>
          <w:tcPr>
            <w:tcW w:w="1558" w:type="dxa"/>
            <w:tcBorders>
              <w:top w:val="nil"/>
              <w:left w:val="nil"/>
              <w:bottom w:val="single" w:sz="4" w:space="0" w:color="auto"/>
              <w:right w:val="single" w:sz="4" w:space="0" w:color="auto"/>
            </w:tcBorders>
            <w:vAlign w:val="center"/>
          </w:tcPr>
          <w:p w14:paraId="12A801C3" w14:textId="17E2F60B" w:rsidR="002E13D3" w:rsidRPr="00C31A63" w:rsidRDefault="002E13D3" w:rsidP="002E13D3">
            <w:pPr>
              <w:pStyle w:val="MDPI42tablebody"/>
              <w:rPr>
                <w:rFonts w:ascii="Arial" w:hAnsi="Arial" w:cs="Arial"/>
                <w:color w:val="auto"/>
              </w:rPr>
            </w:pPr>
            <w:r w:rsidRPr="00C31A63">
              <w:rPr>
                <w:rFonts w:ascii="Arial" w:hAnsi="Arial" w:cs="Arial"/>
                <w:color w:val="auto"/>
              </w:rPr>
              <w:t>5.1 (2)</w:t>
            </w:r>
          </w:p>
        </w:tc>
      </w:tr>
      <w:tr w:rsidR="00205D7A" w:rsidRPr="00F74117" w14:paraId="31A2CD95" w14:textId="54595DE5" w:rsidTr="00B62B5B">
        <w:trPr>
          <w:trHeight w:val="397"/>
          <w:jc w:val="center"/>
        </w:trPr>
        <w:tc>
          <w:tcPr>
            <w:tcW w:w="3823" w:type="dxa"/>
            <w:vMerge w:val="restart"/>
            <w:tcBorders>
              <w:top w:val="single" w:sz="4" w:space="0" w:color="auto"/>
              <w:left w:val="single" w:sz="4" w:space="0" w:color="auto"/>
              <w:right w:val="single" w:sz="4" w:space="0" w:color="auto"/>
            </w:tcBorders>
            <w:shd w:val="clear" w:color="auto" w:fill="auto"/>
            <w:vAlign w:val="center"/>
          </w:tcPr>
          <w:p w14:paraId="129535F8" w14:textId="6DCA63D7" w:rsidR="00BB246E" w:rsidRPr="004927AF" w:rsidRDefault="0065265C" w:rsidP="002E13D3">
            <w:pPr>
              <w:pStyle w:val="MDPI42tablebody"/>
              <w:rPr>
                <w:rFonts w:ascii="Arial" w:hAnsi="Arial" w:cs="Arial"/>
                <w:color w:val="auto"/>
                <w:sz w:val="18"/>
                <w:szCs w:val="18"/>
                <w:vertAlign w:val="superscript"/>
              </w:rPr>
            </w:pPr>
            <w:r w:rsidRPr="004927AF">
              <w:rPr>
                <w:rFonts w:ascii="Arial" w:hAnsi="Arial" w:cs="Arial"/>
                <w:color w:val="auto"/>
                <w:sz w:val="18"/>
                <w:szCs w:val="18"/>
              </w:rPr>
              <w:t>Please indicate for how long you have been self-isolating: By self-isolating we mean staying at home, except for urgent medical assistance, and not having any visitors.</w:t>
            </w:r>
            <w:r w:rsidR="00093D0E" w:rsidRPr="004927AF">
              <w:rPr>
                <w:rFonts w:ascii="Arial" w:hAnsi="Arial" w:cs="Arial"/>
                <w:color w:val="auto"/>
                <w:sz w:val="18"/>
                <w:szCs w:val="18"/>
                <w:vertAlign w:val="superscript"/>
              </w:rPr>
              <w:t>2</w:t>
            </w:r>
          </w:p>
          <w:p w14:paraId="01443248" w14:textId="77777777" w:rsidR="00BB246E" w:rsidRPr="004927AF" w:rsidRDefault="00BB246E" w:rsidP="00C31A63">
            <w:pPr>
              <w:pStyle w:val="MDPI42tablebody"/>
              <w:rPr>
                <w:rFonts w:ascii="Arial" w:hAnsi="Arial" w:cs="Arial"/>
                <w:color w:val="auto"/>
                <w:sz w:val="18"/>
                <w:szCs w:val="18"/>
              </w:rPr>
            </w:pPr>
          </w:p>
        </w:tc>
        <w:tc>
          <w:tcPr>
            <w:tcW w:w="1842" w:type="dxa"/>
            <w:tcBorders>
              <w:top w:val="single" w:sz="4" w:space="0" w:color="auto"/>
              <w:left w:val="single" w:sz="4" w:space="0" w:color="auto"/>
              <w:bottom w:val="nil"/>
              <w:right w:val="nil"/>
            </w:tcBorders>
            <w:vAlign w:val="center"/>
          </w:tcPr>
          <w:p w14:paraId="304996B3" w14:textId="15FEAA76" w:rsidR="00BB246E" w:rsidRPr="00C31A63" w:rsidRDefault="002E13D3" w:rsidP="002E13D3">
            <w:pPr>
              <w:pStyle w:val="MDPI42tablebody"/>
              <w:rPr>
                <w:rFonts w:ascii="Arial" w:hAnsi="Arial" w:cs="Arial"/>
                <w:i/>
                <w:iCs/>
                <w:color w:val="auto"/>
              </w:rPr>
            </w:pPr>
            <w:r>
              <w:rPr>
                <w:rFonts w:ascii="Arial" w:hAnsi="Arial" w:cs="Arial"/>
                <w:i/>
                <w:iCs/>
                <w:color w:val="auto"/>
              </w:rPr>
              <w:t>n</w:t>
            </w:r>
          </w:p>
        </w:tc>
        <w:tc>
          <w:tcPr>
            <w:tcW w:w="1560" w:type="dxa"/>
            <w:tcBorders>
              <w:top w:val="single" w:sz="4" w:space="0" w:color="auto"/>
              <w:left w:val="nil"/>
              <w:bottom w:val="nil"/>
              <w:right w:val="nil"/>
            </w:tcBorders>
            <w:vAlign w:val="center"/>
          </w:tcPr>
          <w:p w14:paraId="0ABE3B42" w14:textId="355D2197" w:rsidR="00BB246E" w:rsidRPr="008F19AE" w:rsidRDefault="00BB246E" w:rsidP="002E13D3">
            <w:pPr>
              <w:pStyle w:val="MDPI42tablebody"/>
              <w:rPr>
                <w:rFonts w:ascii="Arial" w:hAnsi="Arial" w:cs="Arial"/>
                <w:color w:val="auto"/>
              </w:rPr>
            </w:pPr>
            <w:r w:rsidRPr="00396604">
              <w:rPr>
                <w:rFonts w:ascii="Arial" w:hAnsi="Arial" w:cs="Arial"/>
                <w:bCs/>
                <w:color w:val="auto"/>
              </w:rPr>
              <w:t>82</w:t>
            </w:r>
          </w:p>
        </w:tc>
        <w:tc>
          <w:tcPr>
            <w:tcW w:w="1558" w:type="dxa"/>
            <w:tcBorders>
              <w:top w:val="single" w:sz="4" w:space="0" w:color="auto"/>
              <w:left w:val="nil"/>
              <w:bottom w:val="nil"/>
              <w:right w:val="single" w:sz="4" w:space="0" w:color="auto"/>
            </w:tcBorders>
            <w:vAlign w:val="center"/>
          </w:tcPr>
          <w:p w14:paraId="0373FE00" w14:textId="50DE6F9A" w:rsidR="00BB246E" w:rsidRPr="00396604" w:rsidRDefault="00BB246E" w:rsidP="002E13D3">
            <w:pPr>
              <w:pStyle w:val="MDPI42tablebody"/>
              <w:rPr>
                <w:rFonts w:ascii="Arial" w:hAnsi="Arial" w:cs="Arial"/>
                <w:b/>
                <w:color w:val="auto"/>
                <w:sz w:val="18"/>
                <w:szCs w:val="18"/>
              </w:rPr>
            </w:pPr>
            <w:r w:rsidRPr="00396604">
              <w:rPr>
                <w:rFonts w:ascii="Arial" w:hAnsi="Arial" w:cs="Arial"/>
                <w:bCs/>
                <w:color w:val="auto"/>
              </w:rPr>
              <w:t>39</w:t>
            </w:r>
          </w:p>
        </w:tc>
      </w:tr>
      <w:tr w:rsidR="008F599D" w:rsidRPr="00F74117" w14:paraId="2917C901" w14:textId="3754EABA" w:rsidTr="00B62B5B">
        <w:trPr>
          <w:trHeight w:val="397"/>
          <w:jc w:val="center"/>
        </w:trPr>
        <w:tc>
          <w:tcPr>
            <w:tcW w:w="3823" w:type="dxa"/>
            <w:vMerge/>
            <w:tcBorders>
              <w:left w:val="single" w:sz="4" w:space="0" w:color="auto"/>
              <w:right w:val="single" w:sz="4" w:space="0" w:color="auto"/>
            </w:tcBorders>
            <w:shd w:val="clear" w:color="auto" w:fill="auto"/>
            <w:vAlign w:val="center"/>
            <w:hideMark/>
          </w:tcPr>
          <w:p w14:paraId="4DB59DE7" w14:textId="77777777" w:rsidR="00BB246E" w:rsidRPr="00C31A63" w:rsidRDefault="00BB246E" w:rsidP="00C31A6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4B77796A" w14:textId="006C474F" w:rsidR="00BB246E" w:rsidRPr="00C31A63" w:rsidRDefault="00BB246E" w:rsidP="002E13D3">
            <w:pPr>
              <w:pStyle w:val="MDPI42tablebody"/>
              <w:rPr>
                <w:rFonts w:ascii="Arial" w:hAnsi="Arial" w:cs="Arial"/>
                <w:color w:val="auto"/>
              </w:rPr>
            </w:pPr>
            <w:r w:rsidRPr="00C31A63">
              <w:rPr>
                <w:rFonts w:ascii="Arial" w:hAnsi="Arial" w:cs="Arial"/>
                <w:color w:val="auto"/>
              </w:rPr>
              <w:t>Not self-isolating</w:t>
            </w:r>
          </w:p>
        </w:tc>
        <w:tc>
          <w:tcPr>
            <w:tcW w:w="1560" w:type="dxa"/>
            <w:tcBorders>
              <w:top w:val="nil"/>
              <w:left w:val="nil"/>
              <w:bottom w:val="nil"/>
              <w:right w:val="nil"/>
            </w:tcBorders>
            <w:vAlign w:val="center"/>
          </w:tcPr>
          <w:p w14:paraId="0C48C385" w14:textId="538CCC2E" w:rsidR="00BB246E" w:rsidRPr="00C31A63" w:rsidRDefault="00BB246E" w:rsidP="002E13D3">
            <w:pPr>
              <w:pStyle w:val="MDPI42tablebody"/>
              <w:rPr>
                <w:rFonts w:ascii="Arial" w:hAnsi="Arial" w:cs="Arial"/>
                <w:color w:val="auto"/>
              </w:rPr>
            </w:pPr>
            <w:r w:rsidRPr="00C31A63">
              <w:rPr>
                <w:rFonts w:ascii="Arial" w:hAnsi="Arial" w:cs="Arial"/>
                <w:bCs/>
                <w:color w:val="auto"/>
              </w:rPr>
              <w:t>80.5 (66)</w:t>
            </w:r>
          </w:p>
        </w:tc>
        <w:tc>
          <w:tcPr>
            <w:tcW w:w="1558" w:type="dxa"/>
            <w:tcBorders>
              <w:top w:val="nil"/>
              <w:left w:val="nil"/>
              <w:bottom w:val="nil"/>
              <w:right w:val="single" w:sz="4" w:space="0" w:color="auto"/>
            </w:tcBorders>
            <w:vAlign w:val="center"/>
          </w:tcPr>
          <w:p w14:paraId="4FBDA54E" w14:textId="3344DA76" w:rsidR="00BB246E" w:rsidRPr="00C31A63" w:rsidRDefault="00BB246E" w:rsidP="002E13D3">
            <w:pPr>
              <w:pStyle w:val="MDPI42tablebody"/>
              <w:rPr>
                <w:rFonts w:ascii="Arial" w:hAnsi="Arial" w:cs="Arial"/>
                <w:bCs/>
                <w:color w:val="auto"/>
              </w:rPr>
            </w:pPr>
            <w:r w:rsidRPr="00C31A63">
              <w:rPr>
                <w:rFonts w:ascii="Arial" w:hAnsi="Arial" w:cs="Arial"/>
                <w:bCs/>
                <w:color w:val="auto"/>
              </w:rPr>
              <w:t>53.8 (21)</w:t>
            </w:r>
          </w:p>
        </w:tc>
      </w:tr>
      <w:tr w:rsidR="008F599D" w:rsidRPr="00F74117" w14:paraId="0E2FE7B1" w14:textId="35E680D6" w:rsidTr="00B62B5B">
        <w:trPr>
          <w:trHeight w:val="397"/>
          <w:jc w:val="center"/>
        </w:trPr>
        <w:tc>
          <w:tcPr>
            <w:tcW w:w="3823" w:type="dxa"/>
            <w:vMerge/>
            <w:tcBorders>
              <w:left w:val="single" w:sz="4" w:space="0" w:color="auto"/>
              <w:right w:val="single" w:sz="4" w:space="0" w:color="auto"/>
            </w:tcBorders>
            <w:shd w:val="clear" w:color="auto" w:fill="auto"/>
            <w:vAlign w:val="center"/>
            <w:hideMark/>
          </w:tcPr>
          <w:p w14:paraId="1086F8C4"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25024308" w14:textId="1EC70F1D" w:rsidR="00BB246E" w:rsidRPr="00C31A63" w:rsidRDefault="0017435F" w:rsidP="002E13D3">
            <w:pPr>
              <w:pStyle w:val="MDPI42tablebody"/>
              <w:rPr>
                <w:rFonts w:ascii="Arial" w:hAnsi="Arial" w:cs="Arial"/>
                <w:color w:val="auto"/>
              </w:rPr>
            </w:pPr>
            <w:r w:rsidRPr="00C31A63">
              <w:rPr>
                <w:rFonts w:ascii="Arial" w:hAnsi="Arial" w:cs="Arial"/>
                <w:color w:val="auto"/>
              </w:rPr>
              <w:t xml:space="preserve">≤ </w:t>
            </w:r>
            <w:r w:rsidR="00BB246E" w:rsidRPr="00C31A63">
              <w:rPr>
                <w:rFonts w:ascii="Arial" w:hAnsi="Arial" w:cs="Arial"/>
                <w:color w:val="auto"/>
              </w:rPr>
              <w:t>2 wk.</w:t>
            </w:r>
          </w:p>
        </w:tc>
        <w:tc>
          <w:tcPr>
            <w:tcW w:w="1560" w:type="dxa"/>
            <w:tcBorders>
              <w:top w:val="nil"/>
              <w:left w:val="nil"/>
              <w:bottom w:val="nil"/>
              <w:right w:val="nil"/>
            </w:tcBorders>
            <w:vAlign w:val="center"/>
          </w:tcPr>
          <w:p w14:paraId="51CC30AF" w14:textId="559B9138" w:rsidR="00BB246E" w:rsidRPr="00C31A63" w:rsidRDefault="00BB246E" w:rsidP="002E13D3">
            <w:pPr>
              <w:pStyle w:val="MDPI42tablebody"/>
              <w:rPr>
                <w:rFonts w:ascii="Arial" w:hAnsi="Arial" w:cs="Arial"/>
                <w:color w:val="auto"/>
              </w:rPr>
            </w:pPr>
            <w:r w:rsidRPr="00C31A63">
              <w:rPr>
                <w:rFonts w:ascii="Arial" w:hAnsi="Arial" w:cs="Arial"/>
                <w:bCs/>
                <w:color w:val="auto"/>
              </w:rPr>
              <w:t>1.2 (1)</w:t>
            </w:r>
          </w:p>
        </w:tc>
        <w:tc>
          <w:tcPr>
            <w:tcW w:w="1558" w:type="dxa"/>
            <w:tcBorders>
              <w:top w:val="nil"/>
              <w:left w:val="nil"/>
              <w:bottom w:val="nil"/>
              <w:right w:val="single" w:sz="4" w:space="0" w:color="auto"/>
            </w:tcBorders>
            <w:vAlign w:val="center"/>
          </w:tcPr>
          <w:p w14:paraId="66E96091" w14:textId="05FBDD6D" w:rsidR="00BB246E" w:rsidRPr="00C31A63" w:rsidRDefault="00BB246E" w:rsidP="002E13D3">
            <w:pPr>
              <w:pStyle w:val="MDPI42tablebody"/>
              <w:rPr>
                <w:rFonts w:ascii="Arial" w:hAnsi="Arial" w:cs="Arial"/>
                <w:bCs/>
                <w:color w:val="auto"/>
              </w:rPr>
            </w:pPr>
            <w:r w:rsidRPr="00C31A63">
              <w:rPr>
                <w:rFonts w:ascii="Arial" w:hAnsi="Arial" w:cs="Arial"/>
                <w:bCs/>
                <w:color w:val="auto"/>
              </w:rPr>
              <w:t>-</w:t>
            </w:r>
          </w:p>
        </w:tc>
      </w:tr>
      <w:tr w:rsidR="008F599D" w:rsidRPr="00F74117" w14:paraId="1D85327B" w14:textId="77C5AFB3" w:rsidTr="00B62B5B">
        <w:trPr>
          <w:trHeight w:val="397"/>
          <w:jc w:val="center"/>
        </w:trPr>
        <w:tc>
          <w:tcPr>
            <w:tcW w:w="3823" w:type="dxa"/>
            <w:vMerge/>
            <w:tcBorders>
              <w:left w:val="single" w:sz="4" w:space="0" w:color="auto"/>
              <w:right w:val="single" w:sz="4" w:space="0" w:color="auto"/>
            </w:tcBorders>
            <w:shd w:val="clear" w:color="auto" w:fill="auto"/>
            <w:vAlign w:val="center"/>
            <w:hideMark/>
          </w:tcPr>
          <w:p w14:paraId="5ED82826"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25891226" w14:textId="4C1EE856" w:rsidR="00BB246E" w:rsidRPr="00C31A63" w:rsidRDefault="00BB246E" w:rsidP="002E13D3">
            <w:pPr>
              <w:pStyle w:val="MDPI42tablebody"/>
              <w:rPr>
                <w:rFonts w:ascii="Arial" w:hAnsi="Arial" w:cs="Arial"/>
                <w:color w:val="auto"/>
              </w:rPr>
            </w:pPr>
            <w:r w:rsidRPr="00C31A63">
              <w:rPr>
                <w:rFonts w:ascii="Arial" w:hAnsi="Arial" w:cs="Arial"/>
                <w:color w:val="auto"/>
              </w:rPr>
              <w:t>2-4 wk.</w:t>
            </w:r>
          </w:p>
        </w:tc>
        <w:tc>
          <w:tcPr>
            <w:tcW w:w="1560" w:type="dxa"/>
            <w:tcBorders>
              <w:top w:val="nil"/>
              <w:left w:val="nil"/>
              <w:bottom w:val="nil"/>
              <w:right w:val="nil"/>
            </w:tcBorders>
            <w:vAlign w:val="center"/>
          </w:tcPr>
          <w:p w14:paraId="5ED916A1" w14:textId="09C9091A" w:rsidR="00BB246E" w:rsidRPr="00C31A63" w:rsidRDefault="00BB246E" w:rsidP="002E13D3">
            <w:pPr>
              <w:pStyle w:val="MDPI42tablebody"/>
              <w:rPr>
                <w:rFonts w:ascii="Arial" w:hAnsi="Arial" w:cs="Arial"/>
                <w:color w:val="auto"/>
              </w:rPr>
            </w:pPr>
            <w:r w:rsidRPr="00C31A63">
              <w:rPr>
                <w:rFonts w:ascii="Arial" w:hAnsi="Arial" w:cs="Arial"/>
                <w:bCs/>
                <w:color w:val="auto"/>
              </w:rPr>
              <w:t>-</w:t>
            </w:r>
          </w:p>
        </w:tc>
        <w:tc>
          <w:tcPr>
            <w:tcW w:w="1558" w:type="dxa"/>
            <w:tcBorders>
              <w:top w:val="nil"/>
              <w:left w:val="nil"/>
              <w:bottom w:val="nil"/>
              <w:right w:val="single" w:sz="4" w:space="0" w:color="auto"/>
            </w:tcBorders>
            <w:vAlign w:val="center"/>
          </w:tcPr>
          <w:p w14:paraId="75F26B19" w14:textId="772E51E2" w:rsidR="00BB246E" w:rsidRPr="00C31A63" w:rsidRDefault="00BB246E" w:rsidP="002E13D3">
            <w:pPr>
              <w:pStyle w:val="MDPI42tablebody"/>
              <w:rPr>
                <w:rFonts w:ascii="Arial" w:hAnsi="Arial" w:cs="Arial"/>
                <w:bCs/>
                <w:color w:val="auto"/>
              </w:rPr>
            </w:pPr>
            <w:r w:rsidRPr="00C31A63">
              <w:rPr>
                <w:rFonts w:ascii="Arial" w:hAnsi="Arial" w:cs="Arial"/>
                <w:bCs/>
                <w:color w:val="auto"/>
              </w:rPr>
              <w:t>-</w:t>
            </w:r>
          </w:p>
        </w:tc>
      </w:tr>
      <w:tr w:rsidR="008F599D" w:rsidRPr="00F74117" w14:paraId="0E30BBF2" w14:textId="60CB8FE0" w:rsidTr="00B62B5B">
        <w:trPr>
          <w:trHeight w:val="397"/>
          <w:jc w:val="center"/>
        </w:trPr>
        <w:tc>
          <w:tcPr>
            <w:tcW w:w="3823" w:type="dxa"/>
            <w:vMerge/>
            <w:tcBorders>
              <w:left w:val="single" w:sz="4" w:space="0" w:color="auto"/>
              <w:right w:val="single" w:sz="4" w:space="0" w:color="auto"/>
            </w:tcBorders>
            <w:shd w:val="clear" w:color="auto" w:fill="auto"/>
            <w:vAlign w:val="center"/>
            <w:hideMark/>
          </w:tcPr>
          <w:p w14:paraId="19EE633D"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6961EABB" w14:textId="725A2FEE" w:rsidR="00BB246E" w:rsidRPr="00C31A63" w:rsidRDefault="00BB246E" w:rsidP="002E13D3">
            <w:pPr>
              <w:pStyle w:val="MDPI42tablebody"/>
              <w:rPr>
                <w:rFonts w:ascii="Arial" w:hAnsi="Arial" w:cs="Arial"/>
                <w:color w:val="auto"/>
              </w:rPr>
            </w:pPr>
            <w:r w:rsidRPr="00C31A63">
              <w:rPr>
                <w:rFonts w:ascii="Arial" w:hAnsi="Arial" w:cs="Arial"/>
                <w:color w:val="auto"/>
              </w:rPr>
              <w:t>6-8 wk.</w:t>
            </w:r>
          </w:p>
        </w:tc>
        <w:tc>
          <w:tcPr>
            <w:tcW w:w="1560" w:type="dxa"/>
            <w:tcBorders>
              <w:top w:val="nil"/>
              <w:left w:val="nil"/>
              <w:bottom w:val="nil"/>
              <w:right w:val="nil"/>
            </w:tcBorders>
            <w:vAlign w:val="center"/>
          </w:tcPr>
          <w:p w14:paraId="243DF7D3" w14:textId="08EDA3D1" w:rsidR="00BB246E" w:rsidRPr="00C31A63" w:rsidRDefault="00BB246E" w:rsidP="002E13D3">
            <w:pPr>
              <w:pStyle w:val="MDPI42tablebody"/>
              <w:rPr>
                <w:rFonts w:ascii="Arial" w:hAnsi="Arial" w:cs="Arial"/>
                <w:color w:val="auto"/>
              </w:rPr>
            </w:pPr>
            <w:r w:rsidRPr="00C31A63">
              <w:rPr>
                <w:rFonts w:ascii="Arial" w:hAnsi="Arial" w:cs="Arial"/>
                <w:bCs/>
                <w:color w:val="auto"/>
              </w:rPr>
              <w:t>1.2 (1)</w:t>
            </w:r>
          </w:p>
        </w:tc>
        <w:tc>
          <w:tcPr>
            <w:tcW w:w="1558" w:type="dxa"/>
            <w:tcBorders>
              <w:top w:val="nil"/>
              <w:left w:val="nil"/>
              <w:bottom w:val="nil"/>
              <w:right w:val="single" w:sz="4" w:space="0" w:color="auto"/>
            </w:tcBorders>
            <w:vAlign w:val="center"/>
          </w:tcPr>
          <w:p w14:paraId="7C5B7A9C" w14:textId="2E9E40C1" w:rsidR="00BB246E" w:rsidRPr="00C31A63" w:rsidRDefault="00BB246E" w:rsidP="002E13D3">
            <w:pPr>
              <w:pStyle w:val="MDPI42tablebody"/>
              <w:rPr>
                <w:rFonts w:ascii="Arial" w:hAnsi="Arial" w:cs="Arial"/>
                <w:bCs/>
                <w:color w:val="auto"/>
              </w:rPr>
            </w:pPr>
            <w:r w:rsidRPr="00C31A63">
              <w:rPr>
                <w:rFonts w:ascii="Arial" w:hAnsi="Arial" w:cs="Arial"/>
                <w:bCs/>
                <w:color w:val="auto"/>
              </w:rPr>
              <w:t>-</w:t>
            </w:r>
          </w:p>
        </w:tc>
      </w:tr>
      <w:tr w:rsidR="008F599D" w:rsidRPr="00F74117" w14:paraId="594BDF8D" w14:textId="42E3A765" w:rsidTr="00B62B5B">
        <w:trPr>
          <w:trHeight w:val="397"/>
          <w:jc w:val="center"/>
        </w:trPr>
        <w:tc>
          <w:tcPr>
            <w:tcW w:w="3823" w:type="dxa"/>
            <w:vMerge/>
            <w:tcBorders>
              <w:left w:val="single" w:sz="4" w:space="0" w:color="auto"/>
              <w:right w:val="single" w:sz="4" w:space="0" w:color="auto"/>
            </w:tcBorders>
            <w:shd w:val="clear" w:color="auto" w:fill="auto"/>
            <w:vAlign w:val="center"/>
          </w:tcPr>
          <w:p w14:paraId="7EA6DF31"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62CD686A" w14:textId="1FB24133" w:rsidR="00BB246E" w:rsidRPr="00C31A63" w:rsidRDefault="00BB246E" w:rsidP="002E13D3">
            <w:pPr>
              <w:pStyle w:val="MDPI42tablebody"/>
              <w:rPr>
                <w:rFonts w:ascii="Arial" w:hAnsi="Arial" w:cs="Arial"/>
                <w:color w:val="auto"/>
              </w:rPr>
            </w:pPr>
            <w:r w:rsidRPr="00C31A63">
              <w:rPr>
                <w:rFonts w:ascii="Arial" w:hAnsi="Arial" w:cs="Arial"/>
                <w:color w:val="auto"/>
              </w:rPr>
              <w:t>8-12 wk.</w:t>
            </w:r>
          </w:p>
        </w:tc>
        <w:tc>
          <w:tcPr>
            <w:tcW w:w="1560" w:type="dxa"/>
            <w:tcBorders>
              <w:top w:val="nil"/>
              <w:left w:val="nil"/>
              <w:bottom w:val="nil"/>
              <w:right w:val="nil"/>
            </w:tcBorders>
            <w:vAlign w:val="center"/>
          </w:tcPr>
          <w:p w14:paraId="494B3BDA" w14:textId="147C04D1" w:rsidR="00BB246E" w:rsidRPr="00C31A63" w:rsidRDefault="00BB246E" w:rsidP="002E13D3">
            <w:pPr>
              <w:pStyle w:val="MDPI42tablebody"/>
              <w:rPr>
                <w:rFonts w:ascii="Arial" w:hAnsi="Arial" w:cs="Arial"/>
                <w:color w:val="auto"/>
              </w:rPr>
            </w:pPr>
            <w:r w:rsidRPr="00C31A63">
              <w:rPr>
                <w:rFonts w:ascii="Arial" w:hAnsi="Arial" w:cs="Arial"/>
                <w:bCs/>
                <w:color w:val="auto"/>
              </w:rPr>
              <w:t>1.2 (1)</w:t>
            </w:r>
          </w:p>
        </w:tc>
        <w:tc>
          <w:tcPr>
            <w:tcW w:w="1558" w:type="dxa"/>
            <w:tcBorders>
              <w:top w:val="nil"/>
              <w:left w:val="nil"/>
              <w:bottom w:val="nil"/>
              <w:right w:val="single" w:sz="4" w:space="0" w:color="auto"/>
            </w:tcBorders>
            <w:vAlign w:val="center"/>
          </w:tcPr>
          <w:p w14:paraId="32999D57" w14:textId="65115BEB" w:rsidR="00BB246E" w:rsidRPr="00C31A63" w:rsidRDefault="00BB246E" w:rsidP="002E13D3">
            <w:pPr>
              <w:pStyle w:val="MDPI42tablebody"/>
              <w:rPr>
                <w:rFonts w:ascii="Arial" w:hAnsi="Arial" w:cs="Arial"/>
                <w:bCs/>
                <w:color w:val="auto"/>
              </w:rPr>
            </w:pPr>
            <w:r w:rsidRPr="00C31A63">
              <w:rPr>
                <w:rFonts w:ascii="Arial" w:hAnsi="Arial" w:cs="Arial"/>
                <w:bCs/>
                <w:color w:val="auto"/>
              </w:rPr>
              <w:t>-</w:t>
            </w:r>
          </w:p>
        </w:tc>
      </w:tr>
      <w:tr w:rsidR="008F599D" w:rsidRPr="00F74117" w14:paraId="5C5D4D42" w14:textId="129D25AF" w:rsidTr="00B62B5B">
        <w:trPr>
          <w:trHeight w:val="397"/>
          <w:jc w:val="center"/>
        </w:trPr>
        <w:tc>
          <w:tcPr>
            <w:tcW w:w="3823" w:type="dxa"/>
            <w:vMerge/>
            <w:tcBorders>
              <w:left w:val="single" w:sz="4" w:space="0" w:color="auto"/>
              <w:right w:val="single" w:sz="4" w:space="0" w:color="auto"/>
            </w:tcBorders>
            <w:shd w:val="clear" w:color="auto" w:fill="auto"/>
            <w:vAlign w:val="center"/>
          </w:tcPr>
          <w:p w14:paraId="4ECC05EE"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040C4FE9" w14:textId="5001A830" w:rsidR="00BB246E" w:rsidRPr="00C31A63" w:rsidRDefault="00BB246E" w:rsidP="002E13D3">
            <w:pPr>
              <w:pStyle w:val="MDPI42tablebody"/>
              <w:rPr>
                <w:rFonts w:ascii="Arial" w:hAnsi="Arial" w:cs="Arial"/>
                <w:color w:val="auto"/>
              </w:rPr>
            </w:pPr>
            <w:r w:rsidRPr="00C31A63">
              <w:rPr>
                <w:rFonts w:ascii="Arial" w:hAnsi="Arial" w:cs="Arial"/>
                <w:color w:val="auto"/>
              </w:rPr>
              <w:t>3-4 mo.</w:t>
            </w:r>
          </w:p>
        </w:tc>
        <w:tc>
          <w:tcPr>
            <w:tcW w:w="1560" w:type="dxa"/>
            <w:tcBorders>
              <w:top w:val="nil"/>
              <w:left w:val="nil"/>
              <w:bottom w:val="nil"/>
              <w:right w:val="nil"/>
            </w:tcBorders>
            <w:vAlign w:val="center"/>
          </w:tcPr>
          <w:p w14:paraId="55FEA806" w14:textId="0DE3586C" w:rsidR="00BB246E" w:rsidRPr="00C31A63" w:rsidRDefault="00BB246E" w:rsidP="002E13D3">
            <w:pPr>
              <w:pStyle w:val="MDPI42tablebody"/>
              <w:rPr>
                <w:rFonts w:ascii="Arial" w:hAnsi="Arial" w:cs="Arial"/>
                <w:color w:val="auto"/>
              </w:rPr>
            </w:pPr>
            <w:r w:rsidRPr="00C31A63">
              <w:rPr>
                <w:rFonts w:ascii="Arial" w:hAnsi="Arial" w:cs="Arial"/>
                <w:color w:val="auto"/>
              </w:rPr>
              <w:t>-</w:t>
            </w:r>
          </w:p>
        </w:tc>
        <w:tc>
          <w:tcPr>
            <w:tcW w:w="1558" w:type="dxa"/>
            <w:tcBorders>
              <w:top w:val="nil"/>
              <w:left w:val="nil"/>
              <w:bottom w:val="nil"/>
              <w:right w:val="single" w:sz="4" w:space="0" w:color="auto"/>
            </w:tcBorders>
            <w:vAlign w:val="center"/>
          </w:tcPr>
          <w:p w14:paraId="31BB628C" w14:textId="1D9D2747" w:rsidR="00BB246E" w:rsidRPr="00C31A63" w:rsidRDefault="00BB246E" w:rsidP="002E13D3">
            <w:pPr>
              <w:pStyle w:val="MDPI42tablebody"/>
              <w:rPr>
                <w:rFonts w:ascii="Arial" w:hAnsi="Arial" w:cs="Arial"/>
                <w:color w:val="auto"/>
              </w:rPr>
            </w:pPr>
            <w:r w:rsidRPr="00C31A63">
              <w:rPr>
                <w:rFonts w:ascii="Arial" w:hAnsi="Arial" w:cs="Arial"/>
                <w:color w:val="auto"/>
              </w:rPr>
              <w:t>-</w:t>
            </w:r>
          </w:p>
        </w:tc>
      </w:tr>
      <w:tr w:rsidR="008F599D" w:rsidRPr="00F74117" w14:paraId="038546A8" w14:textId="16EA0619" w:rsidTr="00B62B5B">
        <w:trPr>
          <w:trHeight w:val="397"/>
          <w:jc w:val="center"/>
        </w:trPr>
        <w:tc>
          <w:tcPr>
            <w:tcW w:w="3823" w:type="dxa"/>
            <w:vMerge/>
            <w:tcBorders>
              <w:left w:val="single" w:sz="4" w:space="0" w:color="auto"/>
              <w:right w:val="single" w:sz="4" w:space="0" w:color="auto"/>
            </w:tcBorders>
            <w:shd w:val="clear" w:color="auto" w:fill="auto"/>
            <w:vAlign w:val="center"/>
          </w:tcPr>
          <w:p w14:paraId="0269C069"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2E07310C" w14:textId="50221C43" w:rsidR="00BB246E" w:rsidRPr="00C31A63" w:rsidRDefault="00BB246E" w:rsidP="002E13D3">
            <w:pPr>
              <w:pStyle w:val="MDPI42tablebody"/>
              <w:rPr>
                <w:rFonts w:ascii="Arial" w:hAnsi="Arial" w:cs="Arial"/>
                <w:color w:val="auto"/>
              </w:rPr>
            </w:pPr>
            <w:r w:rsidRPr="00C31A63">
              <w:rPr>
                <w:rFonts w:ascii="Arial" w:hAnsi="Arial" w:cs="Arial"/>
                <w:color w:val="auto"/>
              </w:rPr>
              <w:t xml:space="preserve">4-5 mo. </w:t>
            </w:r>
          </w:p>
        </w:tc>
        <w:tc>
          <w:tcPr>
            <w:tcW w:w="1560" w:type="dxa"/>
            <w:tcBorders>
              <w:top w:val="nil"/>
              <w:left w:val="nil"/>
              <w:bottom w:val="nil"/>
              <w:right w:val="nil"/>
            </w:tcBorders>
            <w:vAlign w:val="center"/>
          </w:tcPr>
          <w:p w14:paraId="5228F4AD" w14:textId="47A31965" w:rsidR="00BB246E" w:rsidRPr="00C31A63" w:rsidRDefault="00BB246E" w:rsidP="002E13D3">
            <w:pPr>
              <w:pStyle w:val="MDPI42tablebody"/>
              <w:rPr>
                <w:rFonts w:ascii="Arial" w:hAnsi="Arial" w:cs="Arial"/>
                <w:color w:val="auto"/>
              </w:rPr>
            </w:pPr>
            <w:r w:rsidRPr="00C31A63">
              <w:rPr>
                <w:rFonts w:ascii="Arial" w:hAnsi="Arial" w:cs="Arial"/>
                <w:color w:val="auto"/>
              </w:rPr>
              <w:t>1.2 (1)</w:t>
            </w:r>
          </w:p>
        </w:tc>
        <w:tc>
          <w:tcPr>
            <w:tcW w:w="1558" w:type="dxa"/>
            <w:tcBorders>
              <w:top w:val="nil"/>
              <w:left w:val="nil"/>
              <w:bottom w:val="nil"/>
              <w:right w:val="single" w:sz="4" w:space="0" w:color="auto"/>
            </w:tcBorders>
            <w:vAlign w:val="center"/>
          </w:tcPr>
          <w:p w14:paraId="2AF8AC66" w14:textId="5A53649C" w:rsidR="00BB246E" w:rsidRPr="00C31A63" w:rsidRDefault="00BB246E" w:rsidP="002E13D3">
            <w:pPr>
              <w:pStyle w:val="MDPI42tablebody"/>
              <w:rPr>
                <w:rFonts w:ascii="Arial" w:hAnsi="Arial" w:cs="Arial"/>
                <w:color w:val="auto"/>
              </w:rPr>
            </w:pPr>
            <w:r w:rsidRPr="00C31A63">
              <w:rPr>
                <w:rFonts w:ascii="Arial" w:hAnsi="Arial" w:cs="Arial"/>
                <w:color w:val="auto"/>
              </w:rPr>
              <w:t>-</w:t>
            </w:r>
          </w:p>
        </w:tc>
      </w:tr>
      <w:tr w:rsidR="008F599D" w:rsidRPr="00F74117" w14:paraId="437236FD" w14:textId="7D6E966D" w:rsidTr="00B62B5B">
        <w:trPr>
          <w:trHeight w:val="397"/>
          <w:jc w:val="center"/>
        </w:trPr>
        <w:tc>
          <w:tcPr>
            <w:tcW w:w="3823" w:type="dxa"/>
            <w:vMerge/>
            <w:tcBorders>
              <w:left w:val="single" w:sz="4" w:space="0" w:color="auto"/>
              <w:right w:val="single" w:sz="4" w:space="0" w:color="auto"/>
            </w:tcBorders>
            <w:shd w:val="clear" w:color="auto" w:fill="auto"/>
            <w:vAlign w:val="center"/>
          </w:tcPr>
          <w:p w14:paraId="2AF4442B"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nil"/>
              <w:right w:val="nil"/>
            </w:tcBorders>
            <w:vAlign w:val="center"/>
          </w:tcPr>
          <w:p w14:paraId="77E7F4BE" w14:textId="34950571" w:rsidR="00BB246E" w:rsidRPr="00C31A63" w:rsidRDefault="0017435F" w:rsidP="002E13D3">
            <w:pPr>
              <w:pStyle w:val="MDPI42tablebody"/>
              <w:rPr>
                <w:rFonts w:ascii="Arial" w:hAnsi="Arial" w:cs="Arial"/>
                <w:color w:val="auto"/>
              </w:rPr>
            </w:pPr>
            <w:r w:rsidRPr="00C31A63">
              <w:rPr>
                <w:rFonts w:ascii="Arial" w:hAnsi="Arial" w:cs="Arial"/>
                <w:color w:val="auto"/>
              </w:rPr>
              <w:t>≥</w:t>
            </w:r>
            <w:r w:rsidR="00BB246E" w:rsidRPr="00C31A63">
              <w:rPr>
                <w:rFonts w:ascii="Arial" w:hAnsi="Arial" w:cs="Arial"/>
                <w:color w:val="auto"/>
              </w:rPr>
              <w:t xml:space="preserve"> 6 mo.</w:t>
            </w:r>
          </w:p>
        </w:tc>
        <w:tc>
          <w:tcPr>
            <w:tcW w:w="1560" w:type="dxa"/>
            <w:tcBorders>
              <w:top w:val="nil"/>
              <w:left w:val="nil"/>
              <w:bottom w:val="nil"/>
              <w:right w:val="nil"/>
            </w:tcBorders>
            <w:vAlign w:val="center"/>
          </w:tcPr>
          <w:p w14:paraId="691F0DD4" w14:textId="659CBCF4" w:rsidR="00BB246E" w:rsidRPr="00C31A63" w:rsidRDefault="00BB246E" w:rsidP="002E13D3">
            <w:pPr>
              <w:pStyle w:val="MDPI42tablebody"/>
              <w:rPr>
                <w:rFonts w:ascii="Arial" w:hAnsi="Arial" w:cs="Arial"/>
                <w:color w:val="auto"/>
              </w:rPr>
            </w:pPr>
            <w:r w:rsidRPr="00C31A63">
              <w:rPr>
                <w:rFonts w:ascii="Arial" w:hAnsi="Arial" w:cs="Arial"/>
                <w:color w:val="auto"/>
              </w:rPr>
              <w:t>14.6 (12)</w:t>
            </w:r>
          </w:p>
        </w:tc>
        <w:tc>
          <w:tcPr>
            <w:tcW w:w="1558" w:type="dxa"/>
            <w:tcBorders>
              <w:top w:val="nil"/>
              <w:left w:val="nil"/>
              <w:bottom w:val="nil"/>
              <w:right w:val="single" w:sz="4" w:space="0" w:color="auto"/>
            </w:tcBorders>
            <w:vAlign w:val="center"/>
          </w:tcPr>
          <w:p w14:paraId="168DD8C0" w14:textId="11503EC6" w:rsidR="00BB246E" w:rsidRPr="00C31A63" w:rsidRDefault="00BB246E" w:rsidP="002E13D3">
            <w:pPr>
              <w:pStyle w:val="MDPI42tablebody"/>
              <w:rPr>
                <w:rFonts w:ascii="Arial" w:hAnsi="Arial" w:cs="Arial"/>
                <w:color w:val="auto"/>
              </w:rPr>
            </w:pPr>
            <w:r w:rsidRPr="00C31A63">
              <w:rPr>
                <w:rFonts w:ascii="Arial" w:hAnsi="Arial" w:cs="Arial"/>
                <w:color w:val="auto"/>
              </w:rPr>
              <w:t>46.2 (18)</w:t>
            </w:r>
          </w:p>
        </w:tc>
      </w:tr>
      <w:tr w:rsidR="008F599D" w:rsidRPr="00F74117" w14:paraId="4C5939C6" w14:textId="77777777" w:rsidTr="00B62B5B">
        <w:trPr>
          <w:trHeight w:val="397"/>
          <w:jc w:val="center"/>
        </w:trPr>
        <w:tc>
          <w:tcPr>
            <w:tcW w:w="3823" w:type="dxa"/>
            <w:vMerge/>
            <w:tcBorders>
              <w:left w:val="single" w:sz="4" w:space="0" w:color="auto"/>
              <w:bottom w:val="single" w:sz="4" w:space="0" w:color="auto"/>
              <w:right w:val="single" w:sz="4" w:space="0" w:color="auto"/>
            </w:tcBorders>
            <w:shd w:val="clear" w:color="auto" w:fill="auto"/>
            <w:vAlign w:val="center"/>
          </w:tcPr>
          <w:p w14:paraId="6811AC78" w14:textId="77777777" w:rsidR="00BB246E" w:rsidRPr="00C31A63" w:rsidRDefault="00BB246E" w:rsidP="002E13D3">
            <w:pPr>
              <w:pStyle w:val="MDPI42tablebody"/>
              <w:rPr>
                <w:rFonts w:ascii="Arial" w:hAnsi="Arial" w:cs="Arial"/>
                <w:color w:val="auto"/>
              </w:rPr>
            </w:pPr>
          </w:p>
        </w:tc>
        <w:tc>
          <w:tcPr>
            <w:tcW w:w="1842" w:type="dxa"/>
            <w:tcBorders>
              <w:top w:val="nil"/>
              <w:left w:val="single" w:sz="4" w:space="0" w:color="auto"/>
              <w:bottom w:val="single" w:sz="4" w:space="0" w:color="auto"/>
              <w:right w:val="nil"/>
            </w:tcBorders>
            <w:vAlign w:val="center"/>
          </w:tcPr>
          <w:p w14:paraId="091253D6" w14:textId="77777777" w:rsidR="00BB246E" w:rsidRPr="00C31A63" w:rsidRDefault="00BB246E" w:rsidP="002E13D3">
            <w:pPr>
              <w:pStyle w:val="MDPI42tablebody"/>
              <w:rPr>
                <w:rFonts w:ascii="Arial" w:hAnsi="Arial" w:cs="Arial"/>
                <w:color w:val="auto"/>
              </w:rPr>
            </w:pPr>
          </w:p>
        </w:tc>
        <w:tc>
          <w:tcPr>
            <w:tcW w:w="3118" w:type="dxa"/>
            <w:gridSpan w:val="2"/>
            <w:tcBorders>
              <w:top w:val="nil"/>
              <w:left w:val="nil"/>
              <w:bottom w:val="single" w:sz="4" w:space="0" w:color="auto"/>
              <w:right w:val="single" w:sz="4" w:space="0" w:color="auto"/>
            </w:tcBorders>
            <w:vAlign w:val="center"/>
          </w:tcPr>
          <w:p w14:paraId="08875F21" w14:textId="7F03AEAC" w:rsidR="00BB246E" w:rsidRPr="00C31A63" w:rsidRDefault="00BB246E" w:rsidP="002E13D3">
            <w:pPr>
              <w:pStyle w:val="MDPI42tablebody"/>
              <w:rPr>
                <w:rFonts w:ascii="Arial" w:hAnsi="Arial" w:cs="Arial"/>
                <w:color w:val="auto"/>
              </w:rPr>
            </w:pPr>
            <w:r w:rsidRPr="00C31A63">
              <w:rPr>
                <w:rFonts w:ascii="Arial" w:hAnsi="Arial" w:cs="Arial"/>
                <w:i/>
                <w:iCs/>
                <w:color w:val="auto"/>
              </w:rPr>
              <w:t xml:space="preserve">U </w:t>
            </w:r>
            <w:r w:rsidRPr="00C31A63">
              <w:rPr>
                <w:rFonts w:ascii="Arial" w:hAnsi="Arial" w:cs="Arial"/>
                <w:color w:val="auto"/>
              </w:rPr>
              <w:t xml:space="preserve">= 2061, </w:t>
            </w:r>
            <w:r w:rsidRPr="00C31A63">
              <w:rPr>
                <w:rFonts w:ascii="Arial" w:hAnsi="Arial" w:cs="Arial"/>
                <w:i/>
                <w:iCs/>
                <w:color w:val="auto"/>
              </w:rPr>
              <w:t>p</w:t>
            </w:r>
            <w:r w:rsidR="00777F3A" w:rsidRPr="00836346">
              <w:rPr>
                <w:rFonts w:ascii="Arial" w:hAnsi="Arial" w:cs="Arial"/>
                <w:i/>
                <w:iCs/>
                <w:color w:val="auto"/>
              </w:rPr>
              <w:t xml:space="preserve"> </w:t>
            </w:r>
            <w:r w:rsidR="007F05F9">
              <w:rPr>
                <w:rFonts w:ascii="Arial" w:hAnsi="Arial" w:cs="Arial"/>
                <w:color w:val="auto"/>
              </w:rPr>
              <w:t>=</w:t>
            </w:r>
            <w:r w:rsidRPr="00C31A63">
              <w:rPr>
                <w:rFonts w:ascii="Arial" w:hAnsi="Arial" w:cs="Arial"/>
                <w:color w:val="auto"/>
              </w:rPr>
              <w:t xml:space="preserve"> .001</w:t>
            </w:r>
            <w:r w:rsidR="002F7E3C" w:rsidRPr="00836346">
              <w:rPr>
                <w:rFonts w:ascii="Arial" w:hAnsi="Arial" w:cs="Arial"/>
                <w:color w:val="auto"/>
              </w:rPr>
              <w:t>*</w:t>
            </w:r>
          </w:p>
        </w:tc>
      </w:tr>
    </w:tbl>
    <w:p w14:paraId="5369014F" w14:textId="77777777" w:rsidR="0064059C" w:rsidRDefault="0064059C" w:rsidP="0064059C">
      <w:pPr>
        <w:jc w:val="both"/>
        <w:rPr>
          <w:b/>
          <w:bCs/>
          <w:sz w:val="22"/>
          <w:szCs w:val="28"/>
        </w:rPr>
      </w:pPr>
    </w:p>
    <w:p w14:paraId="1618F797" w14:textId="4D6F3166" w:rsidR="006B13B8" w:rsidRPr="00C31A63" w:rsidRDefault="006B13B8" w:rsidP="00CE2CEB">
      <w:pPr>
        <w:jc w:val="both"/>
        <w:rPr>
          <w:i/>
          <w:iCs/>
        </w:rPr>
      </w:pPr>
      <w:r w:rsidRPr="00C31A63">
        <w:rPr>
          <w:i/>
          <w:iCs/>
        </w:rPr>
        <w:t xml:space="preserve">3.3. </w:t>
      </w:r>
      <w:r w:rsidR="00B42CE7">
        <w:rPr>
          <w:i/>
          <w:iCs/>
        </w:rPr>
        <w:t>H</w:t>
      </w:r>
      <w:r w:rsidRPr="00C31A63">
        <w:rPr>
          <w:i/>
          <w:iCs/>
        </w:rPr>
        <w:t>ealth behaviours</w:t>
      </w:r>
    </w:p>
    <w:p w14:paraId="37800B2A" w14:textId="735DA91D" w:rsidR="00996DB7" w:rsidRPr="00C31A63" w:rsidRDefault="00A0706A" w:rsidP="00C31A63">
      <w:pPr>
        <w:jc w:val="both"/>
      </w:pPr>
      <w:r>
        <w:t>P</w:t>
      </w:r>
      <w:r w:rsidR="00BD3AEC" w:rsidRPr="00C31A63">
        <w:t xml:space="preserve">revalence of self-reported smoking </w:t>
      </w:r>
      <w:r w:rsidR="009A3304" w:rsidRPr="00C31A63">
        <w:t>was</w:t>
      </w:r>
      <w:r w:rsidR="00BD3AEC" w:rsidRPr="00C31A63">
        <w:t xml:space="preserve"> low </w:t>
      </w:r>
      <w:r w:rsidR="00B462B0" w:rsidRPr="00C31A63">
        <w:t>in this sample</w:t>
      </w:r>
      <w:r w:rsidR="007B3FA1">
        <w:t xml:space="preserve"> </w:t>
      </w:r>
      <w:r w:rsidR="007B3FA1" w:rsidRPr="00F03A93">
        <w:t>(Table 3)</w:t>
      </w:r>
      <w:r w:rsidR="00DF5582">
        <w:t>. O</w:t>
      </w:r>
      <w:r w:rsidR="00EF0617" w:rsidRPr="00C31A63">
        <w:t xml:space="preserve">ver 90% </w:t>
      </w:r>
      <w:r>
        <w:t xml:space="preserve">of respondents </w:t>
      </w:r>
      <w:r w:rsidR="00DF5582">
        <w:t>in</w:t>
      </w:r>
      <w:r w:rsidR="00EF0617" w:rsidRPr="00C31A63">
        <w:t xml:space="preserve"> both groups </w:t>
      </w:r>
      <w:r w:rsidR="00DF5582">
        <w:t>were</w:t>
      </w:r>
      <w:r w:rsidR="00EF0617" w:rsidRPr="00C31A63">
        <w:t xml:space="preserve"> non-smokers</w:t>
      </w:r>
      <w:r w:rsidR="0082674E" w:rsidRPr="00C31A63">
        <w:t xml:space="preserve">, and </w:t>
      </w:r>
      <w:r w:rsidR="00DF5582">
        <w:t>there</w:t>
      </w:r>
      <w:r w:rsidR="00B62738">
        <w:t xml:space="preserve"> </w:t>
      </w:r>
      <w:r w:rsidR="004E0A63">
        <w:t>was</w:t>
      </w:r>
      <w:r w:rsidR="00DF5582">
        <w:t xml:space="preserve"> </w:t>
      </w:r>
      <w:r w:rsidR="0082674E" w:rsidRPr="00C31A63">
        <w:t xml:space="preserve">no significant difference </w:t>
      </w:r>
      <w:r w:rsidR="00B2301A">
        <w:t xml:space="preserve">in smoking habits </w:t>
      </w:r>
      <w:r w:rsidR="0082674E" w:rsidRPr="00C31A63">
        <w:t xml:space="preserve">between the </w:t>
      </w:r>
      <w:r w:rsidR="004E0A63">
        <w:t xml:space="preserve">two </w:t>
      </w:r>
      <w:r w:rsidR="0082674E" w:rsidRPr="00C31A63">
        <w:t xml:space="preserve">groups. </w:t>
      </w:r>
    </w:p>
    <w:p w14:paraId="00CF0165" w14:textId="66FE2E4B" w:rsidR="001831CE" w:rsidRDefault="000F2A60" w:rsidP="00C31A63">
      <w:pPr>
        <w:jc w:val="both"/>
      </w:pPr>
      <w:r>
        <w:t xml:space="preserve">There were </w:t>
      </w:r>
      <w:r w:rsidR="00DE48B7">
        <w:t xml:space="preserve">also </w:t>
      </w:r>
      <w:r>
        <w:t>no statistically significant differences between the two groups</w:t>
      </w:r>
      <w:r w:rsidR="007006B4">
        <w:t xml:space="preserve"> in terms of alcohol consumption</w:t>
      </w:r>
      <w:r>
        <w:t xml:space="preserve">. </w:t>
      </w:r>
      <w:r w:rsidR="008646AB" w:rsidRPr="00C31A63">
        <w:t xml:space="preserve">Almost half of the respondents </w:t>
      </w:r>
      <w:r>
        <w:t>with</w:t>
      </w:r>
      <w:r w:rsidR="008646AB" w:rsidRPr="00C31A63">
        <w:t xml:space="preserve"> ‘</w:t>
      </w:r>
      <w:del w:id="23" w:author="Syeda Hussain" w:date="2022-05-16T17:01:00Z">
        <w:r w:rsidR="008646AB" w:rsidRPr="00C31A63" w:rsidDel="005630AA">
          <w:delText>1+</w:delText>
        </w:r>
      </w:del>
      <w:ins w:id="24" w:author="Syeda Hussain" w:date="2022-05-16T17:01:00Z">
        <w:r w:rsidR="005630AA">
          <w:t>≥1</w:t>
        </w:r>
      </w:ins>
      <w:r w:rsidR="008646AB" w:rsidRPr="00C31A63">
        <w:t xml:space="preserve"> disabilities’ reported </w:t>
      </w:r>
      <w:r w:rsidR="004E08DF">
        <w:t>that they did</w:t>
      </w:r>
      <w:r w:rsidR="004E08DF" w:rsidRPr="00C31A63">
        <w:t xml:space="preserve"> </w:t>
      </w:r>
      <w:r w:rsidR="008646AB" w:rsidRPr="00C31A63">
        <w:t>not drink alcohol at all</w:t>
      </w:r>
      <w:r w:rsidR="00726ACD" w:rsidRPr="00C31A63">
        <w:t xml:space="preserve"> (46</w:t>
      </w:r>
      <w:r w:rsidR="00AA0D74" w:rsidRPr="00C31A63">
        <w:t>.2</w:t>
      </w:r>
      <w:r w:rsidR="00433B8F" w:rsidRPr="00C31A63">
        <w:t>%)</w:t>
      </w:r>
      <w:r w:rsidR="005A2E21">
        <w:t xml:space="preserve"> compared</w:t>
      </w:r>
      <w:r w:rsidR="00E968E4" w:rsidRPr="00C31A63">
        <w:t xml:space="preserve"> to </w:t>
      </w:r>
      <w:r w:rsidR="00564828" w:rsidRPr="00C31A63">
        <w:t>just a third of those with no disabilities (3</w:t>
      </w:r>
      <w:r w:rsidR="00385F05" w:rsidRPr="00C31A63">
        <w:t xml:space="preserve">2.5%). </w:t>
      </w:r>
      <w:r w:rsidR="00C346F3">
        <w:t>The prevalence of m</w:t>
      </w:r>
      <w:r w:rsidR="002A67E6" w:rsidRPr="00C31A63">
        <w:t xml:space="preserve">ore frequent alcohol consumption was </w:t>
      </w:r>
      <w:r w:rsidR="00E94F4B">
        <w:t xml:space="preserve">relatively similar </w:t>
      </w:r>
      <w:r w:rsidR="00C346F3">
        <w:t>in</w:t>
      </w:r>
      <w:r w:rsidR="00E94F4B">
        <w:t xml:space="preserve"> the two groups, with </w:t>
      </w:r>
      <w:r w:rsidR="00617308">
        <w:t xml:space="preserve">23.1% of participants with </w:t>
      </w:r>
      <w:del w:id="25" w:author="Syeda Hussain" w:date="2022-05-16T17:01:00Z">
        <w:r w:rsidR="00617308" w:rsidDel="005630AA">
          <w:delText>1+</w:delText>
        </w:r>
      </w:del>
      <w:ins w:id="26" w:author="Syeda Hussain" w:date="2022-05-16T17:01:00Z">
        <w:r w:rsidR="005630AA">
          <w:t>≥1</w:t>
        </w:r>
      </w:ins>
      <w:r w:rsidR="00617308">
        <w:t xml:space="preserve"> disabilities </w:t>
      </w:r>
      <w:r w:rsidR="00617308">
        <w:lastRenderedPageBreak/>
        <w:t xml:space="preserve">drinking alcohol at least 3-5 times a week compared to </w:t>
      </w:r>
      <w:r w:rsidR="00E94F4B">
        <w:t>26.5% of participants</w:t>
      </w:r>
      <w:r w:rsidR="00133F46" w:rsidRPr="00C31A63">
        <w:t xml:space="preserve"> with no disabilities</w:t>
      </w:r>
      <w:r w:rsidR="009C192D">
        <w:t xml:space="preserve">, </w:t>
      </w:r>
      <w:r w:rsidR="00617308">
        <w:t>including three who reported drinking alcohol every day.</w:t>
      </w:r>
      <w:r w:rsidR="004D6B16" w:rsidRPr="00C31A63">
        <w:t xml:space="preserve"> </w:t>
      </w:r>
    </w:p>
    <w:p w14:paraId="33B0D0B2" w14:textId="199B16E2" w:rsidR="0088047D" w:rsidRDefault="009B4C05">
      <w:pPr>
        <w:jc w:val="both"/>
      </w:pPr>
      <w:r>
        <w:t xml:space="preserve">In contrast, there was a statistically significant difference in exercise frequency between the two groups. </w:t>
      </w:r>
      <w:r w:rsidR="00C346F3">
        <w:t>A</w:t>
      </w:r>
      <w:r w:rsidR="00764167">
        <w:t>round a quarter</w:t>
      </w:r>
      <w:r w:rsidR="00764167" w:rsidRPr="00C31A63">
        <w:t xml:space="preserve"> (25.6%</w:t>
      </w:r>
      <w:r w:rsidR="00764167">
        <w:t xml:space="preserve">) </w:t>
      </w:r>
      <w:ins w:id="27" w:author="Nikki Heinze" w:date="2022-05-17T08:56:00Z">
        <w:r w:rsidR="007059FD">
          <w:t xml:space="preserve">of participants with disabilities </w:t>
        </w:r>
      </w:ins>
      <w:r w:rsidR="00764167">
        <w:t>report</w:t>
      </w:r>
      <w:ins w:id="28" w:author="Nikki Heinze" w:date="2022-05-17T08:56:00Z">
        <w:r w:rsidR="007059FD">
          <w:t>ed</w:t>
        </w:r>
      </w:ins>
      <w:del w:id="29" w:author="Nikki Heinze" w:date="2022-05-17T08:56:00Z">
        <w:r w:rsidR="00667759" w:rsidDel="007059FD">
          <w:delText>ing</w:delText>
        </w:r>
      </w:del>
      <w:r w:rsidR="00764167">
        <w:t xml:space="preserve"> that they had not exercised at all over the last 3 weeks compared to 7.2% of participants with no disabilities</w:t>
      </w:r>
      <w:r w:rsidR="00667759">
        <w:t>.</w:t>
      </w:r>
      <w:r w:rsidR="005068F1">
        <w:t xml:space="preserve"> </w:t>
      </w:r>
      <w:r w:rsidR="00667759">
        <w:t xml:space="preserve">This means that </w:t>
      </w:r>
      <w:r w:rsidR="0083447B">
        <w:t>around three quarters of participants with</w:t>
      </w:r>
      <w:r w:rsidR="005068F1">
        <w:t xml:space="preserve"> disabilities and over 90% of participants with no disabilities </w:t>
      </w:r>
      <w:r w:rsidR="004D0EAB">
        <w:t>managed to do exercise at least once per week in the three weeks leading up to the survey. Encouragingly, a</w:t>
      </w:r>
      <w:r w:rsidR="00306573">
        <w:t xml:space="preserve"> majority in both groups reported e</w:t>
      </w:r>
      <w:r w:rsidR="00C523A1" w:rsidRPr="00C31A63">
        <w:t>xercising 3-4 times a week</w:t>
      </w:r>
      <w:r w:rsidR="00762360" w:rsidRPr="00C31A63">
        <w:t xml:space="preserve"> </w:t>
      </w:r>
      <w:r w:rsidR="005962FC">
        <w:t>but</w:t>
      </w:r>
      <w:r w:rsidR="00C574C1">
        <w:t xml:space="preserve"> </w:t>
      </w:r>
      <w:r w:rsidR="00306573">
        <w:t xml:space="preserve">this was </w:t>
      </w:r>
      <w:r w:rsidR="00CE00EA">
        <w:t xml:space="preserve">more common in participants with no disabilities (67.5% compared to </w:t>
      </w:r>
      <w:r w:rsidR="00856FA8">
        <w:t xml:space="preserve">46.2% in participants with </w:t>
      </w:r>
      <w:del w:id="30" w:author="Syeda Hussain" w:date="2022-05-16T17:01:00Z">
        <w:r w:rsidR="00856FA8" w:rsidDel="005630AA">
          <w:delText>1+</w:delText>
        </w:r>
      </w:del>
      <w:ins w:id="31" w:author="Syeda Hussain" w:date="2022-05-16T17:01:00Z">
        <w:r w:rsidR="005630AA">
          <w:t>≥1</w:t>
        </w:r>
      </w:ins>
      <w:r w:rsidR="00856FA8">
        <w:t xml:space="preserve"> disabilities)</w:t>
      </w:r>
      <w:r w:rsidR="00CE00EA">
        <w:t xml:space="preserve">. </w:t>
      </w:r>
      <w:r w:rsidR="007E33DE">
        <w:t>O</w:t>
      </w:r>
      <w:r w:rsidR="002A451F" w:rsidRPr="00C31A63">
        <w:t xml:space="preserve">nly exercising </w:t>
      </w:r>
      <w:proofErr w:type="gramStart"/>
      <w:r w:rsidR="002A451F" w:rsidRPr="00C31A63">
        <w:t>once</w:t>
      </w:r>
      <w:proofErr w:type="gramEnd"/>
      <w:r w:rsidR="002A451F" w:rsidRPr="00C31A63">
        <w:t xml:space="preserve"> a week</w:t>
      </w:r>
      <w:r w:rsidR="00381E4D" w:rsidRPr="00C31A63">
        <w:t xml:space="preserve"> </w:t>
      </w:r>
      <w:r w:rsidR="00AC3E98" w:rsidRPr="00C31A63">
        <w:t xml:space="preserve">was </w:t>
      </w:r>
      <w:r w:rsidR="00EB19E4" w:rsidRPr="00C31A63">
        <w:t xml:space="preserve">selected </w:t>
      </w:r>
      <w:r w:rsidR="002A451F" w:rsidRPr="00C31A63">
        <w:t>by a greater proportion</w:t>
      </w:r>
      <w:r w:rsidR="00AC3E98" w:rsidRPr="00C31A63">
        <w:t xml:space="preserve"> </w:t>
      </w:r>
      <w:r w:rsidR="002A451F" w:rsidRPr="00C31A63">
        <w:t>of</w:t>
      </w:r>
      <w:r w:rsidR="00AC3E98" w:rsidRPr="00C31A63">
        <w:t xml:space="preserve"> those with disabilities</w:t>
      </w:r>
      <w:r w:rsidR="002A451F" w:rsidRPr="00C31A63">
        <w:t xml:space="preserve"> </w:t>
      </w:r>
      <w:r w:rsidR="009C41DD" w:rsidRPr="00C31A63">
        <w:t>(15.4%)</w:t>
      </w:r>
      <w:r w:rsidR="009C41DD">
        <w:t xml:space="preserve"> </w:t>
      </w:r>
      <w:r w:rsidR="002A451F" w:rsidRPr="00C31A63">
        <w:t>compared to those without disabilities</w:t>
      </w:r>
      <w:ins w:id="32" w:author="Nikki Heinze" w:date="2022-05-17T08:57:00Z">
        <w:r w:rsidR="007059FD">
          <w:t xml:space="preserve"> (7.2%)</w:t>
        </w:r>
      </w:ins>
      <w:r w:rsidR="002A451F" w:rsidRPr="00C31A63">
        <w:t>.</w:t>
      </w:r>
    </w:p>
    <w:p w14:paraId="0C44D743" w14:textId="77777777" w:rsidR="003D5018" w:rsidRDefault="003D5018" w:rsidP="005A7149">
      <w:pPr>
        <w:jc w:val="both"/>
        <w:rPr>
          <w:b/>
          <w:bCs/>
          <w:sz w:val="22"/>
        </w:rPr>
      </w:pPr>
    </w:p>
    <w:p w14:paraId="7424C814" w14:textId="274F3459" w:rsidR="001A545F" w:rsidRPr="00396604" w:rsidRDefault="001A545F" w:rsidP="00396604">
      <w:pPr>
        <w:jc w:val="both"/>
        <w:rPr>
          <w:sz w:val="22"/>
          <w:szCs w:val="22"/>
        </w:rPr>
      </w:pPr>
      <w:r w:rsidRPr="00396604">
        <w:rPr>
          <w:b/>
          <w:bCs/>
          <w:sz w:val="22"/>
          <w:szCs w:val="22"/>
        </w:rPr>
        <w:t>Table 3.</w:t>
      </w:r>
      <w:r w:rsidRPr="00396604">
        <w:rPr>
          <w:sz w:val="22"/>
          <w:szCs w:val="22"/>
        </w:rPr>
        <w:t xml:space="preserve"> </w:t>
      </w:r>
      <w:r w:rsidR="00815912" w:rsidRPr="00396604">
        <w:rPr>
          <w:bCs/>
          <w:iCs/>
          <w:sz w:val="22"/>
          <w:szCs w:val="22"/>
        </w:rPr>
        <w:t>Smoking habit, alcohol</w:t>
      </w:r>
      <w:r w:rsidR="00D21066" w:rsidRPr="00396604">
        <w:rPr>
          <w:bCs/>
          <w:iCs/>
          <w:sz w:val="22"/>
          <w:szCs w:val="22"/>
        </w:rPr>
        <w:t xml:space="preserve"> and exercise frequencies</w:t>
      </w:r>
      <w:r w:rsidR="00381335" w:rsidRPr="00396604">
        <w:rPr>
          <w:bCs/>
          <w:iCs/>
          <w:sz w:val="22"/>
          <w:szCs w:val="22"/>
        </w:rPr>
        <w:t xml:space="preserve"> by subgroup.</w:t>
      </w:r>
      <w:r w:rsidR="005571E6" w:rsidRPr="00396604">
        <w:rPr>
          <w:bCs/>
          <w:iCs/>
          <w:sz w:val="22"/>
          <w:szCs w:val="22"/>
        </w:rPr>
        <w:t xml:space="preserve"> Significant </w:t>
      </w:r>
      <w:r w:rsidR="002F7E3C" w:rsidRPr="00396604">
        <w:rPr>
          <w:bCs/>
          <w:iCs/>
          <w:sz w:val="22"/>
          <w:szCs w:val="22"/>
        </w:rPr>
        <w:t>group differences are marked by an asterisk (*).</w:t>
      </w:r>
      <w:r w:rsidR="00BE24F7" w:rsidRPr="00396604">
        <w:rPr>
          <w:bCs/>
          <w:iCs/>
          <w:sz w:val="22"/>
          <w:szCs w:val="22"/>
        </w:rPr>
        <w:t xml:space="preserve"> </w:t>
      </w:r>
      <w:r w:rsidR="007A682F" w:rsidRPr="00396604">
        <w:rPr>
          <w:bCs/>
          <w:iCs/>
          <w:sz w:val="22"/>
          <w:szCs w:val="22"/>
        </w:rPr>
        <w:t>Percentages</w:t>
      </w:r>
      <w:r w:rsidR="00662BB0" w:rsidRPr="00396604">
        <w:rPr>
          <w:bCs/>
          <w:iCs/>
          <w:sz w:val="22"/>
          <w:szCs w:val="22"/>
        </w:rPr>
        <w:t xml:space="preserve"> are based on the total number of valid responses given (</w:t>
      </w:r>
      <w:r w:rsidR="00662BB0" w:rsidRPr="00300968">
        <w:rPr>
          <w:bCs/>
          <w:i/>
          <w:sz w:val="22"/>
          <w:szCs w:val="22"/>
        </w:rPr>
        <w:t>n</w:t>
      </w:r>
      <w:r w:rsidR="00662BB0" w:rsidRPr="00396604">
        <w:rPr>
          <w:bCs/>
          <w:iCs/>
          <w:sz w:val="22"/>
          <w:szCs w:val="22"/>
        </w:rPr>
        <w:t>) and exclude ‘Prefer not to say’ responses.</w:t>
      </w:r>
    </w:p>
    <w:p w14:paraId="421C8C1F" w14:textId="77777777" w:rsidR="001A545F" w:rsidRPr="00C31A63" w:rsidRDefault="001A545F" w:rsidP="001A545F">
      <w:pPr>
        <w:pStyle w:val="MDPI32textnoindent"/>
        <w:rPr>
          <w:rFonts w:ascii="Arial" w:hAnsi="Arial" w:cs="Arial"/>
          <w:bCs/>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4A0" w:firstRow="1" w:lastRow="0" w:firstColumn="1" w:lastColumn="0" w:noHBand="0" w:noVBand="1"/>
      </w:tblPr>
      <w:tblGrid>
        <w:gridCol w:w="2830"/>
        <w:gridCol w:w="2694"/>
        <w:gridCol w:w="1701"/>
        <w:gridCol w:w="1798"/>
      </w:tblGrid>
      <w:tr w:rsidR="00671FFC" w:rsidRPr="000753BE" w14:paraId="781A9B6A" w14:textId="77777777" w:rsidTr="00B62B5B">
        <w:trPr>
          <w:jc w:val="center"/>
        </w:trPr>
        <w:tc>
          <w:tcPr>
            <w:tcW w:w="5524" w:type="dxa"/>
            <w:gridSpan w:val="2"/>
            <w:tcBorders>
              <w:left w:val="single" w:sz="4" w:space="0" w:color="auto"/>
              <w:bottom w:val="single" w:sz="4" w:space="0" w:color="auto"/>
              <w:right w:val="nil"/>
            </w:tcBorders>
            <w:shd w:val="clear" w:color="auto" w:fill="auto"/>
            <w:vAlign w:val="center"/>
          </w:tcPr>
          <w:p w14:paraId="3BE648DB" w14:textId="77777777" w:rsidR="00BB246E" w:rsidRPr="00C31A63" w:rsidRDefault="00BB246E" w:rsidP="006C4660">
            <w:pPr>
              <w:pStyle w:val="MDPI42tablebody"/>
              <w:rPr>
                <w:rFonts w:ascii="Arial" w:hAnsi="Arial" w:cs="Arial"/>
              </w:rPr>
            </w:pPr>
          </w:p>
        </w:tc>
        <w:tc>
          <w:tcPr>
            <w:tcW w:w="1701" w:type="dxa"/>
            <w:tcBorders>
              <w:left w:val="nil"/>
              <w:bottom w:val="single" w:sz="4" w:space="0" w:color="auto"/>
              <w:right w:val="nil"/>
            </w:tcBorders>
            <w:shd w:val="clear" w:color="auto" w:fill="auto"/>
            <w:vAlign w:val="center"/>
          </w:tcPr>
          <w:p w14:paraId="55F50879" w14:textId="77777777" w:rsidR="0055461E" w:rsidRDefault="00BB246E" w:rsidP="006C4660">
            <w:pPr>
              <w:pStyle w:val="MDPI42tablebody"/>
              <w:rPr>
                <w:rFonts w:ascii="Arial" w:hAnsi="Arial" w:cs="Arial"/>
                <w:b/>
                <w:bCs/>
              </w:rPr>
            </w:pPr>
            <w:r w:rsidRPr="00C31A63">
              <w:rPr>
                <w:rFonts w:ascii="Arial" w:hAnsi="Arial" w:cs="Arial"/>
                <w:b/>
                <w:bCs/>
              </w:rPr>
              <w:t xml:space="preserve">No disability </w:t>
            </w:r>
          </w:p>
          <w:p w14:paraId="5670DF3F" w14:textId="0548D3E1" w:rsidR="00BB246E" w:rsidRPr="00C31A63" w:rsidRDefault="00BB246E" w:rsidP="006C4660">
            <w:pPr>
              <w:pStyle w:val="MDPI42tablebody"/>
              <w:rPr>
                <w:rFonts w:ascii="Arial" w:hAnsi="Arial" w:cs="Arial"/>
                <w:b/>
                <w:bCs/>
              </w:rPr>
            </w:pPr>
            <w:r w:rsidRPr="00C31A63">
              <w:rPr>
                <w:rFonts w:ascii="Arial" w:hAnsi="Arial" w:cs="Arial"/>
                <w:b/>
                <w:bCs/>
              </w:rPr>
              <w:t>% (</w:t>
            </w:r>
            <w:r w:rsidRPr="00396604">
              <w:rPr>
                <w:rFonts w:ascii="Arial" w:hAnsi="Arial" w:cs="Arial"/>
                <w:b/>
                <w:bCs/>
                <w:i/>
                <w:iCs/>
              </w:rPr>
              <w:t>n</w:t>
            </w:r>
            <w:r w:rsidRPr="00C31A63">
              <w:rPr>
                <w:rFonts w:ascii="Arial" w:hAnsi="Arial" w:cs="Arial"/>
                <w:b/>
                <w:bCs/>
              </w:rPr>
              <w:t>)</w:t>
            </w:r>
          </w:p>
        </w:tc>
        <w:tc>
          <w:tcPr>
            <w:tcW w:w="1798" w:type="dxa"/>
            <w:tcBorders>
              <w:left w:val="nil"/>
              <w:bottom w:val="single" w:sz="4" w:space="0" w:color="auto"/>
              <w:right w:val="single" w:sz="4" w:space="0" w:color="auto"/>
            </w:tcBorders>
            <w:shd w:val="clear" w:color="auto" w:fill="auto"/>
            <w:vAlign w:val="center"/>
          </w:tcPr>
          <w:p w14:paraId="036EDFF6" w14:textId="5FCADF41" w:rsidR="0055461E" w:rsidRDefault="00BB246E" w:rsidP="006C4660">
            <w:pPr>
              <w:pStyle w:val="MDPI42tablebody"/>
              <w:rPr>
                <w:rFonts w:ascii="Arial" w:hAnsi="Arial" w:cs="Arial"/>
                <w:b/>
                <w:bCs/>
              </w:rPr>
            </w:pPr>
            <w:del w:id="33" w:author="Syeda Hussain" w:date="2022-05-16T17:01:00Z">
              <w:r w:rsidRPr="00C31A63" w:rsidDel="005630AA">
                <w:rPr>
                  <w:rFonts w:ascii="Arial" w:hAnsi="Arial" w:cs="Arial"/>
                  <w:b/>
                  <w:bCs/>
                </w:rPr>
                <w:delText>1+</w:delText>
              </w:r>
            </w:del>
            <w:ins w:id="34" w:author="Syeda Hussain" w:date="2022-05-16T17:01:00Z">
              <w:r w:rsidR="005630AA">
                <w:rPr>
                  <w:rFonts w:ascii="Arial" w:hAnsi="Arial" w:cs="Arial"/>
                  <w:b/>
                  <w:bCs/>
                </w:rPr>
                <w:t>≥1</w:t>
              </w:r>
            </w:ins>
            <w:r w:rsidRPr="00C31A63">
              <w:rPr>
                <w:rFonts w:ascii="Arial" w:hAnsi="Arial" w:cs="Arial"/>
                <w:b/>
                <w:bCs/>
              </w:rPr>
              <w:t xml:space="preserve"> disabilities </w:t>
            </w:r>
          </w:p>
          <w:p w14:paraId="433154EB" w14:textId="3FBAFC53" w:rsidR="00BB246E" w:rsidRPr="00C31A63" w:rsidRDefault="00BB246E" w:rsidP="006C4660">
            <w:pPr>
              <w:pStyle w:val="MDPI42tablebody"/>
              <w:rPr>
                <w:rFonts w:ascii="Arial" w:hAnsi="Arial" w:cs="Arial"/>
                <w:b/>
                <w:bCs/>
              </w:rPr>
            </w:pPr>
            <w:r w:rsidRPr="00C31A63">
              <w:rPr>
                <w:rFonts w:ascii="Arial" w:hAnsi="Arial" w:cs="Arial"/>
                <w:b/>
                <w:bCs/>
              </w:rPr>
              <w:t>% (</w:t>
            </w:r>
            <w:r w:rsidRPr="00396604">
              <w:rPr>
                <w:rFonts w:ascii="Arial" w:hAnsi="Arial" w:cs="Arial"/>
                <w:b/>
                <w:bCs/>
                <w:i/>
                <w:iCs/>
              </w:rPr>
              <w:t>n</w:t>
            </w:r>
            <w:r w:rsidRPr="00C31A63">
              <w:rPr>
                <w:rFonts w:ascii="Arial" w:hAnsi="Arial" w:cs="Arial"/>
                <w:b/>
                <w:bCs/>
              </w:rPr>
              <w:t>)</w:t>
            </w:r>
          </w:p>
        </w:tc>
      </w:tr>
      <w:tr w:rsidR="00671FFC" w:rsidRPr="009846C6" w14:paraId="5ABBFD65" w14:textId="77777777" w:rsidTr="00B62B5B">
        <w:trPr>
          <w:trHeight w:val="283"/>
          <w:jc w:val="center"/>
        </w:trPr>
        <w:tc>
          <w:tcPr>
            <w:tcW w:w="2830" w:type="dxa"/>
            <w:vMerge w:val="restart"/>
            <w:tcBorders>
              <w:left w:val="single" w:sz="4" w:space="0" w:color="auto"/>
              <w:right w:val="single" w:sz="4" w:space="0" w:color="auto"/>
            </w:tcBorders>
            <w:shd w:val="clear" w:color="auto" w:fill="auto"/>
            <w:vAlign w:val="center"/>
          </w:tcPr>
          <w:p w14:paraId="1DEE44CE" w14:textId="09DBD83E" w:rsidR="00BB246E" w:rsidRPr="00B62B5B" w:rsidRDefault="00707C87" w:rsidP="00C31A63">
            <w:pPr>
              <w:pStyle w:val="MDPI42tablebody"/>
              <w:spacing w:line="240" w:lineRule="auto"/>
              <w:rPr>
                <w:rFonts w:ascii="Arial" w:hAnsi="Arial" w:cs="Arial"/>
                <w:color w:val="auto"/>
                <w:sz w:val="18"/>
                <w:szCs w:val="18"/>
              </w:rPr>
            </w:pPr>
            <w:r w:rsidRPr="00B62B5B">
              <w:rPr>
                <w:rFonts w:ascii="Arial" w:hAnsi="Arial" w:cs="Arial"/>
                <w:color w:val="auto"/>
                <w:sz w:val="18"/>
                <w:szCs w:val="18"/>
              </w:rPr>
              <w:t>Thinking about the time since you completed the last COVID-19 Pandemic Survey, which of the following statement</w:t>
            </w:r>
            <w:r w:rsidR="004743A7" w:rsidRPr="00B62B5B">
              <w:rPr>
                <w:rFonts w:ascii="Arial" w:hAnsi="Arial" w:cs="Arial"/>
                <w:color w:val="auto"/>
                <w:sz w:val="18"/>
                <w:szCs w:val="18"/>
              </w:rPr>
              <w:t>s best describes your smoking habits?</w:t>
            </w:r>
          </w:p>
        </w:tc>
        <w:tc>
          <w:tcPr>
            <w:tcW w:w="2694" w:type="dxa"/>
            <w:tcBorders>
              <w:left w:val="single" w:sz="4" w:space="0" w:color="auto"/>
              <w:bottom w:val="nil"/>
              <w:right w:val="nil"/>
            </w:tcBorders>
            <w:vAlign w:val="center"/>
          </w:tcPr>
          <w:p w14:paraId="58D261F6" w14:textId="6C6B7AE7" w:rsidR="00BB246E" w:rsidRPr="00C31A63" w:rsidRDefault="00810B3A" w:rsidP="00C31A63">
            <w:pPr>
              <w:pStyle w:val="MDPI42tablebody"/>
              <w:spacing w:line="240" w:lineRule="auto"/>
              <w:rPr>
                <w:rFonts w:ascii="Arial" w:hAnsi="Arial" w:cs="Arial"/>
                <w:i/>
                <w:iCs/>
                <w:color w:val="auto"/>
              </w:rPr>
            </w:pPr>
            <w:r>
              <w:rPr>
                <w:rFonts w:ascii="Arial" w:hAnsi="Arial" w:cs="Arial"/>
                <w:i/>
                <w:iCs/>
                <w:color w:val="auto"/>
              </w:rPr>
              <w:t>n</w:t>
            </w:r>
          </w:p>
        </w:tc>
        <w:tc>
          <w:tcPr>
            <w:tcW w:w="1701" w:type="dxa"/>
            <w:tcBorders>
              <w:left w:val="nil"/>
              <w:bottom w:val="nil"/>
              <w:right w:val="nil"/>
            </w:tcBorders>
            <w:shd w:val="clear" w:color="auto" w:fill="auto"/>
            <w:vAlign w:val="center"/>
          </w:tcPr>
          <w:p w14:paraId="79703D8A" w14:textId="66BAC435"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81</w:t>
            </w:r>
          </w:p>
        </w:tc>
        <w:tc>
          <w:tcPr>
            <w:tcW w:w="1798" w:type="dxa"/>
            <w:tcBorders>
              <w:left w:val="nil"/>
              <w:bottom w:val="nil"/>
              <w:right w:val="single" w:sz="4" w:space="0" w:color="auto"/>
            </w:tcBorders>
            <w:vAlign w:val="center"/>
          </w:tcPr>
          <w:p w14:paraId="307AE2BF" w14:textId="528F24D6"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39</w:t>
            </w:r>
          </w:p>
        </w:tc>
      </w:tr>
      <w:tr w:rsidR="00671FFC" w:rsidRPr="009846C6" w14:paraId="33832490" w14:textId="77777777" w:rsidTr="00B62B5B">
        <w:trPr>
          <w:trHeight w:val="283"/>
          <w:jc w:val="center"/>
        </w:trPr>
        <w:tc>
          <w:tcPr>
            <w:tcW w:w="2830" w:type="dxa"/>
            <w:vMerge/>
            <w:tcBorders>
              <w:left w:val="single" w:sz="4" w:space="0" w:color="auto"/>
              <w:right w:val="single" w:sz="4" w:space="0" w:color="auto"/>
            </w:tcBorders>
            <w:shd w:val="clear" w:color="auto" w:fill="auto"/>
            <w:vAlign w:val="center"/>
            <w:hideMark/>
          </w:tcPr>
          <w:p w14:paraId="78F4F197"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67E52F41"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I don’t smoke</w:t>
            </w:r>
          </w:p>
        </w:tc>
        <w:tc>
          <w:tcPr>
            <w:tcW w:w="1701" w:type="dxa"/>
            <w:tcBorders>
              <w:top w:val="nil"/>
              <w:left w:val="nil"/>
              <w:bottom w:val="nil"/>
              <w:right w:val="nil"/>
            </w:tcBorders>
            <w:shd w:val="clear" w:color="auto" w:fill="auto"/>
            <w:vAlign w:val="center"/>
          </w:tcPr>
          <w:p w14:paraId="46B0B80D" w14:textId="045BA5A1"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93.8 (76)</w:t>
            </w:r>
          </w:p>
        </w:tc>
        <w:tc>
          <w:tcPr>
            <w:tcW w:w="1798" w:type="dxa"/>
            <w:tcBorders>
              <w:top w:val="nil"/>
              <w:left w:val="nil"/>
              <w:bottom w:val="nil"/>
              <w:right w:val="single" w:sz="4" w:space="0" w:color="auto"/>
            </w:tcBorders>
            <w:vAlign w:val="center"/>
          </w:tcPr>
          <w:p w14:paraId="0491A2C4" w14:textId="1D56D8AA"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92.3 (36)</w:t>
            </w:r>
          </w:p>
        </w:tc>
      </w:tr>
      <w:tr w:rsidR="00671FFC" w:rsidRPr="009846C6" w14:paraId="63161670" w14:textId="77777777" w:rsidTr="00B62B5B">
        <w:trPr>
          <w:trHeight w:val="283"/>
          <w:jc w:val="center"/>
        </w:trPr>
        <w:tc>
          <w:tcPr>
            <w:tcW w:w="2830" w:type="dxa"/>
            <w:vMerge/>
            <w:tcBorders>
              <w:left w:val="single" w:sz="4" w:space="0" w:color="auto"/>
              <w:right w:val="single" w:sz="4" w:space="0" w:color="auto"/>
            </w:tcBorders>
            <w:shd w:val="clear" w:color="auto" w:fill="auto"/>
            <w:vAlign w:val="center"/>
          </w:tcPr>
          <w:p w14:paraId="491E6D8C"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2F5D6768" w14:textId="3332B078"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Smoked less than usual</w:t>
            </w:r>
          </w:p>
        </w:tc>
        <w:tc>
          <w:tcPr>
            <w:tcW w:w="1701" w:type="dxa"/>
            <w:tcBorders>
              <w:top w:val="nil"/>
              <w:left w:val="nil"/>
              <w:bottom w:val="nil"/>
              <w:right w:val="nil"/>
            </w:tcBorders>
            <w:shd w:val="clear" w:color="auto" w:fill="auto"/>
            <w:vAlign w:val="center"/>
          </w:tcPr>
          <w:p w14:paraId="0DD737D8" w14:textId="751B147F" w:rsidR="00BB246E" w:rsidRPr="00C31A63" w:rsidRDefault="00BB246E" w:rsidP="00C31A63">
            <w:pPr>
              <w:pStyle w:val="MDPI42tablebody"/>
              <w:spacing w:line="240" w:lineRule="auto"/>
              <w:rPr>
                <w:rFonts w:ascii="Arial" w:hAnsi="Arial" w:cs="Arial"/>
                <w:i/>
                <w:iCs/>
                <w:color w:val="auto"/>
              </w:rPr>
            </w:pPr>
            <w:r w:rsidRPr="00C31A63">
              <w:rPr>
                <w:rFonts w:ascii="Arial" w:hAnsi="Arial" w:cs="Arial"/>
                <w:color w:val="auto"/>
              </w:rPr>
              <w:t>1.2 (1)</w:t>
            </w:r>
          </w:p>
        </w:tc>
        <w:tc>
          <w:tcPr>
            <w:tcW w:w="1798" w:type="dxa"/>
            <w:tcBorders>
              <w:top w:val="nil"/>
              <w:left w:val="nil"/>
              <w:bottom w:val="nil"/>
              <w:right w:val="single" w:sz="4" w:space="0" w:color="auto"/>
            </w:tcBorders>
            <w:vAlign w:val="center"/>
          </w:tcPr>
          <w:p w14:paraId="148603A8" w14:textId="77777777" w:rsidR="00BB246E" w:rsidRPr="00C31A63" w:rsidRDefault="00BB246E" w:rsidP="00C31A63">
            <w:pPr>
              <w:pStyle w:val="MDPI42tablebody"/>
              <w:spacing w:line="240" w:lineRule="auto"/>
              <w:rPr>
                <w:rFonts w:ascii="Arial" w:hAnsi="Arial" w:cs="Arial"/>
                <w:i/>
                <w:iCs/>
                <w:color w:val="auto"/>
              </w:rPr>
            </w:pPr>
            <w:r w:rsidRPr="00C31A63">
              <w:rPr>
                <w:rFonts w:ascii="Arial" w:hAnsi="Arial" w:cs="Arial"/>
                <w:color w:val="auto"/>
              </w:rPr>
              <w:t>-</w:t>
            </w:r>
          </w:p>
        </w:tc>
      </w:tr>
      <w:tr w:rsidR="00671FFC" w:rsidRPr="009846C6" w14:paraId="12500AC9" w14:textId="77777777" w:rsidTr="00B62B5B">
        <w:trPr>
          <w:trHeight w:val="283"/>
          <w:jc w:val="center"/>
        </w:trPr>
        <w:tc>
          <w:tcPr>
            <w:tcW w:w="2830" w:type="dxa"/>
            <w:vMerge/>
            <w:tcBorders>
              <w:left w:val="single" w:sz="4" w:space="0" w:color="auto"/>
              <w:right w:val="single" w:sz="4" w:space="0" w:color="auto"/>
            </w:tcBorders>
            <w:shd w:val="clear" w:color="auto" w:fill="auto"/>
            <w:vAlign w:val="center"/>
          </w:tcPr>
          <w:p w14:paraId="6167B342"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6254CC62"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Smoked the same</w:t>
            </w:r>
          </w:p>
        </w:tc>
        <w:tc>
          <w:tcPr>
            <w:tcW w:w="1701" w:type="dxa"/>
            <w:tcBorders>
              <w:top w:val="nil"/>
              <w:left w:val="nil"/>
              <w:bottom w:val="nil"/>
              <w:right w:val="nil"/>
            </w:tcBorders>
            <w:shd w:val="clear" w:color="auto" w:fill="auto"/>
            <w:vAlign w:val="center"/>
          </w:tcPr>
          <w:p w14:paraId="3ACE0C99" w14:textId="2AEE37CF" w:rsidR="00BB246E" w:rsidRPr="00C31A63" w:rsidRDefault="00BB246E" w:rsidP="00C31A63">
            <w:pPr>
              <w:pStyle w:val="MDPI42tablebody"/>
              <w:spacing w:line="240" w:lineRule="auto"/>
              <w:rPr>
                <w:rFonts w:ascii="Arial" w:hAnsi="Arial" w:cs="Arial"/>
                <w:i/>
                <w:iCs/>
                <w:color w:val="auto"/>
              </w:rPr>
            </w:pPr>
            <w:r w:rsidRPr="00C31A63">
              <w:rPr>
                <w:rFonts w:ascii="Arial" w:hAnsi="Arial" w:cs="Arial"/>
                <w:color w:val="auto"/>
              </w:rPr>
              <w:t>4.9 (4)</w:t>
            </w:r>
          </w:p>
        </w:tc>
        <w:tc>
          <w:tcPr>
            <w:tcW w:w="1798" w:type="dxa"/>
            <w:tcBorders>
              <w:top w:val="nil"/>
              <w:left w:val="nil"/>
              <w:bottom w:val="nil"/>
              <w:right w:val="single" w:sz="4" w:space="0" w:color="auto"/>
            </w:tcBorders>
            <w:vAlign w:val="center"/>
          </w:tcPr>
          <w:p w14:paraId="0DC60C0C" w14:textId="0FDFDACA" w:rsidR="00BB246E" w:rsidRPr="00C31A63" w:rsidRDefault="00BB246E" w:rsidP="00C31A63">
            <w:pPr>
              <w:pStyle w:val="MDPI42tablebody"/>
              <w:spacing w:line="240" w:lineRule="auto"/>
              <w:rPr>
                <w:rFonts w:ascii="Arial" w:hAnsi="Arial" w:cs="Arial"/>
                <w:i/>
                <w:iCs/>
                <w:color w:val="auto"/>
              </w:rPr>
            </w:pPr>
            <w:r w:rsidRPr="00C31A63">
              <w:rPr>
                <w:rFonts w:ascii="Arial" w:hAnsi="Arial" w:cs="Arial"/>
                <w:color w:val="auto"/>
              </w:rPr>
              <w:t>5.1 (2)</w:t>
            </w:r>
          </w:p>
        </w:tc>
      </w:tr>
      <w:tr w:rsidR="00671FFC" w:rsidRPr="009846C6" w14:paraId="4E665A3C" w14:textId="77777777" w:rsidTr="00B62B5B">
        <w:trPr>
          <w:trHeight w:val="283"/>
          <w:jc w:val="center"/>
        </w:trPr>
        <w:tc>
          <w:tcPr>
            <w:tcW w:w="2830" w:type="dxa"/>
            <w:vMerge/>
            <w:tcBorders>
              <w:left w:val="single" w:sz="4" w:space="0" w:color="auto"/>
              <w:right w:val="single" w:sz="4" w:space="0" w:color="auto"/>
            </w:tcBorders>
            <w:shd w:val="clear" w:color="auto" w:fill="auto"/>
            <w:vAlign w:val="center"/>
          </w:tcPr>
          <w:p w14:paraId="23BA8D73"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46D149BF"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Smoked more than usual</w:t>
            </w:r>
          </w:p>
        </w:tc>
        <w:tc>
          <w:tcPr>
            <w:tcW w:w="1701" w:type="dxa"/>
            <w:tcBorders>
              <w:top w:val="nil"/>
              <w:left w:val="nil"/>
              <w:bottom w:val="nil"/>
              <w:right w:val="nil"/>
            </w:tcBorders>
            <w:shd w:val="clear" w:color="auto" w:fill="auto"/>
            <w:vAlign w:val="center"/>
          </w:tcPr>
          <w:p w14:paraId="6BC060B4" w14:textId="77777777" w:rsidR="00BB246E" w:rsidRPr="00C31A63" w:rsidRDefault="00BB246E" w:rsidP="00C31A63">
            <w:pPr>
              <w:pStyle w:val="MDPI42tablebody"/>
              <w:spacing w:line="240" w:lineRule="auto"/>
              <w:rPr>
                <w:rFonts w:ascii="Arial" w:hAnsi="Arial" w:cs="Arial"/>
                <w:i/>
                <w:iCs/>
                <w:color w:val="auto"/>
              </w:rPr>
            </w:pPr>
            <w:r w:rsidRPr="00C31A63">
              <w:rPr>
                <w:rFonts w:ascii="Arial" w:hAnsi="Arial" w:cs="Arial"/>
                <w:color w:val="auto"/>
              </w:rPr>
              <w:t>-</w:t>
            </w:r>
          </w:p>
        </w:tc>
        <w:tc>
          <w:tcPr>
            <w:tcW w:w="1798" w:type="dxa"/>
            <w:tcBorders>
              <w:top w:val="nil"/>
              <w:left w:val="nil"/>
              <w:bottom w:val="nil"/>
              <w:right w:val="single" w:sz="4" w:space="0" w:color="auto"/>
            </w:tcBorders>
            <w:vAlign w:val="center"/>
          </w:tcPr>
          <w:p w14:paraId="4E4AC85C" w14:textId="19D94204" w:rsidR="00BB246E" w:rsidRPr="00C31A63" w:rsidRDefault="00BB246E" w:rsidP="00C31A63">
            <w:pPr>
              <w:pStyle w:val="MDPI42tablebody"/>
              <w:spacing w:line="240" w:lineRule="auto"/>
              <w:rPr>
                <w:rFonts w:ascii="Arial" w:hAnsi="Arial" w:cs="Arial"/>
                <w:i/>
                <w:iCs/>
                <w:color w:val="auto"/>
              </w:rPr>
            </w:pPr>
            <w:r w:rsidRPr="00C31A63">
              <w:rPr>
                <w:rFonts w:ascii="Arial" w:hAnsi="Arial" w:cs="Arial"/>
                <w:color w:val="auto"/>
              </w:rPr>
              <w:t>2.6 (1)</w:t>
            </w:r>
          </w:p>
        </w:tc>
      </w:tr>
      <w:tr w:rsidR="00671FFC" w:rsidRPr="009846C6" w14:paraId="57A975A2" w14:textId="77777777" w:rsidTr="00B62B5B">
        <w:trPr>
          <w:trHeight w:val="283"/>
          <w:jc w:val="center"/>
        </w:trPr>
        <w:tc>
          <w:tcPr>
            <w:tcW w:w="2830" w:type="dxa"/>
            <w:vMerge/>
            <w:tcBorders>
              <w:left w:val="single" w:sz="4" w:space="0" w:color="auto"/>
              <w:bottom w:val="single" w:sz="4" w:space="0" w:color="auto"/>
              <w:right w:val="single" w:sz="4" w:space="0" w:color="auto"/>
            </w:tcBorders>
            <w:shd w:val="clear" w:color="auto" w:fill="auto"/>
            <w:vAlign w:val="center"/>
          </w:tcPr>
          <w:p w14:paraId="63C24F1E" w14:textId="77777777" w:rsidR="001D3423" w:rsidRPr="00B62B5B" w:rsidRDefault="001D3423"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single" w:sz="4" w:space="0" w:color="auto"/>
              <w:right w:val="nil"/>
            </w:tcBorders>
            <w:vAlign w:val="center"/>
          </w:tcPr>
          <w:p w14:paraId="306218C7" w14:textId="77777777" w:rsidR="001D3423" w:rsidRPr="00C31A63" w:rsidRDefault="001D3423" w:rsidP="00C31A63">
            <w:pPr>
              <w:pStyle w:val="MDPI42tablebody"/>
              <w:spacing w:line="240" w:lineRule="auto"/>
              <w:rPr>
                <w:rFonts w:ascii="Arial" w:hAnsi="Arial" w:cs="Arial"/>
                <w:color w:val="auto"/>
              </w:rPr>
            </w:pPr>
          </w:p>
        </w:tc>
        <w:tc>
          <w:tcPr>
            <w:tcW w:w="3499" w:type="dxa"/>
            <w:gridSpan w:val="2"/>
            <w:tcBorders>
              <w:top w:val="nil"/>
              <w:left w:val="nil"/>
              <w:bottom w:val="single" w:sz="4" w:space="0" w:color="auto"/>
              <w:right w:val="single" w:sz="4" w:space="0" w:color="auto"/>
            </w:tcBorders>
            <w:shd w:val="clear" w:color="auto" w:fill="auto"/>
            <w:vAlign w:val="center"/>
          </w:tcPr>
          <w:p w14:paraId="228B5135" w14:textId="074683C8" w:rsidR="001D3423" w:rsidRPr="00C31A63" w:rsidRDefault="001D3423" w:rsidP="00C31A63">
            <w:pPr>
              <w:pStyle w:val="MDPI42tablebody"/>
              <w:spacing w:line="240" w:lineRule="auto"/>
              <w:rPr>
                <w:rFonts w:ascii="Arial" w:hAnsi="Arial" w:cs="Arial"/>
                <w:bCs/>
                <w:color w:val="auto"/>
              </w:rPr>
            </w:pPr>
            <w:r w:rsidRPr="00C31A63">
              <w:rPr>
                <w:rFonts w:ascii="Arial" w:hAnsi="Arial" w:cs="Arial"/>
                <w:bCs/>
                <w:i/>
                <w:iCs/>
                <w:color w:val="auto"/>
              </w:rPr>
              <w:t>U</w:t>
            </w:r>
            <w:r w:rsidRPr="00C31A63">
              <w:rPr>
                <w:rFonts w:ascii="Arial" w:hAnsi="Arial" w:cs="Arial"/>
                <w:bCs/>
                <w:color w:val="auto"/>
              </w:rPr>
              <w:t xml:space="preserve"> = 1607,</w:t>
            </w:r>
            <w:r>
              <w:rPr>
                <w:rFonts w:ascii="Arial" w:hAnsi="Arial" w:cs="Arial"/>
                <w:bCs/>
                <w:color w:val="auto"/>
              </w:rPr>
              <w:t xml:space="preserve"> </w:t>
            </w:r>
            <w:r w:rsidRPr="00C31A63">
              <w:rPr>
                <w:rFonts w:ascii="Arial" w:hAnsi="Arial" w:cs="Arial"/>
                <w:bCs/>
                <w:i/>
                <w:iCs/>
                <w:color w:val="auto"/>
              </w:rPr>
              <w:t>p</w:t>
            </w:r>
            <w:r w:rsidRPr="00C31A63">
              <w:rPr>
                <w:rFonts w:ascii="Arial" w:hAnsi="Arial" w:cs="Arial"/>
                <w:bCs/>
                <w:color w:val="auto"/>
              </w:rPr>
              <w:t xml:space="preserve"> = .721</w:t>
            </w:r>
          </w:p>
        </w:tc>
      </w:tr>
      <w:tr w:rsidR="00DF7518" w:rsidRPr="009846C6" w14:paraId="37532100" w14:textId="77777777" w:rsidTr="00B62B5B">
        <w:trPr>
          <w:trHeight w:val="283"/>
          <w:jc w:val="center"/>
        </w:trPr>
        <w:tc>
          <w:tcPr>
            <w:tcW w:w="2830" w:type="dxa"/>
            <w:vMerge w:val="restart"/>
            <w:tcBorders>
              <w:left w:val="single" w:sz="4" w:space="0" w:color="auto"/>
              <w:bottom w:val="nil"/>
              <w:right w:val="single" w:sz="4" w:space="0" w:color="auto"/>
            </w:tcBorders>
            <w:shd w:val="clear" w:color="auto" w:fill="auto"/>
            <w:vAlign w:val="center"/>
          </w:tcPr>
          <w:p w14:paraId="47A096D3" w14:textId="5F71021D" w:rsidR="00BB246E" w:rsidRPr="00B62B5B" w:rsidRDefault="006D262B" w:rsidP="00C31A63">
            <w:pPr>
              <w:pStyle w:val="MDPI42tablebody"/>
              <w:spacing w:line="240" w:lineRule="auto"/>
              <w:rPr>
                <w:rFonts w:ascii="Arial" w:hAnsi="Arial" w:cs="Arial"/>
                <w:color w:val="auto"/>
                <w:sz w:val="18"/>
                <w:szCs w:val="18"/>
              </w:rPr>
            </w:pPr>
            <w:r w:rsidRPr="00B62B5B">
              <w:rPr>
                <w:rFonts w:ascii="Arial" w:hAnsi="Arial" w:cs="Arial"/>
                <w:color w:val="auto"/>
                <w:sz w:val="18"/>
                <w:szCs w:val="18"/>
              </w:rPr>
              <w:t>Over the last 3 weeks, how often have you been drinking alcohol?</w:t>
            </w:r>
          </w:p>
        </w:tc>
        <w:tc>
          <w:tcPr>
            <w:tcW w:w="2694" w:type="dxa"/>
            <w:tcBorders>
              <w:left w:val="single" w:sz="4" w:space="0" w:color="auto"/>
              <w:bottom w:val="nil"/>
              <w:right w:val="nil"/>
            </w:tcBorders>
            <w:vAlign w:val="center"/>
          </w:tcPr>
          <w:p w14:paraId="76C6ED1F" w14:textId="3D7CC37A" w:rsidR="00BB246E" w:rsidRPr="00C31A63" w:rsidRDefault="00810B3A" w:rsidP="00C31A63">
            <w:pPr>
              <w:pStyle w:val="MDPI42tablebody"/>
              <w:spacing w:line="240" w:lineRule="auto"/>
              <w:rPr>
                <w:rFonts w:ascii="Arial" w:hAnsi="Arial" w:cs="Arial"/>
                <w:i/>
                <w:iCs/>
                <w:color w:val="auto"/>
              </w:rPr>
            </w:pPr>
            <w:r>
              <w:rPr>
                <w:rFonts w:ascii="Arial" w:hAnsi="Arial" w:cs="Arial"/>
                <w:i/>
                <w:iCs/>
                <w:color w:val="auto"/>
              </w:rPr>
              <w:t>n</w:t>
            </w:r>
          </w:p>
        </w:tc>
        <w:tc>
          <w:tcPr>
            <w:tcW w:w="1701" w:type="dxa"/>
            <w:tcBorders>
              <w:left w:val="nil"/>
              <w:bottom w:val="nil"/>
              <w:right w:val="nil"/>
            </w:tcBorders>
            <w:shd w:val="clear" w:color="auto" w:fill="auto"/>
            <w:vAlign w:val="center"/>
          </w:tcPr>
          <w:p w14:paraId="5435BAB9" w14:textId="1F57C08E"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83</w:t>
            </w:r>
          </w:p>
        </w:tc>
        <w:tc>
          <w:tcPr>
            <w:tcW w:w="1798" w:type="dxa"/>
            <w:tcBorders>
              <w:left w:val="nil"/>
              <w:bottom w:val="nil"/>
              <w:right w:val="single" w:sz="4" w:space="0" w:color="auto"/>
            </w:tcBorders>
            <w:vAlign w:val="center"/>
          </w:tcPr>
          <w:p w14:paraId="0DCB8746" w14:textId="21FF21F9"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39</w:t>
            </w:r>
          </w:p>
        </w:tc>
      </w:tr>
      <w:tr w:rsidR="00671FFC" w:rsidRPr="009846C6" w14:paraId="2F14BCB4" w14:textId="77777777" w:rsidTr="00B62B5B">
        <w:trPr>
          <w:trHeight w:val="283"/>
          <w:jc w:val="center"/>
        </w:trPr>
        <w:tc>
          <w:tcPr>
            <w:tcW w:w="2830" w:type="dxa"/>
            <w:vMerge/>
            <w:tcBorders>
              <w:top w:val="nil"/>
              <w:left w:val="single" w:sz="4" w:space="0" w:color="auto"/>
              <w:bottom w:val="nil"/>
              <w:right w:val="single" w:sz="4" w:space="0" w:color="auto"/>
            </w:tcBorders>
            <w:shd w:val="clear" w:color="auto" w:fill="auto"/>
            <w:vAlign w:val="center"/>
            <w:hideMark/>
          </w:tcPr>
          <w:p w14:paraId="0B25DBA3"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4667BF80"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I don’t drink alcohol</w:t>
            </w:r>
          </w:p>
        </w:tc>
        <w:tc>
          <w:tcPr>
            <w:tcW w:w="1701" w:type="dxa"/>
            <w:tcBorders>
              <w:top w:val="nil"/>
              <w:left w:val="nil"/>
              <w:bottom w:val="nil"/>
              <w:right w:val="nil"/>
            </w:tcBorders>
            <w:shd w:val="clear" w:color="auto" w:fill="auto"/>
            <w:vAlign w:val="center"/>
          </w:tcPr>
          <w:p w14:paraId="2FDC7810" w14:textId="1464A389"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32.5 (27)</w:t>
            </w:r>
          </w:p>
        </w:tc>
        <w:tc>
          <w:tcPr>
            <w:tcW w:w="1798" w:type="dxa"/>
            <w:tcBorders>
              <w:top w:val="nil"/>
              <w:left w:val="nil"/>
              <w:bottom w:val="nil"/>
              <w:right w:val="single" w:sz="4" w:space="0" w:color="auto"/>
            </w:tcBorders>
            <w:vAlign w:val="center"/>
          </w:tcPr>
          <w:p w14:paraId="37F6BD21" w14:textId="506576A5"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46.2 (18)</w:t>
            </w:r>
          </w:p>
        </w:tc>
      </w:tr>
      <w:tr w:rsidR="00671FFC" w:rsidRPr="009846C6" w14:paraId="0C6A012E" w14:textId="77777777" w:rsidTr="00B62B5B">
        <w:trPr>
          <w:trHeight w:val="283"/>
          <w:jc w:val="center"/>
        </w:trPr>
        <w:tc>
          <w:tcPr>
            <w:tcW w:w="2830" w:type="dxa"/>
            <w:vMerge/>
            <w:tcBorders>
              <w:top w:val="nil"/>
              <w:left w:val="single" w:sz="4" w:space="0" w:color="auto"/>
              <w:bottom w:val="nil"/>
              <w:right w:val="single" w:sz="4" w:space="0" w:color="auto"/>
            </w:tcBorders>
            <w:shd w:val="clear" w:color="auto" w:fill="auto"/>
            <w:vAlign w:val="center"/>
            <w:hideMark/>
          </w:tcPr>
          <w:p w14:paraId="49980215"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6794BE69"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Once a week</w:t>
            </w:r>
          </w:p>
        </w:tc>
        <w:tc>
          <w:tcPr>
            <w:tcW w:w="1701" w:type="dxa"/>
            <w:tcBorders>
              <w:top w:val="nil"/>
              <w:left w:val="nil"/>
              <w:bottom w:val="nil"/>
              <w:right w:val="nil"/>
            </w:tcBorders>
            <w:shd w:val="clear" w:color="auto" w:fill="auto"/>
            <w:vAlign w:val="center"/>
          </w:tcPr>
          <w:p w14:paraId="67D68805" w14:textId="5F857FDE"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18.1 (15)</w:t>
            </w:r>
          </w:p>
        </w:tc>
        <w:tc>
          <w:tcPr>
            <w:tcW w:w="1798" w:type="dxa"/>
            <w:tcBorders>
              <w:top w:val="nil"/>
              <w:left w:val="nil"/>
              <w:bottom w:val="nil"/>
              <w:right w:val="single" w:sz="4" w:space="0" w:color="auto"/>
            </w:tcBorders>
            <w:vAlign w:val="center"/>
          </w:tcPr>
          <w:p w14:paraId="2C2D08ED" w14:textId="22894E5A"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12.8 (5)</w:t>
            </w:r>
          </w:p>
        </w:tc>
      </w:tr>
      <w:tr w:rsidR="00671FFC" w:rsidRPr="009846C6" w14:paraId="3311689C" w14:textId="77777777" w:rsidTr="00B62B5B">
        <w:trPr>
          <w:trHeight w:val="283"/>
          <w:jc w:val="center"/>
        </w:trPr>
        <w:tc>
          <w:tcPr>
            <w:tcW w:w="2830" w:type="dxa"/>
            <w:vMerge/>
            <w:tcBorders>
              <w:top w:val="nil"/>
              <w:left w:val="single" w:sz="4" w:space="0" w:color="auto"/>
              <w:bottom w:val="nil"/>
              <w:right w:val="single" w:sz="4" w:space="0" w:color="auto"/>
            </w:tcBorders>
            <w:shd w:val="clear" w:color="auto" w:fill="auto"/>
            <w:vAlign w:val="center"/>
            <w:hideMark/>
          </w:tcPr>
          <w:p w14:paraId="59BBE78C"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18AEDBA6"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Only on weekends</w:t>
            </w:r>
          </w:p>
        </w:tc>
        <w:tc>
          <w:tcPr>
            <w:tcW w:w="1701" w:type="dxa"/>
            <w:tcBorders>
              <w:top w:val="nil"/>
              <w:left w:val="nil"/>
              <w:bottom w:val="nil"/>
              <w:right w:val="nil"/>
            </w:tcBorders>
            <w:shd w:val="clear" w:color="auto" w:fill="auto"/>
            <w:vAlign w:val="center"/>
          </w:tcPr>
          <w:p w14:paraId="5659A18B" w14:textId="082BD45B"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22.9 (19)</w:t>
            </w:r>
          </w:p>
        </w:tc>
        <w:tc>
          <w:tcPr>
            <w:tcW w:w="1798" w:type="dxa"/>
            <w:tcBorders>
              <w:top w:val="nil"/>
              <w:left w:val="nil"/>
              <w:bottom w:val="nil"/>
              <w:right w:val="single" w:sz="4" w:space="0" w:color="auto"/>
            </w:tcBorders>
            <w:vAlign w:val="center"/>
          </w:tcPr>
          <w:p w14:paraId="47973DB1" w14:textId="4C72C1D0"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17.9 (7)</w:t>
            </w:r>
          </w:p>
        </w:tc>
      </w:tr>
      <w:tr w:rsidR="00671FFC" w:rsidRPr="009846C6" w14:paraId="63AE2B82" w14:textId="77777777" w:rsidTr="00B62B5B">
        <w:trPr>
          <w:trHeight w:val="283"/>
          <w:jc w:val="center"/>
        </w:trPr>
        <w:tc>
          <w:tcPr>
            <w:tcW w:w="2830" w:type="dxa"/>
            <w:vMerge/>
            <w:tcBorders>
              <w:top w:val="nil"/>
              <w:left w:val="single" w:sz="4" w:space="0" w:color="auto"/>
              <w:bottom w:val="nil"/>
              <w:right w:val="single" w:sz="4" w:space="0" w:color="auto"/>
            </w:tcBorders>
            <w:shd w:val="clear" w:color="auto" w:fill="auto"/>
            <w:vAlign w:val="center"/>
            <w:hideMark/>
          </w:tcPr>
          <w:p w14:paraId="3DE705F5"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62DC6750"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3-5 times a week</w:t>
            </w:r>
          </w:p>
        </w:tc>
        <w:tc>
          <w:tcPr>
            <w:tcW w:w="1701" w:type="dxa"/>
            <w:tcBorders>
              <w:top w:val="nil"/>
              <w:left w:val="nil"/>
              <w:bottom w:val="nil"/>
              <w:right w:val="nil"/>
            </w:tcBorders>
            <w:shd w:val="clear" w:color="auto" w:fill="auto"/>
            <w:vAlign w:val="center"/>
          </w:tcPr>
          <w:p w14:paraId="4C7B81FA" w14:textId="24D7CCB6"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22.9 (19)</w:t>
            </w:r>
          </w:p>
        </w:tc>
        <w:tc>
          <w:tcPr>
            <w:tcW w:w="1798" w:type="dxa"/>
            <w:tcBorders>
              <w:top w:val="nil"/>
              <w:left w:val="nil"/>
              <w:bottom w:val="nil"/>
              <w:right w:val="single" w:sz="4" w:space="0" w:color="auto"/>
            </w:tcBorders>
            <w:vAlign w:val="center"/>
          </w:tcPr>
          <w:p w14:paraId="39363E25" w14:textId="5DE054E7"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23.1 (9)</w:t>
            </w:r>
          </w:p>
        </w:tc>
      </w:tr>
      <w:tr w:rsidR="00671FFC" w:rsidRPr="009846C6" w14:paraId="666C7F93" w14:textId="77777777" w:rsidTr="00B62B5B">
        <w:trPr>
          <w:trHeight w:val="283"/>
          <w:jc w:val="center"/>
        </w:trPr>
        <w:tc>
          <w:tcPr>
            <w:tcW w:w="2830" w:type="dxa"/>
            <w:vMerge/>
            <w:tcBorders>
              <w:top w:val="nil"/>
              <w:left w:val="single" w:sz="4" w:space="0" w:color="auto"/>
              <w:bottom w:val="nil"/>
              <w:right w:val="single" w:sz="4" w:space="0" w:color="auto"/>
            </w:tcBorders>
            <w:shd w:val="clear" w:color="auto" w:fill="auto"/>
            <w:vAlign w:val="center"/>
          </w:tcPr>
          <w:p w14:paraId="2BC81496" w14:textId="77777777" w:rsidR="00BB246E" w:rsidRPr="00B62B5B" w:rsidRDefault="00BB246E"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nil"/>
              <w:right w:val="nil"/>
            </w:tcBorders>
            <w:vAlign w:val="center"/>
          </w:tcPr>
          <w:p w14:paraId="35CA89B9" w14:textId="777777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Every day</w:t>
            </w:r>
          </w:p>
        </w:tc>
        <w:tc>
          <w:tcPr>
            <w:tcW w:w="1701" w:type="dxa"/>
            <w:tcBorders>
              <w:top w:val="nil"/>
              <w:left w:val="nil"/>
              <w:bottom w:val="nil"/>
              <w:right w:val="nil"/>
            </w:tcBorders>
            <w:shd w:val="clear" w:color="auto" w:fill="auto"/>
            <w:vAlign w:val="center"/>
          </w:tcPr>
          <w:p w14:paraId="2EA0D237" w14:textId="07BF0190"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3.6 (3)</w:t>
            </w:r>
          </w:p>
        </w:tc>
        <w:tc>
          <w:tcPr>
            <w:tcW w:w="1798" w:type="dxa"/>
            <w:tcBorders>
              <w:top w:val="nil"/>
              <w:left w:val="nil"/>
              <w:bottom w:val="nil"/>
              <w:right w:val="single" w:sz="4" w:space="0" w:color="auto"/>
            </w:tcBorders>
            <w:vAlign w:val="center"/>
          </w:tcPr>
          <w:p w14:paraId="6AAD50CF" w14:textId="45ABB354" w:rsidR="00BB246E" w:rsidRPr="00C31A63" w:rsidRDefault="00BB246E" w:rsidP="00C31A63">
            <w:pPr>
              <w:pStyle w:val="MDPI42tablebody"/>
              <w:spacing w:line="240" w:lineRule="auto"/>
              <w:rPr>
                <w:rFonts w:ascii="Arial" w:hAnsi="Arial" w:cs="Arial"/>
                <w:color w:val="auto"/>
              </w:rPr>
            </w:pPr>
            <w:r w:rsidRPr="00C31A63">
              <w:rPr>
                <w:rFonts w:ascii="Arial" w:hAnsi="Arial" w:cs="Arial"/>
                <w:bCs/>
                <w:color w:val="auto"/>
              </w:rPr>
              <w:t>-</w:t>
            </w:r>
          </w:p>
        </w:tc>
      </w:tr>
      <w:tr w:rsidR="00671FFC" w:rsidRPr="009846C6" w14:paraId="7308A583" w14:textId="77777777" w:rsidTr="00B62B5B">
        <w:trPr>
          <w:trHeight w:val="283"/>
          <w:jc w:val="center"/>
        </w:trPr>
        <w:tc>
          <w:tcPr>
            <w:tcW w:w="2830" w:type="dxa"/>
            <w:tcBorders>
              <w:top w:val="nil"/>
              <w:left w:val="single" w:sz="4" w:space="0" w:color="auto"/>
              <w:bottom w:val="single" w:sz="4" w:space="0" w:color="auto"/>
              <w:right w:val="single" w:sz="4" w:space="0" w:color="auto"/>
            </w:tcBorders>
            <w:shd w:val="clear" w:color="auto" w:fill="auto"/>
            <w:vAlign w:val="center"/>
          </w:tcPr>
          <w:p w14:paraId="48D3490B" w14:textId="77777777" w:rsidR="001D3423" w:rsidRPr="00B62B5B" w:rsidRDefault="001D3423" w:rsidP="00C31A63">
            <w:pPr>
              <w:pStyle w:val="MDPI42tablebody"/>
              <w:spacing w:line="240" w:lineRule="auto"/>
              <w:rPr>
                <w:rFonts w:ascii="Arial" w:hAnsi="Arial" w:cs="Arial"/>
                <w:color w:val="auto"/>
                <w:sz w:val="18"/>
                <w:szCs w:val="18"/>
              </w:rPr>
            </w:pPr>
          </w:p>
        </w:tc>
        <w:tc>
          <w:tcPr>
            <w:tcW w:w="2694" w:type="dxa"/>
            <w:tcBorders>
              <w:top w:val="nil"/>
              <w:left w:val="single" w:sz="4" w:space="0" w:color="auto"/>
              <w:bottom w:val="single" w:sz="4" w:space="0" w:color="auto"/>
              <w:right w:val="nil"/>
            </w:tcBorders>
            <w:vAlign w:val="center"/>
          </w:tcPr>
          <w:p w14:paraId="6CA60EF3" w14:textId="77777777" w:rsidR="001D3423" w:rsidRPr="00C31A63" w:rsidRDefault="001D3423" w:rsidP="00C31A63">
            <w:pPr>
              <w:pStyle w:val="MDPI42tablebody"/>
              <w:spacing w:line="240" w:lineRule="auto"/>
              <w:rPr>
                <w:rFonts w:ascii="Arial" w:hAnsi="Arial" w:cs="Arial"/>
                <w:color w:val="auto"/>
              </w:rPr>
            </w:pPr>
          </w:p>
        </w:tc>
        <w:tc>
          <w:tcPr>
            <w:tcW w:w="3499" w:type="dxa"/>
            <w:gridSpan w:val="2"/>
            <w:tcBorders>
              <w:top w:val="nil"/>
              <w:left w:val="nil"/>
              <w:bottom w:val="single" w:sz="4" w:space="0" w:color="auto"/>
              <w:right w:val="single" w:sz="4" w:space="0" w:color="auto"/>
            </w:tcBorders>
            <w:shd w:val="clear" w:color="auto" w:fill="auto"/>
            <w:vAlign w:val="center"/>
          </w:tcPr>
          <w:p w14:paraId="22A8581E" w14:textId="445AD8DB" w:rsidR="001D3423" w:rsidRPr="00C31A63" w:rsidRDefault="001D3423" w:rsidP="00C31A63">
            <w:pPr>
              <w:pStyle w:val="MDPI42tablebody"/>
              <w:spacing w:line="240" w:lineRule="auto"/>
              <w:rPr>
                <w:rFonts w:ascii="Arial" w:hAnsi="Arial" w:cs="Arial"/>
                <w:color w:val="auto"/>
              </w:rPr>
            </w:pPr>
            <w:r w:rsidRPr="00C31A63">
              <w:rPr>
                <w:rFonts w:ascii="Arial" w:hAnsi="Arial" w:cs="Arial"/>
                <w:i/>
                <w:iCs/>
                <w:color w:val="auto"/>
              </w:rPr>
              <w:t>U</w:t>
            </w:r>
            <w:r w:rsidRPr="00C31A63">
              <w:rPr>
                <w:rFonts w:ascii="Arial" w:hAnsi="Arial" w:cs="Arial"/>
                <w:color w:val="auto"/>
              </w:rPr>
              <w:t xml:space="preserve"> = 1410.5, </w:t>
            </w:r>
            <w:r w:rsidRPr="00C31A63">
              <w:rPr>
                <w:rFonts w:ascii="Arial" w:hAnsi="Arial" w:cs="Arial"/>
                <w:i/>
                <w:iCs/>
                <w:color w:val="auto"/>
              </w:rPr>
              <w:t>p</w:t>
            </w:r>
            <w:r w:rsidRPr="00C31A63">
              <w:rPr>
                <w:rFonts w:ascii="Arial" w:hAnsi="Arial" w:cs="Arial"/>
                <w:color w:val="auto"/>
              </w:rPr>
              <w:t xml:space="preserve"> = .235</w:t>
            </w:r>
          </w:p>
        </w:tc>
      </w:tr>
      <w:tr w:rsidR="00DF7518" w:rsidRPr="009846C6" w14:paraId="089EA874" w14:textId="77777777" w:rsidTr="00B62B5B">
        <w:trPr>
          <w:trHeight w:val="283"/>
          <w:jc w:val="center"/>
        </w:trPr>
        <w:tc>
          <w:tcPr>
            <w:tcW w:w="2830" w:type="dxa"/>
            <w:vMerge w:val="restart"/>
            <w:tcBorders>
              <w:top w:val="nil"/>
              <w:left w:val="single" w:sz="4" w:space="0" w:color="auto"/>
              <w:right w:val="single" w:sz="4" w:space="0" w:color="auto"/>
            </w:tcBorders>
            <w:shd w:val="clear" w:color="auto" w:fill="auto"/>
            <w:vAlign w:val="center"/>
          </w:tcPr>
          <w:p w14:paraId="47C1A448" w14:textId="4691B8F2" w:rsidR="00BB246E" w:rsidRPr="00B62B5B" w:rsidRDefault="002F5E84" w:rsidP="002F5E84">
            <w:pPr>
              <w:pStyle w:val="MDPI42tablebody"/>
              <w:spacing w:line="240" w:lineRule="auto"/>
              <w:rPr>
                <w:rFonts w:ascii="Arial" w:hAnsi="Arial" w:cs="Arial"/>
                <w:color w:val="auto"/>
                <w:sz w:val="18"/>
                <w:szCs w:val="18"/>
              </w:rPr>
            </w:pPr>
            <w:r w:rsidRPr="00B62B5B">
              <w:rPr>
                <w:rFonts w:ascii="Arial" w:hAnsi="Arial" w:cs="Arial"/>
                <w:color w:val="auto"/>
                <w:sz w:val="18"/>
                <w:szCs w:val="18"/>
              </w:rPr>
              <w:t xml:space="preserve">In the last 3 weeks how often have you participated in </w:t>
            </w:r>
            <w:proofErr w:type="gramStart"/>
            <w:r w:rsidRPr="00B62B5B">
              <w:rPr>
                <w:rFonts w:ascii="Arial" w:hAnsi="Arial" w:cs="Arial"/>
                <w:color w:val="auto"/>
                <w:sz w:val="18"/>
                <w:szCs w:val="18"/>
              </w:rPr>
              <w:t>some kind of exercise</w:t>
            </w:r>
            <w:proofErr w:type="gramEnd"/>
            <w:r w:rsidRPr="00B62B5B">
              <w:rPr>
                <w:rFonts w:ascii="Arial" w:hAnsi="Arial" w:cs="Arial"/>
                <w:color w:val="auto"/>
                <w:sz w:val="18"/>
                <w:szCs w:val="18"/>
              </w:rPr>
              <w:t>?</w:t>
            </w:r>
          </w:p>
        </w:tc>
        <w:tc>
          <w:tcPr>
            <w:tcW w:w="2694" w:type="dxa"/>
            <w:tcBorders>
              <w:top w:val="nil"/>
              <w:left w:val="single" w:sz="4" w:space="0" w:color="auto"/>
              <w:bottom w:val="nil"/>
              <w:right w:val="nil"/>
            </w:tcBorders>
            <w:vAlign w:val="center"/>
          </w:tcPr>
          <w:p w14:paraId="6AC84076" w14:textId="556E1409" w:rsidR="00BB246E" w:rsidRPr="00C31A63" w:rsidRDefault="007C3A6D" w:rsidP="00C31A63">
            <w:pPr>
              <w:pStyle w:val="MDPI42tablebody"/>
              <w:spacing w:line="240" w:lineRule="auto"/>
              <w:rPr>
                <w:rFonts w:ascii="Arial" w:hAnsi="Arial" w:cs="Arial"/>
                <w:i/>
                <w:iCs/>
                <w:color w:val="auto"/>
              </w:rPr>
            </w:pPr>
            <w:r>
              <w:rPr>
                <w:rFonts w:ascii="Arial" w:hAnsi="Arial" w:cs="Arial"/>
                <w:i/>
                <w:iCs/>
                <w:color w:val="auto"/>
              </w:rPr>
              <w:t>n</w:t>
            </w:r>
          </w:p>
        </w:tc>
        <w:tc>
          <w:tcPr>
            <w:tcW w:w="1701" w:type="dxa"/>
            <w:tcBorders>
              <w:top w:val="nil"/>
              <w:left w:val="nil"/>
              <w:bottom w:val="nil"/>
              <w:right w:val="nil"/>
            </w:tcBorders>
            <w:shd w:val="clear" w:color="auto" w:fill="auto"/>
            <w:vAlign w:val="center"/>
          </w:tcPr>
          <w:p w14:paraId="67B4D25D" w14:textId="463F2621" w:rsidR="00BB246E" w:rsidRPr="00300968" w:rsidRDefault="00BB246E" w:rsidP="00C31A63">
            <w:pPr>
              <w:pStyle w:val="MDPI42tablebody"/>
              <w:spacing w:line="240" w:lineRule="auto"/>
              <w:rPr>
                <w:rFonts w:ascii="Arial" w:hAnsi="Arial" w:cs="Arial"/>
                <w:bCs/>
                <w:color w:val="auto"/>
              </w:rPr>
            </w:pPr>
            <w:r w:rsidRPr="00300968">
              <w:rPr>
                <w:rFonts w:ascii="Arial" w:hAnsi="Arial" w:cs="Arial"/>
                <w:bCs/>
                <w:color w:val="auto"/>
              </w:rPr>
              <w:t>83</w:t>
            </w:r>
          </w:p>
        </w:tc>
        <w:tc>
          <w:tcPr>
            <w:tcW w:w="1798" w:type="dxa"/>
            <w:tcBorders>
              <w:top w:val="nil"/>
              <w:left w:val="nil"/>
              <w:bottom w:val="nil"/>
              <w:right w:val="single" w:sz="4" w:space="0" w:color="auto"/>
            </w:tcBorders>
            <w:vAlign w:val="center"/>
          </w:tcPr>
          <w:p w14:paraId="1EF7199F" w14:textId="7FA68FB5" w:rsidR="00BB246E" w:rsidRPr="00300968" w:rsidRDefault="00BB246E" w:rsidP="00C31A63">
            <w:pPr>
              <w:pStyle w:val="MDPI42tablebody"/>
              <w:spacing w:line="240" w:lineRule="auto"/>
              <w:rPr>
                <w:rFonts w:ascii="Arial" w:hAnsi="Arial" w:cs="Arial"/>
                <w:color w:val="auto"/>
              </w:rPr>
            </w:pPr>
            <w:r w:rsidRPr="00300968">
              <w:rPr>
                <w:rFonts w:ascii="Arial" w:hAnsi="Arial" w:cs="Arial"/>
                <w:bCs/>
                <w:color w:val="auto"/>
              </w:rPr>
              <w:t>39</w:t>
            </w:r>
          </w:p>
        </w:tc>
      </w:tr>
      <w:tr w:rsidR="00DF7518" w:rsidRPr="009846C6" w14:paraId="677427E7" w14:textId="77777777" w:rsidTr="00B62B5B">
        <w:trPr>
          <w:trHeight w:val="283"/>
          <w:jc w:val="center"/>
        </w:trPr>
        <w:tc>
          <w:tcPr>
            <w:tcW w:w="2830" w:type="dxa"/>
            <w:vMerge/>
            <w:tcBorders>
              <w:left w:val="single" w:sz="4" w:space="0" w:color="auto"/>
              <w:right w:val="single" w:sz="4" w:space="0" w:color="auto"/>
            </w:tcBorders>
            <w:shd w:val="clear" w:color="auto" w:fill="auto"/>
            <w:vAlign w:val="bottom"/>
          </w:tcPr>
          <w:p w14:paraId="2FA4EBE0" w14:textId="6CA70442" w:rsidR="00BB246E" w:rsidRPr="00C31A63" w:rsidRDefault="00BB246E" w:rsidP="00C31A63">
            <w:pPr>
              <w:pStyle w:val="MDPI42tablebody"/>
              <w:spacing w:line="240" w:lineRule="auto"/>
              <w:rPr>
                <w:rFonts w:ascii="Arial" w:hAnsi="Arial" w:cs="Arial"/>
                <w:color w:val="auto"/>
              </w:rPr>
            </w:pPr>
          </w:p>
        </w:tc>
        <w:tc>
          <w:tcPr>
            <w:tcW w:w="2694" w:type="dxa"/>
            <w:tcBorders>
              <w:top w:val="nil"/>
              <w:left w:val="single" w:sz="4" w:space="0" w:color="auto"/>
              <w:bottom w:val="nil"/>
              <w:right w:val="nil"/>
            </w:tcBorders>
            <w:vAlign w:val="center"/>
          </w:tcPr>
          <w:p w14:paraId="64F9CFD5" w14:textId="3FAA426F"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3-4 times per week</w:t>
            </w:r>
          </w:p>
        </w:tc>
        <w:tc>
          <w:tcPr>
            <w:tcW w:w="1701" w:type="dxa"/>
            <w:tcBorders>
              <w:top w:val="nil"/>
              <w:left w:val="nil"/>
              <w:bottom w:val="nil"/>
              <w:right w:val="nil"/>
            </w:tcBorders>
            <w:shd w:val="clear" w:color="auto" w:fill="auto"/>
            <w:vAlign w:val="center"/>
          </w:tcPr>
          <w:p w14:paraId="2BB9A5E2" w14:textId="2B264B5F" w:rsidR="00BB246E" w:rsidRPr="00C31A63" w:rsidRDefault="00BB246E" w:rsidP="00C31A63">
            <w:pPr>
              <w:pStyle w:val="MDPI42tablebody"/>
              <w:spacing w:line="240" w:lineRule="auto"/>
              <w:rPr>
                <w:rFonts w:ascii="Arial" w:hAnsi="Arial" w:cs="Arial"/>
                <w:bCs/>
                <w:color w:val="auto"/>
              </w:rPr>
            </w:pPr>
            <w:r w:rsidRPr="00C31A63">
              <w:rPr>
                <w:rFonts w:ascii="Arial" w:hAnsi="Arial" w:cs="Arial"/>
                <w:bCs/>
                <w:color w:val="auto"/>
              </w:rPr>
              <w:t>67.5 (56)</w:t>
            </w:r>
          </w:p>
        </w:tc>
        <w:tc>
          <w:tcPr>
            <w:tcW w:w="1798" w:type="dxa"/>
            <w:tcBorders>
              <w:top w:val="nil"/>
              <w:left w:val="nil"/>
              <w:bottom w:val="nil"/>
              <w:right w:val="single" w:sz="4" w:space="0" w:color="auto"/>
            </w:tcBorders>
            <w:vAlign w:val="center"/>
          </w:tcPr>
          <w:p w14:paraId="0C1D9F47" w14:textId="772649BC" w:rsidR="00BB246E" w:rsidRPr="00C31A63" w:rsidRDefault="00BB246E" w:rsidP="00C31A63">
            <w:pPr>
              <w:pStyle w:val="MDPI42tablebody"/>
              <w:spacing w:line="240" w:lineRule="auto"/>
              <w:rPr>
                <w:rFonts w:ascii="Arial" w:hAnsi="Arial" w:cs="Arial"/>
                <w:i/>
                <w:color w:val="auto"/>
              </w:rPr>
            </w:pPr>
            <w:r w:rsidRPr="00C31A63">
              <w:rPr>
                <w:rFonts w:ascii="Arial" w:hAnsi="Arial" w:cs="Arial"/>
                <w:bCs/>
                <w:color w:val="auto"/>
              </w:rPr>
              <w:t>46.2 (18)</w:t>
            </w:r>
          </w:p>
        </w:tc>
      </w:tr>
      <w:tr w:rsidR="00DF7518" w:rsidRPr="009846C6" w14:paraId="1A11C403" w14:textId="77777777" w:rsidTr="00B62B5B">
        <w:trPr>
          <w:trHeight w:val="283"/>
          <w:jc w:val="center"/>
        </w:trPr>
        <w:tc>
          <w:tcPr>
            <w:tcW w:w="2830" w:type="dxa"/>
            <w:vMerge/>
            <w:tcBorders>
              <w:left w:val="single" w:sz="4" w:space="0" w:color="auto"/>
              <w:right w:val="single" w:sz="4" w:space="0" w:color="auto"/>
            </w:tcBorders>
            <w:shd w:val="clear" w:color="auto" w:fill="auto"/>
            <w:vAlign w:val="bottom"/>
          </w:tcPr>
          <w:p w14:paraId="3DD76771" w14:textId="31EB68EE" w:rsidR="00BB246E" w:rsidRPr="00C31A63" w:rsidRDefault="00BB246E" w:rsidP="00C31A63">
            <w:pPr>
              <w:pStyle w:val="MDPI42tablebody"/>
              <w:spacing w:line="240" w:lineRule="auto"/>
              <w:rPr>
                <w:rFonts w:ascii="Arial" w:hAnsi="Arial" w:cs="Arial"/>
                <w:color w:val="auto"/>
              </w:rPr>
            </w:pPr>
          </w:p>
        </w:tc>
        <w:tc>
          <w:tcPr>
            <w:tcW w:w="2694" w:type="dxa"/>
            <w:tcBorders>
              <w:top w:val="nil"/>
              <w:left w:val="single" w:sz="4" w:space="0" w:color="auto"/>
              <w:bottom w:val="nil"/>
              <w:right w:val="nil"/>
            </w:tcBorders>
            <w:vAlign w:val="center"/>
          </w:tcPr>
          <w:p w14:paraId="0BA823EF" w14:textId="12E7A36A"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1-2 times per week</w:t>
            </w:r>
          </w:p>
        </w:tc>
        <w:tc>
          <w:tcPr>
            <w:tcW w:w="1701" w:type="dxa"/>
            <w:tcBorders>
              <w:top w:val="nil"/>
              <w:left w:val="nil"/>
              <w:bottom w:val="nil"/>
              <w:right w:val="nil"/>
            </w:tcBorders>
            <w:shd w:val="clear" w:color="auto" w:fill="auto"/>
            <w:vAlign w:val="center"/>
          </w:tcPr>
          <w:p w14:paraId="2F6DA3DE" w14:textId="061B36E0" w:rsidR="00BB246E" w:rsidRPr="00C31A63" w:rsidRDefault="00BB246E" w:rsidP="00C31A63">
            <w:pPr>
              <w:pStyle w:val="MDPI42tablebody"/>
              <w:spacing w:line="240" w:lineRule="auto"/>
              <w:rPr>
                <w:rFonts w:ascii="Arial" w:hAnsi="Arial" w:cs="Arial"/>
                <w:bCs/>
                <w:color w:val="auto"/>
              </w:rPr>
            </w:pPr>
            <w:r w:rsidRPr="00C31A63">
              <w:rPr>
                <w:rFonts w:ascii="Arial" w:hAnsi="Arial" w:cs="Arial"/>
                <w:bCs/>
                <w:color w:val="auto"/>
              </w:rPr>
              <w:t>18.1 (15)</w:t>
            </w:r>
          </w:p>
        </w:tc>
        <w:tc>
          <w:tcPr>
            <w:tcW w:w="1798" w:type="dxa"/>
            <w:tcBorders>
              <w:top w:val="nil"/>
              <w:left w:val="nil"/>
              <w:bottom w:val="nil"/>
              <w:right w:val="single" w:sz="4" w:space="0" w:color="auto"/>
            </w:tcBorders>
            <w:vAlign w:val="center"/>
          </w:tcPr>
          <w:p w14:paraId="1C34363F" w14:textId="5D14DF07" w:rsidR="00BB246E" w:rsidRPr="00C31A63" w:rsidRDefault="00BB246E" w:rsidP="00C31A63">
            <w:pPr>
              <w:pStyle w:val="MDPI42tablebody"/>
              <w:spacing w:line="240" w:lineRule="auto"/>
              <w:rPr>
                <w:rFonts w:ascii="Arial" w:hAnsi="Arial" w:cs="Arial"/>
                <w:i/>
                <w:color w:val="auto"/>
              </w:rPr>
            </w:pPr>
            <w:r w:rsidRPr="00C31A63">
              <w:rPr>
                <w:rFonts w:ascii="Arial" w:hAnsi="Arial" w:cs="Arial"/>
                <w:bCs/>
                <w:color w:val="auto"/>
              </w:rPr>
              <w:t>12.8 (5)</w:t>
            </w:r>
          </w:p>
        </w:tc>
      </w:tr>
      <w:tr w:rsidR="00DF7518" w:rsidRPr="009846C6" w14:paraId="7E76DDB3" w14:textId="77777777" w:rsidTr="00B62B5B">
        <w:trPr>
          <w:trHeight w:val="283"/>
          <w:jc w:val="center"/>
        </w:trPr>
        <w:tc>
          <w:tcPr>
            <w:tcW w:w="2830" w:type="dxa"/>
            <w:vMerge/>
            <w:tcBorders>
              <w:left w:val="single" w:sz="4" w:space="0" w:color="auto"/>
              <w:right w:val="single" w:sz="4" w:space="0" w:color="auto"/>
            </w:tcBorders>
            <w:shd w:val="clear" w:color="auto" w:fill="auto"/>
            <w:vAlign w:val="bottom"/>
          </w:tcPr>
          <w:p w14:paraId="7F38AE6A" w14:textId="77777777" w:rsidR="00BB246E" w:rsidRPr="00C31A63" w:rsidRDefault="00BB246E" w:rsidP="00C31A63">
            <w:pPr>
              <w:pStyle w:val="MDPI42tablebody"/>
              <w:spacing w:line="240" w:lineRule="auto"/>
              <w:rPr>
                <w:rFonts w:ascii="Arial" w:hAnsi="Arial" w:cs="Arial"/>
                <w:color w:val="auto"/>
              </w:rPr>
            </w:pPr>
          </w:p>
        </w:tc>
        <w:tc>
          <w:tcPr>
            <w:tcW w:w="2694" w:type="dxa"/>
            <w:tcBorders>
              <w:top w:val="nil"/>
              <w:left w:val="single" w:sz="4" w:space="0" w:color="auto"/>
              <w:bottom w:val="nil"/>
              <w:right w:val="nil"/>
            </w:tcBorders>
            <w:vAlign w:val="center"/>
          </w:tcPr>
          <w:p w14:paraId="3C881856" w14:textId="04BCFD77"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Once per week</w:t>
            </w:r>
          </w:p>
        </w:tc>
        <w:tc>
          <w:tcPr>
            <w:tcW w:w="1701" w:type="dxa"/>
            <w:tcBorders>
              <w:top w:val="nil"/>
              <w:left w:val="nil"/>
              <w:bottom w:val="nil"/>
              <w:right w:val="nil"/>
            </w:tcBorders>
            <w:shd w:val="clear" w:color="auto" w:fill="auto"/>
            <w:vAlign w:val="center"/>
          </w:tcPr>
          <w:p w14:paraId="0A3529ED" w14:textId="6BDC50DA" w:rsidR="00BB246E" w:rsidRPr="00C31A63" w:rsidRDefault="00BB246E" w:rsidP="00C31A63">
            <w:pPr>
              <w:pStyle w:val="MDPI42tablebody"/>
              <w:spacing w:line="240" w:lineRule="auto"/>
              <w:rPr>
                <w:rFonts w:ascii="Arial" w:hAnsi="Arial" w:cs="Arial"/>
                <w:bCs/>
                <w:color w:val="auto"/>
              </w:rPr>
            </w:pPr>
            <w:r w:rsidRPr="00C31A63">
              <w:rPr>
                <w:rFonts w:ascii="Arial" w:hAnsi="Arial" w:cs="Arial"/>
                <w:bCs/>
                <w:color w:val="auto"/>
              </w:rPr>
              <w:t>7.2 (6)</w:t>
            </w:r>
          </w:p>
        </w:tc>
        <w:tc>
          <w:tcPr>
            <w:tcW w:w="1798" w:type="dxa"/>
            <w:tcBorders>
              <w:top w:val="nil"/>
              <w:left w:val="nil"/>
              <w:bottom w:val="nil"/>
              <w:right w:val="single" w:sz="4" w:space="0" w:color="auto"/>
            </w:tcBorders>
            <w:vAlign w:val="center"/>
          </w:tcPr>
          <w:p w14:paraId="349620D8" w14:textId="7E16BC98" w:rsidR="00BB246E" w:rsidRPr="00C31A63" w:rsidRDefault="00BB246E" w:rsidP="00C31A63">
            <w:pPr>
              <w:pStyle w:val="MDPI42tablebody"/>
              <w:spacing w:line="240" w:lineRule="auto"/>
              <w:rPr>
                <w:rFonts w:ascii="Arial" w:hAnsi="Arial" w:cs="Arial"/>
                <w:i/>
                <w:color w:val="auto"/>
              </w:rPr>
            </w:pPr>
            <w:r w:rsidRPr="00C31A63">
              <w:rPr>
                <w:rFonts w:ascii="Arial" w:hAnsi="Arial" w:cs="Arial"/>
                <w:bCs/>
                <w:color w:val="auto"/>
              </w:rPr>
              <w:t>15.4 (6)</w:t>
            </w:r>
          </w:p>
        </w:tc>
      </w:tr>
      <w:tr w:rsidR="00DF7518" w:rsidRPr="009846C6" w14:paraId="1F246E01" w14:textId="77777777" w:rsidTr="00B62B5B">
        <w:trPr>
          <w:trHeight w:val="283"/>
          <w:jc w:val="center"/>
        </w:trPr>
        <w:tc>
          <w:tcPr>
            <w:tcW w:w="2830" w:type="dxa"/>
            <w:vMerge/>
            <w:tcBorders>
              <w:left w:val="single" w:sz="4" w:space="0" w:color="auto"/>
              <w:right w:val="single" w:sz="4" w:space="0" w:color="auto"/>
            </w:tcBorders>
            <w:shd w:val="clear" w:color="auto" w:fill="auto"/>
            <w:vAlign w:val="bottom"/>
          </w:tcPr>
          <w:p w14:paraId="62257529" w14:textId="77777777" w:rsidR="00BB246E" w:rsidRPr="00C31A63" w:rsidRDefault="00BB246E" w:rsidP="00C31A63">
            <w:pPr>
              <w:pStyle w:val="MDPI42tablebody"/>
              <w:spacing w:line="240" w:lineRule="auto"/>
              <w:rPr>
                <w:rFonts w:ascii="Arial" w:hAnsi="Arial" w:cs="Arial"/>
                <w:color w:val="auto"/>
              </w:rPr>
            </w:pPr>
          </w:p>
        </w:tc>
        <w:tc>
          <w:tcPr>
            <w:tcW w:w="2694" w:type="dxa"/>
            <w:tcBorders>
              <w:top w:val="nil"/>
              <w:left w:val="single" w:sz="4" w:space="0" w:color="auto"/>
              <w:bottom w:val="nil"/>
              <w:right w:val="nil"/>
            </w:tcBorders>
            <w:vAlign w:val="center"/>
          </w:tcPr>
          <w:p w14:paraId="520C97DC" w14:textId="494E1EA9" w:rsidR="00BB246E" w:rsidRPr="00C31A63" w:rsidRDefault="00BB246E" w:rsidP="00C31A63">
            <w:pPr>
              <w:pStyle w:val="MDPI42tablebody"/>
              <w:spacing w:line="240" w:lineRule="auto"/>
              <w:rPr>
                <w:rFonts w:ascii="Arial" w:hAnsi="Arial" w:cs="Arial"/>
                <w:color w:val="auto"/>
              </w:rPr>
            </w:pPr>
            <w:r w:rsidRPr="00C31A63">
              <w:rPr>
                <w:rFonts w:ascii="Arial" w:hAnsi="Arial" w:cs="Arial"/>
                <w:color w:val="auto"/>
              </w:rPr>
              <w:t>Not at all</w:t>
            </w:r>
          </w:p>
        </w:tc>
        <w:tc>
          <w:tcPr>
            <w:tcW w:w="1701" w:type="dxa"/>
            <w:tcBorders>
              <w:top w:val="nil"/>
              <w:left w:val="nil"/>
              <w:bottom w:val="nil"/>
              <w:right w:val="nil"/>
            </w:tcBorders>
            <w:shd w:val="clear" w:color="auto" w:fill="auto"/>
            <w:vAlign w:val="center"/>
          </w:tcPr>
          <w:p w14:paraId="72277B8F" w14:textId="32E16504" w:rsidR="00BB246E" w:rsidRPr="00C31A63" w:rsidRDefault="00BB246E" w:rsidP="00C31A63">
            <w:pPr>
              <w:pStyle w:val="MDPI42tablebody"/>
              <w:spacing w:line="240" w:lineRule="auto"/>
              <w:rPr>
                <w:rFonts w:ascii="Arial" w:hAnsi="Arial" w:cs="Arial"/>
                <w:bCs/>
                <w:color w:val="auto"/>
              </w:rPr>
            </w:pPr>
            <w:r w:rsidRPr="00C31A63">
              <w:rPr>
                <w:rFonts w:ascii="Arial" w:hAnsi="Arial" w:cs="Arial"/>
                <w:bCs/>
                <w:color w:val="auto"/>
              </w:rPr>
              <w:t>7.2 (6)</w:t>
            </w:r>
          </w:p>
        </w:tc>
        <w:tc>
          <w:tcPr>
            <w:tcW w:w="1798" w:type="dxa"/>
            <w:tcBorders>
              <w:top w:val="nil"/>
              <w:left w:val="nil"/>
              <w:bottom w:val="nil"/>
              <w:right w:val="single" w:sz="4" w:space="0" w:color="auto"/>
            </w:tcBorders>
            <w:vAlign w:val="center"/>
          </w:tcPr>
          <w:p w14:paraId="6FBC1FFF" w14:textId="0BED1F6D" w:rsidR="00BB246E" w:rsidRPr="00C31A63" w:rsidRDefault="00BB246E" w:rsidP="00C31A63">
            <w:pPr>
              <w:pStyle w:val="MDPI42tablebody"/>
              <w:spacing w:line="240" w:lineRule="auto"/>
              <w:rPr>
                <w:rFonts w:ascii="Arial" w:hAnsi="Arial" w:cs="Arial"/>
                <w:i/>
                <w:color w:val="auto"/>
              </w:rPr>
            </w:pPr>
            <w:r w:rsidRPr="00C31A63">
              <w:rPr>
                <w:rFonts w:ascii="Arial" w:hAnsi="Arial" w:cs="Arial"/>
                <w:bCs/>
                <w:color w:val="auto"/>
              </w:rPr>
              <w:t>25.6 (10)</w:t>
            </w:r>
          </w:p>
        </w:tc>
      </w:tr>
      <w:tr w:rsidR="00DF7518" w:rsidRPr="009846C6" w14:paraId="750131AA" w14:textId="77777777" w:rsidTr="00B62B5B">
        <w:trPr>
          <w:trHeight w:val="283"/>
          <w:jc w:val="center"/>
        </w:trPr>
        <w:tc>
          <w:tcPr>
            <w:tcW w:w="2830" w:type="dxa"/>
            <w:vMerge/>
            <w:tcBorders>
              <w:left w:val="single" w:sz="4" w:space="0" w:color="auto"/>
              <w:bottom w:val="single" w:sz="4" w:space="0" w:color="auto"/>
              <w:right w:val="single" w:sz="4" w:space="0" w:color="auto"/>
            </w:tcBorders>
            <w:shd w:val="clear" w:color="auto" w:fill="auto"/>
            <w:vAlign w:val="center"/>
          </w:tcPr>
          <w:p w14:paraId="2B726B38" w14:textId="77777777" w:rsidR="001D3423" w:rsidRPr="009846C6" w:rsidRDefault="001D3423" w:rsidP="00C31A63">
            <w:pPr>
              <w:pStyle w:val="MDPI42tablebody"/>
              <w:spacing w:line="240" w:lineRule="auto"/>
              <w:rPr>
                <w:rFonts w:ascii="Arial" w:hAnsi="Arial" w:cs="Arial"/>
                <w:color w:val="00B0F0"/>
              </w:rPr>
            </w:pPr>
          </w:p>
        </w:tc>
        <w:tc>
          <w:tcPr>
            <w:tcW w:w="2694" w:type="dxa"/>
            <w:tcBorders>
              <w:top w:val="nil"/>
              <w:left w:val="single" w:sz="4" w:space="0" w:color="auto"/>
              <w:bottom w:val="single" w:sz="4" w:space="0" w:color="auto"/>
              <w:right w:val="nil"/>
            </w:tcBorders>
            <w:vAlign w:val="center"/>
          </w:tcPr>
          <w:p w14:paraId="22DB4B54" w14:textId="77777777" w:rsidR="001D3423" w:rsidRDefault="001D3423" w:rsidP="00C31A63">
            <w:pPr>
              <w:pStyle w:val="MDPI42tablebody"/>
              <w:spacing w:line="240" w:lineRule="auto"/>
              <w:rPr>
                <w:rFonts w:ascii="Arial" w:hAnsi="Arial" w:cs="Arial"/>
                <w:color w:val="00B0F0"/>
              </w:rPr>
            </w:pPr>
          </w:p>
          <w:p w14:paraId="5F880F65" w14:textId="77777777" w:rsidR="001D3423" w:rsidRPr="009846C6" w:rsidRDefault="001D3423" w:rsidP="00C31A63">
            <w:pPr>
              <w:pStyle w:val="MDPI42tablebody"/>
              <w:spacing w:line="240" w:lineRule="auto"/>
              <w:rPr>
                <w:rFonts w:ascii="Arial" w:hAnsi="Arial" w:cs="Arial"/>
                <w:color w:val="00B0F0"/>
              </w:rPr>
            </w:pPr>
          </w:p>
        </w:tc>
        <w:tc>
          <w:tcPr>
            <w:tcW w:w="3499" w:type="dxa"/>
            <w:gridSpan w:val="2"/>
            <w:tcBorders>
              <w:top w:val="nil"/>
              <w:left w:val="nil"/>
              <w:bottom w:val="single" w:sz="4" w:space="0" w:color="auto"/>
              <w:right w:val="single" w:sz="4" w:space="0" w:color="auto"/>
            </w:tcBorders>
            <w:shd w:val="clear" w:color="auto" w:fill="auto"/>
            <w:vAlign w:val="center"/>
          </w:tcPr>
          <w:p w14:paraId="43F7562D" w14:textId="33E41D26" w:rsidR="001D3423" w:rsidRPr="00C31A63" w:rsidRDefault="001D3423" w:rsidP="00C31A63">
            <w:pPr>
              <w:pStyle w:val="MDPI42tablebody"/>
              <w:spacing w:line="240" w:lineRule="auto"/>
              <w:rPr>
                <w:rFonts w:ascii="Arial" w:hAnsi="Arial" w:cs="Arial"/>
                <w:bCs/>
                <w:i/>
                <w:color w:val="auto"/>
              </w:rPr>
            </w:pPr>
            <w:r w:rsidRPr="00C31A63">
              <w:rPr>
                <w:rFonts w:ascii="Arial" w:hAnsi="Arial" w:cs="Arial"/>
                <w:bCs/>
                <w:i/>
                <w:iCs/>
                <w:color w:val="auto"/>
              </w:rPr>
              <w:t xml:space="preserve">U </w:t>
            </w:r>
            <w:r w:rsidRPr="00C31A63">
              <w:rPr>
                <w:rFonts w:ascii="Arial" w:hAnsi="Arial" w:cs="Arial"/>
                <w:bCs/>
                <w:color w:val="auto"/>
              </w:rPr>
              <w:t xml:space="preserve">= 1171.5, </w:t>
            </w:r>
            <w:r w:rsidRPr="00C31A63">
              <w:rPr>
                <w:rFonts w:ascii="Arial" w:hAnsi="Arial" w:cs="Arial"/>
                <w:bCs/>
                <w:i/>
                <w:iCs/>
                <w:color w:val="auto"/>
              </w:rPr>
              <w:t xml:space="preserve">p </w:t>
            </w:r>
            <w:r w:rsidRPr="00090B60">
              <w:rPr>
                <w:rFonts w:ascii="Arial" w:hAnsi="Arial" w:cs="Arial"/>
                <w:bCs/>
                <w:i/>
                <w:iCs/>
                <w:color w:val="auto"/>
              </w:rPr>
              <w:t xml:space="preserve">= </w:t>
            </w:r>
            <w:r w:rsidRPr="00396604">
              <w:rPr>
                <w:rFonts w:ascii="Arial" w:hAnsi="Arial" w:cs="Arial"/>
                <w:bCs/>
                <w:color w:val="auto"/>
              </w:rPr>
              <w:t>.005*</w:t>
            </w:r>
          </w:p>
        </w:tc>
      </w:tr>
    </w:tbl>
    <w:p w14:paraId="33BC9382" w14:textId="77777777" w:rsidR="0088047D" w:rsidRDefault="0088047D" w:rsidP="0088047D">
      <w:pPr>
        <w:jc w:val="both"/>
      </w:pPr>
    </w:p>
    <w:p w14:paraId="00CE8119" w14:textId="254A68D4" w:rsidR="00D44CD6" w:rsidRDefault="00EE5CE7" w:rsidP="00D44CD6">
      <w:pPr>
        <w:jc w:val="both"/>
      </w:pPr>
      <w:r>
        <w:t>O</w:t>
      </w:r>
      <w:r w:rsidR="0088047D">
        <w:t xml:space="preserve">verall, </w:t>
      </w:r>
      <w:proofErr w:type="gramStart"/>
      <w:r>
        <w:t xml:space="preserve">the </w:t>
      </w:r>
      <w:r w:rsidR="0088047D">
        <w:t>majority of</w:t>
      </w:r>
      <w:proofErr w:type="gramEnd"/>
      <w:r w:rsidR="0088047D">
        <w:t xml:space="preserve"> participants reported a healthy diet </w:t>
      </w:r>
      <w:r w:rsidR="002129DD">
        <w:t xml:space="preserve">which </w:t>
      </w:r>
      <w:r w:rsidR="0088047D">
        <w:t>includ</w:t>
      </w:r>
      <w:r w:rsidR="002129DD">
        <w:t>ed</w:t>
      </w:r>
      <w:r w:rsidR="0088047D">
        <w:t xml:space="preserve"> eating fruit and vegetables at least twice a week and eating breakfast daily or on most days (Table 4). Although not statistically significant, the proportions reporting this were slightly higher among participants with no disabilities. There were also no statistically significant differences between the two groups in relation to changes in their diet and water intake. When asked about changes in their diets, a majority in both groups stated that their diet had remained the same. Participants with disabilities were slightly more </w:t>
      </w:r>
      <w:r w:rsidR="0088047D">
        <w:lastRenderedPageBreak/>
        <w:t xml:space="preserve">likely to report that their diet had stayed the same or worsened than participants with no disabilities, while the latter group was slightly more likely to report improvements in their diet. </w:t>
      </w:r>
      <w:r w:rsidR="00541B2D">
        <w:t>A</w:t>
      </w:r>
      <w:r w:rsidR="0088047D">
        <w:t xml:space="preserve">round half </w:t>
      </w:r>
      <w:r w:rsidR="00541B2D">
        <w:t xml:space="preserve">of the participants </w:t>
      </w:r>
      <w:r w:rsidR="0088047D">
        <w:t xml:space="preserve">in each group reported drinking enough water and just under half reported not drinking enough. One person in each group reported drinking more water than they should. </w:t>
      </w:r>
      <w:r w:rsidR="0088047D" w:rsidRPr="00396604">
        <w:t xml:space="preserve">There was, however, a statistically significant difference between the two groups in the amount of food eaten over the 3 weeks leading up to the survey. While a majority in both groups reported eating what they should (56.6% of participants with no disabilities </w:t>
      </w:r>
      <w:r w:rsidR="009F2562">
        <w:t>and</w:t>
      </w:r>
      <w:r w:rsidR="0088047D" w:rsidRPr="00396604">
        <w:t xml:space="preserve"> 41.0% of those with disabilities), participants with disabilities were almost 5 times more likely to report that they were eating less than they should (23.1% vs 4.8%</w:t>
      </w:r>
      <w:r w:rsidR="009F2562">
        <w:t xml:space="preserve"> for those with no disability</w:t>
      </w:r>
      <w:r w:rsidR="0088047D" w:rsidRPr="00396604">
        <w:t xml:space="preserve">) and almost 40% </w:t>
      </w:r>
      <w:r w:rsidR="001E384C">
        <w:t>in</w:t>
      </w:r>
      <w:r w:rsidR="0088047D" w:rsidRPr="00396604">
        <w:t xml:space="preserve"> both groups reported eating more than they should.</w:t>
      </w:r>
    </w:p>
    <w:p w14:paraId="63977AAD" w14:textId="40225974" w:rsidR="003D5018" w:rsidRPr="00C31A63" w:rsidRDefault="003D5018" w:rsidP="00D44CD6">
      <w:pPr>
        <w:pStyle w:val="MDPI411onetablecaption"/>
        <w:jc w:val="both"/>
        <w:rPr>
          <w:rFonts w:ascii="Arial" w:hAnsi="Arial" w:cs="Arial"/>
          <w:sz w:val="22"/>
        </w:rPr>
      </w:pPr>
      <w:r w:rsidRPr="00C31A63">
        <w:rPr>
          <w:rFonts w:ascii="Arial" w:hAnsi="Arial" w:cs="Arial"/>
          <w:b/>
          <w:bCs/>
          <w:sz w:val="22"/>
        </w:rPr>
        <w:t xml:space="preserve">Table </w:t>
      </w:r>
      <w:r>
        <w:rPr>
          <w:rFonts w:ascii="Arial" w:hAnsi="Arial" w:cs="Arial"/>
          <w:b/>
          <w:bCs/>
          <w:sz w:val="22"/>
        </w:rPr>
        <w:t>4</w:t>
      </w:r>
      <w:r w:rsidRPr="00C31A63">
        <w:rPr>
          <w:rFonts w:ascii="Arial" w:hAnsi="Arial" w:cs="Arial"/>
          <w:b/>
          <w:bCs/>
          <w:sz w:val="22"/>
        </w:rPr>
        <w:t>.</w:t>
      </w:r>
      <w:r w:rsidRPr="00C31A63">
        <w:rPr>
          <w:rFonts w:ascii="Arial" w:hAnsi="Arial" w:cs="Arial"/>
          <w:sz w:val="22"/>
        </w:rPr>
        <w:t xml:space="preserve"> </w:t>
      </w:r>
      <w:r>
        <w:rPr>
          <w:rFonts w:ascii="Arial" w:hAnsi="Arial" w:cs="Arial"/>
          <w:bCs/>
          <w:iCs/>
          <w:sz w:val="22"/>
        </w:rPr>
        <w:t>Dietary, eating and drinking habits</w:t>
      </w:r>
      <w:r w:rsidRPr="00C31A63">
        <w:rPr>
          <w:rFonts w:ascii="Arial" w:hAnsi="Arial" w:cs="Arial"/>
          <w:bCs/>
          <w:iCs/>
          <w:sz w:val="22"/>
        </w:rPr>
        <w:t xml:space="preserve"> by subgroup.</w:t>
      </w:r>
      <w:r>
        <w:rPr>
          <w:rFonts w:ascii="Arial" w:hAnsi="Arial" w:cs="Arial"/>
          <w:bCs/>
          <w:iCs/>
          <w:sz w:val="22"/>
        </w:rPr>
        <w:t xml:space="preserve"> </w:t>
      </w:r>
      <w:r w:rsidR="003354F3">
        <w:rPr>
          <w:rFonts w:ascii="Arial" w:hAnsi="Arial" w:cs="Arial"/>
          <w:bCs/>
          <w:iCs/>
          <w:sz w:val="22"/>
        </w:rPr>
        <w:t>Participants were asked to select all the statement</w:t>
      </w:r>
      <w:r w:rsidR="002F22BD">
        <w:rPr>
          <w:rFonts w:ascii="Arial" w:hAnsi="Arial" w:cs="Arial"/>
          <w:bCs/>
          <w:iCs/>
          <w:sz w:val="22"/>
        </w:rPr>
        <w:t>/s which best de</w:t>
      </w:r>
      <w:r w:rsidR="003B5B60">
        <w:rPr>
          <w:rFonts w:ascii="Arial" w:hAnsi="Arial" w:cs="Arial"/>
          <w:bCs/>
          <w:iCs/>
          <w:sz w:val="22"/>
        </w:rPr>
        <w:t xml:space="preserve">scribe them over the last 3 weeks. </w:t>
      </w:r>
      <w:r>
        <w:rPr>
          <w:rFonts w:ascii="Arial" w:hAnsi="Arial" w:cs="Arial"/>
          <w:bCs/>
          <w:iCs/>
          <w:sz w:val="22"/>
        </w:rPr>
        <w:t>Significant group differences are marked by an asterisk (*).</w:t>
      </w:r>
      <w:r w:rsidR="002F2DCE">
        <w:rPr>
          <w:rFonts w:ascii="Arial" w:hAnsi="Arial" w:cs="Arial"/>
          <w:bCs/>
          <w:iCs/>
          <w:sz w:val="22"/>
        </w:rPr>
        <w:t xml:space="preserve"> </w:t>
      </w:r>
      <w:r w:rsidR="002F2DCE" w:rsidRPr="002F2DCE">
        <w:rPr>
          <w:rFonts w:ascii="Arial" w:hAnsi="Arial" w:cs="Arial"/>
          <w:bCs/>
          <w:iCs/>
          <w:sz w:val="22"/>
        </w:rPr>
        <w:t xml:space="preserve"> </w:t>
      </w:r>
      <w:r w:rsidR="007A682F">
        <w:rPr>
          <w:rFonts w:ascii="Arial" w:hAnsi="Arial" w:cs="Arial"/>
          <w:bCs/>
          <w:iCs/>
          <w:sz w:val="22"/>
        </w:rPr>
        <w:t xml:space="preserve">Percentages </w:t>
      </w:r>
      <w:r w:rsidR="002F2DCE" w:rsidRPr="002F2DCE">
        <w:rPr>
          <w:rFonts w:ascii="Arial" w:hAnsi="Arial" w:cs="Arial"/>
          <w:bCs/>
          <w:iCs/>
          <w:sz w:val="22"/>
        </w:rPr>
        <w:t>are based on the total number of valid responses given (</w:t>
      </w:r>
      <w:r w:rsidR="002F2DCE" w:rsidRPr="00DE5CFC">
        <w:rPr>
          <w:rFonts w:ascii="Arial" w:hAnsi="Arial" w:cs="Arial"/>
          <w:bCs/>
          <w:i/>
          <w:sz w:val="22"/>
        </w:rPr>
        <w:t>n</w:t>
      </w:r>
      <w:r w:rsidR="002F2DCE" w:rsidRPr="002F2DCE">
        <w:rPr>
          <w:rFonts w:ascii="Arial" w:hAnsi="Arial" w:cs="Arial"/>
          <w:bCs/>
          <w:iCs/>
          <w:sz w:val="22"/>
        </w:rPr>
        <w:t>) and exclude ‘Prefer not to say’ responses.</w:t>
      </w:r>
      <w:r w:rsidR="002F2DCE">
        <w:rPr>
          <w:rFonts w:ascii="Arial" w:hAnsi="Arial" w:cs="Arial"/>
          <w:bCs/>
          <w:iCs/>
          <w:sz w:val="22"/>
        </w:rPr>
        <w:t xml:space="preserve"> </w:t>
      </w:r>
      <w:r w:rsidR="007A682F">
        <w:rPr>
          <w:rFonts w:ascii="Arial" w:hAnsi="Arial" w:cs="Arial"/>
          <w:bCs/>
          <w:iCs/>
          <w:sz w:val="22"/>
          <w:vertAlign w:val="superscript"/>
        </w:rPr>
        <w:t>3</w:t>
      </w:r>
      <w:r w:rsidR="002F2DCE" w:rsidRPr="002F2DCE">
        <w:rPr>
          <w:rFonts w:ascii="Arial" w:hAnsi="Arial" w:cs="Arial"/>
          <w:bCs/>
          <w:iCs/>
          <w:sz w:val="22"/>
        </w:rPr>
        <w:t>Result of Fisher’s exact test</w:t>
      </w:r>
    </w:p>
    <w:p w14:paraId="1ADEF567" w14:textId="77777777" w:rsidR="006C4660" w:rsidRPr="00DA4926" w:rsidRDefault="006C4660" w:rsidP="00CE2CEB">
      <w:pPr>
        <w:jc w:val="both"/>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0"/>
        <w:gridCol w:w="2910"/>
        <w:gridCol w:w="1610"/>
        <w:gridCol w:w="2523"/>
      </w:tblGrid>
      <w:tr w:rsidR="003D5018" w:rsidRPr="000753BE" w14:paraId="489AB512" w14:textId="77777777" w:rsidTr="003D6ABC">
        <w:trPr>
          <w:jc w:val="center"/>
        </w:trPr>
        <w:tc>
          <w:tcPr>
            <w:tcW w:w="4890" w:type="dxa"/>
            <w:gridSpan w:val="2"/>
            <w:tcBorders>
              <w:left w:val="single" w:sz="4" w:space="0" w:color="auto"/>
              <w:bottom w:val="single" w:sz="4" w:space="0" w:color="auto"/>
              <w:right w:val="nil"/>
            </w:tcBorders>
            <w:shd w:val="clear" w:color="auto" w:fill="auto"/>
            <w:vAlign w:val="center"/>
          </w:tcPr>
          <w:p w14:paraId="6A522A0B" w14:textId="77777777" w:rsidR="003D5018" w:rsidRPr="00C31A63" w:rsidRDefault="003D5018" w:rsidP="003D6ABC">
            <w:pPr>
              <w:pStyle w:val="MDPI42tablebody"/>
              <w:rPr>
                <w:rFonts w:ascii="Arial" w:hAnsi="Arial" w:cs="Arial"/>
              </w:rPr>
            </w:pPr>
          </w:p>
        </w:tc>
        <w:tc>
          <w:tcPr>
            <w:tcW w:w="1610" w:type="dxa"/>
            <w:tcBorders>
              <w:left w:val="nil"/>
              <w:bottom w:val="single" w:sz="4" w:space="0" w:color="auto"/>
              <w:right w:val="nil"/>
            </w:tcBorders>
            <w:shd w:val="clear" w:color="auto" w:fill="auto"/>
            <w:vAlign w:val="center"/>
          </w:tcPr>
          <w:p w14:paraId="6D23C641" w14:textId="77777777" w:rsidR="003D5018" w:rsidRDefault="003D5018" w:rsidP="003D6ABC">
            <w:pPr>
              <w:pStyle w:val="MDPI42tablebody"/>
              <w:rPr>
                <w:rFonts w:ascii="Arial" w:hAnsi="Arial" w:cs="Arial"/>
                <w:b/>
                <w:bCs/>
              </w:rPr>
            </w:pPr>
            <w:r w:rsidRPr="00C31A63">
              <w:rPr>
                <w:rFonts w:ascii="Arial" w:hAnsi="Arial" w:cs="Arial"/>
                <w:b/>
                <w:bCs/>
              </w:rPr>
              <w:t xml:space="preserve">No disability </w:t>
            </w:r>
          </w:p>
          <w:p w14:paraId="107998C9" w14:textId="77777777" w:rsidR="003D5018" w:rsidRPr="00C31A63" w:rsidRDefault="003D5018" w:rsidP="003D6ABC">
            <w:pPr>
              <w:pStyle w:val="MDPI42tablebody"/>
              <w:rPr>
                <w:rFonts w:ascii="Arial" w:hAnsi="Arial" w:cs="Arial"/>
                <w:b/>
                <w:bCs/>
              </w:rPr>
            </w:pPr>
            <w:r w:rsidRPr="00C31A63">
              <w:rPr>
                <w:rFonts w:ascii="Arial" w:hAnsi="Arial" w:cs="Arial"/>
                <w:b/>
                <w:bCs/>
              </w:rPr>
              <w:t>% (</w:t>
            </w:r>
            <w:r w:rsidRPr="00396604">
              <w:rPr>
                <w:rFonts w:ascii="Arial" w:hAnsi="Arial" w:cs="Arial"/>
                <w:b/>
                <w:bCs/>
                <w:i/>
                <w:iCs/>
              </w:rPr>
              <w:t>n</w:t>
            </w:r>
            <w:r w:rsidRPr="00C31A63">
              <w:rPr>
                <w:rFonts w:ascii="Arial" w:hAnsi="Arial" w:cs="Arial"/>
                <w:b/>
                <w:bCs/>
              </w:rPr>
              <w:t>)</w:t>
            </w:r>
          </w:p>
        </w:tc>
        <w:tc>
          <w:tcPr>
            <w:tcW w:w="0" w:type="auto"/>
            <w:tcBorders>
              <w:left w:val="nil"/>
              <w:bottom w:val="single" w:sz="4" w:space="0" w:color="auto"/>
              <w:right w:val="single" w:sz="4" w:space="0" w:color="auto"/>
            </w:tcBorders>
            <w:shd w:val="clear" w:color="auto" w:fill="auto"/>
            <w:vAlign w:val="center"/>
          </w:tcPr>
          <w:p w14:paraId="23E72386" w14:textId="04E3AF5C" w:rsidR="003D5018" w:rsidRDefault="003D5018" w:rsidP="003D6ABC">
            <w:pPr>
              <w:pStyle w:val="MDPI42tablebody"/>
              <w:rPr>
                <w:rFonts w:ascii="Arial" w:hAnsi="Arial" w:cs="Arial"/>
                <w:b/>
                <w:bCs/>
              </w:rPr>
            </w:pPr>
            <w:del w:id="35" w:author="Syeda Hussain" w:date="2022-05-16T17:01:00Z">
              <w:r w:rsidRPr="00C31A63" w:rsidDel="005630AA">
                <w:rPr>
                  <w:rFonts w:ascii="Arial" w:hAnsi="Arial" w:cs="Arial"/>
                  <w:b/>
                  <w:bCs/>
                </w:rPr>
                <w:delText>1+</w:delText>
              </w:r>
            </w:del>
            <w:ins w:id="36" w:author="Syeda Hussain" w:date="2022-05-16T17:01:00Z">
              <w:r w:rsidR="005630AA">
                <w:rPr>
                  <w:rFonts w:ascii="Arial" w:hAnsi="Arial" w:cs="Arial"/>
                  <w:b/>
                  <w:bCs/>
                </w:rPr>
                <w:t>≥1</w:t>
              </w:r>
            </w:ins>
            <w:r w:rsidRPr="00C31A63">
              <w:rPr>
                <w:rFonts w:ascii="Arial" w:hAnsi="Arial" w:cs="Arial"/>
                <w:b/>
                <w:bCs/>
              </w:rPr>
              <w:t xml:space="preserve"> disabilities </w:t>
            </w:r>
          </w:p>
          <w:p w14:paraId="754A909C" w14:textId="77777777" w:rsidR="003D5018" w:rsidRPr="00C31A63" w:rsidRDefault="003D5018" w:rsidP="003D6ABC">
            <w:pPr>
              <w:pStyle w:val="MDPI42tablebody"/>
              <w:rPr>
                <w:rFonts w:ascii="Arial" w:hAnsi="Arial" w:cs="Arial"/>
                <w:b/>
                <w:bCs/>
              </w:rPr>
            </w:pPr>
            <w:r w:rsidRPr="00C31A63">
              <w:rPr>
                <w:rFonts w:ascii="Arial" w:hAnsi="Arial" w:cs="Arial"/>
                <w:b/>
                <w:bCs/>
              </w:rPr>
              <w:t>% (</w:t>
            </w:r>
            <w:r w:rsidRPr="00396604">
              <w:rPr>
                <w:rFonts w:ascii="Arial" w:hAnsi="Arial" w:cs="Arial"/>
                <w:b/>
                <w:bCs/>
                <w:i/>
                <w:iCs/>
              </w:rPr>
              <w:t>n</w:t>
            </w:r>
            <w:r w:rsidRPr="00C31A63">
              <w:rPr>
                <w:rFonts w:ascii="Arial" w:hAnsi="Arial" w:cs="Arial"/>
                <w:b/>
                <w:bCs/>
              </w:rPr>
              <w:t>)</w:t>
            </w:r>
          </w:p>
        </w:tc>
      </w:tr>
      <w:tr w:rsidR="003D5018" w:rsidRPr="00FA1591" w14:paraId="3CE9E83A" w14:textId="77777777" w:rsidTr="00363478">
        <w:trPr>
          <w:trHeight w:val="283"/>
          <w:jc w:val="center"/>
        </w:trPr>
        <w:tc>
          <w:tcPr>
            <w:tcW w:w="1980" w:type="dxa"/>
            <w:vMerge w:val="restart"/>
            <w:tcBorders>
              <w:top w:val="single" w:sz="4" w:space="0" w:color="auto"/>
              <w:left w:val="single" w:sz="4" w:space="0" w:color="auto"/>
              <w:right w:val="single" w:sz="4" w:space="0" w:color="auto"/>
            </w:tcBorders>
            <w:shd w:val="clear" w:color="auto" w:fill="auto"/>
            <w:vAlign w:val="center"/>
          </w:tcPr>
          <w:p w14:paraId="4E6AE0A8" w14:textId="77777777" w:rsidR="00363478" w:rsidRDefault="004C6990" w:rsidP="003D6ABC">
            <w:pPr>
              <w:pStyle w:val="MDPI42tablebody"/>
              <w:spacing w:line="240" w:lineRule="auto"/>
              <w:rPr>
                <w:rFonts w:ascii="Arial" w:hAnsi="Arial" w:cs="Arial"/>
              </w:rPr>
            </w:pPr>
            <w:r>
              <w:rPr>
                <w:rFonts w:ascii="Arial" w:hAnsi="Arial" w:cs="Arial"/>
              </w:rPr>
              <w:t xml:space="preserve">I eat fruit and veg </w:t>
            </w:r>
          </w:p>
          <w:p w14:paraId="739E1EF4" w14:textId="4DE1118B" w:rsidR="003D5018" w:rsidRPr="00FA1591" w:rsidRDefault="004C6990" w:rsidP="003D6ABC">
            <w:pPr>
              <w:pStyle w:val="MDPI42tablebody"/>
              <w:spacing w:line="240" w:lineRule="auto"/>
              <w:rPr>
                <w:rFonts w:ascii="Arial" w:hAnsi="Arial" w:cs="Arial"/>
                <w:color w:val="auto"/>
              </w:rPr>
            </w:pPr>
            <w:r>
              <w:rPr>
                <w:rFonts w:ascii="Arial" w:hAnsi="Arial" w:cs="Arial"/>
              </w:rPr>
              <w:t>2+ times a week</w:t>
            </w:r>
          </w:p>
        </w:tc>
        <w:tc>
          <w:tcPr>
            <w:tcW w:w="2910" w:type="dxa"/>
            <w:tcBorders>
              <w:top w:val="single" w:sz="4" w:space="0" w:color="auto"/>
              <w:left w:val="single" w:sz="4" w:space="0" w:color="auto"/>
              <w:bottom w:val="nil"/>
              <w:right w:val="nil"/>
            </w:tcBorders>
            <w:vAlign w:val="center"/>
          </w:tcPr>
          <w:p w14:paraId="14165979" w14:textId="77777777" w:rsidR="003D5018" w:rsidRPr="00D17E06" w:rsidRDefault="003D5018" w:rsidP="003D6ABC">
            <w:pPr>
              <w:pStyle w:val="MDPI42tablebody"/>
              <w:spacing w:line="240" w:lineRule="auto"/>
              <w:rPr>
                <w:rFonts w:ascii="Arial" w:hAnsi="Arial" w:cs="Arial"/>
                <w:i/>
                <w:iCs/>
              </w:rPr>
            </w:pPr>
            <w:r>
              <w:rPr>
                <w:rFonts w:ascii="Arial" w:hAnsi="Arial" w:cs="Arial"/>
                <w:i/>
                <w:iCs/>
              </w:rPr>
              <w:t>n</w:t>
            </w:r>
          </w:p>
        </w:tc>
        <w:tc>
          <w:tcPr>
            <w:tcW w:w="1610" w:type="dxa"/>
            <w:tcBorders>
              <w:top w:val="single" w:sz="4" w:space="0" w:color="auto"/>
              <w:left w:val="nil"/>
              <w:bottom w:val="nil"/>
              <w:right w:val="nil"/>
            </w:tcBorders>
            <w:shd w:val="clear" w:color="auto" w:fill="auto"/>
            <w:vAlign w:val="center"/>
          </w:tcPr>
          <w:p w14:paraId="387340E9" w14:textId="77777777" w:rsidR="003D5018" w:rsidRDefault="003D5018" w:rsidP="003D6ABC">
            <w:pPr>
              <w:pStyle w:val="MDPI42tablebody"/>
              <w:spacing w:line="240" w:lineRule="auto"/>
              <w:rPr>
                <w:rFonts w:ascii="Arial" w:hAnsi="Arial" w:cs="Arial"/>
                <w:bCs/>
                <w:color w:val="auto"/>
              </w:rPr>
            </w:pPr>
            <w:r>
              <w:rPr>
                <w:rFonts w:ascii="Arial" w:hAnsi="Arial" w:cs="Arial"/>
                <w:bCs/>
                <w:color w:val="auto"/>
              </w:rPr>
              <w:t>83</w:t>
            </w:r>
          </w:p>
        </w:tc>
        <w:tc>
          <w:tcPr>
            <w:tcW w:w="0" w:type="auto"/>
            <w:tcBorders>
              <w:top w:val="single" w:sz="4" w:space="0" w:color="auto"/>
              <w:left w:val="nil"/>
              <w:bottom w:val="nil"/>
              <w:right w:val="single" w:sz="4" w:space="0" w:color="auto"/>
            </w:tcBorders>
            <w:vAlign w:val="center"/>
          </w:tcPr>
          <w:p w14:paraId="388E0F33" w14:textId="77777777" w:rsidR="003D5018" w:rsidRPr="00FA1591" w:rsidRDefault="003D5018" w:rsidP="003D6ABC">
            <w:pPr>
              <w:pStyle w:val="MDPI42tablebody"/>
              <w:spacing w:line="240" w:lineRule="auto"/>
              <w:rPr>
                <w:rFonts w:ascii="Arial" w:hAnsi="Arial" w:cs="Arial"/>
                <w:bCs/>
                <w:color w:val="auto"/>
              </w:rPr>
            </w:pPr>
            <w:r>
              <w:rPr>
                <w:rFonts w:ascii="Arial" w:hAnsi="Arial" w:cs="Arial"/>
                <w:bCs/>
                <w:color w:val="auto"/>
              </w:rPr>
              <w:t>38</w:t>
            </w:r>
          </w:p>
        </w:tc>
      </w:tr>
      <w:tr w:rsidR="003D5018" w:rsidRPr="00D17E06" w14:paraId="689FF855"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747EC498" w14:textId="77777777" w:rsidR="003D5018" w:rsidRPr="00D17E06" w:rsidRDefault="003D5018" w:rsidP="003D6ABC">
            <w:pPr>
              <w:pStyle w:val="MDPI42tablebody"/>
              <w:spacing w:line="240" w:lineRule="auto"/>
              <w:rPr>
                <w:rFonts w:ascii="Arial" w:hAnsi="Arial" w:cs="Arial"/>
                <w:color w:val="auto"/>
              </w:rPr>
            </w:pPr>
          </w:p>
        </w:tc>
        <w:tc>
          <w:tcPr>
            <w:tcW w:w="2910" w:type="dxa"/>
            <w:tcBorders>
              <w:top w:val="nil"/>
              <w:left w:val="single" w:sz="4" w:space="0" w:color="auto"/>
              <w:bottom w:val="nil"/>
              <w:right w:val="nil"/>
            </w:tcBorders>
            <w:vAlign w:val="center"/>
          </w:tcPr>
          <w:p w14:paraId="3E48FF05" w14:textId="13346252" w:rsidR="003D5018" w:rsidRPr="00D17E06" w:rsidRDefault="003B5B60" w:rsidP="003D6ABC">
            <w:pPr>
              <w:pStyle w:val="MDPI42tablebody"/>
              <w:spacing w:line="240" w:lineRule="auto"/>
              <w:rPr>
                <w:rFonts w:ascii="Arial" w:hAnsi="Arial" w:cs="Arial"/>
                <w:color w:val="auto"/>
              </w:rPr>
            </w:pPr>
            <w:r>
              <w:rPr>
                <w:rFonts w:ascii="Arial" w:hAnsi="Arial" w:cs="Arial"/>
              </w:rPr>
              <w:t>Yes</w:t>
            </w:r>
          </w:p>
        </w:tc>
        <w:tc>
          <w:tcPr>
            <w:tcW w:w="1610" w:type="dxa"/>
            <w:tcBorders>
              <w:top w:val="nil"/>
              <w:left w:val="nil"/>
              <w:bottom w:val="nil"/>
              <w:right w:val="nil"/>
            </w:tcBorders>
            <w:shd w:val="clear" w:color="auto" w:fill="auto"/>
            <w:vAlign w:val="center"/>
          </w:tcPr>
          <w:p w14:paraId="116C29C7" w14:textId="77777777" w:rsidR="003D5018" w:rsidRPr="00DA4926" w:rsidRDefault="003D5018" w:rsidP="003D6ABC">
            <w:pPr>
              <w:pStyle w:val="MDPI42tablebody"/>
              <w:spacing w:line="240" w:lineRule="auto"/>
              <w:rPr>
                <w:rFonts w:ascii="Arial" w:hAnsi="Arial" w:cs="Arial"/>
                <w:bCs/>
                <w:color w:val="auto"/>
              </w:rPr>
            </w:pPr>
            <w:r>
              <w:rPr>
                <w:rFonts w:ascii="Arial" w:hAnsi="Arial" w:cs="Arial"/>
                <w:bCs/>
                <w:color w:val="auto"/>
              </w:rPr>
              <w:t>95.2 (79)</w:t>
            </w:r>
          </w:p>
        </w:tc>
        <w:tc>
          <w:tcPr>
            <w:tcW w:w="0" w:type="auto"/>
            <w:tcBorders>
              <w:top w:val="nil"/>
              <w:left w:val="nil"/>
              <w:bottom w:val="nil"/>
              <w:right w:val="single" w:sz="4" w:space="0" w:color="auto"/>
            </w:tcBorders>
            <w:vAlign w:val="center"/>
          </w:tcPr>
          <w:p w14:paraId="7D8B6B4A" w14:textId="77777777" w:rsidR="003D5018" w:rsidRPr="00D17E06" w:rsidRDefault="003D5018" w:rsidP="003D6ABC">
            <w:pPr>
              <w:pStyle w:val="MDPI42tablebody"/>
              <w:spacing w:line="240" w:lineRule="auto"/>
              <w:rPr>
                <w:rFonts w:ascii="Arial" w:hAnsi="Arial" w:cs="Arial"/>
                <w:bCs/>
                <w:color w:val="auto"/>
                <w:highlight w:val="yellow"/>
              </w:rPr>
            </w:pPr>
            <w:r>
              <w:rPr>
                <w:rFonts w:ascii="Arial" w:hAnsi="Arial" w:cs="Arial"/>
                <w:bCs/>
                <w:color w:val="auto"/>
              </w:rPr>
              <w:t>86.8</w:t>
            </w:r>
            <w:r w:rsidRPr="00D17E06">
              <w:rPr>
                <w:rFonts w:ascii="Arial" w:hAnsi="Arial" w:cs="Arial"/>
                <w:bCs/>
                <w:color w:val="auto"/>
              </w:rPr>
              <w:t xml:space="preserve"> (</w:t>
            </w:r>
            <w:r>
              <w:rPr>
                <w:rFonts w:ascii="Arial" w:hAnsi="Arial" w:cs="Arial"/>
                <w:bCs/>
                <w:color w:val="auto"/>
              </w:rPr>
              <w:t>33</w:t>
            </w:r>
            <w:r w:rsidRPr="00D17E06">
              <w:rPr>
                <w:rFonts w:ascii="Arial" w:hAnsi="Arial" w:cs="Arial"/>
                <w:bCs/>
                <w:color w:val="auto"/>
              </w:rPr>
              <w:t>)</w:t>
            </w:r>
          </w:p>
        </w:tc>
      </w:tr>
      <w:tr w:rsidR="003D5018" w:rsidRPr="00D17E06" w14:paraId="0DBB9DF0"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5C06B7DC" w14:textId="77777777" w:rsidR="003D5018" w:rsidRPr="00DA4926" w:rsidRDefault="003D5018" w:rsidP="003D6ABC">
            <w:pPr>
              <w:pStyle w:val="MDPI42tablebody"/>
              <w:spacing w:line="240" w:lineRule="auto"/>
              <w:rPr>
                <w:rFonts w:ascii="Arial" w:hAnsi="Arial" w:cs="Arial"/>
                <w:color w:val="auto"/>
              </w:rPr>
            </w:pPr>
          </w:p>
        </w:tc>
        <w:tc>
          <w:tcPr>
            <w:tcW w:w="2910" w:type="dxa"/>
            <w:tcBorders>
              <w:top w:val="nil"/>
              <w:left w:val="single" w:sz="4" w:space="0" w:color="auto"/>
              <w:bottom w:val="nil"/>
              <w:right w:val="nil"/>
            </w:tcBorders>
            <w:vAlign w:val="center"/>
          </w:tcPr>
          <w:p w14:paraId="08C84ABE" w14:textId="32C5FACF" w:rsidR="003D5018" w:rsidRPr="00FA1591" w:rsidRDefault="003B5B60" w:rsidP="003D6ABC">
            <w:pPr>
              <w:pStyle w:val="MDPI42tablebody"/>
              <w:spacing w:line="240" w:lineRule="auto"/>
              <w:rPr>
                <w:rFonts w:ascii="Arial" w:hAnsi="Arial" w:cs="Arial"/>
                <w:color w:val="auto"/>
              </w:rPr>
            </w:pPr>
            <w:r>
              <w:rPr>
                <w:rFonts w:ascii="Arial" w:hAnsi="Arial" w:cs="Arial"/>
                <w:color w:val="auto"/>
              </w:rPr>
              <w:t>No</w:t>
            </w:r>
          </w:p>
        </w:tc>
        <w:tc>
          <w:tcPr>
            <w:tcW w:w="1610" w:type="dxa"/>
            <w:tcBorders>
              <w:top w:val="nil"/>
              <w:left w:val="nil"/>
              <w:bottom w:val="nil"/>
              <w:right w:val="nil"/>
            </w:tcBorders>
            <w:shd w:val="clear" w:color="auto" w:fill="auto"/>
            <w:vAlign w:val="center"/>
          </w:tcPr>
          <w:p w14:paraId="06E80A02" w14:textId="77777777" w:rsidR="003D5018" w:rsidRPr="00DA4926" w:rsidRDefault="003D5018" w:rsidP="003D6ABC">
            <w:pPr>
              <w:pStyle w:val="MDPI42tablebody"/>
              <w:spacing w:line="240" w:lineRule="auto"/>
              <w:rPr>
                <w:rFonts w:ascii="Arial" w:hAnsi="Arial" w:cs="Arial"/>
                <w:bCs/>
                <w:color w:val="auto"/>
              </w:rPr>
            </w:pPr>
            <w:r>
              <w:rPr>
                <w:rFonts w:ascii="Arial" w:hAnsi="Arial" w:cs="Arial"/>
                <w:bCs/>
                <w:color w:val="auto"/>
              </w:rPr>
              <w:t>4.8 (4)</w:t>
            </w:r>
          </w:p>
        </w:tc>
        <w:tc>
          <w:tcPr>
            <w:tcW w:w="0" w:type="auto"/>
            <w:tcBorders>
              <w:top w:val="nil"/>
              <w:left w:val="nil"/>
              <w:bottom w:val="nil"/>
              <w:right w:val="single" w:sz="4" w:space="0" w:color="auto"/>
            </w:tcBorders>
            <w:vAlign w:val="center"/>
          </w:tcPr>
          <w:p w14:paraId="0ED49DEF" w14:textId="77777777" w:rsidR="003D5018" w:rsidRPr="00D17E06" w:rsidRDefault="003D5018" w:rsidP="003D6ABC">
            <w:pPr>
              <w:pStyle w:val="MDPI42tablebody"/>
              <w:spacing w:line="240" w:lineRule="auto"/>
              <w:rPr>
                <w:rFonts w:ascii="Arial" w:hAnsi="Arial" w:cs="Arial"/>
                <w:bCs/>
                <w:color w:val="auto"/>
              </w:rPr>
            </w:pPr>
            <w:r>
              <w:rPr>
                <w:rFonts w:ascii="Arial" w:hAnsi="Arial" w:cs="Arial"/>
                <w:bCs/>
                <w:color w:val="auto"/>
              </w:rPr>
              <w:t>13.2</w:t>
            </w:r>
            <w:r w:rsidRPr="00D17E06">
              <w:rPr>
                <w:rFonts w:ascii="Arial" w:hAnsi="Arial" w:cs="Arial"/>
                <w:bCs/>
                <w:color w:val="auto"/>
              </w:rPr>
              <w:t xml:space="preserve"> (5)</w:t>
            </w:r>
          </w:p>
        </w:tc>
      </w:tr>
      <w:tr w:rsidR="003D5018" w:rsidRPr="00147ADC" w14:paraId="13EA495A" w14:textId="77777777" w:rsidTr="00363478">
        <w:trPr>
          <w:trHeight w:val="397"/>
          <w:jc w:val="center"/>
        </w:trPr>
        <w:tc>
          <w:tcPr>
            <w:tcW w:w="1980" w:type="dxa"/>
            <w:vMerge/>
            <w:tcBorders>
              <w:left w:val="single" w:sz="4" w:space="0" w:color="auto"/>
              <w:bottom w:val="single" w:sz="4" w:space="0" w:color="auto"/>
              <w:right w:val="single" w:sz="4" w:space="0" w:color="auto"/>
            </w:tcBorders>
            <w:shd w:val="clear" w:color="auto" w:fill="auto"/>
            <w:vAlign w:val="center"/>
          </w:tcPr>
          <w:p w14:paraId="71A6B7EE" w14:textId="77777777" w:rsidR="003D5018" w:rsidRPr="00DA4926" w:rsidRDefault="003D5018" w:rsidP="003D6ABC">
            <w:pPr>
              <w:pStyle w:val="MDPI42tablebody"/>
              <w:rPr>
                <w:rFonts w:ascii="Arial" w:hAnsi="Arial" w:cs="Arial"/>
                <w:color w:val="auto"/>
              </w:rPr>
            </w:pPr>
          </w:p>
        </w:tc>
        <w:tc>
          <w:tcPr>
            <w:tcW w:w="2910" w:type="dxa"/>
            <w:tcBorders>
              <w:top w:val="nil"/>
              <w:left w:val="single" w:sz="4" w:space="0" w:color="auto"/>
              <w:bottom w:val="single" w:sz="4" w:space="0" w:color="auto"/>
              <w:right w:val="nil"/>
            </w:tcBorders>
            <w:vAlign w:val="center"/>
          </w:tcPr>
          <w:p w14:paraId="23EB2B0F" w14:textId="77777777" w:rsidR="003D5018" w:rsidRPr="007761D7" w:rsidRDefault="003D5018" w:rsidP="003D6ABC">
            <w:pPr>
              <w:pStyle w:val="MDPI42tablebody"/>
              <w:rPr>
                <w:rFonts w:ascii="Arial" w:hAnsi="Arial" w:cs="Arial"/>
              </w:rPr>
            </w:pPr>
          </w:p>
        </w:tc>
        <w:tc>
          <w:tcPr>
            <w:tcW w:w="4133" w:type="dxa"/>
            <w:gridSpan w:val="2"/>
            <w:tcBorders>
              <w:top w:val="nil"/>
              <w:left w:val="nil"/>
              <w:bottom w:val="single" w:sz="4" w:space="0" w:color="auto"/>
              <w:right w:val="single" w:sz="4" w:space="0" w:color="auto"/>
            </w:tcBorders>
            <w:shd w:val="clear" w:color="auto" w:fill="auto"/>
            <w:vAlign w:val="center"/>
          </w:tcPr>
          <w:p w14:paraId="0FDFB332" w14:textId="72D7E2CD" w:rsidR="003D5018" w:rsidRPr="00396604" w:rsidRDefault="003D5018" w:rsidP="003D6ABC">
            <w:pPr>
              <w:pStyle w:val="MDPI42tablebody"/>
              <w:spacing w:line="240" w:lineRule="auto"/>
              <w:rPr>
                <w:rFonts w:ascii="Arial" w:hAnsi="Arial" w:cs="Arial"/>
                <w:bCs/>
                <w:color w:val="auto"/>
                <w:vertAlign w:val="superscript"/>
              </w:rPr>
            </w:pPr>
            <w:r w:rsidRPr="00D17E06">
              <w:rPr>
                <w:rFonts w:ascii="Arial" w:hAnsi="Arial" w:cs="Arial"/>
                <w:bCs/>
                <w:i/>
                <w:iCs/>
                <w:color w:val="auto"/>
              </w:rPr>
              <w:t xml:space="preserve">p </w:t>
            </w:r>
            <w:r w:rsidRPr="00D17E06">
              <w:rPr>
                <w:rFonts w:ascii="Arial" w:hAnsi="Arial" w:cs="Arial"/>
                <w:bCs/>
                <w:color w:val="auto"/>
              </w:rPr>
              <w:t>=</w:t>
            </w:r>
            <w:r w:rsidRPr="00D17E06">
              <w:rPr>
                <w:rFonts w:ascii="Arial" w:hAnsi="Arial" w:cs="Arial"/>
                <w:bCs/>
                <w:i/>
                <w:iCs/>
                <w:color w:val="auto"/>
              </w:rPr>
              <w:t xml:space="preserve"> </w:t>
            </w:r>
            <w:r>
              <w:rPr>
                <w:rFonts w:ascii="Arial" w:hAnsi="Arial" w:cs="Arial"/>
                <w:bCs/>
                <w:color w:val="auto"/>
              </w:rPr>
              <w:t>.</w:t>
            </w:r>
            <w:r w:rsidR="00E53CCC">
              <w:rPr>
                <w:rFonts w:ascii="Arial" w:hAnsi="Arial" w:cs="Arial"/>
                <w:bCs/>
                <w:color w:val="auto"/>
              </w:rPr>
              <w:t>137</w:t>
            </w:r>
            <w:r w:rsidR="00E53CCC">
              <w:rPr>
                <w:rFonts w:ascii="Arial" w:hAnsi="Arial" w:cs="Arial"/>
                <w:bCs/>
                <w:color w:val="auto"/>
                <w:vertAlign w:val="superscript"/>
              </w:rPr>
              <w:t>3</w:t>
            </w:r>
          </w:p>
        </w:tc>
      </w:tr>
      <w:tr w:rsidR="003D5018" w:rsidRPr="00116DD4" w14:paraId="49A7A594" w14:textId="77777777" w:rsidTr="00363478">
        <w:trPr>
          <w:trHeight w:val="283"/>
          <w:jc w:val="center"/>
        </w:trPr>
        <w:tc>
          <w:tcPr>
            <w:tcW w:w="1980" w:type="dxa"/>
            <w:vMerge w:val="restart"/>
            <w:tcBorders>
              <w:left w:val="single" w:sz="4" w:space="0" w:color="auto"/>
              <w:right w:val="single" w:sz="4" w:space="0" w:color="auto"/>
            </w:tcBorders>
            <w:shd w:val="clear" w:color="auto" w:fill="auto"/>
            <w:vAlign w:val="center"/>
          </w:tcPr>
          <w:p w14:paraId="3C045663" w14:textId="77777777" w:rsidR="00363478" w:rsidRDefault="004C6990" w:rsidP="009F7AA1">
            <w:pPr>
              <w:pStyle w:val="MDPI42tablebody"/>
              <w:spacing w:line="240" w:lineRule="auto"/>
              <w:rPr>
                <w:rFonts w:ascii="Arial" w:hAnsi="Arial" w:cs="Arial"/>
                <w:bCs/>
                <w:color w:val="auto"/>
              </w:rPr>
            </w:pPr>
            <w:r>
              <w:rPr>
                <w:rFonts w:ascii="Arial" w:hAnsi="Arial" w:cs="Arial"/>
                <w:bCs/>
                <w:color w:val="auto"/>
              </w:rPr>
              <w:t xml:space="preserve">I eat breakfast </w:t>
            </w:r>
            <w:r w:rsidRPr="00C31A63">
              <w:rPr>
                <w:rFonts w:ascii="Arial" w:hAnsi="Arial" w:cs="Arial"/>
                <w:bCs/>
                <w:color w:val="auto"/>
              </w:rPr>
              <w:t>daily</w:t>
            </w:r>
            <w:r>
              <w:rPr>
                <w:rFonts w:ascii="Arial" w:hAnsi="Arial" w:cs="Arial"/>
                <w:bCs/>
                <w:color w:val="auto"/>
              </w:rPr>
              <w:t xml:space="preserve"> </w:t>
            </w:r>
          </w:p>
          <w:p w14:paraId="0D1F0C85" w14:textId="7C113AA9" w:rsidR="003D5018" w:rsidRPr="00DA4926" w:rsidRDefault="004C6990" w:rsidP="009F7AA1">
            <w:pPr>
              <w:pStyle w:val="MDPI42tablebody"/>
              <w:spacing w:line="240" w:lineRule="auto"/>
              <w:rPr>
                <w:rFonts w:ascii="Arial" w:hAnsi="Arial" w:cs="Arial"/>
                <w:color w:val="auto"/>
              </w:rPr>
            </w:pPr>
            <w:r>
              <w:rPr>
                <w:rFonts w:ascii="Arial" w:hAnsi="Arial" w:cs="Arial"/>
                <w:bCs/>
                <w:color w:val="auto"/>
              </w:rPr>
              <w:t>or</w:t>
            </w:r>
            <w:r w:rsidRPr="00C31A63">
              <w:rPr>
                <w:rFonts w:ascii="Arial" w:hAnsi="Arial" w:cs="Arial"/>
                <w:bCs/>
                <w:color w:val="auto"/>
              </w:rPr>
              <w:t xml:space="preserve"> most days</w:t>
            </w:r>
          </w:p>
        </w:tc>
        <w:tc>
          <w:tcPr>
            <w:tcW w:w="2910" w:type="dxa"/>
            <w:tcBorders>
              <w:top w:val="single" w:sz="4" w:space="0" w:color="auto"/>
              <w:left w:val="single" w:sz="4" w:space="0" w:color="auto"/>
              <w:bottom w:val="nil"/>
              <w:right w:val="nil"/>
            </w:tcBorders>
            <w:vAlign w:val="center"/>
          </w:tcPr>
          <w:p w14:paraId="7B300894" w14:textId="77777777" w:rsidR="003D5018" w:rsidRDefault="003D5018" w:rsidP="003D6ABC">
            <w:pPr>
              <w:pStyle w:val="MDPI42tablebody"/>
              <w:spacing w:line="240" w:lineRule="auto"/>
              <w:rPr>
                <w:rFonts w:ascii="Arial" w:hAnsi="Arial" w:cs="Arial"/>
                <w:bCs/>
                <w:i/>
                <w:iCs/>
                <w:color w:val="auto"/>
              </w:rPr>
            </w:pPr>
            <w:r>
              <w:rPr>
                <w:rFonts w:ascii="Arial" w:hAnsi="Arial" w:cs="Arial"/>
                <w:bCs/>
                <w:i/>
                <w:iCs/>
                <w:color w:val="auto"/>
              </w:rPr>
              <w:t>n</w:t>
            </w:r>
          </w:p>
        </w:tc>
        <w:tc>
          <w:tcPr>
            <w:tcW w:w="1610" w:type="dxa"/>
            <w:tcBorders>
              <w:top w:val="single" w:sz="4" w:space="0" w:color="auto"/>
              <w:left w:val="nil"/>
              <w:bottom w:val="nil"/>
              <w:right w:val="nil"/>
            </w:tcBorders>
            <w:vAlign w:val="center"/>
          </w:tcPr>
          <w:p w14:paraId="7CC613CB" w14:textId="77777777" w:rsidR="003D5018" w:rsidRPr="00C31A63" w:rsidRDefault="003D5018" w:rsidP="003D6ABC">
            <w:pPr>
              <w:pStyle w:val="MDPI42tablebody"/>
              <w:spacing w:line="240" w:lineRule="auto"/>
              <w:rPr>
                <w:rFonts w:ascii="Arial" w:hAnsi="Arial" w:cs="Arial"/>
                <w:bCs/>
                <w:color w:val="auto"/>
              </w:rPr>
            </w:pPr>
            <w:r w:rsidRPr="00C31A63">
              <w:rPr>
                <w:rFonts w:ascii="Arial" w:hAnsi="Arial" w:cs="Arial"/>
                <w:bCs/>
                <w:color w:val="auto"/>
              </w:rPr>
              <w:t>83</w:t>
            </w:r>
          </w:p>
        </w:tc>
        <w:tc>
          <w:tcPr>
            <w:tcW w:w="2523" w:type="dxa"/>
            <w:tcBorders>
              <w:top w:val="single" w:sz="4" w:space="0" w:color="auto"/>
              <w:left w:val="nil"/>
              <w:bottom w:val="nil"/>
              <w:right w:val="single" w:sz="4" w:space="0" w:color="auto"/>
            </w:tcBorders>
            <w:vAlign w:val="center"/>
          </w:tcPr>
          <w:p w14:paraId="55F240AA" w14:textId="77777777" w:rsidR="003D5018" w:rsidRPr="00C31A63" w:rsidRDefault="003D5018" w:rsidP="003D6ABC">
            <w:pPr>
              <w:pStyle w:val="MDPI42tablebody"/>
              <w:spacing w:line="240" w:lineRule="auto"/>
              <w:rPr>
                <w:rFonts w:ascii="Arial" w:hAnsi="Arial" w:cs="Arial"/>
                <w:bCs/>
                <w:color w:val="auto"/>
              </w:rPr>
            </w:pPr>
            <w:r w:rsidRPr="00C31A63">
              <w:rPr>
                <w:rFonts w:ascii="Arial" w:hAnsi="Arial" w:cs="Arial"/>
                <w:bCs/>
                <w:color w:val="auto"/>
              </w:rPr>
              <w:t>38</w:t>
            </w:r>
          </w:p>
        </w:tc>
      </w:tr>
      <w:tr w:rsidR="003D5018" w:rsidRPr="00116DD4" w14:paraId="28C0AF32"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3F880737" w14:textId="77777777" w:rsidR="003D5018" w:rsidRPr="00DA4926" w:rsidRDefault="003D5018" w:rsidP="003D6ABC">
            <w:pPr>
              <w:pStyle w:val="MDPI42tablebody"/>
              <w:rPr>
                <w:rFonts w:ascii="Arial" w:hAnsi="Arial" w:cs="Arial"/>
                <w:color w:val="auto"/>
              </w:rPr>
            </w:pPr>
          </w:p>
        </w:tc>
        <w:tc>
          <w:tcPr>
            <w:tcW w:w="2910" w:type="dxa"/>
            <w:tcBorders>
              <w:top w:val="nil"/>
              <w:left w:val="single" w:sz="4" w:space="0" w:color="auto"/>
              <w:bottom w:val="nil"/>
              <w:right w:val="nil"/>
            </w:tcBorders>
            <w:vAlign w:val="center"/>
          </w:tcPr>
          <w:p w14:paraId="6089AAC3" w14:textId="745702F8" w:rsidR="003D5018" w:rsidRPr="00C31A63" w:rsidRDefault="003B5B60" w:rsidP="003D6ABC">
            <w:pPr>
              <w:pStyle w:val="MDPI42tablebody"/>
              <w:spacing w:line="240" w:lineRule="auto"/>
              <w:rPr>
                <w:rFonts w:ascii="Arial" w:hAnsi="Arial" w:cs="Arial"/>
                <w:bCs/>
                <w:color w:val="auto"/>
              </w:rPr>
            </w:pPr>
            <w:r>
              <w:rPr>
                <w:rFonts w:ascii="Arial" w:hAnsi="Arial" w:cs="Arial"/>
                <w:bCs/>
                <w:color w:val="auto"/>
              </w:rPr>
              <w:t>Yes</w:t>
            </w:r>
          </w:p>
        </w:tc>
        <w:tc>
          <w:tcPr>
            <w:tcW w:w="1610" w:type="dxa"/>
            <w:tcBorders>
              <w:top w:val="nil"/>
              <w:left w:val="nil"/>
              <w:bottom w:val="nil"/>
              <w:right w:val="nil"/>
            </w:tcBorders>
            <w:vAlign w:val="center"/>
          </w:tcPr>
          <w:p w14:paraId="1C68D641" w14:textId="77777777" w:rsidR="003D5018" w:rsidRPr="00C31A63" w:rsidRDefault="003D5018" w:rsidP="003D6ABC">
            <w:pPr>
              <w:pStyle w:val="MDPI42tablebody"/>
              <w:spacing w:line="240" w:lineRule="auto"/>
              <w:rPr>
                <w:rFonts w:ascii="Arial" w:hAnsi="Arial" w:cs="Arial"/>
                <w:bCs/>
                <w:color w:val="auto"/>
              </w:rPr>
            </w:pPr>
            <w:r w:rsidRPr="00C31A63">
              <w:rPr>
                <w:rFonts w:ascii="Arial" w:hAnsi="Arial" w:cs="Arial"/>
                <w:bCs/>
                <w:color w:val="auto"/>
              </w:rPr>
              <w:t xml:space="preserve">79.5 </w:t>
            </w:r>
            <w:r>
              <w:rPr>
                <w:rFonts w:ascii="Arial" w:hAnsi="Arial" w:cs="Arial"/>
                <w:bCs/>
                <w:color w:val="auto"/>
              </w:rPr>
              <w:t>(</w:t>
            </w:r>
            <w:r w:rsidRPr="00C31A63">
              <w:rPr>
                <w:rFonts w:ascii="Arial" w:hAnsi="Arial" w:cs="Arial"/>
                <w:bCs/>
                <w:color w:val="auto"/>
              </w:rPr>
              <w:t>66</w:t>
            </w:r>
            <w:r>
              <w:rPr>
                <w:rFonts w:ascii="Arial" w:hAnsi="Arial" w:cs="Arial"/>
                <w:bCs/>
                <w:color w:val="auto"/>
              </w:rPr>
              <w:t>)</w:t>
            </w:r>
          </w:p>
        </w:tc>
        <w:tc>
          <w:tcPr>
            <w:tcW w:w="2523" w:type="dxa"/>
            <w:tcBorders>
              <w:top w:val="nil"/>
              <w:left w:val="nil"/>
              <w:bottom w:val="nil"/>
              <w:right w:val="single" w:sz="4" w:space="0" w:color="auto"/>
            </w:tcBorders>
            <w:vAlign w:val="center"/>
          </w:tcPr>
          <w:p w14:paraId="7CF0462A" w14:textId="5B371F71" w:rsidR="003D5018" w:rsidRPr="00C31A63" w:rsidRDefault="003D5018" w:rsidP="003D6ABC">
            <w:pPr>
              <w:pStyle w:val="MDPI42tablebody"/>
              <w:spacing w:line="240" w:lineRule="auto"/>
              <w:rPr>
                <w:rFonts w:ascii="Arial" w:hAnsi="Arial" w:cs="Arial"/>
                <w:bCs/>
                <w:color w:val="auto"/>
              </w:rPr>
            </w:pPr>
            <w:r w:rsidRPr="00C31A63">
              <w:rPr>
                <w:rFonts w:ascii="Arial" w:hAnsi="Arial" w:cs="Arial"/>
                <w:bCs/>
                <w:color w:val="auto"/>
              </w:rPr>
              <w:t xml:space="preserve">71.1 </w:t>
            </w:r>
            <w:r>
              <w:rPr>
                <w:rFonts w:ascii="Arial" w:hAnsi="Arial" w:cs="Arial"/>
                <w:bCs/>
                <w:color w:val="auto"/>
              </w:rPr>
              <w:t>(</w:t>
            </w:r>
            <w:r w:rsidRPr="00C31A63">
              <w:rPr>
                <w:rFonts w:ascii="Arial" w:hAnsi="Arial" w:cs="Arial"/>
                <w:bCs/>
                <w:color w:val="auto"/>
              </w:rPr>
              <w:t>27</w:t>
            </w:r>
            <w:r>
              <w:rPr>
                <w:rFonts w:ascii="Arial" w:hAnsi="Arial" w:cs="Arial"/>
                <w:bCs/>
                <w:color w:val="auto"/>
              </w:rPr>
              <w:t>)</w:t>
            </w:r>
          </w:p>
        </w:tc>
      </w:tr>
      <w:tr w:rsidR="003D5018" w:rsidRPr="00116DD4" w14:paraId="7628A819"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030DE769" w14:textId="77777777" w:rsidR="003D5018" w:rsidRPr="00DA4926" w:rsidRDefault="003D5018" w:rsidP="003D6ABC">
            <w:pPr>
              <w:pStyle w:val="MDPI42tablebody"/>
              <w:rPr>
                <w:rFonts w:ascii="Arial" w:hAnsi="Arial" w:cs="Arial"/>
                <w:color w:val="auto"/>
              </w:rPr>
            </w:pPr>
          </w:p>
        </w:tc>
        <w:tc>
          <w:tcPr>
            <w:tcW w:w="2910" w:type="dxa"/>
            <w:tcBorders>
              <w:top w:val="nil"/>
              <w:left w:val="single" w:sz="4" w:space="0" w:color="auto"/>
              <w:bottom w:val="nil"/>
              <w:right w:val="nil"/>
            </w:tcBorders>
            <w:vAlign w:val="center"/>
          </w:tcPr>
          <w:p w14:paraId="47735D3E" w14:textId="652702AF" w:rsidR="003D5018" w:rsidRPr="00C31A63" w:rsidRDefault="003B5B60" w:rsidP="003D6ABC">
            <w:pPr>
              <w:pStyle w:val="MDPI42tablebody"/>
              <w:spacing w:line="240" w:lineRule="auto"/>
              <w:rPr>
                <w:rFonts w:ascii="Arial" w:hAnsi="Arial" w:cs="Arial"/>
                <w:bCs/>
                <w:color w:val="auto"/>
              </w:rPr>
            </w:pPr>
            <w:r>
              <w:rPr>
                <w:rFonts w:ascii="Arial" w:hAnsi="Arial" w:cs="Arial"/>
                <w:bCs/>
                <w:color w:val="auto"/>
              </w:rPr>
              <w:t>No</w:t>
            </w:r>
          </w:p>
        </w:tc>
        <w:tc>
          <w:tcPr>
            <w:tcW w:w="1610" w:type="dxa"/>
            <w:tcBorders>
              <w:top w:val="nil"/>
              <w:left w:val="nil"/>
              <w:bottom w:val="nil"/>
              <w:right w:val="nil"/>
            </w:tcBorders>
            <w:vAlign w:val="center"/>
          </w:tcPr>
          <w:p w14:paraId="2FCCF2E9" w14:textId="77777777" w:rsidR="003D5018" w:rsidRPr="00C31A63" w:rsidRDefault="003D5018" w:rsidP="003D6ABC">
            <w:pPr>
              <w:pStyle w:val="MDPI42tablebody"/>
              <w:spacing w:line="240" w:lineRule="auto"/>
              <w:rPr>
                <w:rFonts w:ascii="Arial" w:hAnsi="Arial" w:cs="Arial"/>
                <w:bCs/>
                <w:color w:val="auto"/>
              </w:rPr>
            </w:pPr>
            <w:r>
              <w:rPr>
                <w:rFonts w:ascii="Arial" w:hAnsi="Arial" w:cs="Arial"/>
                <w:bCs/>
                <w:color w:val="auto"/>
              </w:rPr>
              <w:t>20.5 (17)</w:t>
            </w:r>
          </w:p>
        </w:tc>
        <w:tc>
          <w:tcPr>
            <w:tcW w:w="2523" w:type="dxa"/>
            <w:tcBorders>
              <w:top w:val="nil"/>
              <w:left w:val="nil"/>
              <w:bottom w:val="nil"/>
              <w:right w:val="single" w:sz="4" w:space="0" w:color="auto"/>
            </w:tcBorders>
            <w:vAlign w:val="center"/>
          </w:tcPr>
          <w:p w14:paraId="648FA7E3" w14:textId="77777777" w:rsidR="003D5018" w:rsidRPr="00C31A63" w:rsidRDefault="003D5018" w:rsidP="003D6ABC">
            <w:pPr>
              <w:pStyle w:val="MDPI42tablebody"/>
              <w:spacing w:line="240" w:lineRule="auto"/>
              <w:rPr>
                <w:rFonts w:ascii="Arial" w:hAnsi="Arial" w:cs="Arial"/>
                <w:bCs/>
                <w:color w:val="auto"/>
              </w:rPr>
            </w:pPr>
            <w:r>
              <w:rPr>
                <w:rFonts w:ascii="Arial" w:hAnsi="Arial" w:cs="Arial"/>
                <w:bCs/>
                <w:color w:val="auto"/>
              </w:rPr>
              <w:t>28.9 (11)</w:t>
            </w:r>
          </w:p>
        </w:tc>
      </w:tr>
      <w:tr w:rsidR="003D5018" w:rsidRPr="00116DD4" w14:paraId="19EAF7EE" w14:textId="77777777" w:rsidTr="00363478">
        <w:trPr>
          <w:trHeight w:val="750"/>
          <w:jc w:val="center"/>
        </w:trPr>
        <w:tc>
          <w:tcPr>
            <w:tcW w:w="1980" w:type="dxa"/>
            <w:vMerge/>
            <w:tcBorders>
              <w:left w:val="single" w:sz="4" w:space="0" w:color="auto"/>
              <w:right w:val="single" w:sz="4" w:space="0" w:color="auto"/>
            </w:tcBorders>
            <w:shd w:val="clear" w:color="auto" w:fill="auto"/>
            <w:vAlign w:val="center"/>
          </w:tcPr>
          <w:p w14:paraId="10C5B1DC" w14:textId="77777777" w:rsidR="003D5018" w:rsidRPr="00DA4926" w:rsidRDefault="003D5018" w:rsidP="003D6ABC">
            <w:pPr>
              <w:pStyle w:val="MDPI42tablebody"/>
              <w:rPr>
                <w:rFonts w:ascii="Arial" w:hAnsi="Arial" w:cs="Arial"/>
                <w:color w:val="auto"/>
              </w:rPr>
            </w:pPr>
          </w:p>
        </w:tc>
        <w:tc>
          <w:tcPr>
            <w:tcW w:w="2910" w:type="dxa"/>
            <w:tcBorders>
              <w:top w:val="nil"/>
              <w:left w:val="single" w:sz="4" w:space="0" w:color="auto"/>
              <w:right w:val="nil"/>
            </w:tcBorders>
            <w:vAlign w:val="center"/>
          </w:tcPr>
          <w:p w14:paraId="0B44F242" w14:textId="77777777" w:rsidR="003D5018" w:rsidRDefault="003D5018" w:rsidP="003D6ABC">
            <w:pPr>
              <w:pStyle w:val="MDPI42tablebody"/>
              <w:spacing w:line="240" w:lineRule="auto"/>
              <w:rPr>
                <w:rFonts w:ascii="Arial" w:hAnsi="Arial" w:cs="Arial"/>
                <w:bCs/>
                <w:i/>
                <w:iCs/>
                <w:color w:val="auto"/>
              </w:rPr>
            </w:pPr>
          </w:p>
        </w:tc>
        <w:tc>
          <w:tcPr>
            <w:tcW w:w="4133" w:type="dxa"/>
            <w:gridSpan w:val="2"/>
            <w:tcBorders>
              <w:top w:val="nil"/>
              <w:left w:val="nil"/>
              <w:right w:val="single" w:sz="4" w:space="0" w:color="auto"/>
            </w:tcBorders>
            <w:vAlign w:val="center"/>
          </w:tcPr>
          <w:p w14:paraId="6F0E7D54" w14:textId="5445891F" w:rsidR="003D5018" w:rsidRDefault="003D5018" w:rsidP="003D6ABC">
            <w:pPr>
              <w:pStyle w:val="MDPI42tablebody"/>
              <w:spacing w:line="240" w:lineRule="auto"/>
              <w:rPr>
                <w:rFonts w:ascii="Arial" w:hAnsi="Arial" w:cs="Arial"/>
                <w:bCs/>
                <w:i/>
                <w:iCs/>
                <w:color w:val="auto"/>
              </w:rPr>
            </w:pPr>
            <w:r w:rsidRPr="00FC1682">
              <w:rPr>
                <w:rFonts w:ascii="Arial" w:hAnsi="Arial" w:cs="Arial"/>
                <w:bCs/>
                <w:i/>
                <w:iCs/>
                <w:color w:val="auto"/>
              </w:rPr>
              <w:t>χ2 (2, 12</w:t>
            </w:r>
            <w:r>
              <w:rPr>
                <w:rFonts w:ascii="Arial" w:hAnsi="Arial" w:cs="Arial"/>
                <w:bCs/>
                <w:i/>
                <w:iCs/>
                <w:color w:val="auto"/>
              </w:rPr>
              <w:t>1</w:t>
            </w:r>
            <w:r w:rsidRPr="00FC1682">
              <w:rPr>
                <w:rFonts w:ascii="Arial" w:hAnsi="Arial" w:cs="Arial"/>
                <w:bCs/>
                <w:i/>
                <w:iCs/>
                <w:color w:val="auto"/>
              </w:rPr>
              <w:t xml:space="preserve">) = </w:t>
            </w:r>
            <w:r w:rsidRPr="00396604">
              <w:rPr>
                <w:rFonts w:ascii="Arial" w:hAnsi="Arial" w:cs="Arial"/>
                <w:bCs/>
                <w:color w:val="auto"/>
              </w:rPr>
              <w:t>1.05</w:t>
            </w:r>
            <w:r w:rsidRPr="00FC1682">
              <w:rPr>
                <w:rFonts w:ascii="Arial" w:hAnsi="Arial" w:cs="Arial"/>
                <w:bCs/>
                <w:i/>
                <w:iCs/>
                <w:color w:val="auto"/>
              </w:rPr>
              <w:t xml:space="preserve">, p = </w:t>
            </w:r>
            <w:r w:rsidRPr="00396604">
              <w:rPr>
                <w:rFonts w:ascii="Arial" w:hAnsi="Arial" w:cs="Arial"/>
                <w:bCs/>
                <w:color w:val="auto"/>
              </w:rPr>
              <w:t>.305</w:t>
            </w:r>
            <w:r w:rsidRPr="00FC1682">
              <w:rPr>
                <w:rFonts w:ascii="Arial" w:hAnsi="Arial" w:cs="Arial"/>
                <w:bCs/>
                <w:i/>
                <w:iCs/>
                <w:color w:val="auto"/>
              </w:rPr>
              <w:t xml:space="preserve">, </w:t>
            </w:r>
            <w:r w:rsidRPr="00164580">
              <w:rPr>
                <w:rFonts w:ascii="Arial" w:hAnsi="Arial" w:cs="Arial"/>
                <w:bCs/>
                <w:i/>
                <w:iCs/>
                <w:color w:val="auto"/>
              </w:rPr>
              <w:t xml:space="preserve">φ </w:t>
            </w:r>
            <w:r w:rsidRPr="00FC1682">
              <w:rPr>
                <w:rFonts w:ascii="Arial" w:hAnsi="Arial" w:cs="Arial"/>
                <w:bCs/>
                <w:i/>
                <w:iCs/>
                <w:color w:val="auto"/>
              </w:rPr>
              <w:t xml:space="preserve">= </w:t>
            </w:r>
            <w:r w:rsidRPr="00396604">
              <w:rPr>
                <w:rFonts w:ascii="Arial" w:hAnsi="Arial" w:cs="Arial"/>
                <w:bCs/>
                <w:color w:val="auto"/>
              </w:rPr>
              <w:t>-.093</w:t>
            </w:r>
          </w:p>
        </w:tc>
      </w:tr>
      <w:tr w:rsidR="00F614D0" w:rsidRPr="00FA1591" w14:paraId="5D98710C" w14:textId="77777777" w:rsidTr="00363478">
        <w:trPr>
          <w:trHeight w:val="283"/>
          <w:jc w:val="center"/>
        </w:trPr>
        <w:tc>
          <w:tcPr>
            <w:tcW w:w="1980" w:type="dxa"/>
            <w:vMerge w:val="restart"/>
            <w:tcBorders>
              <w:top w:val="single" w:sz="4" w:space="0" w:color="auto"/>
              <w:left w:val="single" w:sz="4" w:space="0" w:color="auto"/>
              <w:right w:val="single" w:sz="4" w:space="0" w:color="auto"/>
            </w:tcBorders>
            <w:shd w:val="clear" w:color="auto" w:fill="auto"/>
            <w:vAlign w:val="center"/>
          </w:tcPr>
          <w:p w14:paraId="76DD515D" w14:textId="02F8110B" w:rsidR="00F614D0" w:rsidRPr="00BA738D" w:rsidRDefault="00E31866" w:rsidP="002F3389">
            <w:pPr>
              <w:pStyle w:val="MDPI42tablebody"/>
              <w:spacing w:line="240" w:lineRule="auto"/>
              <w:rPr>
                <w:rFonts w:ascii="Arial" w:hAnsi="Arial" w:cs="Arial"/>
                <w:color w:val="auto"/>
                <w:sz w:val="18"/>
                <w:szCs w:val="18"/>
              </w:rPr>
            </w:pPr>
            <w:r>
              <w:rPr>
                <w:rFonts w:ascii="Arial" w:hAnsi="Arial" w:cs="Arial"/>
                <w:color w:val="auto"/>
              </w:rPr>
              <w:t>Diet</w:t>
            </w:r>
          </w:p>
        </w:tc>
        <w:tc>
          <w:tcPr>
            <w:tcW w:w="2910" w:type="dxa"/>
            <w:tcBorders>
              <w:top w:val="single" w:sz="4" w:space="0" w:color="auto"/>
              <w:left w:val="single" w:sz="4" w:space="0" w:color="auto"/>
              <w:bottom w:val="nil"/>
              <w:right w:val="nil"/>
            </w:tcBorders>
            <w:vAlign w:val="center"/>
          </w:tcPr>
          <w:p w14:paraId="2387580B" w14:textId="77777777" w:rsidR="00F614D0" w:rsidRPr="00C31A63" w:rsidRDefault="00F614D0" w:rsidP="002F3389">
            <w:pPr>
              <w:pStyle w:val="MDPI42tablebody"/>
              <w:spacing w:line="240" w:lineRule="auto"/>
              <w:rPr>
                <w:rFonts w:ascii="Arial" w:hAnsi="Arial" w:cs="Arial"/>
                <w:i/>
                <w:iCs/>
              </w:rPr>
            </w:pPr>
            <w:r>
              <w:rPr>
                <w:rFonts w:ascii="Arial" w:hAnsi="Arial" w:cs="Arial"/>
                <w:i/>
                <w:iCs/>
              </w:rPr>
              <w:t>n</w:t>
            </w:r>
          </w:p>
        </w:tc>
        <w:tc>
          <w:tcPr>
            <w:tcW w:w="1610" w:type="dxa"/>
            <w:tcBorders>
              <w:top w:val="single" w:sz="4" w:space="0" w:color="auto"/>
              <w:left w:val="nil"/>
              <w:bottom w:val="nil"/>
              <w:right w:val="nil"/>
            </w:tcBorders>
            <w:shd w:val="clear" w:color="auto" w:fill="auto"/>
            <w:vAlign w:val="center"/>
          </w:tcPr>
          <w:p w14:paraId="1A497032" w14:textId="77777777" w:rsidR="00F614D0" w:rsidRDefault="00F614D0" w:rsidP="002F3389">
            <w:pPr>
              <w:pStyle w:val="MDPI42tablebody"/>
              <w:spacing w:line="240" w:lineRule="auto"/>
              <w:rPr>
                <w:rFonts w:ascii="Arial" w:hAnsi="Arial" w:cs="Arial"/>
                <w:bCs/>
                <w:color w:val="auto"/>
              </w:rPr>
            </w:pPr>
            <w:r>
              <w:rPr>
                <w:rFonts w:ascii="Arial" w:hAnsi="Arial" w:cs="Arial"/>
                <w:bCs/>
                <w:color w:val="auto"/>
              </w:rPr>
              <w:t>83</w:t>
            </w:r>
          </w:p>
        </w:tc>
        <w:tc>
          <w:tcPr>
            <w:tcW w:w="0" w:type="auto"/>
            <w:tcBorders>
              <w:top w:val="single" w:sz="4" w:space="0" w:color="auto"/>
              <w:left w:val="nil"/>
              <w:bottom w:val="nil"/>
              <w:right w:val="single" w:sz="4" w:space="0" w:color="auto"/>
            </w:tcBorders>
            <w:vAlign w:val="center"/>
          </w:tcPr>
          <w:p w14:paraId="0E61EB9C" w14:textId="77777777" w:rsidR="00F614D0" w:rsidRPr="00FA1591" w:rsidRDefault="00F614D0" w:rsidP="002F3389">
            <w:pPr>
              <w:pStyle w:val="MDPI42tablebody"/>
              <w:spacing w:line="240" w:lineRule="auto"/>
              <w:rPr>
                <w:rFonts w:ascii="Arial" w:hAnsi="Arial" w:cs="Arial"/>
                <w:bCs/>
                <w:color w:val="auto"/>
              </w:rPr>
            </w:pPr>
            <w:r>
              <w:rPr>
                <w:rFonts w:ascii="Arial" w:hAnsi="Arial" w:cs="Arial"/>
                <w:bCs/>
                <w:color w:val="auto"/>
              </w:rPr>
              <w:t>39</w:t>
            </w:r>
          </w:p>
        </w:tc>
      </w:tr>
      <w:tr w:rsidR="00F614D0" w:rsidRPr="00C31A63" w14:paraId="76B325CD"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3C35CE19" w14:textId="77777777" w:rsidR="00F614D0" w:rsidRPr="00C31A63" w:rsidRDefault="00F614D0" w:rsidP="002F3389">
            <w:pPr>
              <w:pStyle w:val="MDPI42tablebody"/>
              <w:spacing w:line="240" w:lineRule="auto"/>
              <w:rPr>
                <w:rFonts w:ascii="Arial" w:hAnsi="Arial" w:cs="Arial"/>
                <w:color w:val="auto"/>
              </w:rPr>
            </w:pPr>
          </w:p>
        </w:tc>
        <w:tc>
          <w:tcPr>
            <w:tcW w:w="2910" w:type="dxa"/>
            <w:tcBorders>
              <w:top w:val="nil"/>
              <w:left w:val="single" w:sz="4" w:space="0" w:color="auto"/>
              <w:bottom w:val="nil"/>
              <w:right w:val="nil"/>
            </w:tcBorders>
            <w:vAlign w:val="center"/>
          </w:tcPr>
          <w:p w14:paraId="77306EC5" w14:textId="77777777" w:rsidR="00F614D0" w:rsidRPr="00C31A63" w:rsidRDefault="00F614D0" w:rsidP="002F3389">
            <w:pPr>
              <w:pStyle w:val="MDPI42tablebody"/>
              <w:spacing w:line="240" w:lineRule="auto"/>
              <w:rPr>
                <w:rFonts w:ascii="Arial" w:hAnsi="Arial" w:cs="Arial"/>
                <w:color w:val="auto"/>
              </w:rPr>
            </w:pPr>
            <w:r w:rsidRPr="00C31A63">
              <w:rPr>
                <w:rFonts w:ascii="Arial" w:hAnsi="Arial" w:cs="Arial"/>
              </w:rPr>
              <w:t>My diet has improved</w:t>
            </w:r>
          </w:p>
        </w:tc>
        <w:tc>
          <w:tcPr>
            <w:tcW w:w="1610" w:type="dxa"/>
            <w:tcBorders>
              <w:top w:val="nil"/>
              <w:left w:val="nil"/>
              <w:bottom w:val="nil"/>
              <w:right w:val="nil"/>
            </w:tcBorders>
            <w:shd w:val="clear" w:color="auto" w:fill="auto"/>
            <w:vAlign w:val="center"/>
          </w:tcPr>
          <w:p w14:paraId="181665AB" w14:textId="77777777" w:rsidR="00F614D0" w:rsidRPr="00DA4926" w:rsidRDefault="00F614D0" w:rsidP="002F3389">
            <w:pPr>
              <w:pStyle w:val="MDPI42tablebody"/>
              <w:spacing w:line="240" w:lineRule="auto"/>
              <w:rPr>
                <w:rFonts w:ascii="Arial" w:hAnsi="Arial" w:cs="Arial"/>
                <w:bCs/>
                <w:color w:val="auto"/>
              </w:rPr>
            </w:pPr>
            <w:r>
              <w:rPr>
                <w:rFonts w:ascii="Arial" w:hAnsi="Arial" w:cs="Arial"/>
                <w:bCs/>
                <w:color w:val="auto"/>
              </w:rPr>
              <w:t>27.7 (23)</w:t>
            </w:r>
          </w:p>
        </w:tc>
        <w:tc>
          <w:tcPr>
            <w:tcW w:w="0" w:type="auto"/>
            <w:tcBorders>
              <w:top w:val="nil"/>
              <w:left w:val="nil"/>
              <w:bottom w:val="nil"/>
              <w:right w:val="single" w:sz="4" w:space="0" w:color="auto"/>
            </w:tcBorders>
            <w:vAlign w:val="center"/>
          </w:tcPr>
          <w:p w14:paraId="2E470C64" w14:textId="77777777" w:rsidR="00F614D0" w:rsidRPr="00C31A63" w:rsidRDefault="00F614D0" w:rsidP="002F3389">
            <w:pPr>
              <w:pStyle w:val="MDPI42tablebody"/>
              <w:spacing w:line="240" w:lineRule="auto"/>
              <w:rPr>
                <w:rFonts w:ascii="Arial" w:hAnsi="Arial" w:cs="Arial"/>
                <w:bCs/>
                <w:color w:val="auto"/>
                <w:highlight w:val="yellow"/>
              </w:rPr>
            </w:pPr>
            <w:r w:rsidRPr="00C31A63">
              <w:rPr>
                <w:rFonts w:ascii="Arial" w:hAnsi="Arial" w:cs="Arial"/>
                <w:bCs/>
                <w:color w:val="auto"/>
              </w:rPr>
              <w:t>15.4 (6)</w:t>
            </w:r>
          </w:p>
        </w:tc>
      </w:tr>
      <w:tr w:rsidR="00F614D0" w:rsidRPr="00C31A63" w14:paraId="37B62B74"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51BE22A2" w14:textId="77777777" w:rsidR="00F614D0" w:rsidRPr="00DA4926" w:rsidRDefault="00F614D0" w:rsidP="002F3389">
            <w:pPr>
              <w:pStyle w:val="MDPI42tablebody"/>
              <w:spacing w:line="240" w:lineRule="auto"/>
              <w:rPr>
                <w:rFonts w:ascii="Arial" w:hAnsi="Arial" w:cs="Arial"/>
                <w:color w:val="auto"/>
              </w:rPr>
            </w:pPr>
          </w:p>
        </w:tc>
        <w:tc>
          <w:tcPr>
            <w:tcW w:w="2910" w:type="dxa"/>
            <w:tcBorders>
              <w:top w:val="nil"/>
              <w:left w:val="single" w:sz="4" w:space="0" w:color="auto"/>
              <w:bottom w:val="nil"/>
              <w:right w:val="nil"/>
            </w:tcBorders>
            <w:vAlign w:val="center"/>
          </w:tcPr>
          <w:p w14:paraId="06436FC1" w14:textId="77777777" w:rsidR="00F614D0" w:rsidRPr="00FA1591" w:rsidRDefault="00F614D0" w:rsidP="002F3389">
            <w:pPr>
              <w:pStyle w:val="MDPI42tablebody"/>
              <w:spacing w:line="240" w:lineRule="auto"/>
              <w:rPr>
                <w:rFonts w:ascii="Arial" w:hAnsi="Arial" w:cs="Arial"/>
                <w:color w:val="auto"/>
              </w:rPr>
            </w:pPr>
            <w:r>
              <w:rPr>
                <w:rFonts w:ascii="Arial" w:hAnsi="Arial" w:cs="Arial"/>
                <w:color w:val="auto"/>
              </w:rPr>
              <w:t>My diet has stayed the same</w:t>
            </w:r>
          </w:p>
        </w:tc>
        <w:tc>
          <w:tcPr>
            <w:tcW w:w="1610" w:type="dxa"/>
            <w:tcBorders>
              <w:top w:val="nil"/>
              <w:left w:val="nil"/>
              <w:bottom w:val="nil"/>
              <w:right w:val="nil"/>
            </w:tcBorders>
            <w:shd w:val="clear" w:color="auto" w:fill="auto"/>
            <w:vAlign w:val="center"/>
          </w:tcPr>
          <w:p w14:paraId="6422FCDA" w14:textId="77777777" w:rsidR="00F614D0" w:rsidRPr="00DA4926" w:rsidRDefault="00F614D0" w:rsidP="002F3389">
            <w:pPr>
              <w:pStyle w:val="MDPI42tablebody"/>
              <w:spacing w:line="240" w:lineRule="auto"/>
              <w:rPr>
                <w:rFonts w:ascii="Arial" w:hAnsi="Arial" w:cs="Arial"/>
                <w:bCs/>
                <w:color w:val="auto"/>
              </w:rPr>
            </w:pPr>
            <w:r>
              <w:rPr>
                <w:rFonts w:ascii="Arial" w:hAnsi="Arial" w:cs="Arial"/>
                <w:bCs/>
                <w:color w:val="auto"/>
              </w:rPr>
              <w:t>56.4 (47)</w:t>
            </w:r>
          </w:p>
        </w:tc>
        <w:tc>
          <w:tcPr>
            <w:tcW w:w="0" w:type="auto"/>
            <w:tcBorders>
              <w:top w:val="nil"/>
              <w:left w:val="nil"/>
              <w:bottom w:val="nil"/>
              <w:right w:val="single" w:sz="4" w:space="0" w:color="auto"/>
            </w:tcBorders>
            <w:vAlign w:val="center"/>
          </w:tcPr>
          <w:p w14:paraId="2D4B2AD0" w14:textId="77777777" w:rsidR="00F614D0" w:rsidRPr="00C31A63" w:rsidRDefault="00F614D0" w:rsidP="002F3389">
            <w:pPr>
              <w:pStyle w:val="MDPI42tablebody"/>
              <w:spacing w:line="240" w:lineRule="auto"/>
              <w:rPr>
                <w:rFonts w:ascii="Arial" w:hAnsi="Arial" w:cs="Arial"/>
                <w:bCs/>
                <w:color w:val="auto"/>
              </w:rPr>
            </w:pPr>
            <w:r w:rsidRPr="00C31A63">
              <w:rPr>
                <w:rFonts w:ascii="Arial" w:hAnsi="Arial" w:cs="Arial"/>
                <w:bCs/>
                <w:color w:val="auto"/>
              </w:rPr>
              <w:t>64.1 (25)</w:t>
            </w:r>
          </w:p>
        </w:tc>
      </w:tr>
      <w:tr w:rsidR="00F614D0" w:rsidRPr="00C31A63" w14:paraId="7F8E3741"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62ADDC54" w14:textId="77777777" w:rsidR="00F614D0" w:rsidRPr="00DA4926" w:rsidRDefault="00F614D0" w:rsidP="002F3389">
            <w:pPr>
              <w:pStyle w:val="MDPI42tablebody"/>
              <w:spacing w:line="240" w:lineRule="auto"/>
              <w:rPr>
                <w:rFonts w:ascii="Arial" w:hAnsi="Arial" w:cs="Arial"/>
                <w:color w:val="auto"/>
              </w:rPr>
            </w:pPr>
          </w:p>
        </w:tc>
        <w:tc>
          <w:tcPr>
            <w:tcW w:w="2910" w:type="dxa"/>
            <w:tcBorders>
              <w:top w:val="nil"/>
              <w:left w:val="single" w:sz="4" w:space="0" w:color="auto"/>
              <w:bottom w:val="nil"/>
              <w:right w:val="nil"/>
            </w:tcBorders>
            <w:vAlign w:val="center"/>
          </w:tcPr>
          <w:p w14:paraId="42EA5E87" w14:textId="77777777" w:rsidR="00F614D0" w:rsidRPr="00FA1591" w:rsidRDefault="00F614D0" w:rsidP="002F3389">
            <w:pPr>
              <w:pStyle w:val="MDPI42tablebody"/>
              <w:spacing w:line="240" w:lineRule="auto"/>
              <w:rPr>
                <w:rFonts w:ascii="Arial" w:hAnsi="Arial" w:cs="Arial"/>
                <w:color w:val="auto"/>
              </w:rPr>
            </w:pPr>
            <w:r w:rsidRPr="00C31A63">
              <w:rPr>
                <w:rFonts w:ascii="Arial" w:hAnsi="Arial" w:cs="Arial"/>
              </w:rPr>
              <w:t xml:space="preserve">My diet </w:t>
            </w:r>
            <w:r>
              <w:rPr>
                <w:rFonts w:ascii="Arial" w:hAnsi="Arial" w:cs="Arial"/>
              </w:rPr>
              <w:t>worsened</w:t>
            </w:r>
          </w:p>
        </w:tc>
        <w:tc>
          <w:tcPr>
            <w:tcW w:w="1610" w:type="dxa"/>
            <w:tcBorders>
              <w:top w:val="nil"/>
              <w:left w:val="nil"/>
              <w:bottom w:val="nil"/>
              <w:right w:val="nil"/>
            </w:tcBorders>
            <w:shd w:val="clear" w:color="auto" w:fill="auto"/>
            <w:vAlign w:val="center"/>
          </w:tcPr>
          <w:p w14:paraId="34393CFB" w14:textId="77777777" w:rsidR="00F614D0" w:rsidRPr="00DA4926" w:rsidRDefault="00F614D0" w:rsidP="002F3389">
            <w:pPr>
              <w:pStyle w:val="MDPI42tablebody"/>
              <w:spacing w:line="240" w:lineRule="auto"/>
              <w:rPr>
                <w:rFonts w:ascii="Arial" w:hAnsi="Arial" w:cs="Arial"/>
                <w:bCs/>
                <w:color w:val="auto"/>
              </w:rPr>
            </w:pPr>
            <w:r>
              <w:rPr>
                <w:rFonts w:ascii="Arial" w:hAnsi="Arial" w:cs="Arial"/>
                <w:bCs/>
                <w:color w:val="auto"/>
              </w:rPr>
              <w:t>15.7 (13)</w:t>
            </w:r>
          </w:p>
        </w:tc>
        <w:tc>
          <w:tcPr>
            <w:tcW w:w="0" w:type="auto"/>
            <w:tcBorders>
              <w:top w:val="nil"/>
              <w:left w:val="nil"/>
              <w:bottom w:val="nil"/>
              <w:right w:val="single" w:sz="4" w:space="0" w:color="auto"/>
            </w:tcBorders>
            <w:vAlign w:val="center"/>
          </w:tcPr>
          <w:p w14:paraId="12E53E28" w14:textId="77777777" w:rsidR="00F614D0" w:rsidRPr="00C31A63" w:rsidRDefault="00F614D0" w:rsidP="002F3389">
            <w:pPr>
              <w:pStyle w:val="MDPI42tablebody"/>
              <w:spacing w:line="240" w:lineRule="auto"/>
              <w:rPr>
                <w:rFonts w:ascii="Arial" w:hAnsi="Arial" w:cs="Arial"/>
                <w:bCs/>
                <w:color w:val="auto"/>
              </w:rPr>
            </w:pPr>
            <w:r w:rsidRPr="00C31A63">
              <w:rPr>
                <w:rFonts w:ascii="Arial" w:hAnsi="Arial" w:cs="Arial"/>
                <w:bCs/>
                <w:color w:val="auto"/>
              </w:rPr>
              <w:t>20.5 (8)</w:t>
            </w:r>
          </w:p>
        </w:tc>
      </w:tr>
      <w:tr w:rsidR="00F614D0" w:rsidRPr="00147ADC" w14:paraId="6AF06CA4" w14:textId="77777777" w:rsidTr="00363478">
        <w:trPr>
          <w:trHeight w:val="814"/>
          <w:jc w:val="center"/>
        </w:trPr>
        <w:tc>
          <w:tcPr>
            <w:tcW w:w="1980" w:type="dxa"/>
            <w:vMerge/>
            <w:tcBorders>
              <w:left w:val="single" w:sz="4" w:space="0" w:color="auto"/>
              <w:bottom w:val="single" w:sz="4" w:space="0" w:color="auto"/>
              <w:right w:val="single" w:sz="4" w:space="0" w:color="auto"/>
            </w:tcBorders>
            <w:shd w:val="clear" w:color="auto" w:fill="auto"/>
            <w:vAlign w:val="center"/>
          </w:tcPr>
          <w:p w14:paraId="0DEAB7B2" w14:textId="77777777" w:rsidR="00F614D0" w:rsidRPr="00DA4926" w:rsidRDefault="00F614D0" w:rsidP="002F3389">
            <w:pPr>
              <w:pStyle w:val="MDPI42tablebody"/>
              <w:rPr>
                <w:rFonts w:ascii="Arial" w:hAnsi="Arial" w:cs="Arial"/>
                <w:color w:val="auto"/>
              </w:rPr>
            </w:pPr>
          </w:p>
        </w:tc>
        <w:tc>
          <w:tcPr>
            <w:tcW w:w="2910" w:type="dxa"/>
            <w:tcBorders>
              <w:top w:val="nil"/>
              <w:left w:val="single" w:sz="4" w:space="0" w:color="auto"/>
              <w:bottom w:val="single" w:sz="4" w:space="0" w:color="auto"/>
              <w:right w:val="nil"/>
            </w:tcBorders>
            <w:vAlign w:val="center"/>
          </w:tcPr>
          <w:p w14:paraId="0095DD8B" w14:textId="77777777" w:rsidR="00F614D0" w:rsidRPr="007761D7" w:rsidRDefault="00F614D0" w:rsidP="002F3389">
            <w:pPr>
              <w:pStyle w:val="MDPI42tablebody"/>
              <w:rPr>
                <w:rFonts w:ascii="Arial" w:hAnsi="Arial" w:cs="Arial"/>
              </w:rPr>
            </w:pPr>
          </w:p>
        </w:tc>
        <w:tc>
          <w:tcPr>
            <w:tcW w:w="4133" w:type="dxa"/>
            <w:gridSpan w:val="2"/>
            <w:tcBorders>
              <w:top w:val="nil"/>
              <w:left w:val="nil"/>
              <w:bottom w:val="single" w:sz="4" w:space="0" w:color="auto"/>
              <w:right w:val="single" w:sz="4" w:space="0" w:color="auto"/>
            </w:tcBorders>
            <w:shd w:val="clear" w:color="auto" w:fill="auto"/>
            <w:vAlign w:val="center"/>
          </w:tcPr>
          <w:p w14:paraId="1060C19D" w14:textId="77777777" w:rsidR="00F614D0" w:rsidRPr="00147ADC" w:rsidRDefault="00F614D0" w:rsidP="002F3389">
            <w:pPr>
              <w:pStyle w:val="MDPI42tablebody"/>
              <w:spacing w:line="240" w:lineRule="auto"/>
              <w:rPr>
                <w:rFonts w:ascii="Arial" w:hAnsi="Arial" w:cs="Arial"/>
                <w:bCs/>
                <w:color w:val="auto"/>
              </w:rPr>
            </w:pPr>
            <w:r w:rsidRPr="00C31A63">
              <w:rPr>
                <w:rFonts w:ascii="Arial" w:hAnsi="Arial" w:cs="Arial"/>
                <w:bCs/>
                <w:i/>
                <w:iCs/>
                <w:color w:val="auto"/>
              </w:rPr>
              <w:t>χ2 (2, 122) =</w:t>
            </w:r>
            <w:r w:rsidRPr="00C31A63">
              <w:rPr>
                <w:rFonts w:ascii="Arial" w:hAnsi="Arial" w:cs="Arial"/>
                <w:bCs/>
                <w:color w:val="auto"/>
              </w:rPr>
              <w:t xml:space="preserve"> 2.31</w:t>
            </w:r>
            <w:r w:rsidRPr="00C31A63">
              <w:rPr>
                <w:rFonts w:ascii="Arial" w:hAnsi="Arial" w:cs="Arial"/>
                <w:bCs/>
                <w:i/>
                <w:iCs/>
                <w:color w:val="auto"/>
              </w:rPr>
              <w:t xml:space="preserve">, p </w:t>
            </w:r>
            <w:r w:rsidRPr="00C31A63">
              <w:rPr>
                <w:rFonts w:ascii="Arial" w:hAnsi="Arial" w:cs="Arial"/>
                <w:bCs/>
                <w:color w:val="auto"/>
              </w:rPr>
              <w:t>=</w:t>
            </w:r>
            <w:r w:rsidRPr="00C31A63">
              <w:rPr>
                <w:rFonts w:ascii="Arial" w:hAnsi="Arial" w:cs="Arial"/>
                <w:bCs/>
                <w:i/>
                <w:iCs/>
                <w:color w:val="auto"/>
              </w:rPr>
              <w:t xml:space="preserve"> </w:t>
            </w:r>
            <w:r w:rsidRPr="00C31A63">
              <w:rPr>
                <w:rFonts w:ascii="Arial" w:hAnsi="Arial" w:cs="Arial"/>
                <w:bCs/>
                <w:color w:val="auto"/>
              </w:rPr>
              <w:t xml:space="preserve">.315, </w:t>
            </w:r>
            <w:r w:rsidRPr="00C31A63">
              <w:rPr>
                <w:rFonts w:ascii="Arial" w:hAnsi="Arial" w:cs="Arial"/>
                <w:bCs/>
                <w:i/>
                <w:iCs/>
                <w:color w:val="auto"/>
              </w:rPr>
              <w:t>Cram</w:t>
            </w:r>
            <w:r w:rsidRPr="00BF0811">
              <w:rPr>
                <w:rFonts w:ascii="Arial" w:hAnsi="Arial" w:cs="Arial"/>
                <w:bCs/>
                <w:i/>
                <w:iCs/>
                <w:color w:val="auto"/>
              </w:rPr>
              <w:t xml:space="preserve">er’s V </w:t>
            </w:r>
            <w:r w:rsidRPr="00BF0811">
              <w:rPr>
                <w:rFonts w:ascii="Arial" w:hAnsi="Arial" w:cs="Arial"/>
                <w:bCs/>
                <w:color w:val="auto"/>
              </w:rPr>
              <w:t>= .138</w:t>
            </w:r>
          </w:p>
        </w:tc>
      </w:tr>
      <w:tr w:rsidR="00BA738D" w:rsidRPr="00396604" w14:paraId="337A1C78" w14:textId="77777777" w:rsidTr="00363478">
        <w:trPr>
          <w:trHeight w:val="283"/>
          <w:jc w:val="center"/>
        </w:trPr>
        <w:tc>
          <w:tcPr>
            <w:tcW w:w="1980" w:type="dxa"/>
            <w:tcBorders>
              <w:top w:val="single" w:sz="4" w:space="0" w:color="auto"/>
              <w:left w:val="single" w:sz="4" w:space="0" w:color="auto"/>
              <w:bottom w:val="nil"/>
              <w:right w:val="single" w:sz="4" w:space="0" w:color="auto"/>
            </w:tcBorders>
            <w:shd w:val="clear" w:color="auto" w:fill="auto"/>
            <w:vAlign w:val="center"/>
          </w:tcPr>
          <w:p w14:paraId="05B5E978" w14:textId="77777777" w:rsidR="00BA738D" w:rsidRPr="009846C6" w:rsidRDefault="00BA738D" w:rsidP="00081505">
            <w:pPr>
              <w:pStyle w:val="MDPI42tablebody"/>
              <w:spacing w:line="240" w:lineRule="auto"/>
              <w:rPr>
                <w:rFonts w:ascii="Arial" w:hAnsi="Arial" w:cs="Arial"/>
                <w:color w:val="00B0F0"/>
              </w:rPr>
            </w:pPr>
          </w:p>
        </w:tc>
        <w:tc>
          <w:tcPr>
            <w:tcW w:w="2910" w:type="dxa"/>
            <w:tcBorders>
              <w:top w:val="single" w:sz="4" w:space="0" w:color="auto"/>
              <w:left w:val="single" w:sz="4" w:space="0" w:color="auto"/>
              <w:bottom w:val="nil"/>
              <w:right w:val="nil"/>
            </w:tcBorders>
            <w:vAlign w:val="center"/>
          </w:tcPr>
          <w:p w14:paraId="2ECA46F5" w14:textId="77777777" w:rsidR="00BA738D" w:rsidRPr="00C31A63" w:rsidRDefault="00BA738D" w:rsidP="00081505">
            <w:pPr>
              <w:pStyle w:val="MDPI42tablebody"/>
              <w:spacing w:line="240" w:lineRule="auto"/>
              <w:rPr>
                <w:rFonts w:ascii="Arial" w:hAnsi="Arial" w:cs="Arial"/>
                <w:i/>
                <w:iCs/>
                <w:color w:val="00B0F0"/>
              </w:rPr>
            </w:pPr>
            <w:r w:rsidRPr="00C31A63">
              <w:rPr>
                <w:rFonts w:ascii="Arial" w:hAnsi="Arial" w:cs="Arial"/>
                <w:i/>
                <w:iCs/>
                <w:color w:val="auto"/>
              </w:rPr>
              <w:t>n</w:t>
            </w:r>
          </w:p>
        </w:tc>
        <w:tc>
          <w:tcPr>
            <w:tcW w:w="1610" w:type="dxa"/>
            <w:tcBorders>
              <w:top w:val="single" w:sz="4" w:space="0" w:color="auto"/>
              <w:left w:val="nil"/>
              <w:bottom w:val="nil"/>
              <w:right w:val="nil"/>
            </w:tcBorders>
            <w:shd w:val="clear" w:color="auto" w:fill="auto"/>
            <w:vAlign w:val="center"/>
          </w:tcPr>
          <w:p w14:paraId="2110FED8" w14:textId="77777777" w:rsidR="00BA738D" w:rsidRPr="00396604" w:rsidRDefault="00BA738D" w:rsidP="00081505">
            <w:pPr>
              <w:pStyle w:val="MDPI42tablebody"/>
              <w:spacing w:line="240" w:lineRule="auto"/>
              <w:rPr>
                <w:rFonts w:ascii="Arial" w:hAnsi="Arial" w:cs="Arial"/>
                <w:bCs/>
                <w:color w:val="auto"/>
              </w:rPr>
            </w:pPr>
            <w:r w:rsidRPr="00396604">
              <w:rPr>
                <w:rFonts w:ascii="Arial" w:hAnsi="Arial" w:cs="Arial"/>
                <w:bCs/>
                <w:color w:val="auto"/>
              </w:rPr>
              <w:t>83</w:t>
            </w:r>
          </w:p>
        </w:tc>
        <w:tc>
          <w:tcPr>
            <w:tcW w:w="0" w:type="auto"/>
            <w:tcBorders>
              <w:top w:val="single" w:sz="4" w:space="0" w:color="auto"/>
              <w:left w:val="nil"/>
              <w:bottom w:val="nil"/>
              <w:right w:val="single" w:sz="4" w:space="0" w:color="auto"/>
            </w:tcBorders>
            <w:vAlign w:val="center"/>
          </w:tcPr>
          <w:p w14:paraId="240D7625" w14:textId="77777777" w:rsidR="00BA738D" w:rsidRPr="00396604" w:rsidRDefault="00BA738D" w:rsidP="00081505">
            <w:pPr>
              <w:pStyle w:val="MDPI42tablebody"/>
              <w:spacing w:line="240" w:lineRule="auto"/>
              <w:rPr>
                <w:rFonts w:ascii="Arial" w:hAnsi="Arial" w:cs="Arial"/>
                <w:bCs/>
                <w:color w:val="auto"/>
              </w:rPr>
            </w:pPr>
            <w:r w:rsidRPr="00396604">
              <w:rPr>
                <w:rFonts w:ascii="Arial" w:hAnsi="Arial" w:cs="Arial"/>
                <w:bCs/>
                <w:color w:val="auto"/>
              </w:rPr>
              <w:t>39</w:t>
            </w:r>
          </w:p>
        </w:tc>
      </w:tr>
      <w:tr w:rsidR="00BA738D" w:rsidRPr="00C31A63" w14:paraId="414306E3" w14:textId="77777777" w:rsidTr="00363478">
        <w:trPr>
          <w:trHeight w:val="283"/>
          <w:jc w:val="center"/>
        </w:trPr>
        <w:tc>
          <w:tcPr>
            <w:tcW w:w="1980" w:type="dxa"/>
            <w:tcBorders>
              <w:top w:val="nil"/>
              <w:left w:val="single" w:sz="4" w:space="0" w:color="auto"/>
              <w:bottom w:val="nil"/>
              <w:right w:val="single" w:sz="4" w:space="0" w:color="auto"/>
            </w:tcBorders>
            <w:shd w:val="clear" w:color="auto" w:fill="auto"/>
            <w:vAlign w:val="center"/>
          </w:tcPr>
          <w:p w14:paraId="6EA2F5D1" w14:textId="77777777" w:rsidR="00BA738D" w:rsidRPr="001E5AFF" w:rsidRDefault="00BA738D" w:rsidP="00081505">
            <w:pPr>
              <w:pStyle w:val="MDPI42tablebody"/>
              <w:spacing w:line="240" w:lineRule="auto"/>
              <w:rPr>
                <w:rFonts w:ascii="Arial" w:hAnsi="Arial" w:cs="Arial"/>
                <w:color w:val="auto"/>
                <w:sz w:val="18"/>
                <w:szCs w:val="18"/>
              </w:rPr>
            </w:pPr>
          </w:p>
        </w:tc>
        <w:tc>
          <w:tcPr>
            <w:tcW w:w="2910" w:type="dxa"/>
            <w:tcBorders>
              <w:top w:val="nil"/>
              <w:left w:val="single" w:sz="4" w:space="0" w:color="auto"/>
              <w:bottom w:val="nil"/>
              <w:right w:val="nil"/>
            </w:tcBorders>
            <w:vAlign w:val="center"/>
          </w:tcPr>
          <w:p w14:paraId="7CBD450A" w14:textId="7C9BD118" w:rsidR="00BA738D" w:rsidRPr="00C31A63" w:rsidRDefault="009F7AA1" w:rsidP="00081505">
            <w:pPr>
              <w:pStyle w:val="MDPI42tablebody"/>
              <w:spacing w:line="240" w:lineRule="auto"/>
              <w:rPr>
                <w:rFonts w:ascii="Arial" w:hAnsi="Arial" w:cs="Arial"/>
                <w:color w:val="auto"/>
              </w:rPr>
            </w:pPr>
            <w:r>
              <w:rPr>
                <w:rFonts w:ascii="Arial" w:hAnsi="Arial" w:cs="Arial"/>
                <w:color w:val="auto"/>
              </w:rPr>
              <w:t>I eat w</w:t>
            </w:r>
            <w:r w:rsidR="00BA738D" w:rsidRPr="00C31A63">
              <w:rPr>
                <w:rFonts w:ascii="Arial" w:hAnsi="Arial" w:cs="Arial"/>
                <w:color w:val="auto"/>
              </w:rPr>
              <w:t>hat I should</w:t>
            </w:r>
          </w:p>
        </w:tc>
        <w:tc>
          <w:tcPr>
            <w:tcW w:w="1610" w:type="dxa"/>
            <w:tcBorders>
              <w:top w:val="nil"/>
              <w:left w:val="nil"/>
              <w:bottom w:val="nil"/>
              <w:right w:val="nil"/>
            </w:tcBorders>
            <w:shd w:val="clear" w:color="auto" w:fill="auto"/>
            <w:vAlign w:val="center"/>
          </w:tcPr>
          <w:p w14:paraId="040E830D" w14:textId="77777777" w:rsidR="00BA738D" w:rsidRPr="00F41CE2" w:rsidRDefault="00BA738D" w:rsidP="00081505">
            <w:pPr>
              <w:pStyle w:val="MDPI42tablebody"/>
              <w:spacing w:line="240" w:lineRule="auto"/>
              <w:rPr>
                <w:rFonts w:ascii="Arial" w:hAnsi="Arial" w:cs="Arial"/>
                <w:bCs/>
                <w:color w:val="auto"/>
              </w:rPr>
            </w:pPr>
            <w:r>
              <w:rPr>
                <w:rFonts w:ascii="Arial" w:hAnsi="Arial" w:cs="Arial"/>
                <w:bCs/>
                <w:color w:val="auto"/>
              </w:rPr>
              <w:t>56.6 (47)</w:t>
            </w:r>
          </w:p>
        </w:tc>
        <w:tc>
          <w:tcPr>
            <w:tcW w:w="0" w:type="auto"/>
            <w:tcBorders>
              <w:top w:val="nil"/>
              <w:left w:val="nil"/>
              <w:bottom w:val="nil"/>
              <w:right w:val="single" w:sz="4" w:space="0" w:color="auto"/>
            </w:tcBorders>
            <w:vAlign w:val="center"/>
          </w:tcPr>
          <w:p w14:paraId="3BC64B49" w14:textId="77777777" w:rsidR="00BA738D" w:rsidRPr="00C31A63" w:rsidRDefault="00BA738D" w:rsidP="00081505">
            <w:pPr>
              <w:pStyle w:val="MDPI42tablebody"/>
              <w:spacing w:line="240" w:lineRule="auto"/>
              <w:rPr>
                <w:rFonts w:ascii="Arial" w:hAnsi="Arial" w:cs="Arial"/>
                <w:bCs/>
                <w:color w:val="auto"/>
              </w:rPr>
            </w:pPr>
            <w:r>
              <w:rPr>
                <w:rFonts w:ascii="Arial" w:hAnsi="Arial" w:cs="Arial"/>
                <w:bCs/>
                <w:color w:val="auto"/>
              </w:rPr>
              <w:t>41.0 (16)</w:t>
            </w:r>
          </w:p>
        </w:tc>
      </w:tr>
      <w:tr w:rsidR="00BA738D" w:rsidRPr="00C31A63" w14:paraId="66A48F43" w14:textId="77777777" w:rsidTr="00363478">
        <w:trPr>
          <w:trHeight w:val="283"/>
          <w:jc w:val="center"/>
        </w:trPr>
        <w:tc>
          <w:tcPr>
            <w:tcW w:w="1980" w:type="dxa"/>
            <w:tcBorders>
              <w:top w:val="nil"/>
              <w:left w:val="single" w:sz="4" w:space="0" w:color="auto"/>
              <w:bottom w:val="nil"/>
              <w:right w:val="single" w:sz="4" w:space="0" w:color="auto"/>
            </w:tcBorders>
            <w:shd w:val="clear" w:color="auto" w:fill="auto"/>
            <w:vAlign w:val="center"/>
          </w:tcPr>
          <w:p w14:paraId="436C045D" w14:textId="2AEC368E" w:rsidR="00BA738D" w:rsidRPr="001E5AFF" w:rsidRDefault="00E31866" w:rsidP="00081505">
            <w:pPr>
              <w:pStyle w:val="MDPI42tablebody"/>
              <w:spacing w:line="240" w:lineRule="auto"/>
              <w:rPr>
                <w:rFonts w:ascii="Arial" w:hAnsi="Arial" w:cs="Arial"/>
                <w:color w:val="auto"/>
                <w:sz w:val="18"/>
                <w:szCs w:val="18"/>
              </w:rPr>
            </w:pPr>
            <w:r>
              <w:rPr>
                <w:rFonts w:ascii="Arial" w:hAnsi="Arial" w:cs="Arial"/>
                <w:color w:val="auto"/>
                <w:sz w:val="18"/>
                <w:szCs w:val="18"/>
              </w:rPr>
              <w:t>Diet habits</w:t>
            </w:r>
          </w:p>
        </w:tc>
        <w:tc>
          <w:tcPr>
            <w:tcW w:w="2910" w:type="dxa"/>
            <w:tcBorders>
              <w:top w:val="nil"/>
              <w:left w:val="single" w:sz="4" w:space="0" w:color="auto"/>
              <w:bottom w:val="nil"/>
              <w:right w:val="nil"/>
            </w:tcBorders>
            <w:vAlign w:val="center"/>
          </w:tcPr>
          <w:p w14:paraId="21F02BB8" w14:textId="09EA4DFF" w:rsidR="00BA738D" w:rsidRPr="00C31A63" w:rsidRDefault="009F7AA1" w:rsidP="00081505">
            <w:pPr>
              <w:pStyle w:val="MDPI42tablebody"/>
              <w:spacing w:line="240" w:lineRule="auto"/>
              <w:rPr>
                <w:rFonts w:ascii="Arial" w:hAnsi="Arial" w:cs="Arial"/>
                <w:color w:val="auto"/>
              </w:rPr>
            </w:pPr>
            <w:r>
              <w:rPr>
                <w:rFonts w:ascii="Arial" w:hAnsi="Arial" w:cs="Arial"/>
                <w:color w:val="auto"/>
              </w:rPr>
              <w:t>I eat l</w:t>
            </w:r>
            <w:r w:rsidR="00BA738D" w:rsidRPr="00C31A63">
              <w:rPr>
                <w:rFonts w:ascii="Arial" w:hAnsi="Arial" w:cs="Arial"/>
                <w:color w:val="auto"/>
              </w:rPr>
              <w:t>ess than I should</w:t>
            </w:r>
          </w:p>
        </w:tc>
        <w:tc>
          <w:tcPr>
            <w:tcW w:w="1610" w:type="dxa"/>
            <w:tcBorders>
              <w:top w:val="nil"/>
              <w:left w:val="nil"/>
              <w:bottom w:val="nil"/>
              <w:right w:val="nil"/>
            </w:tcBorders>
            <w:shd w:val="clear" w:color="auto" w:fill="auto"/>
            <w:vAlign w:val="center"/>
          </w:tcPr>
          <w:p w14:paraId="15C9F3B5" w14:textId="77777777" w:rsidR="00BA738D" w:rsidRPr="00F41CE2" w:rsidRDefault="00BA738D" w:rsidP="00081505">
            <w:pPr>
              <w:pStyle w:val="MDPI42tablebody"/>
              <w:spacing w:line="240" w:lineRule="auto"/>
              <w:rPr>
                <w:rFonts w:ascii="Arial" w:hAnsi="Arial" w:cs="Arial"/>
                <w:bCs/>
                <w:color w:val="auto"/>
              </w:rPr>
            </w:pPr>
            <w:r>
              <w:rPr>
                <w:rFonts w:ascii="Arial" w:hAnsi="Arial" w:cs="Arial"/>
                <w:bCs/>
                <w:color w:val="auto"/>
              </w:rPr>
              <w:t>4.8 (4)</w:t>
            </w:r>
          </w:p>
        </w:tc>
        <w:tc>
          <w:tcPr>
            <w:tcW w:w="0" w:type="auto"/>
            <w:tcBorders>
              <w:top w:val="nil"/>
              <w:left w:val="nil"/>
              <w:bottom w:val="nil"/>
              <w:right w:val="single" w:sz="4" w:space="0" w:color="auto"/>
            </w:tcBorders>
            <w:vAlign w:val="center"/>
          </w:tcPr>
          <w:p w14:paraId="7F9733A0" w14:textId="77777777" w:rsidR="00BA738D" w:rsidRPr="00C31A63" w:rsidRDefault="00BA738D" w:rsidP="00081505">
            <w:pPr>
              <w:pStyle w:val="MDPI42tablebody"/>
              <w:spacing w:line="240" w:lineRule="auto"/>
              <w:rPr>
                <w:rFonts w:ascii="Arial" w:hAnsi="Arial" w:cs="Arial"/>
                <w:bCs/>
                <w:color w:val="auto"/>
              </w:rPr>
            </w:pPr>
            <w:r>
              <w:rPr>
                <w:rFonts w:ascii="Arial" w:hAnsi="Arial" w:cs="Arial"/>
                <w:bCs/>
                <w:color w:val="auto"/>
              </w:rPr>
              <w:t>23.1 (9)</w:t>
            </w:r>
          </w:p>
        </w:tc>
      </w:tr>
      <w:tr w:rsidR="00BA738D" w:rsidRPr="00C31A63" w14:paraId="0EA6D3BE" w14:textId="77777777" w:rsidTr="00363478">
        <w:trPr>
          <w:trHeight w:val="283"/>
          <w:jc w:val="center"/>
        </w:trPr>
        <w:tc>
          <w:tcPr>
            <w:tcW w:w="1980" w:type="dxa"/>
            <w:tcBorders>
              <w:top w:val="nil"/>
              <w:left w:val="single" w:sz="4" w:space="0" w:color="auto"/>
              <w:bottom w:val="nil"/>
              <w:right w:val="single" w:sz="4" w:space="0" w:color="auto"/>
            </w:tcBorders>
            <w:shd w:val="clear" w:color="auto" w:fill="auto"/>
            <w:vAlign w:val="center"/>
          </w:tcPr>
          <w:p w14:paraId="5218ED35" w14:textId="77777777" w:rsidR="00BA738D" w:rsidRPr="00C31A63" w:rsidRDefault="00BA738D" w:rsidP="00081505">
            <w:pPr>
              <w:pStyle w:val="MDPI42tablebody"/>
              <w:spacing w:line="240" w:lineRule="auto"/>
              <w:rPr>
                <w:rFonts w:ascii="Arial" w:hAnsi="Arial" w:cs="Arial"/>
                <w:color w:val="auto"/>
              </w:rPr>
            </w:pPr>
          </w:p>
        </w:tc>
        <w:tc>
          <w:tcPr>
            <w:tcW w:w="2910" w:type="dxa"/>
            <w:tcBorders>
              <w:top w:val="nil"/>
              <w:left w:val="single" w:sz="4" w:space="0" w:color="auto"/>
              <w:bottom w:val="nil"/>
              <w:right w:val="nil"/>
            </w:tcBorders>
            <w:vAlign w:val="center"/>
          </w:tcPr>
          <w:p w14:paraId="2150EB5D" w14:textId="77777777" w:rsidR="00BA738D" w:rsidRPr="00C31A63" w:rsidRDefault="00BA738D" w:rsidP="00081505">
            <w:pPr>
              <w:pStyle w:val="MDPI42tablebody"/>
              <w:spacing w:line="240" w:lineRule="auto"/>
              <w:rPr>
                <w:rFonts w:ascii="Arial" w:hAnsi="Arial" w:cs="Arial"/>
                <w:color w:val="auto"/>
              </w:rPr>
            </w:pPr>
            <w:r w:rsidRPr="00C31A63">
              <w:rPr>
                <w:rFonts w:ascii="Arial" w:hAnsi="Arial" w:cs="Arial"/>
                <w:color w:val="auto"/>
              </w:rPr>
              <w:t>More than I should</w:t>
            </w:r>
          </w:p>
        </w:tc>
        <w:tc>
          <w:tcPr>
            <w:tcW w:w="1610" w:type="dxa"/>
            <w:tcBorders>
              <w:top w:val="nil"/>
              <w:left w:val="nil"/>
              <w:bottom w:val="nil"/>
              <w:right w:val="nil"/>
            </w:tcBorders>
            <w:shd w:val="clear" w:color="auto" w:fill="auto"/>
            <w:vAlign w:val="center"/>
          </w:tcPr>
          <w:p w14:paraId="386211D9" w14:textId="77777777" w:rsidR="00BA738D" w:rsidRPr="00F41CE2" w:rsidRDefault="00BA738D" w:rsidP="00081505">
            <w:pPr>
              <w:pStyle w:val="MDPI42tablebody"/>
              <w:spacing w:line="240" w:lineRule="auto"/>
              <w:rPr>
                <w:rFonts w:ascii="Arial" w:hAnsi="Arial" w:cs="Arial"/>
                <w:bCs/>
                <w:color w:val="auto"/>
              </w:rPr>
            </w:pPr>
            <w:r>
              <w:rPr>
                <w:rFonts w:ascii="Arial" w:hAnsi="Arial" w:cs="Arial"/>
                <w:bCs/>
                <w:color w:val="auto"/>
              </w:rPr>
              <w:t>38.6 (32)</w:t>
            </w:r>
          </w:p>
        </w:tc>
        <w:tc>
          <w:tcPr>
            <w:tcW w:w="0" w:type="auto"/>
            <w:tcBorders>
              <w:top w:val="nil"/>
              <w:left w:val="nil"/>
              <w:bottom w:val="nil"/>
              <w:right w:val="single" w:sz="4" w:space="0" w:color="auto"/>
            </w:tcBorders>
            <w:vAlign w:val="center"/>
          </w:tcPr>
          <w:p w14:paraId="25537B1D" w14:textId="77777777" w:rsidR="00BA738D" w:rsidRPr="00C31A63" w:rsidRDefault="00BA738D" w:rsidP="00081505">
            <w:pPr>
              <w:pStyle w:val="MDPI42tablebody"/>
              <w:spacing w:line="240" w:lineRule="auto"/>
              <w:rPr>
                <w:rFonts w:ascii="Arial" w:hAnsi="Arial" w:cs="Arial"/>
                <w:bCs/>
                <w:color w:val="auto"/>
              </w:rPr>
            </w:pPr>
            <w:r>
              <w:rPr>
                <w:rFonts w:ascii="Arial" w:hAnsi="Arial" w:cs="Arial"/>
                <w:bCs/>
                <w:color w:val="auto"/>
              </w:rPr>
              <w:t>35.9 (14)</w:t>
            </w:r>
          </w:p>
        </w:tc>
      </w:tr>
      <w:tr w:rsidR="00BA738D" w:rsidRPr="00777F3A" w14:paraId="60E6D0EA" w14:textId="77777777" w:rsidTr="00363478">
        <w:trPr>
          <w:trHeight w:val="866"/>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3115C916" w14:textId="77777777" w:rsidR="00BA738D" w:rsidRPr="009846C6" w:rsidRDefault="00BA738D" w:rsidP="00081505">
            <w:pPr>
              <w:pStyle w:val="MDPI42tablebody"/>
              <w:spacing w:line="240" w:lineRule="auto"/>
              <w:rPr>
                <w:rFonts w:ascii="Arial" w:hAnsi="Arial" w:cs="Arial"/>
                <w:color w:val="00B0F0"/>
              </w:rPr>
            </w:pPr>
          </w:p>
        </w:tc>
        <w:tc>
          <w:tcPr>
            <w:tcW w:w="2910" w:type="dxa"/>
            <w:tcBorders>
              <w:top w:val="nil"/>
              <w:left w:val="single" w:sz="4" w:space="0" w:color="auto"/>
              <w:bottom w:val="single" w:sz="4" w:space="0" w:color="auto"/>
              <w:right w:val="nil"/>
            </w:tcBorders>
            <w:vAlign w:val="center"/>
          </w:tcPr>
          <w:p w14:paraId="2BD01926" w14:textId="77777777" w:rsidR="00BA738D" w:rsidRDefault="00BA738D" w:rsidP="00081505">
            <w:pPr>
              <w:pStyle w:val="MDPI42tablebody"/>
              <w:spacing w:line="240" w:lineRule="auto"/>
              <w:rPr>
                <w:rFonts w:ascii="Arial" w:hAnsi="Arial" w:cs="Arial"/>
                <w:color w:val="00B0F0"/>
              </w:rPr>
            </w:pPr>
          </w:p>
        </w:tc>
        <w:tc>
          <w:tcPr>
            <w:tcW w:w="4133" w:type="dxa"/>
            <w:gridSpan w:val="2"/>
            <w:tcBorders>
              <w:top w:val="nil"/>
              <w:left w:val="nil"/>
              <w:bottom w:val="single" w:sz="4" w:space="0" w:color="auto"/>
              <w:right w:val="single" w:sz="4" w:space="0" w:color="auto"/>
            </w:tcBorders>
            <w:shd w:val="clear" w:color="auto" w:fill="auto"/>
            <w:vAlign w:val="center"/>
          </w:tcPr>
          <w:p w14:paraId="69619D92" w14:textId="77777777" w:rsidR="00BA738D" w:rsidRPr="00777F3A" w:rsidRDefault="00BA738D" w:rsidP="00081505">
            <w:pPr>
              <w:pStyle w:val="MDPI42tablebody"/>
              <w:spacing w:line="240" w:lineRule="auto"/>
              <w:rPr>
                <w:rFonts w:ascii="Arial" w:hAnsi="Arial" w:cs="Arial"/>
                <w:bCs/>
                <w:i/>
                <w:iCs/>
                <w:color w:val="auto"/>
              </w:rPr>
            </w:pPr>
            <w:r w:rsidRPr="00396604">
              <w:rPr>
                <w:rFonts w:ascii="Arial" w:hAnsi="Arial" w:cs="Arial"/>
                <w:bCs/>
                <w:i/>
                <w:iCs/>
              </w:rPr>
              <w:t>χ2 (2</w:t>
            </w:r>
            <w:r w:rsidRPr="00396604">
              <w:rPr>
                <w:rFonts w:ascii="Arial" w:hAnsi="Arial" w:cs="Arial"/>
                <w:bCs/>
                <w:i/>
                <w:iCs/>
                <w:color w:val="auto"/>
              </w:rPr>
              <w:t>, 122</w:t>
            </w:r>
            <w:r w:rsidRPr="00396604">
              <w:rPr>
                <w:rFonts w:ascii="Arial" w:hAnsi="Arial" w:cs="Arial"/>
                <w:bCs/>
                <w:i/>
                <w:iCs/>
              </w:rPr>
              <w:t xml:space="preserve">) = </w:t>
            </w:r>
            <w:r w:rsidRPr="00396604">
              <w:rPr>
                <w:rFonts w:ascii="Arial" w:hAnsi="Arial" w:cs="Arial"/>
                <w:bCs/>
              </w:rPr>
              <w:t>9.60</w:t>
            </w:r>
            <w:r w:rsidRPr="00396604">
              <w:rPr>
                <w:rFonts w:ascii="Arial" w:hAnsi="Arial" w:cs="Arial"/>
                <w:bCs/>
                <w:i/>
                <w:iCs/>
              </w:rPr>
              <w:t xml:space="preserve">, p = .008*, </w:t>
            </w:r>
            <w:r w:rsidRPr="00396604">
              <w:rPr>
                <w:rFonts w:ascii="Arial" w:hAnsi="Arial" w:cs="Arial"/>
                <w:bCs/>
                <w:i/>
                <w:iCs/>
                <w:color w:val="auto"/>
              </w:rPr>
              <w:t xml:space="preserve">Cramer’s V = </w:t>
            </w:r>
            <w:r w:rsidRPr="00396604">
              <w:rPr>
                <w:rFonts w:ascii="Arial" w:hAnsi="Arial" w:cs="Arial"/>
                <w:bCs/>
                <w:color w:val="auto"/>
              </w:rPr>
              <w:t>.281</w:t>
            </w:r>
          </w:p>
        </w:tc>
      </w:tr>
      <w:tr w:rsidR="009F7AA1" w:rsidRPr="00147ADC" w14:paraId="709D2F52" w14:textId="77777777" w:rsidTr="00363478">
        <w:trPr>
          <w:trHeight w:val="283"/>
          <w:jc w:val="center"/>
        </w:trPr>
        <w:tc>
          <w:tcPr>
            <w:tcW w:w="1980" w:type="dxa"/>
            <w:vMerge w:val="restart"/>
            <w:tcBorders>
              <w:left w:val="single" w:sz="4" w:space="0" w:color="auto"/>
              <w:right w:val="single" w:sz="4" w:space="0" w:color="auto"/>
            </w:tcBorders>
            <w:shd w:val="clear" w:color="auto" w:fill="auto"/>
            <w:vAlign w:val="center"/>
          </w:tcPr>
          <w:p w14:paraId="082719A6" w14:textId="2D830FAA" w:rsidR="009F7AA1" w:rsidRPr="00DA4926" w:rsidRDefault="003B5B60" w:rsidP="009F7AA1">
            <w:pPr>
              <w:pStyle w:val="MDPI42tablebody"/>
              <w:spacing w:line="240" w:lineRule="auto"/>
              <w:rPr>
                <w:rFonts w:ascii="Arial" w:hAnsi="Arial" w:cs="Arial"/>
                <w:color w:val="auto"/>
              </w:rPr>
            </w:pPr>
            <w:r>
              <w:rPr>
                <w:rFonts w:ascii="Arial" w:hAnsi="Arial" w:cs="Arial"/>
                <w:color w:val="auto"/>
                <w:sz w:val="18"/>
                <w:szCs w:val="18"/>
              </w:rPr>
              <w:t>Water intake</w:t>
            </w:r>
          </w:p>
        </w:tc>
        <w:tc>
          <w:tcPr>
            <w:tcW w:w="2910" w:type="dxa"/>
            <w:tcBorders>
              <w:top w:val="single" w:sz="4" w:space="0" w:color="auto"/>
              <w:left w:val="single" w:sz="4" w:space="0" w:color="auto"/>
              <w:bottom w:val="nil"/>
              <w:right w:val="nil"/>
            </w:tcBorders>
            <w:vAlign w:val="center"/>
          </w:tcPr>
          <w:p w14:paraId="5F0FB777" w14:textId="77777777" w:rsidR="009F7AA1" w:rsidRPr="00D17E06" w:rsidRDefault="009F7AA1" w:rsidP="005C4AFC">
            <w:pPr>
              <w:pStyle w:val="MDPI42tablebody"/>
              <w:spacing w:line="240" w:lineRule="auto"/>
              <w:rPr>
                <w:rFonts w:ascii="Arial" w:hAnsi="Arial" w:cs="Arial"/>
                <w:bCs/>
                <w:i/>
                <w:iCs/>
                <w:color w:val="auto"/>
              </w:rPr>
            </w:pPr>
            <w:r>
              <w:rPr>
                <w:rFonts w:ascii="Arial" w:hAnsi="Arial" w:cs="Arial"/>
                <w:bCs/>
                <w:i/>
                <w:iCs/>
                <w:color w:val="auto"/>
              </w:rPr>
              <w:t>n</w:t>
            </w:r>
          </w:p>
        </w:tc>
        <w:tc>
          <w:tcPr>
            <w:tcW w:w="1610" w:type="dxa"/>
            <w:tcBorders>
              <w:top w:val="single" w:sz="4" w:space="0" w:color="auto"/>
              <w:left w:val="nil"/>
              <w:bottom w:val="nil"/>
              <w:right w:val="nil"/>
            </w:tcBorders>
            <w:vAlign w:val="center"/>
          </w:tcPr>
          <w:p w14:paraId="78FE38FA"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83</w:t>
            </w:r>
          </w:p>
        </w:tc>
        <w:tc>
          <w:tcPr>
            <w:tcW w:w="2523" w:type="dxa"/>
            <w:tcBorders>
              <w:top w:val="single" w:sz="4" w:space="0" w:color="auto"/>
              <w:left w:val="nil"/>
              <w:bottom w:val="nil"/>
              <w:right w:val="single" w:sz="4" w:space="0" w:color="auto"/>
            </w:tcBorders>
            <w:vAlign w:val="center"/>
          </w:tcPr>
          <w:p w14:paraId="4BDCCC7A"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39</w:t>
            </w:r>
          </w:p>
        </w:tc>
      </w:tr>
      <w:tr w:rsidR="009F7AA1" w:rsidRPr="00147ADC" w14:paraId="425ADD90"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592D562C" w14:textId="77777777" w:rsidR="009F7AA1" w:rsidRPr="00DA4926" w:rsidRDefault="009F7AA1" w:rsidP="005C4AFC">
            <w:pPr>
              <w:pStyle w:val="MDPI42tablebody"/>
              <w:rPr>
                <w:rFonts w:ascii="Arial" w:hAnsi="Arial" w:cs="Arial"/>
                <w:color w:val="auto"/>
              </w:rPr>
            </w:pPr>
          </w:p>
        </w:tc>
        <w:tc>
          <w:tcPr>
            <w:tcW w:w="2910" w:type="dxa"/>
            <w:tcBorders>
              <w:top w:val="nil"/>
              <w:left w:val="single" w:sz="4" w:space="0" w:color="auto"/>
              <w:bottom w:val="nil"/>
              <w:right w:val="nil"/>
            </w:tcBorders>
            <w:vAlign w:val="center"/>
          </w:tcPr>
          <w:p w14:paraId="3B4FB9B7"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Drinking enough</w:t>
            </w:r>
          </w:p>
        </w:tc>
        <w:tc>
          <w:tcPr>
            <w:tcW w:w="1610" w:type="dxa"/>
            <w:tcBorders>
              <w:top w:val="nil"/>
              <w:left w:val="nil"/>
              <w:bottom w:val="nil"/>
              <w:right w:val="nil"/>
            </w:tcBorders>
            <w:vAlign w:val="center"/>
          </w:tcPr>
          <w:p w14:paraId="7C947240"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51.8 (43)</w:t>
            </w:r>
          </w:p>
        </w:tc>
        <w:tc>
          <w:tcPr>
            <w:tcW w:w="2523" w:type="dxa"/>
            <w:tcBorders>
              <w:top w:val="nil"/>
              <w:left w:val="nil"/>
              <w:bottom w:val="nil"/>
              <w:right w:val="single" w:sz="4" w:space="0" w:color="auto"/>
            </w:tcBorders>
            <w:vAlign w:val="center"/>
          </w:tcPr>
          <w:p w14:paraId="65EFFA1B"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51.3 (20)</w:t>
            </w:r>
          </w:p>
        </w:tc>
      </w:tr>
      <w:tr w:rsidR="009F7AA1" w:rsidRPr="00116DD4" w14:paraId="7D2A2057"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32F2AB8A" w14:textId="77777777" w:rsidR="009F7AA1" w:rsidRPr="00DA4926" w:rsidRDefault="009F7AA1" w:rsidP="005C4AFC">
            <w:pPr>
              <w:pStyle w:val="MDPI42tablebody"/>
              <w:rPr>
                <w:rFonts w:ascii="Arial" w:hAnsi="Arial" w:cs="Arial"/>
                <w:color w:val="auto"/>
              </w:rPr>
            </w:pPr>
          </w:p>
        </w:tc>
        <w:tc>
          <w:tcPr>
            <w:tcW w:w="2910" w:type="dxa"/>
            <w:tcBorders>
              <w:top w:val="nil"/>
              <w:left w:val="single" w:sz="4" w:space="0" w:color="auto"/>
              <w:bottom w:val="nil"/>
              <w:right w:val="nil"/>
            </w:tcBorders>
            <w:vAlign w:val="center"/>
          </w:tcPr>
          <w:p w14:paraId="22AB98E3"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Drinking less than I should</w:t>
            </w:r>
          </w:p>
        </w:tc>
        <w:tc>
          <w:tcPr>
            <w:tcW w:w="1610" w:type="dxa"/>
            <w:tcBorders>
              <w:top w:val="nil"/>
              <w:left w:val="nil"/>
              <w:bottom w:val="nil"/>
              <w:right w:val="nil"/>
            </w:tcBorders>
            <w:vAlign w:val="center"/>
          </w:tcPr>
          <w:p w14:paraId="2C150872"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47.0 (39)</w:t>
            </w:r>
          </w:p>
        </w:tc>
        <w:tc>
          <w:tcPr>
            <w:tcW w:w="2523" w:type="dxa"/>
            <w:tcBorders>
              <w:top w:val="nil"/>
              <w:left w:val="nil"/>
              <w:bottom w:val="nil"/>
              <w:right w:val="single" w:sz="4" w:space="0" w:color="auto"/>
            </w:tcBorders>
            <w:vAlign w:val="center"/>
          </w:tcPr>
          <w:p w14:paraId="3DF1B7EF"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46.2 (</w:t>
            </w:r>
            <w:r w:rsidRPr="00C31A63">
              <w:rPr>
                <w:rFonts w:ascii="Arial" w:hAnsi="Arial" w:cs="Arial"/>
                <w:bCs/>
                <w:color w:val="auto"/>
              </w:rPr>
              <w:t>18</w:t>
            </w:r>
            <w:r>
              <w:rPr>
                <w:rFonts w:ascii="Arial" w:hAnsi="Arial" w:cs="Arial"/>
                <w:bCs/>
                <w:color w:val="auto"/>
              </w:rPr>
              <w:t>)</w:t>
            </w:r>
          </w:p>
        </w:tc>
      </w:tr>
      <w:tr w:rsidR="009F7AA1" w:rsidRPr="00116DD4" w14:paraId="63856D3B"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5427A59C" w14:textId="77777777" w:rsidR="009F7AA1" w:rsidRPr="00DA4926" w:rsidRDefault="009F7AA1" w:rsidP="005C4AFC">
            <w:pPr>
              <w:pStyle w:val="MDPI42tablebody"/>
              <w:rPr>
                <w:rFonts w:ascii="Arial" w:hAnsi="Arial" w:cs="Arial"/>
                <w:color w:val="auto"/>
              </w:rPr>
            </w:pPr>
          </w:p>
        </w:tc>
        <w:tc>
          <w:tcPr>
            <w:tcW w:w="2910" w:type="dxa"/>
            <w:tcBorders>
              <w:top w:val="nil"/>
              <w:left w:val="single" w:sz="4" w:space="0" w:color="auto"/>
              <w:bottom w:val="nil"/>
              <w:right w:val="nil"/>
            </w:tcBorders>
            <w:vAlign w:val="center"/>
          </w:tcPr>
          <w:p w14:paraId="10094331"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Drinking more than I should</w:t>
            </w:r>
          </w:p>
        </w:tc>
        <w:tc>
          <w:tcPr>
            <w:tcW w:w="1610" w:type="dxa"/>
            <w:tcBorders>
              <w:top w:val="nil"/>
              <w:left w:val="nil"/>
              <w:bottom w:val="nil"/>
              <w:right w:val="nil"/>
            </w:tcBorders>
            <w:vAlign w:val="center"/>
          </w:tcPr>
          <w:p w14:paraId="4E636965"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1.2 (1)</w:t>
            </w:r>
          </w:p>
        </w:tc>
        <w:tc>
          <w:tcPr>
            <w:tcW w:w="2523" w:type="dxa"/>
            <w:tcBorders>
              <w:top w:val="nil"/>
              <w:left w:val="nil"/>
              <w:bottom w:val="nil"/>
              <w:right w:val="single" w:sz="4" w:space="0" w:color="auto"/>
            </w:tcBorders>
            <w:vAlign w:val="center"/>
          </w:tcPr>
          <w:p w14:paraId="56CF232E" w14:textId="77777777" w:rsidR="009F7AA1" w:rsidRPr="00C31A63" w:rsidRDefault="009F7AA1" w:rsidP="005C4AFC">
            <w:pPr>
              <w:pStyle w:val="MDPI42tablebody"/>
              <w:spacing w:line="240" w:lineRule="auto"/>
              <w:rPr>
                <w:rFonts w:ascii="Arial" w:hAnsi="Arial" w:cs="Arial"/>
                <w:bCs/>
                <w:color w:val="auto"/>
              </w:rPr>
            </w:pPr>
            <w:r>
              <w:rPr>
                <w:rFonts w:ascii="Arial" w:hAnsi="Arial" w:cs="Arial"/>
                <w:bCs/>
                <w:color w:val="auto"/>
              </w:rPr>
              <w:t>2.6 (</w:t>
            </w:r>
            <w:r w:rsidRPr="00C31A63">
              <w:rPr>
                <w:rFonts w:ascii="Arial" w:hAnsi="Arial" w:cs="Arial"/>
                <w:bCs/>
                <w:color w:val="auto"/>
              </w:rPr>
              <w:t>1</w:t>
            </w:r>
            <w:r>
              <w:rPr>
                <w:rFonts w:ascii="Arial" w:hAnsi="Arial" w:cs="Arial"/>
                <w:bCs/>
                <w:color w:val="auto"/>
              </w:rPr>
              <w:t>)</w:t>
            </w:r>
          </w:p>
        </w:tc>
      </w:tr>
      <w:tr w:rsidR="009F7AA1" w:rsidRPr="00116DD4" w14:paraId="62F79FDA" w14:textId="77777777" w:rsidTr="00363478">
        <w:trPr>
          <w:trHeight w:val="283"/>
          <w:jc w:val="center"/>
        </w:trPr>
        <w:tc>
          <w:tcPr>
            <w:tcW w:w="1980" w:type="dxa"/>
            <w:vMerge/>
            <w:tcBorders>
              <w:left w:val="single" w:sz="4" w:space="0" w:color="auto"/>
              <w:right w:val="single" w:sz="4" w:space="0" w:color="auto"/>
            </w:tcBorders>
            <w:shd w:val="clear" w:color="auto" w:fill="auto"/>
            <w:vAlign w:val="center"/>
          </w:tcPr>
          <w:p w14:paraId="10BC6241" w14:textId="77777777" w:rsidR="009F7AA1" w:rsidRPr="00DA4926" w:rsidRDefault="009F7AA1" w:rsidP="005C4AFC">
            <w:pPr>
              <w:pStyle w:val="MDPI42tablebody"/>
              <w:rPr>
                <w:rFonts w:ascii="Arial" w:hAnsi="Arial" w:cs="Arial"/>
                <w:color w:val="auto"/>
              </w:rPr>
            </w:pPr>
          </w:p>
        </w:tc>
        <w:tc>
          <w:tcPr>
            <w:tcW w:w="2910" w:type="dxa"/>
            <w:tcBorders>
              <w:top w:val="nil"/>
              <w:left w:val="single" w:sz="4" w:space="0" w:color="auto"/>
              <w:bottom w:val="single" w:sz="4" w:space="0" w:color="auto"/>
              <w:right w:val="nil"/>
            </w:tcBorders>
            <w:vAlign w:val="center"/>
          </w:tcPr>
          <w:p w14:paraId="261207B8" w14:textId="77777777" w:rsidR="009F7AA1" w:rsidRDefault="009F7AA1" w:rsidP="005C4AFC">
            <w:pPr>
              <w:pStyle w:val="MDPI42tablebody"/>
              <w:spacing w:line="240" w:lineRule="auto"/>
              <w:rPr>
                <w:rFonts w:ascii="Arial" w:hAnsi="Arial" w:cs="Arial"/>
                <w:bCs/>
                <w:color w:val="auto"/>
              </w:rPr>
            </w:pPr>
          </w:p>
        </w:tc>
        <w:tc>
          <w:tcPr>
            <w:tcW w:w="4133" w:type="dxa"/>
            <w:gridSpan w:val="2"/>
            <w:tcBorders>
              <w:top w:val="nil"/>
              <w:left w:val="nil"/>
              <w:bottom w:val="single" w:sz="4" w:space="0" w:color="auto"/>
              <w:right w:val="single" w:sz="4" w:space="0" w:color="auto"/>
            </w:tcBorders>
            <w:vAlign w:val="center"/>
          </w:tcPr>
          <w:p w14:paraId="1CBEE8D9" w14:textId="77777777" w:rsidR="009F7AA1" w:rsidRPr="00396604" w:rsidRDefault="009F7AA1" w:rsidP="005C4AFC">
            <w:pPr>
              <w:pStyle w:val="MDPI42tablebody"/>
              <w:spacing w:line="240" w:lineRule="auto"/>
              <w:rPr>
                <w:rFonts w:ascii="Arial" w:hAnsi="Arial" w:cs="Arial"/>
                <w:bCs/>
                <w:color w:val="auto"/>
                <w:vertAlign w:val="superscript"/>
              </w:rPr>
            </w:pPr>
            <w:r>
              <w:rPr>
                <w:rFonts w:ascii="Arial" w:hAnsi="Arial" w:cs="Arial"/>
                <w:bCs/>
                <w:i/>
                <w:iCs/>
                <w:color w:val="auto"/>
              </w:rPr>
              <w:t xml:space="preserve">p = </w:t>
            </w:r>
            <w:r w:rsidRPr="00C31A63">
              <w:rPr>
                <w:rFonts w:ascii="Arial" w:hAnsi="Arial" w:cs="Arial"/>
                <w:bCs/>
                <w:color w:val="auto"/>
              </w:rPr>
              <w:t>.86</w:t>
            </w:r>
            <w:r>
              <w:rPr>
                <w:rFonts w:ascii="Arial" w:hAnsi="Arial" w:cs="Arial"/>
                <w:bCs/>
                <w:color w:val="auto"/>
              </w:rPr>
              <w:t>0</w:t>
            </w:r>
            <w:r>
              <w:rPr>
                <w:rFonts w:ascii="Arial" w:hAnsi="Arial" w:cs="Arial"/>
                <w:bCs/>
                <w:color w:val="auto"/>
                <w:vertAlign w:val="superscript"/>
              </w:rPr>
              <w:t>3</w:t>
            </w:r>
          </w:p>
        </w:tc>
      </w:tr>
    </w:tbl>
    <w:p w14:paraId="3736F639" w14:textId="77777777" w:rsidR="00FF3D05" w:rsidRDefault="00FF3D05" w:rsidP="00CE2CEB">
      <w:pPr>
        <w:jc w:val="both"/>
        <w:rPr>
          <w:i/>
          <w:iCs/>
        </w:rPr>
      </w:pPr>
    </w:p>
    <w:p w14:paraId="558311B1" w14:textId="77777777" w:rsidR="006B13B8" w:rsidRPr="00C31A63" w:rsidRDefault="006B13B8" w:rsidP="00CE2CEB">
      <w:pPr>
        <w:jc w:val="both"/>
        <w:rPr>
          <w:b/>
          <w:bCs/>
        </w:rPr>
      </w:pPr>
      <w:r w:rsidRPr="00C31A63">
        <w:rPr>
          <w:b/>
          <w:bCs/>
        </w:rPr>
        <w:t>4. Discussion</w:t>
      </w:r>
    </w:p>
    <w:p w14:paraId="3E804599" w14:textId="5882C086" w:rsidR="00365630" w:rsidRDefault="003D4E86" w:rsidP="00DC2D53">
      <w:pPr>
        <w:jc w:val="both"/>
      </w:pPr>
      <w:r>
        <w:t>Existi</w:t>
      </w:r>
      <w:r w:rsidR="003C3729">
        <w:t>ng</w:t>
      </w:r>
      <w:r>
        <w:t xml:space="preserve"> evidence suggests that </w:t>
      </w:r>
      <w:r w:rsidR="000C0A28">
        <w:t>prior to the pandemic, unhealthy behaviours were more prevalent in people with</w:t>
      </w:r>
      <w:r w:rsidR="00937972">
        <w:t xml:space="preserve"> disabilities</w:t>
      </w:r>
      <w:r w:rsidR="00B02E0B">
        <w:t>,</w:t>
      </w:r>
      <w:r w:rsidR="00937972">
        <w:fldChar w:fldCharType="begin">
          <w:fldData xml:space="preserve">PEVuZE5vdGU+PENpdGU+PFllYXI+MjAyMDwvWWVhcj48UmVjTnVtPjYzPC9SZWNOdW0+PERpc3Bs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</w:fldData>
        </w:fldChar>
      </w:r>
      <w:r w:rsidR="00244BF5">
        <w:instrText xml:space="preserve"> ADDIN EN.CITE </w:instrText>
      </w:r>
      <w:r w:rsidR="00244BF5">
        <w:fldChar w:fldCharType="begin">
          <w:fldData xml:space="preserve">PEVuZE5vdGU+PENpdGU+PFllYXI+MjAyMDwvWWVhcj48UmVjTnVtPjYzPC9SZWNOdW0+PERpc3Bs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</w:fldData>
        </w:fldChar>
      </w:r>
      <w:r w:rsidR="00244BF5">
        <w:instrText xml:space="preserve"> ADDIN EN.CITE.DATA </w:instrText>
      </w:r>
      <w:r w:rsidR="00244BF5">
        <w:fldChar w:fldCharType="end"/>
      </w:r>
      <w:r w:rsidR="00937972">
        <w:fldChar w:fldCharType="separate"/>
      </w:r>
      <w:r w:rsidR="00244BF5" w:rsidRPr="00244BF5">
        <w:rPr>
          <w:noProof/>
          <w:vertAlign w:val="superscript"/>
        </w:rPr>
        <w:t>19-21 32 33</w:t>
      </w:r>
      <w:r w:rsidR="00937972">
        <w:fldChar w:fldCharType="end"/>
      </w:r>
      <w:r w:rsidR="000C0A28">
        <w:t xml:space="preserve"> </w:t>
      </w:r>
      <w:r w:rsidR="004C3900">
        <w:t>and as a result there was concern that this group would be disproportionately affected by the pandemic.</w:t>
      </w:r>
      <w:r w:rsidR="00B02E0B">
        <w:fldChar w:fldCharType="begin"/>
      </w:r>
      <w:r w:rsidR="00B02E0B">
        <w:instrText xml:space="preserve"> ADDIN EN.CITE &lt;EndNote&gt;&lt;Cite&gt;&lt;Author&gt;Shakespeare&lt;/Author&gt;&lt;Year&gt;2021&lt;/Year&gt;&lt;RecNum&gt;42&lt;/RecNum&gt;&lt;DisplayText&gt;&lt;style face="superscript"&gt;34&lt;/style&gt;&lt;/DisplayText&gt;&lt;record&gt;&lt;rec-number&gt;42&lt;/rec-number&gt;&lt;foreign-keys&gt;&lt;key app="EN" db-id="222tddtdl0v9w6e02v2x55vtfxpa9rfwf55x" timestamp="1631112838"&gt;42&lt;/key&gt;&lt;/foreign-keys&gt;&lt;ref-type name="Journal Article"&gt;17&lt;/ref-type&gt;&lt;contributors&gt;&lt;authors&gt;&lt;author&gt;Shakespeare, Tom&lt;/author&gt;&lt;author&gt;Ndagire, Florence&lt;/author&gt;&lt;author&gt;Seketi, Queen E.&lt;/author&gt;&lt;/authors&gt;&lt;/contributors&gt;&lt;titles&gt;&lt;title&gt;Triple jeopardy: disabled people and the COVID-19 pandemic&lt;/title&gt;&lt;secondary-title&gt;The Lancet&lt;/secondary-title&gt;&lt;/titles&gt;&lt;periodical&gt;&lt;full-title&gt;The Lancet&lt;/full-title&gt;&lt;/periodical&gt;&lt;pages&gt;1331-1333&lt;/pages&gt;&lt;volume&gt;397&lt;/volume&gt;&lt;number&gt;10282&lt;/number&gt;&lt;section&gt;1331&lt;/section&gt;&lt;dates&gt;&lt;year&gt;2021&lt;/year&gt;&lt;/dates&gt;&lt;isbn&gt;01406736&lt;/isbn&gt;&lt;urls&gt;&lt;/urls&gt;&lt;electronic-resource-num&gt;10.1016/s0140-6736(21)00625-5&lt;/electronic-resource-num&gt;&lt;/record&gt;&lt;/Cite&gt;&lt;/EndNote&gt;</w:instrText>
      </w:r>
      <w:r w:rsidR="00B02E0B">
        <w:fldChar w:fldCharType="separate"/>
      </w:r>
      <w:r w:rsidR="00B02E0B" w:rsidRPr="00B02E0B">
        <w:rPr>
          <w:noProof/>
          <w:vertAlign w:val="superscript"/>
        </w:rPr>
        <w:t>34</w:t>
      </w:r>
      <w:r w:rsidR="00B02E0B">
        <w:fldChar w:fldCharType="end"/>
      </w:r>
      <w:r w:rsidR="000C0A28" w:rsidRPr="00701BA2">
        <w:t xml:space="preserve"> </w:t>
      </w:r>
      <w:r w:rsidR="00365630" w:rsidRPr="00701BA2">
        <w:t>This study provides a snapshot of a range of health-related behaviours in people with disabilities compared</w:t>
      </w:r>
      <w:r w:rsidR="000F5426" w:rsidRPr="00701BA2">
        <w:t xml:space="preserve"> </w:t>
      </w:r>
      <w:r w:rsidR="00365630" w:rsidRPr="00701BA2">
        <w:t>to people with no disabilities approximately one year into the COVID-19 pandemic. Notable group differences were found for ex</w:t>
      </w:r>
      <w:r w:rsidR="00365630" w:rsidRPr="00365630">
        <w:t>ercise frequency, time spent self-</w:t>
      </w:r>
      <w:proofErr w:type="gramStart"/>
      <w:r w:rsidR="00365630" w:rsidRPr="00365630">
        <w:t>isolating</w:t>
      </w:r>
      <w:proofErr w:type="gramEnd"/>
      <w:r w:rsidR="00365630" w:rsidRPr="00365630">
        <w:t xml:space="preserve"> and the amount of food eaten.</w:t>
      </w:r>
    </w:p>
    <w:p w14:paraId="7682EECC" w14:textId="03F28DAE" w:rsidR="002E014D" w:rsidRDefault="008465D8" w:rsidP="00DC2D53">
      <w:pPr>
        <w:jc w:val="both"/>
      </w:pPr>
      <w:commentRangeStart w:id="37"/>
      <w:commentRangeStart w:id="38"/>
      <w:ins w:id="39" w:author="Nikki Heinze" w:date="2022-05-17T08:09:00Z">
        <w:del w:id="40" w:author="Syeda Hussain" w:date="2022-05-17T13:59:00Z">
          <w:r w:rsidRPr="00100EFE" w:rsidDel="00100EFE">
            <w:rPr>
              <w:strike/>
            </w:rPr>
            <w:delText xml:space="preserve">People with disabilities </w:delText>
          </w:r>
        </w:del>
      </w:ins>
      <w:ins w:id="41" w:author="Nikki Heinze" w:date="2022-05-17T08:10:00Z">
        <w:del w:id="42" w:author="Syeda Hussain" w:date="2022-05-17T13:59:00Z">
          <w:r w:rsidRPr="00100EFE" w:rsidDel="00100EFE">
            <w:rPr>
              <w:strike/>
            </w:rPr>
            <w:delText>have been</w:delText>
          </w:r>
        </w:del>
      </w:ins>
      <w:ins w:id="43" w:author="Nikki Heinze" w:date="2022-05-17T08:09:00Z">
        <w:del w:id="44" w:author="Syeda Hussain" w:date="2022-05-17T13:59:00Z">
          <w:r w:rsidRPr="00100EFE" w:rsidDel="00100EFE">
            <w:rPr>
              <w:strike/>
            </w:rPr>
            <w:delText xml:space="preserve"> found to be more likely to report a negative impact of the pandemic on their ability to exercise due to health concerns and lack of exercise space.</w:delText>
          </w:r>
          <w:r w:rsidDel="00100EFE">
            <w:delText xml:space="preserve"> </w:delText>
          </w:r>
        </w:del>
      </w:ins>
      <w:ins w:id="45" w:author="Syeda Hussain" w:date="2022-05-17T10:28:00Z">
        <w:r w:rsidR="005B0CCD" w:rsidRPr="005B0CCD">
          <w:t>Even before the pandemic people with disabilities were more likely to be physically inactive than people with no disabilities (</w:t>
        </w:r>
      </w:ins>
      <w:ins w:id="46" w:author="Syeda Hussain" w:date="2022-05-17T11:57:00Z">
        <w:r w:rsidR="00E57B98">
          <w:t>39.8</w:t>
        </w:r>
      </w:ins>
      <w:ins w:id="47" w:author="Syeda Hussain" w:date="2022-05-17T10:28:00Z">
        <w:r w:rsidR="005B0CCD" w:rsidRPr="005B0CCD">
          <w:t>% vs 2</w:t>
        </w:r>
      </w:ins>
      <w:ins w:id="48" w:author="Syeda Hussain" w:date="2022-05-17T11:58:00Z">
        <w:r w:rsidR="00B74CF4">
          <w:t>0.5</w:t>
        </w:r>
        <w:r w:rsidR="00CA2153">
          <w:t>%</w:t>
        </w:r>
      </w:ins>
      <w:ins w:id="49" w:author="Syeda Hussain" w:date="2022-05-17T10:28:00Z">
        <w:r w:rsidR="005B0CCD" w:rsidRPr="005B0CCD">
          <w:t>).</w:t>
        </w:r>
      </w:ins>
      <w:r w:rsidR="00674C2B">
        <w:fldChar w:fldCharType="begin"/>
      </w:r>
      <w:r w:rsidR="00674C2B">
        <w:instrText xml:space="preserve"> ADDIN EN.CITE &lt;EndNote&gt;&lt;Cite&gt;&lt;Year&gt;2020&lt;/Year&gt;&lt;RecNum&gt;63&lt;/RecNum&gt;&lt;DisplayText&gt;&lt;style face="superscript"&gt;19&lt;/style&gt;&lt;/DisplayText&gt;&lt;record&gt;&lt;rec-number&gt;63&lt;/rec-number&gt;&lt;foreign-keys&gt;&lt;key app="EN" db-id="222tddtdl0v9w6e02v2x55vtfxpa9rfwf55x" timestamp="1652782837"&gt;63&lt;/key&gt;&lt;/foreign-keys&gt;&lt;ref-type name="Web Page"&gt;12&lt;/ref-type&gt;&lt;contributors&gt;&lt;/contributors&gt;&lt;titles&gt;&lt;title&gt;Activity Alliance. The impact of COVID-19 on disabled people.&lt;/title&gt;&lt;/titles&gt;&lt;volume&gt;2021&lt;/volume&gt;&lt;number&gt;19 April&lt;/number&gt;&lt;dates&gt;&lt;year&gt;2020&lt;/year&gt;&lt;/dates&gt;&lt;urls&gt;&lt;related-urls&gt;&lt;url&gt;https://www.activenotts.org.uk/uploads/activity-alliance-impact-of-covid-19-on-disabled-people-oct-2020.pdf?v=1605783441&lt;/url&gt;&lt;/related-urls&gt;&lt;/urls&gt;&lt;/record&gt;&lt;/Cite&gt;&lt;/EndNote&gt;</w:instrText>
      </w:r>
      <w:r w:rsidR="00674C2B">
        <w:fldChar w:fldCharType="separate"/>
      </w:r>
      <w:r w:rsidR="00674C2B" w:rsidRPr="00674C2B">
        <w:rPr>
          <w:noProof/>
          <w:vertAlign w:val="superscript"/>
        </w:rPr>
        <w:t>19</w:t>
      </w:r>
      <w:r w:rsidR="00674C2B">
        <w:fldChar w:fldCharType="end"/>
      </w:r>
      <w:ins w:id="50" w:author="Syeda Hussain" w:date="2022-05-17T10:28:00Z">
        <w:r w:rsidR="005B0CCD" w:rsidRPr="005B0CCD">
          <w:t xml:space="preserve"> In contrast, 25.6% of participants in the current study reported not exercising at all in the 3 weeks before the study. This is perhaps unsurprising considering the impact of the pandemic on exercise. </w:t>
        </w:r>
      </w:ins>
      <w:ins w:id="51" w:author="Nikki Heinze" w:date="2022-05-17T08:09:00Z">
        <w:r>
          <w:t>One Norwegian study reported that 66% of their participants with physical disabilities reported a decrease in exercise during the pandemic compared to pre-pandemic times.</w:t>
        </w:r>
      </w:ins>
      <w:r w:rsidR="00674C2B">
        <w:fldChar w:fldCharType="begin">
          <w:fldData xml:space="preserve">PEVuZE5vdGU+PENpdGU+PEF1dGhvcj5CZW50emVuPC9BdXRob3I+PFllYXI+MjAyMTwvWWVhcj48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</w:fldData>
        </w:fldChar>
      </w:r>
      <w:r w:rsidR="00674C2B">
        <w:instrText xml:space="preserve"> ADDIN EN.CITE </w:instrText>
      </w:r>
      <w:r w:rsidR="00674C2B">
        <w:fldChar w:fldCharType="begin">
          <w:fldData xml:space="preserve">PEVuZE5vdGU+PENpdGU+PEF1dGhvcj5CZW50emVuPC9BdXRob3I+PFllYXI+MjAyMTwvWWVhcj48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</w:fldData>
        </w:fldChar>
      </w:r>
      <w:r w:rsidR="00674C2B">
        <w:instrText xml:space="preserve"> ADDIN EN.CITE.DATA </w:instrText>
      </w:r>
      <w:r w:rsidR="00674C2B">
        <w:fldChar w:fldCharType="end"/>
      </w:r>
      <w:r w:rsidR="00674C2B">
        <w:fldChar w:fldCharType="separate"/>
      </w:r>
      <w:r w:rsidR="00674C2B" w:rsidRPr="00674C2B">
        <w:rPr>
          <w:noProof/>
          <w:vertAlign w:val="superscript"/>
        </w:rPr>
        <w:t>35</w:t>
      </w:r>
      <w:r w:rsidR="00674C2B">
        <w:fldChar w:fldCharType="end"/>
      </w:r>
      <w:ins w:id="52" w:author="Nikki Heinze" w:date="2022-05-17T08:09:00Z">
        <w:r>
          <w:t xml:space="preserve"> </w:t>
        </w:r>
      </w:ins>
      <w:commentRangeEnd w:id="37"/>
      <w:r w:rsidR="00301A31">
        <w:rPr>
          <w:rStyle w:val="CommentReference"/>
        </w:rPr>
        <w:commentReference w:id="37"/>
      </w:r>
      <w:ins w:id="53" w:author="Syeda Hussain" w:date="2022-05-17T10:31:00Z">
        <w:r w:rsidR="00ED3C45" w:rsidRPr="00ED3C45">
          <w:t xml:space="preserve"> While people with disabilities have been found to be more likely to report a negative impact of the pandemic on their ability to exercise due to health concerns and lack of exercise space,</w:t>
        </w:r>
      </w:ins>
      <w:r w:rsidR="00674C2B">
        <w:fldChar w:fldCharType="begin"/>
      </w:r>
      <w:r w:rsidR="00674C2B">
        <w:instrText xml:space="preserve"> ADDIN EN.CITE &lt;EndNote&gt;&lt;Cite&gt;&lt;Year&gt;2020&lt;/Year&gt;&lt;RecNum&gt;63&lt;/RecNum&gt;&lt;DisplayText&gt;&lt;style face="superscript"&gt;19&lt;/style&gt;&lt;/DisplayText&gt;&lt;record&gt;&lt;rec-number&gt;63&lt;/rec-number&gt;&lt;foreign-keys&gt;&lt;key app="EN" db-id="222tddtdl0v9w6e02v2x55vtfxpa9rfwf55x" timestamp="1652782837"&gt;63&lt;/key&gt;&lt;/foreign-keys&gt;&lt;ref-type name="Web Page"&gt;12&lt;/ref-type&gt;&lt;contributors&gt;&lt;/contributors&gt;&lt;titles&gt;&lt;title&gt;Activity Alliance. The impact of COVID-19 on disabled people.&lt;/title&gt;&lt;/titles&gt;&lt;volume&gt;2021&lt;/volume&gt;&lt;number&gt;19 April&lt;/number&gt;&lt;dates&gt;&lt;year&gt;2020&lt;/year&gt;&lt;/dates&gt;&lt;urls&gt;&lt;related-urls&gt;&lt;url&gt;https://www.activenotts.org.uk/uploads/activity-alliance-impact-of-covid-19-on-disabled-people-oct-2020.pdf?v=1605783441&lt;/url&gt;&lt;/related-urls&gt;&lt;/urls&gt;&lt;/record&gt;&lt;/Cite&gt;&lt;/EndNote&gt;</w:instrText>
      </w:r>
      <w:r w:rsidR="00674C2B">
        <w:fldChar w:fldCharType="separate"/>
      </w:r>
      <w:r w:rsidR="00674C2B" w:rsidRPr="00674C2B">
        <w:rPr>
          <w:noProof/>
          <w:vertAlign w:val="superscript"/>
        </w:rPr>
        <w:t>19</w:t>
      </w:r>
      <w:r w:rsidR="00674C2B">
        <w:fldChar w:fldCharType="end"/>
      </w:r>
      <w:ins w:id="54" w:author="Syeda Hussain" w:date="2022-05-17T10:31:00Z">
        <w:r w:rsidR="00ED3C45" w:rsidRPr="00ED3C45">
          <w:t xml:space="preserve"> a decrease in physical activity (doing at least 30</w:t>
        </w:r>
      </w:ins>
      <w:ins w:id="55" w:author="Syeda Hussain" w:date="2022-05-17T12:34:00Z">
        <w:r w:rsidR="00484E20">
          <w:t xml:space="preserve"> </w:t>
        </w:r>
      </w:ins>
      <w:ins w:id="56" w:author="Syeda Hussain" w:date="2022-05-17T10:31:00Z">
        <w:r w:rsidR="00ED3C45" w:rsidRPr="00ED3C45">
          <w:t xml:space="preserve">min of physical activity 5 times a week) was found in both groups, from 26% to 23% between April and September 2020 among people with disabilities and from 36% to 31% among people with no disabilities. In contrast, 46.2% of participants with disabilities reported that they had participated in </w:t>
        </w:r>
        <w:proofErr w:type="gramStart"/>
        <w:r w:rsidR="00ED3C45" w:rsidRPr="00ED3C45">
          <w:t>some kind of exercise</w:t>
        </w:r>
        <w:proofErr w:type="gramEnd"/>
        <w:r w:rsidR="00ED3C45" w:rsidRPr="00ED3C45">
          <w:t xml:space="preserve"> at least 3-4 times a week in the current study. This is considerably higher and may relate to the lower exercise frequency</w:t>
        </w:r>
      </w:ins>
      <w:ins w:id="57" w:author="Syeda Hussain" w:date="2022-05-17T15:49:00Z">
        <w:r w:rsidR="00DA0E8D">
          <w:t xml:space="preserve"> given in the response</w:t>
        </w:r>
      </w:ins>
      <w:ins w:id="58" w:author="Syeda Hussain" w:date="2022-05-17T10:31:00Z">
        <w:r w:rsidR="00ED3C45" w:rsidRPr="00ED3C45">
          <w:t xml:space="preserve"> and to the fact that exercise was not defined in the current study, which may have resulted in different definitions of exercise for different participants.</w:t>
        </w:r>
        <w:r w:rsidR="00ED3C45">
          <w:t xml:space="preserve"> </w:t>
        </w:r>
      </w:ins>
      <w:commentRangeEnd w:id="38"/>
      <w:ins w:id="59" w:author="Syeda Hussain" w:date="2022-05-17T14:00:00Z">
        <w:r w:rsidR="00B901C1">
          <w:rPr>
            <w:rStyle w:val="CommentReference"/>
          </w:rPr>
          <w:commentReference w:id="38"/>
        </w:r>
      </w:ins>
      <w:r w:rsidR="00326D29" w:rsidRPr="006F7798">
        <w:t>Reflecting</w:t>
      </w:r>
      <w:r w:rsidR="00326D29">
        <w:t xml:space="preserve"> existing evidence of a negative impact on physical activity during the pandemic in this group</w:t>
      </w:r>
      <w:r w:rsidR="00290804">
        <w:t>,</w:t>
      </w:r>
      <w:r w:rsidR="00674C2B">
        <w:fldChar w:fldCharType="begin">
          <w:fldData xml:space="preserve">PEVuZE5vdGU+PENpdGU+PFllYXI+MjAyMDwvWWVhcj48UmVjTnVtPjYzPC9SZWNOdW0+PERpc3Bs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</w:fldData>
        </w:fldChar>
      </w:r>
      <w:r w:rsidR="00674C2B">
        <w:instrText xml:space="preserve"> ADDIN EN.CITE </w:instrText>
      </w:r>
      <w:r w:rsidR="00674C2B">
        <w:fldChar w:fldCharType="begin">
          <w:fldData xml:space="preserve">PEVuZE5vdGU+PENpdGU+PFllYXI+MjAyMDwvWWVhcj48UmVjTnVtPjYzPC9SZWNOdW0+PERpc3Bs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</w:fldData>
        </w:fldChar>
      </w:r>
      <w:r w:rsidR="00674C2B">
        <w:instrText xml:space="preserve"> ADDIN EN.CITE.DATA </w:instrText>
      </w:r>
      <w:r w:rsidR="00674C2B">
        <w:fldChar w:fldCharType="end"/>
      </w:r>
      <w:r w:rsidR="00674C2B">
        <w:fldChar w:fldCharType="separate"/>
      </w:r>
      <w:r w:rsidR="00674C2B" w:rsidRPr="00674C2B">
        <w:rPr>
          <w:noProof/>
          <w:vertAlign w:val="superscript"/>
        </w:rPr>
        <w:t>19 36</w:t>
      </w:r>
      <w:r w:rsidR="00674C2B">
        <w:fldChar w:fldCharType="end"/>
      </w:r>
      <w:r w:rsidR="00326D29">
        <w:t xml:space="preserve"> participants with disabilities were around 3.5 times more likely to not exercise at all</w:t>
      </w:r>
      <w:r w:rsidR="00226687">
        <w:t xml:space="preserve"> than participants with no disabilities</w:t>
      </w:r>
      <w:r w:rsidR="00326D29">
        <w:t>.</w:t>
      </w:r>
      <w:ins w:id="60" w:author="Syeda Hussain" w:date="2022-05-17T10:28:00Z">
        <w:r w:rsidR="005B0CCD">
          <w:t xml:space="preserve"> </w:t>
        </w:r>
      </w:ins>
      <w:r w:rsidR="00326D29">
        <w:t xml:space="preserve">This may reflect </w:t>
      </w:r>
      <w:r w:rsidR="00014166">
        <w:t xml:space="preserve">challenges imposed by lockdown restrictions </w:t>
      </w:r>
      <w:r w:rsidR="005115FC">
        <w:t>including</w:t>
      </w:r>
      <w:r w:rsidR="00014166">
        <w:t xml:space="preserve"> disruption to public transport and reduced access to professional and social support for attending gyms</w:t>
      </w:r>
      <w:r w:rsidR="000347DA">
        <w:t>,</w:t>
      </w:r>
      <w:r w:rsidR="0081750C">
        <w:fldChar w:fldCharType="begin">
          <w:fldData xml:space="preserve">PEVuZE5vdGU+PENpdGU+PEF1dGhvcj5kZSBCb2VyPC9BdXRob3I+PFllYXI+MjAyMTwvWWVhcj48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</w:fldData>
        </w:fldChar>
      </w:r>
      <w:r w:rsidR="0081750C">
        <w:instrText xml:space="preserve"> ADDIN EN.CITE </w:instrText>
      </w:r>
      <w:r w:rsidR="0081750C">
        <w:fldChar w:fldCharType="begin">
          <w:fldData xml:space="preserve">PEVuZE5vdGU+PENpdGU+PEF1dGhvcj5kZSBCb2VyPC9BdXRob3I+PFllYXI+MjAyMTwvWWVhcj48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</w:fldData>
        </w:fldChar>
      </w:r>
      <w:r w:rsidR="0081750C">
        <w:instrText xml:space="preserve"> ADDIN EN.CITE.DATA </w:instrText>
      </w:r>
      <w:r w:rsidR="0081750C">
        <w:fldChar w:fldCharType="end"/>
      </w:r>
      <w:r w:rsidR="0081750C">
        <w:fldChar w:fldCharType="separate"/>
      </w:r>
      <w:r w:rsidR="0081750C" w:rsidRPr="0081750C">
        <w:rPr>
          <w:noProof/>
          <w:vertAlign w:val="superscript"/>
        </w:rPr>
        <w:t>36</w:t>
      </w:r>
      <w:r w:rsidR="0081750C">
        <w:fldChar w:fldCharType="end"/>
      </w:r>
      <w:r w:rsidR="00014166">
        <w:t xml:space="preserve"> </w:t>
      </w:r>
      <w:r w:rsidR="00782CCD">
        <w:t>and</w:t>
      </w:r>
      <w:r w:rsidR="00014166">
        <w:t xml:space="preserve"> e</w:t>
      </w:r>
      <w:r w:rsidR="00E70276">
        <w:t>xisting</w:t>
      </w:r>
      <w:r w:rsidR="00326D29">
        <w:t xml:space="preserve"> barriers to physical activity</w:t>
      </w:r>
      <w:r w:rsidR="00014166">
        <w:t>.</w:t>
      </w:r>
      <w:r w:rsidR="0081750C">
        <w:fldChar w:fldCharType="begin">
          <w:fldData xml:space="preserve">PEVuZE5vdGU+PENpdGU+PFllYXI+MjAyMDwvWWVhcj48UmVjTnVtPjYzPC9SZWNOdW0+PERpc3Bs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</w:fldData>
        </w:fldChar>
      </w:r>
      <w:r w:rsidR="0081750C">
        <w:instrText xml:space="preserve"> ADDIN EN.CITE </w:instrText>
      </w:r>
      <w:r w:rsidR="0081750C">
        <w:fldChar w:fldCharType="begin">
          <w:fldData xml:space="preserve">PEVuZE5vdGU+PENpdGU+PFllYXI+MjAyMDwvWWVhcj48UmVjTnVtPjYzPC9SZWNOdW0+PERpc3Bs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</w:fldData>
        </w:fldChar>
      </w:r>
      <w:r w:rsidR="0081750C">
        <w:instrText xml:space="preserve"> ADDIN EN.CITE.DATA </w:instrText>
      </w:r>
      <w:r w:rsidR="0081750C">
        <w:fldChar w:fldCharType="end"/>
      </w:r>
      <w:r w:rsidR="0081750C">
        <w:fldChar w:fldCharType="separate"/>
      </w:r>
      <w:r w:rsidR="0081750C" w:rsidRPr="0081750C">
        <w:rPr>
          <w:noProof/>
          <w:vertAlign w:val="superscript"/>
        </w:rPr>
        <w:t>19 37</w:t>
      </w:r>
      <w:r w:rsidR="0081750C">
        <w:fldChar w:fldCharType="end"/>
      </w:r>
      <w:r w:rsidR="00326D29">
        <w:t xml:space="preserve"> </w:t>
      </w:r>
      <w:r w:rsidR="00BF0F9F">
        <w:t xml:space="preserve">The </w:t>
      </w:r>
      <w:r w:rsidR="00A32DA4">
        <w:t>most common types of</w:t>
      </w:r>
      <w:r w:rsidR="00BF0F9F">
        <w:t xml:space="preserve"> disabili</w:t>
      </w:r>
      <w:r w:rsidR="00A32DA4">
        <w:t xml:space="preserve">ty </w:t>
      </w:r>
      <w:r w:rsidR="00BF0F9F">
        <w:t>in this sample were visual impairment</w:t>
      </w:r>
      <w:r w:rsidR="00A32DA4">
        <w:t>/</w:t>
      </w:r>
      <w:r w:rsidR="00BF0F9F">
        <w:t xml:space="preserve">blindness, disability affecting mobility and mental health conditions. </w:t>
      </w:r>
      <w:r w:rsidR="00BF0F9F" w:rsidRPr="001B3E3A">
        <w:t xml:space="preserve"> </w:t>
      </w:r>
      <w:ins w:id="61" w:author="Syeda Hussain" w:date="2022-05-17T10:18:00Z">
        <w:r w:rsidR="00485FF3" w:rsidRPr="008F6A1A">
          <w:t>Participants with impaired mobility were more likely to be physically inactive (no exercise at all) than those with VI (n=9, 45.0% compared to n=3, 11.5%) and less likely to have participated in regular exercise (3-4 times a week) (n=8, 40.0% compared to n=16, 61.5%). However, it must be noted that it was not possible to control for comorbidity and some participants may have both types of disability.</w:t>
        </w:r>
        <w:r w:rsidR="00485FF3">
          <w:t xml:space="preserve"> </w:t>
        </w:r>
      </w:ins>
      <w:r w:rsidR="00BF0F9F">
        <w:t>Severe visual impairment, fear of falling, inaccessible facilities and lack of inclusive environments are just a few factors known to minimise time spent exercising in those with visual impairment.</w:t>
      </w:r>
      <w:r w:rsidR="0081750C">
        <w:fldChar w:fldCharType="begin">
          <w:fldData xml:space="preserve">PEVuZE5vdGU+PENpdGU+PEF1dGhvcj5QaG9lbml4PC9BdXRob3I+PFllYXI+MjAxNTwvWWVhcj48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</w:fldData>
        </w:fldChar>
      </w:r>
      <w:r w:rsidR="0081750C">
        <w:instrText xml:space="preserve"> ADDIN EN.CITE </w:instrText>
      </w:r>
      <w:r w:rsidR="0081750C">
        <w:fldChar w:fldCharType="begin">
          <w:fldData xml:space="preserve">PEVuZE5vdGU+PENpdGU+PEF1dGhvcj5QaG9lbml4PC9BdXRob3I+PFllYXI+MjAxNTwvWWVhcj48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</w:fldData>
        </w:fldChar>
      </w:r>
      <w:r w:rsidR="0081750C">
        <w:instrText xml:space="preserve"> ADDIN EN.CITE.DATA </w:instrText>
      </w:r>
      <w:r w:rsidR="0081750C">
        <w:fldChar w:fldCharType="end"/>
      </w:r>
      <w:r w:rsidR="0081750C">
        <w:fldChar w:fldCharType="separate"/>
      </w:r>
      <w:r w:rsidR="0081750C" w:rsidRPr="0081750C">
        <w:rPr>
          <w:noProof/>
          <w:vertAlign w:val="superscript"/>
        </w:rPr>
        <w:t>38-40</w:t>
      </w:r>
      <w:r w:rsidR="0081750C">
        <w:fldChar w:fldCharType="end"/>
      </w:r>
      <w:r w:rsidR="00BF0F9F">
        <w:t xml:space="preserve"> P</w:t>
      </w:r>
      <w:r w:rsidR="00BF0F9F" w:rsidRPr="00EF298D">
        <w:t>articipants with mobility-related disabilities</w:t>
      </w:r>
      <w:r w:rsidR="00BF0F9F">
        <w:t xml:space="preserve"> may be less likely to participate in frequent regular exercise</w:t>
      </w:r>
      <w:r w:rsidR="00BF0F9F" w:rsidRPr="00EF298D">
        <w:t xml:space="preserve"> compared to other impairments, such as hearing impairment.</w:t>
      </w:r>
      <w:r w:rsidR="006B7289">
        <w:fldChar w:fldCharType="begin"/>
      </w:r>
      <w:r w:rsidR="006B7289">
        <w:instrText xml:space="preserve"> ADDIN EN.CITE &lt;EndNote&gt;&lt;Cite&gt;&lt;Year&gt;2014&lt;/Year&gt;&lt;RecNum&gt;38&lt;/RecNum&gt;&lt;DisplayText&gt;&lt;style face="superscript"&gt;41&lt;/style&gt;&lt;/DisplayText&gt;&lt;record&gt;&lt;rec-number&gt;38&lt;/rec-number&gt;&lt;foreign-keys&gt;&lt;key app="EN" db-id="222tddtdl0v9w6e02v2x55vtfxpa9rfwf55x" timestamp="1630669182"&gt;38&lt;/key&gt;&lt;/foreign-keys&gt;&lt;ref-type name="Web Page"&gt;12&lt;/ref-type&gt;&lt;contributors&gt;&lt;/contributors&gt;&lt;titles&gt;&lt;title&gt;CDC. Adults with Disabilities.&lt;/title&gt;&lt;/titles&gt;&lt;volume&gt;01 September&lt;/volume&gt;&lt;number&gt;2021&lt;/number&gt;&lt;dates&gt;&lt;year&gt;2014&lt;/year&gt;&lt;/dates&gt;&lt;urls&gt;&lt;related-urls&gt;&lt;url&gt;https://www.cdc.gov/vitalsigns/disabilities/&lt;/url&gt;&lt;/related-urls&gt;&lt;/urls&gt;&lt;/record&gt;&lt;/Cite&gt;&lt;/EndNote&gt;</w:instrText>
      </w:r>
      <w:r w:rsidR="006B7289">
        <w:fldChar w:fldCharType="separate"/>
      </w:r>
      <w:r w:rsidR="006B7289" w:rsidRPr="006B7289">
        <w:rPr>
          <w:noProof/>
          <w:vertAlign w:val="superscript"/>
        </w:rPr>
        <w:t>41</w:t>
      </w:r>
      <w:r w:rsidR="006B7289">
        <w:fldChar w:fldCharType="end"/>
      </w:r>
      <w:r w:rsidR="00A56C25">
        <w:t xml:space="preserve"> </w:t>
      </w:r>
      <w:r w:rsidR="00BB21BF">
        <w:t>Encouragingly</w:t>
      </w:r>
      <w:r w:rsidR="005D684B">
        <w:t>,</w:t>
      </w:r>
      <w:r w:rsidR="00BB21BF">
        <w:t xml:space="preserve"> </w:t>
      </w:r>
      <w:r w:rsidR="00357C31">
        <w:t xml:space="preserve">at least three quarters in both groups reported getting some form of exercise and </w:t>
      </w:r>
      <w:r w:rsidR="005D684B">
        <w:t>a</w:t>
      </w:r>
      <w:r w:rsidR="00FA7FE6">
        <w:t xml:space="preserve"> majority of </w:t>
      </w:r>
      <w:r w:rsidR="005D684B">
        <w:t xml:space="preserve">participants in </w:t>
      </w:r>
      <w:r w:rsidR="00C96E56">
        <w:t>each</w:t>
      </w:r>
      <w:r w:rsidR="005D684B">
        <w:t xml:space="preserve"> group</w:t>
      </w:r>
      <w:r w:rsidR="00FA7FE6">
        <w:t xml:space="preserve"> reported</w:t>
      </w:r>
      <w:r w:rsidR="005D684B">
        <w:t xml:space="preserve"> exercis</w:t>
      </w:r>
      <w:r w:rsidR="00FA7FE6">
        <w:t>ing 3-4 times a week</w:t>
      </w:r>
      <w:r w:rsidR="00133121">
        <w:t xml:space="preserve">. </w:t>
      </w:r>
      <w:r w:rsidR="00B726B1">
        <w:t xml:space="preserve">One year into the pandemic, this </w:t>
      </w:r>
      <w:r w:rsidR="00B726B1" w:rsidRPr="00D91689">
        <w:t xml:space="preserve">may </w:t>
      </w:r>
      <w:r w:rsidR="00D91689" w:rsidRPr="00396604">
        <w:t>suggest</w:t>
      </w:r>
      <w:r w:rsidR="00EC6F29">
        <w:t xml:space="preserve"> an adaptation to </w:t>
      </w:r>
      <w:r w:rsidR="00B726B1">
        <w:t>the</w:t>
      </w:r>
      <w:r w:rsidR="0039125B">
        <w:t xml:space="preserve"> restrictions on exercise </w:t>
      </w:r>
      <w:r w:rsidR="00B726B1">
        <w:t>imposed by the pandemic</w:t>
      </w:r>
      <w:r w:rsidR="0039125B">
        <w:t>.</w:t>
      </w:r>
      <w:r w:rsidR="003C2A55">
        <w:t xml:space="preserve"> </w:t>
      </w:r>
      <w:r w:rsidR="00EC6F29">
        <w:t xml:space="preserve">It </w:t>
      </w:r>
      <w:r w:rsidR="003C2A55">
        <w:t xml:space="preserve">may also </w:t>
      </w:r>
      <w:r w:rsidR="00217563">
        <w:t>reflect</w:t>
      </w:r>
      <w:r w:rsidR="00C332DE">
        <w:t xml:space="preserve"> </w:t>
      </w:r>
      <w:r w:rsidR="0096243C">
        <w:t xml:space="preserve">the presence of </w:t>
      </w:r>
      <w:r w:rsidR="00BA00AB">
        <w:t>participants recruited through contacts in the sight loss and military sectors. M</w:t>
      </w:r>
      <w:r w:rsidR="0096243C">
        <w:t xml:space="preserve">embers of the charity </w:t>
      </w:r>
      <w:r w:rsidR="00EC6F29">
        <w:t>Blind Veterans</w:t>
      </w:r>
      <w:r w:rsidR="00BD5A06">
        <w:t xml:space="preserve"> UK, for example,</w:t>
      </w:r>
      <w:r w:rsidR="00EC6F29">
        <w:t xml:space="preserve"> </w:t>
      </w:r>
      <w:r w:rsidR="00DC2D53">
        <w:t>were</w:t>
      </w:r>
      <w:r w:rsidR="00EC6F29">
        <w:t xml:space="preserve"> </w:t>
      </w:r>
      <w:r w:rsidR="00D80508">
        <w:t xml:space="preserve">actively </w:t>
      </w:r>
      <w:r w:rsidR="00EC6F29">
        <w:t>supported to participate in sports and recreational activities during the pandemic</w:t>
      </w:r>
      <w:r w:rsidR="000C7A3D">
        <w:t xml:space="preserve"> through </w:t>
      </w:r>
      <w:r w:rsidR="00EC6F29">
        <w:t>remotely</w:t>
      </w:r>
      <w:r w:rsidR="00304662">
        <w:t xml:space="preserve"> </w:t>
      </w:r>
      <w:r w:rsidR="00EC6F29">
        <w:t>delivered exercise sessions</w:t>
      </w:r>
      <w:r w:rsidR="0034788A">
        <w:t>.</w:t>
      </w:r>
      <w:r w:rsidR="00EC6F29">
        <w:t xml:space="preserve"> </w:t>
      </w:r>
    </w:p>
    <w:p w14:paraId="49DF1CB4" w14:textId="6E617614" w:rsidR="0020400D" w:rsidRDefault="004469AD" w:rsidP="009F4BA3">
      <w:pPr>
        <w:jc w:val="both"/>
      </w:pPr>
      <w:r>
        <w:lastRenderedPageBreak/>
        <w:t xml:space="preserve">Statistically significant group differences were also observed in the length of time participants had </w:t>
      </w:r>
      <w:r w:rsidR="00D86DD8">
        <w:t>spent</w:t>
      </w:r>
      <w:r>
        <w:t xml:space="preserve"> self-isolating. Participants with disabilities were around three times more likely to have been self-isolating for more than 6 months than those without disabilities. This is perhaps unsurprising given the increased risk of COVID-19-related complications for those living with a disability,</w:t>
      </w:r>
      <w:r w:rsidR="006B7289">
        <w:fldChar w:fldCharType="begin"/>
      </w:r>
      <w:r w:rsidR="006B7289">
        <w:instrText xml:space="preserve"> ADDIN EN.CITE &lt;EndNote&gt;&lt;Cite&gt;&lt;Author&gt;Kuper&lt;/Author&gt;&lt;Year&gt;2020&lt;/Year&gt;&lt;RecNum&gt;61&lt;/RecNum&gt;&lt;DisplayText&gt;&lt;style face="superscript"&gt;17&lt;/style&gt;&lt;/DisplayText&gt;&lt;record&gt;&lt;rec-number&gt;61&lt;/rec-number&gt;&lt;foreign-keys&gt;&lt;key app="EN" db-id="222tddtdl0v9w6e02v2x55vtfxpa9rfwf55x" timestamp="1652781805"&gt;61&lt;/key&gt;&lt;/foreign-keys&gt;&lt;ref-type name="Journal Article"&gt;17&lt;/ref-type&gt;&lt;contributors&gt;&lt;authors&gt;&lt;author&gt;Kuper, H.&lt;/author&gt;&lt;author&gt;Banks, L. M.&lt;/author&gt;&lt;author&gt;Bright, T.&lt;/author&gt;&lt;author&gt;Davey, C.&lt;/author&gt;&lt;author&gt;Shakespeare, T.&lt;/author&gt;&lt;/authors&gt;&lt;/contributors&gt;&lt;auth-address&gt;International Centre for Evidence in Disability, London School of Hygiene &amp;amp; Tropical Medicine, London, WC1E 7HT, UK.&lt;/auth-address&gt;&lt;titles&gt;&lt;title&gt;Disability-inclusive COVID-19 response: What it is, why it is important and what we can learn from the United Kingdom&amp;apos;s response&lt;/title&gt;&lt;secondary-title&gt;Wellcome Open Res&lt;/secondary-title&gt;&lt;/titles&gt;&lt;periodical&gt;&lt;full-title&gt;Wellcome Open Res&lt;/full-title&gt;&lt;/periodical&gt;&lt;pages&gt;79&lt;/pages&gt;&lt;volume&gt;5&lt;/volume&gt;&lt;edition&gt;2020/06/06&lt;/edition&gt;&lt;keywords&gt;&lt;keyword&gt;Covid-19&lt;/keyword&gt;&lt;keyword&gt;Disability&lt;/keyword&gt;&lt;/keywords&gt;&lt;dates&gt;&lt;year&gt;2020&lt;/year&gt;&lt;/dates&gt;&lt;isbn&gt;2398-502X (Print)&amp;#xD;2398-502X (Linking)&lt;/isbn&gt;&lt;accession-num&gt;32500099&lt;/accession-num&gt;&lt;urls&gt;&lt;related-urls&gt;&lt;url&gt;https://www.ncbi.nlm.nih.gov/pubmed/32500099&lt;/url&gt;&lt;/related-urls&gt;&lt;/urls&gt;&lt;custom2&gt;PMC7236579&lt;/custom2&gt;&lt;electronic-resource-num&gt;10.12688/wellcomeopenres.15833.1&lt;/electronic-resource-num&gt;&lt;/record&gt;&lt;/Cite&gt;&lt;/EndNote&gt;</w:instrText>
      </w:r>
      <w:r w:rsidR="006B7289">
        <w:fldChar w:fldCharType="separate"/>
      </w:r>
      <w:r w:rsidR="006B7289" w:rsidRPr="006B7289">
        <w:rPr>
          <w:noProof/>
          <w:vertAlign w:val="superscript"/>
        </w:rPr>
        <w:t>17</w:t>
      </w:r>
      <w:r w:rsidR="006B7289">
        <w:fldChar w:fldCharType="end"/>
      </w:r>
      <w:r>
        <w:t xml:space="preserve"> and advice for vulnerable adults to shield during the pandemic. </w:t>
      </w:r>
      <w:r w:rsidR="00202E52" w:rsidRPr="005A4EDC">
        <w:rPr>
          <w:color w:val="242424"/>
          <w:shd w:val="clear" w:color="auto" w:fill="FFFFFF"/>
        </w:rPr>
        <w:t>This is of concern due to the impact of self-isolating on mental health and experiences of loneliness</w:t>
      </w:r>
      <w:r w:rsidR="00705089">
        <w:rPr>
          <w:color w:val="242424"/>
          <w:shd w:val="clear" w:color="auto" w:fill="FFFFFF"/>
        </w:rPr>
        <w:t>.</w:t>
      </w:r>
      <w:r w:rsidR="006B7289">
        <w:rPr>
          <w:color w:val="242424"/>
          <w:shd w:val="clear" w:color="auto" w:fill="FFFFFF"/>
        </w:rPr>
        <w:fldChar w:fldCharType="begin">
          <w:fldData xml:space="preserve">PEVuZE5vdGU+PENpdGU+PEF1dGhvcj5CYW5lcmplZTwvQXV0aG9yPjxZZWFyPjIwMjA8L1llYXI+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</w:fldData>
        </w:fldChar>
      </w:r>
      <w:r w:rsidR="006B7289">
        <w:rPr>
          <w:color w:val="242424"/>
          <w:shd w:val="clear" w:color="auto" w:fill="FFFFFF"/>
        </w:rPr>
        <w:instrText xml:space="preserve"> ADDIN EN.CITE </w:instrText>
      </w:r>
      <w:r w:rsidR="006B7289">
        <w:rPr>
          <w:color w:val="242424"/>
          <w:shd w:val="clear" w:color="auto" w:fill="FFFFFF"/>
        </w:rPr>
        <w:fldChar w:fldCharType="begin">
          <w:fldData xml:space="preserve">PEVuZE5vdGU+PENpdGU+PEF1dGhvcj5CYW5lcmplZTwvQXV0aG9yPjxZZWFyPjIwMjA8L1llYXI+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</w:fldData>
        </w:fldChar>
      </w:r>
      <w:r w:rsidR="006B7289">
        <w:rPr>
          <w:color w:val="242424"/>
          <w:shd w:val="clear" w:color="auto" w:fill="FFFFFF"/>
        </w:rPr>
        <w:instrText xml:space="preserve"> ADDIN EN.CITE.DATA </w:instrText>
      </w:r>
      <w:r w:rsidR="006B7289">
        <w:rPr>
          <w:color w:val="242424"/>
          <w:shd w:val="clear" w:color="auto" w:fill="FFFFFF"/>
        </w:rPr>
      </w:r>
      <w:r w:rsidR="006B7289">
        <w:rPr>
          <w:color w:val="242424"/>
          <w:shd w:val="clear" w:color="auto" w:fill="FFFFFF"/>
        </w:rPr>
        <w:fldChar w:fldCharType="end"/>
      </w:r>
      <w:r w:rsidR="006B7289">
        <w:rPr>
          <w:color w:val="242424"/>
          <w:shd w:val="clear" w:color="auto" w:fill="FFFFFF"/>
        </w:rPr>
      </w:r>
      <w:r w:rsidR="006B7289">
        <w:rPr>
          <w:color w:val="242424"/>
          <w:shd w:val="clear" w:color="auto" w:fill="FFFFFF"/>
        </w:rPr>
        <w:fldChar w:fldCharType="separate"/>
      </w:r>
      <w:r w:rsidR="006B7289" w:rsidRPr="006B7289">
        <w:rPr>
          <w:noProof/>
          <w:color w:val="242424"/>
          <w:shd w:val="clear" w:color="auto" w:fill="FFFFFF"/>
          <w:vertAlign w:val="superscript"/>
        </w:rPr>
        <w:t>42 43</w:t>
      </w:r>
      <w:r w:rsidR="006B7289">
        <w:rPr>
          <w:color w:val="242424"/>
          <w:shd w:val="clear" w:color="auto" w:fill="FFFFFF"/>
        </w:rPr>
        <w:fldChar w:fldCharType="end"/>
      </w:r>
      <w:r w:rsidR="00716E8A" w:rsidRPr="005A4EDC">
        <w:t xml:space="preserve"> White and Van Der</w:t>
      </w:r>
      <w:r w:rsidR="006B7289">
        <w:t xml:space="preserve"> Boor</w:t>
      </w:r>
      <w:r w:rsidR="006B7289">
        <w:fldChar w:fldCharType="begin"/>
      </w:r>
      <w:r w:rsidR="006B7289">
        <w:instrText xml:space="preserve"> ADDIN EN.CITE &lt;EndNote&gt;&lt;Cite&gt;&lt;Author&gt;White&lt;/Author&gt;&lt;Year&gt;2020&lt;/Year&gt;&lt;RecNum&gt;78&lt;/RecNum&gt;&lt;DisplayText&gt;&lt;style face="superscript"&gt;44&lt;/style&gt;&lt;/DisplayText&gt;&lt;record&gt;&lt;rec-number&gt;78&lt;/rec-number&gt;&lt;foreign-keys&gt;&lt;key app="EN" db-id="222tddtdl0v9w6e02v2x55vtfxpa9rfwf55x" timestamp="1652784368"&gt;78&lt;/key&gt;&lt;/foreign-keys&gt;&lt;ref-type name="Journal Article"&gt;17&lt;/ref-type&gt;&lt;contributors&gt;&lt;authors&gt;&lt;author&gt;White, R. G.&lt;/author&gt;&lt;author&gt;Van Der Boor, C.&lt;/author&gt;&lt;/authors&gt;&lt;/contributors&gt;&lt;auth-address&gt;Institute of Population Health, University of Liverpool, UK.&lt;/auth-address&gt;&lt;titles&gt;&lt;title&gt;Impact of the COVID-19 pandemic and initial period of lockdown on the mental health and well-being of adults in the UK&lt;/title&gt;&lt;secondary-title&gt;BJPsych Open&lt;/secondary-title&gt;&lt;/titles&gt;&lt;periodical&gt;&lt;full-title&gt;BJPsych Open&lt;/full-title&gt;&lt;/periodical&gt;&lt;pages&gt;e90&lt;/pages&gt;&lt;volume&gt;6&lt;/volume&gt;&lt;number&gt;5&lt;/number&gt;&lt;edition&gt;2020/08/18&lt;/edition&gt;&lt;keywords&gt;&lt;keyword&gt;Anxiety disorders&lt;/keyword&gt;&lt;keyword&gt;Covid-19&lt;/keyword&gt;&lt;keyword&gt;coronavirus&lt;/keyword&gt;&lt;keyword&gt;depressive disorders&lt;/keyword&gt;&lt;keyword&gt;pandemics&lt;/keyword&gt;&lt;/keywords&gt;&lt;dates&gt;&lt;year&gt;2020&lt;/year&gt;&lt;pub-dates&gt;&lt;date&gt;Aug 17&lt;/date&gt;&lt;/pub-dates&gt;&lt;/dates&gt;&lt;isbn&gt;2056-4724 (Print)&amp;#xD;2056-4724 (Linking)&lt;/isbn&gt;&lt;accession-num&gt;32799958&lt;/accession-num&gt;&lt;urls&gt;&lt;related-urls&gt;&lt;url&gt;https://www.ncbi.nlm.nih.gov/pubmed/32799958&lt;/url&gt;&lt;/related-urls&gt;&lt;/urls&gt;&lt;custom2&gt;PMC7431844&lt;/custom2&gt;&lt;electronic-resource-num&gt;10.1192/bjo.2020.79&lt;/electronic-resource-num&gt;&lt;/record&gt;&lt;/Cite&gt;&lt;/EndNote&gt;</w:instrText>
      </w:r>
      <w:r w:rsidR="006B7289">
        <w:fldChar w:fldCharType="separate"/>
      </w:r>
      <w:r w:rsidR="006B7289" w:rsidRPr="006B7289">
        <w:rPr>
          <w:noProof/>
          <w:vertAlign w:val="superscript"/>
        </w:rPr>
        <w:t>44</w:t>
      </w:r>
      <w:r w:rsidR="006B7289">
        <w:fldChar w:fldCharType="end"/>
      </w:r>
      <w:r w:rsidR="00716E8A" w:rsidRPr="005A4EDC">
        <w:t xml:space="preserve"> reported higher levels of anxiety and depression and lower well-being in UK adults who had been self-isolating</w:t>
      </w:r>
      <w:r w:rsidR="009676FD" w:rsidRPr="005A4EDC">
        <w:t xml:space="preserve"> before a lockdown; these adults reported feeling more isolated </w:t>
      </w:r>
      <w:r w:rsidR="00784B29" w:rsidRPr="005A4EDC">
        <w:t xml:space="preserve">than usual </w:t>
      </w:r>
      <w:r w:rsidR="009676FD" w:rsidRPr="005A4EDC">
        <w:t>during lockdown.</w:t>
      </w:r>
      <w:r w:rsidR="005A4EDC">
        <w:t xml:space="preserve"> </w:t>
      </w:r>
      <w:r w:rsidR="009676FD">
        <w:t xml:space="preserve">However, findings </w:t>
      </w:r>
      <w:r w:rsidR="00705089">
        <w:t>reported in</w:t>
      </w:r>
      <w:r w:rsidR="009676FD">
        <w:t xml:space="preserve"> </w:t>
      </w:r>
      <w:r w:rsidR="00705089">
        <w:t>our previous</w:t>
      </w:r>
      <w:r w:rsidR="006B7289">
        <w:t xml:space="preserve"> article</w:t>
      </w:r>
      <w:r w:rsidR="006B7289">
        <w:fldChar w:fldCharType="begin"/>
      </w:r>
      <w:r w:rsidR="006B7289">
        <w:instrText xml:space="preserve"> ADDIN EN.CITE &lt;EndNote&gt;&lt;Cite&gt;&lt;Author&gt;Heinze N&lt;/Author&gt;&lt;Year&gt;2021&lt;/Year&gt;&lt;RecNum&gt;41&lt;/RecNum&gt;&lt;DisplayText&gt;&lt;style face="superscript"&gt;29&lt;/style&gt;&lt;/DisplayText&gt;&lt;record&gt;&lt;rec-number&gt;41&lt;/rec-number&gt;&lt;foreign-keys&gt;&lt;key app="EN" db-id="222tddtdl0v9w6e02v2x55vtfxpa9rfwf55x" timestamp="1631112822"&gt;41&lt;/key&gt;&lt;/foreign-keys&gt;&lt;ref-type name="Journal Article"&gt;17&lt;/ref-type&gt;&lt;contributors&gt;&lt;authors&gt;&lt;author&gt;Heinze N,, Hussain SF, Castle CL, Godier-Mcbard LR, Kempapidis T, Gomes RS&lt;/author&gt;&lt;/authors&gt;&lt;/contributors&gt;&lt;titles&gt;&lt;title&gt;The long-term impact of the COVID-19 pandemic on loneliness in people living with disability and visual impairment. (In press)&lt;/title&gt;&lt;secondary-title&gt;Front. Public Health&lt;/secondary-title&gt;&lt;/titles&gt;&lt;periodical&gt;&lt;full-title&gt;Front. Public Health&lt;/full-title&gt;&lt;/periodical&gt;&lt;dates&gt;&lt;year&gt;2021&lt;/year&gt;&lt;/dates&gt;&lt;urls&gt;&lt;/urls&gt;&lt;electronic-resource-num&gt;10.3389/fpubh.2021.738304&lt;/electronic-resource-num&gt;&lt;/record&gt;&lt;/Cite&gt;&lt;/EndNote&gt;</w:instrText>
      </w:r>
      <w:r w:rsidR="006B7289">
        <w:fldChar w:fldCharType="separate"/>
      </w:r>
      <w:r w:rsidR="006B7289" w:rsidRPr="006B7289">
        <w:rPr>
          <w:noProof/>
          <w:vertAlign w:val="superscript"/>
        </w:rPr>
        <w:t>29</w:t>
      </w:r>
      <w:r w:rsidR="006B7289">
        <w:fldChar w:fldCharType="end"/>
      </w:r>
      <w:r w:rsidR="00705089">
        <w:t xml:space="preserve"> </w:t>
      </w:r>
      <w:r w:rsidR="00705089" w:rsidRPr="007B6440">
        <w:t>indicated that isolation did not contribute to feelings of loneliness</w:t>
      </w:r>
      <w:r w:rsidR="007E01A0">
        <w:t xml:space="preserve"> in this </w:t>
      </w:r>
      <w:r w:rsidR="002D32F3">
        <w:t>sample population</w:t>
      </w:r>
      <w:r w:rsidR="00705089">
        <w:t xml:space="preserve">. </w:t>
      </w:r>
      <w:r w:rsidR="00CB61DB">
        <w:t>Over</w:t>
      </w:r>
      <w:r w:rsidR="00DC2D53">
        <w:t xml:space="preserve"> three quarters of participants without disabilities indicated that they were not self-isolating, compared to around half of participants with disabilities. This is despite stay-at-home orders having been implemented across the UK during December 2020/January 2021. There is evidence of differing attitudes towards dealing with the pandemic, with those with disabilities more likely to report having concerns about leaving home compared to those without disabilities.</w:t>
      </w:r>
      <w:r w:rsidR="009D19B1">
        <w:fldChar w:fldCharType="begin"/>
      </w:r>
      <w:r w:rsidR="009D19B1">
        <w:instrText xml:space="preserve"> ADDIN EN.CITE &lt;EndNote&gt;&lt;Cite&gt;&lt;Year&gt;2020&lt;/Year&gt;&lt;RecNum&gt;82&lt;/RecNum&gt;&lt;DisplayText&gt;&lt;style face="superscript"&gt;45&lt;/style&gt;&lt;/DisplayText&gt;&lt;record&gt;&lt;rec-number&gt;82&lt;/rec-number&gt;&lt;foreign-keys&gt;&lt;key app="EN" db-id="222tddtdl0v9w6e02v2x55vtfxpa9rfwf55x" timestamp="1652791129"&gt;82&lt;/key&gt;&lt;/foreign-keys&gt;&lt;ref-type name="Web Page"&gt;12&lt;/ref-type&gt;&lt;contributors&gt;&lt;/contributors&gt;&lt;titles&gt;&lt;title&gt;ONS. Coronavirus and the social impacts on disabled people in Great Britain: July 2020.&lt;/title&gt;&lt;/titles&gt;&lt;volume&gt;2021&lt;/volume&gt;&lt;number&gt;01 September&lt;/number&gt;&lt;dates&gt;&lt;year&gt;2020&lt;/year&gt;&lt;/dates&gt;&lt;urls&gt;&lt;related-urls&gt;&lt;url&gt;https://www.ons.gov.uk/peoplepopulationandcommunity/healthandsocialcare/disability/articles/coronavirusandthesocialimpactsondisabledpeopleingreatbritain/july2020#disabled-peoples-concerns-during-the-coronavirus-pandemic&lt;/url&gt;&lt;/related-urls&gt;&lt;/urls&gt;&lt;/record&gt;&lt;/Cite&gt;&lt;/EndNote&gt;</w:instrText>
      </w:r>
      <w:r w:rsidR="009D19B1">
        <w:fldChar w:fldCharType="separate"/>
      </w:r>
      <w:r w:rsidR="009D19B1" w:rsidRPr="009D19B1">
        <w:rPr>
          <w:noProof/>
          <w:vertAlign w:val="superscript"/>
        </w:rPr>
        <w:t>45</w:t>
      </w:r>
      <w:r w:rsidR="009D19B1">
        <w:fldChar w:fldCharType="end"/>
      </w:r>
      <w:r w:rsidR="00566E47">
        <w:t xml:space="preserve"> </w:t>
      </w:r>
    </w:p>
    <w:p w14:paraId="2D7DA18E" w14:textId="34315507" w:rsidR="009156A7" w:rsidRDefault="00D63EF8" w:rsidP="009156A7">
      <w:pPr>
        <w:jc w:val="both"/>
      </w:pPr>
      <w:r>
        <w:t>T</w:t>
      </w:r>
      <w:r w:rsidR="009156A7">
        <w:t>here was a statistically significant group difference in the amount of food eaten</w:t>
      </w:r>
      <w:r w:rsidR="005E589E">
        <w:t xml:space="preserve"> but not any of the other dietary indicators</w:t>
      </w:r>
      <w:r w:rsidR="009156A7">
        <w:t xml:space="preserve">. Eating habits in this sample indicate that undereating was almost five times more likely in those with disabilities. </w:t>
      </w:r>
      <w:r w:rsidR="00D02206">
        <w:t>Prior to the pandemic, a</w:t>
      </w:r>
      <w:r w:rsidR="00D02206" w:rsidRPr="0059686E">
        <w:t xml:space="preserve">ssociations </w:t>
      </w:r>
      <w:r w:rsidR="00D02206">
        <w:t xml:space="preserve">had </w:t>
      </w:r>
      <w:r w:rsidR="00D02206" w:rsidRPr="0059686E">
        <w:t>been drawn between disability and undernutrition</w:t>
      </w:r>
      <w:r w:rsidR="00D02206">
        <w:t>.</w:t>
      </w:r>
      <w:r w:rsidR="009D19B1">
        <w:fldChar w:fldCharType="begin"/>
      </w:r>
      <w:r w:rsidR="009D19B1">
        <w:instrText xml:space="preserve"> ADDIN EN.CITE &lt;EndNote&gt;&lt;Cite&gt;&lt;Year&gt;2019&lt;/Year&gt;&lt;RecNum&gt;39&lt;/RecNum&gt;&lt;DisplayText&gt;&lt;style face="superscript"&gt;46&lt;/style&gt;&lt;/DisplayText&gt;&lt;record&gt;&lt;rec-number&gt;39&lt;/rec-number&gt;&lt;foreign-keys&gt;&lt;key app="EN" db-id="222tddtdl0v9w6e02v2x55vtfxpa9rfwf55x" timestamp="1630669379"&gt;39&lt;/key&gt;&lt;/foreign-keys&gt;&lt;ref-type name="Web Page"&gt;12&lt;/ref-type&gt;&lt;contributors&gt;&lt;/contributors&gt;&lt;titles&gt;&lt;title&gt;UK Aid. Disability Inclusion Helpdesk Report No. 6.&lt;/title&gt;&lt;/titles&gt;&lt;volume&gt;2021&lt;/volume&gt;&lt;number&gt;01 September&lt;/number&gt;&lt;dates&gt;&lt;year&gt;2019&lt;/year&gt;&lt;/dates&gt;&lt;urls&gt;&lt;related-urls&gt;&lt;url&gt;https://assets.publishing.service.gov.uk/government/uploads/system/uploads/attachment_data/file/818123/query-6-disability-and-nutrition.pdf&lt;/url&gt;&lt;/related-urls&gt;&lt;/urls&gt;&lt;/record&gt;&lt;/Cite&gt;&lt;/EndNote&gt;</w:instrText>
      </w:r>
      <w:r w:rsidR="009D19B1">
        <w:fldChar w:fldCharType="separate"/>
      </w:r>
      <w:r w:rsidR="009D19B1" w:rsidRPr="009D19B1">
        <w:rPr>
          <w:noProof/>
          <w:vertAlign w:val="superscript"/>
        </w:rPr>
        <w:t>46</w:t>
      </w:r>
      <w:r w:rsidR="009D19B1">
        <w:fldChar w:fldCharType="end"/>
      </w:r>
      <w:r w:rsidR="00D02206">
        <w:t xml:space="preserve"> </w:t>
      </w:r>
      <w:r w:rsidR="009156A7">
        <w:t>Existing barriers to food preparation</w:t>
      </w:r>
      <w:r w:rsidR="009D19B1">
        <w:fldChar w:fldCharType="begin">
          <w:fldData xml:space="preserve">PEVuZE5vdGU+PENpdGU+PEF1dGhvcj5Kb25lcyBOPC9BdXRob3I+PFllYXI+MjAxODwvWWVhcj48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</w:fldData>
        </w:fldChar>
      </w:r>
      <w:r w:rsidR="009D19B1">
        <w:instrText xml:space="preserve"> ADDIN EN.CITE </w:instrText>
      </w:r>
      <w:r w:rsidR="009D19B1">
        <w:fldChar w:fldCharType="begin">
          <w:fldData xml:space="preserve">PEVuZE5vdGU+PENpdGU+PEF1dGhvcj5Kb25lcyBOPC9BdXRob3I+PFllYXI+MjAxODwvWWVhcj48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</w:fldData>
        </w:fldChar>
      </w:r>
      <w:r w:rsidR="009D19B1">
        <w:instrText xml:space="preserve"> ADDIN EN.CITE.DATA </w:instrText>
      </w:r>
      <w:r w:rsidR="009D19B1">
        <w:fldChar w:fldCharType="end"/>
      </w:r>
      <w:r w:rsidR="009D19B1">
        <w:fldChar w:fldCharType="separate"/>
      </w:r>
      <w:r w:rsidR="009D19B1" w:rsidRPr="009D19B1">
        <w:rPr>
          <w:noProof/>
          <w:vertAlign w:val="superscript"/>
        </w:rPr>
        <w:t>20 21</w:t>
      </w:r>
      <w:r w:rsidR="009D19B1">
        <w:fldChar w:fldCharType="end"/>
      </w:r>
      <w:r w:rsidR="009D19B1">
        <w:t xml:space="preserve"> </w:t>
      </w:r>
      <w:r w:rsidR="009156A7">
        <w:t xml:space="preserve">and additional challenges </w:t>
      </w:r>
      <w:r>
        <w:t xml:space="preserve">accessing </w:t>
      </w:r>
      <w:r w:rsidR="009156A7">
        <w:t xml:space="preserve">food shopping </w:t>
      </w:r>
      <w:r w:rsidR="00D91980">
        <w:t>during</w:t>
      </w:r>
      <w:r w:rsidR="009156A7">
        <w:t xml:space="preserve"> the</w:t>
      </w:r>
      <w:r w:rsidR="009D19B1">
        <w:t xml:space="preserve"> pandemic,</w:t>
      </w:r>
      <w:r w:rsidR="009D19B1">
        <w:fldChar w:fldCharType="begin"/>
      </w:r>
      <w:r w:rsidR="009D19B1">
        <w:instrText xml:space="preserve"> ADDIN EN.CITE &lt;EndNote&gt;&lt;Cite&gt;&lt;Year&gt;2020&lt;/Year&gt;&lt;RecNum&gt;43&lt;/RecNum&gt;&lt;DisplayText&gt;&lt;style face="superscript"&gt;22&lt;/style&gt;&lt;/DisplayText&gt;&lt;record&gt;&lt;rec-number&gt;43&lt;/rec-number&gt;&lt;foreign-keys&gt;&lt;key app="EN" db-id="222tddtdl0v9w6e02v2x55vtfxpa9rfwf55x" timestamp="1631187227"&gt;43&lt;/key&gt;&lt;/foreign-keys&gt;&lt;ref-type name="Web Page"&gt;12&lt;/ref-type&gt;&lt;contributors&gt;&lt;/contributors&gt;&lt;titles&gt;&lt;title&gt;UK Parliament. Unequal impact? Coronavirus, disability and access to services: full Report. 2. Access to food.&lt;/title&gt;&lt;/titles&gt;&lt;volume&gt;2021&lt;/volume&gt;&lt;number&gt;19 April&lt;/number&gt;&lt;dates&gt;&lt;year&gt;2020&lt;/year&gt;&lt;/dates&gt;&lt;urls&gt;&lt;related-urls&gt;&lt;url&gt;https://publications.parliament.uk/pa/cm5801/cmselect/cmwomeq/1050/105005.htm&lt;/url&gt;&lt;/related-urls&gt;&lt;/urls&gt;&lt;/record&gt;&lt;/Cite&gt;&lt;/EndNote&gt;</w:instrText>
      </w:r>
      <w:r w:rsidR="009D19B1">
        <w:fldChar w:fldCharType="separate"/>
      </w:r>
      <w:r w:rsidR="009D19B1" w:rsidRPr="009D19B1">
        <w:rPr>
          <w:noProof/>
          <w:vertAlign w:val="superscript"/>
        </w:rPr>
        <w:t>22</w:t>
      </w:r>
      <w:r w:rsidR="009D19B1">
        <w:fldChar w:fldCharType="end"/>
      </w:r>
      <w:r w:rsidR="009156A7">
        <w:t xml:space="preserve"> may </w:t>
      </w:r>
      <w:r w:rsidR="00D91980">
        <w:t>have contributed</w:t>
      </w:r>
      <w:r w:rsidR="009156A7">
        <w:t xml:space="preserve"> to the undereating </w:t>
      </w:r>
      <w:r w:rsidR="00F863F1">
        <w:t>within</w:t>
      </w:r>
      <w:r w:rsidR="009156A7">
        <w:t xml:space="preserve"> this group. </w:t>
      </w:r>
      <w:r w:rsidR="00D94E24">
        <w:t>However</w:t>
      </w:r>
      <w:r w:rsidR="009156A7">
        <w:t xml:space="preserve">, in general, </w:t>
      </w:r>
      <w:r w:rsidR="00D94E24">
        <w:t>participant</w:t>
      </w:r>
      <w:r w:rsidR="00EA2294">
        <w:t>s</w:t>
      </w:r>
      <w:r w:rsidR="00D94E24">
        <w:t xml:space="preserve"> in </w:t>
      </w:r>
      <w:r w:rsidR="009156A7">
        <w:t xml:space="preserve">both groups were adhering to healthy </w:t>
      </w:r>
      <w:r w:rsidR="00EC14F6">
        <w:t>d</w:t>
      </w:r>
      <w:r w:rsidR="0039551A">
        <w:t xml:space="preserve">ietary </w:t>
      </w:r>
      <w:r w:rsidR="009156A7">
        <w:t>habits with most eating breakfast</w:t>
      </w:r>
      <w:r w:rsidR="0039551A">
        <w:t xml:space="preserve"> and</w:t>
      </w:r>
      <w:r w:rsidR="009156A7">
        <w:t xml:space="preserve"> fruit and vegetables </w:t>
      </w:r>
      <w:r w:rsidR="002F4854">
        <w:t>regularly and</w:t>
      </w:r>
      <w:r w:rsidR="009156A7">
        <w:t xml:space="preserve"> drinking enough water. </w:t>
      </w:r>
      <w:r w:rsidR="00D94E24">
        <w:t>Whilst</w:t>
      </w:r>
      <w:r w:rsidR="009156A7">
        <w:t xml:space="preserve"> the</w:t>
      </w:r>
      <w:r w:rsidR="00EA3913">
        <w:t>re was no statistically significant</w:t>
      </w:r>
      <w:r w:rsidR="009156A7">
        <w:t xml:space="preserve"> group</w:t>
      </w:r>
      <w:r w:rsidR="00EA3913">
        <w:t xml:space="preserve"> difference in relation to changes in diet, </w:t>
      </w:r>
      <w:r w:rsidR="009156A7">
        <w:t xml:space="preserve">those with disabilities were slightly more likely to state that their diet had worsened. </w:t>
      </w:r>
    </w:p>
    <w:p w14:paraId="17C3653E" w14:textId="2A20F211" w:rsidR="005859ED" w:rsidRDefault="00D84988" w:rsidP="005859ED">
      <w:pPr>
        <w:jc w:val="both"/>
        <w:rPr>
          <w:color w:val="FF0000"/>
        </w:rPr>
      </w:pPr>
      <w:r>
        <w:t xml:space="preserve">There were no statistically significant differences in alcohol consumption and </w:t>
      </w:r>
      <w:r w:rsidR="00E53C4B">
        <w:t xml:space="preserve">changes in </w:t>
      </w:r>
      <w:r>
        <w:t xml:space="preserve">smoking </w:t>
      </w:r>
      <w:r w:rsidR="00D94E24">
        <w:t>b</w:t>
      </w:r>
      <w:r>
        <w:t xml:space="preserve">etween participants with and without disabilities. </w:t>
      </w:r>
      <w:r w:rsidR="00CE3497">
        <w:t>Over 90%</w:t>
      </w:r>
      <w:r w:rsidR="003A6B72">
        <w:t xml:space="preserve"> of participants in both groups were non-smokers. </w:t>
      </w:r>
      <w:r w:rsidR="00CE3497">
        <w:t xml:space="preserve">This is higher than the prevalence </w:t>
      </w:r>
      <w:r w:rsidR="0026352C">
        <w:t xml:space="preserve">of non-smokers </w:t>
      </w:r>
      <w:r w:rsidR="00CE3497">
        <w:t>reported by</w:t>
      </w:r>
      <w:r w:rsidR="009D19B1">
        <w:t xml:space="preserve"> </w:t>
      </w:r>
      <w:proofErr w:type="spellStart"/>
      <w:r w:rsidR="009D19B1">
        <w:t>Fancourt</w:t>
      </w:r>
      <w:proofErr w:type="spellEnd"/>
      <w:r w:rsidR="009D19B1">
        <w:t>, et al.</w:t>
      </w:r>
      <w:r w:rsidR="009D19B1">
        <w:fldChar w:fldCharType="begin"/>
      </w:r>
      <w:r w:rsidR="009D19B1">
        <w:instrText xml:space="preserve"> ADDIN EN.CITE &lt;EndNote&gt;&lt;Cite&gt;&lt;Author&gt;Fancourt D&lt;/Author&gt;&lt;Year&gt;2021&lt;/Year&gt;&lt;RecNum&gt;2&lt;/RecNum&gt;&lt;DisplayText&gt;&lt;style face="superscript"&gt;27&lt;/style&gt;&lt;/DisplayText&gt;&lt;record&gt;&lt;rec-number&gt;2&lt;/rec-number&gt;&lt;foreign-keys&gt;&lt;key app="EN" db-id="222tddtdl0v9w6e02v2x55vtfxpa9rfwf55x" timestamp="1626101193"&gt;2&lt;/key&gt;&lt;/foreign-keys&gt;&lt;ref-type name="Web Page"&gt;12&lt;/ref-type&gt;&lt;contributors&gt;&lt;authors&gt;&lt;author&gt;Fancourt D,, Bu F, Mak HW, Steptoe A.&lt;/author&gt;&lt;/authors&gt;&lt;/contributors&gt;&lt;titles&gt;&lt;title&gt;Covid-19 Social Study. Results Release 33&lt;/title&gt;&lt;/titles&gt;&lt;volume&gt;2021&lt;/volume&gt;&lt;number&gt;12 July&lt;/number&gt;&lt;dates&gt;&lt;year&gt;2021&lt;/year&gt;&lt;/dates&gt;&lt;urls&gt;&lt;related-urls&gt;&lt;url&gt;https://b6bdcb03-332c-4ff9-8b9d-28f9c957493a.filesusr.com/ugd/3d9db5_9d55b4ff686744cdae69e72cd141ecfb.pdf&lt;/url&gt;&lt;/related-urls&gt;&lt;/urls&gt;&lt;/record&gt;&lt;/Cite&gt;&lt;/EndNote&gt;</w:instrText>
      </w:r>
      <w:r w:rsidR="009D19B1">
        <w:fldChar w:fldCharType="separate"/>
      </w:r>
      <w:r w:rsidR="009D19B1" w:rsidRPr="009D19B1">
        <w:rPr>
          <w:noProof/>
          <w:vertAlign w:val="superscript"/>
        </w:rPr>
        <w:t>27</w:t>
      </w:r>
      <w:r w:rsidR="009D19B1">
        <w:fldChar w:fldCharType="end"/>
      </w:r>
      <w:r w:rsidR="00CE3497">
        <w:t xml:space="preserve"> </w:t>
      </w:r>
      <w:r w:rsidR="00857E6F">
        <w:t>T</w:t>
      </w:r>
      <w:r w:rsidR="005F1EB0">
        <w:t>he</w:t>
      </w:r>
      <w:r w:rsidR="003A6B72">
        <w:t xml:space="preserve"> </w:t>
      </w:r>
      <w:r w:rsidR="008B02FE">
        <w:t>prevalence of smok</w:t>
      </w:r>
      <w:r w:rsidR="007D3BE5">
        <w:t>ers</w:t>
      </w:r>
      <w:r w:rsidR="005F1EB0">
        <w:t xml:space="preserve"> in both groups</w:t>
      </w:r>
      <w:r w:rsidR="008B02FE">
        <w:t xml:space="preserve"> is </w:t>
      </w:r>
      <w:r w:rsidR="00857E6F">
        <w:t xml:space="preserve">also </w:t>
      </w:r>
      <w:r w:rsidR="00EA6C4A">
        <w:t>around</w:t>
      </w:r>
      <w:r w:rsidR="008B02FE">
        <w:t xml:space="preserve"> half of that reported for the general population</w:t>
      </w:r>
      <w:r w:rsidR="0026352C">
        <w:t xml:space="preserve"> (13.8%)</w:t>
      </w:r>
      <w:r w:rsidR="008B02FE">
        <w:t xml:space="preserve"> in Great Britain in the first quarter of 2020</w:t>
      </w:r>
      <w:r w:rsidR="005554A5">
        <w:t>.</w:t>
      </w:r>
      <w:r w:rsidR="009D19B1">
        <w:fldChar w:fldCharType="begin"/>
      </w:r>
      <w:r w:rsidR="009D19B1">
        <w:instrText xml:space="preserve"> ADDIN EN.CITE &lt;EndNote&gt;&lt;Cite&gt;&lt;Year&gt;2021&lt;/Year&gt;&lt;RecNum&gt;79&lt;/RecNum&gt;&lt;DisplayText&gt;&lt;style face="superscript"&gt;47&lt;/style&gt;&lt;/DisplayText&gt;&lt;record&gt;&lt;rec-number&gt;79&lt;/rec-number&gt;&lt;foreign-keys&gt;&lt;key app="EN" db-id="222tddtdl0v9w6e02v2x55vtfxpa9rfwf55x" timestamp="1652784692"&gt;79&lt;/key&gt;&lt;/foreign-keys&gt;&lt;ref-type name="Web Page"&gt;12&lt;/ref-type&gt;&lt;contributors&gt;&lt;/contributors&gt;&lt;titles&gt;&lt;title&gt;ONS. Smoking prevalence in the UK and the impact of data collection changes: 2020.&lt;/title&gt;&lt;/titles&gt;&lt;volume&gt;2022&lt;/volume&gt;&lt;number&gt;17 May&lt;/number&gt;&lt;dates&gt;&lt;year&gt;2021&lt;/year&gt;&lt;/dates&gt;&lt;urls&gt;&lt;related-urls&gt;&lt;url&gt;https://www.ons.gov.uk/peoplepopulationandcommunity/healthandsocialcare/drugusealcoholandsmoking/bulletins/smokingprevalenceintheukandtheimpactofdatacollectionchanges/2020&lt;/url&gt;&lt;/related-urls&gt;&lt;/urls&gt;&lt;/record&gt;&lt;/Cite&gt;&lt;/EndNote&gt;</w:instrText>
      </w:r>
      <w:r w:rsidR="009D19B1">
        <w:fldChar w:fldCharType="separate"/>
      </w:r>
      <w:r w:rsidR="009D19B1" w:rsidRPr="009D19B1">
        <w:rPr>
          <w:noProof/>
          <w:vertAlign w:val="superscript"/>
        </w:rPr>
        <w:t>47</w:t>
      </w:r>
      <w:r w:rsidR="009D19B1">
        <w:fldChar w:fldCharType="end"/>
      </w:r>
      <w:r w:rsidR="004212BC">
        <w:t xml:space="preserve"> It is unclear if this reflects </w:t>
      </w:r>
      <w:r w:rsidR="005560CA">
        <w:t xml:space="preserve">a </w:t>
      </w:r>
      <w:r w:rsidR="004212BC">
        <w:t>mode effect</w:t>
      </w:r>
      <w:r w:rsidR="005560CA">
        <w:t xml:space="preserve">, social desirability bias or </w:t>
      </w:r>
      <w:r w:rsidR="007D3BE5">
        <w:t xml:space="preserve">a </w:t>
      </w:r>
      <w:r w:rsidR="00EA6C4A">
        <w:t>lower</w:t>
      </w:r>
      <w:r w:rsidR="00DE59C8">
        <w:t xml:space="preserve"> prevalence </w:t>
      </w:r>
      <w:r w:rsidR="007D3BE5">
        <w:t>in this sample</w:t>
      </w:r>
      <w:r w:rsidR="00DE59C8">
        <w:t>.</w:t>
      </w:r>
      <w:r w:rsidR="004212BC">
        <w:t xml:space="preserve"> </w:t>
      </w:r>
      <w:r>
        <w:t>To our knowledge</w:t>
      </w:r>
      <w:r w:rsidR="007D3BE5">
        <w:t>,</w:t>
      </w:r>
      <w:r>
        <w:t xml:space="preserve"> there is limited research exploring alcohol consumption and smoking among people with disabilities.</w:t>
      </w:r>
      <w:r w:rsidR="005859ED">
        <w:t xml:space="preserve"> </w:t>
      </w:r>
      <w:r w:rsidR="007E4DE2">
        <w:t>S</w:t>
      </w:r>
      <w:r w:rsidR="005859ED">
        <w:t xml:space="preserve">moking was </w:t>
      </w:r>
      <w:r w:rsidR="007E4DE2">
        <w:t xml:space="preserve">found to be </w:t>
      </w:r>
      <w:r w:rsidR="005859ED">
        <w:t>more prevalent in UK adults with disabilities</w:t>
      </w:r>
      <w:r w:rsidR="007E4DE2">
        <w:t xml:space="preserve"> than those without disabilities prior to the</w:t>
      </w:r>
      <w:r w:rsidR="009D19B1">
        <w:t xml:space="preserve"> pandemic</w:t>
      </w:r>
      <w:r w:rsidR="009D19B1">
        <w:fldChar w:fldCharType="begin"/>
      </w:r>
      <w:r w:rsidR="009D19B1">
        <w:instrText xml:space="preserve"> ADDIN EN.CITE &lt;EndNote&gt;&lt;Cite&gt;&lt;Author&gt;Emerson&lt;/Author&gt;&lt;Year&gt;2018&lt;/Year&gt;&lt;RecNum&gt;71&lt;/RecNum&gt;&lt;DisplayText&gt;&lt;style face="superscript"&gt;33&lt;/style&gt;&lt;/DisplayText&gt;&lt;record&gt;&lt;rec-number&gt;71&lt;/rec-number&gt;&lt;foreign-keys&gt;&lt;key app="EN" db-id="222tddtdl0v9w6e02v2x55vtfxpa9rfwf55x" timestamp="1652783506"&gt;71&lt;/key&gt;&lt;/foreign-keys&gt;&lt;ref-type name="Journal Article"&gt;17&lt;/ref-type&gt;&lt;contributors&gt;&lt;authors&gt;&lt;author&gt;Emerson, E.&lt;/author&gt;&lt;/authors&gt;&lt;/contributors&gt;&lt;auth-address&gt;Centre for Disability Research and Policy, Faculty of Health Sciences, University of Sydney, Sydney, Australia, Lidcombe, New South Wales, Australia.&amp;#xD;Centre for Disability Research, Lancaster University, Lancaster, UK.&lt;/auth-address&gt;&lt;titles&gt;&lt;title&gt;Smoking among adults with and without disabilities in the UK&lt;/title&gt;&lt;secondary-title&gt;J Public Health (Oxf)&lt;/secondary-title&gt;&lt;/titles&gt;&lt;periodical&gt;&lt;full-title&gt;J Public Health (Oxf)&lt;/full-title&gt;&lt;/periodical&gt;&lt;pages&gt;e502-e509&lt;/pages&gt;&lt;volume&gt;40&lt;/volume&gt;&lt;number&gt;4&lt;/number&gt;&lt;edition&gt;2018/04/05&lt;/edition&gt;&lt;keywords&gt;&lt;keyword&gt;Adult&lt;/keyword&gt;&lt;keyword&gt;Age Factors&lt;/keyword&gt;&lt;keyword&gt;Aged&lt;/keyword&gt;&lt;keyword&gt;Case-Control Studies&lt;/keyword&gt;&lt;keyword&gt;Disabled Persons/psychology/*statistics &amp;amp; numerical data&lt;/keyword&gt;&lt;keyword&gt;Female&lt;/keyword&gt;&lt;keyword&gt;Humans&lt;/keyword&gt;&lt;keyword&gt;Male&lt;/keyword&gt;&lt;keyword&gt;Middle Aged&lt;/keyword&gt;&lt;keyword&gt;Risk Factors&lt;/keyword&gt;&lt;keyword&gt;Sex Factors&lt;/keyword&gt;&lt;keyword&gt;Smoking/*epidemiology&lt;/keyword&gt;&lt;keyword&gt;Socioeconomic Factors&lt;/keyword&gt;&lt;keyword&gt;Surveys and Questionnaires&lt;/keyword&gt;&lt;keyword&gt;United Kingdom/epidemiology&lt;/keyword&gt;&lt;/keywords&gt;&lt;dates&gt;&lt;year&gt;2018&lt;/year&gt;&lt;pub-dates&gt;&lt;date&gt;Dec 1&lt;/date&gt;&lt;/pub-dates&gt;&lt;/dates&gt;&lt;isbn&gt;1741-3850 (Electronic)&amp;#xD;1741-3842 (Linking)&lt;/isbn&gt;&lt;accession-num&gt;29617853&lt;/accession-num&gt;&lt;urls&gt;&lt;related-urls&gt;&lt;url&gt;https://www.ncbi.nlm.nih.gov/pubmed/29617853&lt;/url&gt;&lt;/related-urls&gt;&lt;/urls&gt;&lt;electronic-resource-num&gt;10.1093/pubmed/fdy062&lt;/electronic-resource-num&gt;&lt;/record&gt;&lt;/Cite&gt;&lt;/EndNote&gt;</w:instrText>
      </w:r>
      <w:r w:rsidR="009D19B1">
        <w:fldChar w:fldCharType="separate"/>
      </w:r>
      <w:r w:rsidR="009D19B1" w:rsidRPr="009D19B1">
        <w:rPr>
          <w:noProof/>
          <w:vertAlign w:val="superscript"/>
        </w:rPr>
        <w:t>33</w:t>
      </w:r>
      <w:r w:rsidR="009D19B1">
        <w:fldChar w:fldCharType="end"/>
      </w:r>
      <w:r w:rsidR="007E4DE2">
        <w:t xml:space="preserve"> </w:t>
      </w:r>
      <w:r w:rsidR="00A0459A">
        <w:t>and r</w:t>
      </w:r>
      <w:r w:rsidR="00443CC3">
        <w:t xml:space="preserve">esearch from the UK found that </w:t>
      </w:r>
      <w:r w:rsidR="00652179">
        <w:t>people</w:t>
      </w:r>
      <w:r w:rsidR="00422E72">
        <w:t xml:space="preserve"> with</w:t>
      </w:r>
      <w:r w:rsidR="00483A24">
        <w:t>out</w:t>
      </w:r>
      <w:r w:rsidR="00422E72">
        <w:t xml:space="preserve"> chronic </w:t>
      </w:r>
      <w:r w:rsidR="00483A24">
        <w:t xml:space="preserve">physical </w:t>
      </w:r>
      <w:r w:rsidR="00422E72">
        <w:t xml:space="preserve">conditions were </w:t>
      </w:r>
      <w:r w:rsidR="00C67292">
        <w:t xml:space="preserve">less likely </w:t>
      </w:r>
      <w:r w:rsidR="00652179">
        <w:t xml:space="preserve">have </w:t>
      </w:r>
      <w:r w:rsidR="00C67292">
        <w:t xml:space="preserve">increased </w:t>
      </w:r>
      <w:r w:rsidR="00652179">
        <w:t xml:space="preserve">from light to moderate smoking and </w:t>
      </w:r>
      <w:r w:rsidR="00422E72">
        <w:t xml:space="preserve">more likely to have </w:t>
      </w:r>
      <w:r w:rsidR="00EE7280">
        <w:t>stopped</w:t>
      </w:r>
      <w:r w:rsidR="00C67292">
        <w:t xml:space="preserve"> smoking </w:t>
      </w:r>
      <w:r w:rsidR="00265A8E">
        <w:t>than those with chronic physical conditions during the pandemic</w:t>
      </w:r>
      <w:r w:rsidR="003D6F3F">
        <w:t>.</w:t>
      </w:r>
      <w:r w:rsidR="0043425C">
        <w:fldChar w:fldCharType="begin"/>
      </w:r>
      <w:r w:rsidR="0043425C">
        <w:instrText xml:space="preserve"> ADDIN EN.CITE &lt;EndNote&gt;&lt;Cite&gt;&lt;Author&gt;Fancourt D&lt;/Author&gt;&lt;Year&gt;2021&lt;/Year&gt;&lt;RecNum&gt;2&lt;/RecNum&gt;&lt;DisplayText&gt;&lt;style face="superscript"&gt;27&lt;/style&gt;&lt;/DisplayText&gt;&lt;record&gt;&lt;rec-number&gt;2&lt;/rec-number&gt;&lt;foreign-keys&gt;&lt;key app="EN" db-id="222tddtdl0v9w6e02v2x55vtfxpa9rfwf55x" timestamp="1626101193"&gt;2&lt;/key&gt;&lt;/foreign-keys&gt;&lt;ref-type name="Web Page"&gt;12&lt;/ref-type&gt;&lt;contributors&gt;&lt;authors&gt;&lt;author&gt;Fancourt D,, Bu F, Mak HW, Steptoe A.&lt;/author&gt;&lt;/authors&gt;&lt;/contributors&gt;&lt;titles&gt;&lt;title&gt;Covid-19 Social Study. Results Release 33&lt;/title&gt;&lt;/titles&gt;&lt;volume&gt;2021&lt;/volume&gt;&lt;number&gt;12 July&lt;/number&gt;&lt;dates&gt;&lt;year&gt;2021&lt;/year&gt;&lt;/dates&gt;&lt;urls&gt;&lt;related-urls&gt;&lt;url&gt;https://b6bdcb03-332c-4ff9-8b9d-28f9c957493a.filesusr.com/ugd/3d9db5_9d55b4ff686744cdae69e72cd141ecfb.pdf&lt;/url&gt;&lt;/related-urls&gt;&lt;/urls&gt;&lt;/record&gt;&lt;/Cite&gt;&lt;/EndNote&gt;</w:instrText>
      </w:r>
      <w:r w:rsidR="0043425C">
        <w:fldChar w:fldCharType="separate"/>
      </w:r>
      <w:r w:rsidR="0043425C" w:rsidRPr="0043425C">
        <w:rPr>
          <w:noProof/>
          <w:vertAlign w:val="superscript"/>
        </w:rPr>
        <w:t>27</w:t>
      </w:r>
      <w:r w:rsidR="0043425C">
        <w:fldChar w:fldCharType="end"/>
      </w:r>
      <w:r w:rsidR="00347940">
        <w:t xml:space="preserve"> Due to the small number of smokers in the current sample, comparisons cannot be drawn. </w:t>
      </w:r>
    </w:p>
    <w:p w14:paraId="065A1751" w14:textId="469311E4" w:rsidR="002A4F92" w:rsidRDefault="000A7FE5" w:rsidP="009156A7">
      <w:pPr>
        <w:jc w:val="both"/>
      </w:pPr>
      <w:r>
        <w:t xml:space="preserve">While the prevalence of more frequent drinking was similar in both groups, participants with </w:t>
      </w:r>
      <w:r w:rsidRPr="00843A91">
        <w:t>disabilities were around 1.4 times more likely to be non-drinkers than participants with no disabilities.</w:t>
      </w:r>
      <w:r>
        <w:t xml:space="preserve"> </w:t>
      </w:r>
      <w:r w:rsidR="00F6171F" w:rsidRPr="00F6171F">
        <w:rPr>
          <w:color w:val="242424"/>
          <w:shd w:val="clear" w:color="auto" w:fill="FFFFFF"/>
        </w:rPr>
        <w:t>This reflects existing evidence from the US which found a lower prevalence of alcohol abuse among people with disabilities prior to the pandemic.</w:t>
      </w:r>
      <w:r w:rsidR="00594EE4">
        <w:rPr>
          <w:color w:val="242424"/>
          <w:shd w:val="clear" w:color="auto" w:fill="FFFFFF"/>
        </w:rPr>
        <w:fldChar w:fldCharType="begin"/>
      </w:r>
      <w:r w:rsidR="00594EE4">
        <w:rPr>
          <w:color w:val="242424"/>
          <w:shd w:val="clear" w:color="auto" w:fill="FFFFFF"/>
        </w:rPr>
        <w:instrText xml:space="preserve"> ADDIN EN.CITE &lt;EndNote&gt;&lt;Cite&gt;&lt;Author&gt;Czeisler ME&lt;/Author&gt;&lt;Year&gt;2021&lt;/Year&gt;&lt;RecNum&gt;80&lt;/RecNum&gt;&lt;DisplayText&gt;&lt;style face="superscript"&gt;48&lt;/style&gt;&lt;/DisplayText&gt;&lt;record&gt;&lt;rec-number&gt;80&lt;/rec-number&gt;&lt;foreign-keys&gt;&lt;key app="EN" db-id="222tddtdl0v9w6e02v2x55vtfxpa9rfwf55x" timestamp="1652784843"&gt;80&lt;/key&gt;&lt;/foreign-keys&gt;&lt;ref-type name="Journal Article"&gt;17&lt;/ref-type&gt;&lt;contributors&gt;&lt;authors&gt;&lt;author&gt;Czeisler ME,, Board A, Thierry JM, et al. &lt;/author&gt;&lt;/authors&gt;&lt;/contributors&gt;&lt;titles&gt;&lt;title&gt;Mental Health and Substance Use Among Adults with Disabilities During the COVID-19 Pandemic — United States, February–March 2021. &lt;/title&gt;&lt;secondary-title&gt;MMWR&lt;/secondary-title&gt;&lt;/titles&gt;&lt;periodical&gt;&lt;full-title&gt;MMWR&lt;/full-title&gt;&lt;/periodical&gt;&lt;pages&gt;1142-49&lt;/pages&gt;&lt;volume&gt;70&lt;/volume&gt;&lt;dates&gt;&lt;year&gt;2021&lt;/year&gt;&lt;/dates&gt;&lt;urls&gt;&lt;/urls&gt;&lt;/record&gt;&lt;/Cite&gt;&lt;/EndNote&gt;</w:instrText>
      </w:r>
      <w:r w:rsidR="00594EE4">
        <w:rPr>
          <w:color w:val="242424"/>
          <w:shd w:val="clear" w:color="auto" w:fill="FFFFFF"/>
        </w:rPr>
        <w:fldChar w:fldCharType="separate"/>
      </w:r>
      <w:r w:rsidR="00594EE4" w:rsidRPr="00594EE4">
        <w:rPr>
          <w:noProof/>
          <w:color w:val="242424"/>
          <w:shd w:val="clear" w:color="auto" w:fill="FFFFFF"/>
          <w:vertAlign w:val="superscript"/>
        </w:rPr>
        <w:t>48</w:t>
      </w:r>
      <w:r w:rsidR="00594EE4">
        <w:rPr>
          <w:color w:val="242424"/>
          <w:shd w:val="clear" w:color="auto" w:fill="FFFFFF"/>
        </w:rPr>
        <w:fldChar w:fldCharType="end"/>
      </w:r>
      <w:r w:rsidR="005C7EA3" w:rsidRPr="00F6171F">
        <w:t xml:space="preserve"> </w:t>
      </w:r>
      <w:r w:rsidR="00F6171F" w:rsidRPr="00F6171F">
        <w:rPr>
          <w:color w:val="242424"/>
          <w:shd w:val="clear" w:color="auto" w:fill="FFFFFF"/>
        </w:rPr>
        <w:t xml:space="preserve">But it contradicts evidence from another US study conducted in February/March 2021 which found higher levels </w:t>
      </w:r>
      <w:r w:rsidR="005556DC">
        <w:rPr>
          <w:color w:val="242424"/>
          <w:shd w:val="clear" w:color="auto" w:fill="FFFFFF"/>
        </w:rPr>
        <w:t xml:space="preserve">of </w:t>
      </w:r>
      <w:r w:rsidR="00F6171F" w:rsidRPr="00F6171F">
        <w:rPr>
          <w:color w:val="242424"/>
          <w:shd w:val="clear" w:color="auto" w:fill="FFFFFF"/>
        </w:rPr>
        <w:t xml:space="preserve">alcohol consumption before and during the pandemic in </w:t>
      </w:r>
      <w:r w:rsidR="006B0CEE">
        <w:rPr>
          <w:color w:val="242424"/>
          <w:shd w:val="clear" w:color="auto" w:fill="FFFFFF"/>
        </w:rPr>
        <w:t>people with disabilities</w:t>
      </w:r>
      <w:r w:rsidR="00F6171F" w:rsidRPr="00F6171F">
        <w:rPr>
          <w:color w:val="242424"/>
          <w:shd w:val="clear" w:color="auto" w:fill="FFFFFF"/>
        </w:rPr>
        <w:t>.</w:t>
      </w:r>
      <w:r w:rsidR="00594EE4">
        <w:rPr>
          <w:color w:val="242424"/>
          <w:shd w:val="clear" w:color="auto" w:fill="FFFFFF"/>
        </w:rPr>
        <w:fldChar w:fldCharType="begin"/>
      </w:r>
      <w:r w:rsidR="00594EE4">
        <w:rPr>
          <w:color w:val="242424"/>
          <w:shd w:val="clear" w:color="auto" w:fill="FFFFFF"/>
        </w:rPr>
        <w:instrText xml:space="preserve"> ADDIN EN.CITE &lt;EndNote&gt;&lt;Cite&gt;&lt;Author&gt;Glazier&lt;/Author&gt;&lt;Year&gt;2013&lt;/Year&gt;&lt;RecNum&gt;81&lt;/RecNum&gt;&lt;DisplayText&gt;&lt;style face="superscript"&gt;49&lt;/style&gt;&lt;/DisplayText&gt;&lt;record&gt;&lt;rec-number&gt;81&lt;/rec-number&gt;&lt;foreign-keys&gt;&lt;key app="EN" db-id="222tddtdl0v9w6e02v2x55vtfxpa9rfwf55x" timestamp="1652785188"&gt;81&lt;/key&gt;&lt;/foreign-keys&gt;&lt;ref-type name="Journal Article"&gt;17&lt;/ref-type&gt;&lt;contributors&gt;&lt;authors&gt;&lt;author&gt;Glazier, R. E.&lt;/author&gt;&lt;author&gt;Kling, R. N.&lt;/author&gt;&lt;/authors&gt;&lt;/contributors&gt;&lt;auth-address&gt;disAbility Research Associates, LLC, Belmont, MA 02478, USA. raymondglazier@gmail.com&lt;/auth-address&gt;&lt;titles&gt;&lt;title&gt;Recent trends in substance abuse among persons with disabilities compared to that of persons without disabilities&lt;/title&gt;&lt;secondary-title&gt;Disabil Health J&lt;/secondary-title&gt;&lt;/titles&gt;&lt;periodical&gt;&lt;full-title&gt;Disabil Health J&lt;/full-title&gt;&lt;/periodical&gt;&lt;pages&gt;107-15&lt;/pages&gt;&lt;volume&gt;6&lt;/volume&gt;&lt;number&gt;2&lt;/number&gt;&lt;edition&gt;2013/03/20&lt;/edition&gt;&lt;keywords&gt;&lt;keyword&gt;Adolescent&lt;/keyword&gt;&lt;keyword&gt;Adult&lt;/keyword&gt;&lt;keyword&gt;Alcoholism/*epidemiology&lt;/keyword&gt;&lt;keyword&gt;Cocaine-Related Disorders/*epidemiology&lt;/keyword&gt;&lt;keyword&gt;Disabled Persons/*statistics &amp;amp; numerical data&lt;/keyword&gt;&lt;keyword&gt;Female&lt;/keyword&gt;&lt;keyword&gt;Health Surveys&lt;/keyword&gt;&lt;keyword&gt;Humans&lt;/keyword&gt;&lt;keyword&gt;Logistic Models&lt;/keyword&gt;&lt;keyword&gt;Male&lt;/keyword&gt;&lt;keyword&gt;Marijuana Abuse/*epidemiology&lt;/keyword&gt;&lt;keyword&gt;Middle Aged&lt;/keyword&gt;&lt;keyword&gt;Opioid-Related Disorders/*epidemiology&lt;/keyword&gt;&lt;keyword&gt;Oxycodone&lt;/keyword&gt;&lt;keyword&gt;Prevalence&lt;/keyword&gt;&lt;keyword&gt;Self Report&lt;/keyword&gt;&lt;keyword&gt;Substance-Related Disorders/*epidemiology&lt;/keyword&gt;&lt;keyword&gt;Young Adult&lt;/keyword&gt;&lt;/keywords&gt;&lt;dates&gt;&lt;year&gt;2013&lt;/year&gt;&lt;pub-dates&gt;&lt;date&gt;Apr&lt;/date&gt;&lt;/pub-dates&gt;&lt;/dates&gt;&lt;isbn&gt;1876-7583 (Electronic)&amp;#xD;1876-7583 (Linking)&lt;/isbn&gt;&lt;accession-num&gt;23507161&lt;/accession-num&gt;&lt;urls&gt;&lt;related-urls&gt;&lt;url&gt;https://www.ncbi.nlm.nih.gov/pubmed/23507161&lt;/url&gt;&lt;/related-urls&gt;&lt;/urls&gt;&lt;electronic-resource-num&gt;10.1016/j.dhjo.2013.01.007&lt;/electronic-resource-num&gt;&lt;/record&gt;&lt;/Cite&gt;&lt;/EndNote&gt;</w:instrText>
      </w:r>
      <w:r w:rsidR="00594EE4">
        <w:rPr>
          <w:color w:val="242424"/>
          <w:shd w:val="clear" w:color="auto" w:fill="FFFFFF"/>
        </w:rPr>
        <w:fldChar w:fldCharType="separate"/>
      </w:r>
      <w:r w:rsidR="00594EE4" w:rsidRPr="00594EE4">
        <w:rPr>
          <w:noProof/>
          <w:color w:val="242424"/>
          <w:shd w:val="clear" w:color="auto" w:fill="FFFFFF"/>
          <w:vertAlign w:val="superscript"/>
        </w:rPr>
        <w:t>49</w:t>
      </w:r>
      <w:r w:rsidR="00594EE4">
        <w:rPr>
          <w:color w:val="242424"/>
          <w:shd w:val="clear" w:color="auto" w:fill="FFFFFF"/>
        </w:rPr>
        <w:fldChar w:fldCharType="end"/>
      </w:r>
      <w:r w:rsidR="005C7EA3">
        <w:t xml:space="preserve"> </w:t>
      </w:r>
      <w:r w:rsidR="00A7323C">
        <w:t>Results</w:t>
      </w:r>
      <w:r w:rsidR="00263A4A">
        <w:t xml:space="preserve"> from a UK panel study </w:t>
      </w:r>
      <w:r w:rsidR="00A7323C">
        <w:t xml:space="preserve">carried out during the </w:t>
      </w:r>
      <w:r w:rsidR="00A7323C">
        <w:lastRenderedPageBreak/>
        <w:t xml:space="preserve">pandemic </w:t>
      </w:r>
      <w:r w:rsidR="0096649A">
        <w:t>showed</w:t>
      </w:r>
      <w:r w:rsidR="00A7323C">
        <w:t xml:space="preserve"> that </w:t>
      </w:r>
      <w:r w:rsidR="00263A4A">
        <w:t>30% of participants reported not drinking alcohol.</w:t>
      </w:r>
      <w:r w:rsidR="00594EE4">
        <w:fldChar w:fldCharType="begin"/>
      </w:r>
      <w:r w:rsidR="00594EE4">
        <w:instrText xml:space="preserve"> ADDIN EN.CITE &lt;EndNote&gt;&lt;Cite&gt;&lt;Author&gt;Fancourt D&lt;/Author&gt;&lt;Year&gt;2021&lt;/Year&gt;&lt;RecNum&gt;50&lt;/RecNum&gt;&lt;DisplayText&gt;&lt;style face="superscript"&gt;2&lt;/style&gt;&lt;/DisplayText&gt;&lt;record&gt;&lt;rec-number&gt;50&lt;/rec-number&gt;&lt;foreign-keys&gt;&lt;key app="EN" db-id="222tddtdl0v9w6e02v2x55vtfxpa9rfwf55x" timestamp="1652781021"&gt;50&lt;/key&gt;&lt;/foreign-keys&gt;&lt;ref-type name="Web Page"&gt;12&lt;/ref-type&gt;&lt;contributors&gt;&lt;authors&gt;&lt;author&gt;Fancourt D,, Bu F, Mak HW, Steptoe A.&lt;/author&gt;&lt;/authors&gt;&lt;/contributors&gt;&lt;titles&gt;&lt;title&gt;Covid-19 Social Study Results Release 29.&lt;/title&gt;&lt;/titles&gt;&lt;volume&gt;2021&lt;/volume&gt;&lt;number&gt;03 March&lt;/number&gt;&lt;dates&gt;&lt;year&gt;2021&lt;/year&gt;&lt;/dates&gt;&lt;urls&gt;&lt;related-urls&gt;&lt;url&gt;https://www.covidsocialstudy.org/_files/ugd/3d9db5_59d1b940054440bbb52a72b6bd0b0a06.pdf&lt;/url&gt;&lt;/related-urls&gt;&lt;/urls&gt;&lt;/record&gt;&lt;/Cite&gt;&lt;/EndNote&gt;</w:instrText>
      </w:r>
      <w:r w:rsidR="00594EE4">
        <w:fldChar w:fldCharType="separate"/>
      </w:r>
      <w:r w:rsidR="00594EE4" w:rsidRPr="00594EE4">
        <w:rPr>
          <w:noProof/>
          <w:vertAlign w:val="superscript"/>
        </w:rPr>
        <w:t>2</w:t>
      </w:r>
      <w:r w:rsidR="00594EE4">
        <w:fldChar w:fldCharType="end"/>
      </w:r>
      <w:r w:rsidR="00263A4A">
        <w:t xml:space="preserve"> This compares to the proportion of non-drinkers among participants with no disabilities in this study but is lower than the proportion observed for participants with disabilities. </w:t>
      </w:r>
      <w:r w:rsidR="002F0EEA">
        <w:t>T</w:t>
      </w:r>
      <w:r w:rsidR="00D965A7">
        <w:t xml:space="preserve">he </w:t>
      </w:r>
      <w:r>
        <w:t xml:space="preserve">same panel </w:t>
      </w:r>
      <w:r w:rsidR="002F0EEA">
        <w:t>also</w:t>
      </w:r>
      <w:r w:rsidR="00353476">
        <w:t xml:space="preserve"> </w:t>
      </w:r>
      <w:r w:rsidR="00D965A7">
        <w:t>found</w:t>
      </w:r>
      <w:r w:rsidR="00D965A7" w:rsidRPr="00C31A63">
        <w:t xml:space="preserve"> that alcohol consumption remained stable during the pandemic, but an increase was found to be more likely for </w:t>
      </w:r>
      <w:r w:rsidR="00D965A7">
        <w:t>people</w:t>
      </w:r>
      <w:r w:rsidR="00D965A7" w:rsidRPr="00C31A63">
        <w:t xml:space="preserve"> with chronic health conditions than those without</w:t>
      </w:r>
      <w:r w:rsidR="00D965A7">
        <w:t>.</w:t>
      </w:r>
      <w:r w:rsidR="00594EE4">
        <w:fldChar w:fldCharType="begin"/>
      </w:r>
      <w:r w:rsidR="00594EE4">
        <w:instrText xml:space="preserve"> ADDIN EN.CITE &lt;EndNote&gt;&lt;Cite&gt;&lt;Author&gt;Fancourt D&lt;/Author&gt;&lt;Year&gt;2021&lt;/Year&gt;&lt;RecNum&gt;2&lt;/RecNum&gt;&lt;DisplayText&gt;&lt;style face="superscript"&gt;27&lt;/style&gt;&lt;/DisplayText&gt;&lt;record&gt;&lt;rec-number&gt;2&lt;/rec-number&gt;&lt;foreign-keys&gt;&lt;key app="EN" db-id="222tddtdl0v9w6e02v2x55vtfxpa9rfwf55x" timestamp="1626101193"&gt;2&lt;/key&gt;&lt;/foreign-keys&gt;&lt;ref-type name="Web Page"&gt;12&lt;/ref-type&gt;&lt;contributors&gt;&lt;authors&gt;&lt;author&gt;Fancourt D,, Bu F, Mak HW, Steptoe A.&lt;/author&gt;&lt;/authors&gt;&lt;/contributors&gt;&lt;titles&gt;&lt;title&gt;Covid-19 Social Study. Results Release 33&lt;/title&gt;&lt;/titles&gt;&lt;volume&gt;2021&lt;/volume&gt;&lt;number&gt;12 July&lt;/number&gt;&lt;dates&gt;&lt;year&gt;2021&lt;/year&gt;&lt;/dates&gt;&lt;urls&gt;&lt;related-urls&gt;&lt;url&gt;https://b6bdcb03-332c-4ff9-8b9d-28f9c957493a.filesusr.com/ugd/3d9db5_9d55b4ff686744cdae69e72cd141ecfb.pdf&lt;/url&gt;&lt;/related-urls&gt;&lt;/urls&gt;&lt;/record&gt;&lt;/Cite&gt;&lt;/EndNote&gt;</w:instrText>
      </w:r>
      <w:r w:rsidR="00594EE4">
        <w:fldChar w:fldCharType="separate"/>
      </w:r>
      <w:r w:rsidR="00594EE4" w:rsidRPr="00594EE4">
        <w:rPr>
          <w:noProof/>
          <w:vertAlign w:val="superscript"/>
        </w:rPr>
        <w:t>27</w:t>
      </w:r>
      <w:r w:rsidR="00594EE4">
        <w:fldChar w:fldCharType="end"/>
      </w:r>
      <w:r w:rsidR="0009345A">
        <w:t xml:space="preserve"> Changes in alcohol consumption were not explored in th</w:t>
      </w:r>
      <w:r w:rsidR="002F0EEA">
        <w:t>e current</w:t>
      </w:r>
      <w:r w:rsidR="0009345A">
        <w:t xml:space="preserve"> article. Considering early evidence of an increase in alcohol consumption in people with disabilities</w:t>
      </w:r>
      <w:r w:rsidR="00C018C1">
        <w:t xml:space="preserve"> during the pandemic</w:t>
      </w:r>
      <w:r w:rsidR="005F22CA">
        <w:t xml:space="preserve">, future research may be required to monitor drinking behaviours </w:t>
      </w:r>
      <w:r w:rsidR="002F0EEA">
        <w:t xml:space="preserve">amongst these individuals </w:t>
      </w:r>
      <w:r w:rsidR="005F22CA">
        <w:t>as the pandemic continues.</w:t>
      </w:r>
    </w:p>
    <w:p w14:paraId="1A9048A2" w14:textId="047CFA67" w:rsidR="00645789" w:rsidRDefault="00E631C4" w:rsidP="00E631C4">
      <w:pPr>
        <w:jc w:val="both"/>
      </w:pPr>
      <w:r>
        <w:t xml:space="preserve">This study </w:t>
      </w:r>
      <w:r w:rsidR="00A90F9F">
        <w:t>address</w:t>
      </w:r>
      <w:r w:rsidR="00752364">
        <w:t>es</w:t>
      </w:r>
      <w:r w:rsidR="00A90F9F">
        <w:t xml:space="preserve"> the </w:t>
      </w:r>
      <w:r w:rsidR="00366857">
        <w:t xml:space="preserve">lack of data surrounding </w:t>
      </w:r>
      <w:r w:rsidR="009F17A1">
        <w:t>alcohol consumption, smoking and diet</w:t>
      </w:r>
      <w:r w:rsidR="00366857">
        <w:t xml:space="preserve"> in </w:t>
      </w:r>
      <w:r w:rsidR="002F4854">
        <w:t>UK adults</w:t>
      </w:r>
      <w:r w:rsidR="00366857">
        <w:t xml:space="preserve"> with disabilities</w:t>
      </w:r>
      <w:r w:rsidR="002F4854">
        <w:t xml:space="preserve"> during the pandemic</w:t>
      </w:r>
      <w:r w:rsidR="00184205">
        <w:t>.</w:t>
      </w:r>
      <w:r w:rsidR="00645789">
        <w:t xml:space="preserve"> </w:t>
      </w:r>
      <w:r w:rsidR="008F11F5">
        <w:t xml:space="preserve">There are </w:t>
      </w:r>
      <w:r w:rsidR="004A7357">
        <w:t>some</w:t>
      </w:r>
      <w:r w:rsidR="008F11F5">
        <w:t xml:space="preserve"> limitations of this study. </w:t>
      </w:r>
      <w:r w:rsidR="004A7357">
        <w:t>Firstly, p</w:t>
      </w:r>
      <w:r>
        <w:t xml:space="preserve">articipants were </w:t>
      </w:r>
      <w:r w:rsidR="004A7357">
        <w:t xml:space="preserve">a </w:t>
      </w:r>
      <w:r>
        <w:t>convenience sampl</w:t>
      </w:r>
      <w:r w:rsidR="004A7357">
        <w:t>e</w:t>
      </w:r>
      <w:r w:rsidR="008F11F5">
        <w:t xml:space="preserve"> </w:t>
      </w:r>
      <w:r w:rsidR="000A57E4">
        <w:t>meaning that</w:t>
      </w:r>
      <w:r>
        <w:t xml:space="preserve"> findings cannot be extrapolated to the general population. Similarly, the use of a web-based survey could exclude members of certain subgroups</w:t>
      </w:r>
      <w:r w:rsidR="001E120F">
        <w:t xml:space="preserve">. Additionally, </w:t>
      </w:r>
      <w:r w:rsidR="00980949">
        <w:t>findings</w:t>
      </w:r>
      <w:r w:rsidR="002E47A8">
        <w:t xml:space="preserve"> </w:t>
      </w:r>
      <w:r w:rsidR="00980949">
        <w:t xml:space="preserve">may be </w:t>
      </w:r>
      <w:r w:rsidR="001B3BD1">
        <w:t>more representative of our specific sample of participants who had been receiving support throughout the pandemic</w:t>
      </w:r>
      <w:r w:rsidR="00980949">
        <w:t xml:space="preserve"> and </w:t>
      </w:r>
      <w:r w:rsidR="00881DA0">
        <w:t>not of people with disabilities in general</w:t>
      </w:r>
      <w:r w:rsidR="001B3BD1">
        <w:t xml:space="preserve">. </w:t>
      </w:r>
      <w:commentRangeStart w:id="62"/>
      <w:r>
        <w:t xml:space="preserve">Secondly, </w:t>
      </w:r>
      <w:ins w:id="63" w:author="Syeda Hussain" w:date="2022-05-16T17:22:00Z">
        <w:r w:rsidR="00F26E2A">
          <w:t>there was no definition for exercise provided in the survey</w:t>
        </w:r>
        <w:r w:rsidR="00E6046E">
          <w:t xml:space="preserve">, meaning that the question was </w:t>
        </w:r>
        <w:del w:id="64" w:author="Nikki Heinze" w:date="2022-05-17T07:26:00Z">
          <w:r w:rsidR="00E6046E">
            <w:delText xml:space="preserve">slightly </w:delText>
          </w:r>
        </w:del>
        <w:r w:rsidR="00E6046E">
          <w:t>open to interpretati</w:t>
        </w:r>
      </w:ins>
      <w:ins w:id="65" w:author="Syeda Hussain" w:date="2022-05-16T17:23:00Z">
        <w:r w:rsidR="0017339B">
          <w:t>on. Therefore, the responses are subject to individual definitions of exercise.</w:t>
        </w:r>
      </w:ins>
      <w:ins w:id="66" w:author="Syeda Hussain" w:date="2022-05-16T17:24:00Z">
        <w:r w:rsidR="00223068">
          <w:t xml:space="preserve"> To limit this, future studies should </w:t>
        </w:r>
        <w:r w:rsidR="00741037">
          <w:t xml:space="preserve">define exercise according to </w:t>
        </w:r>
      </w:ins>
      <w:ins w:id="67" w:author="Syeda Hussain" w:date="2022-05-16T17:25:00Z">
        <w:r w:rsidR="00454F1D">
          <w:t xml:space="preserve">a certain length of </w:t>
        </w:r>
      </w:ins>
      <w:ins w:id="68" w:author="Syeda Hussain" w:date="2022-05-16T17:24:00Z">
        <w:r w:rsidR="00741037">
          <w:t>time and/or intensity</w:t>
        </w:r>
      </w:ins>
      <w:ins w:id="69" w:author="Syeda Hussain" w:date="2022-05-16T17:25:00Z">
        <w:r w:rsidR="00454F1D">
          <w:t>.</w:t>
        </w:r>
      </w:ins>
      <w:ins w:id="70" w:author="Syeda Hussain" w:date="2022-05-16T17:24:00Z">
        <w:r w:rsidR="00741037">
          <w:t xml:space="preserve"> </w:t>
        </w:r>
      </w:ins>
      <w:ins w:id="71" w:author="Syeda Hussain" w:date="2022-05-16T17:23:00Z">
        <w:r w:rsidR="0017339B">
          <w:t xml:space="preserve"> </w:t>
        </w:r>
        <w:commentRangeEnd w:id="62"/>
        <w:r w:rsidR="0017339B">
          <w:rPr>
            <w:rStyle w:val="CommentReference"/>
          </w:rPr>
          <w:commentReference w:id="62"/>
        </w:r>
      </w:ins>
      <w:ins w:id="72" w:author="Syeda Hussain" w:date="2022-05-16T17:21:00Z">
        <w:r w:rsidR="00680D9F">
          <w:t xml:space="preserve">Thirdly, </w:t>
        </w:r>
      </w:ins>
      <w:r>
        <w:t xml:space="preserve">the sample </w:t>
      </w:r>
      <w:r w:rsidR="00843A91">
        <w:t>consisted of</w:t>
      </w:r>
      <w:r>
        <w:t xml:space="preserve"> considerably smaller numbers of respondents reporting disabilities</w:t>
      </w:r>
      <w:r w:rsidR="000E4984">
        <w:t xml:space="preserve"> than those without disabilities</w:t>
      </w:r>
      <w:r>
        <w:t xml:space="preserve">. </w:t>
      </w:r>
      <w:r w:rsidR="00E54120" w:rsidRPr="00030CBC">
        <w:t>While it</w:t>
      </w:r>
      <w:r w:rsidR="008E0EF1">
        <w:t xml:space="preserve"> i</w:t>
      </w:r>
      <w:r w:rsidR="00E54120" w:rsidRPr="00030CBC">
        <w:t>s encouraging that there were few differences between our groups</w:t>
      </w:r>
      <w:r w:rsidR="00D57D2C">
        <w:t xml:space="preserve"> in terms of health behaviours</w:t>
      </w:r>
      <w:r w:rsidR="00E54120" w:rsidRPr="00030CBC">
        <w:t xml:space="preserve">, it must be noted that pre-pandemic results are not available. </w:t>
      </w:r>
      <w:r w:rsidR="00FB1CD3">
        <w:t>For example, p</w:t>
      </w:r>
      <w:r w:rsidR="00E54120" w:rsidRPr="00030CBC">
        <w:t xml:space="preserve">articipants who said that their diet had stayed the same may have been referring to </w:t>
      </w:r>
      <w:r w:rsidR="00EE094B">
        <w:t xml:space="preserve">the maintenance of </w:t>
      </w:r>
      <w:r w:rsidR="00E54120" w:rsidRPr="00030CBC">
        <w:t xml:space="preserve">an unhealthy diet. </w:t>
      </w:r>
      <w:r w:rsidR="003F3D4E">
        <w:t>Existing studies have provided some longitudinal analysis,</w:t>
      </w:r>
      <w:r w:rsidR="00EF476A">
        <w:t xml:space="preserve"> by</w:t>
      </w:r>
      <w:r w:rsidR="003F3D4E">
        <w:t xml:space="preserve"> </w:t>
      </w:r>
      <w:r w:rsidR="00521FD0">
        <w:t xml:space="preserve">either </w:t>
      </w:r>
      <w:r w:rsidR="003F3D4E">
        <w:t>comparing responses at two timepoints during the pandemic</w:t>
      </w:r>
      <w:r w:rsidR="00521FD0">
        <w:t>,</w:t>
      </w:r>
      <w:r w:rsidR="00594EE4">
        <w:fldChar w:fldCharType="begin"/>
      </w:r>
      <w:r w:rsidR="00594EE4">
        <w:instrText xml:space="preserve"> ADDIN EN.CITE &lt;EndNote&gt;&lt;Cite&gt;&lt;Author&gt;Fancourt D&lt;/Author&gt;&lt;Year&gt;2021&lt;/Year&gt;&lt;RecNum&gt;50&lt;/RecNum&gt;&lt;DisplayText&gt;&lt;style face="superscript"&gt;2 27&lt;/style&gt;&lt;/DisplayText&gt;&lt;record&gt;&lt;rec-number&gt;50&lt;/rec-number&gt;&lt;foreign-keys&gt;&lt;key app="EN" db-id="222tddtdl0v9w6e02v2x55vtfxpa9rfwf55x" timestamp="1652781021"&gt;50&lt;/key&gt;&lt;/foreign-keys&gt;&lt;ref-type name="Web Page"&gt;12&lt;/ref-type&gt;&lt;contributors&gt;&lt;authors&gt;&lt;author&gt;Fancourt D,, Bu F, Mak HW, Steptoe A.&lt;/author&gt;&lt;/authors&gt;&lt;/contributors&gt;&lt;titles&gt;&lt;title&gt;Covid-19 Social Study Results Release 29.&lt;/title&gt;&lt;/titles&gt;&lt;volume&gt;2021&lt;/volume&gt;&lt;number&gt;03 March&lt;/number&gt;&lt;dates&gt;&lt;year&gt;2021&lt;/year&gt;&lt;/dates&gt;&lt;urls&gt;&lt;related-urls&gt;&lt;url&gt;https://www.covidsocialstudy.org/_files/ugd/3d9db5_59d1b940054440bbb52a72b6bd0b0a06.pdf&lt;/url&gt;&lt;/related-urls&gt;&lt;/urls&gt;&lt;/record&gt;&lt;/Cite&gt;&lt;Cite&gt;&lt;Author&gt;Fancourt D&lt;/Author&gt;&lt;Year&gt;2021&lt;/Year&gt;&lt;RecNum&gt;2&lt;/RecNum&gt;&lt;record&gt;&lt;rec-number&gt;2&lt;/rec-number&gt;&lt;foreign-keys&gt;&lt;key app="EN" db-id="222tddtdl0v9w6e02v2x55vtfxpa9rfwf55x" timestamp="1626101193"&gt;2&lt;/key&gt;&lt;/foreign-keys&gt;&lt;ref-type name="Web Page"&gt;12&lt;/ref-type&gt;&lt;contributors&gt;&lt;authors&gt;&lt;author&gt;Fancourt D,, Bu F, Mak HW, Steptoe A.&lt;/author&gt;&lt;/authors&gt;&lt;/contributors&gt;&lt;titles&gt;&lt;title&gt;Covid-19 Social Study. Results Release 33&lt;/title&gt;&lt;/titles&gt;&lt;volume&gt;2021&lt;/volume&gt;&lt;number&gt;12 July&lt;/number&gt;&lt;dates&gt;&lt;year&gt;2021&lt;/year&gt;&lt;/dates&gt;&lt;urls&gt;&lt;related-urls&gt;&lt;url&gt;https://b6bdcb03-332c-4ff9-8b9d-28f9c957493a.filesusr.com/ugd/3d9db5_9d55b4ff686744cdae69e72cd141ecfb.pdf&lt;/url&gt;&lt;/related-urls&gt;&lt;/urls&gt;&lt;/record&gt;&lt;/Cite&gt;&lt;/EndNote&gt;</w:instrText>
      </w:r>
      <w:r w:rsidR="00594EE4">
        <w:fldChar w:fldCharType="separate"/>
      </w:r>
      <w:r w:rsidR="00594EE4" w:rsidRPr="00594EE4">
        <w:rPr>
          <w:noProof/>
          <w:vertAlign w:val="superscript"/>
        </w:rPr>
        <w:t>2 27</w:t>
      </w:r>
      <w:r w:rsidR="00594EE4">
        <w:fldChar w:fldCharType="end"/>
      </w:r>
      <w:r w:rsidR="00521FD0">
        <w:t xml:space="preserve"> or </w:t>
      </w:r>
      <w:r w:rsidR="00290804">
        <w:t xml:space="preserve">making </w:t>
      </w:r>
      <w:r w:rsidR="00521FD0">
        <w:t xml:space="preserve">comparisons to pre-pandemic </w:t>
      </w:r>
      <w:r w:rsidR="0042444C">
        <w:t>times</w:t>
      </w:r>
      <w:r w:rsidR="00521FD0">
        <w:t xml:space="preserve">. </w:t>
      </w:r>
      <w:r w:rsidR="00AB6ADC">
        <w:t xml:space="preserve">Whilst </w:t>
      </w:r>
      <w:r w:rsidR="004C2E61">
        <w:t xml:space="preserve">data was </w:t>
      </w:r>
      <w:r w:rsidR="003A1A28">
        <w:t xml:space="preserve">collected at an earlier point in the pandemic, longitudinal analysis could not be </w:t>
      </w:r>
      <w:r w:rsidR="00AB6ADC">
        <w:t>carried out</w:t>
      </w:r>
      <w:r w:rsidR="005F328B">
        <w:t xml:space="preserve"> due to </w:t>
      </w:r>
      <w:r w:rsidR="00B1617C">
        <w:t>changes made to survey questions between survey</w:t>
      </w:r>
      <w:r w:rsidR="00A20A64">
        <w:t>s</w:t>
      </w:r>
      <w:r w:rsidR="003A1A28">
        <w:t xml:space="preserve">. </w:t>
      </w:r>
      <w:r w:rsidR="00703029">
        <w:t xml:space="preserve">Current </w:t>
      </w:r>
      <w:r w:rsidR="00E874B9">
        <w:t>results</w:t>
      </w:r>
      <w:r w:rsidR="00703029">
        <w:t>,</w:t>
      </w:r>
      <w:r w:rsidR="00E874B9">
        <w:t xml:space="preserve"> </w:t>
      </w:r>
      <w:r w:rsidR="003A1A28">
        <w:t>therefore</w:t>
      </w:r>
      <w:r w:rsidR="00703029">
        <w:t>,</w:t>
      </w:r>
      <w:r w:rsidR="003A1A28">
        <w:t xml:space="preserve"> </w:t>
      </w:r>
      <w:r w:rsidR="00E874B9">
        <w:t xml:space="preserve">cannot confirm whether </w:t>
      </w:r>
      <w:r w:rsidR="00CE57B6">
        <w:t xml:space="preserve">the findings </w:t>
      </w:r>
      <w:r w:rsidR="003B4C70">
        <w:t xml:space="preserve">reflect </w:t>
      </w:r>
      <w:r w:rsidR="00417799">
        <w:t xml:space="preserve">the </w:t>
      </w:r>
      <w:r w:rsidR="00CE57B6">
        <w:t xml:space="preserve">impact of </w:t>
      </w:r>
      <w:r w:rsidR="00417799">
        <w:t xml:space="preserve">the </w:t>
      </w:r>
      <w:r w:rsidR="00CE57B6">
        <w:t>pandemic</w:t>
      </w:r>
      <w:r w:rsidR="00417799">
        <w:t xml:space="preserve"> or not</w:t>
      </w:r>
      <w:r w:rsidR="001763C3">
        <w:t>. This study instead</w:t>
      </w:r>
      <w:r w:rsidR="00CE57B6">
        <w:t xml:space="preserve"> attempt</w:t>
      </w:r>
      <w:r w:rsidR="001763C3">
        <w:t>s</w:t>
      </w:r>
      <w:r w:rsidR="00CE57B6">
        <w:t xml:space="preserve"> to quantify the </w:t>
      </w:r>
      <w:r w:rsidR="00C61CD8">
        <w:t>behaviours being exhibited by those with and without disabilities following a full year of living with pandemic restrictions</w:t>
      </w:r>
      <w:r w:rsidR="00CD34CC">
        <w:t xml:space="preserve">. </w:t>
      </w:r>
      <w:r w:rsidR="00442570">
        <w:t xml:space="preserve">Existing literature has so far only explored </w:t>
      </w:r>
      <w:r w:rsidR="008F6D17">
        <w:t xml:space="preserve">the </w:t>
      </w:r>
      <w:r w:rsidR="0077575E">
        <w:t xml:space="preserve">impact </w:t>
      </w:r>
      <w:r w:rsidR="008F6D17">
        <w:t xml:space="preserve">on </w:t>
      </w:r>
      <w:r w:rsidR="0077575E">
        <w:t>exercise and access to care</w:t>
      </w:r>
      <w:r w:rsidR="008608A8">
        <w:t>.</w:t>
      </w:r>
      <w:r w:rsidR="0077575E">
        <w:t xml:space="preserve"> </w:t>
      </w:r>
      <w:r w:rsidR="008608A8">
        <w:t>T</w:t>
      </w:r>
      <w:r w:rsidR="00CB0F4C">
        <w:t xml:space="preserve">his report </w:t>
      </w:r>
      <w:r w:rsidR="00356EE6">
        <w:t>provides novel</w:t>
      </w:r>
      <w:r w:rsidR="00442570">
        <w:t xml:space="preserve"> data on </w:t>
      </w:r>
      <w:r w:rsidR="006866B3">
        <w:t xml:space="preserve">behaviours such as </w:t>
      </w:r>
      <w:r w:rsidR="004D3BDB">
        <w:t xml:space="preserve">smoking, </w:t>
      </w:r>
      <w:r w:rsidR="006866B3">
        <w:t xml:space="preserve">alcohol consumption and </w:t>
      </w:r>
      <w:r w:rsidR="00CD34CC">
        <w:t xml:space="preserve">eating habits in people with disabilities. </w:t>
      </w:r>
    </w:p>
    <w:p w14:paraId="3AF54A81" w14:textId="674D5A31" w:rsidR="00CD5FB4" w:rsidRDefault="00CD5FB4" w:rsidP="00CD5FB4">
      <w:pPr>
        <w:jc w:val="both"/>
      </w:pPr>
      <w:r>
        <w:t xml:space="preserve">Future studies should attempt to determine effects on health habits during the pandemic, and any long-term impacts, of having different types and numbers of disabilities. </w:t>
      </w:r>
      <w:commentRangeStart w:id="73"/>
      <w:ins w:id="74" w:author="Syeda Hussain" w:date="2022-05-16T17:02:00Z">
        <w:r w:rsidR="003D2E8C">
          <w:t>Similarly important is the inclusion of ethnic diversity of study participants.</w:t>
        </w:r>
      </w:ins>
      <w:ins w:id="75" w:author="Syeda Hussain" w:date="2022-05-16T17:04:00Z">
        <w:r w:rsidR="0031798A">
          <w:t xml:space="preserve"> </w:t>
        </w:r>
      </w:ins>
      <w:ins w:id="76" w:author="Syeda Hussain" w:date="2022-05-16T17:05:00Z">
        <w:r w:rsidR="00333629">
          <w:t>While the survey</w:t>
        </w:r>
      </w:ins>
      <w:ins w:id="77" w:author="Syeda Hussain" w:date="2022-05-16T17:06:00Z">
        <w:r w:rsidR="00333629">
          <w:t xml:space="preserve"> did include a question asking about participants</w:t>
        </w:r>
      </w:ins>
      <w:ins w:id="78" w:author="Syeda Hussain" w:date="2022-05-16T17:12:00Z">
        <w:r w:rsidR="00DE54FD">
          <w:t>’</w:t>
        </w:r>
      </w:ins>
      <w:ins w:id="79" w:author="Syeda Hussain" w:date="2022-05-16T17:06:00Z">
        <w:r w:rsidR="00333629">
          <w:t xml:space="preserve"> ethnicity, </w:t>
        </w:r>
        <w:proofErr w:type="gramStart"/>
        <w:r w:rsidR="00BE33EF">
          <w:t>the majority of</w:t>
        </w:r>
        <w:proofErr w:type="gramEnd"/>
        <w:r w:rsidR="00BE33EF">
          <w:t xml:space="preserve"> respondents</w:t>
        </w:r>
      </w:ins>
      <w:ins w:id="80" w:author="Syeda Hussain" w:date="2022-05-16T17:09:00Z">
        <w:r w:rsidR="009623FC">
          <w:t xml:space="preserve"> in </w:t>
        </w:r>
      </w:ins>
      <w:ins w:id="81" w:author="Syeda Hussain" w:date="2022-05-16T17:12:00Z">
        <w:r w:rsidR="00DE54FD">
          <w:t>the</w:t>
        </w:r>
      </w:ins>
      <w:ins w:id="82" w:author="Syeda Hussain" w:date="2022-05-16T17:09:00Z">
        <w:r w:rsidR="009623FC">
          <w:t xml:space="preserve"> already small-size</w:t>
        </w:r>
      </w:ins>
      <w:ins w:id="83" w:author="Syeda Hussain" w:date="2022-05-16T17:10:00Z">
        <w:r w:rsidR="009623FC">
          <w:t>d sample</w:t>
        </w:r>
      </w:ins>
      <w:ins w:id="84" w:author="Syeda Hussain" w:date="2022-05-16T17:06:00Z">
        <w:r w:rsidR="00BE33EF">
          <w:t xml:space="preserve"> were </w:t>
        </w:r>
      </w:ins>
      <w:ins w:id="85" w:author="Syeda Hussain" w:date="2022-05-16T17:07:00Z">
        <w:r w:rsidR="000E2EF9">
          <w:t>w</w:t>
        </w:r>
      </w:ins>
      <w:ins w:id="86" w:author="Syeda Hussain" w:date="2022-05-16T17:06:00Z">
        <w:r w:rsidR="00BE33EF">
          <w:t>hite</w:t>
        </w:r>
      </w:ins>
      <w:ins w:id="87" w:author="Syeda Hussain" w:date="2022-05-16T17:10:00Z">
        <w:r w:rsidR="00510891">
          <w:t>,</w:t>
        </w:r>
      </w:ins>
      <w:ins w:id="88" w:author="Syeda Hussain" w:date="2022-05-16T17:06:00Z">
        <w:r w:rsidR="00BE33EF">
          <w:t xml:space="preserve"> so </w:t>
        </w:r>
      </w:ins>
      <w:ins w:id="89" w:author="Syeda Hussain" w:date="2022-05-16T17:13:00Z">
        <w:r w:rsidR="00B1794F">
          <w:t xml:space="preserve">ethnicity-based </w:t>
        </w:r>
      </w:ins>
      <w:ins w:id="90" w:author="Syeda Hussain" w:date="2022-05-16T17:10:00Z">
        <w:r w:rsidR="00510891">
          <w:t xml:space="preserve">comparisons </w:t>
        </w:r>
      </w:ins>
      <w:ins w:id="91" w:author="Syeda Hussain" w:date="2022-05-16T17:07:00Z">
        <w:r w:rsidR="009F388C">
          <w:t xml:space="preserve">could not be carried out. </w:t>
        </w:r>
      </w:ins>
      <w:ins w:id="92" w:author="Syeda Hussain" w:date="2022-05-16T17:10:00Z">
        <w:r w:rsidR="00C822F7">
          <w:t>Given that there are known differences in how the pandem</w:t>
        </w:r>
      </w:ins>
      <w:ins w:id="93" w:author="Syeda Hussain" w:date="2022-05-16T17:11:00Z">
        <w:r w:rsidR="00C822F7">
          <w:t xml:space="preserve">ic has affected </w:t>
        </w:r>
        <w:r w:rsidR="005F33D6">
          <w:t xml:space="preserve">different ethnic groups, </w:t>
        </w:r>
      </w:ins>
      <w:ins w:id="94" w:author="Syeda Hussain" w:date="2022-05-16T17:13:00Z">
        <w:r w:rsidR="00B1794F">
          <w:t>further</w:t>
        </w:r>
      </w:ins>
      <w:ins w:id="95" w:author="Syeda Hussain" w:date="2022-05-16T17:11:00Z">
        <w:r w:rsidR="005F33D6">
          <w:t xml:space="preserve"> r</w:t>
        </w:r>
      </w:ins>
      <w:ins w:id="96" w:author="Syeda Hussain" w:date="2022-05-16T17:07:00Z">
        <w:r w:rsidR="009F388C">
          <w:t xml:space="preserve">esearch </w:t>
        </w:r>
      </w:ins>
      <w:ins w:id="97" w:author="Syeda Hussain" w:date="2022-05-16T17:13:00Z">
        <w:r w:rsidR="00B1794F">
          <w:t>would indeed be beneficial.</w:t>
        </w:r>
      </w:ins>
      <w:commentRangeEnd w:id="73"/>
      <w:ins w:id="98" w:author="Syeda Hussain" w:date="2022-05-16T17:20:00Z">
        <w:r w:rsidR="0094539B">
          <w:rPr>
            <w:rStyle w:val="CommentReference"/>
          </w:rPr>
          <w:commentReference w:id="73"/>
        </w:r>
      </w:ins>
      <w:ins w:id="99" w:author="Syeda Hussain" w:date="2022-05-16T17:02:00Z">
        <w:r w:rsidR="003D2E8C">
          <w:t xml:space="preserve"> </w:t>
        </w:r>
      </w:ins>
      <w:r>
        <w:t xml:space="preserve">Research may also seek to identify </w:t>
      </w:r>
      <w:r w:rsidR="00C50AEF">
        <w:t>if</w:t>
      </w:r>
      <w:r>
        <w:t xml:space="preserve"> barriers to participation in </w:t>
      </w:r>
      <w:r w:rsidR="00563F00">
        <w:t>physical activity</w:t>
      </w:r>
      <w:r>
        <w:t xml:space="preserve"> for people with disabilities were pre-existing or if lockdown posed additional challenges. Further exploration of the level and cause of </w:t>
      </w:r>
      <w:r w:rsidRPr="002F4854">
        <w:t>under</w:t>
      </w:r>
      <w:r w:rsidR="002F4854">
        <w:t xml:space="preserve">eating </w:t>
      </w:r>
      <w:r>
        <w:t>in those with disabilities may also be valuable.</w:t>
      </w:r>
    </w:p>
    <w:p w14:paraId="11DA5A42" w14:textId="77777777" w:rsidR="00E631C4" w:rsidRDefault="00E631C4" w:rsidP="00E631C4">
      <w:pPr>
        <w:jc w:val="both"/>
      </w:pPr>
    </w:p>
    <w:p w14:paraId="16278BCC" w14:textId="09D545D5" w:rsidR="006B13B8" w:rsidRPr="00C31A63" w:rsidRDefault="006B13B8" w:rsidP="00CE2CEB">
      <w:pPr>
        <w:jc w:val="both"/>
        <w:rPr>
          <w:b/>
          <w:bCs/>
        </w:rPr>
      </w:pPr>
      <w:r w:rsidRPr="00C31A63">
        <w:rPr>
          <w:b/>
          <w:bCs/>
        </w:rPr>
        <w:t>5. Conclusions</w:t>
      </w:r>
    </w:p>
    <w:p w14:paraId="5E4A7094" w14:textId="51EEE44A" w:rsidR="00820530" w:rsidRDefault="00820530" w:rsidP="00820530">
      <w:pPr>
        <w:jc w:val="both"/>
      </w:pPr>
      <w:r w:rsidRPr="00B8755D">
        <w:lastRenderedPageBreak/>
        <w:t>Despite</w:t>
      </w:r>
      <w:r>
        <w:t xml:space="preserve"> concerns about the disproportionate impact of the COVID-19 pandemic on </w:t>
      </w:r>
      <w:r w:rsidR="00091A3E">
        <w:t>people with disabilities</w:t>
      </w:r>
      <w:r>
        <w:t>, this study offers a mixed picture. While those with disabilities fared significantly worse in terms of exercise frequency, time spent in self-isolation and food consumption, this study found no statistically significant differences in relation to smoking, changes in diet, water intake, fruit and veg</w:t>
      </w:r>
      <w:r w:rsidR="00683F73">
        <w:t>etable</w:t>
      </w:r>
      <w:r>
        <w:t xml:space="preserve"> and breakfast consumption, and alcohol consumption. Furthermore, participants with disabilities were more likely to be non-drinkers. </w:t>
      </w:r>
      <w:r w:rsidRPr="00B8755D">
        <w:t xml:space="preserve">Implications for clinical practice are that </w:t>
      </w:r>
      <w:r>
        <w:t>people living with a disability may benefit from</w:t>
      </w:r>
      <w:r w:rsidRPr="00B8755D">
        <w:t xml:space="preserve"> </w:t>
      </w:r>
      <w:r>
        <w:t xml:space="preserve">additional support and guidance relating to diet and </w:t>
      </w:r>
      <w:r w:rsidRPr="00B8755D">
        <w:t>exercis</w:t>
      </w:r>
      <w:r>
        <w:t>e as we transition through different phases of the ongoing pandemic</w:t>
      </w:r>
      <w:r w:rsidRPr="00B8755D">
        <w:t>.</w:t>
      </w:r>
      <w:r>
        <w:t xml:space="preserve"> </w:t>
      </w:r>
    </w:p>
    <w:p w14:paraId="174ACB59" w14:textId="77777777" w:rsidR="00820530" w:rsidRDefault="00820530" w:rsidP="00820530">
      <w:pPr>
        <w:jc w:val="both"/>
      </w:pPr>
    </w:p>
    <w:p w14:paraId="7779221B" w14:textId="77777777" w:rsidR="00766C1D" w:rsidRDefault="00766C1D" w:rsidP="006F0502">
      <w:pPr>
        <w:rPr>
          <w:b/>
          <w:bCs/>
        </w:rPr>
      </w:pPr>
      <w:r w:rsidRPr="00766C1D">
        <w:rPr>
          <w:b/>
          <w:bCs/>
        </w:rPr>
        <w:t xml:space="preserve">Author Contributions </w:t>
      </w:r>
    </w:p>
    <w:p w14:paraId="6E14ABB2" w14:textId="274404CE" w:rsidR="00766C1D" w:rsidRPr="006F0502" w:rsidRDefault="00766C1D" w:rsidP="00E94673">
      <w:pPr>
        <w:jc w:val="both"/>
      </w:pPr>
      <w:r w:rsidRPr="006F0502">
        <w:t>Conceptualization, R.G., S.H. and N.H.; methodology, R.G., T.K., C.C., N.H., S.H.; formal analysis, N.H. and L.G.; investigation, R.G. and N.H.; resources, R.G., T.K., C.C., N.H., S.H. and L.G.; data curation, N.H.; writing—original draft preparation, S.H. and N.H.; writing—review and editing, S.H., N.H., C.C. and L.G.; visualization, S.H. and N.H.; project administration, R.G.; funding acquisition, R.G. All authors have read and agreed to the published version of the manuscript</w:t>
      </w:r>
    </w:p>
    <w:p w14:paraId="1F2071D9" w14:textId="77777777" w:rsidR="00766C1D" w:rsidRDefault="00766C1D" w:rsidP="00E94673">
      <w:pPr>
        <w:jc w:val="both"/>
        <w:rPr>
          <w:b/>
          <w:bCs/>
        </w:rPr>
      </w:pPr>
    </w:p>
    <w:p w14:paraId="79E86CE0" w14:textId="777F6A0F" w:rsidR="00726D43" w:rsidRDefault="00AB2C79" w:rsidP="00E94673">
      <w:pPr>
        <w:jc w:val="both"/>
      </w:pPr>
      <w:r w:rsidRPr="006F0502">
        <w:rPr>
          <w:b/>
          <w:bCs/>
        </w:rPr>
        <w:t>Funding</w:t>
      </w:r>
      <w:r>
        <w:t xml:space="preserve"> </w:t>
      </w:r>
    </w:p>
    <w:p w14:paraId="4F3CE998" w14:textId="64A5BDFE" w:rsidR="006B13B8" w:rsidRDefault="00AB2C79" w:rsidP="00E94673">
      <w:pPr>
        <w:jc w:val="both"/>
      </w:pPr>
      <w:r w:rsidRPr="00AB2C79">
        <w:t xml:space="preserve">This work was supported by </w:t>
      </w:r>
      <w:r>
        <w:t>Blind Veterans UK.</w:t>
      </w:r>
    </w:p>
    <w:p w14:paraId="4576936A" w14:textId="77777777" w:rsidR="00726D43" w:rsidRDefault="00726D43" w:rsidP="00E94673">
      <w:pPr>
        <w:jc w:val="both"/>
      </w:pPr>
    </w:p>
    <w:p w14:paraId="3DC318E4" w14:textId="77777777" w:rsidR="00AB2C79" w:rsidRPr="006F0502" w:rsidRDefault="00AB2C79" w:rsidP="00AB2C79">
      <w:pPr>
        <w:jc w:val="both"/>
        <w:rPr>
          <w:b/>
          <w:bCs/>
        </w:rPr>
      </w:pPr>
      <w:r w:rsidRPr="006F0502">
        <w:rPr>
          <w:b/>
          <w:bCs/>
        </w:rPr>
        <w:t>Data availability statement</w:t>
      </w:r>
    </w:p>
    <w:p w14:paraId="009EC450" w14:textId="0852E593" w:rsidR="00AB2C79" w:rsidRDefault="00AB2C79" w:rsidP="00AB2C79">
      <w:pPr>
        <w:jc w:val="both"/>
      </w:pPr>
      <w:r>
        <w:t>Data are available upon reasonable request</w:t>
      </w:r>
      <w:r w:rsidR="00A8641A">
        <w:t xml:space="preserve"> by contacting the corresponding author</w:t>
      </w:r>
      <w:r>
        <w:t>.</w:t>
      </w:r>
      <w:r w:rsidR="00A8641A">
        <w:t xml:space="preserve"> </w:t>
      </w:r>
      <w:r w:rsidR="00A8641A" w:rsidRPr="00A8641A">
        <w:t>The data are not publicly available because participants were not asked if they consented for their data to be shared outside of the research teams involved in this study.</w:t>
      </w:r>
    </w:p>
    <w:p w14:paraId="65DDF09A" w14:textId="77777777" w:rsidR="00AB2C79" w:rsidRDefault="00AB2C79" w:rsidP="00AB2C79">
      <w:pPr>
        <w:jc w:val="both"/>
      </w:pPr>
    </w:p>
    <w:p w14:paraId="0E641EFD" w14:textId="77777777" w:rsidR="00AB2C79" w:rsidRPr="006F0502" w:rsidRDefault="00AB2C79" w:rsidP="00AB2C79">
      <w:pPr>
        <w:jc w:val="both"/>
        <w:rPr>
          <w:b/>
          <w:bCs/>
        </w:rPr>
      </w:pPr>
      <w:r w:rsidRPr="006F0502">
        <w:rPr>
          <w:b/>
          <w:bCs/>
        </w:rPr>
        <w:t>Ethics statements</w:t>
      </w:r>
    </w:p>
    <w:p w14:paraId="0055E3BA" w14:textId="67EBF331" w:rsidR="00AB2C79" w:rsidRDefault="00AB2C79" w:rsidP="00AB2C79">
      <w:pPr>
        <w:jc w:val="both"/>
      </w:pPr>
      <w:r>
        <w:t>Ethics approval</w:t>
      </w:r>
    </w:p>
    <w:p w14:paraId="61DD80BB" w14:textId="2D774272" w:rsidR="005A0557" w:rsidRDefault="005C0D86" w:rsidP="00AB2C79">
      <w:pPr>
        <w:jc w:val="both"/>
        <w:rPr>
          <w:rStyle w:val="normaltextrun"/>
          <w:color w:val="000000"/>
          <w:shd w:val="clear" w:color="auto" w:fill="FFFFFF"/>
        </w:rPr>
      </w:pPr>
      <w:r>
        <w:t>In accordance with the local legislation and institutional requirements</w:t>
      </w:r>
      <w:r w:rsidR="00626E55">
        <w:t xml:space="preserve"> (</w:t>
      </w:r>
      <w:r w:rsidR="00626E55">
        <w:rPr>
          <w:rStyle w:val="normaltextrun"/>
          <w:color w:val="000000"/>
          <w:shd w:val="clear" w:color="auto" w:fill="FFFFFF"/>
        </w:rPr>
        <w:t>The Medical Sciences Interdivisional Research </w:t>
      </w:r>
      <w:r w:rsidR="00626E55">
        <w:rPr>
          <w:rStyle w:val="findhit"/>
          <w:color w:val="000000"/>
        </w:rPr>
        <w:t>Ethic</w:t>
      </w:r>
      <w:r w:rsidR="00626E55">
        <w:rPr>
          <w:rStyle w:val="normaltextrun"/>
          <w:color w:val="000000"/>
          <w:shd w:val="clear" w:color="auto" w:fill="FFFFFF"/>
        </w:rPr>
        <w:t>s Committee at the University of Oxford), ethical review an</w:t>
      </w:r>
      <w:r w:rsidR="00BA1F4F">
        <w:rPr>
          <w:rStyle w:val="normaltextrun"/>
          <w:color w:val="000000"/>
          <w:shd w:val="clear" w:color="auto" w:fill="FFFFFF"/>
        </w:rPr>
        <w:t xml:space="preserve">d </w:t>
      </w:r>
      <w:r w:rsidR="00626E55">
        <w:rPr>
          <w:rStyle w:val="normaltextrun"/>
          <w:color w:val="000000"/>
          <w:shd w:val="clear" w:color="auto" w:fill="FFFFFF"/>
        </w:rPr>
        <w:t>approval was not required for the study on human participants.  </w:t>
      </w:r>
      <w:r w:rsidR="0012054B">
        <w:rPr>
          <w:rStyle w:val="normaltextrun"/>
          <w:color w:val="000000"/>
          <w:shd w:val="clear" w:color="auto" w:fill="FFFFFF"/>
        </w:rPr>
        <w:t xml:space="preserve">Written and informed consent was provided by members of the public that </w:t>
      </w:r>
      <w:r w:rsidR="00BA1F4F">
        <w:rPr>
          <w:rStyle w:val="normaltextrun"/>
          <w:color w:val="000000"/>
          <w:shd w:val="clear" w:color="auto" w:fill="FFFFFF"/>
        </w:rPr>
        <w:t>agreed to participate in this study</w:t>
      </w:r>
      <w:r w:rsidR="0012054B">
        <w:rPr>
          <w:rStyle w:val="normaltextrun"/>
          <w:color w:val="000000"/>
          <w:shd w:val="clear" w:color="auto" w:fill="FFFFFF"/>
        </w:rPr>
        <w:t>.</w:t>
      </w:r>
    </w:p>
    <w:p w14:paraId="533CD4DF" w14:textId="5FBF5776" w:rsidR="009E49A9" w:rsidRDefault="009E49A9" w:rsidP="00AB2C79">
      <w:pPr>
        <w:jc w:val="both"/>
        <w:rPr>
          <w:rStyle w:val="normaltextrun"/>
          <w:color w:val="000000"/>
          <w:shd w:val="clear" w:color="auto" w:fill="FFFFFF"/>
        </w:rPr>
      </w:pPr>
    </w:p>
    <w:p w14:paraId="4A8B2BA6" w14:textId="007A9A53" w:rsidR="009E49A9" w:rsidRPr="006F0502" w:rsidRDefault="009E49A9" w:rsidP="00AB2C79">
      <w:pPr>
        <w:jc w:val="both"/>
        <w:rPr>
          <w:rStyle w:val="normaltextrun"/>
          <w:b/>
          <w:bCs/>
          <w:color w:val="000000"/>
          <w:shd w:val="clear" w:color="auto" w:fill="FFFFFF"/>
        </w:rPr>
      </w:pPr>
      <w:r w:rsidRPr="006F0502">
        <w:rPr>
          <w:rStyle w:val="normaltextrun"/>
          <w:b/>
          <w:bCs/>
          <w:color w:val="000000"/>
          <w:shd w:val="clear" w:color="auto" w:fill="FFFFFF"/>
        </w:rPr>
        <w:t xml:space="preserve">Competing Interests </w:t>
      </w:r>
    </w:p>
    <w:p w14:paraId="568C69C1" w14:textId="057FF770" w:rsidR="00393A62" w:rsidRDefault="00860D0F" w:rsidP="00AB2C79">
      <w:pPr>
        <w:jc w:val="both"/>
        <w:rPr>
          <w:rStyle w:val="normaltextrun"/>
          <w:color w:val="000000"/>
          <w:shd w:val="clear" w:color="auto" w:fill="FFFFFF"/>
        </w:rPr>
      </w:pPr>
      <w:r>
        <w:rPr>
          <w:rStyle w:val="normaltextrun"/>
          <w:color w:val="000000"/>
          <w:shd w:val="clear" w:color="auto" w:fill="FFFFFF"/>
        </w:rPr>
        <w:t xml:space="preserve">All authors declare: </w:t>
      </w:r>
      <w:r w:rsidR="00C959E1">
        <w:rPr>
          <w:rStyle w:val="normaltextrun"/>
          <w:color w:val="000000"/>
          <w:shd w:val="clear" w:color="auto" w:fill="FFFFFF"/>
        </w:rPr>
        <w:t xml:space="preserve">no support from any organisation for the submitted work, </w:t>
      </w:r>
      <w:r w:rsidR="00393A62">
        <w:rPr>
          <w:rStyle w:val="normaltextrun"/>
          <w:color w:val="000000"/>
          <w:shd w:val="clear" w:color="auto" w:fill="FFFFFF"/>
        </w:rPr>
        <w:t xml:space="preserve">no commercial or financial relationships with any </w:t>
      </w:r>
      <w:r w:rsidR="00C959E1">
        <w:rPr>
          <w:rStyle w:val="normaltextrun"/>
          <w:color w:val="000000"/>
          <w:shd w:val="clear" w:color="auto" w:fill="FFFFFF"/>
        </w:rPr>
        <w:t>organisations</w:t>
      </w:r>
      <w:r w:rsidR="00393A62">
        <w:rPr>
          <w:rStyle w:val="normaltextrun"/>
          <w:color w:val="000000"/>
          <w:shd w:val="clear" w:color="auto" w:fill="FFFFFF"/>
        </w:rPr>
        <w:t xml:space="preserve"> that </w:t>
      </w:r>
      <w:r w:rsidR="002D3A8C">
        <w:rPr>
          <w:rStyle w:val="normaltextrun"/>
          <w:color w:val="000000"/>
          <w:shd w:val="clear" w:color="auto" w:fill="FFFFFF"/>
        </w:rPr>
        <w:t>might have an interest in the submitted work</w:t>
      </w:r>
      <w:r w:rsidR="003F0E39">
        <w:rPr>
          <w:rStyle w:val="normaltextrun"/>
          <w:color w:val="000000"/>
          <w:shd w:val="clear" w:color="auto" w:fill="FFFFFF"/>
        </w:rPr>
        <w:t xml:space="preserve"> in the previous 36 months</w:t>
      </w:r>
      <w:r w:rsidR="001C3EE5">
        <w:rPr>
          <w:rStyle w:val="normaltextrun"/>
          <w:color w:val="000000"/>
          <w:shd w:val="clear" w:color="auto" w:fill="FFFFFF"/>
        </w:rPr>
        <w:t xml:space="preserve">; no other relationships or activities that could </w:t>
      </w:r>
      <w:r w:rsidR="00C959E1">
        <w:rPr>
          <w:rStyle w:val="normaltextrun"/>
          <w:color w:val="000000"/>
          <w:shd w:val="clear" w:color="auto" w:fill="FFFFFF"/>
        </w:rPr>
        <w:t>be construed as having influences the submitted work.</w:t>
      </w:r>
    </w:p>
    <w:p w14:paraId="0EF629AA" w14:textId="374E67CF" w:rsidR="00AB2C79" w:rsidRDefault="00AB2C79" w:rsidP="006F0502">
      <w:pPr>
        <w:jc w:val="both"/>
      </w:pPr>
    </w:p>
    <w:p w14:paraId="14F0146F" w14:textId="594C9441" w:rsidR="006B13B8" w:rsidRDefault="006B13B8" w:rsidP="006F0502">
      <w:pPr>
        <w:jc w:val="both"/>
      </w:pPr>
      <w:r>
        <w:br w:type="page"/>
      </w:r>
    </w:p>
    <w:p w14:paraId="7CA87ABD" w14:textId="4D0A00FA" w:rsidR="00791370" w:rsidRDefault="006E6671" w:rsidP="006B13B8">
      <w:commentRangeStart w:id="100"/>
      <w:r>
        <w:lastRenderedPageBreak/>
        <w:t>References</w:t>
      </w:r>
      <w:commentRangeEnd w:id="100"/>
      <w:r w:rsidR="00B22381">
        <w:rPr>
          <w:rStyle w:val="CommentReference"/>
        </w:rPr>
        <w:commentReference w:id="100"/>
      </w:r>
    </w:p>
    <w:p w14:paraId="69DB158B" w14:textId="77777777" w:rsidR="00C83D7E" w:rsidRPr="00C83D7E" w:rsidRDefault="00791370" w:rsidP="00C83D7E">
      <w:pPr>
        <w:pStyle w:val="EndNoteBibliography"/>
        <w:spacing w:after="0"/>
        <w:ind w:left="720" w:hanging="720"/>
      </w:pPr>
      <w:r>
        <w:fldChar w:fldCharType="begin"/>
      </w:r>
      <w:r>
        <w:instrText xml:space="preserve"> ADDIN EN.REFLIST </w:instrText>
      </w:r>
      <w:r>
        <w:fldChar w:fldCharType="separate"/>
      </w:r>
      <w:r w:rsidR="00C83D7E" w:rsidRPr="00C83D7E">
        <w:t xml:space="preserve">1. Mikkelsen K, Stojanovska L, Polenakovic M, et al. Exercise and mental health. </w:t>
      </w:r>
      <w:r w:rsidR="00C83D7E" w:rsidRPr="00C83D7E">
        <w:rPr>
          <w:i/>
        </w:rPr>
        <w:t>Maturitas</w:t>
      </w:r>
      <w:r w:rsidR="00C83D7E" w:rsidRPr="00C83D7E">
        <w:t xml:space="preserve"> 2017;106:48-56. doi: 10.1016/j.maturitas.2017.09.003 [published Online First: 2017/11/19]</w:t>
      </w:r>
    </w:p>
    <w:p w14:paraId="03FC1548" w14:textId="04854652" w:rsidR="00C83D7E" w:rsidRPr="00C83D7E" w:rsidRDefault="00C83D7E" w:rsidP="00C83D7E">
      <w:pPr>
        <w:pStyle w:val="EndNoteBibliography"/>
        <w:spacing w:after="0"/>
        <w:ind w:left="720" w:hanging="720"/>
      </w:pPr>
      <w:r w:rsidRPr="00C83D7E">
        <w:t xml:space="preserve">2. Fancourt D, Bu F, Mak HW, Steptoe A. Covid-19 Social Study Results Release 29. 2021 [Available from: </w:t>
      </w:r>
      <w:hyperlink r:id="rId15" w:history="1">
        <w:r w:rsidRPr="00C83D7E">
          <w:rPr>
            <w:rStyle w:val="Hyperlink"/>
          </w:rPr>
          <w:t>https://www.covidsocialstudy.org/_files/ugd/3d9db5_59d1b940054440bbb52a72b6bd0b0a06.pdf</w:t>
        </w:r>
      </w:hyperlink>
      <w:r w:rsidRPr="00C83D7E">
        <w:t xml:space="preserve"> accessed 03 March 2021.</w:t>
      </w:r>
    </w:p>
    <w:p w14:paraId="4DA80AAB" w14:textId="77777777" w:rsidR="00C83D7E" w:rsidRPr="00C83D7E" w:rsidRDefault="00C83D7E" w:rsidP="00C83D7E">
      <w:pPr>
        <w:pStyle w:val="EndNoteBibliography"/>
        <w:spacing w:after="0"/>
        <w:ind w:left="720" w:hanging="720"/>
      </w:pPr>
      <w:r w:rsidRPr="00C83D7E">
        <w:t xml:space="preserve">3. Khademian F, Delavari S, Koohjani Z, et al. An investigation of depression, anxiety, and stress and its relating factors during COVID-19 pandemic in Iran. </w:t>
      </w:r>
      <w:r w:rsidRPr="00C83D7E">
        <w:rPr>
          <w:i/>
        </w:rPr>
        <w:t>BMC Public Health</w:t>
      </w:r>
      <w:r w:rsidRPr="00C83D7E">
        <w:t xml:space="preserve"> 2021;21(1):275. doi: 10.1186/s12889-021-10329-3 [published Online First: 2021/02/05]</w:t>
      </w:r>
    </w:p>
    <w:p w14:paraId="1A676CED" w14:textId="77777777" w:rsidR="00C83D7E" w:rsidRPr="00C83D7E" w:rsidRDefault="00C83D7E" w:rsidP="00C83D7E">
      <w:pPr>
        <w:pStyle w:val="EndNoteBibliography"/>
        <w:spacing w:after="0"/>
        <w:ind w:left="720" w:hanging="720"/>
      </w:pPr>
      <w:r w:rsidRPr="00C83D7E">
        <w:t xml:space="preserve">4. Nkire N, Mrklas K, Hrabok M, et al. COVID-19 Pandemic: Demographic Predictors of Self-Isolation or Self-Quarantine and Impact of Isolation and Quarantine on Perceived Stress, Anxiety, and Depression. </w:t>
      </w:r>
      <w:r w:rsidRPr="00C83D7E">
        <w:rPr>
          <w:i/>
        </w:rPr>
        <w:t>Front Psychiatry</w:t>
      </w:r>
      <w:r w:rsidRPr="00C83D7E">
        <w:t xml:space="preserve"> 2021;12:553468. doi: 10.3389/fpsyt.2021.553468 [published Online First: 2021/02/19]</w:t>
      </w:r>
    </w:p>
    <w:p w14:paraId="1AF1AAB4" w14:textId="77777777" w:rsidR="00C83D7E" w:rsidRPr="00C83D7E" w:rsidRDefault="00C83D7E" w:rsidP="00C83D7E">
      <w:pPr>
        <w:pStyle w:val="EndNoteBibliography"/>
        <w:spacing w:after="0"/>
        <w:ind w:left="720" w:hanging="720"/>
      </w:pPr>
      <w:r w:rsidRPr="00C83D7E">
        <w:t xml:space="preserve">5. Posel D, Oyenubi A, Kollamparambil U. Job loss and mental health during the COVID-19 lockdown: Evidence from South Africa. </w:t>
      </w:r>
      <w:r w:rsidRPr="00C83D7E">
        <w:rPr>
          <w:i/>
        </w:rPr>
        <w:t>PLoS One</w:t>
      </w:r>
      <w:r w:rsidRPr="00C83D7E">
        <w:t xml:space="preserve"> 2021;16(3):e0249352. doi: 10.1371/journal.pone.0249352 [published Online First: 2021/03/31]</w:t>
      </w:r>
    </w:p>
    <w:p w14:paraId="3CEA9C2D" w14:textId="77777777" w:rsidR="00C83D7E" w:rsidRPr="00C83D7E" w:rsidRDefault="00C83D7E" w:rsidP="00C83D7E">
      <w:pPr>
        <w:pStyle w:val="EndNoteBibliography"/>
        <w:spacing w:after="0"/>
        <w:ind w:left="720" w:hanging="720"/>
      </w:pPr>
      <w:r w:rsidRPr="00C83D7E">
        <w:t xml:space="preserve">6. Rainero I, Bruni AC, Marra C, et al. The Impact of COVID-19 Quarantine on Patients With Dementia and Family Caregivers: A Nation-Wide Survey. </w:t>
      </w:r>
      <w:r w:rsidRPr="00C83D7E">
        <w:rPr>
          <w:i/>
        </w:rPr>
        <w:t>Front Aging Neurosci</w:t>
      </w:r>
      <w:r w:rsidRPr="00C83D7E">
        <w:t xml:space="preserve"> 2020;12:625781. doi: 10.3389/fnagi.2020.625781 [published Online First: 2021/02/05]</w:t>
      </w:r>
    </w:p>
    <w:p w14:paraId="5C73A271" w14:textId="77777777" w:rsidR="00C83D7E" w:rsidRPr="00C83D7E" w:rsidRDefault="00C83D7E" w:rsidP="00C83D7E">
      <w:pPr>
        <w:pStyle w:val="EndNoteBibliography"/>
        <w:spacing w:after="0"/>
        <w:ind w:left="720" w:hanging="720"/>
      </w:pPr>
      <w:r w:rsidRPr="00C83D7E">
        <w:t xml:space="preserve">7. Coulthard H, Sharps M, Cunliffe L, et al. Eating in the lockdown during the Covid 19 pandemic; self-reported changes in eating behaviour, and associations with BMI, eating style, coping and health anxiety. </w:t>
      </w:r>
      <w:r w:rsidRPr="00C83D7E">
        <w:rPr>
          <w:i/>
        </w:rPr>
        <w:t>Appetite</w:t>
      </w:r>
      <w:r w:rsidRPr="00C83D7E">
        <w:t xml:space="preserve"> 2021;161:105082. doi: 10.1016/j.appet.2020.105082 [published Online First: 2021/01/22]</w:t>
      </w:r>
    </w:p>
    <w:p w14:paraId="1A0C6C3B" w14:textId="77777777" w:rsidR="00C83D7E" w:rsidRPr="00C83D7E" w:rsidRDefault="00C83D7E" w:rsidP="00C83D7E">
      <w:pPr>
        <w:pStyle w:val="EndNoteBibliography"/>
        <w:spacing w:after="0"/>
        <w:ind w:left="720" w:hanging="720"/>
      </w:pPr>
      <w:r w:rsidRPr="00C83D7E">
        <w:t xml:space="preserve">8. Herle M, Smith AD, Bu F, et al. Trajectories of eating behavior during COVID-19 lockdown: Longitudinal analyses of 22,374 adults. </w:t>
      </w:r>
      <w:r w:rsidRPr="00C83D7E">
        <w:rPr>
          <w:i/>
        </w:rPr>
        <w:t>Clin Nutr ESPEN</w:t>
      </w:r>
      <w:r w:rsidRPr="00C83D7E">
        <w:t xml:space="preserve"> 2021;42:158-65. doi: 10.1016/j.clnesp.2021.01.046 [published Online First: 2021/03/23]</w:t>
      </w:r>
    </w:p>
    <w:p w14:paraId="78695169" w14:textId="77777777" w:rsidR="00C83D7E" w:rsidRPr="00C83D7E" w:rsidRDefault="00C83D7E" w:rsidP="00C83D7E">
      <w:pPr>
        <w:pStyle w:val="EndNoteBibliography"/>
        <w:spacing w:after="0"/>
        <w:ind w:left="720" w:hanging="720"/>
      </w:pPr>
      <w:r w:rsidRPr="00C83D7E">
        <w:t xml:space="preserve">9. Grogan S, Walker L, McChesney G, et al. How has COVID-19 lockdown impacted smoking? A thematic analysis of written accounts from UK smokers. </w:t>
      </w:r>
      <w:r w:rsidRPr="00C83D7E">
        <w:rPr>
          <w:i/>
        </w:rPr>
        <w:t>Psychol Health</w:t>
      </w:r>
      <w:r w:rsidRPr="00C83D7E">
        <w:t xml:space="preserve"> 2022;37(1):17-33. doi: 10.1080/08870446.2020.1862110 [published Online First: 2020/12/19]</w:t>
      </w:r>
    </w:p>
    <w:p w14:paraId="6705707B" w14:textId="77777777" w:rsidR="00C83D7E" w:rsidRPr="00C83D7E" w:rsidRDefault="00C83D7E" w:rsidP="00C83D7E">
      <w:pPr>
        <w:pStyle w:val="EndNoteBibliography"/>
        <w:spacing w:after="0"/>
        <w:ind w:left="720" w:hanging="720"/>
      </w:pPr>
      <w:r w:rsidRPr="00C83D7E">
        <w:t xml:space="preserve">10. Jackson SE, Garnett C, Shahab L, et al. Association of the COVID-19 lockdown with smoking, drinking and attempts to quit in England: an analysis of 2019-20 data. </w:t>
      </w:r>
      <w:r w:rsidRPr="00C83D7E">
        <w:rPr>
          <w:i/>
        </w:rPr>
        <w:t>Addiction</w:t>
      </w:r>
      <w:r w:rsidRPr="00C83D7E">
        <w:t xml:space="preserve"> 2021;116(5):1233-44. doi: 10.1111/add.15295 [published Online First: 2020/10/23]</w:t>
      </w:r>
    </w:p>
    <w:p w14:paraId="10071068" w14:textId="77777777" w:rsidR="00C83D7E" w:rsidRPr="00C83D7E" w:rsidRDefault="00C83D7E" w:rsidP="00C83D7E">
      <w:pPr>
        <w:pStyle w:val="EndNoteBibliography"/>
        <w:spacing w:after="0"/>
        <w:ind w:left="720" w:hanging="720"/>
      </w:pPr>
      <w:r w:rsidRPr="00C83D7E">
        <w:t xml:space="preserve">11. Branca F, Lartey A, Oenema S et al. Transforming the food system to fight non-communicable diseases </w:t>
      </w:r>
      <w:r w:rsidRPr="00C83D7E">
        <w:rPr>
          <w:i/>
        </w:rPr>
        <w:t>BMJ</w:t>
      </w:r>
      <w:r w:rsidRPr="00C83D7E">
        <w:t xml:space="preserve"> 2019;364 24-29.</w:t>
      </w:r>
    </w:p>
    <w:p w14:paraId="56177C4B" w14:textId="77777777" w:rsidR="00C83D7E" w:rsidRPr="00C83D7E" w:rsidRDefault="00C83D7E" w:rsidP="00C83D7E">
      <w:pPr>
        <w:pStyle w:val="EndNoteBibliography"/>
        <w:spacing w:after="0"/>
        <w:ind w:left="720" w:hanging="720"/>
      </w:pPr>
      <w:r w:rsidRPr="00C83D7E">
        <w:t xml:space="preserve">12. Firth J, Gangwisch JE, Borsini A, Wootton RE,   Emeran A Mayer EA. Food and mood: how do diet and nutrition affect mental wellbeing? </w:t>
      </w:r>
      <w:r w:rsidRPr="00C83D7E">
        <w:rPr>
          <w:i/>
        </w:rPr>
        <w:t>BMJ</w:t>
      </w:r>
      <w:r w:rsidRPr="00C83D7E">
        <w:t xml:space="preserve"> 2020;369:m2440. doi: 10.1136/bmj.m2440 [published Online First: 2020/06/28]</w:t>
      </w:r>
    </w:p>
    <w:p w14:paraId="4F440482" w14:textId="77777777" w:rsidR="00C83D7E" w:rsidRPr="00C83D7E" w:rsidRDefault="00C83D7E" w:rsidP="00C83D7E">
      <w:pPr>
        <w:pStyle w:val="EndNoteBibliography"/>
        <w:spacing w:after="0"/>
        <w:ind w:left="720" w:hanging="720"/>
      </w:pPr>
      <w:r w:rsidRPr="00C83D7E">
        <w:t xml:space="preserve">13. Ingram J, Maciejewski G, Hand CJ. Changes in Diet, Sleep, and Physical Activity Are Associated With Differences in Negative Mood During COVID-19 Lockdown. </w:t>
      </w:r>
      <w:r w:rsidRPr="00C83D7E">
        <w:rPr>
          <w:i/>
        </w:rPr>
        <w:t>Front Psychol</w:t>
      </w:r>
      <w:r w:rsidRPr="00C83D7E">
        <w:t xml:space="preserve"> 2020;11:588604. doi: 10.3389/fpsyg.2020.588604 [published Online First: 2020/09/29]</w:t>
      </w:r>
    </w:p>
    <w:p w14:paraId="347943CF" w14:textId="77777777" w:rsidR="00C83D7E" w:rsidRPr="00C83D7E" w:rsidRDefault="00C83D7E" w:rsidP="00C83D7E">
      <w:pPr>
        <w:pStyle w:val="EndNoteBibliography"/>
        <w:spacing w:after="0"/>
        <w:ind w:left="720" w:hanging="720"/>
      </w:pPr>
      <w:r w:rsidRPr="00C83D7E">
        <w:lastRenderedPageBreak/>
        <w:t xml:space="preserve">14. Gandini S, Botteri E, Iodice S, et al. Tobacco smoking and cancer: a meta-analysis. </w:t>
      </w:r>
      <w:r w:rsidRPr="00C83D7E">
        <w:rPr>
          <w:i/>
        </w:rPr>
        <w:t>Int J Cancer</w:t>
      </w:r>
      <w:r w:rsidRPr="00C83D7E">
        <w:t xml:space="preserve"> 2008;122(1):155-64. doi: 10.1002/ijc.23033 [published Online First: 2007/09/26]</w:t>
      </w:r>
    </w:p>
    <w:p w14:paraId="2AD208EB" w14:textId="77777777" w:rsidR="00C83D7E" w:rsidRPr="00C83D7E" w:rsidRDefault="00C83D7E" w:rsidP="00C83D7E">
      <w:pPr>
        <w:pStyle w:val="EndNoteBibliography"/>
        <w:spacing w:after="0"/>
        <w:ind w:left="720" w:hanging="720"/>
      </w:pPr>
      <w:r w:rsidRPr="00C83D7E">
        <w:t xml:space="preserve">15. Hackshaw A, Morris JK, Boniface S, et al. Low cigarette consumption and risk of coronary heart disease and stroke: meta-analysis of 141 cohort studies in 55 study reports. </w:t>
      </w:r>
      <w:r w:rsidRPr="00C83D7E">
        <w:rPr>
          <w:i/>
        </w:rPr>
        <w:t>BMJ</w:t>
      </w:r>
      <w:r w:rsidRPr="00C83D7E">
        <w:t xml:space="preserve"> 2018;360:j5855. doi: 10.1136/bmj.j5855 [published Online First: 2018/01/26]</w:t>
      </w:r>
    </w:p>
    <w:p w14:paraId="5FFC8E28" w14:textId="77777777" w:rsidR="00C83D7E" w:rsidRPr="00C83D7E" w:rsidRDefault="00C83D7E" w:rsidP="00C83D7E">
      <w:pPr>
        <w:pStyle w:val="EndNoteBibliography"/>
        <w:spacing w:after="0"/>
        <w:ind w:left="720" w:hanging="720"/>
      </w:pPr>
      <w:r w:rsidRPr="00C83D7E">
        <w:t xml:space="preserve">16. Traversy G, Chaput JP. Alcohol Consumption and Obesity: An Update. </w:t>
      </w:r>
      <w:r w:rsidRPr="00C83D7E">
        <w:rPr>
          <w:i/>
        </w:rPr>
        <w:t>Curr Obes Rep</w:t>
      </w:r>
      <w:r w:rsidRPr="00C83D7E">
        <w:t xml:space="preserve"> 2015;4(1):122-30. doi: 10.1007/s13679-014-0129-4 [published Online First: 2015/03/06]</w:t>
      </w:r>
    </w:p>
    <w:p w14:paraId="507B22E1" w14:textId="77777777" w:rsidR="00C83D7E" w:rsidRPr="00C83D7E" w:rsidRDefault="00C83D7E" w:rsidP="00C83D7E">
      <w:pPr>
        <w:pStyle w:val="EndNoteBibliography"/>
        <w:spacing w:after="0"/>
        <w:ind w:left="720" w:hanging="720"/>
      </w:pPr>
      <w:r w:rsidRPr="00C83D7E">
        <w:t xml:space="preserve">17. Kuper H, Banks LM, Bright T, et al. Disability-inclusive COVID-19 response: What it is, why it is important and what we can learn from the United Kingdom's response. </w:t>
      </w:r>
      <w:r w:rsidRPr="00C83D7E">
        <w:rPr>
          <w:i/>
        </w:rPr>
        <w:t>Wellcome Open Res</w:t>
      </w:r>
      <w:r w:rsidRPr="00C83D7E">
        <w:t xml:space="preserve"> 2020;5:79. doi: 10.12688/wellcomeopenres.15833.1 [published Online First: 2020/06/06]</w:t>
      </w:r>
    </w:p>
    <w:p w14:paraId="7AC90F0F" w14:textId="772BAC8B" w:rsidR="00C83D7E" w:rsidRPr="00C83D7E" w:rsidRDefault="00C83D7E" w:rsidP="00C83D7E">
      <w:pPr>
        <w:pStyle w:val="EndNoteBibliography"/>
        <w:spacing w:after="0"/>
        <w:ind w:left="720" w:hanging="720"/>
      </w:pPr>
      <w:r w:rsidRPr="00C83D7E">
        <w:t xml:space="preserve">18. Suleman M, Sonthalia S, Webb C, et al. Unequal pandemic, fairer recovery. The COVID-19 impact inquiry report. 2021 [Available from: </w:t>
      </w:r>
      <w:hyperlink r:id="rId16" w:history="1">
        <w:r w:rsidRPr="00C83D7E">
          <w:rPr>
            <w:rStyle w:val="Hyperlink"/>
          </w:rPr>
          <w:t>https://www.health.org.uk/sites/default/files/upload/publications/2021/HEAJ8932-COVID-Impact-210705.pdf</w:t>
        </w:r>
      </w:hyperlink>
      <w:r w:rsidRPr="00C83D7E">
        <w:t xml:space="preserve"> accessed 16 December 2021.</w:t>
      </w:r>
    </w:p>
    <w:p w14:paraId="470A42BC" w14:textId="4462791A" w:rsidR="00C83D7E" w:rsidRPr="00C83D7E" w:rsidRDefault="00C83D7E" w:rsidP="00C83D7E">
      <w:pPr>
        <w:pStyle w:val="EndNoteBibliography"/>
        <w:spacing w:after="0"/>
        <w:ind w:left="720" w:hanging="720"/>
      </w:pPr>
      <w:r w:rsidRPr="00C83D7E">
        <w:t xml:space="preserve">19. Activity Alliance. The impact of COVID-19 on disabled people. 2020 [Available from: </w:t>
      </w:r>
      <w:hyperlink r:id="rId17" w:history="1">
        <w:r w:rsidRPr="00C83D7E">
          <w:rPr>
            <w:rStyle w:val="Hyperlink"/>
          </w:rPr>
          <w:t>https://www.activenotts.org.uk/uploads/activity-alliance-impact-of-covid-19-on-disabled-people-oct-2020.pdf?v=1605783441</w:t>
        </w:r>
      </w:hyperlink>
      <w:r w:rsidRPr="00C83D7E">
        <w:t xml:space="preserve"> accessed 19 April 2021.</w:t>
      </w:r>
    </w:p>
    <w:p w14:paraId="63498FB0" w14:textId="77777777" w:rsidR="00C83D7E" w:rsidRPr="00C83D7E" w:rsidRDefault="00C83D7E" w:rsidP="00C83D7E">
      <w:pPr>
        <w:pStyle w:val="EndNoteBibliography"/>
        <w:spacing w:after="0"/>
        <w:ind w:left="720" w:hanging="720"/>
      </w:pPr>
      <w:r w:rsidRPr="00C83D7E">
        <w:t xml:space="preserve">20. Jones N, Bartlett H. The impact of visual impairment on nutritional status: A systematic review. </w:t>
      </w:r>
      <w:r w:rsidRPr="00C83D7E">
        <w:rPr>
          <w:i/>
        </w:rPr>
        <w:t>British Journal of Visual Impairment</w:t>
      </w:r>
      <w:r w:rsidRPr="00C83D7E">
        <w:t xml:space="preserve"> 2018;36(1):17-30. doi: 10.1177/0264619617730860</w:t>
      </w:r>
    </w:p>
    <w:p w14:paraId="26F62CD0" w14:textId="77777777" w:rsidR="00C83D7E" w:rsidRPr="00C83D7E" w:rsidRDefault="00C83D7E" w:rsidP="00C83D7E">
      <w:pPr>
        <w:pStyle w:val="EndNoteBibliography"/>
        <w:spacing w:after="0"/>
        <w:ind w:left="720" w:hanging="720"/>
      </w:pPr>
      <w:r w:rsidRPr="00C83D7E">
        <w:t xml:space="preserve">21. Jones N, Bartlett HE. Comparison of the eating behaviour and dietary consumption in older adults with and without visual impairment. </w:t>
      </w:r>
      <w:r w:rsidRPr="00C83D7E">
        <w:rPr>
          <w:i/>
        </w:rPr>
        <w:t>Br J Nutr</w:t>
      </w:r>
      <w:r w:rsidRPr="00C83D7E">
        <w:t xml:space="preserve"> 2020;123(6):712-20. doi: 10.1017/S000711451900312X [published Online First: 2019/12/04]</w:t>
      </w:r>
    </w:p>
    <w:p w14:paraId="68E36C0A" w14:textId="2B1A990D" w:rsidR="00C83D7E" w:rsidRPr="00C83D7E" w:rsidRDefault="00C83D7E" w:rsidP="00C83D7E">
      <w:pPr>
        <w:pStyle w:val="EndNoteBibliography"/>
        <w:spacing w:after="0"/>
        <w:ind w:left="720" w:hanging="720"/>
      </w:pPr>
      <w:r w:rsidRPr="00C83D7E">
        <w:t xml:space="preserve">22. UK Parliament. Unequal impact? Coronavirus, disability and access to services: full Report. 2. Access to food. 2020 [Available from: </w:t>
      </w:r>
      <w:hyperlink r:id="rId18" w:history="1">
        <w:r w:rsidRPr="00C83D7E">
          <w:rPr>
            <w:rStyle w:val="Hyperlink"/>
          </w:rPr>
          <w:t>https://publications.parliament.uk/pa/cm5801/cmselect/cmwomeq/1050/105005.htm</w:t>
        </w:r>
      </w:hyperlink>
      <w:r w:rsidRPr="00C83D7E">
        <w:t xml:space="preserve"> accessed 19 April 2021.</w:t>
      </w:r>
    </w:p>
    <w:p w14:paraId="6704E70C" w14:textId="77777777" w:rsidR="00C83D7E" w:rsidRPr="00C83D7E" w:rsidRDefault="00C83D7E" w:rsidP="00C83D7E">
      <w:pPr>
        <w:pStyle w:val="EndNoteBibliography"/>
        <w:spacing w:after="0"/>
        <w:ind w:left="720" w:hanging="720"/>
      </w:pPr>
      <w:r w:rsidRPr="00C83D7E">
        <w:t xml:space="preserve">23. Baraniuk C. Fears grow of nutritional crisis in lockdown UK. </w:t>
      </w:r>
      <w:r w:rsidRPr="00C83D7E">
        <w:rPr>
          <w:i/>
        </w:rPr>
        <w:t>BMJ</w:t>
      </w:r>
      <w:r w:rsidRPr="00C83D7E">
        <w:t xml:space="preserve"> 2020;370:m3193. doi: 10.1136/bmj.m3193 [published Online First: 2020/08/21]</w:t>
      </w:r>
    </w:p>
    <w:p w14:paraId="53CAF37A" w14:textId="38666F06" w:rsidR="00C83D7E" w:rsidRPr="00C83D7E" w:rsidRDefault="00C83D7E" w:rsidP="00C83D7E">
      <w:pPr>
        <w:pStyle w:val="EndNoteBibliography"/>
        <w:spacing w:after="0"/>
        <w:ind w:left="720" w:hanging="720"/>
      </w:pPr>
      <w:r w:rsidRPr="00C83D7E">
        <w:t xml:space="preserve">24. ONS. Coronavirus and the social impacts on disabled people in Great Britain September 2020. 2020 [Available from: </w:t>
      </w:r>
      <w:hyperlink r:id="rId19" w:anchor=":~:text=Disabled%20people%20reported%20more%20frequently,too%20much%20time%20alone%20(40%25" w:history="1">
        <w:r w:rsidRPr="00C83D7E">
          <w:rPr>
            <w:rStyle w:val="Hyperlink"/>
          </w:rPr>
          <w:t>https://www.ons.gov.uk/peoplepopulationandcommunity/healthandsocialcare/disability/articles/coronavirusandthesocialimpactsondisabledpeopleingreatbritain/september2020#:~:text=Disabled%20people%20reported%20more%20frequently,too%20much%20time%20alone%20(40%25</w:t>
        </w:r>
      </w:hyperlink>
      <w:r w:rsidRPr="00C83D7E">
        <w:t xml:space="preserve"> accessed 30 July 2021.</w:t>
      </w:r>
    </w:p>
    <w:p w14:paraId="1D8D988B" w14:textId="61247F72" w:rsidR="00C83D7E" w:rsidRPr="00C83D7E" w:rsidRDefault="00C83D7E" w:rsidP="00C83D7E">
      <w:pPr>
        <w:pStyle w:val="EndNoteBibliography"/>
        <w:spacing w:after="0"/>
        <w:ind w:left="720" w:hanging="720"/>
      </w:pPr>
      <w:r w:rsidRPr="00C83D7E">
        <w:t xml:space="preserve">25. Connors C ML, Canavan S, et al. The lived experience of food insecurity under Covid-19. A Bright Harbour Collective Report for the Food Standards Agency. 2020 [Available from: </w:t>
      </w:r>
      <w:hyperlink r:id="rId20" w:history="1">
        <w:r w:rsidRPr="00C83D7E">
          <w:rPr>
            <w:rStyle w:val="Hyperlink"/>
          </w:rPr>
          <w:t>https://www.food.gov.uk/sites/default/files/media/document/fsa-food-insecurity-2020_-report-v5.pdf</w:t>
        </w:r>
      </w:hyperlink>
      <w:r w:rsidRPr="00C83D7E">
        <w:t xml:space="preserve"> accessed 12 July 2021.</w:t>
      </w:r>
    </w:p>
    <w:p w14:paraId="19E1F630" w14:textId="43C8003A" w:rsidR="00C83D7E" w:rsidRPr="00C83D7E" w:rsidRDefault="00C83D7E" w:rsidP="00C83D7E">
      <w:pPr>
        <w:pStyle w:val="EndNoteBibliography"/>
        <w:spacing w:after="0"/>
        <w:ind w:left="720" w:hanging="720"/>
      </w:pPr>
      <w:r w:rsidRPr="00C83D7E">
        <w:t xml:space="preserve">26. UK Government. Equality Act 2010. 2010 [Available from: </w:t>
      </w:r>
      <w:hyperlink r:id="rId21" w:history="1">
        <w:r w:rsidRPr="00C83D7E">
          <w:rPr>
            <w:rStyle w:val="Hyperlink"/>
          </w:rPr>
          <w:t>https://www.legislation.gov.uk/ukpga/2010/15/section/6</w:t>
        </w:r>
      </w:hyperlink>
      <w:r w:rsidRPr="00C83D7E">
        <w:t xml:space="preserve"> accessed 08 December 2021.</w:t>
      </w:r>
    </w:p>
    <w:p w14:paraId="25D09AEE" w14:textId="377301A2" w:rsidR="00C83D7E" w:rsidRPr="00C83D7E" w:rsidRDefault="00C83D7E" w:rsidP="00C83D7E">
      <w:pPr>
        <w:pStyle w:val="EndNoteBibliography"/>
        <w:spacing w:after="0"/>
        <w:ind w:left="720" w:hanging="720"/>
      </w:pPr>
      <w:r w:rsidRPr="00C83D7E">
        <w:lastRenderedPageBreak/>
        <w:t xml:space="preserve">27. Fancourt D, Bu F, Mak HW, Steptoe A. Covid-19 Social Study. Results Release 33 2021 [Available from: </w:t>
      </w:r>
      <w:hyperlink r:id="rId22" w:history="1">
        <w:r w:rsidRPr="00C83D7E">
          <w:rPr>
            <w:rStyle w:val="Hyperlink"/>
          </w:rPr>
          <w:t>https://b6bdcb03-332c-4ff9-8b9d-28f9c957493a.filesusr.com/ugd/3d9db5_9d55b4ff686744cdae69e72cd141ecfb.pdf</w:t>
        </w:r>
      </w:hyperlink>
      <w:r w:rsidRPr="00C83D7E">
        <w:t xml:space="preserve"> accessed 12 July 2021.</w:t>
      </w:r>
    </w:p>
    <w:p w14:paraId="1FACF6EC" w14:textId="77777777" w:rsidR="00C83D7E" w:rsidRPr="00C83D7E" w:rsidRDefault="00C83D7E" w:rsidP="00C83D7E">
      <w:pPr>
        <w:pStyle w:val="EndNoteBibliography"/>
        <w:spacing w:after="0"/>
        <w:ind w:left="720" w:hanging="720"/>
      </w:pPr>
      <w:r w:rsidRPr="00C83D7E">
        <w:t xml:space="preserve">28. von Elm E, Altman DG, Egger M, et al. . The Strengthening the Reporting of Observational Studies in Epidemiology (STROBE) Statement: guidelines for reporting observational studies. . </w:t>
      </w:r>
    </w:p>
    <w:p w14:paraId="405B9832" w14:textId="77777777" w:rsidR="00C83D7E" w:rsidRPr="00C83D7E" w:rsidRDefault="00C83D7E" w:rsidP="00C83D7E">
      <w:pPr>
        <w:pStyle w:val="EndNoteBibliography"/>
        <w:spacing w:after="0"/>
        <w:ind w:left="720" w:hanging="720"/>
      </w:pPr>
      <w:r w:rsidRPr="00C83D7E">
        <w:t xml:space="preserve">29. Heinze N, Hussain SF, Castle CL, Godier-Mcbard LR, Kempapidis T, Gomes RS. The long-term impact of the COVID-19 pandemic on loneliness in people living with disability and visual impairment. (In press). </w:t>
      </w:r>
      <w:r w:rsidRPr="00C83D7E">
        <w:rPr>
          <w:i/>
        </w:rPr>
        <w:t>Front Public Health</w:t>
      </w:r>
      <w:r w:rsidRPr="00C83D7E">
        <w:t xml:space="preserve"> 2021 doi: 10.3389/fpubh.2021.738304</w:t>
      </w:r>
    </w:p>
    <w:p w14:paraId="0B8E8939" w14:textId="77777777" w:rsidR="00C83D7E" w:rsidRPr="00C83D7E" w:rsidRDefault="00C83D7E" w:rsidP="00C83D7E">
      <w:pPr>
        <w:pStyle w:val="EndNoteBibliography"/>
        <w:spacing w:after="0"/>
        <w:ind w:left="720" w:hanging="720"/>
      </w:pPr>
      <w:r w:rsidRPr="00C83D7E">
        <w:t xml:space="preserve">30. Heinze N, Hussain SF, Castle CL, et al. The Impact of COVID-19 on Sleep Quality in People Living With Disabilities. </w:t>
      </w:r>
      <w:r w:rsidRPr="00C83D7E">
        <w:rPr>
          <w:i/>
        </w:rPr>
        <w:t>Front Psychol</w:t>
      </w:r>
      <w:r w:rsidRPr="00C83D7E">
        <w:t xml:space="preserve"> 2021;12:786904. doi: 10.3389/fpsyg.2021.786904 [published Online First: 2022/01/11]</w:t>
      </w:r>
    </w:p>
    <w:p w14:paraId="25FA539F" w14:textId="77777777" w:rsidR="00C83D7E" w:rsidRPr="00C83D7E" w:rsidRDefault="00C83D7E" w:rsidP="00C83D7E">
      <w:pPr>
        <w:pStyle w:val="EndNoteBibliography"/>
        <w:spacing w:after="0"/>
        <w:ind w:left="720" w:hanging="720"/>
      </w:pPr>
      <w:r w:rsidRPr="00C83D7E">
        <w:t xml:space="preserve">31. Heinze N, Castle CL, Hussain SF, et al. State Anxiety in People Living with Disability and Visual Impairment during the COVID-19 Pandemic. </w:t>
      </w:r>
      <w:r w:rsidRPr="00C83D7E">
        <w:rPr>
          <w:i/>
        </w:rPr>
        <w:t>Disabilities</w:t>
      </w:r>
      <w:r w:rsidRPr="00C83D7E">
        <w:t xml:space="preserve"> 2022;2(2):235-46. doi: 10.3390/disabilities2020017</w:t>
      </w:r>
    </w:p>
    <w:p w14:paraId="7BEFA162" w14:textId="02515DC3" w:rsidR="00C83D7E" w:rsidRPr="00C83D7E" w:rsidRDefault="00C83D7E" w:rsidP="00C83D7E">
      <w:pPr>
        <w:pStyle w:val="EndNoteBibliography"/>
        <w:spacing w:after="0"/>
        <w:ind w:left="720" w:hanging="720"/>
      </w:pPr>
      <w:r w:rsidRPr="00C83D7E">
        <w:t xml:space="preserve">32. SAMHSA. Substance Use Disorders in People With Physical and Sensory Disabilities. 2011 [Available from: </w:t>
      </w:r>
      <w:hyperlink r:id="rId23" w:history="1">
        <w:r w:rsidRPr="00C83D7E">
          <w:rPr>
            <w:rStyle w:val="Hyperlink"/>
          </w:rPr>
          <w:t>https://store.samhsa.gov/sites/default/files/d7/priv/sma11-4648.pdf</w:t>
        </w:r>
      </w:hyperlink>
      <w:r w:rsidRPr="00C83D7E">
        <w:t xml:space="preserve"> accessed 16 December 2021.</w:t>
      </w:r>
    </w:p>
    <w:p w14:paraId="677EB4DC" w14:textId="77777777" w:rsidR="00C83D7E" w:rsidRPr="00C83D7E" w:rsidRDefault="00C83D7E" w:rsidP="00C83D7E">
      <w:pPr>
        <w:pStyle w:val="EndNoteBibliography"/>
        <w:spacing w:after="0"/>
        <w:ind w:left="720" w:hanging="720"/>
      </w:pPr>
      <w:r w:rsidRPr="00C83D7E">
        <w:t xml:space="preserve">33. Emerson E. Smoking among adults with and without disabilities in the UK. </w:t>
      </w:r>
      <w:r w:rsidRPr="00C83D7E">
        <w:rPr>
          <w:i/>
        </w:rPr>
        <w:t>J Public Health (Oxf)</w:t>
      </w:r>
      <w:r w:rsidRPr="00C83D7E">
        <w:t xml:space="preserve"> 2018;40(4):e502-e09. doi: 10.1093/pubmed/fdy062 [published Online First: 2018/04/05]</w:t>
      </w:r>
    </w:p>
    <w:p w14:paraId="16953D78" w14:textId="77777777" w:rsidR="00C83D7E" w:rsidRPr="00C83D7E" w:rsidRDefault="00C83D7E" w:rsidP="00C83D7E">
      <w:pPr>
        <w:pStyle w:val="EndNoteBibliography"/>
        <w:spacing w:after="0"/>
        <w:ind w:left="720" w:hanging="720"/>
      </w:pPr>
      <w:r w:rsidRPr="00C83D7E">
        <w:t xml:space="preserve">34. Shakespeare T, Ndagire F, Seketi QE. Triple jeopardy: disabled people and the COVID-19 pandemic. </w:t>
      </w:r>
      <w:r w:rsidRPr="00C83D7E">
        <w:rPr>
          <w:i/>
        </w:rPr>
        <w:t>The Lancet</w:t>
      </w:r>
      <w:r w:rsidRPr="00C83D7E">
        <w:t xml:space="preserve"> 2021;397(10282):1331-33. doi: 10.1016/s0140-6736(21)00625-5</w:t>
      </w:r>
    </w:p>
    <w:p w14:paraId="139CEDE4" w14:textId="77777777" w:rsidR="00C83D7E" w:rsidRPr="00C83D7E" w:rsidRDefault="00C83D7E" w:rsidP="00C83D7E">
      <w:pPr>
        <w:pStyle w:val="EndNoteBibliography"/>
        <w:spacing w:after="0"/>
        <w:ind w:left="720" w:hanging="720"/>
      </w:pPr>
      <w:r w:rsidRPr="00C83D7E">
        <w:t xml:space="preserve">35. Bentzen M, Brurok B, Roeleveld K, et al. Changes in physical activity and basic psychological needs related to mental health among people with physical disability during the Covid-19 pandemic in Norway. </w:t>
      </w:r>
      <w:r w:rsidRPr="00C83D7E">
        <w:rPr>
          <w:i/>
        </w:rPr>
        <w:t>Disabil Health J</w:t>
      </w:r>
      <w:r w:rsidRPr="00C83D7E">
        <w:t xml:space="preserve"> 2021:101126. doi: 10.1016/j.dhjo.2021.101126 [published Online First: 2021/06/09]</w:t>
      </w:r>
    </w:p>
    <w:p w14:paraId="5D0D52D0" w14:textId="77777777" w:rsidR="00C83D7E" w:rsidRPr="00C83D7E" w:rsidRDefault="00C83D7E" w:rsidP="00C83D7E">
      <w:pPr>
        <w:pStyle w:val="EndNoteBibliography"/>
        <w:spacing w:after="0"/>
        <w:ind w:left="720" w:hanging="720"/>
      </w:pPr>
      <w:r w:rsidRPr="00C83D7E">
        <w:t xml:space="preserve">36. de Boer DR, Hoekstra F, Huetink KIM, et al. Physical Activity, Sedentary Behavior and Well-Being of Adults with Physical Disabilities and/or Chronic Diseases during the First Wave of the COVID-19 Pandemic: A Rapid Review. </w:t>
      </w:r>
      <w:r w:rsidRPr="00C83D7E">
        <w:rPr>
          <w:i/>
        </w:rPr>
        <w:t>Int J Environ Res Public Health</w:t>
      </w:r>
      <w:r w:rsidRPr="00C83D7E">
        <w:t xml:space="preserve"> 2021;18(12) doi: 10.3390/ijerph18126342 [published Online First: 2021/07/03]</w:t>
      </w:r>
    </w:p>
    <w:p w14:paraId="19C586D4" w14:textId="77777777" w:rsidR="00C83D7E" w:rsidRPr="00C83D7E" w:rsidRDefault="00C83D7E" w:rsidP="00C83D7E">
      <w:pPr>
        <w:pStyle w:val="EndNoteBibliography"/>
        <w:spacing w:after="0"/>
        <w:ind w:left="720" w:hanging="720"/>
      </w:pPr>
      <w:r w:rsidRPr="00C83D7E">
        <w:t xml:space="preserve">37. Rimmer JH, Riley B, Wang E, et al. Physical activity participation among persons with disabilities: barriers and facilitators. </w:t>
      </w:r>
      <w:r w:rsidRPr="00C83D7E">
        <w:rPr>
          <w:i/>
        </w:rPr>
        <w:t>Am J Prev Med</w:t>
      </w:r>
      <w:r w:rsidRPr="00C83D7E">
        <w:t xml:space="preserve"> 2004;26(5):419-25. doi: 10.1016/j.amepre.2004.02.002 [published Online First: 2004/05/29]</w:t>
      </w:r>
    </w:p>
    <w:p w14:paraId="474485F0" w14:textId="77777777" w:rsidR="00C83D7E" w:rsidRPr="00C83D7E" w:rsidRDefault="00C83D7E" w:rsidP="00C83D7E">
      <w:pPr>
        <w:pStyle w:val="EndNoteBibliography"/>
        <w:spacing w:after="0"/>
        <w:ind w:left="720" w:hanging="720"/>
      </w:pPr>
      <w:r w:rsidRPr="00C83D7E">
        <w:t xml:space="preserve">38. Phoenix C, Griffin M, Smith B. Physical activity among older people with sight loss: a qualitative research study to inform policy and practice. </w:t>
      </w:r>
      <w:r w:rsidRPr="00C83D7E">
        <w:rPr>
          <w:i/>
        </w:rPr>
        <w:t>Public Health</w:t>
      </w:r>
      <w:r w:rsidRPr="00C83D7E">
        <w:t xml:space="preserve"> 2015;129(2):124-30. doi: 10.1016/j.puhe.2014.10.001 [published Online First: 2015/02/18]</w:t>
      </w:r>
    </w:p>
    <w:p w14:paraId="40B664F1" w14:textId="77777777" w:rsidR="00C83D7E" w:rsidRPr="00C83D7E" w:rsidRDefault="00C83D7E" w:rsidP="00C83D7E">
      <w:pPr>
        <w:pStyle w:val="EndNoteBibliography"/>
        <w:spacing w:after="0"/>
        <w:ind w:left="720" w:hanging="720"/>
      </w:pPr>
      <w:r w:rsidRPr="00C83D7E">
        <w:t xml:space="preserve">39. Starkoff BE, Lenz EK, Lieberman LJ, et al. Physical activity patterns of adults with visual impairments. </w:t>
      </w:r>
      <w:r w:rsidRPr="00C83D7E">
        <w:rPr>
          <w:i/>
        </w:rPr>
        <w:t>British Journal of Visual Impairment</w:t>
      </w:r>
      <w:r w:rsidRPr="00C83D7E">
        <w:t xml:space="preserve"> 2017;35(2):130-42. doi: 10.1177/0264619617691080</w:t>
      </w:r>
    </w:p>
    <w:p w14:paraId="349DA504" w14:textId="77777777" w:rsidR="00C83D7E" w:rsidRPr="00C83D7E" w:rsidRDefault="00C83D7E" w:rsidP="00C83D7E">
      <w:pPr>
        <w:pStyle w:val="EndNoteBibliography"/>
        <w:spacing w:after="0"/>
        <w:ind w:left="720" w:hanging="720"/>
      </w:pPr>
      <w:r w:rsidRPr="00C83D7E">
        <w:t xml:space="preserve">40. Sweeting J, Merom D, Astuti PAS, et al. Physical activity interventions for adults who are visually impaired: a systematic review and meta-analysis. </w:t>
      </w:r>
      <w:r w:rsidRPr="00C83D7E">
        <w:rPr>
          <w:i/>
        </w:rPr>
        <w:t>BMJ Open</w:t>
      </w:r>
      <w:r w:rsidRPr="00C83D7E">
        <w:t xml:space="preserve"> </w:t>
      </w:r>
      <w:r w:rsidRPr="00C83D7E">
        <w:lastRenderedPageBreak/>
        <w:t>2020;10(2):e034036. doi: 10.1136/bmjopen-2019-034036 [published Online First: 2020/02/14]</w:t>
      </w:r>
    </w:p>
    <w:p w14:paraId="36CFEAD4" w14:textId="1886551C" w:rsidR="00C83D7E" w:rsidRPr="00C83D7E" w:rsidRDefault="00C83D7E" w:rsidP="00C83D7E">
      <w:pPr>
        <w:pStyle w:val="EndNoteBibliography"/>
        <w:spacing w:after="0"/>
        <w:ind w:left="720" w:hanging="720"/>
      </w:pPr>
      <w:r w:rsidRPr="00C83D7E">
        <w:t xml:space="preserve">41. CDC. Adults with Disabilities. 2014 [Available from: </w:t>
      </w:r>
      <w:hyperlink r:id="rId24" w:history="1">
        <w:r w:rsidRPr="00C83D7E">
          <w:rPr>
            <w:rStyle w:val="Hyperlink"/>
          </w:rPr>
          <w:t>https://www.cdc.gov/vitalsigns/disabilities/</w:t>
        </w:r>
      </w:hyperlink>
      <w:r w:rsidRPr="00C83D7E">
        <w:t xml:space="preserve"> accessed 2021 01 September.</w:t>
      </w:r>
    </w:p>
    <w:p w14:paraId="38E90275" w14:textId="77777777" w:rsidR="00C83D7E" w:rsidRPr="00C83D7E" w:rsidRDefault="00C83D7E" w:rsidP="00C83D7E">
      <w:pPr>
        <w:pStyle w:val="EndNoteBibliography"/>
        <w:spacing w:after="0"/>
        <w:ind w:left="720" w:hanging="720"/>
      </w:pPr>
      <w:r w:rsidRPr="00C83D7E">
        <w:t xml:space="preserve">42. Banerjee D, Rai M. Social isolation in Covid-19: The impact of loneliness. </w:t>
      </w:r>
      <w:r w:rsidRPr="00C83D7E">
        <w:rPr>
          <w:i/>
        </w:rPr>
        <w:t>Int J Soc Psychiatry</w:t>
      </w:r>
      <w:r w:rsidRPr="00C83D7E">
        <w:t xml:space="preserve"> 2020;66(6):525-27. doi: 10.1177/0020764020922269 [published Online First: 2020/05/01]</w:t>
      </w:r>
    </w:p>
    <w:p w14:paraId="36A4CAB5" w14:textId="77777777" w:rsidR="00C83D7E" w:rsidRPr="00C83D7E" w:rsidRDefault="00C83D7E" w:rsidP="00C83D7E">
      <w:pPr>
        <w:pStyle w:val="EndNoteBibliography"/>
        <w:spacing w:after="0"/>
        <w:ind w:left="720" w:hanging="720"/>
      </w:pPr>
      <w:r w:rsidRPr="00C83D7E">
        <w:t xml:space="preserve">43. Killgore WDS, Cloonan SA, Taylor EC, et al. Mental Health During the First Weeks of the COVID-19 Pandemic in the United States. </w:t>
      </w:r>
      <w:r w:rsidRPr="00C83D7E">
        <w:rPr>
          <w:i/>
        </w:rPr>
        <w:t>Front Psychiatry</w:t>
      </w:r>
      <w:r w:rsidRPr="00C83D7E">
        <w:t xml:space="preserve"> 2021;12:561898. doi: 10.3389/fpsyt.2021.561898 [published Online First: 2021/05/11]</w:t>
      </w:r>
    </w:p>
    <w:p w14:paraId="5CAF01FC" w14:textId="77777777" w:rsidR="00C83D7E" w:rsidRPr="00C83D7E" w:rsidRDefault="00C83D7E" w:rsidP="00C83D7E">
      <w:pPr>
        <w:pStyle w:val="EndNoteBibliography"/>
        <w:spacing w:after="0"/>
        <w:ind w:left="720" w:hanging="720"/>
      </w:pPr>
      <w:r w:rsidRPr="00C83D7E">
        <w:t xml:space="preserve">44. White RG, Van Der Boor C. Impact of the COVID-19 pandemic and initial period of lockdown on the mental health and well-being of adults in the UK. </w:t>
      </w:r>
      <w:r w:rsidRPr="00C83D7E">
        <w:rPr>
          <w:i/>
        </w:rPr>
        <w:t>BJPsych Open</w:t>
      </w:r>
      <w:r w:rsidRPr="00C83D7E">
        <w:t xml:space="preserve"> 2020;6(5):e90. doi: 10.1192/bjo.2020.79 [published Online First: 2020/08/18]</w:t>
      </w:r>
    </w:p>
    <w:p w14:paraId="34BCE347" w14:textId="40806282" w:rsidR="00C83D7E" w:rsidRPr="00C83D7E" w:rsidRDefault="00C83D7E" w:rsidP="00C83D7E">
      <w:pPr>
        <w:pStyle w:val="EndNoteBibliography"/>
        <w:spacing w:after="0"/>
        <w:ind w:left="720" w:hanging="720"/>
      </w:pPr>
      <w:r w:rsidRPr="00C83D7E">
        <w:t xml:space="preserve">45. ONS. Coronavirus and the social impacts on disabled people in Great Britain: July 2020. 2020 [Available from: </w:t>
      </w:r>
      <w:hyperlink r:id="rId25" w:anchor="disabled-peoples-concerns-during-the-coronavirus-pandemic" w:history="1">
        <w:r w:rsidRPr="00C83D7E">
          <w:rPr>
            <w:rStyle w:val="Hyperlink"/>
          </w:rPr>
          <w:t>https://www.ons.gov.uk/peoplepopulationandcommunity/healthandsocialcare/disability/articles/coronavirusandthesocialimpactsondisabledpeopleingreatbritain/july2020#disabled-peoples-concerns-during-the-coronavirus-pandemic</w:t>
        </w:r>
      </w:hyperlink>
      <w:r w:rsidRPr="00C83D7E">
        <w:t xml:space="preserve"> accessed 01 September 2021.</w:t>
      </w:r>
    </w:p>
    <w:p w14:paraId="1F0A28AC" w14:textId="109CF378" w:rsidR="00C83D7E" w:rsidRPr="00C83D7E" w:rsidRDefault="00C83D7E" w:rsidP="00C83D7E">
      <w:pPr>
        <w:pStyle w:val="EndNoteBibliography"/>
        <w:spacing w:after="0"/>
        <w:ind w:left="720" w:hanging="720"/>
      </w:pPr>
      <w:r w:rsidRPr="00C83D7E">
        <w:t xml:space="preserve">46. UK Aid. Disability Inclusion Helpdesk Report No. 6. 2019 [Available from: </w:t>
      </w:r>
      <w:hyperlink r:id="rId26" w:history="1">
        <w:r w:rsidRPr="00C83D7E">
          <w:rPr>
            <w:rStyle w:val="Hyperlink"/>
          </w:rPr>
          <w:t>https://assets.publishing.service.gov.uk/government/uploads/system/uploads/attachment_data/file/818123/query-6-disability-and-nutrition.pdf</w:t>
        </w:r>
      </w:hyperlink>
      <w:r w:rsidRPr="00C83D7E">
        <w:t xml:space="preserve"> accessed 01 September 2021.</w:t>
      </w:r>
    </w:p>
    <w:p w14:paraId="247B9909" w14:textId="20D3197D" w:rsidR="00C83D7E" w:rsidRPr="00C83D7E" w:rsidRDefault="00C83D7E" w:rsidP="00C83D7E">
      <w:pPr>
        <w:pStyle w:val="EndNoteBibliography"/>
        <w:spacing w:after="0"/>
        <w:ind w:left="720" w:hanging="720"/>
      </w:pPr>
      <w:r w:rsidRPr="00C83D7E">
        <w:t xml:space="preserve">47. ONS. Smoking prevalence in the UK and the impact of data collection changes: 2020. 2021 [Available from: </w:t>
      </w:r>
      <w:hyperlink r:id="rId27" w:history="1">
        <w:r w:rsidRPr="00C83D7E">
          <w:rPr>
            <w:rStyle w:val="Hyperlink"/>
          </w:rPr>
          <w:t>https://www.ons.gov.uk/peoplepopulationandcommunity/healthandsocialcare/drugusealcoholandsmoking/bulletins/smokingprevalenceintheukandtheimpactofdatacollectionchanges/2020</w:t>
        </w:r>
      </w:hyperlink>
      <w:r w:rsidRPr="00C83D7E">
        <w:t xml:space="preserve"> accessed 17 May 2022.</w:t>
      </w:r>
    </w:p>
    <w:p w14:paraId="138055CC" w14:textId="77777777" w:rsidR="00C83D7E" w:rsidRPr="00C83D7E" w:rsidRDefault="00C83D7E" w:rsidP="00C83D7E">
      <w:pPr>
        <w:pStyle w:val="EndNoteBibliography"/>
        <w:spacing w:after="0"/>
        <w:ind w:left="720" w:hanging="720"/>
      </w:pPr>
      <w:r w:rsidRPr="00C83D7E">
        <w:t xml:space="preserve">48. Czeisler ME, Board A, Thierry JM, et al. . Mental Health and Substance Use Among Adults with Disabilities During the COVID-19 Pandemic — United States, February–March 2021. . </w:t>
      </w:r>
      <w:r w:rsidRPr="00C83D7E">
        <w:rPr>
          <w:i/>
        </w:rPr>
        <w:t>MMWR</w:t>
      </w:r>
      <w:r w:rsidRPr="00C83D7E">
        <w:t xml:space="preserve"> 2021;70:1142-49.</w:t>
      </w:r>
    </w:p>
    <w:p w14:paraId="6D465C60" w14:textId="77777777" w:rsidR="00C83D7E" w:rsidRPr="00C83D7E" w:rsidRDefault="00C83D7E" w:rsidP="00C83D7E">
      <w:pPr>
        <w:pStyle w:val="EndNoteBibliography"/>
        <w:ind w:left="720" w:hanging="720"/>
      </w:pPr>
      <w:r w:rsidRPr="00C83D7E">
        <w:t xml:space="preserve">49. Glazier RE, Kling RN. Recent trends in substance abuse among persons with disabilities compared to that of persons without disabilities. </w:t>
      </w:r>
      <w:r w:rsidRPr="00C83D7E">
        <w:rPr>
          <w:i/>
        </w:rPr>
        <w:t>Disabil Health J</w:t>
      </w:r>
      <w:r w:rsidRPr="00C83D7E">
        <w:t xml:space="preserve"> 2013;6(2):107-15. doi: 10.1016/j.dhjo.2013.01.007 [published Online First: 2013/03/20]</w:t>
      </w:r>
    </w:p>
    <w:p w14:paraId="69E068B6" w14:textId="2B46C57E" w:rsidR="006B13B8" w:rsidRPr="00B53712" w:rsidRDefault="00791370" w:rsidP="006B13B8">
      <w:r>
        <w:fldChar w:fldCharType="end"/>
      </w:r>
    </w:p>
    <w:sectPr w:rsidR="006B13B8" w:rsidRPr="00B53712" w:rsidSect="00132F3E">
      <w:footerReference w:type="default" r:id="rId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 w:author="Syeda Hussain" w:date="2022-05-17T10:19:00Z" w:initials="SH">
    <w:p w14:paraId="1DBD1E8B" w14:textId="77777777" w:rsidR="00301A31" w:rsidRDefault="00301A31">
      <w:pPr>
        <w:pStyle w:val="CommentText"/>
      </w:pPr>
      <w:r>
        <w:rPr>
          <w:rStyle w:val="CommentReference"/>
        </w:rPr>
        <w:annotationRef/>
      </w:r>
      <w:r w:rsidR="0066783D">
        <w:t xml:space="preserve">Reviewer 2: </w:t>
      </w:r>
      <w:r w:rsidR="0066783D" w:rsidRPr="0066783D">
        <w:t>Page 5, line 14-18: I think this paragraph in the introduction could be a little bit smaller. Please consider moving the details of the exercise studies (references 20 and 25) in the discussion and the paragraph regarding exercise frequency. I think these sentences would be a better fit in the discussion instead of the introduction.</w:t>
      </w:r>
    </w:p>
    <w:p w14:paraId="4DF539A2" w14:textId="77777777" w:rsidR="00100EFE" w:rsidRDefault="00100EFE">
      <w:pPr>
        <w:pStyle w:val="CommentText"/>
      </w:pPr>
    </w:p>
    <w:p w14:paraId="7687EE6E" w14:textId="566F9F97" w:rsidR="00100EFE" w:rsidRDefault="00100EFE">
      <w:pPr>
        <w:pStyle w:val="CommentText"/>
      </w:pPr>
      <w:r>
        <w:t>As suggested, these sentences have been moved from the introduction to here.</w:t>
      </w:r>
    </w:p>
  </w:comment>
  <w:comment w:id="38" w:author="Syeda Hussain" w:date="2022-05-17T14:00:00Z" w:initials="SH">
    <w:p w14:paraId="57EE7F86" w14:textId="764CB3E9" w:rsidR="00B901C1" w:rsidRDefault="00B901C1">
      <w:pPr>
        <w:pStyle w:val="CommentText"/>
      </w:pPr>
      <w:r>
        <w:rPr>
          <w:rStyle w:val="CommentReference"/>
        </w:rPr>
        <w:annotationRef/>
      </w:r>
      <w:r>
        <w:t xml:space="preserve">Reviewer 2: </w:t>
      </w:r>
      <w:r w:rsidRPr="00B901C1">
        <w:t>- Page 12: second paragraph: I think the studies that assessed exercise frequency between individuals with and without disabilities prior to the pandemic should be briefly discussed in this paragraph. It would be interesting to compare the results of this study (a year after the pandemic) with the numeric values of the studies before the pandemic. For example, how does the percentage of inactivity differ in this study vs previous studies? Is it higher or lower in individuals with disabilities compared to the pre pandemic period? Since inactivity was already higher in the disability populations prior to the pandemic, it would be important to see how the numbers changed after a year of the first UK lockdown.</w:t>
      </w:r>
      <w:r>
        <w:br/>
      </w:r>
      <w:r>
        <w:br/>
        <w:t xml:space="preserve">As suggested, </w:t>
      </w:r>
      <w:r w:rsidR="0037237D">
        <w:t>we have now added research which discusses exercise data prior to the pandemic for comparison.</w:t>
      </w:r>
    </w:p>
  </w:comment>
  <w:comment w:id="62" w:author="Syeda Hussain" w:date="2022-05-16T17:23:00Z" w:initials="SH">
    <w:p w14:paraId="57EB1477" w14:textId="77777777" w:rsidR="0017339B" w:rsidRDefault="0017339B">
      <w:pPr>
        <w:pStyle w:val="CommentText"/>
      </w:pPr>
      <w:r>
        <w:rPr>
          <w:rStyle w:val="CommentReference"/>
        </w:rPr>
        <w:annotationRef/>
      </w:r>
      <w:r w:rsidR="00AB4792">
        <w:t xml:space="preserve">Reviewer 2: </w:t>
      </w:r>
      <w:r w:rsidR="00223068" w:rsidRPr="00223068">
        <w:t>Page 6, line 29-31: Please clarify if the there was a definition of “exercise” in the survey. If the exercise survey was only the question in table 3 “in the last 3 weeks how often have you participated in some kind of exercise”, then participants may interpret “some kind of exercise” differently. I think the survey should had a small description and define what is considered exercise and describe the required time and intensity. For example, some participants may think that 5 min walking can count as one exercise session. If that is the case, I would also mention this as a limitation in the discussion.</w:t>
      </w:r>
    </w:p>
    <w:p w14:paraId="035DB889" w14:textId="77777777" w:rsidR="00AB4792" w:rsidRDefault="00AB4792">
      <w:pPr>
        <w:pStyle w:val="CommentText"/>
      </w:pPr>
    </w:p>
    <w:p w14:paraId="4B81D2B4" w14:textId="7B45C4AA" w:rsidR="00AB4792" w:rsidRDefault="00AB4792">
      <w:pPr>
        <w:pStyle w:val="CommentText"/>
      </w:pPr>
      <w:r>
        <w:t xml:space="preserve">We have included this as a limitation accordingly, and </w:t>
      </w:r>
      <w:r w:rsidR="0017300F">
        <w:t>also refer to this further above in this section</w:t>
      </w:r>
      <w:r w:rsidR="00B10489">
        <w:t xml:space="preserve"> (pg 11, lines 25-28).</w:t>
      </w:r>
    </w:p>
  </w:comment>
  <w:comment w:id="73" w:author="Syeda Hussain" w:date="2022-05-16T17:20:00Z" w:initials="SH">
    <w:p w14:paraId="61758D74" w14:textId="77777777" w:rsidR="0094539B" w:rsidRDefault="0094539B">
      <w:pPr>
        <w:pStyle w:val="CommentText"/>
      </w:pPr>
      <w:r>
        <w:rPr>
          <w:rStyle w:val="CommentReference"/>
        </w:rPr>
        <w:annotationRef/>
      </w:r>
      <w:r>
        <w:t xml:space="preserve">Reviewer 2: </w:t>
      </w:r>
      <w:r w:rsidR="00A2315A" w:rsidRPr="00A2315A">
        <w:t xml:space="preserve">Page 14: Line 16-23: Future directions paragraph:  Please consider adding in this paragraph the importance of a diverse sample with participants from different ethnicities. While the limitation of a convenient sample was mentioned in the previous paragraph, recommendations of future studies with diverse samples should be included in this paragraph.  </w:t>
      </w:r>
    </w:p>
    <w:p w14:paraId="77B61511" w14:textId="77777777" w:rsidR="00C437EA" w:rsidRDefault="00C437EA">
      <w:pPr>
        <w:pStyle w:val="CommentText"/>
      </w:pPr>
    </w:p>
    <w:p w14:paraId="52D86138" w14:textId="3AF3EC92" w:rsidR="00C437EA" w:rsidRDefault="00C437EA">
      <w:pPr>
        <w:pStyle w:val="CommentText"/>
      </w:pPr>
      <w:r>
        <w:t>We have now added this</w:t>
      </w:r>
      <w:r w:rsidR="0082417B">
        <w:t xml:space="preserve"> paragraph.</w:t>
      </w:r>
      <w:r>
        <w:t xml:space="preserve"> </w:t>
      </w:r>
    </w:p>
  </w:comment>
  <w:comment w:id="100" w:author="Syeda Hussain" w:date="2022-05-17T13:54:00Z" w:initials="SH">
    <w:p w14:paraId="427323E1" w14:textId="77777777" w:rsidR="00B22381" w:rsidRDefault="00B22381">
      <w:pPr>
        <w:pStyle w:val="CommentText"/>
      </w:pPr>
      <w:r>
        <w:rPr>
          <w:rStyle w:val="CommentReference"/>
        </w:rPr>
        <w:annotationRef/>
      </w:r>
      <w:r w:rsidR="00F97E64">
        <w:t xml:space="preserve">Reviewer 2: </w:t>
      </w:r>
      <w:r w:rsidR="001A237E">
        <w:br/>
      </w:r>
      <w:r w:rsidR="00F97E64" w:rsidRPr="00F97E64">
        <w:t>- Page 17 Lines 11-14: Very minor - it seems there is a format error for reference 20</w:t>
      </w:r>
    </w:p>
    <w:p w14:paraId="169076B3" w14:textId="77777777" w:rsidR="00CC7043" w:rsidRDefault="00CC7043">
      <w:pPr>
        <w:pStyle w:val="CommentText"/>
      </w:pPr>
      <w:r w:rsidRPr="00CC7043">
        <w:t>- Page 18 Lines 22-526: Very minor - it seems there is a format error for reference 37</w:t>
      </w:r>
    </w:p>
    <w:p w14:paraId="3F12B8BA" w14:textId="77777777" w:rsidR="00CC7043" w:rsidRDefault="00CC7043">
      <w:pPr>
        <w:pStyle w:val="CommentText"/>
      </w:pPr>
    </w:p>
    <w:p w14:paraId="7247AAEA" w14:textId="3C2D8F5F" w:rsidR="00CC7043" w:rsidRDefault="00CC7043">
      <w:pPr>
        <w:pStyle w:val="CommentText"/>
      </w:pPr>
      <w:r>
        <w:t>The references have no</w:t>
      </w:r>
      <w:r w:rsidR="00452A1D">
        <w:t>w</w:t>
      </w:r>
      <w:r>
        <w:t xml:space="preserve"> been </w:t>
      </w:r>
      <w:r w:rsidR="00555300">
        <w:t xml:space="preserve">amended </w:t>
      </w:r>
      <w:r w:rsidR="00452A1D">
        <w:t>and reformatted, and updated throughout</w:t>
      </w:r>
      <w:r w:rsidR="00100EFE">
        <w:t xml:space="preserve"> the manuscript.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7EE6E" w15:done="0"/>
  <w15:commentEx w15:paraId="57EE7F86" w15:done="0"/>
  <w15:commentEx w15:paraId="4B81D2B4" w15:done="0"/>
  <w15:commentEx w15:paraId="52D86138" w15:done="0"/>
  <w15:commentEx w15:paraId="7247AA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DF519" w16cex:dateUtc="2022-05-17T09:19:00Z"/>
  <w16cex:commentExtensible w16cex:durableId="262E28E9" w16cex:dateUtc="2022-05-17T13:00:00Z"/>
  <w16cex:commentExtensible w16cex:durableId="262D0716" w16cex:dateUtc="2022-05-16T16:23:00Z"/>
  <w16cex:commentExtensible w16cex:durableId="262D066C" w16cex:dateUtc="2022-05-16T16:20:00Z"/>
  <w16cex:commentExtensible w16cex:durableId="262E2780" w16cex:dateUtc="2022-05-17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7EE6E" w16cid:durableId="262DF519"/>
  <w16cid:commentId w16cid:paraId="57EE7F86" w16cid:durableId="262E28E9"/>
  <w16cid:commentId w16cid:paraId="4B81D2B4" w16cid:durableId="262D0716"/>
  <w16cid:commentId w16cid:paraId="52D86138" w16cid:durableId="262D066C"/>
  <w16cid:commentId w16cid:paraId="7247AAEA" w16cid:durableId="262E27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6C988" w14:textId="77777777" w:rsidR="005C0B59" w:rsidRDefault="005C0B59" w:rsidP="00B56DF6">
      <w:pPr>
        <w:spacing w:after="0"/>
      </w:pPr>
      <w:r>
        <w:separator/>
      </w:r>
    </w:p>
  </w:endnote>
  <w:endnote w:type="continuationSeparator" w:id="0">
    <w:p w14:paraId="45C94873" w14:textId="77777777" w:rsidR="005C0B59" w:rsidRDefault="005C0B59" w:rsidP="00B56DF6">
      <w:pPr>
        <w:spacing w:after="0"/>
      </w:pPr>
      <w:r>
        <w:continuationSeparator/>
      </w:r>
    </w:p>
  </w:endnote>
  <w:endnote w:type="continuationNotice" w:id="1">
    <w:p w14:paraId="0C0AE96C" w14:textId="77777777" w:rsidR="005C0B59" w:rsidRDefault="005C0B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085907"/>
      <w:docPartObj>
        <w:docPartGallery w:val="Page Numbers (Bottom of Page)"/>
        <w:docPartUnique/>
      </w:docPartObj>
    </w:sdtPr>
    <w:sdtEndPr>
      <w:rPr>
        <w:noProof/>
      </w:rPr>
    </w:sdtEndPr>
    <w:sdtContent>
      <w:p w14:paraId="455D87B3" w14:textId="19EE7DAA" w:rsidR="004F3FFC" w:rsidRDefault="004F3FF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45AFD4" w14:textId="77777777" w:rsidR="004F3FFC" w:rsidRDefault="004F3F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47EC" w14:textId="77777777" w:rsidR="005C0B59" w:rsidRDefault="005C0B59" w:rsidP="00B56DF6">
      <w:pPr>
        <w:spacing w:after="0"/>
      </w:pPr>
      <w:r>
        <w:separator/>
      </w:r>
    </w:p>
  </w:footnote>
  <w:footnote w:type="continuationSeparator" w:id="0">
    <w:p w14:paraId="483F34A4" w14:textId="77777777" w:rsidR="005C0B59" w:rsidRDefault="005C0B59" w:rsidP="00B56DF6">
      <w:pPr>
        <w:spacing w:after="0"/>
      </w:pPr>
      <w:r>
        <w:continuationSeparator/>
      </w:r>
    </w:p>
  </w:footnote>
  <w:footnote w:type="continuationNotice" w:id="1">
    <w:p w14:paraId="377F49AB" w14:textId="77777777" w:rsidR="005C0B59" w:rsidRDefault="005C0B59">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10935"/>
    <w:multiLevelType w:val="hybridMultilevel"/>
    <w:tmpl w:val="CB0E67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D5A77A4"/>
    <w:multiLevelType w:val="multilevel"/>
    <w:tmpl w:val="1E20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B90764"/>
    <w:multiLevelType w:val="hybridMultilevel"/>
    <w:tmpl w:val="AC722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7F59ED"/>
    <w:multiLevelType w:val="hybridMultilevel"/>
    <w:tmpl w:val="68783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556A1B"/>
    <w:multiLevelType w:val="hybridMultilevel"/>
    <w:tmpl w:val="1E60B574"/>
    <w:lvl w:ilvl="0" w:tplc="9B60538C">
      <w:start w:val="5"/>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783941"/>
    <w:multiLevelType w:val="hybridMultilevel"/>
    <w:tmpl w:val="5EC29D3C"/>
    <w:lvl w:ilvl="0" w:tplc="9B60538C">
      <w:start w:val="5"/>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235C81"/>
    <w:multiLevelType w:val="hybridMultilevel"/>
    <w:tmpl w:val="67B85C5C"/>
    <w:lvl w:ilvl="0" w:tplc="A072D2F6">
      <w:start w:val="1"/>
      <w:numFmt w:val="bullet"/>
      <w:pStyle w:val="Bulleted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8056A5"/>
    <w:multiLevelType w:val="hybridMultilevel"/>
    <w:tmpl w:val="C6BCC41A"/>
    <w:lvl w:ilvl="0" w:tplc="9B60538C">
      <w:start w:val="5"/>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9D681F"/>
    <w:multiLevelType w:val="hybridMultilevel"/>
    <w:tmpl w:val="489E4146"/>
    <w:lvl w:ilvl="0" w:tplc="81F06850">
      <w:start w:val="1"/>
      <w:numFmt w:val="decimal"/>
      <w:pStyle w:val="Numberedtex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461150"/>
    <w:multiLevelType w:val="hybridMultilevel"/>
    <w:tmpl w:val="8C226A7C"/>
    <w:lvl w:ilvl="0" w:tplc="9B60538C">
      <w:start w:val="5"/>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1E0801"/>
    <w:multiLevelType w:val="hybridMultilevel"/>
    <w:tmpl w:val="8DCC4C02"/>
    <w:lvl w:ilvl="0" w:tplc="76F28DB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3336AE"/>
    <w:multiLevelType w:val="hybridMultilevel"/>
    <w:tmpl w:val="D6A86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630953">
    <w:abstractNumId w:val="6"/>
  </w:num>
  <w:num w:numId="2" w16cid:durableId="1826044133">
    <w:abstractNumId w:val="6"/>
  </w:num>
  <w:num w:numId="3" w16cid:durableId="1700928293">
    <w:abstractNumId w:val="8"/>
  </w:num>
  <w:num w:numId="4" w16cid:durableId="892237244">
    <w:abstractNumId w:val="8"/>
  </w:num>
  <w:num w:numId="5" w16cid:durableId="1585803082">
    <w:abstractNumId w:val="6"/>
  </w:num>
  <w:num w:numId="6" w16cid:durableId="1006782767">
    <w:abstractNumId w:val="8"/>
  </w:num>
  <w:num w:numId="7" w16cid:durableId="2058703331">
    <w:abstractNumId w:val="6"/>
  </w:num>
  <w:num w:numId="8" w16cid:durableId="786437505">
    <w:abstractNumId w:val="8"/>
  </w:num>
  <w:num w:numId="9" w16cid:durableId="1100488439">
    <w:abstractNumId w:val="6"/>
  </w:num>
  <w:num w:numId="10" w16cid:durableId="856963228">
    <w:abstractNumId w:val="8"/>
  </w:num>
  <w:num w:numId="11" w16cid:durableId="1136603457">
    <w:abstractNumId w:val="6"/>
  </w:num>
  <w:num w:numId="12" w16cid:durableId="1649048773">
    <w:abstractNumId w:val="8"/>
  </w:num>
  <w:num w:numId="13" w16cid:durableId="1538157343">
    <w:abstractNumId w:val="2"/>
  </w:num>
  <w:num w:numId="14" w16cid:durableId="692613946">
    <w:abstractNumId w:val="1"/>
  </w:num>
  <w:num w:numId="15" w16cid:durableId="2010020580">
    <w:abstractNumId w:val="10"/>
  </w:num>
  <w:num w:numId="16" w16cid:durableId="1742292594">
    <w:abstractNumId w:val="3"/>
  </w:num>
  <w:num w:numId="17" w16cid:durableId="605188727">
    <w:abstractNumId w:val="0"/>
  </w:num>
  <w:num w:numId="18" w16cid:durableId="1635522996">
    <w:abstractNumId w:val="11"/>
  </w:num>
  <w:num w:numId="19" w16cid:durableId="1764061073">
    <w:abstractNumId w:val="9"/>
  </w:num>
  <w:num w:numId="20" w16cid:durableId="522522695">
    <w:abstractNumId w:val="5"/>
  </w:num>
  <w:num w:numId="21" w16cid:durableId="1829862516">
    <w:abstractNumId w:val="4"/>
  </w:num>
  <w:num w:numId="22" w16cid:durableId="173778010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yeda Hussain">
    <w15:presenceInfo w15:providerId="AD" w15:userId="S::Syeda.Hussain@bravovictor.org::5e2346ea-bca2-4b4e-8de0-8cd16f95aac2"/>
  </w15:person>
  <w15:person w15:author="Nikki Heinze">
    <w15:presenceInfo w15:providerId="AD" w15:userId="S::Nikki.Heinze@bravovictor.org::be4cf3da-6742-4d69-96fd-b688abc464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BMJ&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2tddtdl0v9w6e02v2x55vtfxpa9rfwf55x&quot;&gt;Health paper Library&lt;record-ids&gt;&lt;item&gt;2&lt;/item&gt;&lt;item&gt;11&lt;/item&gt;&lt;item&gt;12&lt;/item&gt;&lt;item&gt;14&lt;/item&gt;&lt;item&gt;34&lt;/item&gt;&lt;item&gt;36&lt;/item&gt;&lt;item&gt;38&lt;/item&gt;&lt;item&gt;39&lt;/item&gt;&lt;item&gt;40&lt;/item&gt;&lt;item&gt;41&lt;/item&gt;&lt;item&gt;42&lt;/item&gt;&lt;item&gt;43&lt;/item&gt;&lt;item&gt;45&lt;/item&gt;&lt;item&gt;46&lt;/item&gt;&lt;item&gt;47&lt;/item&gt;&lt;item&gt;48&lt;/item&gt;&lt;item&gt;49&lt;/item&gt;&lt;item&gt;50&lt;/item&gt;&lt;item&gt;51&lt;/item&gt;&lt;item&gt;52&lt;/item&gt;&lt;item&gt;53&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record-ids&gt;&lt;/item&gt;&lt;/Libraries&gt;"/>
  </w:docVars>
  <w:rsids>
    <w:rsidRoot w:val="006B13B8"/>
    <w:rsid w:val="00002119"/>
    <w:rsid w:val="00002F17"/>
    <w:rsid w:val="000030EF"/>
    <w:rsid w:val="0000467A"/>
    <w:rsid w:val="00004B97"/>
    <w:rsid w:val="00006E0A"/>
    <w:rsid w:val="00010683"/>
    <w:rsid w:val="00010DB8"/>
    <w:rsid w:val="00011B4E"/>
    <w:rsid w:val="00011CFA"/>
    <w:rsid w:val="000125E2"/>
    <w:rsid w:val="0001350F"/>
    <w:rsid w:val="00013C78"/>
    <w:rsid w:val="00014166"/>
    <w:rsid w:val="000148E8"/>
    <w:rsid w:val="00015140"/>
    <w:rsid w:val="000154E8"/>
    <w:rsid w:val="00017F34"/>
    <w:rsid w:val="000201D1"/>
    <w:rsid w:val="00020D6D"/>
    <w:rsid w:val="0002347D"/>
    <w:rsid w:val="00023FF0"/>
    <w:rsid w:val="00024338"/>
    <w:rsid w:val="00027169"/>
    <w:rsid w:val="00027C4C"/>
    <w:rsid w:val="0003050C"/>
    <w:rsid w:val="0003062A"/>
    <w:rsid w:val="0003099A"/>
    <w:rsid w:val="00030CBC"/>
    <w:rsid w:val="00031AB7"/>
    <w:rsid w:val="00032000"/>
    <w:rsid w:val="00033916"/>
    <w:rsid w:val="0003455B"/>
    <w:rsid w:val="000347DA"/>
    <w:rsid w:val="00034E74"/>
    <w:rsid w:val="0003544C"/>
    <w:rsid w:val="00037681"/>
    <w:rsid w:val="00040184"/>
    <w:rsid w:val="000426C7"/>
    <w:rsid w:val="00043543"/>
    <w:rsid w:val="00043784"/>
    <w:rsid w:val="00045201"/>
    <w:rsid w:val="00045B24"/>
    <w:rsid w:val="00045D64"/>
    <w:rsid w:val="00046077"/>
    <w:rsid w:val="000467F3"/>
    <w:rsid w:val="00046B42"/>
    <w:rsid w:val="00046F9E"/>
    <w:rsid w:val="00047D4C"/>
    <w:rsid w:val="00050404"/>
    <w:rsid w:val="0005049C"/>
    <w:rsid w:val="00050668"/>
    <w:rsid w:val="000508C9"/>
    <w:rsid w:val="00051D4D"/>
    <w:rsid w:val="00052450"/>
    <w:rsid w:val="000524D1"/>
    <w:rsid w:val="00053772"/>
    <w:rsid w:val="00053A18"/>
    <w:rsid w:val="00053FE8"/>
    <w:rsid w:val="00054198"/>
    <w:rsid w:val="00054DB1"/>
    <w:rsid w:val="00055010"/>
    <w:rsid w:val="000575A6"/>
    <w:rsid w:val="00057776"/>
    <w:rsid w:val="00057E40"/>
    <w:rsid w:val="00061BFB"/>
    <w:rsid w:val="00062086"/>
    <w:rsid w:val="0006210C"/>
    <w:rsid w:val="000621DF"/>
    <w:rsid w:val="00063B6C"/>
    <w:rsid w:val="000649DC"/>
    <w:rsid w:val="0006544B"/>
    <w:rsid w:val="000673CD"/>
    <w:rsid w:val="00067C6B"/>
    <w:rsid w:val="00070013"/>
    <w:rsid w:val="0007217E"/>
    <w:rsid w:val="00072CFF"/>
    <w:rsid w:val="00073CE2"/>
    <w:rsid w:val="000740D8"/>
    <w:rsid w:val="00074697"/>
    <w:rsid w:val="000749EF"/>
    <w:rsid w:val="00074B93"/>
    <w:rsid w:val="00074C7F"/>
    <w:rsid w:val="000753BE"/>
    <w:rsid w:val="000753DE"/>
    <w:rsid w:val="000758EC"/>
    <w:rsid w:val="00076BFA"/>
    <w:rsid w:val="00076F92"/>
    <w:rsid w:val="00077DAF"/>
    <w:rsid w:val="00077F32"/>
    <w:rsid w:val="00077F91"/>
    <w:rsid w:val="00080103"/>
    <w:rsid w:val="00081505"/>
    <w:rsid w:val="0008162E"/>
    <w:rsid w:val="00081642"/>
    <w:rsid w:val="00082319"/>
    <w:rsid w:val="00082B09"/>
    <w:rsid w:val="000837E4"/>
    <w:rsid w:val="000844B7"/>
    <w:rsid w:val="00084B7A"/>
    <w:rsid w:val="00085671"/>
    <w:rsid w:val="00085CA9"/>
    <w:rsid w:val="00086AE5"/>
    <w:rsid w:val="00086FB7"/>
    <w:rsid w:val="00087A40"/>
    <w:rsid w:val="00087BD3"/>
    <w:rsid w:val="00090876"/>
    <w:rsid w:val="00090B60"/>
    <w:rsid w:val="00090BDD"/>
    <w:rsid w:val="0009132B"/>
    <w:rsid w:val="00091A3E"/>
    <w:rsid w:val="00091AAE"/>
    <w:rsid w:val="00092F10"/>
    <w:rsid w:val="0009345A"/>
    <w:rsid w:val="00093B9E"/>
    <w:rsid w:val="00093D0E"/>
    <w:rsid w:val="00094625"/>
    <w:rsid w:val="000951A8"/>
    <w:rsid w:val="000954E6"/>
    <w:rsid w:val="00096DCE"/>
    <w:rsid w:val="000974EB"/>
    <w:rsid w:val="00097E28"/>
    <w:rsid w:val="000A0366"/>
    <w:rsid w:val="000A05D0"/>
    <w:rsid w:val="000A08BA"/>
    <w:rsid w:val="000A08C4"/>
    <w:rsid w:val="000A150A"/>
    <w:rsid w:val="000A230F"/>
    <w:rsid w:val="000A2BEA"/>
    <w:rsid w:val="000A2F2B"/>
    <w:rsid w:val="000A32B6"/>
    <w:rsid w:val="000A44D0"/>
    <w:rsid w:val="000A53E8"/>
    <w:rsid w:val="000A5681"/>
    <w:rsid w:val="000A57E4"/>
    <w:rsid w:val="000A5E6C"/>
    <w:rsid w:val="000A6F91"/>
    <w:rsid w:val="000A772A"/>
    <w:rsid w:val="000A79C5"/>
    <w:rsid w:val="000A7D53"/>
    <w:rsid w:val="000A7FE5"/>
    <w:rsid w:val="000B0064"/>
    <w:rsid w:val="000B03D5"/>
    <w:rsid w:val="000B0AFA"/>
    <w:rsid w:val="000B0E49"/>
    <w:rsid w:val="000B0F7C"/>
    <w:rsid w:val="000B1CF6"/>
    <w:rsid w:val="000B1D5E"/>
    <w:rsid w:val="000B2349"/>
    <w:rsid w:val="000B23B5"/>
    <w:rsid w:val="000B3A0D"/>
    <w:rsid w:val="000B3D80"/>
    <w:rsid w:val="000B41D4"/>
    <w:rsid w:val="000B5BC3"/>
    <w:rsid w:val="000C08CD"/>
    <w:rsid w:val="000C08E5"/>
    <w:rsid w:val="000C09EE"/>
    <w:rsid w:val="000C0A0C"/>
    <w:rsid w:val="000C0A28"/>
    <w:rsid w:val="000C0B50"/>
    <w:rsid w:val="000C199A"/>
    <w:rsid w:val="000C2305"/>
    <w:rsid w:val="000C2483"/>
    <w:rsid w:val="000C25A7"/>
    <w:rsid w:val="000C268D"/>
    <w:rsid w:val="000C29D3"/>
    <w:rsid w:val="000C35AB"/>
    <w:rsid w:val="000C4EE1"/>
    <w:rsid w:val="000C5236"/>
    <w:rsid w:val="000C5700"/>
    <w:rsid w:val="000C628C"/>
    <w:rsid w:val="000C70F4"/>
    <w:rsid w:val="000C761D"/>
    <w:rsid w:val="000C7A3D"/>
    <w:rsid w:val="000C7E60"/>
    <w:rsid w:val="000D18E0"/>
    <w:rsid w:val="000D1EE7"/>
    <w:rsid w:val="000D2FBF"/>
    <w:rsid w:val="000D3C80"/>
    <w:rsid w:val="000D438E"/>
    <w:rsid w:val="000D4865"/>
    <w:rsid w:val="000D491E"/>
    <w:rsid w:val="000D496C"/>
    <w:rsid w:val="000D4EA0"/>
    <w:rsid w:val="000D56ED"/>
    <w:rsid w:val="000D5BBA"/>
    <w:rsid w:val="000D6C10"/>
    <w:rsid w:val="000D7114"/>
    <w:rsid w:val="000D7D8C"/>
    <w:rsid w:val="000E009C"/>
    <w:rsid w:val="000E0283"/>
    <w:rsid w:val="000E0749"/>
    <w:rsid w:val="000E07F4"/>
    <w:rsid w:val="000E0B96"/>
    <w:rsid w:val="000E0E5D"/>
    <w:rsid w:val="000E0F52"/>
    <w:rsid w:val="000E1CE3"/>
    <w:rsid w:val="000E23D5"/>
    <w:rsid w:val="000E2EF9"/>
    <w:rsid w:val="000E3724"/>
    <w:rsid w:val="000E38E4"/>
    <w:rsid w:val="000E3CC6"/>
    <w:rsid w:val="000E4984"/>
    <w:rsid w:val="000E4B73"/>
    <w:rsid w:val="000E5914"/>
    <w:rsid w:val="000E6687"/>
    <w:rsid w:val="000E700F"/>
    <w:rsid w:val="000F038A"/>
    <w:rsid w:val="000F2A60"/>
    <w:rsid w:val="000F2A8C"/>
    <w:rsid w:val="000F317B"/>
    <w:rsid w:val="000F5426"/>
    <w:rsid w:val="000F64D0"/>
    <w:rsid w:val="000F6572"/>
    <w:rsid w:val="000F6875"/>
    <w:rsid w:val="00100BDD"/>
    <w:rsid w:val="00100EFE"/>
    <w:rsid w:val="00102CF5"/>
    <w:rsid w:val="0010318F"/>
    <w:rsid w:val="00103DDA"/>
    <w:rsid w:val="00103E68"/>
    <w:rsid w:val="00104BC2"/>
    <w:rsid w:val="00105144"/>
    <w:rsid w:val="001065B1"/>
    <w:rsid w:val="00106B7B"/>
    <w:rsid w:val="0011112A"/>
    <w:rsid w:val="00114231"/>
    <w:rsid w:val="0011423E"/>
    <w:rsid w:val="00114AAA"/>
    <w:rsid w:val="00114E40"/>
    <w:rsid w:val="00114F59"/>
    <w:rsid w:val="00114FAC"/>
    <w:rsid w:val="00116659"/>
    <w:rsid w:val="00116DD4"/>
    <w:rsid w:val="0011748B"/>
    <w:rsid w:val="0012054B"/>
    <w:rsid w:val="0012055E"/>
    <w:rsid w:val="00120DF3"/>
    <w:rsid w:val="00121509"/>
    <w:rsid w:val="00121BE5"/>
    <w:rsid w:val="001266C6"/>
    <w:rsid w:val="001267B7"/>
    <w:rsid w:val="001268CA"/>
    <w:rsid w:val="00127B57"/>
    <w:rsid w:val="00130039"/>
    <w:rsid w:val="00130461"/>
    <w:rsid w:val="001308CC"/>
    <w:rsid w:val="00131566"/>
    <w:rsid w:val="0013175E"/>
    <w:rsid w:val="00131BF6"/>
    <w:rsid w:val="001320E1"/>
    <w:rsid w:val="00132F3E"/>
    <w:rsid w:val="00133121"/>
    <w:rsid w:val="00133E49"/>
    <w:rsid w:val="00133F46"/>
    <w:rsid w:val="00134244"/>
    <w:rsid w:val="00134AE3"/>
    <w:rsid w:val="00135402"/>
    <w:rsid w:val="001359A6"/>
    <w:rsid w:val="0014077B"/>
    <w:rsid w:val="00141484"/>
    <w:rsid w:val="0014176C"/>
    <w:rsid w:val="001417FB"/>
    <w:rsid w:val="00142194"/>
    <w:rsid w:val="001425F0"/>
    <w:rsid w:val="00142DC5"/>
    <w:rsid w:val="001466E2"/>
    <w:rsid w:val="001469D7"/>
    <w:rsid w:val="00146BB2"/>
    <w:rsid w:val="0014705E"/>
    <w:rsid w:val="0014770A"/>
    <w:rsid w:val="00147ADC"/>
    <w:rsid w:val="00147E14"/>
    <w:rsid w:val="0015165A"/>
    <w:rsid w:val="0015332A"/>
    <w:rsid w:val="00153625"/>
    <w:rsid w:val="00153D8D"/>
    <w:rsid w:val="001550B4"/>
    <w:rsid w:val="00157FA1"/>
    <w:rsid w:val="0016015B"/>
    <w:rsid w:val="0016098D"/>
    <w:rsid w:val="00160E92"/>
    <w:rsid w:val="00163E5E"/>
    <w:rsid w:val="00164580"/>
    <w:rsid w:val="00164A72"/>
    <w:rsid w:val="00164DF8"/>
    <w:rsid w:val="00166CD4"/>
    <w:rsid w:val="00167FA2"/>
    <w:rsid w:val="0017023D"/>
    <w:rsid w:val="001706E9"/>
    <w:rsid w:val="0017133E"/>
    <w:rsid w:val="00171771"/>
    <w:rsid w:val="00172669"/>
    <w:rsid w:val="00172C82"/>
    <w:rsid w:val="00172D52"/>
    <w:rsid w:val="0017300F"/>
    <w:rsid w:val="0017339B"/>
    <w:rsid w:val="0017435F"/>
    <w:rsid w:val="00174933"/>
    <w:rsid w:val="00174CAA"/>
    <w:rsid w:val="0017544A"/>
    <w:rsid w:val="001763C3"/>
    <w:rsid w:val="001802CB"/>
    <w:rsid w:val="001813E0"/>
    <w:rsid w:val="001821F6"/>
    <w:rsid w:val="00182310"/>
    <w:rsid w:val="001831CE"/>
    <w:rsid w:val="001834BC"/>
    <w:rsid w:val="00184205"/>
    <w:rsid w:val="0018446C"/>
    <w:rsid w:val="00185298"/>
    <w:rsid w:val="00185362"/>
    <w:rsid w:val="00186407"/>
    <w:rsid w:val="00190E35"/>
    <w:rsid w:val="00191218"/>
    <w:rsid w:val="001916C8"/>
    <w:rsid w:val="00194A7A"/>
    <w:rsid w:val="00194E0D"/>
    <w:rsid w:val="00195224"/>
    <w:rsid w:val="001965D4"/>
    <w:rsid w:val="00197D28"/>
    <w:rsid w:val="00197E6B"/>
    <w:rsid w:val="001A0AD2"/>
    <w:rsid w:val="001A237E"/>
    <w:rsid w:val="001A2A3A"/>
    <w:rsid w:val="001A310A"/>
    <w:rsid w:val="001A3371"/>
    <w:rsid w:val="001A3BA6"/>
    <w:rsid w:val="001A47A3"/>
    <w:rsid w:val="001A545F"/>
    <w:rsid w:val="001A56BB"/>
    <w:rsid w:val="001A6D17"/>
    <w:rsid w:val="001B07E5"/>
    <w:rsid w:val="001B0F18"/>
    <w:rsid w:val="001B26E1"/>
    <w:rsid w:val="001B3BD1"/>
    <w:rsid w:val="001B3E3A"/>
    <w:rsid w:val="001B42C6"/>
    <w:rsid w:val="001B48B5"/>
    <w:rsid w:val="001B542A"/>
    <w:rsid w:val="001B6AA4"/>
    <w:rsid w:val="001B7345"/>
    <w:rsid w:val="001B7752"/>
    <w:rsid w:val="001C05B6"/>
    <w:rsid w:val="001C0FBD"/>
    <w:rsid w:val="001C184B"/>
    <w:rsid w:val="001C2913"/>
    <w:rsid w:val="001C3202"/>
    <w:rsid w:val="001C32C6"/>
    <w:rsid w:val="001C3EE5"/>
    <w:rsid w:val="001C3FBA"/>
    <w:rsid w:val="001C4001"/>
    <w:rsid w:val="001C427A"/>
    <w:rsid w:val="001C4D56"/>
    <w:rsid w:val="001C71A5"/>
    <w:rsid w:val="001C77EC"/>
    <w:rsid w:val="001D087F"/>
    <w:rsid w:val="001D1781"/>
    <w:rsid w:val="001D2C25"/>
    <w:rsid w:val="001D2C89"/>
    <w:rsid w:val="001D2D04"/>
    <w:rsid w:val="001D3423"/>
    <w:rsid w:val="001D39EE"/>
    <w:rsid w:val="001D49E6"/>
    <w:rsid w:val="001D5725"/>
    <w:rsid w:val="001D58E0"/>
    <w:rsid w:val="001D58E2"/>
    <w:rsid w:val="001D5908"/>
    <w:rsid w:val="001D6703"/>
    <w:rsid w:val="001D73D9"/>
    <w:rsid w:val="001E02FE"/>
    <w:rsid w:val="001E120F"/>
    <w:rsid w:val="001E1BA9"/>
    <w:rsid w:val="001E2378"/>
    <w:rsid w:val="001E2418"/>
    <w:rsid w:val="001E2661"/>
    <w:rsid w:val="001E26F2"/>
    <w:rsid w:val="001E384C"/>
    <w:rsid w:val="001E493A"/>
    <w:rsid w:val="001E4C83"/>
    <w:rsid w:val="001E5149"/>
    <w:rsid w:val="001E5172"/>
    <w:rsid w:val="001E5AFF"/>
    <w:rsid w:val="001E6337"/>
    <w:rsid w:val="001F02F3"/>
    <w:rsid w:val="001F12E6"/>
    <w:rsid w:val="001F1ECD"/>
    <w:rsid w:val="001F22E3"/>
    <w:rsid w:val="001F2967"/>
    <w:rsid w:val="001F3772"/>
    <w:rsid w:val="001F37AB"/>
    <w:rsid w:val="001F3DBD"/>
    <w:rsid w:val="001F6A86"/>
    <w:rsid w:val="001F6D75"/>
    <w:rsid w:val="001F7275"/>
    <w:rsid w:val="001F74EC"/>
    <w:rsid w:val="00200017"/>
    <w:rsid w:val="00200975"/>
    <w:rsid w:val="00201732"/>
    <w:rsid w:val="00201BD8"/>
    <w:rsid w:val="00202E52"/>
    <w:rsid w:val="00203318"/>
    <w:rsid w:val="0020395C"/>
    <w:rsid w:val="0020400D"/>
    <w:rsid w:val="00205D7A"/>
    <w:rsid w:val="0020663F"/>
    <w:rsid w:val="002069CB"/>
    <w:rsid w:val="00206A85"/>
    <w:rsid w:val="00210990"/>
    <w:rsid w:val="00211662"/>
    <w:rsid w:val="0021168E"/>
    <w:rsid w:val="0021215C"/>
    <w:rsid w:val="002129DD"/>
    <w:rsid w:val="00212D59"/>
    <w:rsid w:val="00213D37"/>
    <w:rsid w:val="002148A4"/>
    <w:rsid w:val="00214AFD"/>
    <w:rsid w:val="00215870"/>
    <w:rsid w:val="00217563"/>
    <w:rsid w:val="00220D41"/>
    <w:rsid w:val="002225EE"/>
    <w:rsid w:val="002226C5"/>
    <w:rsid w:val="00222960"/>
    <w:rsid w:val="00223068"/>
    <w:rsid w:val="002231DC"/>
    <w:rsid w:val="00224BE0"/>
    <w:rsid w:val="00226687"/>
    <w:rsid w:val="00227A98"/>
    <w:rsid w:val="00227B71"/>
    <w:rsid w:val="0023010F"/>
    <w:rsid w:val="0023062D"/>
    <w:rsid w:val="00231751"/>
    <w:rsid w:val="00231B4C"/>
    <w:rsid w:val="00231E16"/>
    <w:rsid w:val="00232286"/>
    <w:rsid w:val="00232B12"/>
    <w:rsid w:val="002331CA"/>
    <w:rsid w:val="0023351D"/>
    <w:rsid w:val="00233FC1"/>
    <w:rsid w:val="00234DD6"/>
    <w:rsid w:val="00235041"/>
    <w:rsid w:val="00235A8E"/>
    <w:rsid w:val="00236168"/>
    <w:rsid w:val="002373C7"/>
    <w:rsid w:val="00237480"/>
    <w:rsid w:val="00240681"/>
    <w:rsid w:val="002424EF"/>
    <w:rsid w:val="002433EB"/>
    <w:rsid w:val="00244993"/>
    <w:rsid w:val="00244BF5"/>
    <w:rsid w:val="002465D7"/>
    <w:rsid w:val="002471A3"/>
    <w:rsid w:val="00247FA0"/>
    <w:rsid w:val="00250074"/>
    <w:rsid w:val="00250825"/>
    <w:rsid w:val="002521AD"/>
    <w:rsid w:val="00252F25"/>
    <w:rsid w:val="00253A92"/>
    <w:rsid w:val="00254CE5"/>
    <w:rsid w:val="002555D1"/>
    <w:rsid w:val="002557B7"/>
    <w:rsid w:val="00256D1E"/>
    <w:rsid w:val="00257183"/>
    <w:rsid w:val="00257A96"/>
    <w:rsid w:val="00257AC8"/>
    <w:rsid w:val="00257EEF"/>
    <w:rsid w:val="0026195B"/>
    <w:rsid w:val="0026226F"/>
    <w:rsid w:val="00262369"/>
    <w:rsid w:val="002623ED"/>
    <w:rsid w:val="002625EC"/>
    <w:rsid w:val="0026352C"/>
    <w:rsid w:val="00263A4A"/>
    <w:rsid w:val="00264824"/>
    <w:rsid w:val="002659B1"/>
    <w:rsid w:val="00265A64"/>
    <w:rsid w:val="00265A8E"/>
    <w:rsid w:val="002669A4"/>
    <w:rsid w:val="00266C3A"/>
    <w:rsid w:val="00266E83"/>
    <w:rsid w:val="00267831"/>
    <w:rsid w:val="00267CF5"/>
    <w:rsid w:val="00270697"/>
    <w:rsid w:val="00270A97"/>
    <w:rsid w:val="002712F4"/>
    <w:rsid w:val="00271F94"/>
    <w:rsid w:val="002723DC"/>
    <w:rsid w:val="0027337B"/>
    <w:rsid w:val="0027360E"/>
    <w:rsid w:val="00273A9B"/>
    <w:rsid w:val="0027480B"/>
    <w:rsid w:val="002749AF"/>
    <w:rsid w:val="00274B60"/>
    <w:rsid w:val="00276000"/>
    <w:rsid w:val="00276715"/>
    <w:rsid w:val="00276B0E"/>
    <w:rsid w:val="00276BB4"/>
    <w:rsid w:val="00277499"/>
    <w:rsid w:val="00277C1B"/>
    <w:rsid w:val="00282E91"/>
    <w:rsid w:val="00283A62"/>
    <w:rsid w:val="00284946"/>
    <w:rsid w:val="00285688"/>
    <w:rsid w:val="00287825"/>
    <w:rsid w:val="002879C2"/>
    <w:rsid w:val="00287DDC"/>
    <w:rsid w:val="0029018F"/>
    <w:rsid w:val="002901A0"/>
    <w:rsid w:val="002903C1"/>
    <w:rsid w:val="00290804"/>
    <w:rsid w:val="00292304"/>
    <w:rsid w:val="002925CB"/>
    <w:rsid w:val="00292E8C"/>
    <w:rsid w:val="00292F73"/>
    <w:rsid w:val="00293A1B"/>
    <w:rsid w:val="0029468B"/>
    <w:rsid w:val="00295DF9"/>
    <w:rsid w:val="00295F31"/>
    <w:rsid w:val="002976AD"/>
    <w:rsid w:val="002A12FF"/>
    <w:rsid w:val="002A137A"/>
    <w:rsid w:val="002A1D58"/>
    <w:rsid w:val="002A2880"/>
    <w:rsid w:val="002A451F"/>
    <w:rsid w:val="002A4F92"/>
    <w:rsid w:val="002A5587"/>
    <w:rsid w:val="002A67E6"/>
    <w:rsid w:val="002A6B15"/>
    <w:rsid w:val="002A778B"/>
    <w:rsid w:val="002A7CDB"/>
    <w:rsid w:val="002B054D"/>
    <w:rsid w:val="002B2106"/>
    <w:rsid w:val="002B2AC5"/>
    <w:rsid w:val="002B2C93"/>
    <w:rsid w:val="002B2C97"/>
    <w:rsid w:val="002B4755"/>
    <w:rsid w:val="002B63A6"/>
    <w:rsid w:val="002B688B"/>
    <w:rsid w:val="002B70B4"/>
    <w:rsid w:val="002B70E1"/>
    <w:rsid w:val="002C03E0"/>
    <w:rsid w:val="002C04D5"/>
    <w:rsid w:val="002C1017"/>
    <w:rsid w:val="002C133B"/>
    <w:rsid w:val="002C41AD"/>
    <w:rsid w:val="002C4F52"/>
    <w:rsid w:val="002C5E02"/>
    <w:rsid w:val="002C707B"/>
    <w:rsid w:val="002C70CA"/>
    <w:rsid w:val="002C728F"/>
    <w:rsid w:val="002C7465"/>
    <w:rsid w:val="002D0759"/>
    <w:rsid w:val="002D123D"/>
    <w:rsid w:val="002D32F3"/>
    <w:rsid w:val="002D3A26"/>
    <w:rsid w:val="002D3A8C"/>
    <w:rsid w:val="002D41C5"/>
    <w:rsid w:val="002D6736"/>
    <w:rsid w:val="002E014D"/>
    <w:rsid w:val="002E08C9"/>
    <w:rsid w:val="002E13D3"/>
    <w:rsid w:val="002E28BB"/>
    <w:rsid w:val="002E3477"/>
    <w:rsid w:val="002E43B2"/>
    <w:rsid w:val="002E47A8"/>
    <w:rsid w:val="002E506B"/>
    <w:rsid w:val="002E6C0E"/>
    <w:rsid w:val="002E72E4"/>
    <w:rsid w:val="002F0EEA"/>
    <w:rsid w:val="002F16CE"/>
    <w:rsid w:val="002F22BD"/>
    <w:rsid w:val="002F24E5"/>
    <w:rsid w:val="002F2DCE"/>
    <w:rsid w:val="002F2ECF"/>
    <w:rsid w:val="002F3389"/>
    <w:rsid w:val="002F3DA5"/>
    <w:rsid w:val="002F4854"/>
    <w:rsid w:val="002F5E84"/>
    <w:rsid w:val="002F5FE9"/>
    <w:rsid w:val="002F68FC"/>
    <w:rsid w:val="002F6A52"/>
    <w:rsid w:val="002F6B4D"/>
    <w:rsid w:val="002F7025"/>
    <w:rsid w:val="002F7453"/>
    <w:rsid w:val="002F7E3C"/>
    <w:rsid w:val="00300968"/>
    <w:rsid w:val="00300C82"/>
    <w:rsid w:val="00301465"/>
    <w:rsid w:val="00301A31"/>
    <w:rsid w:val="00303316"/>
    <w:rsid w:val="00304662"/>
    <w:rsid w:val="00304964"/>
    <w:rsid w:val="003056F0"/>
    <w:rsid w:val="00305D03"/>
    <w:rsid w:val="00306573"/>
    <w:rsid w:val="003071D9"/>
    <w:rsid w:val="003075F8"/>
    <w:rsid w:val="0031071B"/>
    <w:rsid w:val="00310895"/>
    <w:rsid w:val="00311A41"/>
    <w:rsid w:val="00311BC3"/>
    <w:rsid w:val="00311D35"/>
    <w:rsid w:val="00311DF8"/>
    <w:rsid w:val="00312015"/>
    <w:rsid w:val="00312B30"/>
    <w:rsid w:val="00312D27"/>
    <w:rsid w:val="003144EE"/>
    <w:rsid w:val="00314939"/>
    <w:rsid w:val="00315ED7"/>
    <w:rsid w:val="00316889"/>
    <w:rsid w:val="00316D8C"/>
    <w:rsid w:val="00316DA8"/>
    <w:rsid w:val="00316F20"/>
    <w:rsid w:val="0031798A"/>
    <w:rsid w:val="003202D4"/>
    <w:rsid w:val="00320CF2"/>
    <w:rsid w:val="00321141"/>
    <w:rsid w:val="00321D0C"/>
    <w:rsid w:val="00324857"/>
    <w:rsid w:val="00324CD6"/>
    <w:rsid w:val="00324D67"/>
    <w:rsid w:val="003254FF"/>
    <w:rsid w:val="00325D26"/>
    <w:rsid w:val="00326D29"/>
    <w:rsid w:val="00326D2F"/>
    <w:rsid w:val="00327737"/>
    <w:rsid w:val="00331EC8"/>
    <w:rsid w:val="00332A4C"/>
    <w:rsid w:val="00333629"/>
    <w:rsid w:val="00333692"/>
    <w:rsid w:val="00333AD5"/>
    <w:rsid w:val="003354F3"/>
    <w:rsid w:val="00335F4E"/>
    <w:rsid w:val="00336EA8"/>
    <w:rsid w:val="003401E3"/>
    <w:rsid w:val="0034026C"/>
    <w:rsid w:val="003416DF"/>
    <w:rsid w:val="00341C27"/>
    <w:rsid w:val="003431EB"/>
    <w:rsid w:val="00344824"/>
    <w:rsid w:val="0034788A"/>
    <w:rsid w:val="00347940"/>
    <w:rsid w:val="00350D54"/>
    <w:rsid w:val="003511F5"/>
    <w:rsid w:val="0035137B"/>
    <w:rsid w:val="003519FE"/>
    <w:rsid w:val="00352417"/>
    <w:rsid w:val="00353476"/>
    <w:rsid w:val="003535B2"/>
    <w:rsid w:val="00353968"/>
    <w:rsid w:val="00356ED5"/>
    <w:rsid w:val="00356EE6"/>
    <w:rsid w:val="00357C31"/>
    <w:rsid w:val="00360EC1"/>
    <w:rsid w:val="0036244F"/>
    <w:rsid w:val="0036282B"/>
    <w:rsid w:val="00362FB0"/>
    <w:rsid w:val="00363478"/>
    <w:rsid w:val="00364AE4"/>
    <w:rsid w:val="00364EC4"/>
    <w:rsid w:val="0036535C"/>
    <w:rsid w:val="00365630"/>
    <w:rsid w:val="00365F7F"/>
    <w:rsid w:val="00366857"/>
    <w:rsid w:val="00367B7B"/>
    <w:rsid w:val="0037030E"/>
    <w:rsid w:val="00370DFE"/>
    <w:rsid w:val="00370FAC"/>
    <w:rsid w:val="003710A1"/>
    <w:rsid w:val="0037237D"/>
    <w:rsid w:val="00372C4A"/>
    <w:rsid w:val="00374003"/>
    <w:rsid w:val="003740BE"/>
    <w:rsid w:val="003753FC"/>
    <w:rsid w:val="003754A7"/>
    <w:rsid w:val="00376C86"/>
    <w:rsid w:val="003810AA"/>
    <w:rsid w:val="00381335"/>
    <w:rsid w:val="00381AC2"/>
    <w:rsid w:val="00381E4D"/>
    <w:rsid w:val="003821D3"/>
    <w:rsid w:val="0038252A"/>
    <w:rsid w:val="00383353"/>
    <w:rsid w:val="0038340F"/>
    <w:rsid w:val="00384707"/>
    <w:rsid w:val="00385B9B"/>
    <w:rsid w:val="00385F05"/>
    <w:rsid w:val="0038674B"/>
    <w:rsid w:val="00386AAE"/>
    <w:rsid w:val="00386F69"/>
    <w:rsid w:val="003876A7"/>
    <w:rsid w:val="0038775E"/>
    <w:rsid w:val="00387780"/>
    <w:rsid w:val="00387844"/>
    <w:rsid w:val="00390321"/>
    <w:rsid w:val="00390803"/>
    <w:rsid w:val="0039125B"/>
    <w:rsid w:val="0039162B"/>
    <w:rsid w:val="00392AAF"/>
    <w:rsid w:val="00393A62"/>
    <w:rsid w:val="00393A9A"/>
    <w:rsid w:val="00393B78"/>
    <w:rsid w:val="00393D0A"/>
    <w:rsid w:val="00395495"/>
    <w:rsid w:val="0039551A"/>
    <w:rsid w:val="00395941"/>
    <w:rsid w:val="00396604"/>
    <w:rsid w:val="00397ABA"/>
    <w:rsid w:val="00397F5A"/>
    <w:rsid w:val="003A02BC"/>
    <w:rsid w:val="003A0642"/>
    <w:rsid w:val="003A116B"/>
    <w:rsid w:val="003A1A28"/>
    <w:rsid w:val="003A2575"/>
    <w:rsid w:val="003A34FE"/>
    <w:rsid w:val="003A462C"/>
    <w:rsid w:val="003A4A8F"/>
    <w:rsid w:val="003A5B30"/>
    <w:rsid w:val="003A5B44"/>
    <w:rsid w:val="003A666A"/>
    <w:rsid w:val="003A66B2"/>
    <w:rsid w:val="003A6B72"/>
    <w:rsid w:val="003A6F71"/>
    <w:rsid w:val="003A7DC9"/>
    <w:rsid w:val="003B3595"/>
    <w:rsid w:val="003B364F"/>
    <w:rsid w:val="003B408B"/>
    <w:rsid w:val="003B40CA"/>
    <w:rsid w:val="003B4521"/>
    <w:rsid w:val="003B45F5"/>
    <w:rsid w:val="003B464D"/>
    <w:rsid w:val="003B4947"/>
    <w:rsid w:val="003B4C70"/>
    <w:rsid w:val="003B5B60"/>
    <w:rsid w:val="003B673B"/>
    <w:rsid w:val="003B7CC8"/>
    <w:rsid w:val="003B7D68"/>
    <w:rsid w:val="003C070A"/>
    <w:rsid w:val="003C0B10"/>
    <w:rsid w:val="003C181F"/>
    <w:rsid w:val="003C1BC5"/>
    <w:rsid w:val="003C1DB9"/>
    <w:rsid w:val="003C1E4F"/>
    <w:rsid w:val="003C2249"/>
    <w:rsid w:val="003C2A55"/>
    <w:rsid w:val="003C308A"/>
    <w:rsid w:val="003C3729"/>
    <w:rsid w:val="003C3959"/>
    <w:rsid w:val="003C4043"/>
    <w:rsid w:val="003C4D59"/>
    <w:rsid w:val="003C6138"/>
    <w:rsid w:val="003C7805"/>
    <w:rsid w:val="003C79DA"/>
    <w:rsid w:val="003D0A72"/>
    <w:rsid w:val="003D0B0C"/>
    <w:rsid w:val="003D1077"/>
    <w:rsid w:val="003D1720"/>
    <w:rsid w:val="003D19AC"/>
    <w:rsid w:val="003D2E8C"/>
    <w:rsid w:val="003D3441"/>
    <w:rsid w:val="003D347A"/>
    <w:rsid w:val="003D3A49"/>
    <w:rsid w:val="003D3B29"/>
    <w:rsid w:val="003D4CA9"/>
    <w:rsid w:val="003D4D7B"/>
    <w:rsid w:val="003D4E86"/>
    <w:rsid w:val="003D5018"/>
    <w:rsid w:val="003D5C5D"/>
    <w:rsid w:val="003D6ABC"/>
    <w:rsid w:val="003D6F3F"/>
    <w:rsid w:val="003D6FB3"/>
    <w:rsid w:val="003D7392"/>
    <w:rsid w:val="003D7FCD"/>
    <w:rsid w:val="003E0A91"/>
    <w:rsid w:val="003E198B"/>
    <w:rsid w:val="003E1B2E"/>
    <w:rsid w:val="003E1D6C"/>
    <w:rsid w:val="003E1E47"/>
    <w:rsid w:val="003E315A"/>
    <w:rsid w:val="003E3B75"/>
    <w:rsid w:val="003E3E5F"/>
    <w:rsid w:val="003E4F6E"/>
    <w:rsid w:val="003E5D6D"/>
    <w:rsid w:val="003E60E1"/>
    <w:rsid w:val="003E687B"/>
    <w:rsid w:val="003F023F"/>
    <w:rsid w:val="003F06D9"/>
    <w:rsid w:val="003F0C74"/>
    <w:rsid w:val="003F0CFD"/>
    <w:rsid w:val="003F0E39"/>
    <w:rsid w:val="003F0EDD"/>
    <w:rsid w:val="003F1D36"/>
    <w:rsid w:val="003F283D"/>
    <w:rsid w:val="003F2EBB"/>
    <w:rsid w:val="003F346E"/>
    <w:rsid w:val="003F3D4E"/>
    <w:rsid w:val="003F3DA4"/>
    <w:rsid w:val="003F3F84"/>
    <w:rsid w:val="003F4CE2"/>
    <w:rsid w:val="003F5280"/>
    <w:rsid w:val="003F60A3"/>
    <w:rsid w:val="00400556"/>
    <w:rsid w:val="004005C1"/>
    <w:rsid w:val="00401867"/>
    <w:rsid w:val="00401E2D"/>
    <w:rsid w:val="0040332E"/>
    <w:rsid w:val="0040367D"/>
    <w:rsid w:val="00404A48"/>
    <w:rsid w:val="00405CC6"/>
    <w:rsid w:val="00406330"/>
    <w:rsid w:val="0040660E"/>
    <w:rsid w:val="0040751C"/>
    <w:rsid w:val="00407640"/>
    <w:rsid w:val="0041004C"/>
    <w:rsid w:val="004103F4"/>
    <w:rsid w:val="0041072A"/>
    <w:rsid w:val="004127C2"/>
    <w:rsid w:val="00412CAB"/>
    <w:rsid w:val="004138A5"/>
    <w:rsid w:val="00413BE3"/>
    <w:rsid w:val="00413D53"/>
    <w:rsid w:val="004146DA"/>
    <w:rsid w:val="004148C0"/>
    <w:rsid w:val="004151AF"/>
    <w:rsid w:val="00415310"/>
    <w:rsid w:val="004174C6"/>
    <w:rsid w:val="00417799"/>
    <w:rsid w:val="00417B33"/>
    <w:rsid w:val="00420165"/>
    <w:rsid w:val="00420441"/>
    <w:rsid w:val="004210F0"/>
    <w:rsid w:val="004212BC"/>
    <w:rsid w:val="00422E72"/>
    <w:rsid w:val="004230E2"/>
    <w:rsid w:val="0042444C"/>
    <w:rsid w:val="00424658"/>
    <w:rsid w:val="0042505E"/>
    <w:rsid w:val="00425542"/>
    <w:rsid w:val="004264EE"/>
    <w:rsid w:val="00426C5F"/>
    <w:rsid w:val="00427383"/>
    <w:rsid w:val="004279D0"/>
    <w:rsid w:val="00431F74"/>
    <w:rsid w:val="00433246"/>
    <w:rsid w:val="00433B8F"/>
    <w:rsid w:val="0043425C"/>
    <w:rsid w:val="004348A9"/>
    <w:rsid w:val="00434F9A"/>
    <w:rsid w:val="004372C4"/>
    <w:rsid w:val="004376A0"/>
    <w:rsid w:val="00440360"/>
    <w:rsid w:val="004404D3"/>
    <w:rsid w:val="004408F9"/>
    <w:rsid w:val="00440CAD"/>
    <w:rsid w:val="004415B7"/>
    <w:rsid w:val="00441CEC"/>
    <w:rsid w:val="00442570"/>
    <w:rsid w:val="004433B6"/>
    <w:rsid w:val="00443A2D"/>
    <w:rsid w:val="00443CC3"/>
    <w:rsid w:val="00444281"/>
    <w:rsid w:val="00444B61"/>
    <w:rsid w:val="00445004"/>
    <w:rsid w:val="00445410"/>
    <w:rsid w:val="00445C8A"/>
    <w:rsid w:val="00445DD4"/>
    <w:rsid w:val="00445DFB"/>
    <w:rsid w:val="0044616E"/>
    <w:rsid w:val="004463E6"/>
    <w:rsid w:val="004466FD"/>
    <w:rsid w:val="004469AD"/>
    <w:rsid w:val="00446B8A"/>
    <w:rsid w:val="0045036D"/>
    <w:rsid w:val="004514FA"/>
    <w:rsid w:val="00452A1D"/>
    <w:rsid w:val="004536F7"/>
    <w:rsid w:val="00454F1D"/>
    <w:rsid w:val="0045580D"/>
    <w:rsid w:val="00455F1D"/>
    <w:rsid w:val="0045604B"/>
    <w:rsid w:val="004573FA"/>
    <w:rsid w:val="00457AD3"/>
    <w:rsid w:val="004602EB"/>
    <w:rsid w:val="00460E9F"/>
    <w:rsid w:val="0046151F"/>
    <w:rsid w:val="004615F6"/>
    <w:rsid w:val="00462CCF"/>
    <w:rsid w:val="00463630"/>
    <w:rsid w:val="0046455C"/>
    <w:rsid w:val="00464613"/>
    <w:rsid w:val="00464B7A"/>
    <w:rsid w:val="00464D68"/>
    <w:rsid w:val="00464F3E"/>
    <w:rsid w:val="00466E29"/>
    <w:rsid w:val="004704F2"/>
    <w:rsid w:val="004711F3"/>
    <w:rsid w:val="004728B6"/>
    <w:rsid w:val="00473EBE"/>
    <w:rsid w:val="004743A7"/>
    <w:rsid w:val="00474A1F"/>
    <w:rsid w:val="00475264"/>
    <w:rsid w:val="00476078"/>
    <w:rsid w:val="0047678D"/>
    <w:rsid w:val="004769E7"/>
    <w:rsid w:val="00477C59"/>
    <w:rsid w:val="00477C8E"/>
    <w:rsid w:val="0048125A"/>
    <w:rsid w:val="00481A25"/>
    <w:rsid w:val="00481C7F"/>
    <w:rsid w:val="0048237C"/>
    <w:rsid w:val="004834AD"/>
    <w:rsid w:val="00483A24"/>
    <w:rsid w:val="00484909"/>
    <w:rsid w:val="00484E20"/>
    <w:rsid w:val="004858C1"/>
    <w:rsid w:val="00485FF3"/>
    <w:rsid w:val="00486311"/>
    <w:rsid w:val="00487972"/>
    <w:rsid w:val="00487FC7"/>
    <w:rsid w:val="004908C5"/>
    <w:rsid w:val="00491604"/>
    <w:rsid w:val="0049192D"/>
    <w:rsid w:val="00491B06"/>
    <w:rsid w:val="004920E0"/>
    <w:rsid w:val="004927AF"/>
    <w:rsid w:val="00494051"/>
    <w:rsid w:val="00495018"/>
    <w:rsid w:val="0049502E"/>
    <w:rsid w:val="00495F28"/>
    <w:rsid w:val="00496C42"/>
    <w:rsid w:val="00497C17"/>
    <w:rsid w:val="004A0AEB"/>
    <w:rsid w:val="004A0B32"/>
    <w:rsid w:val="004A0EBA"/>
    <w:rsid w:val="004A16D6"/>
    <w:rsid w:val="004A25F5"/>
    <w:rsid w:val="004A317E"/>
    <w:rsid w:val="004A391C"/>
    <w:rsid w:val="004A4E6D"/>
    <w:rsid w:val="004A57A1"/>
    <w:rsid w:val="004A5DC7"/>
    <w:rsid w:val="004A6BA9"/>
    <w:rsid w:val="004A6C0D"/>
    <w:rsid w:val="004A710E"/>
    <w:rsid w:val="004A7357"/>
    <w:rsid w:val="004A7FD5"/>
    <w:rsid w:val="004B039C"/>
    <w:rsid w:val="004B16C0"/>
    <w:rsid w:val="004B1F4F"/>
    <w:rsid w:val="004B200C"/>
    <w:rsid w:val="004B25D3"/>
    <w:rsid w:val="004B2971"/>
    <w:rsid w:val="004B2BB4"/>
    <w:rsid w:val="004B2F8C"/>
    <w:rsid w:val="004B3037"/>
    <w:rsid w:val="004B5053"/>
    <w:rsid w:val="004B5133"/>
    <w:rsid w:val="004B7405"/>
    <w:rsid w:val="004C1118"/>
    <w:rsid w:val="004C2096"/>
    <w:rsid w:val="004C2863"/>
    <w:rsid w:val="004C2904"/>
    <w:rsid w:val="004C2E61"/>
    <w:rsid w:val="004C3900"/>
    <w:rsid w:val="004C3A89"/>
    <w:rsid w:val="004C3DD2"/>
    <w:rsid w:val="004C3EF6"/>
    <w:rsid w:val="004C49CC"/>
    <w:rsid w:val="004C6990"/>
    <w:rsid w:val="004C6B6D"/>
    <w:rsid w:val="004C6E7F"/>
    <w:rsid w:val="004C72EE"/>
    <w:rsid w:val="004C77AA"/>
    <w:rsid w:val="004D0AC8"/>
    <w:rsid w:val="004D0EAB"/>
    <w:rsid w:val="004D3280"/>
    <w:rsid w:val="004D3BDB"/>
    <w:rsid w:val="004D4974"/>
    <w:rsid w:val="004D4980"/>
    <w:rsid w:val="004D5001"/>
    <w:rsid w:val="004D578C"/>
    <w:rsid w:val="004D635C"/>
    <w:rsid w:val="004D6B16"/>
    <w:rsid w:val="004D705C"/>
    <w:rsid w:val="004E08DF"/>
    <w:rsid w:val="004E0A63"/>
    <w:rsid w:val="004E2299"/>
    <w:rsid w:val="004E2EDF"/>
    <w:rsid w:val="004E33D7"/>
    <w:rsid w:val="004E3FCD"/>
    <w:rsid w:val="004E5A9B"/>
    <w:rsid w:val="004E5ED8"/>
    <w:rsid w:val="004E6D58"/>
    <w:rsid w:val="004E6E19"/>
    <w:rsid w:val="004E6F81"/>
    <w:rsid w:val="004E7232"/>
    <w:rsid w:val="004E7767"/>
    <w:rsid w:val="004E7E5B"/>
    <w:rsid w:val="004F2092"/>
    <w:rsid w:val="004F2D29"/>
    <w:rsid w:val="004F3FFC"/>
    <w:rsid w:val="004F45E0"/>
    <w:rsid w:val="004F48FA"/>
    <w:rsid w:val="004F4C9A"/>
    <w:rsid w:val="004F4ED0"/>
    <w:rsid w:val="004F4FF2"/>
    <w:rsid w:val="004F5442"/>
    <w:rsid w:val="004F7C0D"/>
    <w:rsid w:val="00501187"/>
    <w:rsid w:val="00501501"/>
    <w:rsid w:val="00501803"/>
    <w:rsid w:val="00503DA6"/>
    <w:rsid w:val="005042B8"/>
    <w:rsid w:val="005044CF"/>
    <w:rsid w:val="00504D61"/>
    <w:rsid w:val="00504E72"/>
    <w:rsid w:val="0050611D"/>
    <w:rsid w:val="005068F1"/>
    <w:rsid w:val="00506902"/>
    <w:rsid w:val="005076D1"/>
    <w:rsid w:val="005107E0"/>
    <w:rsid w:val="00510891"/>
    <w:rsid w:val="0051146C"/>
    <w:rsid w:val="005115FC"/>
    <w:rsid w:val="00511B12"/>
    <w:rsid w:val="00513054"/>
    <w:rsid w:val="0051338E"/>
    <w:rsid w:val="00513D18"/>
    <w:rsid w:val="005144F3"/>
    <w:rsid w:val="0051477F"/>
    <w:rsid w:val="00514EEA"/>
    <w:rsid w:val="00515DD7"/>
    <w:rsid w:val="005169F7"/>
    <w:rsid w:val="005175C5"/>
    <w:rsid w:val="00520543"/>
    <w:rsid w:val="005205DA"/>
    <w:rsid w:val="00520E06"/>
    <w:rsid w:val="00521FD0"/>
    <w:rsid w:val="0052231F"/>
    <w:rsid w:val="00522A7F"/>
    <w:rsid w:val="0052379D"/>
    <w:rsid w:val="00523CB2"/>
    <w:rsid w:val="00524B7C"/>
    <w:rsid w:val="00524D3C"/>
    <w:rsid w:val="00525C1A"/>
    <w:rsid w:val="00525FA7"/>
    <w:rsid w:val="005269B3"/>
    <w:rsid w:val="00527769"/>
    <w:rsid w:val="0053164F"/>
    <w:rsid w:val="00531C20"/>
    <w:rsid w:val="00532D8A"/>
    <w:rsid w:val="0053341D"/>
    <w:rsid w:val="00535234"/>
    <w:rsid w:val="00535BA1"/>
    <w:rsid w:val="005376B1"/>
    <w:rsid w:val="00540548"/>
    <w:rsid w:val="005406BF"/>
    <w:rsid w:val="005406D7"/>
    <w:rsid w:val="005411E9"/>
    <w:rsid w:val="0054166A"/>
    <w:rsid w:val="00541B2D"/>
    <w:rsid w:val="00541BC2"/>
    <w:rsid w:val="00541F39"/>
    <w:rsid w:val="0054257D"/>
    <w:rsid w:val="00542624"/>
    <w:rsid w:val="00543A70"/>
    <w:rsid w:val="0054471F"/>
    <w:rsid w:val="00545EAC"/>
    <w:rsid w:val="0055009E"/>
    <w:rsid w:val="00550168"/>
    <w:rsid w:val="0055035B"/>
    <w:rsid w:val="00552CB4"/>
    <w:rsid w:val="0055461E"/>
    <w:rsid w:val="005549D4"/>
    <w:rsid w:val="00555300"/>
    <w:rsid w:val="0055531D"/>
    <w:rsid w:val="005554A5"/>
    <w:rsid w:val="005556DC"/>
    <w:rsid w:val="0055606B"/>
    <w:rsid w:val="005560CA"/>
    <w:rsid w:val="00556E82"/>
    <w:rsid w:val="005571E6"/>
    <w:rsid w:val="00557427"/>
    <w:rsid w:val="00557603"/>
    <w:rsid w:val="00557EEF"/>
    <w:rsid w:val="005630AA"/>
    <w:rsid w:val="00563B93"/>
    <w:rsid w:val="00563F00"/>
    <w:rsid w:val="00564032"/>
    <w:rsid w:val="0056446C"/>
    <w:rsid w:val="00564828"/>
    <w:rsid w:val="00564AFD"/>
    <w:rsid w:val="00565EE1"/>
    <w:rsid w:val="00566E47"/>
    <w:rsid w:val="00567109"/>
    <w:rsid w:val="00571E3B"/>
    <w:rsid w:val="00572AD6"/>
    <w:rsid w:val="00573CD9"/>
    <w:rsid w:val="00574605"/>
    <w:rsid w:val="00574C07"/>
    <w:rsid w:val="00575705"/>
    <w:rsid w:val="005766B1"/>
    <w:rsid w:val="00576CF1"/>
    <w:rsid w:val="00577493"/>
    <w:rsid w:val="0057764A"/>
    <w:rsid w:val="00580E09"/>
    <w:rsid w:val="00581AAE"/>
    <w:rsid w:val="00582D9F"/>
    <w:rsid w:val="005859ED"/>
    <w:rsid w:val="005863CE"/>
    <w:rsid w:val="00587970"/>
    <w:rsid w:val="00590681"/>
    <w:rsid w:val="00590CEC"/>
    <w:rsid w:val="0059120E"/>
    <w:rsid w:val="00592789"/>
    <w:rsid w:val="005930E8"/>
    <w:rsid w:val="005934EF"/>
    <w:rsid w:val="00593CDD"/>
    <w:rsid w:val="00594483"/>
    <w:rsid w:val="00594EE4"/>
    <w:rsid w:val="0059558C"/>
    <w:rsid w:val="005962FC"/>
    <w:rsid w:val="00596D8C"/>
    <w:rsid w:val="0059784A"/>
    <w:rsid w:val="005A0557"/>
    <w:rsid w:val="005A0DA2"/>
    <w:rsid w:val="005A1754"/>
    <w:rsid w:val="005A2A55"/>
    <w:rsid w:val="005A2E21"/>
    <w:rsid w:val="005A3DEF"/>
    <w:rsid w:val="005A3F96"/>
    <w:rsid w:val="005A4913"/>
    <w:rsid w:val="005A4EDC"/>
    <w:rsid w:val="005A7149"/>
    <w:rsid w:val="005A72D8"/>
    <w:rsid w:val="005B01F4"/>
    <w:rsid w:val="005B0998"/>
    <w:rsid w:val="005B0CCD"/>
    <w:rsid w:val="005B154A"/>
    <w:rsid w:val="005B2DE8"/>
    <w:rsid w:val="005B618B"/>
    <w:rsid w:val="005B6D7F"/>
    <w:rsid w:val="005C044B"/>
    <w:rsid w:val="005C0B59"/>
    <w:rsid w:val="005C0BA6"/>
    <w:rsid w:val="005C0D86"/>
    <w:rsid w:val="005C10F8"/>
    <w:rsid w:val="005C2CAE"/>
    <w:rsid w:val="005C2D67"/>
    <w:rsid w:val="005C34EE"/>
    <w:rsid w:val="005C3DF3"/>
    <w:rsid w:val="005C409B"/>
    <w:rsid w:val="005C4549"/>
    <w:rsid w:val="005C4AFC"/>
    <w:rsid w:val="005C5910"/>
    <w:rsid w:val="005C60EB"/>
    <w:rsid w:val="005C7EA3"/>
    <w:rsid w:val="005D010A"/>
    <w:rsid w:val="005D0255"/>
    <w:rsid w:val="005D04CF"/>
    <w:rsid w:val="005D1CE5"/>
    <w:rsid w:val="005D25D6"/>
    <w:rsid w:val="005D2831"/>
    <w:rsid w:val="005D309E"/>
    <w:rsid w:val="005D474D"/>
    <w:rsid w:val="005D67AB"/>
    <w:rsid w:val="005D684B"/>
    <w:rsid w:val="005D6C5F"/>
    <w:rsid w:val="005E36C8"/>
    <w:rsid w:val="005E43D9"/>
    <w:rsid w:val="005E589E"/>
    <w:rsid w:val="005E708B"/>
    <w:rsid w:val="005E74AB"/>
    <w:rsid w:val="005E7C3E"/>
    <w:rsid w:val="005F0D29"/>
    <w:rsid w:val="005F118E"/>
    <w:rsid w:val="005F1EB0"/>
    <w:rsid w:val="005F22CA"/>
    <w:rsid w:val="005F24D8"/>
    <w:rsid w:val="005F328B"/>
    <w:rsid w:val="005F33D6"/>
    <w:rsid w:val="005F3507"/>
    <w:rsid w:val="005F384B"/>
    <w:rsid w:val="005F3C32"/>
    <w:rsid w:val="005F4458"/>
    <w:rsid w:val="005F592A"/>
    <w:rsid w:val="005F65D7"/>
    <w:rsid w:val="005F6932"/>
    <w:rsid w:val="005F699D"/>
    <w:rsid w:val="00601096"/>
    <w:rsid w:val="00601328"/>
    <w:rsid w:val="006020E4"/>
    <w:rsid w:val="006020E6"/>
    <w:rsid w:val="00604707"/>
    <w:rsid w:val="006054BD"/>
    <w:rsid w:val="00605A77"/>
    <w:rsid w:val="00605FE4"/>
    <w:rsid w:val="00606DEB"/>
    <w:rsid w:val="00607438"/>
    <w:rsid w:val="006100A1"/>
    <w:rsid w:val="0061067B"/>
    <w:rsid w:val="00610BF6"/>
    <w:rsid w:val="00612B0D"/>
    <w:rsid w:val="006137EA"/>
    <w:rsid w:val="00613AAA"/>
    <w:rsid w:val="00615846"/>
    <w:rsid w:val="00616321"/>
    <w:rsid w:val="006170BF"/>
    <w:rsid w:val="00617308"/>
    <w:rsid w:val="0061760A"/>
    <w:rsid w:val="006203DC"/>
    <w:rsid w:val="0062047E"/>
    <w:rsid w:val="006205BF"/>
    <w:rsid w:val="00620B1B"/>
    <w:rsid w:val="0062197E"/>
    <w:rsid w:val="00621A69"/>
    <w:rsid w:val="00622627"/>
    <w:rsid w:val="00623351"/>
    <w:rsid w:val="006233FC"/>
    <w:rsid w:val="00623C26"/>
    <w:rsid w:val="00624105"/>
    <w:rsid w:val="0062431D"/>
    <w:rsid w:val="0062555C"/>
    <w:rsid w:val="00625867"/>
    <w:rsid w:val="0062618E"/>
    <w:rsid w:val="00626E55"/>
    <w:rsid w:val="0062762B"/>
    <w:rsid w:val="006278A5"/>
    <w:rsid w:val="006301B0"/>
    <w:rsid w:val="006305D2"/>
    <w:rsid w:val="00631898"/>
    <w:rsid w:val="0063335E"/>
    <w:rsid w:val="00635958"/>
    <w:rsid w:val="006368F7"/>
    <w:rsid w:val="00636F08"/>
    <w:rsid w:val="006370E3"/>
    <w:rsid w:val="006402C6"/>
    <w:rsid w:val="0064059C"/>
    <w:rsid w:val="0064190E"/>
    <w:rsid w:val="00641FE7"/>
    <w:rsid w:val="0064460E"/>
    <w:rsid w:val="00645789"/>
    <w:rsid w:val="0064691D"/>
    <w:rsid w:val="00646ACD"/>
    <w:rsid w:val="00646D4A"/>
    <w:rsid w:val="0064795F"/>
    <w:rsid w:val="0065066A"/>
    <w:rsid w:val="00651E6B"/>
    <w:rsid w:val="00652179"/>
    <w:rsid w:val="0065265C"/>
    <w:rsid w:val="00652871"/>
    <w:rsid w:val="00652983"/>
    <w:rsid w:val="00653138"/>
    <w:rsid w:val="00653EF3"/>
    <w:rsid w:val="00655EC6"/>
    <w:rsid w:val="00656C29"/>
    <w:rsid w:val="006571CE"/>
    <w:rsid w:val="00657CC0"/>
    <w:rsid w:val="00660D5E"/>
    <w:rsid w:val="00661AC4"/>
    <w:rsid w:val="006627EA"/>
    <w:rsid w:val="00662BB0"/>
    <w:rsid w:val="0066330C"/>
    <w:rsid w:val="00664361"/>
    <w:rsid w:val="0066468A"/>
    <w:rsid w:val="00664983"/>
    <w:rsid w:val="006652A6"/>
    <w:rsid w:val="00667376"/>
    <w:rsid w:val="00667759"/>
    <w:rsid w:val="0066783D"/>
    <w:rsid w:val="00670B14"/>
    <w:rsid w:val="00670B66"/>
    <w:rsid w:val="00670FAE"/>
    <w:rsid w:val="00671762"/>
    <w:rsid w:val="00671FFC"/>
    <w:rsid w:val="006724CE"/>
    <w:rsid w:val="00672D56"/>
    <w:rsid w:val="00673EB8"/>
    <w:rsid w:val="00674248"/>
    <w:rsid w:val="00674986"/>
    <w:rsid w:val="00674C2B"/>
    <w:rsid w:val="00675086"/>
    <w:rsid w:val="006755CF"/>
    <w:rsid w:val="00676138"/>
    <w:rsid w:val="006768D1"/>
    <w:rsid w:val="00676D09"/>
    <w:rsid w:val="00680D9F"/>
    <w:rsid w:val="00681632"/>
    <w:rsid w:val="00683578"/>
    <w:rsid w:val="0068393F"/>
    <w:rsid w:val="00683E0A"/>
    <w:rsid w:val="00683F73"/>
    <w:rsid w:val="00684147"/>
    <w:rsid w:val="00684587"/>
    <w:rsid w:val="00685392"/>
    <w:rsid w:val="006859F4"/>
    <w:rsid w:val="00685EFA"/>
    <w:rsid w:val="006866B3"/>
    <w:rsid w:val="0068743F"/>
    <w:rsid w:val="00691B18"/>
    <w:rsid w:val="00692EF1"/>
    <w:rsid w:val="00693C39"/>
    <w:rsid w:val="00693D53"/>
    <w:rsid w:val="00693EC1"/>
    <w:rsid w:val="0069474D"/>
    <w:rsid w:val="00695BBB"/>
    <w:rsid w:val="00695DAB"/>
    <w:rsid w:val="00696C1A"/>
    <w:rsid w:val="006A03E8"/>
    <w:rsid w:val="006A0F09"/>
    <w:rsid w:val="006A2C44"/>
    <w:rsid w:val="006A46AC"/>
    <w:rsid w:val="006A504C"/>
    <w:rsid w:val="006A585B"/>
    <w:rsid w:val="006A6180"/>
    <w:rsid w:val="006A68A3"/>
    <w:rsid w:val="006A778C"/>
    <w:rsid w:val="006A7BD9"/>
    <w:rsid w:val="006B0CEE"/>
    <w:rsid w:val="006B13B8"/>
    <w:rsid w:val="006B3703"/>
    <w:rsid w:val="006B3875"/>
    <w:rsid w:val="006B4228"/>
    <w:rsid w:val="006B5D8B"/>
    <w:rsid w:val="006B5F61"/>
    <w:rsid w:val="006B7289"/>
    <w:rsid w:val="006B73E1"/>
    <w:rsid w:val="006B7AE7"/>
    <w:rsid w:val="006B7EB4"/>
    <w:rsid w:val="006C0735"/>
    <w:rsid w:val="006C0C54"/>
    <w:rsid w:val="006C0E53"/>
    <w:rsid w:val="006C16BA"/>
    <w:rsid w:val="006C25CE"/>
    <w:rsid w:val="006C405F"/>
    <w:rsid w:val="006C4176"/>
    <w:rsid w:val="006C4648"/>
    <w:rsid w:val="006C4660"/>
    <w:rsid w:val="006C4B8B"/>
    <w:rsid w:val="006C5EB6"/>
    <w:rsid w:val="006C5EFE"/>
    <w:rsid w:val="006D08AD"/>
    <w:rsid w:val="006D0EC0"/>
    <w:rsid w:val="006D11BD"/>
    <w:rsid w:val="006D1D95"/>
    <w:rsid w:val="006D262B"/>
    <w:rsid w:val="006D2A9B"/>
    <w:rsid w:val="006D2BDC"/>
    <w:rsid w:val="006D4ACB"/>
    <w:rsid w:val="006D5228"/>
    <w:rsid w:val="006D6D37"/>
    <w:rsid w:val="006D7C3B"/>
    <w:rsid w:val="006E0988"/>
    <w:rsid w:val="006E1E4D"/>
    <w:rsid w:val="006E207A"/>
    <w:rsid w:val="006E262A"/>
    <w:rsid w:val="006E36FD"/>
    <w:rsid w:val="006E4230"/>
    <w:rsid w:val="006E595E"/>
    <w:rsid w:val="006E6671"/>
    <w:rsid w:val="006E6D0F"/>
    <w:rsid w:val="006F0502"/>
    <w:rsid w:val="006F2CCC"/>
    <w:rsid w:val="006F32A4"/>
    <w:rsid w:val="006F3D17"/>
    <w:rsid w:val="006F45C1"/>
    <w:rsid w:val="006F4CE9"/>
    <w:rsid w:val="006F4F2D"/>
    <w:rsid w:val="006F65F1"/>
    <w:rsid w:val="006F6DEE"/>
    <w:rsid w:val="006F6E42"/>
    <w:rsid w:val="006F71E5"/>
    <w:rsid w:val="006F7798"/>
    <w:rsid w:val="006F7DCD"/>
    <w:rsid w:val="0070035E"/>
    <w:rsid w:val="0070066D"/>
    <w:rsid w:val="007006B4"/>
    <w:rsid w:val="00701BA2"/>
    <w:rsid w:val="00701D40"/>
    <w:rsid w:val="00703029"/>
    <w:rsid w:val="007041BD"/>
    <w:rsid w:val="007048EA"/>
    <w:rsid w:val="00704978"/>
    <w:rsid w:val="00705089"/>
    <w:rsid w:val="00705600"/>
    <w:rsid w:val="007059FD"/>
    <w:rsid w:val="007068F3"/>
    <w:rsid w:val="00707281"/>
    <w:rsid w:val="00707C87"/>
    <w:rsid w:val="00707F3D"/>
    <w:rsid w:val="007104C0"/>
    <w:rsid w:val="00710DBA"/>
    <w:rsid w:val="00710F2D"/>
    <w:rsid w:val="00711B62"/>
    <w:rsid w:val="0071215A"/>
    <w:rsid w:val="00713D82"/>
    <w:rsid w:val="00715BF7"/>
    <w:rsid w:val="00716D01"/>
    <w:rsid w:val="00716E8A"/>
    <w:rsid w:val="007203E0"/>
    <w:rsid w:val="007208F4"/>
    <w:rsid w:val="00720DE9"/>
    <w:rsid w:val="00720E17"/>
    <w:rsid w:val="00721E22"/>
    <w:rsid w:val="007226CF"/>
    <w:rsid w:val="00724C97"/>
    <w:rsid w:val="00724C9B"/>
    <w:rsid w:val="0072528D"/>
    <w:rsid w:val="00725FA4"/>
    <w:rsid w:val="00726057"/>
    <w:rsid w:val="00726ACD"/>
    <w:rsid w:val="00726D43"/>
    <w:rsid w:val="007271BE"/>
    <w:rsid w:val="007274FC"/>
    <w:rsid w:val="007279D5"/>
    <w:rsid w:val="00730777"/>
    <w:rsid w:val="0073111C"/>
    <w:rsid w:val="00732F72"/>
    <w:rsid w:val="00734448"/>
    <w:rsid w:val="00735AE1"/>
    <w:rsid w:val="00736D2A"/>
    <w:rsid w:val="007371F5"/>
    <w:rsid w:val="007376DC"/>
    <w:rsid w:val="00740D2A"/>
    <w:rsid w:val="00741037"/>
    <w:rsid w:val="00741251"/>
    <w:rsid w:val="00742765"/>
    <w:rsid w:val="00742A93"/>
    <w:rsid w:val="0074350C"/>
    <w:rsid w:val="00743B3D"/>
    <w:rsid w:val="0074446B"/>
    <w:rsid w:val="007462DC"/>
    <w:rsid w:val="0074755D"/>
    <w:rsid w:val="007501BF"/>
    <w:rsid w:val="007508C4"/>
    <w:rsid w:val="00750D1B"/>
    <w:rsid w:val="00751502"/>
    <w:rsid w:val="00751E9A"/>
    <w:rsid w:val="00752364"/>
    <w:rsid w:val="00752550"/>
    <w:rsid w:val="00752624"/>
    <w:rsid w:val="0075293F"/>
    <w:rsid w:val="00753009"/>
    <w:rsid w:val="007536A1"/>
    <w:rsid w:val="007541E5"/>
    <w:rsid w:val="00754B54"/>
    <w:rsid w:val="00755EB2"/>
    <w:rsid w:val="00756D29"/>
    <w:rsid w:val="00756E95"/>
    <w:rsid w:val="00757030"/>
    <w:rsid w:val="007604C4"/>
    <w:rsid w:val="007607B8"/>
    <w:rsid w:val="00761AC4"/>
    <w:rsid w:val="00761E16"/>
    <w:rsid w:val="00762360"/>
    <w:rsid w:val="00762D87"/>
    <w:rsid w:val="00763F32"/>
    <w:rsid w:val="00764167"/>
    <w:rsid w:val="007647C5"/>
    <w:rsid w:val="00766C15"/>
    <w:rsid w:val="00766C1D"/>
    <w:rsid w:val="00766DD5"/>
    <w:rsid w:val="00767BF8"/>
    <w:rsid w:val="007705AB"/>
    <w:rsid w:val="00771062"/>
    <w:rsid w:val="00771A03"/>
    <w:rsid w:val="00772701"/>
    <w:rsid w:val="00772BD8"/>
    <w:rsid w:val="007747B2"/>
    <w:rsid w:val="00775132"/>
    <w:rsid w:val="0077530E"/>
    <w:rsid w:val="00775356"/>
    <w:rsid w:val="0077575E"/>
    <w:rsid w:val="00775B88"/>
    <w:rsid w:val="007761D7"/>
    <w:rsid w:val="00776310"/>
    <w:rsid w:val="00776A34"/>
    <w:rsid w:val="00777201"/>
    <w:rsid w:val="007774B0"/>
    <w:rsid w:val="00777EAF"/>
    <w:rsid w:val="00777F3A"/>
    <w:rsid w:val="00780152"/>
    <w:rsid w:val="00780FEF"/>
    <w:rsid w:val="00781407"/>
    <w:rsid w:val="007818D6"/>
    <w:rsid w:val="00782094"/>
    <w:rsid w:val="00782CCD"/>
    <w:rsid w:val="007837EC"/>
    <w:rsid w:val="0078386C"/>
    <w:rsid w:val="00784B29"/>
    <w:rsid w:val="00784E00"/>
    <w:rsid w:val="0078515D"/>
    <w:rsid w:val="00785454"/>
    <w:rsid w:val="007854FD"/>
    <w:rsid w:val="00787A87"/>
    <w:rsid w:val="00787D02"/>
    <w:rsid w:val="00787F5C"/>
    <w:rsid w:val="00790272"/>
    <w:rsid w:val="00790866"/>
    <w:rsid w:val="0079126C"/>
    <w:rsid w:val="00791370"/>
    <w:rsid w:val="00792330"/>
    <w:rsid w:val="00793376"/>
    <w:rsid w:val="00793CA0"/>
    <w:rsid w:val="0079437F"/>
    <w:rsid w:val="00795E8B"/>
    <w:rsid w:val="007966AC"/>
    <w:rsid w:val="007975CF"/>
    <w:rsid w:val="007A1A6D"/>
    <w:rsid w:val="007A2D23"/>
    <w:rsid w:val="007A3A28"/>
    <w:rsid w:val="007A49DF"/>
    <w:rsid w:val="007A52D5"/>
    <w:rsid w:val="007A57F8"/>
    <w:rsid w:val="007A682F"/>
    <w:rsid w:val="007A6B9B"/>
    <w:rsid w:val="007A7DD4"/>
    <w:rsid w:val="007B0236"/>
    <w:rsid w:val="007B0926"/>
    <w:rsid w:val="007B0B6C"/>
    <w:rsid w:val="007B0D21"/>
    <w:rsid w:val="007B1454"/>
    <w:rsid w:val="007B1FBD"/>
    <w:rsid w:val="007B2C13"/>
    <w:rsid w:val="007B2F93"/>
    <w:rsid w:val="007B35BA"/>
    <w:rsid w:val="007B39BB"/>
    <w:rsid w:val="007B3FA1"/>
    <w:rsid w:val="007B4FB4"/>
    <w:rsid w:val="007B52F7"/>
    <w:rsid w:val="007B53A7"/>
    <w:rsid w:val="007B573D"/>
    <w:rsid w:val="007B57EA"/>
    <w:rsid w:val="007B6440"/>
    <w:rsid w:val="007B7F42"/>
    <w:rsid w:val="007C0B7D"/>
    <w:rsid w:val="007C1D41"/>
    <w:rsid w:val="007C3949"/>
    <w:rsid w:val="007C3A6D"/>
    <w:rsid w:val="007C443B"/>
    <w:rsid w:val="007C4E4E"/>
    <w:rsid w:val="007C5882"/>
    <w:rsid w:val="007C719C"/>
    <w:rsid w:val="007C72EA"/>
    <w:rsid w:val="007C7642"/>
    <w:rsid w:val="007D0047"/>
    <w:rsid w:val="007D0238"/>
    <w:rsid w:val="007D2570"/>
    <w:rsid w:val="007D2699"/>
    <w:rsid w:val="007D34D7"/>
    <w:rsid w:val="007D370A"/>
    <w:rsid w:val="007D3A4B"/>
    <w:rsid w:val="007D3BE5"/>
    <w:rsid w:val="007D6EDD"/>
    <w:rsid w:val="007D75E7"/>
    <w:rsid w:val="007D78BF"/>
    <w:rsid w:val="007E01A0"/>
    <w:rsid w:val="007E0874"/>
    <w:rsid w:val="007E106C"/>
    <w:rsid w:val="007E1B19"/>
    <w:rsid w:val="007E1CDA"/>
    <w:rsid w:val="007E33DE"/>
    <w:rsid w:val="007E4BED"/>
    <w:rsid w:val="007E4DE2"/>
    <w:rsid w:val="007E53A8"/>
    <w:rsid w:val="007E56C9"/>
    <w:rsid w:val="007E5B5A"/>
    <w:rsid w:val="007E61C0"/>
    <w:rsid w:val="007E6498"/>
    <w:rsid w:val="007E6B3A"/>
    <w:rsid w:val="007E7337"/>
    <w:rsid w:val="007E7C72"/>
    <w:rsid w:val="007E7FA1"/>
    <w:rsid w:val="007F05F9"/>
    <w:rsid w:val="007F0672"/>
    <w:rsid w:val="007F0F67"/>
    <w:rsid w:val="007F1268"/>
    <w:rsid w:val="007F132C"/>
    <w:rsid w:val="007F1FC6"/>
    <w:rsid w:val="007F3AEA"/>
    <w:rsid w:val="007F4A82"/>
    <w:rsid w:val="007F4AB8"/>
    <w:rsid w:val="007F51D4"/>
    <w:rsid w:val="007F6364"/>
    <w:rsid w:val="007F6988"/>
    <w:rsid w:val="007F6C38"/>
    <w:rsid w:val="007F7825"/>
    <w:rsid w:val="00801375"/>
    <w:rsid w:val="00801597"/>
    <w:rsid w:val="008018AE"/>
    <w:rsid w:val="00801C29"/>
    <w:rsid w:val="00802699"/>
    <w:rsid w:val="008026CF"/>
    <w:rsid w:val="00805BD6"/>
    <w:rsid w:val="00806768"/>
    <w:rsid w:val="00807D28"/>
    <w:rsid w:val="00810B3A"/>
    <w:rsid w:val="008114F4"/>
    <w:rsid w:val="00811A8F"/>
    <w:rsid w:val="00811CEC"/>
    <w:rsid w:val="0081265F"/>
    <w:rsid w:val="00813A58"/>
    <w:rsid w:val="00813A70"/>
    <w:rsid w:val="00814BAA"/>
    <w:rsid w:val="00815033"/>
    <w:rsid w:val="00815912"/>
    <w:rsid w:val="00815CED"/>
    <w:rsid w:val="00816A64"/>
    <w:rsid w:val="00816C68"/>
    <w:rsid w:val="0081750C"/>
    <w:rsid w:val="00817CCD"/>
    <w:rsid w:val="00820530"/>
    <w:rsid w:val="0082054B"/>
    <w:rsid w:val="00820BC3"/>
    <w:rsid w:val="0082417B"/>
    <w:rsid w:val="0082487A"/>
    <w:rsid w:val="00824A71"/>
    <w:rsid w:val="00825C89"/>
    <w:rsid w:val="00825F99"/>
    <w:rsid w:val="00826298"/>
    <w:rsid w:val="0082674E"/>
    <w:rsid w:val="00826E77"/>
    <w:rsid w:val="0082745A"/>
    <w:rsid w:val="00830459"/>
    <w:rsid w:val="00830460"/>
    <w:rsid w:val="00830AE4"/>
    <w:rsid w:val="00832525"/>
    <w:rsid w:val="008332BA"/>
    <w:rsid w:val="008332DB"/>
    <w:rsid w:val="00833706"/>
    <w:rsid w:val="0083447B"/>
    <w:rsid w:val="0083493E"/>
    <w:rsid w:val="00834C67"/>
    <w:rsid w:val="00834E5C"/>
    <w:rsid w:val="00836346"/>
    <w:rsid w:val="00836A9D"/>
    <w:rsid w:val="0083799B"/>
    <w:rsid w:val="00841278"/>
    <w:rsid w:val="00841666"/>
    <w:rsid w:val="0084196B"/>
    <w:rsid w:val="008426CA"/>
    <w:rsid w:val="00843A91"/>
    <w:rsid w:val="00843FBD"/>
    <w:rsid w:val="008465D8"/>
    <w:rsid w:val="00846834"/>
    <w:rsid w:val="00846E62"/>
    <w:rsid w:val="00850E6F"/>
    <w:rsid w:val="00851626"/>
    <w:rsid w:val="00851E40"/>
    <w:rsid w:val="00852846"/>
    <w:rsid w:val="00852F8D"/>
    <w:rsid w:val="0085308C"/>
    <w:rsid w:val="008542ED"/>
    <w:rsid w:val="00854D36"/>
    <w:rsid w:val="008557E3"/>
    <w:rsid w:val="008568BD"/>
    <w:rsid w:val="008569AC"/>
    <w:rsid w:val="00856E20"/>
    <w:rsid w:val="00856FA8"/>
    <w:rsid w:val="00857C9A"/>
    <w:rsid w:val="00857E6F"/>
    <w:rsid w:val="008608A8"/>
    <w:rsid w:val="0086098A"/>
    <w:rsid w:val="00860B66"/>
    <w:rsid w:val="00860D0F"/>
    <w:rsid w:val="00861B81"/>
    <w:rsid w:val="00861C65"/>
    <w:rsid w:val="008642F1"/>
    <w:rsid w:val="008646AB"/>
    <w:rsid w:val="00864E67"/>
    <w:rsid w:val="008670FE"/>
    <w:rsid w:val="00870E19"/>
    <w:rsid w:val="008724E9"/>
    <w:rsid w:val="00873F10"/>
    <w:rsid w:val="00874090"/>
    <w:rsid w:val="00874CD4"/>
    <w:rsid w:val="00876139"/>
    <w:rsid w:val="0088047D"/>
    <w:rsid w:val="00880A28"/>
    <w:rsid w:val="00880D53"/>
    <w:rsid w:val="0088168A"/>
    <w:rsid w:val="00881757"/>
    <w:rsid w:val="00881DA0"/>
    <w:rsid w:val="00883117"/>
    <w:rsid w:val="00883DC1"/>
    <w:rsid w:val="008840D4"/>
    <w:rsid w:val="0088477E"/>
    <w:rsid w:val="0088513B"/>
    <w:rsid w:val="00885AC2"/>
    <w:rsid w:val="00885C6E"/>
    <w:rsid w:val="00886870"/>
    <w:rsid w:val="00886BC6"/>
    <w:rsid w:val="00887718"/>
    <w:rsid w:val="0088785B"/>
    <w:rsid w:val="0089029E"/>
    <w:rsid w:val="00891C08"/>
    <w:rsid w:val="008926F8"/>
    <w:rsid w:val="00894333"/>
    <w:rsid w:val="00894E87"/>
    <w:rsid w:val="00897F5B"/>
    <w:rsid w:val="008A0F53"/>
    <w:rsid w:val="008A1728"/>
    <w:rsid w:val="008A2011"/>
    <w:rsid w:val="008A2970"/>
    <w:rsid w:val="008A341B"/>
    <w:rsid w:val="008A37E6"/>
    <w:rsid w:val="008A3E47"/>
    <w:rsid w:val="008A43E3"/>
    <w:rsid w:val="008A5D05"/>
    <w:rsid w:val="008A6937"/>
    <w:rsid w:val="008A6FD9"/>
    <w:rsid w:val="008A7F12"/>
    <w:rsid w:val="008B02FE"/>
    <w:rsid w:val="008B05EF"/>
    <w:rsid w:val="008B7AD7"/>
    <w:rsid w:val="008B7B58"/>
    <w:rsid w:val="008B7DA4"/>
    <w:rsid w:val="008B7FF9"/>
    <w:rsid w:val="008C005B"/>
    <w:rsid w:val="008C03C8"/>
    <w:rsid w:val="008C0F5B"/>
    <w:rsid w:val="008C29F2"/>
    <w:rsid w:val="008C2F0D"/>
    <w:rsid w:val="008C30E0"/>
    <w:rsid w:val="008C3345"/>
    <w:rsid w:val="008C3471"/>
    <w:rsid w:val="008C4130"/>
    <w:rsid w:val="008C5771"/>
    <w:rsid w:val="008C58C7"/>
    <w:rsid w:val="008C5ADE"/>
    <w:rsid w:val="008C601A"/>
    <w:rsid w:val="008C67E6"/>
    <w:rsid w:val="008C743B"/>
    <w:rsid w:val="008C7CA3"/>
    <w:rsid w:val="008D2EBE"/>
    <w:rsid w:val="008D419E"/>
    <w:rsid w:val="008D4593"/>
    <w:rsid w:val="008D469B"/>
    <w:rsid w:val="008D4877"/>
    <w:rsid w:val="008D4BF5"/>
    <w:rsid w:val="008D67C9"/>
    <w:rsid w:val="008D6C69"/>
    <w:rsid w:val="008D71A7"/>
    <w:rsid w:val="008D723C"/>
    <w:rsid w:val="008E0396"/>
    <w:rsid w:val="008E0BEA"/>
    <w:rsid w:val="008E0EF1"/>
    <w:rsid w:val="008E13DD"/>
    <w:rsid w:val="008E1F55"/>
    <w:rsid w:val="008E357B"/>
    <w:rsid w:val="008E38F2"/>
    <w:rsid w:val="008E433E"/>
    <w:rsid w:val="008E43F8"/>
    <w:rsid w:val="008E4A8E"/>
    <w:rsid w:val="008E5A0D"/>
    <w:rsid w:val="008E63BB"/>
    <w:rsid w:val="008E7594"/>
    <w:rsid w:val="008E7811"/>
    <w:rsid w:val="008F1086"/>
    <w:rsid w:val="008F11F5"/>
    <w:rsid w:val="008F19AE"/>
    <w:rsid w:val="008F19C6"/>
    <w:rsid w:val="008F1FC4"/>
    <w:rsid w:val="008F2D53"/>
    <w:rsid w:val="008F34C6"/>
    <w:rsid w:val="008F3C6F"/>
    <w:rsid w:val="008F433D"/>
    <w:rsid w:val="008F57CC"/>
    <w:rsid w:val="008F599D"/>
    <w:rsid w:val="008F5DD6"/>
    <w:rsid w:val="008F5E79"/>
    <w:rsid w:val="008F680E"/>
    <w:rsid w:val="008F6A1A"/>
    <w:rsid w:val="008F6D17"/>
    <w:rsid w:val="008F7DD0"/>
    <w:rsid w:val="00901592"/>
    <w:rsid w:val="00901880"/>
    <w:rsid w:val="00901AFD"/>
    <w:rsid w:val="00901C30"/>
    <w:rsid w:val="00902EE0"/>
    <w:rsid w:val="0090306E"/>
    <w:rsid w:val="009068B9"/>
    <w:rsid w:val="0090712D"/>
    <w:rsid w:val="00912250"/>
    <w:rsid w:val="009134C9"/>
    <w:rsid w:val="0091398F"/>
    <w:rsid w:val="009156A7"/>
    <w:rsid w:val="00915835"/>
    <w:rsid w:val="00916035"/>
    <w:rsid w:val="0091713C"/>
    <w:rsid w:val="00917862"/>
    <w:rsid w:val="00917944"/>
    <w:rsid w:val="00920163"/>
    <w:rsid w:val="00922F67"/>
    <w:rsid w:val="009233BA"/>
    <w:rsid w:val="009240EB"/>
    <w:rsid w:val="0092410B"/>
    <w:rsid w:val="00924ECE"/>
    <w:rsid w:val="009256AA"/>
    <w:rsid w:val="009264C2"/>
    <w:rsid w:val="00926571"/>
    <w:rsid w:val="00926B43"/>
    <w:rsid w:val="0092740D"/>
    <w:rsid w:val="00927A4A"/>
    <w:rsid w:val="00927C25"/>
    <w:rsid w:val="00930CCD"/>
    <w:rsid w:val="0093137F"/>
    <w:rsid w:val="009317D2"/>
    <w:rsid w:val="009318EA"/>
    <w:rsid w:val="00931A0C"/>
    <w:rsid w:val="009328CE"/>
    <w:rsid w:val="00933366"/>
    <w:rsid w:val="0093372F"/>
    <w:rsid w:val="00933AA0"/>
    <w:rsid w:val="00933C78"/>
    <w:rsid w:val="009348D1"/>
    <w:rsid w:val="00935169"/>
    <w:rsid w:val="00935A5C"/>
    <w:rsid w:val="00936091"/>
    <w:rsid w:val="00936093"/>
    <w:rsid w:val="00937320"/>
    <w:rsid w:val="00937972"/>
    <w:rsid w:val="0094019A"/>
    <w:rsid w:val="009406A4"/>
    <w:rsid w:val="009413BD"/>
    <w:rsid w:val="00941F4D"/>
    <w:rsid w:val="00942AB4"/>
    <w:rsid w:val="00943190"/>
    <w:rsid w:val="0094539B"/>
    <w:rsid w:val="00945F6E"/>
    <w:rsid w:val="00946414"/>
    <w:rsid w:val="009464AF"/>
    <w:rsid w:val="00947405"/>
    <w:rsid w:val="0095098C"/>
    <w:rsid w:val="00950F5C"/>
    <w:rsid w:val="00951A4F"/>
    <w:rsid w:val="00951C74"/>
    <w:rsid w:val="00951F3C"/>
    <w:rsid w:val="009531D9"/>
    <w:rsid w:val="00953991"/>
    <w:rsid w:val="009551E8"/>
    <w:rsid w:val="00956A94"/>
    <w:rsid w:val="00956B9B"/>
    <w:rsid w:val="0095790B"/>
    <w:rsid w:val="0096088A"/>
    <w:rsid w:val="00960A52"/>
    <w:rsid w:val="00960FCB"/>
    <w:rsid w:val="0096151F"/>
    <w:rsid w:val="00961B44"/>
    <w:rsid w:val="009623FC"/>
    <w:rsid w:val="0096243C"/>
    <w:rsid w:val="00963AC0"/>
    <w:rsid w:val="00963C58"/>
    <w:rsid w:val="00963CE4"/>
    <w:rsid w:val="00964D7D"/>
    <w:rsid w:val="009650E7"/>
    <w:rsid w:val="00965FBF"/>
    <w:rsid w:val="0096649A"/>
    <w:rsid w:val="009676FD"/>
    <w:rsid w:val="009677AF"/>
    <w:rsid w:val="0097010A"/>
    <w:rsid w:val="00970C1A"/>
    <w:rsid w:val="00970C34"/>
    <w:rsid w:val="0097168C"/>
    <w:rsid w:val="00972C13"/>
    <w:rsid w:val="00972D51"/>
    <w:rsid w:val="00973243"/>
    <w:rsid w:val="00973F57"/>
    <w:rsid w:val="009743BE"/>
    <w:rsid w:val="00976389"/>
    <w:rsid w:val="00976CEF"/>
    <w:rsid w:val="0098030A"/>
    <w:rsid w:val="00980843"/>
    <w:rsid w:val="00980949"/>
    <w:rsid w:val="00980B05"/>
    <w:rsid w:val="00981666"/>
    <w:rsid w:val="00981749"/>
    <w:rsid w:val="00983A47"/>
    <w:rsid w:val="009846C6"/>
    <w:rsid w:val="00984AE5"/>
    <w:rsid w:val="00984B05"/>
    <w:rsid w:val="00984FDC"/>
    <w:rsid w:val="009850F3"/>
    <w:rsid w:val="0098637B"/>
    <w:rsid w:val="00986516"/>
    <w:rsid w:val="0098663B"/>
    <w:rsid w:val="00991B10"/>
    <w:rsid w:val="00992348"/>
    <w:rsid w:val="00992433"/>
    <w:rsid w:val="00992EC4"/>
    <w:rsid w:val="00993230"/>
    <w:rsid w:val="009932C4"/>
    <w:rsid w:val="009934D3"/>
    <w:rsid w:val="00993558"/>
    <w:rsid w:val="00993F96"/>
    <w:rsid w:val="00994574"/>
    <w:rsid w:val="0099510B"/>
    <w:rsid w:val="009960BD"/>
    <w:rsid w:val="009969AC"/>
    <w:rsid w:val="00996AB2"/>
    <w:rsid w:val="00996DB7"/>
    <w:rsid w:val="009A00A4"/>
    <w:rsid w:val="009A0A5C"/>
    <w:rsid w:val="009A1206"/>
    <w:rsid w:val="009A1284"/>
    <w:rsid w:val="009A2795"/>
    <w:rsid w:val="009A30F8"/>
    <w:rsid w:val="009A3301"/>
    <w:rsid w:val="009A3304"/>
    <w:rsid w:val="009A3482"/>
    <w:rsid w:val="009A4067"/>
    <w:rsid w:val="009A49C3"/>
    <w:rsid w:val="009A4B50"/>
    <w:rsid w:val="009A4C5C"/>
    <w:rsid w:val="009A6576"/>
    <w:rsid w:val="009A65BD"/>
    <w:rsid w:val="009A697C"/>
    <w:rsid w:val="009A6F0C"/>
    <w:rsid w:val="009A6FC1"/>
    <w:rsid w:val="009A7AD0"/>
    <w:rsid w:val="009A7B33"/>
    <w:rsid w:val="009A7C2D"/>
    <w:rsid w:val="009B05AC"/>
    <w:rsid w:val="009B07BD"/>
    <w:rsid w:val="009B2395"/>
    <w:rsid w:val="009B4C05"/>
    <w:rsid w:val="009B557C"/>
    <w:rsid w:val="009B696D"/>
    <w:rsid w:val="009C0ECF"/>
    <w:rsid w:val="009C192D"/>
    <w:rsid w:val="009C41DD"/>
    <w:rsid w:val="009C46DF"/>
    <w:rsid w:val="009C5434"/>
    <w:rsid w:val="009C69D2"/>
    <w:rsid w:val="009D1394"/>
    <w:rsid w:val="009D19B1"/>
    <w:rsid w:val="009D1BCE"/>
    <w:rsid w:val="009D2122"/>
    <w:rsid w:val="009D2D0B"/>
    <w:rsid w:val="009D3004"/>
    <w:rsid w:val="009D33E4"/>
    <w:rsid w:val="009D35B9"/>
    <w:rsid w:val="009D36F1"/>
    <w:rsid w:val="009D38F2"/>
    <w:rsid w:val="009D3A69"/>
    <w:rsid w:val="009D45C8"/>
    <w:rsid w:val="009D5304"/>
    <w:rsid w:val="009D58BC"/>
    <w:rsid w:val="009D5C0F"/>
    <w:rsid w:val="009D670C"/>
    <w:rsid w:val="009E17F9"/>
    <w:rsid w:val="009E209C"/>
    <w:rsid w:val="009E34FB"/>
    <w:rsid w:val="009E3B5D"/>
    <w:rsid w:val="009E46AA"/>
    <w:rsid w:val="009E49A9"/>
    <w:rsid w:val="009E51C8"/>
    <w:rsid w:val="009E63F9"/>
    <w:rsid w:val="009E6C26"/>
    <w:rsid w:val="009E6D38"/>
    <w:rsid w:val="009E6F9B"/>
    <w:rsid w:val="009E71C2"/>
    <w:rsid w:val="009E74D4"/>
    <w:rsid w:val="009E7730"/>
    <w:rsid w:val="009E7A1A"/>
    <w:rsid w:val="009F0868"/>
    <w:rsid w:val="009F157A"/>
    <w:rsid w:val="009F17A1"/>
    <w:rsid w:val="009F1E19"/>
    <w:rsid w:val="009F2037"/>
    <w:rsid w:val="009F2457"/>
    <w:rsid w:val="009F249C"/>
    <w:rsid w:val="009F2562"/>
    <w:rsid w:val="009F29C9"/>
    <w:rsid w:val="009F2ECA"/>
    <w:rsid w:val="009F36D0"/>
    <w:rsid w:val="009F36D6"/>
    <w:rsid w:val="009F388C"/>
    <w:rsid w:val="009F431C"/>
    <w:rsid w:val="009F4BA3"/>
    <w:rsid w:val="009F5A8B"/>
    <w:rsid w:val="009F6A0A"/>
    <w:rsid w:val="009F7522"/>
    <w:rsid w:val="009F7AA1"/>
    <w:rsid w:val="00A001B5"/>
    <w:rsid w:val="00A0094E"/>
    <w:rsid w:val="00A014FF"/>
    <w:rsid w:val="00A02B12"/>
    <w:rsid w:val="00A02CA9"/>
    <w:rsid w:val="00A0459A"/>
    <w:rsid w:val="00A04AB8"/>
    <w:rsid w:val="00A04B9A"/>
    <w:rsid w:val="00A0572F"/>
    <w:rsid w:val="00A0617F"/>
    <w:rsid w:val="00A0706A"/>
    <w:rsid w:val="00A1042A"/>
    <w:rsid w:val="00A1051E"/>
    <w:rsid w:val="00A10AD2"/>
    <w:rsid w:val="00A10E36"/>
    <w:rsid w:val="00A1238E"/>
    <w:rsid w:val="00A12A24"/>
    <w:rsid w:val="00A13E59"/>
    <w:rsid w:val="00A14591"/>
    <w:rsid w:val="00A15EC1"/>
    <w:rsid w:val="00A20A64"/>
    <w:rsid w:val="00A218C4"/>
    <w:rsid w:val="00A220C9"/>
    <w:rsid w:val="00A223F0"/>
    <w:rsid w:val="00A2271B"/>
    <w:rsid w:val="00A22D94"/>
    <w:rsid w:val="00A2315A"/>
    <w:rsid w:val="00A23EFF"/>
    <w:rsid w:val="00A23F3D"/>
    <w:rsid w:val="00A242F6"/>
    <w:rsid w:val="00A24553"/>
    <w:rsid w:val="00A25D54"/>
    <w:rsid w:val="00A273CD"/>
    <w:rsid w:val="00A276C3"/>
    <w:rsid w:val="00A300DE"/>
    <w:rsid w:val="00A303CF"/>
    <w:rsid w:val="00A30CD5"/>
    <w:rsid w:val="00A3160C"/>
    <w:rsid w:val="00A329FE"/>
    <w:rsid w:val="00A32DA4"/>
    <w:rsid w:val="00A32F04"/>
    <w:rsid w:val="00A33821"/>
    <w:rsid w:val="00A342AD"/>
    <w:rsid w:val="00A3499C"/>
    <w:rsid w:val="00A34AD7"/>
    <w:rsid w:val="00A34F7C"/>
    <w:rsid w:val="00A34FB2"/>
    <w:rsid w:val="00A3637F"/>
    <w:rsid w:val="00A369D8"/>
    <w:rsid w:val="00A4190E"/>
    <w:rsid w:val="00A41CE2"/>
    <w:rsid w:val="00A42452"/>
    <w:rsid w:val="00A42838"/>
    <w:rsid w:val="00A43B59"/>
    <w:rsid w:val="00A46C13"/>
    <w:rsid w:val="00A4745F"/>
    <w:rsid w:val="00A4776C"/>
    <w:rsid w:val="00A50331"/>
    <w:rsid w:val="00A51314"/>
    <w:rsid w:val="00A5181C"/>
    <w:rsid w:val="00A52738"/>
    <w:rsid w:val="00A52EB3"/>
    <w:rsid w:val="00A52F6E"/>
    <w:rsid w:val="00A543F9"/>
    <w:rsid w:val="00A551A2"/>
    <w:rsid w:val="00A555BC"/>
    <w:rsid w:val="00A55C67"/>
    <w:rsid w:val="00A568AC"/>
    <w:rsid w:val="00A56C25"/>
    <w:rsid w:val="00A573EC"/>
    <w:rsid w:val="00A57551"/>
    <w:rsid w:val="00A5761D"/>
    <w:rsid w:val="00A6078C"/>
    <w:rsid w:val="00A62678"/>
    <w:rsid w:val="00A62B7C"/>
    <w:rsid w:val="00A630F8"/>
    <w:rsid w:val="00A66750"/>
    <w:rsid w:val="00A66A71"/>
    <w:rsid w:val="00A66D14"/>
    <w:rsid w:val="00A70855"/>
    <w:rsid w:val="00A708DF"/>
    <w:rsid w:val="00A70C88"/>
    <w:rsid w:val="00A71754"/>
    <w:rsid w:val="00A72EC6"/>
    <w:rsid w:val="00A7323C"/>
    <w:rsid w:val="00A73C29"/>
    <w:rsid w:val="00A75470"/>
    <w:rsid w:val="00A761AD"/>
    <w:rsid w:val="00A77DD3"/>
    <w:rsid w:val="00A803DB"/>
    <w:rsid w:val="00A80669"/>
    <w:rsid w:val="00A81072"/>
    <w:rsid w:val="00A81A81"/>
    <w:rsid w:val="00A81DDA"/>
    <w:rsid w:val="00A825D4"/>
    <w:rsid w:val="00A827A9"/>
    <w:rsid w:val="00A82811"/>
    <w:rsid w:val="00A85AD7"/>
    <w:rsid w:val="00A8641A"/>
    <w:rsid w:val="00A86684"/>
    <w:rsid w:val="00A86FD2"/>
    <w:rsid w:val="00A905B7"/>
    <w:rsid w:val="00A90DAB"/>
    <w:rsid w:val="00A90E3A"/>
    <w:rsid w:val="00A90F9F"/>
    <w:rsid w:val="00A93068"/>
    <w:rsid w:val="00A93503"/>
    <w:rsid w:val="00A93E48"/>
    <w:rsid w:val="00A9505B"/>
    <w:rsid w:val="00A960BD"/>
    <w:rsid w:val="00A961F3"/>
    <w:rsid w:val="00AA0D74"/>
    <w:rsid w:val="00AA0EA0"/>
    <w:rsid w:val="00AA1159"/>
    <w:rsid w:val="00AA16E5"/>
    <w:rsid w:val="00AA26C6"/>
    <w:rsid w:val="00AA2DE6"/>
    <w:rsid w:val="00AA309B"/>
    <w:rsid w:val="00AA4200"/>
    <w:rsid w:val="00AA43FA"/>
    <w:rsid w:val="00AA4859"/>
    <w:rsid w:val="00AA55A3"/>
    <w:rsid w:val="00AA605B"/>
    <w:rsid w:val="00AA6298"/>
    <w:rsid w:val="00AA6751"/>
    <w:rsid w:val="00AA69C8"/>
    <w:rsid w:val="00AB0C85"/>
    <w:rsid w:val="00AB1538"/>
    <w:rsid w:val="00AB20ED"/>
    <w:rsid w:val="00AB2A04"/>
    <w:rsid w:val="00AB2C79"/>
    <w:rsid w:val="00AB3902"/>
    <w:rsid w:val="00AB4792"/>
    <w:rsid w:val="00AB5A5C"/>
    <w:rsid w:val="00AB5D3A"/>
    <w:rsid w:val="00AB61D7"/>
    <w:rsid w:val="00AB65DB"/>
    <w:rsid w:val="00AB6AC7"/>
    <w:rsid w:val="00AB6ADC"/>
    <w:rsid w:val="00AB6B14"/>
    <w:rsid w:val="00AB6FF8"/>
    <w:rsid w:val="00AB7EE7"/>
    <w:rsid w:val="00AC0638"/>
    <w:rsid w:val="00AC2292"/>
    <w:rsid w:val="00AC29F7"/>
    <w:rsid w:val="00AC3211"/>
    <w:rsid w:val="00AC3E98"/>
    <w:rsid w:val="00AC495C"/>
    <w:rsid w:val="00AC4F99"/>
    <w:rsid w:val="00AC66F2"/>
    <w:rsid w:val="00AC6AC4"/>
    <w:rsid w:val="00AC6EA4"/>
    <w:rsid w:val="00AD0330"/>
    <w:rsid w:val="00AD03B7"/>
    <w:rsid w:val="00AD1A0C"/>
    <w:rsid w:val="00AD3482"/>
    <w:rsid w:val="00AD6EBE"/>
    <w:rsid w:val="00AE01ED"/>
    <w:rsid w:val="00AE0253"/>
    <w:rsid w:val="00AE1E3D"/>
    <w:rsid w:val="00AE1F52"/>
    <w:rsid w:val="00AE2F90"/>
    <w:rsid w:val="00AE4BCF"/>
    <w:rsid w:val="00AE7879"/>
    <w:rsid w:val="00AE7884"/>
    <w:rsid w:val="00AF0E31"/>
    <w:rsid w:val="00AF1744"/>
    <w:rsid w:val="00AF2046"/>
    <w:rsid w:val="00AF2546"/>
    <w:rsid w:val="00AF2FD7"/>
    <w:rsid w:val="00AF33BC"/>
    <w:rsid w:val="00AF53AE"/>
    <w:rsid w:val="00AF5FAD"/>
    <w:rsid w:val="00AF7795"/>
    <w:rsid w:val="00B000C3"/>
    <w:rsid w:val="00B01814"/>
    <w:rsid w:val="00B02E0B"/>
    <w:rsid w:val="00B043A9"/>
    <w:rsid w:val="00B04945"/>
    <w:rsid w:val="00B05177"/>
    <w:rsid w:val="00B0528F"/>
    <w:rsid w:val="00B06310"/>
    <w:rsid w:val="00B06BAE"/>
    <w:rsid w:val="00B07B0D"/>
    <w:rsid w:val="00B10489"/>
    <w:rsid w:val="00B10650"/>
    <w:rsid w:val="00B109DB"/>
    <w:rsid w:val="00B119D3"/>
    <w:rsid w:val="00B11C95"/>
    <w:rsid w:val="00B1304C"/>
    <w:rsid w:val="00B13A5E"/>
    <w:rsid w:val="00B14550"/>
    <w:rsid w:val="00B15738"/>
    <w:rsid w:val="00B1617C"/>
    <w:rsid w:val="00B1735C"/>
    <w:rsid w:val="00B17871"/>
    <w:rsid w:val="00B1794F"/>
    <w:rsid w:val="00B21FD3"/>
    <w:rsid w:val="00B22381"/>
    <w:rsid w:val="00B22517"/>
    <w:rsid w:val="00B2301A"/>
    <w:rsid w:val="00B231E2"/>
    <w:rsid w:val="00B2499D"/>
    <w:rsid w:val="00B252AA"/>
    <w:rsid w:val="00B258BD"/>
    <w:rsid w:val="00B26552"/>
    <w:rsid w:val="00B30286"/>
    <w:rsid w:val="00B30F5C"/>
    <w:rsid w:val="00B312B8"/>
    <w:rsid w:val="00B318CD"/>
    <w:rsid w:val="00B31BB2"/>
    <w:rsid w:val="00B32C53"/>
    <w:rsid w:val="00B32F6A"/>
    <w:rsid w:val="00B34A09"/>
    <w:rsid w:val="00B35826"/>
    <w:rsid w:val="00B35866"/>
    <w:rsid w:val="00B3669E"/>
    <w:rsid w:val="00B37CF2"/>
    <w:rsid w:val="00B41A6D"/>
    <w:rsid w:val="00B42922"/>
    <w:rsid w:val="00B42CE7"/>
    <w:rsid w:val="00B434EE"/>
    <w:rsid w:val="00B43CD3"/>
    <w:rsid w:val="00B44AEF"/>
    <w:rsid w:val="00B44DCE"/>
    <w:rsid w:val="00B45E20"/>
    <w:rsid w:val="00B462B0"/>
    <w:rsid w:val="00B47928"/>
    <w:rsid w:val="00B506B6"/>
    <w:rsid w:val="00B51D9A"/>
    <w:rsid w:val="00B52F4B"/>
    <w:rsid w:val="00B5363C"/>
    <w:rsid w:val="00B53712"/>
    <w:rsid w:val="00B53A23"/>
    <w:rsid w:val="00B56966"/>
    <w:rsid w:val="00B56DF6"/>
    <w:rsid w:val="00B56F07"/>
    <w:rsid w:val="00B57494"/>
    <w:rsid w:val="00B578A8"/>
    <w:rsid w:val="00B57D21"/>
    <w:rsid w:val="00B61090"/>
    <w:rsid w:val="00B61F12"/>
    <w:rsid w:val="00B623BB"/>
    <w:rsid w:val="00B62738"/>
    <w:rsid w:val="00B629D7"/>
    <w:rsid w:val="00B62B5B"/>
    <w:rsid w:val="00B631D4"/>
    <w:rsid w:val="00B6343D"/>
    <w:rsid w:val="00B640DD"/>
    <w:rsid w:val="00B64F89"/>
    <w:rsid w:val="00B6605F"/>
    <w:rsid w:val="00B66306"/>
    <w:rsid w:val="00B664AD"/>
    <w:rsid w:val="00B66B30"/>
    <w:rsid w:val="00B67123"/>
    <w:rsid w:val="00B67B2D"/>
    <w:rsid w:val="00B70045"/>
    <w:rsid w:val="00B71F39"/>
    <w:rsid w:val="00B726B1"/>
    <w:rsid w:val="00B737A5"/>
    <w:rsid w:val="00B7410E"/>
    <w:rsid w:val="00B744DA"/>
    <w:rsid w:val="00B74A25"/>
    <w:rsid w:val="00B74CF4"/>
    <w:rsid w:val="00B751D0"/>
    <w:rsid w:val="00B7567A"/>
    <w:rsid w:val="00B75755"/>
    <w:rsid w:val="00B75AD0"/>
    <w:rsid w:val="00B76863"/>
    <w:rsid w:val="00B811ED"/>
    <w:rsid w:val="00B8248F"/>
    <w:rsid w:val="00B8270F"/>
    <w:rsid w:val="00B82A8E"/>
    <w:rsid w:val="00B84E9D"/>
    <w:rsid w:val="00B85A19"/>
    <w:rsid w:val="00B85AE0"/>
    <w:rsid w:val="00B862D0"/>
    <w:rsid w:val="00B8632B"/>
    <w:rsid w:val="00B86612"/>
    <w:rsid w:val="00B86C64"/>
    <w:rsid w:val="00B873F9"/>
    <w:rsid w:val="00B8755D"/>
    <w:rsid w:val="00B901C1"/>
    <w:rsid w:val="00B9036B"/>
    <w:rsid w:val="00B92555"/>
    <w:rsid w:val="00B92E91"/>
    <w:rsid w:val="00B947AD"/>
    <w:rsid w:val="00B94D11"/>
    <w:rsid w:val="00B94F46"/>
    <w:rsid w:val="00B95506"/>
    <w:rsid w:val="00B957FB"/>
    <w:rsid w:val="00B977C7"/>
    <w:rsid w:val="00B97DA9"/>
    <w:rsid w:val="00BA00AB"/>
    <w:rsid w:val="00BA03F6"/>
    <w:rsid w:val="00BA0F7E"/>
    <w:rsid w:val="00BA1BA2"/>
    <w:rsid w:val="00BA1F4F"/>
    <w:rsid w:val="00BA4599"/>
    <w:rsid w:val="00BA4B49"/>
    <w:rsid w:val="00BA61FB"/>
    <w:rsid w:val="00BA664C"/>
    <w:rsid w:val="00BA6818"/>
    <w:rsid w:val="00BA69DA"/>
    <w:rsid w:val="00BA6FAC"/>
    <w:rsid w:val="00BA738D"/>
    <w:rsid w:val="00BA7A33"/>
    <w:rsid w:val="00BA7E28"/>
    <w:rsid w:val="00BB0298"/>
    <w:rsid w:val="00BB1B00"/>
    <w:rsid w:val="00BB1B0E"/>
    <w:rsid w:val="00BB2036"/>
    <w:rsid w:val="00BB21BF"/>
    <w:rsid w:val="00BB246E"/>
    <w:rsid w:val="00BB283A"/>
    <w:rsid w:val="00BB5F49"/>
    <w:rsid w:val="00BB6716"/>
    <w:rsid w:val="00BB68E1"/>
    <w:rsid w:val="00BB7145"/>
    <w:rsid w:val="00BB78E0"/>
    <w:rsid w:val="00BB7FB9"/>
    <w:rsid w:val="00BC0DDE"/>
    <w:rsid w:val="00BC232C"/>
    <w:rsid w:val="00BC2623"/>
    <w:rsid w:val="00BC3E63"/>
    <w:rsid w:val="00BC5530"/>
    <w:rsid w:val="00BD0076"/>
    <w:rsid w:val="00BD02F9"/>
    <w:rsid w:val="00BD1BF0"/>
    <w:rsid w:val="00BD353D"/>
    <w:rsid w:val="00BD3AEC"/>
    <w:rsid w:val="00BD4171"/>
    <w:rsid w:val="00BD5351"/>
    <w:rsid w:val="00BD5A06"/>
    <w:rsid w:val="00BD5AAF"/>
    <w:rsid w:val="00BD644B"/>
    <w:rsid w:val="00BD64B8"/>
    <w:rsid w:val="00BD6E98"/>
    <w:rsid w:val="00BD6ED7"/>
    <w:rsid w:val="00BD7354"/>
    <w:rsid w:val="00BD7BBE"/>
    <w:rsid w:val="00BD7D22"/>
    <w:rsid w:val="00BE0688"/>
    <w:rsid w:val="00BE0BDE"/>
    <w:rsid w:val="00BE0DE5"/>
    <w:rsid w:val="00BE153D"/>
    <w:rsid w:val="00BE1776"/>
    <w:rsid w:val="00BE24C4"/>
    <w:rsid w:val="00BE24F7"/>
    <w:rsid w:val="00BE31AC"/>
    <w:rsid w:val="00BE33DD"/>
    <w:rsid w:val="00BE33EF"/>
    <w:rsid w:val="00BE49AE"/>
    <w:rsid w:val="00BE4FB8"/>
    <w:rsid w:val="00BE5698"/>
    <w:rsid w:val="00BE588D"/>
    <w:rsid w:val="00BE5CEB"/>
    <w:rsid w:val="00BE5F6E"/>
    <w:rsid w:val="00BE73F2"/>
    <w:rsid w:val="00BE745A"/>
    <w:rsid w:val="00BF0811"/>
    <w:rsid w:val="00BF0F9F"/>
    <w:rsid w:val="00BF4768"/>
    <w:rsid w:val="00BF5439"/>
    <w:rsid w:val="00BF5E31"/>
    <w:rsid w:val="00BF5F3F"/>
    <w:rsid w:val="00C00466"/>
    <w:rsid w:val="00C0071C"/>
    <w:rsid w:val="00C01374"/>
    <w:rsid w:val="00C018C1"/>
    <w:rsid w:val="00C01DDD"/>
    <w:rsid w:val="00C02200"/>
    <w:rsid w:val="00C03766"/>
    <w:rsid w:val="00C041F4"/>
    <w:rsid w:val="00C05619"/>
    <w:rsid w:val="00C05710"/>
    <w:rsid w:val="00C07D83"/>
    <w:rsid w:val="00C119CE"/>
    <w:rsid w:val="00C13A36"/>
    <w:rsid w:val="00C13BAD"/>
    <w:rsid w:val="00C14B2C"/>
    <w:rsid w:val="00C150DC"/>
    <w:rsid w:val="00C16868"/>
    <w:rsid w:val="00C168A8"/>
    <w:rsid w:val="00C17A3D"/>
    <w:rsid w:val="00C2041F"/>
    <w:rsid w:val="00C2075A"/>
    <w:rsid w:val="00C20B6A"/>
    <w:rsid w:val="00C20F9B"/>
    <w:rsid w:val="00C21BBB"/>
    <w:rsid w:val="00C221DD"/>
    <w:rsid w:val="00C2246A"/>
    <w:rsid w:val="00C22CB2"/>
    <w:rsid w:val="00C22EF1"/>
    <w:rsid w:val="00C26B23"/>
    <w:rsid w:val="00C307F4"/>
    <w:rsid w:val="00C30A7E"/>
    <w:rsid w:val="00C31424"/>
    <w:rsid w:val="00C31716"/>
    <w:rsid w:val="00C31A63"/>
    <w:rsid w:val="00C32583"/>
    <w:rsid w:val="00C328A6"/>
    <w:rsid w:val="00C329AE"/>
    <w:rsid w:val="00C332DE"/>
    <w:rsid w:val="00C33D49"/>
    <w:rsid w:val="00C346F3"/>
    <w:rsid w:val="00C35BE2"/>
    <w:rsid w:val="00C3613B"/>
    <w:rsid w:val="00C36A2A"/>
    <w:rsid w:val="00C36D23"/>
    <w:rsid w:val="00C36ED4"/>
    <w:rsid w:val="00C37DA0"/>
    <w:rsid w:val="00C405DD"/>
    <w:rsid w:val="00C417A3"/>
    <w:rsid w:val="00C41B19"/>
    <w:rsid w:val="00C423FE"/>
    <w:rsid w:val="00C4325F"/>
    <w:rsid w:val="00C437EA"/>
    <w:rsid w:val="00C44345"/>
    <w:rsid w:val="00C44AA7"/>
    <w:rsid w:val="00C453F0"/>
    <w:rsid w:val="00C45801"/>
    <w:rsid w:val="00C46EA6"/>
    <w:rsid w:val="00C46F12"/>
    <w:rsid w:val="00C478B9"/>
    <w:rsid w:val="00C47DB2"/>
    <w:rsid w:val="00C50AEF"/>
    <w:rsid w:val="00C50D7E"/>
    <w:rsid w:val="00C51909"/>
    <w:rsid w:val="00C523A1"/>
    <w:rsid w:val="00C5350D"/>
    <w:rsid w:val="00C537CC"/>
    <w:rsid w:val="00C53B76"/>
    <w:rsid w:val="00C542B4"/>
    <w:rsid w:val="00C55619"/>
    <w:rsid w:val="00C564D7"/>
    <w:rsid w:val="00C574C1"/>
    <w:rsid w:val="00C577EC"/>
    <w:rsid w:val="00C60C0E"/>
    <w:rsid w:val="00C61A23"/>
    <w:rsid w:val="00C61AB7"/>
    <w:rsid w:val="00C61B44"/>
    <w:rsid w:val="00C61CD8"/>
    <w:rsid w:val="00C620D6"/>
    <w:rsid w:val="00C62185"/>
    <w:rsid w:val="00C6329F"/>
    <w:rsid w:val="00C64A59"/>
    <w:rsid w:val="00C64D44"/>
    <w:rsid w:val="00C65088"/>
    <w:rsid w:val="00C66169"/>
    <w:rsid w:val="00C6665F"/>
    <w:rsid w:val="00C67292"/>
    <w:rsid w:val="00C67605"/>
    <w:rsid w:val="00C70272"/>
    <w:rsid w:val="00C71C9D"/>
    <w:rsid w:val="00C71DD0"/>
    <w:rsid w:val="00C72254"/>
    <w:rsid w:val="00C7239F"/>
    <w:rsid w:val="00C72DEA"/>
    <w:rsid w:val="00C7345A"/>
    <w:rsid w:val="00C74DAC"/>
    <w:rsid w:val="00C757C3"/>
    <w:rsid w:val="00C76642"/>
    <w:rsid w:val="00C77E20"/>
    <w:rsid w:val="00C77EE7"/>
    <w:rsid w:val="00C80E80"/>
    <w:rsid w:val="00C81A44"/>
    <w:rsid w:val="00C81F1D"/>
    <w:rsid w:val="00C82010"/>
    <w:rsid w:val="00C820B5"/>
    <w:rsid w:val="00C822F7"/>
    <w:rsid w:val="00C83D26"/>
    <w:rsid w:val="00C83D7E"/>
    <w:rsid w:val="00C83E4F"/>
    <w:rsid w:val="00C85AF8"/>
    <w:rsid w:val="00C860F8"/>
    <w:rsid w:val="00C868D3"/>
    <w:rsid w:val="00C8693A"/>
    <w:rsid w:val="00C872C8"/>
    <w:rsid w:val="00C9037A"/>
    <w:rsid w:val="00C9049F"/>
    <w:rsid w:val="00C9409A"/>
    <w:rsid w:val="00C9498B"/>
    <w:rsid w:val="00C94A6F"/>
    <w:rsid w:val="00C959E1"/>
    <w:rsid w:val="00C95D22"/>
    <w:rsid w:val="00C96476"/>
    <w:rsid w:val="00C96B12"/>
    <w:rsid w:val="00C96E56"/>
    <w:rsid w:val="00C96EED"/>
    <w:rsid w:val="00C97070"/>
    <w:rsid w:val="00C97590"/>
    <w:rsid w:val="00CA004F"/>
    <w:rsid w:val="00CA01F5"/>
    <w:rsid w:val="00CA1F84"/>
    <w:rsid w:val="00CA2153"/>
    <w:rsid w:val="00CA2609"/>
    <w:rsid w:val="00CA3415"/>
    <w:rsid w:val="00CA358F"/>
    <w:rsid w:val="00CA36C9"/>
    <w:rsid w:val="00CA3E2C"/>
    <w:rsid w:val="00CA5AF9"/>
    <w:rsid w:val="00CA62F1"/>
    <w:rsid w:val="00CA74D2"/>
    <w:rsid w:val="00CB04EB"/>
    <w:rsid w:val="00CB04FE"/>
    <w:rsid w:val="00CB0F4C"/>
    <w:rsid w:val="00CB1D02"/>
    <w:rsid w:val="00CB3B3D"/>
    <w:rsid w:val="00CB552C"/>
    <w:rsid w:val="00CB5928"/>
    <w:rsid w:val="00CB61DB"/>
    <w:rsid w:val="00CB697F"/>
    <w:rsid w:val="00CB6E55"/>
    <w:rsid w:val="00CC03B3"/>
    <w:rsid w:val="00CC1334"/>
    <w:rsid w:val="00CC265D"/>
    <w:rsid w:val="00CC36E2"/>
    <w:rsid w:val="00CC515F"/>
    <w:rsid w:val="00CC5660"/>
    <w:rsid w:val="00CC5EAE"/>
    <w:rsid w:val="00CC5F60"/>
    <w:rsid w:val="00CC65F4"/>
    <w:rsid w:val="00CC68EA"/>
    <w:rsid w:val="00CC7043"/>
    <w:rsid w:val="00CD0188"/>
    <w:rsid w:val="00CD0B41"/>
    <w:rsid w:val="00CD25CD"/>
    <w:rsid w:val="00CD2ED2"/>
    <w:rsid w:val="00CD307A"/>
    <w:rsid w:val="00CD310E"/>
    <w:rsid w:val="00CD34CC"/>
    <w:rsid w:val="00CD4507"/>
    <w:rsid w:val="00CD5DBB"/>
    <w:rsid w:val="00CD5FB4"/>
    <w:rsid w:val="00CD6AB8"/>
    <w:rsid w:val="00CD6B02"/>
    <w:rsid w:val="00CD6FB8"/>
    <w:rsid w:val="00CD7993"/>
    <w:rsid w:val="00CE00EA"/>
    <w:rsid w:val="00CE01FD"/>
    <w:rsid w:val="00CE0617"/>
    <w:rsid w:val="00CE21BD"/>
    <w:rsid w:val="00CE2CEB"/>
    <w:rsid w:val="00CE307D"/>
    <w:rsid w:val="00CE3497"/>
    <w:rsid w:val="00CE51C8"/>
    <w:rsid w:val="00CE567D"/>
    <w:rsid w:val="00CE57B6"/>
    <w:rsid w:val="00CE70FA"/>
    <w:rsid w:val="00CE7998"/>
    <w:rsid w:val="00CF03BE"/>
    <w:rsid w:val="00CF1C89"/>
    <w:rsid w:val="00CF265D"/>
    <w:rsid w:val="00CF393E"/>
    <w:rsid w:val="00CF430C"/>
    <w:rsid w:val="00CF4A2C"/>
    <w:rsid w:val="00CF4CE7"/>
    <w:rsid w:val="00CF4E71"/>
    <w:rsid w:val="00CF6087"/>
    <w:rsid w:val="00CF6B78"/>
    <w:rsid w:val="00CF7234"/>
    <w:rsid w:val="00CF7F9A"/>
    <w:rsid w:val="00D02206"/>
    <w:rsid w:val="00D02BD2"/>
    <w:rsid w:val="00D02CFB"/>
    <w:rsid w:val="00D04011"/>
    <w:rsid w:val="00D04D7F"/>
    <w:rsid w:val="00D05276"/>
    <w:rsid w:val="00D05336"/>
    <w:rsid w:val="00D05432"/>
    <w:rsid w:val="00D05CD3"/>
    <w:rsid w:val="00D068D6"/>
    <w:rsid w:val="00D0791D"/>
    <w:rsid w:val="00D07E0D"/>
    <w:rsid w:val="00D07E88"/>
    <w:rsid w:val="00D101A2"/>
    <w:rsid w:val="00D11F25"/>
    <w:rsid w:val="00D12B57"/>
    <w:rsid w:val="00D1511B"/>
    <w:rsid w:val="00D20B1A"/>
    <w:rsid w:val="00D21066"/>
    <w:rsid w:val="00D22E1B"/>
    <w:rsid w:val="00D25646"/>
    <w:rsid w:val="00D25CBB"/>
    <w:rsid w:val="00D268E5"/>
    <w:rsid w:val="00D2775D"/>
    <w:rsid w:val="00D277CB"/>
    <w:rsid w:val="00D27B31"/>
    <w:rsid w:val="00D31534"/>
    <w:rsid w:val="00D3217F"/>
    <w:rsid w:val="00D3360B"/>
    <w:rsid w:val="00D34141"/>
    <w:rsid w:val="00D34240"/>
    <w:rsid w:val="00D351E0"/>
    <w:rsid w:val="00D354B3"/>
    <w:rsid w:val="00D362DD"/>
    <w:rsid w:val="00D369CE"/>
    <w:rsid w:val="00D36AE0"/>
    <w:rsid w:val="00D36E14"/>
    <w:rsid w:val="00D4135B"/>
    <w:rsid w:val="00D42B81"/>
    <w:rsid w:val="00D440F7"/>
    <w:rsid w:val="00D44CD6"/>
    <w:rsid w:val="00D46CE4"/>
    <w:rsid w:val="00D47727"/>
    <w:rsid w:val="00D5037F"/>
    <w:rsid w:val="00D50775"/>
    <w:rsid w:val="00D521C2"/>
    <w:rsid w:val="00D52D51"/>
    <w:rsid w:val="00D536C3"/>
    <w:rsid w:val="00D5394C"/>
    <w:rsid w:val="00D53D12"/>
    <w:rsid w:val="00D540C8"/>
    <w:rsid w:val="00D54FDF"/>
    <w:rsid w:val="00D55551"/>
    <w:rsid w:val="00D55C4D"/>
    <w:rsid w:val="00D56323"/>
    <w:rsid w:val="00D57D2C"/>
    <w:rsid w:val="00D600FC"/>
    <w:rsid w:val="00D61227"/>
    <w:rsid w:val="00D6156C"/>
    <w:rsid w:val="00D61C5A"/>
    <w:rsid w:val="00D61CE6"/>
    <w:rsid w:val="00D61E8A"/>
    <w:rsid w:val="00D61EC7"/>
    <w:rsid w:val="00D61F38"/>
    <w:rsid w:val="00D62BCD"/>
    <w:rsid w:val="00D62D60"/>
    <w:rsid w:val="00D6311A"/>
    <w:rsid w:val="00D63683"/>
    <w:rsid w:val="00D637A5"/>
    <w:rsid w:val="00D63BCE"/>
    <w:rsid w:val="00D63EF8"/>
    <w:rsid w:val="00D63FEC"/>
    <w:rsid w:val="00D657D8"/>
    <w:rsid w:val="00D65AA6"/>
    <w:rsid w:val="00D65BE4"/>
    <w:rsid w:val="00D6616A"/>
    <w:rsid w:val="00D66CEE"/>
    <w:rsid w:val="00D671B4"/>
    <w:rsid w:val="00D67C77"/>
    <w:rsid w:val="00D72F22"/>
    <w:rsid w:val="00D734E8"/>
    <w:rsid w:val="00D747B9"/>
    <w:rsid w:val="00D747EB"/>
    <w:rsid w:val="00D75075"/>
    <w:rsid w:val="00D75332"/>
    <w:rsid w:val="00D7626B"/>
    <w:rsid w:val="00D771F1"/>
    <w:rsid w:val="00D7751A"/>
    <w:rsid w:val="00D775AE"/>
    <w:rsid w:val="00D775CF"/>
    <w:rsid w:val="00D77A29"/>
    <w:rsid w:val="00D80508"/>
    <w:rsid w:val="00D81D62"/>
    <w:rsid w:val="00D834EB"/>
    <w:rsid w:val="00D8409D"/>
    <w:rsid w:val="00D84988"/>
    <w:rsid w:val="00D86666"/>
    <w:rsid w:val="00D86D2C"/>
    <w:rsid w:val="00D86DD8"/>
    <w:rsid w:val="00D86E8A"/>
    <w:rsid w:val="00D86F50"/>
    <w:rsid w:val="00D870A3"/>
    <w:rsid w:val="00D871F7"/>
    <w:rsid w:val="00D874DA"/>
    <w:rsid w:val="00D87E33"/>
    <w:rsid w:val="00D91689"/>
    <w:rsid w:val="00D91875"/>
    <w:rsid w:val="00D91980"/>
    <w:rsid w:val="00D924AB"/>
    <w:rsid w:val="00D93D14"/>
    <w:rsid w:val="00D93FC3"/>
    <w:rsid w:val="00D9448C"/>
    <w:rsid w:val="00D9471D"/>
    <w:rsid w:val="00D94E24"/>
    <w:rsid w:val="00D95DC3"/>
    <w:rsid w:val="00D965A7"/>
    <w:rsid w:val="00D9719F"/>
    <w:rsid w:val="00D97EC8"/>
    <w:rsid w:val="00DA0D11"/>
    <w:rsid w:val="00DA0E8D"/>
    <w:rsid w:val="00DA0F81"/>
    <w:rsid w:val="00DA1326"/>
    <w:rsid w:val="00DA1459"/>
    <w:rsid w:val="00DA15C6"/>
    <w:rsid w:val="00DA2999"/>
    <w:rsid w:val="00DA48EE"/>
    <w:rsid w:val="00DA4926"/>
    <w:rsid w:val="00DA56E8"/>
    <w:rsid w:val="00DA64B6"/>
    <w:rsid w:val="00DA6676"/>
    <w:rsid w:val="00DA7210"/>
    <w:rsid w:val="00DB000A"/>
    <w:rsid w:val="00DB004C"/>
    <w:rsid w:val="00DB0994"/>
    <w:rsid w:val="00DB2C65"/>
    <w:rsid w:val="00DB341B"/>
    <w:rsid w:val="00DB41C2"/>
    <w:rsid w:val="00DB477B"/>
    <w:rsid w:val="00DB7C77"/>
    <w:rsid w:val="00DC020F"/>
    <w:rsid w:val="00DC0379"/>
    <w:rsid w:val="00DC0F5B"/>
    <w:rsid w:val="00DC1484"/>
    <w:rsid w:val="00DC1AD7"/>
    <w:rsid w:val="00DC2D53"/>
    <w:rsid w:val="00DC34BF"/>
    <w:rsid w:val="00DC360C"/>
    <w:rsid w:val="00DC381C"/>
    <w:rsid w:val="00DC4AF3"/>
    <w:rsid w:val="00DC5016"/>
    <w:rsid w:val="00DC5E54"/>
    <w:rsid w:val="00DC65AC"/>
    <w:rsid w:val="00DC6ACC"/>
    <w:rsid w:val="00DC76B4"/>
    <w:rsid w:val="00DC7A40"/>
    <w:rsid w:val="00DC7B6C"/>
    <w:rsid w:val="00DD0D42"/>
    <w:rsid w:val="00DD0E3F"/>
    <w:rsid w:val="00DD1CC7"/>
    <w:rsid w:val="00DD214F"/>
    <w:rsid w:val="00DD243A"/>
    <w:rsid w:val="00DD2E38"/>
    <w:rsid w:val="00DD2E45"/>
    <w:rsid w:val="00DD4AF9"/>
    <w:rsid w:val="00DD594F"/>
    <w:rsid w:val="00DD5E9B"/>
    <w:rsid w:val="00DD6945"/>
    <w:rsid w:val="00DE0865"/>
    <w:rsid w:val="00DE105B"/>
    <w:rsid w:val="00DE1568"/>
    <w:rsid w:val="00DE2CC7"/>
    <w:rsid w:val="00DE4691"/>
    <w:rsid w:val="00DE48B7"/>
    <w:rsid w:val="00DE54FD"/>
    <w:rsid w:val="00DE59C8"/>
    <w:rsid w:val="00DE5CFC"/>
    <w:rsid w:val="00DE6934"/>
    <w:rsid w:val="00DE6C67"/>
    <w:rsid w:val="00DF052B"/>
    <w:rsid w:val="00DF0D2A"/>
    <w:rsid w:val="00DF0EA5"/>
    <w:rsid w:val="00DF12D0"/>
    <w:rsid w:val="00DF146F"/>
    <w:rsid w:val="00DF245B"/>
    <w:rsid w:val="00DF2579"/>
    <w:rsid w:val="00DF3612"/>
    <w:rsid w:val="00DF3C3B"/>
    <w:rsid w:val="00DF4933"/>
    <w:rsid w:val="00DF4ACB"/>
    <w:rsid w:val="00DF4BC7"/>
    <w:rsid w:val="00DF5552"/>
    <w:rsid w:val="00DF5582"/>
    <w:rsid w:val="00DF5E6B"/>
    <w:rsid w:val="00DF6E38"/>
    <w:rsid w:val="00DF7518"/>
    <w:rsid w:val="00DF7A82"/>
    <w:rsid w:val="00E00313"/>
    <w:rsid w:val="00E00D37"/>
    <w:rsid w:val="00E03386"/>
    <w:rsid w:val="00E04347"/>
    <w:rsid w:val="00E058E6"/>
    <w:rsid w:val="00E05CA2"/>
    <w:rsid w:val="00E05D2A"/>
    <w:rsid w:val="00E05F91"/>
    <w:rsid w:val="00E0606C"/>
    <w:rsid w:val="00E060AA"/>
    <w:rsid w:val="00E067C9"/>
    <w:rsid w:val="00E06DF1"/>
    <w:rsid w:val="00E0713E"/>
    <w:rsid w:val="00E076D7"/>
    <w:rsid w:val="00E07A8D"/>
    <w:rsid w:val="00E07A94"/>
    <w:rsid w:val="00E101A5"/>
    <w:rsid w:val="00E1032D"/>
    <w:rsid w:val="00E1052A"/>
    <w:rsid w:val="00E11380"/>
    <w:rsid w:val="00E11AB2"/>
    <w:rsid w:val="00E12359"/>
    <w:rsid w:val="00E1303D"/>
    <w:rsid w:val="00E1379F"/>
    <w:rsid w:val="00E13DF6"/>
    <w:rsid w:val="00E13E6B"/>
    <w:rsid w:val="00E14A43"/>
    <w:rsid w:val="00E158D8"/>
    <w:rsid w:val="00E15E64"/>
    <w:rsid w:val="00E166CE"/>
    <w:rsid w:val="00E2432C"/>
    <w:rsid w:val="00E244A1"/>
    <w:rsid w:val="00E24C82"/>
    <w:rsid w:val="00E25895"/>
    <w:rsid w:val="00E2603D"/>
    <w:rsid w:val="00E266AE"/>
    <w:rsid w:val="00E266D6"/>
    <w:rsid w:val="00E26938"/>
    <w:rsid w:val="00E272F3"/>
    <w:rsid w:val="00E27668"/>
    <w:rsid w:val="00E306AC"/>
    <w:rsid w:val="00E31866"/>
    <w:rsid w:val="00E318B4"/>
    <w:rsid w:val="00E31EBC"/>
    <w:rsid w:val="00E32350"/>
    <w:rsid w:val="00E33719"/>
    <w:rsid w:val="00E33FCD"/>
    <w:rsid w:val="00E342B1"/>
    <w:rsid w:val="00E368CC"/>
    <w:rsid w:val="00E37283"/>
    <w:rsid w:val="00E40CC7"/>
    <w:rsid w:val="00E40DD4"/>
    <w:rsid w:val="00E42719"/>
    <w:rsid w:val="00E4338E"/>
    <w:rsid w:val="00E4422E"/>
    <w:rsid w:val="00E442CD"/>
    <w:rsid w:val="00E45317"/>
    <w:rsid w:val="00E455D8"/>
    <w:rsid w:val="00E45CFB"/>
    <w:rsid w:val="00E46632"/>
    <w:rsid w:val="00E46996"/>
    <w:rsid w:val="00E47FEC"/>
    <w:rsid w:val="00E5185E"/>
    <w:rsid w:val="00E520E7"/>
    <w:rsid w:val="00E527C8"/>
    <w:rsid w:val="00E5327E"/>
    <w:rsid w:val="00E5367D"/>
    <w:rsid w:val="00E53C4B"/>
    <w:rsid w:val="00E53CCC"/>
    <w:rsid w:val="00E54120"/>
    <w:rsid w:val="00E55477"/>
    <w:rsid w:val="00E55F91"/>
    <w:rsid w:val="00E56347"/>
    <w:rsid w:val="00E576D9"/>
    <w:rsid w:val="00E57B98"/>
    <w:rsid w:val="00E602FB"/>
    <w:rsid w:val="00E6046E"/>
    <w:rsid w:val="00E60A04"/>
    <w:rsid w:val="00E6208A"/>
    <w:rsid w:val="00E6214C"/>
    <w:rsid w:val="00E629B0"/>
    <w:rsid w:val="00E62D62"/>
    <w:rsid w:val="00E630A7"/>
    <w:rsid w:val="00E631C4"/>
    <w:rsid w:val="00E6324E"/>
    <w:rsid w:val="00E638D2"/>
    <w:rsid w:val="00E63ECA"/>
    <w:rsid w:val="00E666F0"/>
    <w:rsid w:val="00E6682D"/>
    <w:rsid w:val="00E66904"/>
    <w:rsid w:val="00E66B4C"/>
    <w:rsid w:val="00E67321"/>
    <w:rsid w:val="00E70276"/>
    <w:rsid w:val="00E702C2"/>
    <w:rsid w:val="00E708F2"/>
    <w:rsid w:val="00E70C8D"/>
    <w:rsid w:val="00E710E7"/>
    <w:rsid w:val="00E71430"/>
    <w:rsid w:val="00E71B46"/>
    <w:rsid w:val="00E71C52"/>
    <w:rsid w:val="00E71CDE"/>
    <w:rsid w:val="00E722B0"/>
    <w:rsid w:val="00E72DEF"/>
    <w:rsid w:val="00E7306D"/>
    <w:rsid w:val="00E741ED"/>
    <w:rsid w:val="00E7442C"/>
    <w:rsid w:val="00E74F6E"/>
    <w:rsid w:val="00E76A1B"/>
    <w:rsid w:val="00E80895"/>
    <w:rsid w:val="00E812D3"/>
    <w:rsid w:val="00E829BC"/>
    <w:rsid w:val="00E83BAB"/>
    <w:rsid w:val="00E8491D"/>
    <w:rsid w:val="00E86F30"/>
    <w:rsid w:val="00E874B9"/>
    <w:rsid w:val="00E87BBC"/>
    <w:rsid w:val="00E914EC"/>
    <w:rsid w:val="00E91751"/>
    <w:rsid w:val="00E91A6D"/>
    <w:rsid w:val="00E91F17"/>
    <w:rsid w:val="00E93898"/>
    <w:rsid w:val="00E9430A"/>
    <w:rsid w:val="00E943CE"/>
    <w:rsid w:val="00E94673"/>
    <w:rsid w:val="00E94F4B"/>
    <w:rsid w:val="00E96047"/>
    <w:rsid w:val="00E968E4"/>
    <w:rsid w:val="00E96A6F"/>
    <w:rsid w:val="00E97A89"/>
    <w:rsid w:val="00E97EC4"/>
    <w:rsid w:val="00EA0E63"/>
    <w:rsid w:val="00EA1154"/>
    <w:rsid w:val="00EA11D9"/>
    <w:rsid w:val="00EA2294"/>
    <w:rsid w:val="00EA2708"/>
    <w:rsid w:val="00EA2822"/>
    <w:rsid w:val="00EA2EC2"/>
    <w:rsid w:val="00EA3913"/>
    <w:rsid w:val="00EA3A86"/>
    <w:rsid w:val="00EA509D"/>
    <w:rsid w:val="00EA6C4A"/>
    <w:rsid w:val="00EB0720"/>
    <w:rsid w:val="00EB19E4"/>
    <w:rsid w:val="00EB24A9"/>
    <w:rsid w:val="00EB26B7"/>
    <w:rsid w:val="00EB4093"/>
    <w:rsid w:val="00EB5FEA"/>
    <w:rsid w:val="00EB70E6"/>
    <w:rsid w:val="00EC059B"/>
    <w:rsid w:val="00EC0C32"/>
    <w:rsid w:val="00EC14F6"/>
    <w:rsid w:val="00EC17CD"/>
    <w:rsid w:val="00EC2B82"/>
    <w:rsid w:val="00EC30AC"/>
    <w:rsid w:val="00EC347C"/>
    <w:rsid w:val="00EC36B2"/>
    <w:rsid w:val="00EC3A42"/>
    <w:rsid w:val="00EC3B8A"/>
    <w:rsid w:val="00EC473D"/>
    <w:rsid w:val="00EC509F"/>
    <w:rsid w:val="00EC6F29"/>
    <w:rsid w:val="00EC7F19"/>
    <w:rsid w:val="00ED0FBF"/>
    <w:rsid w:val="00ED25AD"/>
    <w:rsid w:val="00ED27EB"/>
    <w:rsid w:val="00ED3C45"/>
    <w:rsid w:val="00ED4074"/>
    <w:rsid w:val="00ED46EA"/>
    <w:rsid w:val="00ED6901"/>
    <w:rsid w:val="00ED740C"/>
    <w:rsid w:val="00ED74E6"/>
    <w:rsid w:val="00EE067E"/>
    <w:rsid w:val="00EE07F4"/>
    <w:rsid w:val="00EE094B"/>
    <w:rsid w:val="00EE114D"/>
    <w:rsid w:val="00EE11FC"/>
    <w:rsid w:val="00EE1596"/>
    <w:rsid w:val="00EE231B"/>
    <w:rsid w:val="00EE2AF3"/>
    <w:rsid w:val="00EE2D98"/>
    <w:rsid w:val="00EE3202"/>
    <w:rsid w:val="00EE4201"/>
    <w:rsid w:val="00EE5CE7"/>
    <w:rsid w:val="00EE7280"/>
    <w:rsid w:val="00EF0617"/>
    <w:rsid w:val="00EF0F5C"/>
    <w:rsid w:val="00EF202B"/>
    <w:rsid w:val="00EF2C80"/>
    <w:rsid w:val="00EF2F46"/>
    <w:rsid w:val="00EF2F8F"/>
    <w:rsid w:val="00EF2FB3"/>
    <w:rsid w:val="00EF3238"/>
    <w:rsid w:val="00EF39C6"/>
    <w:rsid w:val="00EF3FBC"/>
    <w:rsid w:val="00EF4453"/>
    <w:rsid w:val="00EF476A"/>
    <w:rsid w:val="00EF6BF1"/>
    <w:rsid w:val="00F00EDC"/>
    <w:rsid w:val="00F0124C"/>
    <w:rsid w:val="00F0224B"/>
    <w:rsid w:val="00F02B1B"/>
    <w:rsid w:val="00F03682"/>
    <w:rsid w:val="00F036C0"/>
    <w:rsid w:val="00F03C43"/>
    <w:rsid w:val="00F0502D"/>
    <w:rsid w:val="00F06A1D"/>
    <w:rsid w:val="00F06DA5"/>
    <w:rsid w:val="00F06F3E"/>
    <w:rsid w:val="00F10330"/>
    <w:rsid w:val="00F10F49"/>
    <w:rsid w:val="00F1122F"/>
    <w:rsid w:val="00F11BE1"/>
    <w:rsid w:val="00F12365"/>
    <w:rsid w:val="00F12C1C"/>
    <w:rsid w:val="00F135D5"/>
    <w:rsid w:val="00F137FC"/>
    <w:rsid w:val="00F13959"/>
    <w:rsid w:val="00F14960"/>
    <w:rsid w:val="00F15855"/>
    <w:rsid w:val="00F164FA"/>
    <w:rsid w:val="00F17839"/>
    <w:rsid w:val="00F17DF6"/>
    <w:rsid w:val="00F201FF"/>
    <w:rsid w:val="00F203E2"/>
    <w:rsid w:val="00F218AA"/>
    <w:rsid w:val="00F22672"/>
    <w:rsid w:val="00F23CFF"/>
    <w:rsid w:val="00F24482"/>
    <w:rsid w:val="00F24491"/>
    <w:rsid w:val="00F24B2A"/>
    <w:rsid w:val="00F25437"/>
    <w:rsid w:val="00F25994"/>
    <w:rsid w:val="00F26E2A"/>
    <w:rsid w:val="00F27378"/>
    <w:rsid w:val="00F30C57"/>
    <w:rsid w:val="00F31DE3"/>
    <w:rsid w:val="00F34043"/>
    <w:rsid w:val="00F349F3"/>
    <w:rsid w:val="00F36025"/>
    <w:rsid w:val="00F3608F"/>
    <w:rsid w:val="00F36BFC"/>
    <w:rsid w:val="00F37110"/>
    <w:rsid w:val="00F37B52"/>
    <w:rsid w:val="00F40478"/>
    <w:rsid w:val="00F40D32"/>
    <w:rsid w:val="00F4101B"/>
    <w:rsid w:val="00F41CE2"/>
    <w:rsid w:val="00F42078"/>
    <w:rsid w:val="00F44238"/>
    <w:rsid w:val="00F44623"/>
    <w:rsid w:val="00F45011"/>
    <w:rsid w:val="00F46541"/>
    <w:rsid w:val="00F46906"/>
    <w:rsid w:val="00F50328"/>
    <w:rsid w:val="00F5057D"/>
    <w:rsid w:val="00F50B4E"/>
    <w:rsid w:val="00F527CB"/>
    <w:rsid w:val="00F53586"/>
    <w:rsid w:val="00F539C4"/>
    <w:rsid w:val="00F54DBA"/>
    <w:rsid w:val="00F57716"/>
    <w:rsid w:val="00F60686"/>
    <w:rsid w:val="00F614D0"/>
    <w:rsid w:val="00F6171F"/>
    <w:rsid w:val="00F62307"/>
    <w:rsid w:val="00F640F2"/>
    <w:rsid w:val="00F66110"/>
    <w:rsid w:val="00F667F3"/>
    <w:rsid w:val="00F67278"/>
    <w:rsid w:val="00F67BDE"/>
    <w:rsid w:val="00F67E1D"/>
    <w:rsid w:val="00F702EB"/>
    <w:rsid w:val="00F7178D"/>
    <w:rsid w:val="00F72CE9"/>
    <w:rsid w:val="00F72F3B"/>
    <w:rsid w:val="00F73850"/>
    <w:rsid w:val="00F74117"/>
    <w:rsid w:val="00F7434D"/>
    <w:rsid w:val="00F74A2B"/>
    <w:rsid w:val="00F74F93"/>
    <w:rsid w:val="00F768BA"/>
    <w:rsid w:val="00F77C60"/>
    <w:rsid w:val="00F82647"/>
    <w:rsid w:val="00F8403F"/>
    <w:rsid w:val="00F84308"/>
    <w:rsid w:val="00F863F1"/>
    <w:rsid w:val="00F872A6"/>
    <w:rsid w:val="00F87C05"/>
    <w:rsid w:val="00F92484"/>
    <w:rsid w:val="00F9259A"/>
    <w:rsid w:val="00F92C16"/>
    <w:rsid w:val="00F94870"/>
    <w:rsid w:val="00F94F06"/>
    <w:rsid w:val="00F97E64"/>
    <w:rsid w:val="00F97E9D"/>
    <w:rsid w:val="00FA06D9"/>
    <w:rsid w:val="00FA1591"/>
    <w:rsid w:val="00FA17C9"/>
    <w:rsid w:val="00FA1A0B"/>
    <w:rsid w:val="00FA222D"/>
    <w:rsid w:val="00FA29DA"/>
    <w:rsid w:val="00FA2F83"/>
    <w:rsid w:val="00FA334E"/>
    <w:rsid w:val="00FA55E0"/>
    <w:rsid w:val="00FA59BB"/>
    <w:rsid w:val="00FA6571"/>
    <w:rsid w:val="00FA66A3"/>
    <w:rsid w:val="00FA6EA4"/>
    <w:rsid w:val="00FA78B4"/>
    <w:rsid w:val="00FA7FE6"/>
    <w:rsid w:val="00FB038B"/>
    <w:rsid w:val="00FB1CD3"/>
    <w:rsid w:val="00FB1D13"/>
    <w:rsid w:val="00FB2B01"/>
    <w:rsid w:val="00FB46D5"/>
    <w:rsid w:val="00FB61EE"/>
    <w:rsid w:val="00FB7875"/>
    <w:rsid w:val="00FC09A9"/>
    <w:rsid w:val="00FC0A5E"/>
    <w:rsid w:val="00FC1682"/>
    <w:rsid w:val="00FC58D1"/>
    <w:rsid w:val="00FC5CF6"/>
    <w:rsid w:val="00FC5FC3"/>
    <w:rsid w:val="00FC64F0"/>
    <w:rsid w:val="00FC6634"/>
    <w:rsid w:val="00FC7EAA"/>
    <w:rsid w:val="00FD0306"/>
    <w:rsid w:val="00FD2A9B"/>
    <w:rsid w:val="00FD345F"/>
    <w:rsid w:val="00FD3749"/>
    <w:rsid w:val="00FD47C8"/>
    <w:rsid w:val="00FD54A1"/>
    <w:rsid w:val="00FD6159"/>
    <w:rsid w:val="00FD65E2"/>
    <w:rsid w:val="00FD6A82"/>
    <w:rsid w:val="00FD7ECE"/>
    <w:rsid w:val="00FE0133"/>
    <w:rsid w:val="00FE0CF7"/>
    <w:rsid w:val="00FE10B6"/>
    <w:rsid w:val="00FE149C"/>
    <w:rsid w:val="00FE48DE"/>
    <w:rsid w:val="00FE4D33"/>
    <w:rsid w:val="00FE7245"/>
    <w:rsid w:val="00FE7F0D"/>
    <w:rsid w:val="00FF132A"/>
    <w:rsid w:val="00FF1C77"/>
    <w:rsid w:val="00FF24D4"/>
    <w:rsid w:val="00FF30FA"/>
    <w:rsid w:val="00FF3D05"/>
    <w:rsid w:val="00FF3D99"/>
    <w:rsid w:val="00FF43CE"/>
    <w:rsid w:val="00FF443F"/>
    <w:rsid w:val="00FF4785"/>
    <w:rsid w:val="00FF4794"/>
    <w:rsid w:val="00FF518F"/>
    <w:rsid w:val="00FF5B55"/>
    <w:rsid w:val="00FF6ABB"/>
    <w:rsid w:val="00FF6B0D"/>
    <w:rsid w:val="1537C343"/>
    <w:rsid w:val="1577BCF6"/>
    <w:rsid w:val="280CC6B6"/>
    <w:rsid w:val="313BC6A9"/>
    <w:rsid w:val="3160444A"/>
    <w:rsid w:val="4D7B5BBD"/>
    <w:rsid w:val="4E286BC7"/>
    <w:rsid w:val="556D4545"/>
    <w:rsid w:val="58E9DCF6"/>
    <w:rsid w:val="592ED3E5"/>
    <w:rsid w:val="59A5DD73"/>
    <w:rsid w:val="5FF325ED"/>
    <w:rsid w:val="645E7CD0"/>
    <w:rsid w:val="7805B6B3"/>
    <w:rsid w:val="7D1B5B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0F77D"/>
  <w15:chartTrackingRefBased/>
  <w15:docId w15:val="{0D47E762-8934-4343-BAA0-CD5031D7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GB"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712"/>
  </w:style>
  <w:style w:type="paragraph" w:styleId="Heading1">
    <w:name w:val="heading 1"/>
    <w:basedOn w:val="Normal"/>
    <w:next w:val="Normal"/>
    <w:link w:val="Heading1Char"/>
    <w:uiPriority w:val="99"/>
    <w:qFormat/>
    <w:rsid w:val="00DF146F"/>
    <w:pPr>
      <w:outlineLvl w:val="0"/>
    </w:pPr>
    <w:rPr>
      <w:b/>
      <w:sz w:val="36"/>
      <w:szCs w:val="36"/>
    </w:rPr>
  </w:style>
  <w:style w:type="paragraph" w:styleId="Heading2">
    <w:name w:val="heading 2"/>
    <w:basedOn w:val="Normal"/>
    <w:next w:val="Normal"/>
    <w:link w:val="Heading2Char"/>
    <w:uiPriority w:val="99"/>
    <w:unhideWhenUsed/>
    <w:qFormat/>
    <w:rsid w:val="00DF146F"/>
    <w:pPr>
      <w:outlineLvl w:val="1"/>
    </w:pPr>
    <w:rPr>
      <w:b/>
      <w:sz w:val="28"/>
      <w:szCs w:val="28"/>
    </w:rPr>
  </w:style>
  <w:style w:type="paragraph" w:styleId="Heading3">
    <w:name w:val="heading 3"/>
    <w:basedOn w:val="Normal"/>
    <w:next w:val="Normal"/>
    <w:link w:val="Heading3Char"/>
    <w:uiPriority w:val="99"/>
    <w:semiHidden/>
    <w:unhideWhenUsed/>
    <w:rsid w:val="00DF146F"/>
    <w:pPr>
      <w:keepNext/>
      <w:keepLines/>
      <w:spacing w:before="80" w:after="0"/>
      <w:outlineLvl w:val="2"/>
    </w:pPr>
    <w:rPr>
      <w:rFonts w:asciiTheme="majorHAnsi" w:eastAsiaTheme="majorEastAsia" w:hAnsiTheme="majorHAnsi" w:cstheme="majorBidi"/>
      <w:color w:val="538135" w:themeColor="accent6" w:themeShade="BF"/>
    </w:rPr>
  </w:style>
  <w:style w:type="paragraph" w:styleId="Heading4">
    <w:name w:val="heading 4"/>
    <w:basedOn w:val="Normal"/>
    <w:next w:val="Normal"/>
    <w:link w:val="Heading4Char"/>
    <w:uiPriority w:val="99"/>
    <w:semiHidden/>
    <w:unhideWhenUsed/>
    <w:qFormat/>
    <w:rsid w:val="00DF146F"/>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9"/>
    <w:semiHidden/>
    <w:unhideWhenUsed/>
    <w:qFormat/>
    <w:rsid w:val="00DF146F"/>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9"/>
    <w:semiHidden/>
    <w:unhideWhenUsed/>
    <w:qFormat/>
    <w:rsid w:val="00DF146F"/>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9"/>
    <w:semiHidden/>
    <w:unhideWhenUsed/>
    <w:qFormat/>
    <w:rsid w:val="00DF146F"/>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9"/>
    <w:semiHidden/>
    <w:unhideWhenUsed/>
    <w:qFormat/>
    <w:rsid w:val="00DF146F"/>
    <w:pPr>
      <w:keepNext/>
      <w:keepLines/>
      <w:spacing w:before="40" w:after="0"/>
      <w:outlineLvl w:val="7"/>
    </w:pPr>
    <w:rPr>
      <w:rFonts w:asciiTheme="majorHAnsi" w:eastAsiaTheme="majorEastAsia" w:hAnsiTheme="majorHAnsi" w:cstheme="majorBidi"/>
      <w:b/>
      <w:bCs/>
      <w:i/>
      <w:iCs/>
      <w:color w:val="70AD47" w:themeColor="accent6"/>
    </w:rPr>
  </w:style>
  <w:style w:type="paragraph" w:styleId="Heading9">
    <w:name w:val="heading 9"/>
    <w:basedOn w:val="Normal"/>
    <w:next w:val="Normal"/>
    <w:link w:val="Heading9Char"/>
    <w:uiPriority w:val="99"/>
    <w:semiHidden/>
    <w:unhideWhenUsed/>
    <w:qFormat/>
    <w:rsid w:val="00DF146F"/>
    <w:pPr>
      <w:keepNext/>
      <w:keepLines/>
      <w:spacing w:before="40" w:after="0"/>
      <w:outlineLvl w:val="8"/>
    </w:pPr>
    <w:rPr>
      <w:rFonts w:asciiTheme="majorHAnsi" w:eastAsiaTheme="majorEastAsia" w:hAnsiTheme="majorHAnsi" w:cstheme="majorBidi"/>
      <w:i/>
      <w:iCs/>
      <w:color w:val="70AD47"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F146F"/>
    <w:rPr>
      <w:b/>
      <w:sz w:val="36"/>
      <w:szCs w:val="36"/>
    </w:rPr>
  </w:style>
  <w:style w:type="character" w:customStyle="1" w:styleId="Heading2Char">
    <w:name w:val="Heading 2 Char"/>
    <w:basedOn w:val="DefaultParagraphFont"/>
    <w:link w:val="Heading2"/>
    <w:uiPriority w:val="99"/>
    <w:rsid w:val="00DF146F"/>
    <w:rPr>
      <w:b/>
      <w:sz w:val="28"/>
      <w:szCs w:val="28"/>
    </w:rPr>
  </w:style>
  <w:style w:type="paragraph" w:styleId="Title">
    <w:name w:val="Title"/>
    <w:basedOn w:val="Normal"/>
    <w:next w:val="Normal"/>
    <w:link w:val="TitleChar"/>
    <w:uiPriority w:val="99"/>
    <w:qFormat/>
    <w:rsid w:val="004138A5"/>
    <w:pPr>
      <w:spacing w:after="0"/>
      <w:contextualSpacing/>
    </w:pPr>
    <w:rPr>
      <w:rFonts w:eastAsiaTheme="majorEastAsia"/>
      <w:spacing w:val="-15"/>
      <w:sz w:val="52"/>
      <w:szCs w:val="52"/>
    </w:rPr>
  </w:style>
  <w:style w:type="character" w:customStyle="1" w:styleId="TitleChar">
    <w:name w:val="Title Char"/>
    <w:basedOn w:val="DefaultParagraphFont"/>
    <w:link w:val="Title"/>
    <w:uiPriority w:val="99"/>
    <w:rsid w:val="004138A5"/>
    <w:rPr>
      <w:rFonts w:eastAsiaTheme="majorEastAsia"/>
      <w:spacing w:val="-15"/>
      <w:sz w:val="52"/>
      <w:szCs w:val="52"/>
    </w:rPr>
  </w:style>
  <w:style w:type="paragraph" w:styleId="NoSpacing">
    <w:name w:val="No Spacing"/>
    <w:uiPriority w:val="99"/>
    <w:rsid w:val="00DF146F"/>
    <w:pPr>
      <w:spacing w:after="0"/>
    </w:pPr>
  </w:style>
  <w:style w:type="character" w:styleId="SubtleReference">
    <w:name w:val="Subtle Reference"/>
    <w:basedOn w:val="DefaultParagraphFont"/>
    <w:uiPriority w:val="99"/>
    <w:rsid w:val="00DF146F"/>
    <w:rPr>
      <w:smallCaps/>
      <w:color w:val="595959" w:themeColor="text1" w:themeTint="A6"/>
    </w:rPr>
  </w:style>
  <w:style w:type="character" w:styleId="IntenseReference">
    <w:name w:val="Intense Reference"/>
    <w:basedOn w:val="DefaultParagraphFont"/>
    <w:uiPriority w:val="99"/>
    <w:rsid w:val="00DF146F"/>
    <w:rPr>
      <w:b/>
      <w:bCs/>
      <w:smallCaps/>
      <w:color w:val="70AD47" w:themeColor="accent6"/>
    </w:rPr>
  </w:style>
  <w:style w:type="paragraph" w:customStyle="1" w:styleId="Accessibletext">
    <w:name w:val="Accessible text"/>
    <w:basedOn w:val="Normal"/>
    <w:link w:val="AccessibletextChar"/>
    <w:uiPriority w:val="99"/>
    <w:rsid w:val="00DF146F"/>
    <w:rPr>
      <w:sz w:val="28"/>
    </w:rPr>
  </w:style>
  <w:style w:type="character" w:customStyle="1" w:styleId="AccessibletextChar">
    <w:name w:val="Accessible text Char"/>
    <w:basedOn w:val="DefaultParagraphFont"/>
    <w:link w:val="Accessibletext"/>
    <w:uiPriority w:val="99"/>
    <w:rsid w:val="00DF146F"/>
    <w:rPr>
      <w:sz w:val="28"/>
    </w:rPr>
  </w:style>
  <w:style w:type="paragraph" w:customStyle="1" w:styleId="AddressHead">
    <w:name w:val="AddressHead"/>
    <w:basedOn w:val="Heading1"/>
    <w:uiPriority w:val="99"/>
    <w:rsid w:val="00DF146F"/>
    <w:rPr>
      <w:rFonts w:asciiTheme="minorHAnsi" w:hAnsiTheme="minorHAnsi" w:cstheme="minorHAnsi"/>
      <w:b w:val="0"/>
      <w:bCs/>
      <w:noProof/>
      <w:color w:val="222A35" w:themeColor="text2" w:themeShade="80"/>
      <w:sz w:val="24"/>
      <w:szCs w:val="24"/>
      <w:lang w:eastAsia="en-GB"/>
    </w:rPr>
  </w:style>
  <w:style w:type="paragraph" w:customStyle="1" w:styleId="Contactdetails">
    <w:name w:val="Contactdetails"/>
    <w:basedOn w:val="Normal"/>
    <w:next w:val="BodyText"/>
    <w:uiPriority w:val="1"/>
    <w:rsid w:val="00DF146F"/>
    <w:pPr>
      <w:spacing w:after="720"/>
    </w:pPr>
    <w:rPr>
      <w:rFonts w:cstheme="minorHAnsi"/>
    </w:rPr>
  </w:style>
  <w:style w:type="paragraph" w:styleId="BodyText">
    <w:name w:val="Body Text"/>
    <w:basedOn w:val="Normal"/>
    <w:link w:val="BodyTextChar"/>
    <w:uiPriority w:val="99"/>
    <w:rsid w:val="00DF146F"/>
    <w:pPr>
      <w:spacing w:after="240" w:line="300" w:lineRule="auto"/>
    </w:pPr>
    <w:rPr>
      <w:szCs w:val="10"/>
    </w:rPr>
  </w:style>
  <w:style w:type="character" w:customStyle="1" w:styleId="BodyTextChar">
    <w:name w:val="Body Text Char"/>
    <w:basedOn w:val="DefaultParagraphFont"/>
    <w:link w:val="BodyText"/>
    <w:uiPriority w:val="99"/>
    <w:rsid w:val="00DF146F"/>
    <w:rPr>
      <w:szCs w:val="10"/>
    </w:rPr>
  </w:style>
  <w:style w:type="paragraph" w:customStyle="1" w:styleId="FooterTextBVUK">
    <w:name w:val="Footer TextBVUK"/>
    <w:basedOn w:val="BodyText"/>
    <w:uiPriority w:val="1"/>
    <w:rsid w:val="00DF146F"/>
    <w:pPr>
      <w:spacing w:after="60" w:line="240" w:lineRule="auto"/>
    </w:pPr>
    <w:rPr>
      <w:noProof/>
      <w:sz w:val="10"/>
      <w:lang w:eastAsia="en-GB"/>
    </w:rPr>
  </w:style>
  <w:style w:type="character" w:customStyle="1" w:styleId="Heading3Char">
    <w:name w:val="Heading 3 Char"/>
    <w:basedOn w:val="DefaultParagraphFont"/>
    <w:link w:val="Heading3"/>
    <w:uiPriority w:val="99"/>
    <w:semiHidden/>
    <w:rsid w:val="00DF146F"/>
    <w:rPr>
      <w:rFonts w:asciiTheme="majorHAnsi" w:eastAsiaTheme="majorEastAsia" w:hAnsiTheme="majorHAnsi" w:cstheme="majorBidi"/>
      <w:color w:val="538135" w:themeColor="accent6" w:themeShade="BF"/>
    </w:rPr>
  </w:style>
  <w:style w:type="character" w:customStyle="1" w:styleId="Heading4Char">
    <w:name w:val="Heading 4 Char"/>
    <w:basedOn w:val="DefaultParagraphFont"/>
    <w:link w:val="Heading4"/>
    <w:uiPriority w:val="99"/>
    <w:semiHidden/>
    <w:rsid w:val="00DF146F"/>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9"/>
    <w:semiHidden/>
    <w:rsid w:val="00DF146F"/>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9"/>
    <w:semiHidden/>
    <w:rsid w:val="00DF146F"/>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9"/>
    <w:semiHidden/>
    <w:rsid w:val="00DF146F"/>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9"/>
    <w:semiHidden/>
    <w:rsid w:val="00DF146F"/>
    <w:rPr>
      <w:rFonts w:asciiTheme="majorHAnsi" w:eastAsiaTheme="majorEastAsia" w:hAnsiTheme="majorHAnsi" w:cstheme="majorBidi"/>
      <w:b/>
      <w:bCs/>
      <w:i/>
      <w:iCs/>
      <w:color w:val="70AD47" w:themeColor="accent6"/>
    </w:rPr>
  </w:style>
  <w:style w:type="character" w:customStyle="1" w:styleId="Heading9Char">
    <w:name w:val="Heading 9 Char"/>
    <w:basedOn w:val="DefaultParagraphFont"/>
    <w:link w:val="Heading9"/>
    <w:uiPriority w:val="99"/>
    <w:semiHidden/>
    <w:rsid w:val="00DF146F"/>
    <w:rPr>
      <w:rFonts w:asciiTheme="majorHAnsi" w:eastAsiaTheme="majorEastAsia" w:hAnsiTheme="majorHAnsi" w:cstheme="majorBidi"/>
      <w:i/>
      <w:iCs/>
      <w:color w:val="70AD47" w:themeColor="accent6"/>
    </w:rPr>
  </w:style>
  <w:style w:type="paragraph" w:styleId="Caption">
    <w:name w:val="caption"/>
    <w:basedOn w:val="Normal"/>
    <w:next w:val="Normal"/>
    <w:uiPriority w:val="99"/>
    <w:semiHidden/>
    <w:unhideWhenUsed/>
    <w:qFormat/>
    <w:rsid w:val="00DF146F"/>
    <w:rPr>
      <w:b/>
      <w:bCs/>
      <w:smallCaps/>
      <w:color w:val="595959" w:themeColor="text1" w:themeTint="A6"/>
    </w:rPr>
  </w:style>
  <w:style w:type="paragraph" w:styleId="Subtitle">
    <w:name w:val="Subtitle"/>
    <w:basedOn w:val="Normal"/>
    <w:next w:val="Normal"/>
    <w:link w:val="SubtitleChar"/>
    <w:uiPriority w:val="99"/>
    <w:rsid w:val="00DF146F"/>
    <w:pPr>
      <w:numPr>
        <w:ilvl w:val="1"/>
      </w:numPr>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99"/>
    <w:rsid w:val="00DF146F"/>
    <w:rPr>
      <w:rFonts w:asciiTheme="majorHAnsi" w:eastAsiaTheme="majorEastAsia" w:hAnsiTheme="majorHAnsi" w:cstheme="majorBidi"/>
      <w:sz w:val="30"/>
      <w:szCs w:val="30"/>
    </w:rPr>
  </w:style>
  <w:style w:type="character" w:styleId="Strong">
    <w:name w:val="Strong"/>
    <w:basedOn w:val="DefaultParagraphFont"/>
    <w:uiPriority w:val="99"/>
    <w:rsid w:val="00DF146F"/>
    <w:rPr>
      <w:b/>
      <w:bCs/>
    </w:rPr>
  </w:style>
  <w:style w:type="character" w:styleId="Emphasis">
    <w:name w:val="Emphasis"/>
    <w:basedOn w:val="DefaultParagraphFont"/>
    <w:uiPriority w:val="99"/>
    <w:rsid w:val="00DF146F"/>
    <w:rPr>
      <w:i/>
      <w:iCs/>
      <w:color w:val="70AD47" w:themeColor="accent6"/>
    </w:rPr>
  </w:style>
  <w:style w:type="paragraph" w:styleId="Quote">
    <w:name w:val="Quote"/>
    <w:basedOn w:val="Normal"/>
    <w:next w:val="Normal"/>
    <w:link w:val="QuoteChar"/>
    <w:uiPriority w:val="99"/>
    <w:rsid w:val="00DF146F"/>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99"/>
    <w:rsid w:val="00DF146F"/>
    <w:rPr>
      <w:i/>
      <w:iCs/>
      <w:color w:val="262626" w:themeColor="text1" w:themeTint="D9"/>
    </w:rPr>
  </w:style>
  <w:style w:type="paragraph" w:styleId="IntenseQuote">
    <w:name w:val="Intense Quote"/>
    <w:basedOn w:val="Normal"/>
    <w:next w:val="Normal"/>
    <w:link w:val="IntenseQuoteChar"/>
    <w:uiPriority w:val="99"/>
    <w:rsid w:val="00DF146F"/>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99"/>
    <w:rsid w:val="00DF146F"/>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99"/>
    <w:rsid w:val="00DF146F"/>
    <w:rPr>
      <w:i/>
      <w:iCs/>
    </w:rPr>
  </w:style>
  <w:style w:type="character" w:styleId="IntenseEmphasis">
    <w:name w:val="Intense Emphasis"/>
    <w:basedOn w:val="DefaultParagraphFont"/>
    <w:uiPriority w:val="99"/>
    <w:rsid w:val="00DF146F"/>
    <w:rPr>
      <w:b/>
      <w:bCs/>
      <w:i/>
      <w:iCs/>
    </w:rPr>
  </w:style>
  <w:style w:type="character" w:styleId="BookTitle">
    <w:name w:val="Book Title"/>
    <w:basedOn w:val="DefaultParagraphFont"/>
    <w:uiPriority w:val="99"/>
    <w:rsid w:val="00DF146F"/>
    <w:rPr>
      <w:b/>
      <w:bCs/>
      <w:caps w:val="0"/>
      <w:smallCaps/>
      <w:spacing w:val="7"/>
      <w:sz w:val="21"/>
      <w:szCs w:val="21"/>
    </w:rPr>
  </w:style>
  <w:style w:type="paragraph" w:styleId="TOCHeading">
    <w:name w:val="TOC Heading"/>
    <w:basedOn w:val="Heading1"/>
    <w:next w:val="Normal"/>
    <w:uiPriority w:val="99"/>
    <w:semiHidden/>
    <w:unhideWhenUsed/>
    <w:qFormat/>
    <w:rsid w:val="00DF146F"/>
    <w:pPr>
      <w:outlineLvl w:val="9"/>
    </w:pPr>
  </w:style>
  <w:style w:type="paragraph" w:customStyle="1" w:styleId="LargeBullet">
    <w:name w:val="Large_Bullet"/>
    <w:basedOn w:val="Bulletedtext"/>
    <w:link w:val="LargeBulletChar"/>
    <w:qFormat/>
    <w:rsid w:val="00DF146F"/>
    <w:rPr>
      <w:sz w:val="32"/>
      <w:szCs w:val="32"/>
    </w:rPr>
  </w:style>
  <w:style w:type="character" w:customStyle="1" w:styleId="LargeBulletChar">
    <w:name w:val="Large_Bullet Char"/>
    <w:basedOn w:val="BulletedtextChar"/>
    <w:link w:val="LargeBullet"/>
    <w:rsid w:val="00DF146F"/>
    <w:rPr>
      <w:sz w:val="32"/>
      <w:szCs w:val="32"/>
    </w:rPr>
  </w:style>
  <w:style w:type="paragraph" w:customStyle="1" w:styleId="Bulletedtext">
    <w:name w:val="Bulleted text"/>
    <w:basedOn w:val="ListParagraph"/>
    <w:link w:val="BulletedtextChar"/>
    <w:qFormat/>
    <w:rsid w:val="00DF146F"/>
    <w:pPr>
      <w:numPr>
        <w:numId w:val="11"/>
      </w:numPr>
    </w:pPr>
  </w:style>
  <w:style w:type="character" w:customStyle="1" w:styleId="BulletedtextChar">
    <w:name w:val="Bulleted text Char"/>
    <w:basedOn w:val="ListParagraphChar"/>
    <w:link w:val="Bulletedtext"/>
    <w:rsid w:val="00DF146F"/>
  </w:style>
  <w:style w:type="paragraph" w:styleId="ListParagraph">
    <w:name w:val="List Paragraph"/>
    <w:basedOn w:val="Normal"/>
    <w:link w:val="ListParagraphChar"/>
    <w:uiPriority w:val="99"/>
    <w:rsid w:val="00DF146F"/>
    <w:pPr>
      <w:ind w:left="720"/>
      <w:contextualSpacing/>
    </w:pPr>
  </w:style>
  <w:style w:type="paragraph" w:customStyle="1" w:styleId="Numberedtext">
    <w:name w:val="Numbered text"/>
    <w:basedOn w:val="ListParagraph"/>
    <w:link w:val="NumberedtextChar"/>
    <w:qFormat/>
    <w:rsid w:val="00DF146F"/>
    <w:pPr>
      <w:numPr>
        <w:numId w:val="12"/>
      </w:numPr>
    </w:pPr>
  </w:style>
  <w:style w:type="character" w:customStyle="1" w:styleId="NumberedtextChar">
    <w:name w:val="Numbered text Char"/>
    <w:basedOn w:val="ListParagraphChar"/>
    <w:link w:val="Numberedtext"/>
    <w:rsid w:val="00DF146F"/>
  </w:style>
  <w:style w:type="paragraph" w:customStyle="1" w:styleId="RedTitle">
    <w:name w:val="RedTitle"/>
    <w:basedOn w:val="Title"/>
    <w:link w:val="RedTitleChar"/>
    <w:qFormat/>
    <w:rsid w:val="00B53712"/>
    <w:rPr>
      <w:color w:val="CA151A"/>
    </w:rPr>
  </w:style>
  <w:style w:type="character" w:customStyle="1" w:styleId="RedTitleChar">
    <w:name w:val="RedTitle Char"/>
    <w:basedOn w:val="TitleChar"/>
    <w:link w:val="RedTitle"/>
    <w:rsid w:val="00B53712"/>
    <w:rPr>
      <w:rFonts w:eastAsiaTheme="majorEastAsia"/>
      <w:color w:val="CA151A"/>
      <w:spacing w:val="-15"/>
      <w:sz w:val="52"/>
      <w:szCs w:val="52"/>
    </w:rPr>
  </w:style>
  <w:style w:type="paragraph" w:customStyle="1" w:styleId="RedHead1">
    <w:name w:val="RedHead1"/>
    <w:basedOn w:val="Heading1"/>
    <w:link w:val="RedHead1Char"/>
    <w:qFormat/>
    <w:rsid w:val="00B53712"/>
    <w:rPr>
      <w:color w:val="CA151A"/>
    </w:rPr>
  </w:style>
  <w:style w:type="character" w:customStyle="1" w:styleId="RedHead1Char">
    <w:name w:val="RedHead1 Char"/>
    <w:basedOn w:val="Heading1Char"/>
    <w:link w:val="RedHead1"/>
    <w:rsid w:val="00B53712"/>
    <w:rPr>
      <w:b/>
      <w:color w:val="CA151A"/>
      <w:sz w:val="36"/>
      <w:szCs w:val="36"/>
    </w:rPr>
  </w:style>
  <w:style w:type="paragraph" w:customStyle="1" w:styleId="BoldText">
    <w:name w:val="BoldText"/>
    <w:basedOn w:val="Normal"/>
    <w:link w:val="BoldTextChar"/>
    <w:qFormat/>
    <w:rsid w:val="00DF146F"/>
    <w:rPr>
      <w:b/>
    </w:rPr>
  </w:style>
  <w:style w:type="character" w:customStyle="1" w:styleId="BoldTextChar">
    <w:name w:val="BoldText Char"/>
    <w:basedOn w:val="DefaultParagraphFont"/>
    <w:link w:val="BoldText"/>
    <w:rsid w:val="00DF146F"/>
    <w:rPr>
      <w:b/>
    </w:rPr>
  </w:style>
  <w:style w:type="paragraph" w:customStyle="1" w:styleId="Largenormal">
    <w:name w:val="Large_normal"/>
    <w:basedOn w:val="Normal"/>
    <w:link w:val="LargenormalChar"/>
    <w:qFormat/>
    <w:rsid w:val="00DF146F"/>
    <w:rPr>
      <w:sz w:val="32"/>
      <w:szCs w:val="32"/>
    </w:rPr>
  </w:style>
  <w:style w:type="character" w:customStyle="1" w:styleId="LargenormalChar">
    <w:name w:val="Large_normal Char"/>
    <w:basedOn w:val="DefaultParagraphFont"/>
    <w:link w:val="Largenormal"/>
    <w:rsid w:val="00DF146F"/>
    <w:rPr>
      <w:sz w:val="32"/>
      <w:szCs w:val="32"/>
    </w:rPr>
  </w:style>
  <w:style w:type="paragraph" w:customStyle="1" w:styleId="LargeBoldNormal">
    <w:name w:val="Large_BoldNormal"/>
    <w:basedOn w:val="BoldText"/>
    <w:link w:val="LargeBoldNormalChar"/>
    <w:qFormat/>
    <w:rsid w:val="00DF146F"/>
    <w:rPr>
      <w:sz w:val="32"/>
      <w:szCs w:val="32"/>
    </w:rPr>
  </w:style>
  <w:style w:type="character" w:customStyle="1" w:styleId="LargeBoldNormalChar">
    <w:name w:val="Large_BoldNormal Char"/>
    <w:basedOn w:val="BoldTextChar"/>
    <w:link w:val="LargeBoldNormal"/>
    <w:rsid w:val="00DF146F"/>
    <w:rPr>
      <w:b/>
      <w:sz w:val="32"/>
      <w:szCs w:val="32"/>
    </w:rPr>
  </w:style>
  <w:style w:type="paragraph" w:customStyle="1" w:styleId="LargeNumber">
    <w:name w:val="Large_Number"/>
    <w:basedOn w:val="Numberedtext"/>
    <w:link w:val="LargeNumberChar"/>
    <w:qFormat/>
    <w:rsid w:val="00DF146F"/>
    <w:rPr>
      <w:sz w:val="32"/>
      <w:szCs w:val="32"/>
    </w:rPr>
  </w:style>
  <w:style w:type="character" w:customStyle="1" w:styleId="LargeNumberChar">
    <w:name w:val="Large_Number Char"/>
    <w:basedOn w:val="NumberedtextChar"/>
    <w:link w:val="LargeNumber"/>
    <w:rsid w:val="00DF146F"/>
    <w:rPr>
      <w:sz w:val="32"/>
      <w:szCs w:val="32"/>
    </w:rPr>
  </w:style>
  <w:style w:type="paragraph" w:customStyle="1" w:styleId="LargeHeading1">
    <w:name w:val="Large_Heading1"/>
    <w:basedOn w:val="Heading1"/>
    <w:link w:val="LargeHeading1Char"/>
    <w:qFormat/>
    <w:rsid w:val="00DF146F"/>
    <w:rPr>
      <w:sz w:val="40"/>
      <w:szCs w:val="40"/>
    </w:rPr>
  </w:style>
  <w:style w:type="character" w:customStyle="1" w:styleId="LargeHeading1Char">
    <w:name w:val="Large_Heading1 Char"/>
    <w:basedOn w:val="Heading1Char"/>
    <w:link w:val="LargeHeading1"/>
    <w:rsid w:val="00DF146F"/>
    <w:rPr>
      <w:b/>
      <w:sz w:val="40"/>
      <w:szCs w:val="40"/>
    </w:rPr>
  </w:style>
  <w:style w:type="paragraph" w:customStyle="1" w:styleId="BVLargeH2">
    <w:name w:val="BVLargeH2"/>
    <w:aliases w:val="member"/>
    <w:basedOn w:val="Normal"/>
    <w:link w:val="BVLargeH2Char"/>
    <w:uiPriority w:val="99"/>
    <w:rsid w:val="00DF146F"/>
    <w:rPr>
      <w:sz w:val="36"/>
      <w:szCs w:val="36"/>
    </w:rPr>
  </w:style>
  <w:style w:type="character" w:customStyle="1" w:styleId="BVLargeH2Char">
    <w:name w:val="BVLargeH2 Char"/>
    <w:aliases w:val="member Char"/>
    <w:basedOn w:val="DefaultParagraphFont"/>
    <w:link w:val="BVLargeH2"/>
    <w:uiPriority w:val="99"/>
    <w:rsid w:val="00DF146F"/>
    <w:rPr>
      <w:sz w:val="36"/>
      <w:szCs w:val="36"/>
    </w:rPr>
  </w:style>
  <w:style w:type="character" w:customStyle="1" w:styleId="ListParagraphChar">
    <w:name w:val="List Paragraph Char"/>
    <w:basedOn w:val="DefaultParagraphFont"/>
    <w:link w:val="ListParagraph"/>
    <w:uiPriority w:val="99"/>
    <w:rsid w:val="00DF146F"/>
  </w:style>
  <w:style w:type="paragraph" w:customStyle="1" w:styleId="LargeRedHead1">
    <w:name w:val="Large_RedHead1"/>
    <w:basedOn w:val="RedHead1"/>
    <w:link w:val="LargeRedHead1Char"/>
    <w:qFormat/>
    <w:rsid w:val="00B53712"/>
    <w:rPr>
      <w:sz w:val="40"/>
      <w:szCs w:val="40"/>
    </w:rPr>
  </w:style>
  <w:style w:type="paragraph" w:customStyle="1" w:styleId="LargeHeading2">
    <w:name w:val="Large_Heading2"/>
    <w:basedOn w:val="Heading2"/>
    <w:link w:val="LargeHeading2Char"/>
    <w:qFormat/>
    <w:rsid w:val="004138A5"/>
    <w:rPr>
      <w:sz w:val="36"/>
      <w:szCs w:val="36"/>
    </w:rPr>
  </w:style>
  <w:style w:type="character" w:customStyle="1" w:styleId="LargeRedHead1Char">
    <w:name w:val="Large_RedHead1 Char"/>
    <w:basedOn w:val="RedHead1Char"/>
    <w:link w:val="LargeRedHead1"/>
    <w:rsid w:val="00B53712"/>
    <w:rPr>
      <w:b/>
      <w:color w:val="CA151A"/>
      <w:sz w:val="40"/>
      <w:szCs w:val="40"/>
    </w:rPr>
  </w:style>
  <w:style w:type="character" w:customStyle="1" w:styleId="LargeHeading2Char">
    <w:name w:val="Large_Heading2 Char"/>
    <w:basedOn w:val="Heading2Char"/>
    <w:link w:val="LargeHeading2"/>
    <w:rsid w:val="004138A5"/>
    <w:rPr>
      <w:b/>
      <w:sz w:val="36"/>
      <w:szCs w:val="36"/>
    </w:rPr>
  </w:style>
  <w:style w:type="paragraph" w:styleId="Header">
    <w:name w:val="header"/>
    <w:basedOn w:val="Normal"/>
    <w:link w:val="HeaderChar"/>
    <w:uiPriority w:val="99"/>
    <w:unhideWhenUsed/>
    <w:rsid w:val="00B56DF6"/>
    <w:pPr>
      <w:tabs>
        <w:tab w:val="center" w:pos="4513"/>
        <w:tab w:val="right" w:pos="9026"/>
      </w:tabs>
      <w:spacing w:after="0"/>
    </w:pPr>
  </w:style>
  <w:style w:type="character" w:customStyle="1" w:styleId="HeaderChar">
    <w:name w:val="Header Char"/>
    <w:basedOn w:val="DefaultParagraphFont"/>
    <w:link w:val="Header"/>
    <w:uiPriority w:val="99"/>
    <w:rsid w:val="00B56DF6"/>
  </w:style>
  <w:style w:type="paragraph" w:styleId="Footer">
    <w:name w:val="footer"/>
    <w:basedOn w:val="Normal"/>
    <w:link w:val="FooterChar"/>
    <w:uiPriority w:val="99"/>
    <w:unhideWhenUsed/>
    <w:rsid w:val="00B56DF6"/>
    <w:pPr>
      <w:tabs>
        <w:tab w:val="center" w:pos="4513"/>
        <w:tab w:val="right" w:pos="9026"/>
      </w:tabs>
      <w:spacing w:after="0"/>
    </w:pPr>
  </w:style>
  <w:style w:type="character" w:customStyle="1" w:styleId="FooterChar">
    <w:name w:val="Footer Char"/>
    <w:basedOn w:val="DefaultParagraphFont"/>
    <w:link w:val="Footer"/>
    <w:uiPriority w:val="99"/>
    <w:rsid w:val="00B56DF6"/>
  </w:style>
  <w:style w:type="character" w:styleId="Hyperlink">
    <w:name w:val="Hyperlink"/>
    <w:basedOn w:val="DefaultParagraphFont"/>
    <w:uiPriority w:val="99"/>
    <w:unhideWhenUsed/>
    <w:rsid w:val="006B13B8"/>
    <w:rPr>
      <w:color w:val="0563C1" w:themeColor="hyperlink"/>
      <w:u w:val="single"/>
    </w:rPr>
  </w:style>
  <w:style w:type="character" w:styleId="UnresolvedMention">
    <w:name w:val="Unresolved Mention"/>
    <w:basedOn w:val="DefaultParagraphFont"/>
    <w:uiPriority w:val="99"/>
    <w:semiHidden/>
    <w:unhideWhenUsed/>
    <w:rsid w:val="006B13B8"/>
    <w:rPr>
      <w:color w:val="605E5C"/>
      <w:shd w:val="clear" w:color="auto" w:fill="E1DFDD"/>
    </w:rPr>
  </w:style>
  <w:style w:type="character" w:customStyle="1" w:styleId="normaltextrun">
    <w:name w:val="normaltextrun"/>
    <w:basedOn w:val="DefaultParagraphFont"/>
    <w:rsid w:val="00641FE7"/>
  </w:style>
  <w:style w:type="character" w:customStyle="1" w:styleId="findhit">
    <w:name w:val="findhit"/>
    <w:basedOn w:val="DefaultParagraphFont"/>
    <w:rsid w:val="00EA2822"/>
  </w:style>
  <w:style w:type="character" w:customStyle="1" w:styleId="eop">
    <w:name w:val="eop"/>
    <w:basedOn w:val="DefaultParagraphFont"/>
    <w:rsid w:val="00EA2822"/>
  </w:style>
  <w:style w:type="character" w:styleId="CommentReference">
    <w:name w:val="annotation reference"/>
    <w:basedOn w:val="DefaultParagraphFont"/>
    <w:uiPriority w:val="99"/>
    <w:semiHidden/>
    <w:unhideWhenUsed/>
    <w:rsid w:val="000758EC"/>
    <w:rPr>
      <w:sz w:val="16"/>
      <w:szCs w:val="16"/>
    </w:rPr>
  </w:style>
  <w:style w:type="paragraph" w:styleId="CommentText">
    <w:name w:val="annotation text"/>
    <w:basedOn w:val="Normal"/>
    <w:link w:val="CommentTextChar"/>
    <w:uiPriority w:val="99"/>
    <w:unhideWhenUsed/>
    <w:rsid w:val="000758EC"/>
    <w:rPr>
      <w:sz w:val="20"/>
      <w:szCs w:val="20"/>
    </w:rPr>
  </w:style>
  <w:style w:type="character" w:customStyle="1" w:styleId="CommentTextChar">
    <w:name w:val="Comment Text Char"/>
    <w:basedOn w:val="DefaultParagraphFont"/>
    <w:link w:val="CommentText"/>
    <w:uiPriority w:val="99"/>
    <w:rsid w:val="000758EC"/>
    <w:rPr>
      <w:sz w:val="20"/>
      <w:szCs w:val="20"/>
    </w:rPr>
  </w:style>
  <w:style w:type="paragraph" w:styleId="CommentSubject">
    <w:name w:val="annotation subject"/>
    <w:basedOn w:val="CommentText"/>
    <w:next w:val="CommentText"/>
    <w:link w:val="CommentSubjectChar"/>
    <w:uiPriority w:val="99"/>
    <w:semiHidden/>
    <w:unhideWhenUsed/>
    <w:rsid w:val="000758EC"/>
    <w:rPr>
      <w:b/>
      <w:bCs/>
    </w:rPr>
  </w:style>
  <w:style w:type="character" w:customStyle="1" w:styleId="CommentSubjectChar">
    <w:name w:val="Comment Subject Char"/>
    <w:basedOn w:val="CommentTextChar"/>
    <w:link w:val="CommentSubject"/>
    <w:uiPriority w:val="99"/>
    <w:semiHidden/>
    <w:rsid w:val="000758EC"/>
    <w:rPr>
      <w:b/>
      <w:bCs/>
      <w:sz w:val="20"/>
      <w:szCs w:val="20"/>
    </w:rPr>
  </w:style>
  <w:style w:type="paragraph" w:customStyle="1" w:styleId="MDPI42tablebody">
    <w:name w:val="MDPI_4.2_table_body"/>
    <w:qFormat/>
    <w:rsid w:val="00C417A3"/>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styleId="FootnoteText">
    <w:name w:val="footnote text"/>
    <w:basedOn w:val="Normal"/>
    <w:link w:val="FootnoteTextChar"/>
    <w:semiHidden/>
    <w:unhideWhenUsed/>
    <w:rsid w:val="00C417A3"/>
    <w:pPr>
      <w:spacing w:after="0"/>
      <w:jc w:val="both"/>
    </w:pPr>
    <w:rPr>
      <w:rFonts w:ascii="Palatino Linotype" w:eastAsia="SimSun" w:hAnsi="Palatino Linotype" w:cs="Times New Roman"/>
      <w:noProof/>
      <w:color w:val="000000"/>
      <w:sz w:val="20"/>
      <w:szCs w:val="20"/>
      <w:lang w:val="en-US" w:eastAsia="zh-CN"/>
    </w:rPr>
  </w:style>
  <w:style w:type="character" w:customStyle="1" w:styleId="FootnoteTextChar">
    <w:name w:val="Footnote Text Char"/>
    <w:basedOn w:val="DefaultParagraphFont"/>
    <w:link w:val="FootnoteText"/>
    <w:semiHidden/>
    <w:rsid w:val="00C417A3"/>
    <w:rPr>
      <w:rFonts w:ascii="Palatino Linotype" w:eastAsia="SimSun" w:hAnsi="Palatino Linotype" w:cs="Times New Roman"/>
      <w:noProof/>
      <w:color w:val="000000"/>
      <w:sz w:val="20"/>
      <w:szCs w:val="20"/>
      <w:lang w:val="en-US" w:eastAsia="zh-CN"/>
    </w:rPr>
  </w:style>
  <w:style w:type="character" w:styleId="FootnoteReference">
    <w:name w:val="footnote reference"/>
    <w:basedOn w:val="DefaultParagraphFont"/>
    <w:uiPriority w:val="99"/>
    <w:semiHidden/>
    <w:unhideWhenUsed/>
    <w:rsid w:val="00C417A3"/>
    <w:rPr>
      <w:vertAlign w:val="superscript"/>
    </w:rPr>
  </w:style>
  <w:style w:type="paragraph" w:customStyle="1" w:styleId="MDPI32textnoindent">
    <w:name w:val="MDPI_3.2_text_no_indent"/>
    <w:basedOn w:val="Normal"/>
    <w:qFormat/>
    <w:rsid w:val="00F74117"/>
    <w:pPr>
      <w:adjustRightInd w:val="0"/>
      <w:snapToGrid w:val="0"/>
      <w:spacing w:after="0" w:line="228" w:lineRule="auto"/>
      <w:ind w:left="2608"/>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411onetablecaption">
    <w:name w:val="MDPI_4.1.1_one_table_caption"/>
    <w:qFormat/>
    <w:rsid w:val="00F74117"/>
    <w:pPr>
      <w:adjustRightInd w:val="0"/>
      <w:snapToGrid w:val="0"/>
      <w:spacing w:before="240" w:line="260" w:lineRule="atLeast"/>
      <w:jc w:val="center"/>
    </w:pPr>
    <w:rPr>
      <w:rFonts w:ascii="Palatino Linotype" w:eastAsia="SimSun" w:hAnsi="Palatino Linotype" w:cs="Cordia New"/>
      <w:noProof/>
      <w:color w:val="000000"/>
      <w:sz w:val="18"/>
      <w:szCs w:val="22"/>
      <w:lang w:val="en-US" w:eastAsia="zh-CN" w:bidi="en-US"/>
    </w:rPr>
  </w:style>
  <w:style w:type="paragraph" w:styleId="NormalWeb">
    <w:name w:val="Normal (Web)"/>
    <w:basedOn w:val="Normal"/>
    <w:uiPriority w:val="99"/>
    <w:semiHidden/>
    <w:unhideWhenUsed/>
    <w:rsid w:val="00781407"/>
    <w:pPr>
      <w:spacing w:before="100" w:beforeAutospacing="1" w:after="100" w:afterAutospacing="1"/>
    </w:pPr>
    <w:rPr>
      <w:rFonts w:ascii="Times New Roman" w:eastAsia="Times New Roman" w:hAnsi="Times New Roman" w:cs="Times New Roman"/>
      <w:lang w:eastAsia="en-GB"/>
    </w:rPr>
  </w:style>
  <w:style w:type="paragraph" w:styleId="EndnoteText">
    <w:name w:val="endnote text"/>
    <w:basedOn w:val="Normal"/>
    <w:link w:val="EndnoteTextChar"/>
    <w:uiPriority w:val="99"/>
    <w:semiHidden/>
    <w:unhideWhenUsed/>
    <w:rsid w:val="00DE4691"/>
    <w:pPr>
      <w:spacing w:after="0"/>
    </w:pPr>
    <w:rPr>
      <w:sz w:val="20"/>
      <w:szCs w:val="20"/>
    </w:rPr>
  </w:style>
  <w:style w:type="character" w:customStyle="1" w:styleId="EndnoteTextChar">
    <w:name w:val="Endnote Text Char"/>
    <w:basedOn w:val="DefaultParagraphFont"/>
    <w:link w:val="EndnoteText"/>
    <w:uiPriority w:val="99"/>
    <w:semiHidden/>
    <w:rsid w:val="00DE4691"/>
    <w:rPr>
      <w:sz w:val="20"/>
      <w:szCs w:val="20"/>
    </w:rPr>
  </w:style>
  <w:style w:type="character" w:styleId="EndnoteReference">
    <w:name w:val="endnote reference"/>
    <w:basedOn w:val="DefaultParagraphFont"/>
    <w:uiPriority w:val="99"/>
    <w:semiHidden/>
    <w:unhideWhenUsed/>
    <w:rsid w:val="00DE4691"/>
    <w:rPr>
      <w:vertAlign w:val="superscript"/>
    </w:rPr>
  </w:style>
  <w:style w:type="paragraph" w:customStyle="1" w:styleId="EndNoteBibliographyTitle">
    <w:name w:val="EndNote Bibliography Title"/>
    <w:basedOn w:val="Normal"/>
    <w:link w:val="EndNoteBibliographyTitleChar"/>
    <w:rsid w:val="00791370"/>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791370"/>
    <w:rPr>
      <w:noProof/>
      <w:lang w:val="en-US"/>
    </w:rPr>
  </w:style>
  <w:style w:type="paragraph" w:customStyle="1" w:styleId="EndNoteBibliography">
    <w:name w:val="EndNote Bibliography"/>
    <w:basedOn w:val="Normal"/>
    <w:link w:val="EndNoteBibliographyChar"/>
    <w:rsid w:val="00791370"/>
    <w:rPr>
      <w:noProof/>
      <w:lang w:val="en-US"/>
    </w:rPr>
  </w:style>
  <w:style w:type="character" w:customStyle="1" w:styleId="EndNoteBibliographyChar">
    <w:name w:val="EndNote Bibliography Char"/>
    <w:basedOn w:val="DefaultParagraphFont"/>
    <w:link w:val="EndNoteBibliography"/>
    <w:rsid w:val="00791370"/>
    <w:rPr>
      <w:noProof/>
      <w:lang w:val="en-US"/>
    </w:rPr>
  </w:style>
  <w:style w:type="paragraph" w:styleId="Revision">
    <w:name w:val="Revision"/>
    <w:hidden/>
    <w:uiPriority w:val="99"/>
    <w:semiHidden/>
    <w:rsid w:val="001B542A"/>
    <w:pPr>
      <w:spacing w:after="0"/>
    </w:pPr>
  </w:style>
  <w:style w:type="table" w:styleId="TableGrid">
    <w:name w:val="Table Grid"/>
    <w:basedOn w:val="TableNormal"/>
    <w:uiPriority w:val="59"/>
    <w:rsid w:val="00DA492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14591"/>
    <w:rPr>
      <w:color w:val="954F72" w:themeColor="followedHyperlink"/>
      <w:u w:val="single"/>
    </w:rPr>
  </w:style>
  <w:style w:type="character" w:styleId="LineNumber">
    <w:name w:val="line number"/>
    <w:basedOn w:val="DefaultParagraphFont"/>
    <w:uiPriority w:val="99"/>
    <w:semiHidden/>
    <w:unhideWhenUsed/>
    <w:rsid w:val="00B10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491355">
      <w:bodyDiv w:val="1"/>
      <w:marLeft w:val="0"/>
      <w:marRight w:val="0"/>
      <w:marTop w:val="0"/>
      <w:marBottom w:val="0"/>
      <w:divBdr>
        <w:top w:val="none" w:sz="0" w:space="0" w:color="auto"/>
        <w:left w:val="none" w:sz="0" w:space="0" w:color="auto"/>
        <w:bottom w:val="none" w:sz="0" w:space="0" w:color="auto"/>
        <w:right w:val="none" w:sz="0" w:space="0" w:color="auto"/>
      </w:divBdr>
    </w:div>
    <w:div w:id="1302922109">
      <w:bodyDiv w:val="1"/>
      <w:marLeft w:val="0"/>
      <w:marRight w:val="0"/>
      <w:marTop w:val="0"/>
      <w:marBottom w:val="0"/>
      <w:divBdr>
        <w:top w:val="none" w:sz="0" w:space="0" w:color="auto"/>
        <w:left w:val="none" w:sz="0" w:space="0" w:color="auto"/>
        <w:bottom w:val="none" w:sz="0" w:space="0" w:color="auto"/>
        <w:right w:val="none" w:sz="0" w:space="0" w:color="auto"/>
      </w:divBdr>
    </w:div>
    <w:div w:id="145471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s://publications.parliament.uk/pa/cm5801/cmselect/cmwomeq/1050/105005.htm" TargetMode="External"/><Relationship Id="rId26" Type="http://schemas.openxmlformats.org/officeDocument/2006/relationships/hyperlink" Target="https://assets.publishing.service.gov.uk/government/uploads/system/uploads/attachment_data/file/818123/query-6-disability-and-nutrition.pdf" TargetMode="External"/><Relationship Id="rId3" Type="http://schemas.openxmlformats.org/officeDocument/2006/relationships/customXml" Target="../customXml/item3.xml"/><Relationship Id="rId21" Type="http://schemas.openxmlformats.org/officeDocument/2006/relationships/hyperlink" Target="https://www.legislation.gov.uk/ukpga/2010/15/section/6" TargetMode="Externa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www.activenotts.org.uk/uploads/activity-alliance-impact-of-covid-19-on-disabled-people-oct-2020.pdf?v=1605783441" TargetMode="External"/><Relationship Id="rId25" Type="http://schemas.openxmlformats.org/officeDocument/2006/relationships/hyperlink" Target="https://www.ons.gov.uk/peoplepopulationandcommunity/healthandsocialcare/disability/articles/coronavirusandthesocialimpactsondisabledpeopleingreatbritain/july2020" TargetMode="External"/><Relationship Id="rId2" Type="http://schemas.openxmlformats.org/officeDocument/2006/relationships/customXml" Target="../customXml/item2.xml"/><Relationship Id="rId16" Type="http://schemas.openxmlformats.org/officeDocument/2006/relationships/hyperlink" Target="https://www.health.org.uk/sites/default/files/upload/publications/2021/HEAJ8932-COVID-Impact-210705.pdf" TargetMode="External"/><Relationship Id="rId20" Type="http://schemas.openxmlformats.org/officeDocument/2006/relationships/hyperlink" Target="https://www.food.gov.uk/sites/default/files/media/document/fsa-food-insecurity-2020_-report-v5.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yperlink" Target="https://www.cdc.gov/vitalsigns/disabilities/" TargetMode="External"/><Relationship Id="rId5" Type="http://schemas.openxmlformats.org/officeDocument/2006/relationships/styles" Target="styles.xml"/><Relationship Id="rId15" Type="http://schemas.openxmlformats.org/officeDocument/2006/relationships/hyperlink" Target="https://www.covidsocialstudy.org/_files/ugd/3d9db5_59d1b940054440bbb52a72b6bd0b0a06.pdf" TargetMode="External"/><Relationship Id="rId23" Type="http://schemas.openxmlformats.org/officeDocument/2006/relationships/hyperlink" Target="https://store.samhsa.gov/sites/default/files/d7/priv/sma11-4648.pdf" TargetMode="External"/><Relationship Id="rId28" Type="http://schemas.openxmlformats.org/officeDocument/2006/relationships/footer" Target="footer1.xml"/><Relationship Id="rId10" Type="http://schemas.openxmlformats.org/officeDocument/2006/relationships/hyperlink" Target="mailto:renata.gomes@bravovictor.org" TargetMode="External"/><Relationship Id="rId19" Type="http://schemas.openxmlformats.org/officeDocument/2006/relationships/hyperlink" Target="https://www.ons.gov.uk/peoplepopulationandcommunity/healthandsocialcare/disability/articles/coronavirusandthesocialimpactsondisabledpeopleingreatbritain/september2020"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 Id="rId22" Type="http://schemas.openxmlformats.org/officeDocument/2006/relationships/hyperlink" Target="https://b6bdcb03-332c-4ff9-8b9d-28f9c957493a.filesusr.com/ugd/3d9db5_9d55b4ff686744cdae69e72cd141ecfb.pdf" TargetMode="External"/><Relationship Id="rId27" Type="http://schemas.openxmlformats.org/officeDocument/2006/relationships/hyperlink" Target="https://www.ons.gov.uk/peoplepopulationandcommunity/healthandsocialcare/drugusealcoholandsmoking/bulletins/smokingprevalenceintheukandtheimpactofdatacollectionchanges/2020"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FB25833F2E2740BD84CDB8FDA3EA3C" ma:contentTypeVersion="12" ma:contentTypeDescription="Create a new document." ma:contentTypeScope="" ma:versionID="f6f6693191410b2e4a5f71f5d09e85ce">
  <xsd:schema xmlns:xsd="http://www.w3.org/2001/XMLSchema" xmlns:xs="http://www.w3.org/2001/XMLSchema" xmlns:p="http://schemas.microsoft.com/office/2006/metadata/properties" xmlns:ns2="184a9925-e10c-4ca6-9ab7-e087f2de2f09" xmlns:ns3="7eff48bf-192e-417c-920c-8cd11d6de44f" targetNamespace="http://schemas.microsoft.com/office/2006/metadata/properties" ma:root="true" ma:fieldsID="66bb8272324e0795c33dbaff7778c658" ns2:_="" ns3:_="">
    <xsd:import namespace="184a9925-e10c-4ca6-9ab7-e087f2de2f09"/>
    <xsd:import namespace="7eff48bf-192e-417c-920c-8cd11d6de4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a9925-e10c-4ca6-9ab7-e087f2de2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ff48bf-192e-417c-920c-8cd11d6de44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50C735-004C-4D06-94F9-0BDBB3662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a9925-e10c-4ca6-9ab7-e087f2de2f09"/>
    <ds:schemaRef ds:uri="7eff48bf-192e-417c-920c-8cd11d6de4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01E409-A9CA-4F97-AFE5-A555C6F0BB7E}">
  <ds:schemaRefs>
    <ds:schemaRef ds:uri="http://schemas.openxmlformats.org/officeDocument/2006/bibliography"/>
  </ds:schemaRefs>
</ds:datastoreItem>
</file>

<file path=customXml/itemProps3.xml><?xml version="1.0" encoding="utf-8"?>
<ds:datastoreItem xmlns:ds="http://schemas.openxmlformats.org/officeDocument/2006/customXml" ds:itemID="{62993B66-3AFF-48FC-B7D6-9ABEA6CF1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14897</Words>
  <Characters>84919</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99617</CharactersWithSpaces>
  <SharedDoc>false</SharedDoc>
  <HLinks>
    <vt:vector size="96" baseType="variant">
      <vt:variant>
        <vt:i4>983106</vt:i4>
      </vt:variant>
      <vt:variant>
        <vt:i4>239</vt:i4>
      </vt:variant>
      <vt:variant>
        <vt:i4>0</vt:i4>
      </vt:variant>
      <vt:variant>
        <vt:i4>5</vt:i4>
      </vt:variant>
      <vt:variant>
        <vt:lpwstr>https://www.covidsocialstudy.org/_files/ugd/3d9db5_9d55b4ff686744cdae69e72cd141ecfb.pdf</vt:lpwstr>
      </vt:variant>
      <vt:variant>
        <vt:lpwstr/>
      </vt:variant>
      <vt:variant>
        <vt:i4>196635</vt:i4>
      </vt:variant>
      <vt:variant>
        <vt:i4>236</vt:i4>
      </vt:variant>
      <vt:variant>
        <vt:i4>0</vt:i4>
      </vt:variant>
      <vt:variant>
        <vt:i4>5</vt:i4>
      </vt:variant>
      <vt:variant>
        <vt:lpwstr>https://publications.parliament.uk/pa/cm5801/cmselect/cmwomeq/1050/105005.htm</vt:lpwstr>
      </vt:variant>
      <vt:variant>
        <vt:lpwstr/>
      </vt:variant>
      <vt:variant>
        <vt:i4>196635</vt:i4>
      </vt:variant>
      <vt:variant>
        <vt:i4>233</vt:i4>
      </vt:variant>
      <vt:variant>
        <vt:i4>0</vt:i4>
      </vt:variant>
      <vt:variant>
        <vt:i4>5</vt:i4>
      </vt:variant>
      <vt:variant>
        <vt:lpwstr>https://publications.parliament.uk/pa/cm5801/cmselect/cmwomeq/1050/105005.htm</vt:lpwstr>
      </vt:variant>
      <vt:variant>
        <vt:lpwstr/>
      </vt:variant>
      <vt:variant>
        <vt:i4>1114239</vt:i4>
      </vt:variant>
      <vt:variant>
        <vt:i4>230</vt:i4>
      </vt:variant>
      <vt:variant>
        <vt:i4>0</vt:i4>
      </vt:variant>
      <vt:variant>
        <vt:i4>5</vt:i4>
      </vt:variant>
      <vt:variant>
        <vt:lpwstr>https://assets.publishing.service.gov.uk/government/uploads/system/uploads/attachment_data/file/818123/query-6-disability-and-nutrition.pdf</vt:lpwstr>
      </vt:variant>
      <vt:variant>
        <vt:lpwstr/>
      </vt:variant>
      <vt:variant>
        <vt:i4>4915201</vt:i4>
      </vt:variant>
      <vt:variant>
        <vt:i4>227</vt:i4>
      </vt:variant>
      <vt:variant>
        <vt:i4>0</vt:i4>
      </vt:variant>
      <vt:variant>
        <vt:i4>5</vt:i4>
      </vt:variant>
      <vt:variant>
        <vt:lpwstr>https://www.ons.gov.uk/peoplepopulationandcommunity/healthandsocialcare/disability/articles/coronavirusandthesocialimpactsondisabledpeopleingreatbritain/july2020</vt:lpwstr>
      </vt:variant>
      <vt:variant>
        <vt:lpwstr>disabled-peoples-concerns-during-the-coronavirus-pandemic</vt:lpwstr>
      </vt:variant>
      <vt:variant>
        <vt:i4>655365</vt:i4>
      </vt:variant>
      <vt:variant>
        <vt:i4>224</vt:i4>
      </vt:variant>
      <vt:variant>
        <vt:i4>0</vt:i4>
      </vt:variant>
      <vt:variant>
        <vt:i4>5</vt:i4>
      </vt:variant>
      <vt:variant>
        <vt:lpwstr>https://www.cdc.gov/vitalsigns/disabilities/</vt:lpwstr>
      </vt:variant>
      <vt:variant>
        <vt:lpwstr/>
      </vt:variant>
      <vt:variant>
        <vt:i4>524383</vt:i4>
      </vt:variant>
      <vt:variant>
        <vt:i4>221</vt:i4>
      </vt:variant>
      <vt:variant>
        <vt:i4>0</vt:i4>
      </vt:variant>
      <vt:variant>
        <vt:i4>5</vt:i4>
      </vt:variant>
      <vt:variant>
        <vt:lpwstr>https://www.activenotts.org.uk/uploads/activity-alliance-impact-of-covid-19-on-disabled-people-oct-2020.pdf?v=1605783441</vt:lpwstr>
      </vt:variant>
      <vt:variant>
        <vt:lpwstr/>
      </vt:variant>
      <vt:variant>
        <vt:i4>6815859</vt:i4>
      </vt:variant>
      <vt:variant>
        <vt:i4>218</vt:i4>
      </vt:variant>
      <vt:variant>
        <vt:i4>0</vt:i4>
      </vt:variant>
      <vt:variant>
        <vt:i4>5</vt:i4>
      </vt:variant>
      <vt:variant>
        <vt:lpwstr>https://store.samhsa.gov/sites/default/files/d7/priv/sma11-4648.pdf</vt:lpwstr>
      </vt:variant>
      <vt:variant>
        <vt:lpwstr/>
      </vt:variant>
      <vt:variant>
        <vt:i4>4522042</vt:i4>
      </vt:variant>
      <vt:variant>
        <vt:i4>215</vt:i4>
      </vt:variant>
      <vt:variant>
        <vt:i4>0</vt:i4>
      </vt:variant>
      <vt:variant>
        <vt:i4>5</vt:i4>
      </vt:variant>
      <vt:variant>
        <vt:lpwstr>https://b6bdcb03-332c-4ff9-8b9d-28f9c957493a.filesusr.com/ugd/3d9db5_9d55b4ff686744cdae69e72cd141ecfb.pdf</vt:lpwstr>
      </vt:variant>
      <vt:variant>
        <vt:lpwstr/>
      </vt:variant>
      <vt:variant>
        <vt:i4>7012473</vt:i4>
      </vt:variant>
      <vt:variant>
        <vt:i4>212</vt:i4>
      </vt:variant>
      <vt:variant>
        <vt:i4>0</vt:i4>
      </vt:variant>
      <vt:variant>
        <vt:i4>5</vt:i4>
      </vt:variant>
      <vt:variant>
        <vt:lpwstr>https://www.legislation.gov.uk/ukpga/2010/15/section/6</vt:lpwstr>
      </vt:variant>
      <vt:variant>
        <vt:lpwstr/>
      </vt:variant>
      <vt:variant>
        <vt:i4>721000</vt:i4>
      </vt:variant>
      <vt:variant>
        <vt:i4>209</vt:i4>
      </vt:variant>
      <vt:variant>
        <vt:i4>0</vt:i4>
      </vt:variant>
      <vt:variant>
        <vt:i4>5</vt:i4>
      </vt:variant>
      <vt:variant>
        <vt:lpwstr>https://www.food.gov.uk/sites/default/files/media/document/fsa-food-insecurity-2020_-report-v5.pdf</vt:lpwstr>
      </vt:variant>
      <vt:variant>
        <vt:lpwstr/>
      </vt:variant>
      <vt:variant>
        <vt:i4>196635</vt:i4>
      </vt:variant>
      <vt:variant>
        <vt:i4>206</vt:i4>
      </vt:variant>
      <vt:variant>
        <vt:i4>0</vt:i4>
      </vt:variant>
      <vt:variant>
        <vt:i4>5</vt:i4>
      </vt:variant>
      <vt:variant>
        <vt:lpwstr>https://publications.parliament.uk/pa/cm5801/cmselect/cmwomeq/1050/105005.htm</vt:lpwstr>
      </vt:variant>
      <vt:variant>
        <vt:lpwstr/>
      </vt:variant>
      <vt:variant>
        <vt:i4>524383</vt:i4>
      </vt:variant>
      <vt:variant>
        <vt:i4>203</vt:i4>
      </vt:variant>
      <vt:variant>
        <vt:i4>0</vt:i4>
      </vt:variant>
      <vt:variant>
        <vt:i4>5</vt:i4>
      </vt:variant>
      <vt:variant>
        <vt:lpwstr>https://www.activenotts.org.uk/uploads/activity-alliance-impact-of-covid-19-on-disabled-people-oct-2020.pdf?v=1605783441</vt:lpwstr>
      </vt:variant>
      <vt:variant>
        <vt:lpwstr/>
      </vt:variant>
      <vt:variant>
        <vt:i4>7340065</vt:i4>
      </vt:variant>
      <vt:variant>
        <vt:i4>200</vt:i4>
      </vt:variant>
      <vt:variant>
        <vt:i4>0</vt:i4>
      </vt:variant>
      <vt:variant>
        <vt:i4>5</vt:i4>
      </vt:variant>
      <vt:variant>
        <vt:lpwstr>https://www.health.org.uk/sites/default/files/upload/publications/2021/HEAJ8932-COVID-Impact-210705.pdf</vt:lpwstr>
      </vt:variant>
      <vt:variant>
        <vt:lpwstr/>
      </vt:variant>
      <vt:variant>
        <vt:i4>65604</vt:i4>
      </vt:variant>
      <vt:variant>
        <vt:i4>197</vt:i4>
      </vt:variant>
      <vt:variant>
        <vt:i4>0</vt:i4>
      </vt:variant>
      <vt:variant>
        <vt:i4>5</vt:i4>
      </vt:variant>
      <vt:variant>
        <vt:lpwstr>https://www.covidsocialstudy.org/_files/ugd/3d9db5_59d1b940054440bbb52a72b6bd0b0a06.pdf</vt:lpwstr>
      </vt:variant>
      <vt:variant>
        <vt:lpwstr/>
      </vt:variant>
      <vt:variant>
        <vt:i4>4980794</vt:i4>
      </vt:variant>
      <vt:variant>
        <vt:i4>0</vt:i4>
      </vt:variant>
      <vt:variant>
        <vt:i4>0</vt:i4>
      </vt:variant>
      <vt:variant>
        <vt:i4>5</vt:i4>
      </vt:variant>
      <vt:variant>
        <vt:lpwstr>mailto:renata.gomes@bravovictor.org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Syeda Hussain</dc:creator>
  <cp:keywords/>
  <dc:description/>
  <cp:lastModifiedBy>Hellen, Catherine</cp:lastModifiedBy>
  <cp:revision>2</cp:revision>
  <dcterms:created xsi:type="dcterms:W3CDTF">2022-07-13T14:45:00Z</dcterms:created>
  <dcterms:modified xsi:type="dcterms:W3CDTF">2022-07-13T14:45:00Z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0x01010030FB25833F2E2740BD84CDB8FDA3EA3C</vt:lpwstr>
  </property>
</Properties>
</file>