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CAB1D" w14:textId="3A7CF422" w:rsidR="00A635C6" w:rsidRPr="00706156" w:rsidRDefault="0062265D" w:rsidP="00A635C6">
      <w:pPr>
        <w:spacing w:line="360" w:lineRule="auto"/>
        <w:jc w:val="center"/>
        <w:rPr>
          <w:rFonts w:cs="Arial"/>
          <w:b/>
          <w:bCs/>
        </w:rPr>
      </w:pPr>
      <w:r w:rsidRPr="00706156">
        <w:rPr>
          <w:rFonts w:cs="Arial"/>
          <w:b/>
          <w:bCs/>
        </w:rPr>
        <w:t xml:space="preserve">Changes </w:t>
      </w:r>
      <w:r w:rsidR="00A635C6" w:rsidRPr="00706156">
        <w:rPr>
          <w:rFonts w:cs="Arial"/>
          <w:b/>
          <w:bCs/>
        </w:rPr>
        <w:t xml:space="preserve">and correlates of </w:t>
      </w:r>
      <w:r w:rsidR="007A3E75" w:rsidRPr="00706156">
        <w:rPr>
          <w:rFonts w:cs="Arial"/>
          <w:b/>
          <w:bCs/>
        </w:rPr>
        <w:t>screen time</w:t>
      </w:r>
      <w:r w:rsidRPr="00706156">
        <w:rPr>
          <w:rFonts w:cs="Arial"/>
          <w:b/>
          <w:bCs/>
        </w:rPr>
        <w:t xml:space="preserve"> </w:t>
      </w:r>
      <w:r w:rsidR="00A635C6" w:rsidRPr="00706156">
        <w:rPr>
          <w:rFonts w:cs="Arial"/>
          <w:b/>
          <w:bCs/>
        </w:rPr>
        <w:t>in adults and children during the COVID-19 pandemic: a systematic review and meta-analysis</w:t>
      </w:r>
    </w:p>
    <w:p w14:paraId="3E4D68E8" w14:textId="7D11A5E2" w:rsidR="002C696D" w:rsidRPr="00706156" w:rsidRDefault="00177AA9" w:rsidP="00A635C6">
      <w:pPr>
        <w:spacing w:line="360" w:lineRule="auto"/>
        <w:jc w:val="center"/>
        <w:rPr>
          <w:rFonts w:cs="Arial"/>
        </w:rPr>
      </w:pPr>
      <w:r w:rsidRPr="00706156">
        <w:rPr>
          <w:rFonts w:cs="Arial"/>
        </w:rPr>
        <w:t>Mike Trott</w:t>
      </w:r>
      <w:r w:rsidR="002A0BC8" w:rsidRPr="00706156">
        <w:rPr>
          <w:rFonts w:cs="Arial"/>
          <w:vertAlign w:val="superscript"/>
        </w:rPr>
        <w:t>1</w:t>
      </w:r>
      <w:r w:rsidR="002C696D" w:rsidRPr="00706156">
        <w:rPr>
          <w:rFonts w:cs="Arial"/>
        </w:rPr>
        <w:t>.</w:t>
      </w:r>
      <w:r w:rsidR="00A551A7" w:rsidRPr="00706156">
        <w:rPr>
          <w:rFonts w:cs="Arial"/>
        </w:rPr>
        <w:t>;</w:t>
      </w:r>
      <w:r w:rsidR="002C696D" w:rsidRPr="00706156">
        <w:rPr>
          <w:rFonts w:cs="Arial"/>
        </w:rPr>
        <w:t xml:space="preserve"> </w:t>
      </w:r>
      <w:r w:rsidRPr="00706156">
        <w:rPr>
          <w:rFonts w:cs="Arial"/>
        </w:rPr>
        <w:t>Robin Driscoll</w:t>
      </w:r>
      <w:r w:rsidR="002A0BC8" w:rsidRPr="00706156">
        <w:rPr>
          <w:rFonts w:cs="Arial"/>
          <w:vertAlign w:val="superscript"/>
        </w:rPr>
        <w:t>1</w:t>
      </w:r>
      <w:r w:rsidR="00B12AB0" w:rsidRPr="00706156">
        <w:rPr>
          <w:rFonts w:cs="Arial"/>
        </w:rPr>
        <w:t>.</w:t>
      </w:r>
      <w:r w:rsidR="00A551A7" w:rsidRPr="00706156">
        <w:rPr>
          <w:rFonts w:cs="Arial"/>
        </w:rPr>
        <w:t>;</w:t>
      </w:r>
      <w:r w:rsidR="00B12AB0" w:rsidRPr="00706156">
        <w:rPr>
          <w:rFonts w:cs="Arial"/>
        </w:rPr>
        <w:t xml:space="preserve"> E</w:t>
      </w:r>
      <w:r w:rsidR="002A0BC8" w:rsidRPr="00706156">
        <w:rPr>
          <w:rFonts w:cs="Arial"/>
        </w:rPr>
        <w:t>nrico</w:t>
      </w:r>
      <w:r w:rsidRPr="00706156">
        <w:rPr>
          <w:rFonts w:cs="Arial"/>
        </w:rPr>
        <w:t xml:space="preserve"> Irlado</w:t>
      </w:r>
      <w:r w:rsidR="002A0BC8" w:rsidRPr="00706156">
        <w:rPr>
          <w:rFonts w:cs="Arial"/>
          <w:vertAlign w:val="superscript"/>
        </w:rPr>
        <w:t>1</w:t>
      </w:r>
      <w:r w:rsidR="00B12AB0" w:rsidRPr="00706156">
        <w:rPr>
          <w:rFonts w:cs="Arial"/>
        </w:rPr>
        <w:t>.</w:t>
      </w:r>
      <w:r w:rsidR="00A551A7" w:rsidRPr="00706156">
        <w:rPr>
          <w:rFonts w:cs="Arial"/>
        </w:rPr>
        <w:t>;</w:t>
      </w:r>
      <w:r w:rsidR="00B12AB0" w:rsidRPr="00706156">
        <w:rPr>
          <w:rFonts w:cs="Arial"/>
        </w:rPr>
        <w:t xml:space="preserve"> </w:t>
      </w:r>
      <w:r w:rsidR="005878D5" w:rsidRPr="00706156">
        <w:rPr>
          <w:rFonts w:cs="Arial"/>
        </w:rPr>
        <w:t>S</w:t>
      </w:r>
      <w:r w:rsidR="002A0BC8" w:rsidRPr="00706156">
        <w:rPr>
          <w:rFonts w:cs="Arial"/>
        </w:rPr>
        <w:t>hahina</w:t>
      </w:r>
      <w:r w:rsidRPr="00706156">
        <w:rPr>
          <w:rFonts w:cs="Arial"/>
        </w:rPr>
        <w:t xml:space="preserve"> Pardhan</w:t>
      </w:r>
      <w:r w:rsidR="002A0BC8" w:rsidRPr="00706156">
        <w:rPr>
          <w:rFonts w:cs="Arial"/>
          <w:vertAlign w:val="superscript"/>
        </w:rPr>
        <w:t>1</w:t>
      </w:r>
    </w:p>
    <w:p w14:paraId="1C079EEF" w14:textId="77777777" w:rsidR="00070C7E" w:rsidRPr="00706156" w:rsidRDefault="00070C7E">
      <w:pPr>
        <w:rPr>
          <w:rFonts w:cs="Arial"/>
        </w:rPr>
      </w:pPr>
    </w:p>
    <w:p w14:paraId="19A43759" w14:textId="2D17568B" w:rsidR="00603F0A" w:rsidRPr="00706156" w:rsidRDefault="002A0BC8" w:rsidP="00A551A7">
      <w:pPr>
        <w:rPr>
          <w:rFonts w:cs="Arial"/>
        </w:rPr>
      </w:pPr>
      <w:r w:rsidRPr="00706156">
        <w:rPr>
          <w:rFonts w:cs="Arial"/>
          <w:vertAlign w:val="superscript"/>
        </w:rPr>
        <w:t>1</w:t>
      </w:r>
      <w:r w:rsidR="00070C7E" w:rsidRPr="00706156">
        <w:rPr>
          <w:rFonts w:cs="Arial"/>
        </w:rPr>
        <w:t>Vision and Eye Research Institute (VERI)</w:t>
      </w:r>
      <w:r w:rsidR="00603F0A" w:rsidRPr="00706156">
        <w:rPr>
          <w:rFonts w:cs="Arial"/>
        </w:rPr>
        <w:t>, Anglia Ruskin University, Young Street, Cambridge CB1 2LZ</w:t>
      </w:r>
      <w:r w:rsidR="00B92D60" w:rsidRPr="00706156">
        <w:rPr>
          <w:rFonts w:cs="Arial"/>
        </w:rPr>
        <w:t xml:space="preserve"> (M</w:t>
      </w:r>
      <w:r w:rsidR="00F80448" w:rsidRPr="00706156">
        <w:rPr>
          <w:rFonts w:cs="Arial"/>
        </w:rPr>
        <w:t>ike</w:t>
      </w:r>
      <w:r w:rsidR="00B92D60" w:rsidRPr="00706156">
        <w:rPr>
          <w:rFonts w:cs="Arial"/>
        </w:rPr>
        <w:t xml:space="preserve"> Trott</w:t>
      </w:r>
      <w:r w:rsidR="00993BB0" w:rsidRPr="00706156">
        <w:rPr>
          <w:rFonts w:cs="Arial"/>
        </w:rPr>
        <w:t>,</w:t>
      </w:r>
      <w:r w:rsidR="004C1A5B" w:rsidRPr="00706156">
        <w:rPr>
          <w:rFonts w:cs="Arial"/>
        </w:rPr>
        <w:t xml:space="preserve"> </w:t>
      </w:r>
      <w:r w:rsidR="00993BB0" w:rsidRPr="00706156">
        <w:rPr>
          <w:rFonts w:cs="Arial"/>
        </w:rPr>
        <w:t>PhD</w:t>
      </w:r>
      <w:r w:rsidR="00B92D60" w:rsidRPr="00706156">
        <w:rPr>
          <w:rFonts w:cs="Arial"/>
        </w:rPr>
        <w:t xml:space="preserve">; </w:t>
      </w:r>
      <w:r w:rsidR="00846C33" w:rsidRPr="00706156">
        <w:rPr>
          <w:rFonts w:cs="Arial"/>
        </w:rPr>
        <w:t>R</w:t>
      </w:r>
      <w:r w:rsidR="00F80448" w:rsidRPr="00706156">
        <w:rPr>
          <w:rFonts w:cs="Arial"/>
        </w:rPr>
        <w:t>obin</w:t>
      </w:r>
      <w:r w:rsidR="00846C33" w:rsidRPr="00706156">
        <w:rPr>
          <w:rFonts w:cs="Arial"/>
        </w:rPr>
        <w:t xml:space="preserve"> Driscoll, PhD; Mr E</w:t>
      </w:r>
      <w:r w:rsidR="00F80448" w:rsidRPr="00706156">
        <w:rPr>
          <w:rFonts w:cs="Arial"/>
        </w:rPr>
        <w:t>nrico</w:t>
      </w:r>
      <w:r w:rsidR="00846C33" w:rsidRPr="00706156">
        <w:rPr>
          <w:rFonts w:cs="Arial"/>
        </w:rPr>
        <w:t xml:space="preserve"> </w:t>
      </w:r>
      <w:proofErr w:type="spellStart"/>
      <w:r w:rsidR="00846C33" w:rsidRPr="00706156">
        <w:rPr>
          <w:rFonts w:cs="Arial"/>
        </w:rPr>
        <w:t>Iraldo</w:t>
      </w:r>
      <w:proofErr w:type="spellEnd"/>
      <w:r w:rsidR="00846C33" w:rsidRPr="00706156">
        <w:rPr>
          <w:rFonts w:cs="Arial"/>
        </w:rPr>
        <w:t>; Prof S</w:t>
      </w:r>
      <w:r w:rsidR="00F80448" w:rsidRPr="00706156">
        <w:rPr>
          <w:rFonts w:cs="Arial"/>
        </w:rPr>
        <w:t>hahina</w:t>
      </w:r>
      <w:r w:rsidR="00846C33" w:rsidRPr="00706156">
        <w:rPr>
          <w:rFonts w:cs="Arial"/>
        </w:rPr>
        <w:t xml:space="preserve"> </w:t>
      </w:r>
      <w:proofErr w:type="spellStart"/>
      <w:r w:rsidR="00846C33" w:rsidRPr="00706156">
        <w:rPr>
          <w:rFonts w:cs="Arial"/>
        </w:rPr>
        <w:t>Pardhan</w:t>
      </w:r>
      <w:proofErr w:type="spellEnd"/>
      <w:r w:rsidR="00543F0E" w:rsidRPr="00706156">
        <w:rPr>
          <w:rFonts w:cs="Arial"/>
        </w:rPr>
        <w:t>, P</w:t>
      </w:r>
      <w:r w:rsidR="007730A4" w:rsidRPr="00706156">
        <w:rPr>
          <w:rFonts w:cs="Arial"/>
        </w:rPr>
        <w:t>h</w:t>
      </w:r>
      <w:r w:rsidR="00543F0E" w:rsidRPr="00706156">
        <w:rPr>
          <w:rFonts w:cs="Arial"/>
        </w:rPr>
        <w:t>D</w:t>
      </w:r>
      <w:r w:rsidR="00846C33" w:rsidRPr="00706156">
        <w:rPr>
          <w:rFonts w:cs="Arial"/>
        </w:rPr>
        <w:t>)</w:t>
      </w:r>
    </w:p>
    <w:p w14:paraId="75F6DF6A" w14:textId="77777777" w:rsidR="00603F0A" w:rsidRPr="00706156" w:rsidRDefault="00603F0A" w:rsidP="00603F0A">
      <w:pPr>
        <w:rPr>
          <w:rFonts w:cs="Arial"/>
        </w:rPr>
      </w:pPr>
    </w:p>
    <w:p w14:paraId="599FCEEF" w14:textId="7846E0DE" w:rsidR="00A635C6" w:rsidRPr="00706156" w:rsidRDefault="00EE1C5A" w:rsidP="00603F0A">
      <w:pPr>
        <w:rPr>
          <w:rFonts w:cs="Arial"/>
        </w:rPr>
      </w:pPr>
      <w:r w:rsidRPr="00706156">
        <w:rPr>
          <w:rFonts w:cs="Arial"/>
        </w:rPr>
        <w:t>Correspondence to:</w:t>
      </w:r>
      <w:r w:rsidR="00F10F71" w:rsidRPr="00706156">
        <w:rPr>
          <w:rFonts w:cs="Arial"/>
        </w:rPr>
        <w:t xml:space="preserve"> </w:t>
      </w:r>
      <w:r w:rsidRPr="00706156">
        <w:rPr>
          <w:rFonts w:cs="Arial"/>
        </w:rPr>
        <w:t>Mike Trott</w:t>
      </w:r>
      <w:r w:rsidR="00C5358F" w:rsidRPr="00706156">
        <w:rPr>
          <w:rFonts w:cs="Arial"/>
        </w:rPr>
        <w:t>, Vision and Eye Research Institute, Anglia Ruskin University, Cambridge, CB1 2LZ</w:t>
      </w:r>
      <w:r w:rsidR="00B92D60" w:rsidRPr="00706156">
        <w:rPr>
          <w:rFonts w:cs="Arial"/>
        </w:rPr>
        <w:t>, UK</w:t>
      </w:r>
      <w:r w:rsidR="00F10F71" w:rsidRPr="00706156">
        <w:rPr>
          <w:rFonts w:cs="Arial"/>
        </w:rPr>
        <w:t xml:space="preserve"> </w:t>
      </w:r>
      <w:hyperlink r:id="rId7" w:history="1">
        <w:r w:rsidR="00F10F71" w:rsidRPr="00706156">
          <w:rPr>
            <w:rStyle w:val="Hyperlink"/>
            <w:rFonts w:cs="Arial"/>
            <w:color w:val="auto"/>
          </w:rPr>
          <w:t>mike.trott@aru.ac.uk</w:t>
        </w:r>
      </w:hyperlink>
      <w:r w:rsidR="00F10F71" w:rsidRPr="00706156">
        <w:rPr>
          <w:rFonts w:cs="Arial"/>
        </w:rPr>
        <w:t xml:space="preserve"> </w:t>
      </w:r>
      <w:r w:rsidR="00A635C6" w:rsidRPr="00706156">
        <w:rPr>
          <w:rFonts w:cs="Arial"/>
        </w:rPr>
        <w:br w:type="page"/>
      </w:r>
    </w:p>
    <w:p w14:paraId="18BD53F8" w14:textId="7FEF9FF8" w:rsidR="00E752C2" w:rsidRPr="00706156" w:rsidRDefault="00E616C4" w:rsidP="004D4F9F">
      <w:pPr>
        <w:pStyle w:val="Heading1"/>
      </w:pPr>
      <w:r>
        <w:lastRenderedPageBreak/>
        <w:t>Summary</w:t>
      </w:r>
      <w:r w:rsidR="003B5087">
        <w:t xml:space="preserve"> </w:t>
      </w:r>
    </w:p>
    <w:p w14:paraId="22F20BBE" w14:textId="4B964B4C" w:rsidR="00E752C2" w:rsidRPr="00706156" w:rsidRDefault="005B4342" w:rsidP="00B12883">
      <w:pPr>
        <w:spacing w:line="360" w:lineRule="auto"/>
        <w:rPr>
          <w:rFonts w:cs="Arial"/>
        </w:rPr>
      </w:pPr>
      <w:r w:rsidRPr="00706156">
        <w:rPr>
          <w:rFonts w:cs="Arial"/>
        </w:rPr>
        <w:t>Background</w:t>
      </w:r>
      <w:r w:rsidR="00F24E80" w:rsidRPr="00706156">
        <w:rPr>
          <w:rFonts w:cs="Arial"/>
        </w:rPr>
        <w:t xml:space="preserve">: </w:t>
      </w:r>
      <w:r w:rsidR="00D469DB" w:rsidRPr="00706156">
        <w:rPr>
          <w:rFonts w:cs="Arial"/>
        </w:rPr>
        <w:t>Screen time</w:t>
      </w:r>
      <w:r w:rsidR="00F24E80" w:rsidRPr="00706156">
        <w:rPr>
          <w:rFonts w:cs="Arial"/>
        </w:rPr>
        <w:t xml:space="preserve"> has increased </w:t>
      </w:r>
      <w:proofErr w:type="gramStart"/>
      <w:r w:rsidR="00F24E80" w:rsidRPr="00706156">
        <w:rPr>
          <w:rFonts w:cs="Arial"/>
        </w:rPr>
        <w:t>as a result of</w:t>
      </w:r>
      <w:proofErr w:type="gramEnd"/>
      <w:r w:rsidR="00F24E80" w:rsidRPr="00706156">
        <w:rPr>
          <w:rFonts w:cs="Arial"/>
        </w:rPr>
        <w:t xml:space="preserve"> the </w:t>
      </w:r>
      <w:r w:rsidR="007D6A6C" w:rsidRPr="00706156">
        <w:rPr>
          <w:rFonts w:cs="Arial"/>
        </w:rPr>
        <w:t xml:space="preserve">COVID-19 </w:t>
      </w:r>
      <w:r w:rsidR="00F24E80" w:rsidRPr="00706156">
        <w:rPr>
          <w:rFonts w:cs="Arial"/>
        </w:rPr>
        <w:t xml:space="preserve">pandemic, </w:t>
      </w:r>
      <w:r w:rsidR="00382961" w:rsidRPr="00706156">
        <w:rPr>
          <w:rFonts w:cs="Arial"/>
        </w:rPr>
        <w:t xml:space="preserve">and several correlates have been associated with </w:t>
      </w:r>
      <w:r w:rsidR="00BD7D99" w:rsidRPr="00706156">
        <w:rPr>
          <w:rFonts w:cs="Arial"/>
        </w:rPr>
        <w:t xml:space="preserve">these </w:t>
      </w:r>
      <w:r w:rsidR="00382961" w:rsidRPr="00706156">
        <w:rPr>
          <w:rFonts w:cs="Arial"/>
        </w:rPr>
        <w:t xml:space="preserve">increases. These changes, however, </w:t>
      </w:r>
      <w:r w:rsidR="00F24E80" w:rsidRPr="00706156">
        <w:rPr>
          <w:rFonts w:cs="Arial"/>
        </w:rPr>
        <w:t xml:space="preserve">have not been aggregated. </w:t>
      </w:r>
      <w:r w:rsidR="00382961" w:rsidRPr="00706156">
        <w:rPr>
          <w:rFonts w:cs="Arial"/>
        </w:rPr>
        <w:t>It was the aim of this review to (a) a</w:t>
      </w:r>
      <w:r w:rsidR="00F24E80" w:rsidRPr="00706156">
        <w:rPr>
          <w:rFonts w:cs="Arial"/>
        </w:rPr>
        <w:t xml:space="preserve">ggregate changes in </w:t>
      </w:r>
      <w:r w:rsidR="007A3E75" w:rsidRPr="00706156">
        <w:rPr>
          <w:rFonts w:cs="Arial"/>
        </w:rPr>
        <w:t>screen time</w:t>
      </w:r>
      <w:r w:rsidR="00F24E80" w:rsidRPr="00706156">
        <w:rPr>
          <w:rFonts w:cs="Arial"/>
        </w:rPr>
        <w:t xml:space="preserve"> in adults and children</w:t>
      </w:r>
      <w:r w:rsidR="00382961" w:rsidRPr="00706156">
        <w:rPr>
          <w:rFonts w:cs="Arial"/>
        </w:rPr>
        <w:t>, and (b) r</w:t>
      </w:r>
      <w:r w:rsidR="00F24E80" w:rsidRPr="00706156">
        <w:rPr>
          <w:rFonts w:cs="Arial"/>
        </w:rPr>
        <w:t xml:space="preserve">eport on variables in relation to </w:t>
      </w:r>
      <w:r w:rsidR="007A3E75" w:rsidRPr="00706156">
        <w:rPr>
          <w:rFonts w:cs="Arial"/>
        </w:rPr>
        <w:t>screen time</w:t>
      </w:r>
      <w:r w:rsidR="00F24E80" w:rsidRPr="00706156">
        <w:rPr>
          <w:rFonts w:cs="Arial"/>
        </w:rPr>
        <w:t xml:space="preserve"> during the COVID-19 pandemic.</w:t>
      </w:r>
    </w:p>
    <w:p w14:paraId="015B8C2E" w14:textId="543A09FA" w:rsidR="00382961" w:rsidRPr="00706156" w:rsidRDefault="00E752C2" w:rsidP="00B12883">
      <w:pPr>
        <w:spacing w:line="360" w:lineRule="auto"/>
        <w:rPr>
          <w:rFonts w:cs="Arial"/>
        </w:rPr>
      </w:pPr>
      <w:r w:rsidRPr="00706156">
        <w:rPr>
          <w:rFonts w:cs="Arial"/>
        </w:rPr>
        <w:t>Methods</w:t>
      </w:r>
      <w:r w:rsidR="00382961" w:rsidRPr="00706156">
        <w:rPr>
          <w:rFonts w:cs="Arial"/>
        </w:rPr>
        <w:t>: A systematic review of major databases was undertaken for studies published from inception to 17/06/2021</w:t>
      </w:r>
      <w:r w:rsidR="00D35DA3" w:rsidRPr="00706156">
        <w:rPr>
          <w:rFonts w:cs="Arial"/>
        </w:rPr>
        <w:t>, using a pre-published protocol (PROSPERO ID:</w:t>
      </w:r>
      <w:r w:rsidR="00701408" w:rsidRPr="00706156">
        <w:rPr>
          <w:rFonts w:cs="Arial"/>
        </w:rPr>
        <w:t xml:space="preserve"> </w:t>
      </w:r>
      <w:r w:rsidR="00701408" w:rsidRPr="00706156">
        <w:rPr>
          <w:rFonts w:cs="Arial"/>
          <w:shd w:val="clear" w:color="auto" w:fill="FFFFFF"/>
        </w:rPr>
        <w:t>CRD42021261422)</w:t>
      </w:r>
      <w:r w:rsidR="00382961" w:rsidRPr="00706156">
        <w:rPr>
          <w:rFonts w:cs="Arial"/>
        </w:rPr>
        <w:t xml:space="preserve">. Studies reporting (a) </w:t>
      </w:r>
      <w:r w:rsidR="007A3E75" w:rsidRPr="00706156">
        <w:rPr>
          <w:rFonts w:cs="Arial"/>
        </w:rPr>
        <w:t>screen time</w:t>
      </w:r>
      <w:r w:rsidR="00382961" w:rsidRPr="00706156">
        <w:rPr>
          <w:rFonts w:cs="Arial"/>
        </w:rPr>
        <w:t xml:space="preserve"> pre</w:t>
      </w:r>
      <w:r w:rsidR="00F83C7C" w:rsidRPr="00706156">
        <w:rPr>
          <w:rFonts w:cs="Arial"/>
        </w:rPr>
        <w:t>-versus-</w:t>
      </w:r>
      <w:r w:rsidR="00382961" w:rsidRPr="00706156">
        <w:rPr>
          <w:rFonts w:cs="Arial"/>
        </w:rPr>
        <w:t xml:space="preserve">during the pandemic, (b) </w:t>
      </w:r>
      <w:r w:rsidR="007A3E75" w:rsidRPr="00706156">
        <w:rPr>
          <w:rFonts w:cs="Arial"/>
        </w:rPr>
        <w:t>screen time</w:t>
      </w:r>
      <w:r w:rsidR="00382961" w:rsidRPr="00706156">
        <w:rPr>
          <w:rFonts w:cs="Arial"/>
        </w:rPr>
        <w:t xml:space="preserve"> percentage change, or (c) correlates of </w:t>
      </w:r>
      <w:r w:rsidR="007A3E75" w:rsidRPr="00706156">
        <w:rPr>
          <w:rFonts w:cs="Arial"/>
        </w:rPr>
        <w:t>screen time</w:t>
      </w:r>
      <w:r w:rsidR="00382961" w:rsidRPr="00706156">
        <w:rPr>
          <w:rFonts w:cs="Arial"/>
        </w:rPr>
        <w:t xml:space="preserve"> during the pandemic were included. A random effect</w:t>
      </w:r>
      <w:r w:rsidR="00F83C7C" w:rsidRPr="00706156">
        <w:rPr>
          <w:rFonts w:cs="Arial"/>
        </w:rPr>
        <w:t>s</w:t>
      </w:r>
      <w:r w:rsidR="00382961" w:rsidRPr="00706156">
        <w:rPr>
          <w:rFonts w:cs="Arial"/>
        </w:rPr>
        <w:t xml:space="preserve"> meta-analysis was undertaken with subgroup analysis by age group and type of </w:t>
      </w:r>
      <w:r w:rsidR="007A3E75" w:rsidRPr="00706156">
        <w:rPr>
          <w:rFonts w:cs="Arial"/>
        </w:rPr>
        <w:t>screen time</w:t>
      </w:r>
      <w:r w:rsidR="00382961" w:rsidRPr="00706156">
        <w:rPr>
          <w:rFonts w:cs="Arial"/>
        </w:rPr>
        <w:t xml:space="preserve">. </w:t>
      </w:r>
    </w:p>
    <w:p w14:paraId="40CB568E" w14:textId="56461B17" w:rsidR="00E752C2" w:rsidRPr="00706156" w:rsidRDefault="006315C1" w:rsidP="00490E50">
      <w:pPr>
        <w:autoSpaceDE w:val="0"/>
        <w:autoSpaceDN w:val="0"/>
        <w:adjustRightInd w:val="0"/>
        <w:spacing w:line="360" w:lineRule="auto"/>
        <w:jc w:val="both"/>
        <w:rPr>
          <w:rFonts w:cs="Arial"/>
        </w:rPr>
      </w:pPr>
      <w:r>
        <w:rPr>
          <w:rFonts w:cs="Arial"/>
        </w:rPr>
        <w:t>Findings</w:t>
      </w:r>
      <w:r w:rsidR="00382961" w:rsidRPr="00706156">
        <w:rPr>
          <w:rFonts w:cs="Arial"/>
        </w:rPr>
        <w:t xml:space="preserve">: After review, </w:t>
      </w:r>
      <w:r w:rsidR="002005D0" w:rsidRPr="00706156">
        <w:rPr>
          <w:rFonts w:cs="Arial"/>
        </w:rPr>
        <w:t>89</w:t>
      </w:r>
      <w:r w:rsidR="00382961" w:rsidRPr="00706156">
        <w:rPr>
          <w:rFonts w:cs="Arial"/>
        </w:rPr>
        <w:t xml:space="preserve"> studies (</w:t>
      </w:r>
      <w:r w:rsidR="00382961" w:rsidRPr="00706156">
        <w:rPr>
          <w:rFonts w:cs="Arial"/>
          <w:i/>
          <w:iCs/>
        </w:rPr>
        <w:t>n=</w:t>
      </w:r>
      <w:r w:rsidR="00FE5C6A" w:rsidRPr="00706156">
        <w:rPr>
          <w:rFonts w:cs="Arial"/>
        </w:rPr>
        <w:t>204,734</w:t>
      </w:r>
      <w:r w:rsidR="002479D9" w:rsidRPr="00706156">
        <w:rPr>
          <w:rFonts w:cs="Arial"/>
        </w:rPr>
        <w:t>; median age=</w:t>
      </w:r>
      <w:r w:rsidR="00B358FC" w:rsidRPr="00706156">
        <w:rPr>
          <w:rFonts w:cs="Arial"/>
        </w:rPr>
        <w:t>20·6</w:t>
      </w:r>
      <w:r w:rsidR="002479D9" w:rsidRPr="00706156">
        <w:rPr>
          <w:rFonts w:cs="Arial"/>
        </w:rPr>
        <w:t xml:space="preserve">; </w:t>
      </w:r>
      <w:r w:rsidR="00B358FC" w:rsidRPr="00706156">
        <w:rPr>
          <w:rFonts w:cs="Arial"/>
        </w:rPr>
        <w:t xml:space="preserve">median </w:t>
      </w:r>
      <w:r w:rsidR="002479D9" w:rsidRPr="00706156">
        <w:rPr>
          <w:rFonts w:cs="Arial"/>
        </w:rPr>
        <w:t>female=</w:t>
      </w:r>
      <w:r w:rsidR="00D00B9E" w:rsidRPr="00706156">
        <w:rPr>
          <w:rFonts w:cs="Arial"/>
        </w:rPr>
        <w:t>53·3%</w:t>
      </w:r>
      <w:r w:rsidR="00382961" w:rsidRPr="00706156">
        <w:rPr>
          <w:rFonts w:cs="Arial"/>
        </w:rPr>
        <w:t>) were inclu</w:t>
      </w:r>
      <w:r w:rsidR="00FD41A2" w:rsidRPr="00706156">
        <w:rPr>
          <w:rFonts w:cs="Arial"/>
        </w:rPr>
        <w:t>ded</w:t>
      </w:r>
      <w:r w:rsidR="00382961" w:rsidRPr="00706156">
        <w:rPr>
          <w:rFonts w:cs="Arial"/>
        </w:rPr>
        <w:t xml:space="preserve">. </w:t>
      </w:r>
      <w:proofErr w:type="gramStart"/>
      <w:r w:rsidR="00D00B9E" w:rsidRPr="00706156">
        <w:rPr>
          <w:rFonts w:cs="Arial"/>
        </w:rPr>
        <w:t>The majo</w:t>
      </w:r>
      <w:r w:rsidR="00FE5C6A" w:rsidRPr="00706156">
        <w:rPr>
          <w:rFonts w:cs="Arial"/>
        </w:rPr>
        <w:t>rity of</w:t>
      </w:r>
      <w:proofErr w:type="gramEnd"/>
      <w:r w:rsidR="00FE5C6A" w:rsidRPr="00706156">
        <w:rPr>
          <w:rFonts w:cs="Arial"/>
        </w:rPr>
        <w:t xml:space="preserve"> studies were cross-sectional. </w:t>
      </w:r>
      <w:r w:rsidR="00A908F7" w:rsidRPr="00706156">
        <w:rPr>
          <w:rFonts w:cs="Arial"/>
        </w:rPr>
        <w:t xml:space="preserve">With regards to </w:t>
      </w:r>
      <w:r w:rsidR="00D77A9B" w:rsidRPr="00706156">
        <w:rPr>
          <w:rFonts w:cs="Arial"/>
        </w:rPr>
        <w:t xml:space="preserve">total </w:t>
      </w:r>
      <w:r w:rsidR="007A3E75" w:rsidRPr="00706156">
        <w:rPr>
          <w:rFonts w:cs="Arial"/>
        </w:rPr>
        <w:t>screen time</w:t>
      </w:r>
      <w:r w:rsidR="00D77A9B" w:rsidRPr="00706156">
        <w:rPr>
          <w:rFonts w:cs="Arial"/>
        </w:rPr>
        <w:t>, p</w:t>
      </w:r>
      <w:r w:rsidR="00382961" w:rsidRPr="00706156">
        <w:rPr>
          <w:rFonts w:cs="Arial"/>
        </w:rPr>
        <w:t xml:space="preserve">rimary aged children </w:t>
      </w:r>
      <w:r w:rsidR="00C75024" w:rsidRPr="00706156">
        <w:rPr>
          <w:rFonts w:cs="Arial"/>
        </w:rPr>
        <w:t>(6-10</w:t>
      </w:r>
      <w:r w:rsidR="00A676EA" w:rsidRPr="00706156">
        <w:rPr>
          <w:rFonts w:cs="Arial"/>
        </w:rPr>
        <w:t xml:space="preserve"> years</w:t>
      </w:r>
      <w:r w:rsidR="00C75024" w:rsidRPr="00706156">
        <w:rPr>
          <w:rFonts w:cs="Arial"/>
        </w:rPr>
        <w:t xml:space="preserve">) </w:t>
      </w:r>
      <w:r w:rsidR="00893BC7" w:rsidRPr="00706156">
        <w:rPr>
          <w:rFonts w:cs="Arial"/>
        </w:rPr>
        <w:t>reported</w:t>
      </w:r>
      <w:r w:rsidR="00382961" w:rsidRPr="00706156">
        <w:rPr>
          <w:rFonts w:cs="Arial"/>
        </w:rPr>
        <w:t xml:space="preserve"> largest increases</w:t>
      </w:r>
      <w:r w:rsidR="00D77A9B" w:rsidRPr="00706156">
        <w:rPr>
          <w:rFonts w:cs="Arial"/>
        </w:rPr>
        <w:t xml:space="preserve"> </w:t>
      </w:r>
      <w:r w:rsidR="00382961" w:rsidRPr="00706156">
        <w:rPr>
          <w:rFonts w:cs="Arial"/>
        </w:rPr>
        <w:t>(1</w:t>
      </w:r>
      <w:r w:rsidR="000E0FCA" w:rsidRPr="00706156">
        <w:rPr>
          <w:rFonts w:cs="Arial"/>
        </w:rPr>
        <w:t>·</w:t>
      </w:r>
      <w:r w:rsidR="001814E8" w:rsidRPr="00706156">
        <w:rPr>
          <w:rFonts w:cs="Arial"/>
        </w:rPr>
        <w:t>4</w:t>
      </w:r>
      <w:r w:rsidR="00382961" w:rsidRPr="00706156">
        <w:rPr>
          <w:rFonts w:cs="Arial"/>
        </w:rPr>
        <w:t>hrs/day; 95%CI 1</w:t>
      </w:r>
      <w:r w:rsidR="000E0FCA" w:rsidRPr="00706156">
        <w:rPr>
          <w:rFonts w:cs="Arial"/>
        </w:rPr>
        <w:t>·</w:t>
      </w:r>
      <w:r w:rsidR="00284B51" w:rsidRPr="00706156">
        <w:rPr>
          <w:rFonts w:cs="Arial"/>
        </w:rPr>
        <w:t>1</w:t>
      </w:r>
      <w:r w:rsidR="00382961" w:rsidRPr="00706156">
        <w:rPr>
          <w:rFonts w:cs="Arial"/>
        </w:rPr>
        <w:t>-</w:t>
      </w:r>
      <w:r w:rsidR="00284B51" w:rsidRPr="00706156">
        <w:rPr>
          <w:rFonts w:cs="Arial"/>
        </w:rPr>
        <w:t>1</w:t>
      </w:r>
      <w:r w:rsidR="000E0FCA" w:rsidRPr="00706156">
        <w:rPr>
          <w:rFonts w:cs="Arial"/>
        </w:rPr>
        <w:t>·</w:t>
      </w:r>
      <w:r w:rsidR="00284B51" w:rsidRPr="00706156">
        <w:rPr>
          <w:rFonts w:cs="Arial"/>
        </w:rPr>
        <w:t>7</w:t>
      </w:r>
      <w:r w:rsidR="00382961" w:rsidRPr="00706156">
        <w:rPr>
          <w:rFonts w:cs="Arial"/>
        </w:rPr>
        <w:t xml:space="preserve">), followed by </w:t>
      </w:r>
      <w:r w:rsidR="00637EBC" w:rsidRPr="00706156">
        <w:rPr>
          <w:rFonts w:cs="Arial"/>
        </w:rPr>
        <w:t>adults</w:t>
      </w:r>
      <w:r w:rsidR="00382961" w:rsidRPr="00706156">
        <w:rPr>
          <w:rFonts w:cs="Arial"/>
        </w:rPr>
        <w:t xml:space="preserve"> </w:t>
      </w:r>
      <w:bookmarkStart w:id="0" w:name="OLE_LINK22"/>
      <w:bookmarkStart w:id="1" w:name="OLE_LINK23"/>
      <w:r w:rsidR="00382961" w:rsidRPr="00706156">
        <w:rPr>
          <w:rFonts w:cs="Arial"/>
        </w:rPr>
        <w:t>(</w:t>
      </w:r>
      <w:r w:rsidR="00C75024" w:rsidRPr="00706156">
        <w:rPr>
          <w:rFonts w:cs="Arial"/>
        </w:rPr>
        <w:t>&gt;18</w:t>
      </w:r>
      <w:r w:rsidR="00A676EA" w:rsidRPr="00706156">
        <w:rPr>
          <w:rFonts w:cs="Arial"/>
        </w:rPr>
        <w:t xml:space="preserve"> years; </w:t>
      </w:r>
      <w:r w:rsidR="00382961" w:rsidRPr="00706156">
        <w:rPr>
          <w:rFonts w:cs="Arial"/>
        </w:rPr>
        <w:t>1</w:t>
      </w:r>
      <w:r w:rsidR="000E0FCA" w:rsidRPr="00706156">
        <w:rPr>
          <w:rFonts w:cs="Arial"/>
        </w:rPr>
        <w:t>·</w:t>
      </w:r>
      <w:r w:rsidR="00637EBC" w:rsidRPr="00706156">
        <w:rPr>
          <w:rFonts w:cs="Arial"/>
        </w:rPr>
        <w:t>0</w:t>
      </w:r>
      <w:r w:rsidR="00382961" w:rsidRPr="00706156">
        <w:rPr>
          <w:rFonts w:cs="Arial"/>
        </w:rPr>
        <w:t>hrs/day; 95%CI 0</w:t>
      </w:r>
      <w:r w:rsidR="000E0FCA" w:rsidRPr="00706156">
        <w:rPr>
          <w:rFonts w:cs="Arial"/>
        </w:rPr>
        <w:t>·</w:t>
      </w:r>
      <w:r w:rsidR="00637EBC" w:rsidRPr="00706156">
        <w:rPr>
          <w:rFonts w:cs="Arial"/>
        </w:rPr>
        <w:t>7</w:t>
      </w:r>
      <w:r w:rsidR="00382961" w:rsidRPr="00706156">
        <w:rPr>
          <w:rFonts w:cs="Arial"/>
        </w:rPr>
        <w:t>-1</w:t>
      </w:r>
      <w:r w:rsidR="000E0FCA" w:rsidRPr="00706156">
        <w:rPr>
          <w:rFonts w:cs="Arial"/>
        </w:rPr>
        <w:t>·</w:t>
      </w:r>
      <w:r w:rsidR="00637EBC" w:rsidRPr="00706156">
        <w:rPr>
          <w:rFonts w:cs="Arial"/>
        </w:rPr>
        <w:t>2</w:t>
      </w:r>
      <w:r w:rsidR="00382961" w:rsidRPr="00706156">
        <w:rPr>
          <w:rFonts w:cs="Arial"/>
        </w:rPr>
        <w:t xml:space="preserve">), </w:t>
      </w:r>
      <w:bookmarkEnd w:id="0"/>
      <w:bookmarkEnd w:id="1"/>
      <w:r w:rsidR="00382961" w:rsidRPr="00706156">
        <w:rPr>
          <w:rFonts w:cs="Arial"/>
        </w:rPr>
        <w:t xml:space="preserve">adolescents </w:t>
      </w:r>
      <w:r w:rsidR="00637EBC" w:rsidRPr="00706156">
        <w:rPr>
          <w:rFonts w:cs="Arial"/>
        </w:rPr>
        <w:t>(</w:t>
      </w:r>
      <w:r w:rsidR="00A676EA" w:rsidRPr="00706156">
        <w:rPr>
          <w:rFonts w:cs="Arial"/>
        </w:rPr>
        <w:t xml:space="preserve">11-17 years; </w:t>
      </w:r>
      <w:r w:rsidR="0062142D" w:rsidRPr="00706156">
        <w:rPr>
          <w:rFonts w:cs="Arial"/>
        </w:rPr>
        <w:t>0</w:t>
      </w:r>
      <w:r w:rsidR="00637EBC" w:rsidRPr="00706156">
        <w:rPr>
          <w:rFonts w:cs="Arial"/>
        </w:rPr>
        <w:t>·</w:t>
      </w:r>
      <w:r w:rsidR="0062142D" w:rsidRPr="00706156">
        <w:rPr>
          <w:rFonts w:cs="Arial"/>
        </w:rPr>
        <w:t>9</w:t>
      </w:r>
      <w:r w:rsidR="00637EBC" w:rsidRPr="00706156">
        <w:rPr>
          <w:rFonts w:cs="Arial"/>
        </w:rPr>
        <w:t>hrs/day; 95%CI 0·</w:t>
      </w:r>
      <w:r w:rsidR="0062142D" w:rsidRPr="00706156">
        <w:rPr>
          <w:rFonts w:cs="Arial"/>
        </w:rPr>
        <w:t>3</w:t>
      </w:r>
      <w:r w:rsidR="00637EBC" w:rsidRPr="00706156">
        <w:rPr>
          <w:rFonts w:cs="Arial"/>
        </w:rPr>
        <w:t>-1·</w:t>
      </w:r>
      <w:r w:rsidR="0062142D" w:rsidRPr="00706156">
        <w:rPr>
          <w:rFonts w:cs="Arial"/>
        </w:rPr>
        <w:t>5</w:t>
      </w:r>
      <w:r w:rsidR="00637EBC" w:rsidRPr="00706156">
        <w:rPr>
          <w:rFonts w:cs="Arial"/>
        </w:rPr>
        <w:t xml:space="preserve">), </w:t>
      </w:r>
      <w:r w:rsidR="0062142D" w:rsidRPr="00706156">
        <w:rPr>
          <w:rFonts w:cs="Arial"/>
        </w:rPr>
        <w:t>and young children</w:t>
      </w:r>
      <w:r w:rsidR="00382961" w:rsidRPr="00706156">
        <w:rPr>
          <w:rFonts w:cs="Arial"/>
        </w:rPr>
        <w:t xml:space="preserve"> (</w:t>
      </w:r>
      <w:r w:rsidR="00A676EA" w:rsidRPr="00706156">
        <w:rPr>
          <w:rFonts w:cs="Arial"/>
        </w:rPr>
        <w:t xml:space="preserve">0-5 years; </w:t>
      </w:r>
      <w:r w:rsidR="00382961" w:rsidRPr="00706156">
        <w:rPr>
          <w:rFonts w:cs="Arial"/>
        </w:rPr>
        <w:t>0</w:t>
      </w:r>
      <w:r w:rsidR="000E0FCA" w:rsidRPr="00706156">
        <w:rPr>
          <w:rFonts w:cs="Arial"/>
        </w:rPr>
        <w:t>·</w:t>
      </w:r>
      <w:r w:rsidR="0062142D" w:rsidRPr="00706156">
        <w:rPr>
          <w:rFonts w:cs="Arial"/>
        </w:rPr>
        <w:t>6</w:t>
      </w:r>
      <w:r w:rsidR="00382961" w:rsidRPr="00706156">
        <w:rPr>
          <w:rFonts w:cs="Arial"/>
        </w:rPr>
        <w:t>hrs/day 95%CI</w:t>
      </w:r>
      <w:r w:rsidR="0062142D" w:rsidRPr="00706156">
        <w:rPr>
          <w:rFonts w:cs="Arial"/>
        </w:rPr>
        <w:t xml:space="preserve"> </w:t>
      </w:r>
      <w:r w:rsidR="00382961" w:rsidRPr="00706156">
        <w:rPr>
          <w:rFonts w:cs="Arial"/>
        </w:rPr>
        <w:t>0</w:t>
      </w:r>
      <w:r w:rsidR="000E0FCA" w:rsidRPr="00706156">
        <w:rPr>
          <w:rFonts w:cs="Arial"/>
        </w:rPr>
        <w:t>·</w:t>
      </w:r>
      <w:r w:rsidR="00DE293C" w:rsidRPr="00706156">
        <w:rPr>
          <w:rFonts w:cs="Arial"/>
        </w:rPr>
        <w:t>3</w:t>
      </w:r>
      <w:r w:rsidR="00382961" w:rsidRPr="00706156">
        <w:rPr>
          <w:rFonts w:cs="Arial"/>
        </w:rPr>
        <w:t>-</w:t>
      </w:r>
      <w:r w:rsidR="00DE293C" w:rsidRPr="00706156">
        <w:rPr>
          <w:rFonts w:cs="Arial"/>
        </w:rPr>
        <w:t>0</w:t>
      </w:r>
      <w:r w:rsidR="000E0FCA" w:rsidRPr="00706156">
        <w:rPr>
          <w:rFonts w:cs="Arial"/>
        </w:rPr>
        <w:t>·</w:t>
      </w:r>
      <w:r w:rsidR="00DE293C" w:rsidRPr="00706156">
        <w:rPr>
          <w:rFonts w:cs="Arial"/>
        </w:rPr>
        <w:t>9</w:t>
      </w:r>
      <w:r w:rsidR="00D77A9B" w:rsidRPr="00706156">
        <w:rPr>
          <w:rFonts w:cs="Arial"/>
        </w:rPr>
        <w:t>hrs/day</w:t>
      </w:r>
      <w:r w:rsidR="00382961" w:rsidRPr="00706156">
        <w:rPr>
          <w:rFonts w:cs="Arial"/>
        </w:rPr>
        <w:t xml:space="preserve">). </w:t>
      </w:r>
      <w:r w:rsidR="00A908F7" w:rsidRPr="00706156">
        <w:rPr>
          <w:rFonts w:cs="Arial"/>
        </w:rPr>
        <w:t xml:space="preserve">For </w:t>
      </w:r>
      <w:r w:rsidR="00D77A9B" w:rsidRPr="00706156">
        <w:rPr>
          <w:rFonts w:cs="Arial"/>
        </w:rPr>
        <w:t>l</w:t>
      </w:r>
      <w:r w:rsidR="00382961" w:rsidRPr="00706156">
        <w:rPr>
          <w:rFonts w:cs="Arial"/>
        </w:rPr>
        <w:t xml:space="preserve">eisure </w:t>
      </w:r>
      <w:r w:rsidR="007A3E75" w:rsidRPr="00706156">
        <w:rPr>
          <w:rFonts w:cs="Arial"/>
        </w:rPr>
        <w:t>screen time</w:t>
      </w:r>
      <w:r w:rsidR="00382961" w:rsidRPr="00706156">
        <w:rPr>
          <w:rFonts w:cs="Arial"/>
        </w:rPr>
        <w:t xml:space="preserve"> (non-work/</w:t>
      </w:r>
      <w:r w:rsidR="004D79F4" w:rsidRPr="00706156">
        <w:rPr>
          <w:rFonts w:cs="Arial"/>
        </w:rPr>
        <w:t>non-</w:t>
      </w:r>
      <w:r w:rsidR="00382961" w:rsidRPr="00706156">
        <w:rPr>
          <w:rFonts w:cs="Arial"/>
        </w:rPr>
        <w:t>academic)</w:t>
      </w:r>
      <w:r w:rsidR="00505C8E" w:rsidRPr="00706156">
        <w:rPr>
          <w:rFonts w:cs="Arial"/>
        </w:rPr>
        <w:t xml:space="preserve">, </w:t>
      </w:r>
      <w:r w:rsidR="00382961" w:rsidRPr="00706156">
        <w:rPr>
          <w:rFonts w:cs="Arial"/>
        </w:rPr>
        <w:t xml:space="preserve">primary aged children </w:t>
      </w:r>
      <w:r w:rsidR="00893BC7" w:rsidRPr="00706156">
        <w:rPr>
          <w:rFonts w:cs="Arial"/>
        </w:rPr>
        <w:t>reported</w:t>
      </w:r>
      <w:r w:rsidR="00382961" w:rsidRPr="00706156">
        <w:rPr>
          <w:rFonts w:cs="Arial"/>
        </w:rPr>
        <w:t xml:space="preserve"> largest increases (1</w:t>
      </w:r>
      <w:r w:rsidR="000E0FCA" w:rsidRPr="00706156">
        <w:rPr>
          <w:rFonts w:cs="Arial"/>
        </w:rPr>
        <w:t>·</w:t>
      </w:r>
      <w:r w:rsidR="00DE293C" w:rsidRPr="00706156">
        <w:rPr>
          <w:rFonts w:cs="Arial"/>
        </w:rPr>
        <w:t>0</w:t>
      </w:r>
      <w:r w:rsidR="00382961" w:rsidRPr="00706156">
        <w:rPr>
          <w:rFonts w:cs="Arial"/>
        </w:rPr>
        <w:t>hrs/day 95%CI 0</w:t>
      </w:r>
      <w:r w:rsidR="000E0FCA" w:rsidRPr="00706156">
        <w:rPr>
          <w:rFonts w:cs="Arial"/>
        </w:rPr>
        <w:t>·</w:t>
      </w:r>
      <w:r w:rsidR="00382961" w:rsidRPr="00706156">
        <w:rPr>
          <w:rFonts w:cs="Arial"/>
        </w:rPr>
        <w:t>8-1</w:t>
      </w:r>
      <w:r w:rsidR="000E0FCA" w:rsidRPr="00706156">
        <w:rPr>
          <w:rFonts w:cs="Arial"/>
        </w:rPr>
        <w:t>·</w:t>
      </w:r>
      <w:r w:rsidR="009250EE" w:rsidRPr="00706156">
        <w:rPr>
          <w:rFonts w:cs="Arial"/>
        </w:rPr>
        <w:t>3</w:t>
      </w:r>
      <w:r w:rsidR="00382961" w:rsidRPr="00706156">
        <w:rPr>
          <w:rFonts w:cs="Arial"/>
        </w:rPr>
        <w:t xml:space="preserve">), followed by </w:t>
      </w:r>
      <w:r w:rsidR="009250EE" w:rsidRPr="00706156">
        <w:rPr>
          <w:rFonts w:cs="Arial"/>
        </w:rPr>
        <w:t>adults</w:t>
      </w:r>
      <w:r w:rsidR="00382961" w:rsidRPr="00706156">
        <w:rPr>
          <w:rFonts w:cs="Arial"/>
        </w:rPr>
        <w:t xml:space="preserve"> (</w:t>
      </w:r>
      <w:r w:rsidR="009250EE" w:rsidRPr="00706156">
        <w:rPr>
          <w:rFonts w:cs="Arial"/>
        </w:rPr>
        <w:t>0</w:t>
      </w:r>
      <w:r w:rsidR="000E0FCA" w:rsidRPr="00706156">
        <w:rPr>
          <w:rFonts w:cs="Arial"/>
        </w:rPr>
        <w:t>·</w:t>
      </w:r>
      <w:r w:rsidR="009250EE" w:rsidRPr="00706156">
        <w:rPr>
          <w:rFonts w:cs="Arial"/>
        </w:rPr>
        <w:t>7</w:t>
      </w:r>
      <w:r w:rsidR="00382961" w:rsidRPr="00706156">
        <w:rPr>
          <w:rFonts w:cs="Arial"/>
        </w:rPr>
        <w:t>hr/day 95%CI 0</w:t>
      </w:r>
      <w:r w:rsidR="000E0FCA" w:rsidRPr="00706156">
        <w:rPr>
          <w:rFonts w:cs="Arial"/>
        </w:rPr>
        <w:t>·</w:t>
      </w:r>
      <w:r w:rsidR="009250EE" w:rsidRPr="00706156">
        <w:rPr>
          <w:rFonts w:cs="Arial"/>
        </w:rPr>
        <w:t>3</w:t>
      </w:r>
      <w:r w:rsidR="00382961" w:rsidRPr="00706156">
        <w:rPr>
          <w:rFonts w:cs="Arial"/>
        </w:rPr>
        <w:t>-1</w:t>
      </w:r>
      <w:r w:rsidR="000E0FCA" w:rsidRPr="00706156">
        <w:rPr>
          <w:rFonts w:cs="Arial"/>
        </w:rPr>
        <w:t>·</w:t>
      </w:r>
      <w:r w:rsidR="009250EE" w:rsidRPr="00706156">
        <w:rPr>
          <w:rFonts w:cs="Arial"/>
        </w:rPr>
        <w:t>2</w:t>
      </w:r>
      <w:r w:rsidR="00382961" w:rsidRPr="00706156">
        <w:rPr>
          <w:rFonts w:cs="Arial"/>
        </w:rPr>
        <w:t>),</w:t>
      </w:r>
      <w:r w:rsidR="00505C8E" w:rsidRPr="00706156">
        <w:rPr>
          <w:rFonts w:cs="Arial"/>
        </w:rPr>
        <w:t xml:space="preserve"> </w:t>
      </w:r>
      <w:r w:rsidR="00317B16" w:rsidRPr="00706156">
        <w:rPr>
          <w:rFonts w:cs="Arial"/>
        </w:rPr>
        <w:t>young children (0·6hrs/day; 95%CI 0·4-</w:t>
      </w:r>
      <w:r w:rsidR="003E6EF0" w:rsidRPr="00706156">
        <w:rPr>
          <w:rFonts w:cs="Arial"/>
        </w:rPr>
        <w:t>0</w:t>
      </w:r>
      <w:r w:rsidR="00317B16" w:rsidRPr="00706156">
        <w:rPr>
          <w:rFonts w:cs="Arial"/>
        </w:rPr>
        <w:t>·</w:t>
      </w:r>
      <w:r w:rsidR="003E6EF0" w:rsidRPr="00706156">
        <w:rPr>
          <w:rFonts w:cs="Arial"/>
        </w:rPr>
        <w:t>8</w:t>
      </w:r>
      <w:r w:rsidR="00317B16" w:rsidRPr="00706156">
        <w:rPr>
          <w:rFonts w:cs="Arial"/>
        </w:rPr>
        <w:t xml:space="preserve">), </w:t>
      </w:r>
      <w:r w:rsidR="00505C8E" w:rsidRPr="00706156">
        <w:rPr>
          <w:rFonts w:cs="Arial"/>
        </w:rPr>
        <w:t>with</w:t>
      </w:r>
      <w:r w:rsidR="00382961" w:rsidRPr="00706156">
        <w:rPr>
          <w:rFonts w:cs="Arial"/>
        </w:rPr>
        <w:t xml:space="preserve"> adolescents </w:t>
      </w:r>
      <w:r w:rsidR="00893BC7" w:rsidRPr="00706156">
        <w:rPr>
          <w:rFonts w:cs="Arial"/>
        </w:rPr>
        <w:t>reporting</w:t>
      </w:r>
      <w:r w:rsidR="00382961" w:rsidRPr="00706156">
        <w:rPr>
          <w:rFonts w:cs="Arial"/>
        </w:rPr>
        <w:t xml:space="preserve"> the lowest increase (0</w:t>
      </w:r>
      <w:r w:rsidR="000E0FCA" w:rsidRPr="00706156">
        <w:rPr>
          <w:rFonts w:cs="Arial"/>
        </w:rPr>
        <w:t>·</w:t>
      </w:r>
      <w:r w:rsidR="003E6EF0" w:rsidRPr="00706156">
        <w:rPr>
          <w:rFonts w:cs="Arial"/>
        </w:rPr>
        <w:t>5</w:t>
      </w:r>
      <w:r w:rsidR="00382961" w:rsidRPr="00706156">
        <w:rPr>
          <w:rFonts w:cs="Arial"/>
        </w:rPr>
        <w:t>hrs/day 95%CI 0</w:t>
      </w:r>
      <w:r w:rsidR="000E0FCA" w:rsidRPr="00706156">
        <w:rPr>
          <w:rFonts w:cs="Arial"/>
        </w:rPr>
        <w:t>·</w:t>
      </w:r>
      <w:r w:rsidR="00904AF3" w:rsidRPr="00706156">
        <w:rPr>
          <w:rFonts w:cs="Arial"/>
        </w:rPr>
        <w:t>3</w:t>
      </w:r>
      <w:r w:rsidR="00382961" w:rsidRPr="00706156">
        <w:rPr>
          <w:rFonts w:cs="Arial"/>
        </w:rPr>
        <w:t>-</w:t>
      </w:r>
      <w:r w:rsidR="00904AF3" w:rsidRPr="00706156">
        <w:rPr>
          <w:rFonts w:cs="Arial"/>
        </w:rPr>
        <w:t>0</w:t>
      </w:r>
      <w:r w:rsidR="000E0FCA" w:rsidRPr="00706156">
        <w:rPr>
          <w:rFonts w:cs="Arial"/>
        </w:rPr>
        <w:t>·</w:t>
      </w:r>
      <w:r w:rsidR="00904AF3" w:rsidRPr="00706156">
        <w:rPr>
          <w:rFonts w:cs="Arial"/>
        </w:rPr>
        <w:t>7</w:t>
      </w:r>
      <w:r w:rsidR="00382961" w:rsidRPr="00706156">
        <w:rPr>
          <w:rFonts w:cs="Arial"/>
        </w:rPr>
        <w:t xml:space="preserve">). </w:t>
      </w:r>
      <w:r w:rsidR="00505C8E" w:rsidRPr="00706156">
        <w:rPr>
          <w:rFonts w:cs="Arial"/>
        </w:rPr>
        <w:t>S</w:t>
      </w:r>
      <w:r w:rsidR="00B12883" w:rsidRPr="00706156">
        <w:rPr>
          <w:rFonts w:cs="Arial"/>
        </w:rPr>
        <w:t xml:space="preserve">everal correlates were associated with </w:t>
      </w:r>
      <w:r w:rsidR="00543F0E" w:rsidRPr="00706156">
        <w:rPr>
          <w:rFonts w:cs="Arial"/>
        </w:rPr>
        <w:t xml:space="preserve">reported </w:t>
      </w:r>
      <w:r w:rsidR="00B12883" w:rsidRPr="00706156">
        <w:rPr>
          <w:rFonts w:cs="Arial"/>
        </w:rPr>
        <w:t xml:space="preserve">increases in </w:t>
      </w:r>
      <w:r w:rsidR="007A3E75" w:rsidRPr="00706156">
        <w:rPr>
          <w:rFonts w:cs="Arial"/>
        </w:rPr>
        <w:t>screen time</w:t>
      </w:r>
      <w:r w:rsidR="00B12883" w:rsidRPr="00706156">
        <w:rPr>
          <w:rFonts w:cs="Arial"/>
        </w:rPr>
        <w:t xml:space="preserve">, including </w:t>
      </w:r>
      <w:r w:rsidR="007730A4" w:rsidRPr="00706156">
        <w:rPr>
          <w:rFonts w:cs="Arial"/>
        </w:rPr>
        <w:t xml:space="preserve">adverse </w:t>
      </w:r>
      <w:r w:rsidR="00B12883" w:rsidRPr="00706156">
        <w:rPr>
          <w:rFonts w:cs="Arial"/>
        </w:rPr>
        <w:t xml:space="preserve">dietary behaviours, sleep, mental health, parental health, and eye health. </w:t>
      </w:r>
    </w:p>
    <w:p w14:paraId="738346D0" w14:textId="5D87265A" w:rsidR="00B12883" w:rsidRPr="00706156" w:rsidRDefault="00490E50" w:rsidP="00B12883">
      <w:pPr>
        <w:spacing w:line="360" w:lineRule="auto"/>
        <w:rPr>
          <w:rFonts w:cs="Arial"/>
        </w:rPr>
      </w:pPr>
      <w:r w:rsidRPr="00706156">
        <w:rPr>
          <w:rFonts w:cs="Arial"/>
        </w:rPr>
        <w:t>Interpretation</w:t>
      </w:r>
      <w:r w:rsidR="00B12883" w:rsidRPr="00706156">
        <w:rPr>
          <w:rFonts w:cs="Arial"/>
        </w:rPr>
        <w:t xml:space="preserve">: </w:t>
      </w:r>
      <w:r w:rsidR="00543F0E" w:rsidRPr="00706156">
        <w:rPr>
          <w:rFonts w:cs="Arial"/>
        </w:rPr>
        <w:t>P</w:t>
      </w:r>
      <w:r w:rsidR="00C223B7" w:rsidRPr="00706156">
        <w:rPr>
          <w:rFonts w:cs="Arial"/>
        </w:rPr>
        <w:t xml:space="preserve">ooled </w:t>
      </w:r>
      <w:r w:rsidR="00B12883" w:rsidRPr="00706156">
        <w:rPr>
          <w:rFonts w:cs="Arial"/>
        </w:rPr>
        <w:t xml:space="preserve">evidence </w:t>
      </w:r>
      <w:r w:rsidR="00543F0E" w:rsidRPr="00706156">
        <w:rPr>
          <w:rFonts w:cs="Arial"/>
        </w:rPr>
        <w:t xml:space="preserve">suggest </w:t>
      </w:r>
      <w:r w:rsidR="00A908F7" w:rsidRPr="00706156">
        <w:rPr>
          <w:rFonts w:cs="Arial"/>
        </w:rPr>
        <w:t xml:space="preserve">that </w:t>
      </w:r>
      <w:r w:rsidR="00B12883" w:rsidRPr="00706156">
        <w:rPr>
          <w:rFonts w:cs="Arial"/>
        </w:rPr>
        <w:t>primary age</w:t>
      </w:r>
      <w:r w:rsidR="00641EC7" w:rsidRPr="00706156">
        <w:rPr>
          <w:rFonts w:cs="Arial"/>
        </w:rPr>
        <w:t>d</w:t>
      </w:r>
      <w:r w:rsidR="00B12883" w:rsidRPr="00706156">
        <w:rPr>
          <w:rFonts w:cs="Arial"/>
        </w:rPr>
        <w:t xml:space="preserve"> children </w:t>
      </w:r>
      <w:r w:rsidR="00893BC7" w:rsidRPr="00706156">
        <w:rPr>
          <w:rFonts w:cs="Arial"/>
        </w:rPr>
        <w:t>report</w:t>
      </w:r>
      <w:r w:rsidR="00A908F7" w:rsidRPr="00706156">
        <w:rPr>
          <w:rFonts w:cs="Arial"/>
        </w:rPr>
        <w:t>ed</w:t>
      </w:r>
      <w:r w:rsidR="00B12883" w:rsidRPr="00706156">
        <w:rPr>
          <w:rFonts w:cs="Arial"/>
        </w:rPr>
        <w:t xml:space="preserve"> the highest increase</w:t>
      </w:r>
      <w:r w:rsidR="00A908F7" w:rsidRPr="00706156">
        <w:rPr>
          <w:rFonts w:cs="Arial"/>
        </w:rPr>
        <w:t xml:space="preserve"> in both total and leisure screen time during COVID-19</w:t>
      </w:r>
      <w:r w:rsidR="00B12883" w:rsidRPr="00706156">
        <w:rPr>
          <w:rFonts w:cs="Arial"/>
        </w:rPr>
        <w:t xml:space="preserve">. </w:t>
      </w:r>
      <w:r w:rsidR="00196B22" w:rsidRPr="00706156">
        <w:rPr>
          <w:rFonts w:cs="Arial"/>
        </w:rPr>
        <w:t>I</w:t>
      </w:r>
      <w:r w:rsidR="00B12883" w:rsidRPr="00706156">
        <w:rPr>
          <w:rFonts w:cs="Arial"/>
        </w:rPr>
        <w:t>t is recommended that</w:t>
      </w:r>
      <w:r w:rsidR="00641EC7" w:rsidRPr="00706156">
        <w:rPr>
          <w:rFonts w:cs="Arial"/>
        </w:rPr>
        <w:t xml:space="preserve"> </w:t>
      </w:r>
      <w:r w:rsidR="007A3E75" w:rsidRPr="00706156">
        <w:rPr>
          <w:rFonts w:cs="Arial"/>
        </w:rPr>
        <w:t>screen time</w:t>
      </w:r>
      <w:r w:rsidR="00B12883" w:rsidRPr="00706156">
        <w:rPr>
          <w:rFonts w:cs="Arial"/>
        </w:rPr>
        <w:t xml:space="preserve"> should be reduced in favour of non-sedentary activities. </w:t>
      </w:r>
    </w:p>
    <w:p w14:paraId="33B37A12" w14:textId="3904C0D4" w:rsidR="0002750E" w:rsidRPr="00706156" w:rsidRDefault="00F82F0C" w:rsidP="00B12883">
      <w:pPr>
        <w:spacing w:line="360" w:lineRule="auto"/>
        <w:rPr>
          <w:rFonts w:cs="Arial"/>
        </w:rPr>
      </w:pPr>
      <w:r>
        <w:rPr>
          <w:rFonts w:cs="Arial"/>
        </w:rPr>
        <w:t xml:space="preserve">Funding: No funding was received for this study. </w:t>
      </w:r>
    </w:p>
    <w:p w14:paraId="2F9308E5" w14:textId="77777777" w:rsidR="007D6A6C" w:rsidRPr="00706156" w:rsidRDefault="007D6A6C" w:rsidP="00B12883">
      <w:pPr>
        <w:spacing w:line="360" w:lineRule="auto"/>
        <w:rPr>
          <w:rFonts w:cs="Arial"/>
        </w:rPr>
      </w:pPr>
    </w:p>
    <w:p w14:paraId="1DC14FD3" w14:textId="77777777" w:rsidR="00BD7D99" w:rsidRPr="00706156" w:rsidRDefault="00BD7D99" w:rsidP="00F33D08">
      <w:pPr>
        <w:spacing w:line="360" w:lineRule="auto"/>
        <w:rPr>
          <w:rFonts w:cs="Arial"/>
          <w:color w:val="333333"/>
        </w:rPr>
      </w:pPr>
    </w:p>
    <w:p w14:paraId="15519F11" w14:textId="77777777" w:rsidR="00BD7D99" w:rsidRPr="00706156" w:rsidRDefault="00BD7D99" w:rsidP="00F33D08">
      <w:pPr>
        <w:spacing w:line="360" w:lineRule="auto"/>
        <w:rPr>
          <w:rFonts w:cs="Arial"/>
          <w:color w:val="333333"/>
        </w:rPr>
      </w:pPr>
    </w:p>
    <w:p w14:paraId="0DF234EF" w14:textId="77777777" w:rsidR="00044495" w:rsidRPr="00706156" w:rsidRDefault="00044495" w:rsidP="00307989"/>
    <w:p w14:paraId="0D7C9A1E" w14:textId="7034DBBF" w:rsidR="00A62984" w:rsidRPr="00706156" w:rsidRDefault="00A62984" w:rsidP="00307989"/>
    <w:p w14:paraId="36DF2AD8" w14:textId="77777777" w:rsidR="00307989" w:rsidRPr="00706156" w:rsidRDefault="00307989" w:rsidP="00307989"/>
    <w:p w14:paraId="34784EE7" w14:textId="5A79CB64" w:rsidR="007C54CD" w:rsidRPr="00706156" w:rsidRDefault="007C54CD" w:rsidP="00E919CF">
      <w:pPr>
        <w:pStyle w:val="Heading1"/>
      </w:pPr>
      <w:r w:rsidRPr="00706156">
        <w:lastRenderedPageBreak/>
        <w:t>Introduction</w:t>
      </w:r>
    </w:p>
    <w:p w14:paraId="68368202" w14:textId="066144BC" w:rsidR="007C54CD" w:rsidRPr="00706156" w:rsidRDefault="007C54CD" w:rsidP="00F33D08">
      <w:pPr>
        <w:spacing w:line="360" w:lineRule="auto"/>
        <w:rPr>
          <w:rFonts w:cs="Arial"/>
        </w:rPr>
      </w:pPr>
      <w:r w:rsidRPr="00706156">
        <w:rPr>
          <w:rFonts w:cs="Arial"/>
        </w:rPr>
        <w:t xml:space="preserve">In March 2020, the World Health Organization (WHO) declared the COVID-19 outbreak a global pandemic, and as of </w:t>
      </w:r>
      <w:r w:rsidR="00F17D3F" w:rsidRPr="00706156">
        <w:rPr>
          <w:rFonts w:cs="Arial"/>
        </w:rPr>
        <w:t>19</w:t>
      </w:r>
      <w:r w:rsidR="00F17D3F" w:rsidRPr="00706156">
        <w:rPr>
          <w:rFonts w:cs="Arial"/>
          <w:vertAlign w:val="superscript"/>
        </w:rPr>
        <w:t>th</w:t>
      </w:r>
      <w:r w:rsidRPr="00706156">
        <w:rPr>
          <w:rFonts w:cs="Arial"/>
        </w:rPr>
        <w:t xml:space="preserve"> </w:t>
      </w:r>
      <w:r w:rsidR="00F17D3F" w:rsidRPr="00706156">
        <w:rPr>
          <w:rFonts w:cs="Arial"/>
        </w:rPr>
        <w:t>January 2022</w:t>
      </w:r>
      <w:r w:rsidRPr="00706156">
        <w:rPr>
          <w:rFonts w:cs="Arial"/>
        </w:rPr>
        <w:t xml:space="preserve">, over </w:t>
      </w:r>
      <w:r w:rsidR="008A421D" w:rsidRPr="00706156">
        <w:rPr>
          <w:rFonts w:cs="Arial"/>
        </w:rPr>
        <w:t>325</w:t>
      </w:r>
      <w:r w:rsidRPr="00706156">
        <w:rPr>
          <w:rFonts w:cs="Arial"/>
        </w:rPr>
        <w:t xml:space="preserve">,000,000 confirmed cases have been diagnosed in more than 130 countries and areas, resulting in approximately </w:t>
      </w:r>
      <w:r w:rsidR="008A421D" w:rsidRPr="00706156">
        <w:rPr>
          <w:rFonts w:cs="Arial"/>
        </w:rPr>
        <w:t>5</w:t>
      </w:r>
      <w:r w:rsidR="00685809" w:rsidRPr="00706156">
        <w:rPr>
          <w:rFonts w:cs="Arial"/>
        </w:rPr>
        <w:t>,500,000</w:t>
      </w:r>
      <w:r w:rsidRPr="00706156">
        <w:rPr>
          <w:rFonts w:cs="Arial"/>
        </w:rPr>
        <w:t xml:space="preserve"> deaths</w:t>
      </w:r>
      <w:r w:rsidRPr="00706156">
        <w:rPr>
          <w:rFonts w:cs="Arial"/>
        </w:rPr>
        <w:fldChar w:fldCharType="begin"/>
      </w:r>
      <w:r w:rsidR="00E97678" w:rsidRPr="00706156">
        <w:rPr>
          <w:rFonts w:cs="Arial"/>
        </w:rPr>
        <w:instrText xml:space="preserve"> ADDIN ZOTERO_ITEM CSL_CITATION {"citationID":"zhy4fk4T","properties":{"formattedCitation":"\\super 1\\nosupersub{}","plainCitation":"1","noteIndex":0},"citationItems":[{"id":1344,"uris":["http://zotero.org/users/7696217/items/55H2HNFA"],"itemData":{"id":1344,"type":"webpage","title":"WHO Coronovirus Didease (COVID-19) Dashboard","URL":"https://covid19.who.int","author":[{"family":"World Health Organization","given":""}],"accessed":{"date-parts":[["2020",7,2]]}}}],"schema":"https://github.com/citation-style-language/schema/raw/master/csl-citation.json"} </w:instrText>
      </w:r>
      <w:r w:rsidRPr="00706156">
        <w:rPr>
          <w:rFonts w:cs="Arial"/>
        </w:rPr>
        <w:fldChar w:fldCharType="separate"/>
      </w:r>
      <w:r w:rsidR="0094147D" w:rsidRPr="00706156">
        <w:rPr>
          <w:rFonts w:cs="Arial"/>
          <w:szCs w:val="24"/>
          <w:vertAlign w:val="superscript"/>
        </w:rPr>
        <w:t>1</w:t>
      </w:r>
      <w:r w:rsidRPr="00706156">
        <w:rPr>
          <w:rFonts w:cs="Arial"/>
        </w:rPr>
        <w:fldChar w:fldCharType="end"/>
      </w:r>
      <w:r w:rsidRPr="00706156">
        <w:rPr>
          <w:rFonts w:cs="Arial"/>
        </w:rPr>
        <w:t xml:space="preserve">. </w:t>
      </w:r>
      <w:r w:rsidR="003D1E4B" w:rsidRPr="00706156">
        <w:rPr>
          <w:rFonts w:cs="Arial"/>
        </w:rPr>
        <w:t>Since the beginning of 2020, more than</w:t>
      </w:r>
      <w:r w:rsidRPr="00706156">
        <w:rPr>
          <w:rFonts w:cs="Arial"/>
        </w:rPr>
        <w:t xml:space="preserve"> 100 countries </w:t>
      </w:r>
      <w:r w:rsidR="003D1E4B" w:rsidRPr="00706156">
        <w:rPr>
          <w:rFonts w:cs="Arial"/>
        </w:rPr>
        <w:t xml:space="preserve">have </w:t>
      </w:r>
      <w:r w:rsidRPr="00706156">
        <w:rPr>
          <w:rFonts w:cs="Arial"/>
        </w:rPr>
        <w:t>enforc</w:t>
      </w:r>
      <w:r w:rsidR="003D1E4B" w:rsidRPr="00706156">
        <w:rPr>
          <w:rFonts w:cs="Arial"/>
        </w:rPr>
        <w:t>ed some kind of</w:t>
      </w:r>
      <w:r w:rsidRPr="00706156">
        <w:rPr>
          <w:rFonts w:cs="Arial"/>
        </w:rPr>
        <w:t xml:space="preserve"> social distancing </w:t>
      </w:r>
      <w:r w:rsidR="003D1E4B" w:rsidRPr="00706156">
        <w:rPr>
          <w:rFonts w:cs="Arial"/>
        </w:rPr>
        <w:t xml:space="preserve">measures </w:t>
      </w:r>
      <w:r w:rsidRPr="00706156">
        <w:rPr>
          <w:rFonts w:cs="Arial"/>
        </w:rPr>
        <w:t>to reduce the rate of COVID-19 transmission, commonly called ‘lockdown’</w:t>
      </w:r>
      <w:r w:rsidRPr="00706156">
        <w:rPr>
          <w:rFonts w:cs="Arial"/>
        </w:rPr>
        <w:fldChar w:fldCharType="begin"/>
      </w:r>
      <w:r w:rsidR="00E97678" w:rsidRPr="00706156">
        <w:rPr>
          <w:rFonts w:cs="Arial"/>
        </w:rPr>
        <w:instrText xml:space="preserve"> ADDIN ZOTERO_ITEM CSL_CITATION {"citationID":"Zg6zWB2u","properties":{"formattedCitation":"\\super 2\\nosupersub{}","plainCitation":"2","noteIndex":0},"citationItems":[{"id":1282,"uris":["http://zotero.org/users/7696217/items/XII9U5P5"],"itemData":{"id":1282,"type":"webpage","title":"Coronavirus: The world in lockdown in maps and charts.","URL":"https://www.bbc.co.uk/news/world-52103747","author":[{"family":"British Broadcasting Corporation","given":""}],"accessed":{"date-parts":[["2020",8,12]]},"issued":{"date-parts":[["2020"]]}}}],"schema":"https://github.com/citation-style-language/schema/raw/master/csl-citation.json"} </w:instrText>
      </w:r>
      <w:r w:rsidRPr="00706156">
        <w:rPr>
          <w:rFonts w:cs="Arial"/>
        </w:rPr>
        <w:fldChar w:fldCharType="separate"/>
      </w:r>
      <w:r w:rsidR="0094147D" w:rsidRPr="00706156">
        <w:rPr>
          <w:rFonts w:cs="Arial"/>
          <w:szCs w:val="24"/>
          <w:vertAlign w:val="superscript"/>
        </w:rPr>
        <w:t>2</w:t>
      </w:r>
      <w:r w:rsidRPr="00706156">
        <w:rPr>
          <w:rFonts w:cs="Arial"/>
        </w:rPr>
        <w:fldChar w:fldCharType="end"/>
      </w:r>
      <w:r w:rsidRPr="00706156">
        <w:rPr>
          <w:rFonts w:cs="Arial"/>
        </w:rPr>
        <w:t>. The severity of lockdown has varied from country to country, even region to region, with some countries limiting the distance people could travel from their homes, and some banning any unnecessary outdoor activity</w:t>
      </w:r>
      <w:r w:rsidRPr="00706156">
        <w:rPr>
          <w:rFonts w:cs="Arial"/>
        </w:rPr>
        <w:fldChar w:fldCharType="begin"/>
      </w:r>
      <w:r w:rsidR="00E97678" w:rsidRPr="00706156">
        <w:rPr>
          <w:rFonts w:cs="Arial"/>
        </w:rPr>
        <w:instrText xml:space="preserve"> ADDIN ZOTERO_ITEM CSL_CITATION {"citationID":"kCKx8hGY","properties":{"formattedCitation":"\\super 2\\nosupersub{}","plainCitation":"2","noteIndex":0},"citationItems":[{"id":1282,"uris":["http://zotero.org/users/7696217/items/XII9U5P5"],"itemData":{"id":1282,"type":"webpage","title":"Coronavirus: The world in lockdown in maps and charts.","URL":"https://www.bbc.co.uk/news/world-52103747","author":[{"family":"British Broadcasting Corporation","given":""}],"accessed":{"date-parts":[["2020",8,12]]},"issued":{"date-parts":[["2020"]]}}}],"schema":"https://github.com/citation-style-language/schema/raw/master/csl-citation.json"} </w:instrText>
      </w:r>
      <w:r w:rsidRPr="00706156">
        <w:rPr>
          <w:rFonts w:cs="Arial"/>
        </w:rPr>
        <w:fldChar w:fldCharType="separate"/>
      </w:r>
      <w:r w:rsidR="0094147D" w:rsidRPr="00706156">
        <w:rPr>
          <w:rFonts w:cs="Arial"/>
          <w:szCs w:val="24"/>
          <w:vertAlign w:val="superscript"/>
        </w:rPr>
        <w:t>2</w:t>
      </w:r>
      <w:r w:rsidRPr="00706156">
        <w:rPr>
          <w:rFonts w:cs="Arial"/>
        </w:rPr>
        <w:fldChar w:fldCharType="end"/>
      </w:r>
      <w:r w:rsidRPr="00706156">
        <w:rPr>
          <w:rFonts w:cs="Arial"/>
        </w:rPr>
        <w:t>.</w:t>
      </w:r>
      <w:r w:rsidR="003D1E4B" w:rsidRPr="00706156">
        <w:rPr>
          <w:rFonts w:cs="Arial"/>
        </w:rPr>
        <w:t xml:space="preserve"> These lockdowns have </w:t>
      </w:r>
      <w:r w:rsidR="007D2D59" w:rsidRPr="00706156">
        <w:rPr>
          <w:rFonts w:cs="Arial"/>
        </w:rPr>
        <w:t>undoubtedly</w:t>
      </w:r>
      <w:r w:rsidR="003D1E4B" w:rsidRPr="00706156">
        <w:rPr>
          <w:rFonts w:cs="Arial"/>
        </w:rPr>
        <w:t xml:space="preserve"> </w:t>
      </w:r>
      <w:r w:rsidR="007D2D59" w:rsidRPr="00706156">
        <w:rPr>
          <w:rFonts w:cs="Arial"/>
        </w:rPr>
        <w:t>impacted the way in which people work, travel, and spend recreational time</w:t>
      </w:r>
      <w:r w:rsidR="000840F7" w:rsidRPr="00706156">
        <w:rPr>
          <w:rFonts w:cs="Arial"/>
        </w:rPr>
        <w:t xml:space="preserve">. For example, </w:t>
      </w:r>
      <w:r w:rsidR="007D2D59" w:rsidRPr="00706156">
        <w:rPr>
          <w:rFonts w:cs="Arial"/>
        </w:rPr>
        <w:t xml:space="preserve"> a </w:t>
      </w:r>
      <w:r w:rsidR="00680250" w:rsidRPr="00706156">
        <w:rPr>
          <w:rFonts w:cs="Arial"/>
        </w:rPr>
        <w:t>systematic</w:t>
      </w:r>
      <w:r w:rsidR="007D2D59" w:rsidRPr="00706156">
        <w:rPr>
          <w:rFonts w:cs="Arial"/>
        </w:rPr>
        <w:t xml:space="preserve"> review </w:t>
      </w:r>
      <w:r w:rsidR="000840F7" w:rsidRPr="00706156">
        <w:rPr>
          <w:rFonts w:cs="Arial"/>
        </w:rPr>
        <w:t xml:space="preserve">reported </w:t>
      </w:r>
      <w:r w:rsidR="002240C3" w:rsidRPr="00706156">
        <w:rPr>
          <w:rFonts w:cs="Arial"/>
        </w:rPr>
        <w:t>in the initial phases (</w:t>
      </w:r>
      <w:r w:rsidR="00837DEE" w:rsidRPr="00706156">
        <w:rPr>
          <w:rFonts w:cs="Arial"/>
        </w:rPr>
        <w:t xml:space="preserve">in the year 2020) of the pandemic, </w:t>
      </w:r>
      <w:r w:rsidR="000840F7" w:rsidRPr="00706156">
        <w:rPr>
          <w:rFonts w:cs="Arial"/>
        </w:rPr>
        <w:t>the majority of adults and children ha</w:t>
      </w:r>
      <w:r w:rsidR="00377F75" w:rsidRPr="00706156">
        <w:rPr>
          <w:rFonts w:cs="Arial"/>
        </w:rPr>
        <w:t>d</w:t>
      </w:r>
      <w:r w:rsidR="000840F7" w:rsidRPr="00706156">
        <w:rPr>
          <w:rFonts w:cs="Arial"/>
        </w:rPr>
        <w:t xml:space="preserve"> increased time in sedentary </w:t>
      </w:r>
      <w:r w:rsidR="00741F62" w:rsidRPr="00706156">
        <w:rPr>
          <w:rFonts w:cs="Arial"/>
        </w:rPr>
        <w:t>behaviours</w:t>
      </w:r>
      <w:r w:rsidR="00B53E72" w:rsidRPr="00706156">
        <w:rPr>
          <w:rFonts w:cs="Arial"/>
        </w:rPr>
        <w:t xml:space="preserve">, </w:t>
      </w:r>
      <w:r w:rsidR="00741F62" w:rsidRPr="00706156">
        <w:rPr>
          <w:rFonts w:cs="Arial"/>
        </w:rPr>
        <w:t>define</w:t>
      </w:r>
      <w:r w:rsidR="00B53E72" w:rsidRPr="00706156">
        <w:rPr>
          <w:rFonts w:cs="Arial"/>
        </w:rPr>
        <w:t xml:space="preserve">d as </w:t>
      </w:r>
      <w:r w:rsidR="00B53E72" w:rsidRPr="00706156">
        <w:rPr>
          <w:rFonts w:eastAsia="Arial Unicode MS" w:cs="Arial"/>
        </w:rPr>
        <w:t>any waking behaviour with an energy expenditure of ≤ 1</w:t>
      </w:r>
      <w:r w:rsidR="004D6512" w:rsidRPr="00706156">
        <w:rPr>
          <w:rFonts w:cs="Arial"/>
        </w:rPr>
        <w:t>·</w:t>
      </w:r>
      <w:r w:rsidR="00B53E72" w:rsidRPr="00706156">
        <w:rPr>
          <w:rFonts w:eastAsia="Arial Unicode MS" w:cs="Arial"/>
        </w:rPr>
        <w:t>5 Metabolic Equivalents (METs) whilst in a sitting or reclining posture</w:t>
      </w:r>
      <w:r w:rsidR="00B53E72" w:rsidRPr="00706156">
        <w:rPr>
          <w:rFonts w:eastAsia="Arial Unicode MS" w:cs="Arial"/>
        </w:rPr>
        <w:fldChar w:fldCharType="begin"/>
      </w:r>
      <w:r w:rsidR="00E97678" w:rsidRPr="00706156">
        <w:rPr>
          <w:rFonts w:eastAsia="Arial Unicode MS" w:cs="Arial"/>
        </w:rPr>
        <w:instrText xml:space="preserve"> ADDIN ZOTERO_ITEM CSL_CITATION {"citationID":"m2As9jHU","properties":{"formattedCitation":"\\super 3\\nosupersub{}","plainCitation":"3","noteIndex":0},"citationItems":[{"id":1280,"uris":["http://zotero.org/users/7696217/items/TJ888TZE"],"itemData":{"id":1280,"type":"article-journal","container-title":"International journal of behavioral nutrition and physical activity","ISSN":"1479-5868","issue":"1","journalAbbreviation":"International journal of behavioral nutrition and physical activity","note":"publisher: Springer","page":"98","title":"Systematic review of sedentary behaviour and health indicators in school-aged children and youth","volume":"8","author":[{"family":"Tremblay","given":"Mark S"},{"family":"LeBlanc","given":"Allana G"},{"family":"Kho","given":"Michelle E"},{"family":"Saunders","given":"Travis J"},{"family":"Larouche","given":"Richard"},{"family":"Colley","given":"Rachel C"},{"family":"Goldfield","given":"Gary"},{"family":"Gorber","given":"Sarah Connor"}],"issued":{"date-parts":[["2011"]]}}}],"schema":"https://github.com/citation-style-language/schema/raw/master/csl-citation.json"} </w:instrText>
      </w:r>
      <w:r w:rsidR="00B53E72" w:rsidRPr="00706156">
        <w:rPr>
          <w:rFonts w:eastAsia="Arial Unicode MS" w:cs="Arial"/>
        </w:rPr>
        <w:fldChar w:fldCharType="separate"/>
      </w:r>
      <w:r w:rsidR="0094147D" w:rsidRPr="00706156">
        <w:rPr>
          <w:rFonts w:cs="Arial"/>
          <w:szCs w:val="24"/>
          <w:vertAlign w:val="superscript"/>
        </w:rPr>
        <w:t>3</w:t>
      </w:r>
      <w:r w:rsidR="00B53E72" w:rsidRPr="00706156">
        <w:rPr>
          <w:rFonts w:eastAsia="Arial Unicode MS" w:cs="Arial"/>
        </w:rPr>
        <w:fldChar w:fldCharType="end"/>
      </w:r>
      <w:r w:rsidR="00741F62" w:rsidRPr="00706156">
        <w:rPr>
          <w:rFonts w:cs="Arial"/>
        </w:rPr>
        <w:t>, with concurrent decrease</w:t>
      </w:r>
      <w:r w:rsidR="00B53E72" w:rsidRPr="00706156">
        <w:rPr>
          <w:rFonts w:cs="Arial"/>
        </w:rPr>
        <w:t>s</w:t>
      </w:r>
      <w:r w:rsidR="00741F62" w:rsidRPr="00706156">
        <w:rPr>
          <w:rFonts w:cs="Arial"/>
        </w:rPr>
        <w:t xml:space="preserve"> in physical </w:t>
      </w:r>
      <w:r w:rsidR="00B53E72" w:rsidRPr="00706156">
        <w:rPr>
          <w:rFonts w:cs="Arial"/>
        </w:rPr>
        <w:t>activity</w:t>
      </w:r>
      <w:r w:rsidR="005230FB" w:rsidRPr="00706156">
        <w:rPr>
          <w:rFonts w:cs="Arial"/>
        </w:rPr>
        <w:fldChar w:fldCharType="begin"/>
      </w:r>
      <w:r w:rsidR="00E97678" w:rsidRPr="00706156">
        <w:rPr>
          <w:rFonts w:cs="Arial"/>
        </w:rPr>
        <w:instrText xml:space="preserve"> ADDIN ZOTERO_ITEM CSL_CITATION {"citationID":"qikHW1GY","properties":{"formattedCitation":"\\super 4\\nosupersub{}","plainCitation":"4","noteIndex":0},"citationItems":[{"id":182,"uris":["http://zotero.org/users/7696217/items/4WI337I5"],"itemData":{"id":182,"type":"article-journal","container-title":"BMJ Open Sport &amp; Exercise Medicine","ISSN":"2055-7647","issue":"1","journalAbbreviation":"BMJ Open Sport &amp; Exercise Medicine","note":"publisher: BMJ Specialist Journals","page":"e000960","title":"Changes in physical activity and sedentary behaviours from before to during the COVID-19 pandemic lockdown: a systematic review","volume":"7","author":[{"family":"Stockwell","given":"Stephanie"},{"family":"Trott","given":"Mike"},{"family":"Tully","given":"Mark"},{"family":"Shin","given":"Jae"},{"family":"Barnett","given":"Yvonne"},{"family":"Butler","given":"Laurie"},{"family":"McDermott","given":"Daragh"},{"family":"Schuch","given":"Felipe"},{"family":"Smith","given":"Lee"}],"issued":{"date-parts":[["2021"]]}}}],"schema":"https://github.com/citation-style-language/schema/raw/master/csl-citation.json"} </w:instrText>
      </w:r>
      <w:r w:rsidR="005230FB" w:rsidRPr="00706156">
        <w:rPr>
          <w:rFonts w:cs="Arial"/>
        </w:rPr>
        <w:fldChar w:fldCharType="separate"/>
      </w:r>
      <w:r w:rsidR="0094147D" w:rsidRPr="00706156">
        <w:rPr>
          <w:rFonts w:cs="Arial"/>
          <w:szCs w:val="24"/>
          <w:vertAlign w:val="superscript"/>
        </w:rPr>
        <w:t>4</w:t>
      </w:r>
      <w:r w:rsidR="005230FB" w:rsidRPr="00706156">
        <w:rPr>
          <w:rFonts w:cs="Arial"/>
        </w:rPr>
        <w:fldChar w:fldCharType="end"/>
      </w:r>
      <w:r w:rsidR="002165A1" w:rsidRPr="00706156">
        <w:rPr>
          <w:rFonts w:cs="Arial"/>
        </w:rPr>
        <w:t xml:space="preserve">, although </w:t>
      </w:r>
      <w:r w:rsidR="00A6707B" w:rsidRPr="00706156">
        <w:rPr>
          <w:rFonts w:cs="Arial"/>
        </w:rPr>
        <w:t xml:space="preserve">the </w:t>
      </w:r>
      <w:r w:rsidR="002165A1" w:rsidRPr="00706156">
        <w:rPr>
          <w:rFonts w:cs="Arial"/>
        </w:rPr>
        <w:t xml:space="preserve">study did not </w:t>
      </w:r>
      <w:r w:rsidR="004C17C6" w:rsidRPr="00706156">
        <w:rPr>
          <w:rFonts w:cs="Arial"/>
        </w:rPr>
        <w:t>stratify the type of sedentary behaviour.</w:t>
      </w:r>
      <w:r w:rsidR="00ED3B2A" w:rsidRPr="00706156">
        <w:rPr>
          <w:rFonts w:cs="Arial"/>
        </w:rPr>
        <w:t xml:space="preserve"> One type of sedentary activity that has increased substantially </w:t>
      </w:r>
      <w:r w:rsidR="00C1749D" w:rsidRPr="00706156">
        <w:rPr>
          <w:rFonts w:cs="Arial"/>
        </w:rPr>
        <w:t xml:space="preserve">during </w:t>
      </w:r>
      <w:r w:rsidR="00DD243E" w:rsidRPr="00706156">
        <w:rPr>
          <w:rFonts w:cs="Arial"/>
        </w:rPr>
        <w:t xml:space="preserve">the pandemic is screen time – adults who are now working from home are </w:t>
      </w:r>
      <w:r w:rsidR="00653E76" w:rsidRPr="00706156">
        <w:rPr>
          <w:rFonts w:cs="Arial"/>
        </w:rPr>
        <w:t>increasingly</w:t>
      </w:r>
      <w:r w:rsidR="00DD243E" w:rsidRPr="00706156">
        <w:rPr>
          <w:rFonts w:cs="Arial"/>
        </w:rPr>
        <w:t xml:space="preserve"> </w:t>
      </w:r>
      <w:r w:rsidR="00653E76" w:rsidRPr="00706156">
        <w:rPr>
          <w:rFonts w:cs="Arial"/>
        </w:rPr>
        <w:t>using</w:t>
      </w:r>
      <w:r w:rsidR="00DD243E" w:rsidRPr="00706156">
        <w:rPr>
          <w:rFonts w:cs="Arial"/>
        </w:rPr>
        <w:t xml:space="preserve"> online platforms for work meetings, and </w:t>
      </w:r>
      <w:r w:rsidR="00BD457D" w:rsidRPr="00706156">
        <w:rPr>
          <w:rFonts w:cs="Arial"/>
        </w:rPr>
        <w:t xml:space="preserve">children in </w:t>
      </w:r>
      <w:r w:rsidR="00E3509F" w:rsidRPr="00706156">
        <w:rPr>
          <w:rFonts w:cs="Arial"/>
        </w:rPr>
        <w:t>a number of</w:t>
      </w:r>
      <w:r w:rsidR="00BD457D" w:rsidRPr="00706156">
        <w:rPr>
          <w:rFonts w:cs="Arial"/>
        </w:rPr>
        <w:t xml:space="preserve"> countries </w:t>
      </w:r>
      <w:r w:rsidR="00DD243E" w:rsidRPr="00706156">
        <w:rPr>
          <w:rFonts w:cs="Arial"/>
        </w:rPr>
        <w:t>have been</w:t>
      </w:r>
      <w:r w:rsidR="00432CFE" w:rsidRPr="00706156">
        <w:rPr>
          <w:rFonts w:cs="Arial"/>
        </w:rPr>
        <w:t xml:space="preserve"> taking part in their educational classes online</w:t>
      </w:r>
      <w:r w:rsidR="00BD457D" w:rsidRPr="00706156">
        <w:rPr>
          <w:rFonts w:cs="Arial"/>
        </w:rPr>
        <w:fldChar w:fldCharType="begin"/>
      </w:r>
      <w:r w:rsidR="00E97678" w:rsidRPr="00706156">
        <w:rPr>
          <w:rFonts w:cs="Arial"/>
        </w:rPr>
        <w:instrText xml:space="preserve"> ADDIN ZOTERO_ITEM CSL_CITATION {"citationID":"roU6rFPF","properties":{"formattedCitation":"\\super 5\\nosupersub{}","plainCitation":"5","noteIndex":0},"citationItems":[{"id":4772,"uris":["http://zotero.org/users/7696217/items/YYVC3BDG"],"itemData":{"id":4772,"type":"article-journal","container-title":"Obesity (Silver Spring, Md.)","journalAbbreviation":"Obesity (Silver Spring, Md.)","note":"publisher: Wiley-Blackwell","title":"Screen time for children and adolescents during the COVID</w:instrText>
      </w:r>
      <w:r w:rsidR="00E97678" w:rsidRPr="00706156">
        <w:rPr>
          <w:rFonts w:ascii="Cambria Math" w:hAnsi="Cambria Math" w:cs="Cambria Math"/>
        </w:rPr>
        <w:instrText>‐</w:instrText>
      </w:r>
      <w:r w:rsidR="00E97678" w:rsidRPr="00706156">
        <w:rPr>
          <w:rFonts w:cs="Arial"/>
        </w:rPr>
        <w:instrText xml:space="preserve">19 pandemic","author":[{"family":"Nagata","given":"Jason M"},{"family":"Magid","given":"Hoda S Abdel"},{"family":"Gabriel","given":"Kelley Pettee"}],"issued":{"date-parts":[["2020"]]}}}],"schema":"https://github.com/citation-style-language/schema/raw/master/csl-citation.json"} </w:instrText>
      </w:r>
      <w:r w:rsidR="00BD457D" w:rsidRPr="00706156">
        <w:rPr>
          <w:rFonts w:cs="Arial"/>
        </w:rPr>
        <w:fldChar w:fldCharType="separate"/>
      </w:r>
      <w:r w:rsidR="0094147D" w:rsidRPr="00706156">
        <w:rPr>
          <w:rFonts w:cs="Arial"/>
          <w:szCs w:val="24"/>
          <w:vertAlign w:val="superscript"/>
        </w:rPr>
        <w:t>5</w:t>
      </w:r>
      <w:r w:rsidR="00BD457D" w:rsidRPr="00706156">
        <w:rPr>
          <w:rFonts w:cs="Arial"/>
        </w:rPr>
        <w:fldChar w:fldCharType="end"/>
      </w:r>
      <w:r w:rsidR="00711E84" w:rsidRPr="00706156">
        <w:rPr>
          <w:rFonts w:cs="Arial"/>
        </w:rPr>
        <w:t xml:space="preserve">, with </w:t>
      </w:r>
      <w:r w:rsidR="00DB53C8" w:rsidRPr="00706156">
        <w:rPr>
          <w:rFonts w:cs="Arial"/>
        </w:rPr>
        <w:t>an estimated 1.37 billion children being at home in March 2020</w:t>
      </w:r>
      <w:r w:rsidR="00AB6ABD" w:rsidRPr="00706156">
        <w:rPr>
          <w:rFonts w:cs="Arial"/>
        </w:rPr>
        <w:fldChar w:fldCharType="begin"/>
      </w:r>
      <w:r w:rsidR="00E97678" w:rsidRPr="00706156">
        <w:rPr>
          <w:rFonts w:cs="Arial"/>
        </w:rPr>
        <w:instrText xml:space="preserve"> ADDIN ZOTERO_ITEM CSL_CITATION {"citationID":"eWWRxcbD","properties":{"formattedCitation":"\\super 6\\nosupersub{}","plainCitation":"6","noteIndex":0},"citationItems":[{"id":10282,"uris":["http://zotero.org/users/7696217/items/IED5ND4M"],"itemData":{"id":10282,"type":"webpage","title":"1.37 billion students now home as COVID-19 school closures expand, ministers scale up multimedia approaches to ensure learning continuity","URL":"https://en.unesco.org/news/137-billion-students-now-home-covid-19-school-closures-expand-ministers-scale-multimedia","author":[{"family":"UNSECO","given":""}],"accessed":{"date-parts":[["2022",1,12]]},"issued":{"date-parts":[["2021"]]}}}],"schema":"https://github.com/citation-style-language/schema/raw/master/csl-citation.json"} </w:instrText>
      </w:r>
      <w:r w:rsidR="00AB6ABD" w:rsidRPr="00706156">
        <w:rPr>
          <w:rFonts w:cs="Arial"/>
        </w:rPr>
        <w:fldChar w:fldCharType="separate"/>
      </w:r>
      <w:r w:rsidR="007E01AD" w:rsidRPr="00706156">
        <w:rPr>
          <w:rFonts w:cs="Arial"/>
          <w:vertAlign w:val="superscript"/>
        </w:rPr>
        <w:t>6</w:t>
      </w:r>
      <w:r w:rsidR="00AB6ABD" w:rsidRPr="00706156">
        <w:rPr>
          <w:rFonts w:cs="Arial"/>
        </w:rPr>
        <w:fldChar w:fldCharType="end"/>
      </w:r>
      <w:r w:rsidR="00432CFE" w:rsidRPr="00706156">
        <w:rPr>
          <w:rFonts w:cs="Arial"/>
        </w:rPr>
        <w:t>.</w:t>
      </w:r>
      <w:r w:rsidR="006E1232" w:rsidRPr="00706156">
        <w:rPr>
          <w:rFonts w:cs="Arial"/>
        </w:rPr>
        <w:t xml:space="preserve"> </w:t>
      </w:r>
      <w:r w:rsidR="009827BD" w:rsidRPr="00706156">
        <w:rPr>
          <w:rFonts w:cs="Arial"/>
        </w:rPr>
        <w:t>To date, however, these changes in screen time have not been aggregated</w:t>
      </w:r>
      <w:r w:rsidR="00792CC4" w:rsidRPr="00706156">
        <w:rPr>
          <w:rFonts w:cs="Arial"/>
        </w:rPr>
        <w:t xml:space="preserve">, which </w:t>
      </w:r>
      <w:r w:rsidR="00C52367" w:rsidRPr="00706156">
        <w:rPr>
          <w:rFonts w:cs="Arial"/>
        </w:rPr>
        <w:t>is</w:t>
      </w:r>
      <w:r w:rsidR="00792CC4" w:rsidRPr="00706156">
        <w:rPr>
          <w:rFonts w:cs="Arial"/>
        </w:rPr>
        <w:t xml:space="preserve"> likely due to a paucity of homogeneous data.</w:t>
      </w:r>
      <w:r w:rsidR="009827BD" w:rsidRPr="00706156">
        <w:rPr>
          <w:rFonts w:cs="Arial"/>
        </w:rPr>
        <w:t xml:space="preserve"> </w:t>
      </w:r>
      <w:r w:rsidR="00CC4EA2" w:rsidRPr="00706156">
        <w:rPr>
          <w:rFonts w:cs="Arial"/>
        </w:rPr>
        <w:t>On the other hand, s</w:t>
      </w:r>
      <w:r w:rsidR="006E1232" w:rsidRPr="00706156">
        <w:rPr>
          <w:rFonts w:cs="Arial"/>
        </w:rPr>
        <w:t xml:space="preserve">everal </w:t>
      </w:r>
      <w:r w:rsidR="00C55802" w:rsidRPr="00706156">
        <w:rPr>
          <w:rFonts w:cs="Arial"/>
        </w:rPr>
        <w:t>correlates</w:t>
      </w:r>
      <w:r w:rsidR="006E1232" w:rsidRPr="00706156">
        <w:rPr>
          <w:rFonts w:cs="Arial"/>
        </w:rPr>
        <w:t xml:space="preserve"> have </w:t>
      </w:r>
      <w:r w:rsidR="00966687" w:rsidRPr="00706156">
        <w:rPr>
          <w:rFonts w:cs="Arial"/>
        </w:rPr>
        <w:t xml:space="preserve">already </w:t>
      </w:r>
      <w:r w:rsidR="006E1232" w:rsidRPr="00706156">
        <w:rPr>
          <w:rFonts w:cs="Arial"/>
        </w:rPr>
        <w:t xml:space="preserve">been associated with increases in </w:t>
      </w:r>
      <w:r w:rsidR="007A3E75" w:rsidRPr="00706156">
        <w:rPr>
          <w:rFonts w:cs="Arial"/>
        </w:rPr>
        <w:t>screen time</w:t>
      </w:r>
      <w:r w:rsidR="00C55802" w:rsidRPr="00706156">
        <w:rPr>
          <w:rFonts w:cs="Arial"/>
        </w:rPr>
        <w:t xml:space="preserve"> in adults</w:t>
      </w:r>
      <w:r w:rsidR="00132BAF" w:rsidRPr="00706156">
        <w:rPr>
          <w:rFonts w:cs="Arial"/>
        </w:rPr>
        <w:t xml:space="preserve"> and children independently</w:t>
      </w:r>
      <w:r w:rsidR="00C55802" w:rsidRPr="00706156">
        <w:rPr>
          <w:rFonts w:cs="Arial"/>
        </w:rPr>
        <w:t>, including</w:t>
      </w:r>
      <w:r w:rsidR="00581D26" w:rsidRPr="00706156">
        <w:rPr>
          <w:rFonts w:cs="Arial"/>
        </w:rPr>
        <w:t xml:space="preserve"> </w:t>
      </w:r>
      <w:r w:rsidR="004A5F08" w:rsidRPr="00706156">
        <w:rPr>
          <w:rFonts w:cs="Arial"/>
        </w:rPr>
        <w:t>unfavourable dietary choices</w:t>
      </w:r>
      <w:r w:rsidR="00D105C2" w:rsidRPr="00706156">
        <w:rPr>
          <w:rFonts w:cs="Arial"/>
        </w:rPr>
        <w:t xml:space="preserve"> (</w:t>
      </w:r>
      <w:r w:rsidR="004A5F08" w:rsidRPr="00706156">
        <w:rPr>
          <w:rFonts w:cs="Arial"/>
        </w:rPr>
        <w:t xml:space="preserve">such as </w:t>
      </w:r>
      <w:r w:rsidR="00D3010A" w:rsidRPr="00706156">
        <w:rPr>
          <w:rFonts w:cs="Arial"/>
        </w:rPr>
        <w:t xml:space="preserve">positive associations between </w:t>
      </w:r>
      <w:r w:rsidR="007A3E75" w:rsidRPr="00706156">
        <w:rPr>
          <w:rFonts w:cs="Arial"/>
        </w:rPr>
        <w:t>screen time</w:t>
      </w:r>
      <w:r w:rsidR="00D3010A" w:rsidRPr="00706156">
        <w:rPr>
          <w:rFonts w:cs="Arial"/>
        </w:rPr>
        <w:t xml:space="preserve"> and </w:t>
      </w:r>
      <w:r w:rsidR="008B1254" w:rsidRPr="00706156">
        <w:rPr>
          <w:rFonts w:cs="Arial"/>
        </w:rPr>
        <w:t xml:space="preserve">increases in alcohol </w:t>
      </w:r>
      <w:r w:rsidR="00CC4EA2" w:rsidRPr="00706156">
        <w:rPr>
          <w:rFonts w:cs="Arial"/>
        </w:rPr>
        <w:t xml:space="preserve">and sweetened foods </w:t>
      </w:r>
      <w:r w:rsidR="00460727" w:rsidRPr="00706156">
        <w:rPr>
          <w:rFonts w:cs="Arial"/>
        </w:rPr>
        <w:t>consumption</w:t>
      </w:r>
      <w:r w:rsidR="00D105C2" w:rsidRPr="00706156">
        <w:rPr>
          <w:rFonts w:cs="Arial"/>
        </w:rPr>
        <w:t>)</w:t>
      </w:r>
      <w:r w:rsidR="00460727" w:rsidRPr="00706156">
        <w:rPr>
          <w:rFonts w:cs="Arial"/>
        </w:rPr>
        <w:fldChar w:fldCharType="begin"/>
      </w:r>
      <w:r w:rsidR="00E97678" w:rsidRPr="00706156">
        <w:rPr>
          <w:rFonts w:cs="Arial"/>
        </w:rPr>
        <w:instrText xml:space="preserve"> ADDIN ZOTERO_ITEM CSL_CITATION {"citationID":"2v42R4Ts","properties":{"formattedCitation":"\\super 7\\uc0\\u8211{}9\\nosupersub{}","plainCitation":"7–9","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Luiz","dropping-particle":"do"}],"issued":{"date-parts":[["2021"]]}}},{"id":4765,"uris":["http://zotero.org/users/7696217/items/PNL4J68S"],"itemData":{"id":4765,"type":"article-journal","container-title":"Open Access Macedonian Journal of Medical Sciences","ISSN":"1857-9655","issue":"T1","journalAbbreviation":"Open Access Macedonian Journal of Medical Sciences","page":"561-569","title":"Impact of coronavirus disease-19 lockdown on egyptian children and adolescents: Dietary pattern changes health risk","volume":"8","author":[{"family":"Hashem","given":"Shaimaa A"},{"family":"El Refay","given":"Amira S"},{"family":"Mostafa","given":"Hend H"},{"family":"Kamel","given":"Iman H"},{"family":"Sherif","given":"Lobna S"}],"issued":{"date-parts":[["2020"]]}}}],"schema":"https://github.com/citation-style-language/schema/raw/master/csl-citation.json"} </w:instrText>
      </w:r>
      <w:r w:rsidR="00460727" w:rsidRPr="00706156">
        <w:rPr>
          <w:rFonts w:cs="Arial"/>
        </w:rPr>
        <w:fldChar w:fldCharType="separate"/>
      </w:r>
      <w:r w:rsidR="007E01AD" w:rsidRPr="00706156">
        <w:rPr>
          <w:rFonts w:cs="Arial"/>
          <w:vertAlign w:val="superscript"/>
        </w:rPr>
        <w:t>7–9</w:t>
      </w:r>
      <w:r w:rsidR="00460727" w:rsidRPr="00706156">
        <w:rPr>
          <w:rFonts w:cs="Arial"/>
        </w:rPr>
        <w:fldChar w:fldCharType="end"/>
      </w:r>
      <w:r w:rsidR="00D105C2" w:rsidRPr="00706156">
        <w:rPr>
          <w:rFonts w:cs="Arial"/>
        </w:rPr>
        <w:t xml:space="preserve">, </w:t>
      </w:r>
      <w:r w:rsidR="00827970" w:rsidRPr="00706156">
        <w:rPr>
          <w:rFonts w:cs="Arial"/>
        </w:rPr>
        <w:t xml:space="preserve">adverse physical and </w:t>
      </w:r>
      <w:r w:rsidR="00D105C2" w:rsidRPr="00706156">
        <w:rPr>
          <w:rFonts w:cs="Arial"/>
        </w:rPr>
        <w:t>mental health (headaches</w:t>
      </w:r>
      <w:r w:rsidR="00CE524F" w:rsidRPr="00706156">
        <w:rPr>
          <w:rFonts w:cs="Arial"/>
        </w:rPr>
        <w:t>,</w:t>
      </w:r>
      <w:r w:rsidR="00D105C2" w:rsidRPr="00706156">
        <w:rPr>
          <w:rFonts w:cs="Arial"/>
        </w:rPr>
        <w:t xml:space="preserve"> anxiety</w:t>
      </w:r>
      <w:r w:rsidR="00CE524F" w:rsidRPr="00706156">
        <w:rPr>
          <w:rFonts w:cs="Arial"/>
        </w:rPr>
        <w:t xml:space="preserve">, and poor mental health outcomes </w:t>
      </w:r>
      <w:r w:rsidR="001B4DE8" w:rsidRPr="00706156">
        <w:rPr>
          <w:rFonts w:cs="Arial"/>
        </w:rPr>
        <w:t>related to</w:t>
      </w:r>
      <w:r w:rsidR="00CE524F" w:rsidRPr="00706156">
        <w:rPr>
          <w:rFonts w:cs="Arial"/>
        </w:rPr>
        <w:t xml:space="preserve"> problematic smartphone use</w:t>
      </w:r>
      <w:r w:rsidR="00FF512E" w:rsidRPr="00706156">
        <w:rPr>
          <w:rFonts w:cs="Arial"/>
        </w:rPr>
        <w:t>,</w:t>
      </w:r>
      <w:r w:rsidR="002B6385" w:rsidRPr="00706156">
        <w:rPr>
          <w:rFonts w:cs="Arial"/>
        </w:rPr>
        <w:t xml:space="preserve"> </w:t>
      </w:r>
      <w:r w:rsidR="00904371" w:rsidRPr="00706156">
        <w:rPr>
          <w:rFonts w:cs="Arial"/>
        </w:rPr>
        <w:t>(</w:t>
      </w:r>
      <w:r w:rsidR="00D703AB" w:rsidRPr="00706156">
        <w:rPr>
          <w:rFonts w:cs="Arial"/>
        </w:rPr>
        <w:t xml:space="preserve">such as </w:t>
      </w:r>
      <w:r w:rsidR="00FF512E" w:rsidRPr="00706156">
        <w:rPr>
          <w:rFonts w:cs="Arial"/>
        </w:rPr>
        <w:t>anxiety, insomnia, increased perceived stress, poor educational attainment and decreased overall quality of life</w:t>
      </w:r>
      <w:r w:rsidR="00D105C2" w:rsidRPr="00706156">
        <w:rPr>
          <w:rFonts w:cs="Arial"/>
        </w:rPr>
        <w:t>)</w:t>
      </w:r>
      <w:r w:rsidR="00A051D1" w:rsidRPr="00706156">
        <w:rPr>
          <w:rFonts w:cs="Arial"/>
        </w:rPr>
        <w:fldChar w:fldCharType="begin"/>
      </w:r>
      <w:r w:rsidR="00E97678" w:rsidRPr="00706156">
        <w:rPr>
          <w:rFonts w:cs="Arial"/>
        </w:rPr>
        <w:instrText xml:space="preserve"> ADDIN ZOTERO_ITEM CSL_CITATION {"citationID":"lqGt2T3g","properties":{"formattedCitation":"\\super 10\\uc0\\u8211{}12\\nosupersub{}","plainCitation":"10–12","noteIndex":0},"citationItems":[{"id":4484,"uris":["http://zotero.org/users/7696217/items/6GSIUNMB"],"itemData":{"id":4484,"type":"article-journal","abstract":"The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A"}],"issued":{"date-parts":[["2021"]]}}},{"id":10255,"uris":["http://zotero.org/users/7696217/items/PEGYFBM4"],"itemData":{"id":10255,"type":"article-journal","abstract":"Over the past decade, smartphone use has become widespread amongst today’s children and young people (CYP) which parallels increases in poor mental health in this group. Simultaneously, media concern abounds about the existence of ‘smartphone addiction’ or problematic smartphone use. There has been much recent research concerning the prevalence of problematic smartphone use is in children and young people who use smartphones, and how this syndrome relates to mental health outcomes, but this has not been synthesized and critically evaluated.","container-title":"BMC Psychiatry","DOI":"10.1186/s12888-019-2350-x","ISSN":"1471-244X","issue":"1","journalAbbreviation":"BMC Psychiatry","page":"356","title":"Prevalence of problematic smartphone usage and associated mental health outcomes amongst children and young people: a systematic review, meta-analysis and GRADE of the evidence","volume":"19","author":[{"family":"Sohn","given":"Sei Yon"},{"family":"Rees","given":"Philippa"},{"family":"Wildridge","given":"Bethany"},{"family":"Kalk","given":"Nicola J."},{"family":"Carter","given":"Ben"}],"issued":{"date-parts":[["2019",11,29]]}}}],"schema":"https://github.com/citation-style-language/schema/raw/master/csl-citation.json"} </w:instrText>
      </w:r>
      <w:r w:rsidR="00A051D1" w:rsidRPr="00706156">
        <w:rPr>
          <w:rFonts w:cs="Arial"/>
        </w:rPr>
        <w:fldChar w:fldCharType="separate"/>
      </w:r>
      <w:r w:rsidR="007E01AD" w:rsidRPr="00706156">
        <w:rPr>
          <w:rFonts w:cs="Arial"/>
          <w:vertAlign w:val="superscript"/>
        </w:rPr>
        <w:t>10–12</w:t>
      </w:r>
      <w:r w:rsidR="00A051D1" w:rsidRPr="00706156">
        <w:rPr>
          <w:rFonts w:cs="Arial"/>
        </w:rPr>
        <w:fldChar w:fldCharType="end"/>
      </w:r>
      <w:r w:rsidR="00D105C2" w:rsidRPr="00706156">
        <w:rPr>
          <w:rFonts w:cs="Arial"/>
        </w:rPr>
        <w:t xml:space="preserve">, and </w:t>
      </w:r>
      <w:r w:rsidR="00A94C26" w:rsidRPr="00706156">
        <w:rPr>
          <w:rFonts w:cs="Arial"/>
        </w:rPr>
        <w:t>eye related</w:t>
      </w:r>
      <w:r w:rsidR="00D105C2" w:rsidRPr="00706156">
        <w:rPr>
          <w:rFonts w:cs="Arial"/>
        </w:rPr>
        <w:t xml:space="preserve"> </w:t>
      </w:r>
      <w:r w:rsidR="00A94C26" w:rsidRPr="00706156">
        <w:rPr>
          <w:rFonts w:cs="Arial"/>
        </w:rPr>
        <w:t>correlates</w:t>
      </w:r>
      <w:r w:rsidR="00D105C2" w:rsidRPr="00706156">
        <w:rPr>
          <w:rFonts w:cs="Arial"/>
        </w:rPr>
        <w:t xml:space="preserve"> (suc</w:t>
      </w:r>
      <w:r w:rsidR="00A94C26" w:rsidRPr="00706156">
        <w:rPr>
          <w:rFonts w:cs="Arial"/>
        </w:rPr>
        <w:t>h as dry eye syndrome</w:t>
      </w:r>
      <w:r w:rsidR="0076750A" w:rsidRPr="00706156">
        <w:rPr>
          <w:rFonts w:cs="Arial"/>
        </w:rPr>
        <w:t>,</w:t>
      </w:r>
      <w:r w:rsidR="00A94C26" w:rsidRPr="00706156">
        <w:rPr>
          <w:rFonts w:cs="Arial"/>
        </w:rPr>
        <w:t xml:space="preserve"> heavy eyelids</w:t>
      </w:r>
      <w:r w:rsidR="0076750A" w:rsidRPr="00706156">
        <w:rPr>
          <w:rFonts w:cs="Arial"/>
        </w:rPr>
        <w:t xml:space="preserve">, and </w:t>
      </w:r>
      <w:r w:rsidR="00A24BB4" w:rsidRPr="00706156">
        <w:rPr>
          <w:rFonts w:cs="Arial"/>
        </w:rPr>
        <w:t xml:space="preserve">increased </w:t>
      </w:r>
      <w:r w:rsidR="0076750A" w:rsidRPr="00706156">
        <w:rPr>
          <w:rFonts w:cs="Arial"/>
        </w:rPr>
        <w:t>myopia</w:t>
      </w:r>
      <w:r w:rsidR="00A94C26" w:rsidRPr="00706156">
        <w:rPr>
          <w:rFonts w:cs="Arial"/>
        </w:rPr>
        <w:t>)</w:t>
      </w:r>
      <w:r w:rsidR="00D8500D" w:rsidRPr="00706156">
        <w:rPr>
          <w:rFonts w:cs="Arial"/>
        </w:rPr>
        <w:fldChar w:fldCharType="begin"/>
      </w:r>
      <w:r w:rsidR="00E97678" w:rsidRPr="00706156">
        <w:rPr>
          <w:rFonts w:cs="Arial"/>
        </w:rPr>
        <w:instrText xml:space="preserve"> ADDIN ZOTERO_ITEM CSL_CITATION {"citationID":"wkM4EMkY","properties":{"formattedCitation":"\\super 13\\uc0\\u8211{}16\\nosupersub{}","plainCitation":"13–16","noteIndex":0},"citationItems":[{"id":4769,"uris":["http://zotero.org/users/7696217/items/HWEKIMHY"],"itemData":{"id":4769,"type":"article-journal","container-title":"International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id":10253,"uris":["http://zotero.org/users/7696217/items/A7IMVRD2"],"itemData":{"id":10253,"type":"article-journal","abstract":"BackgroundExcessive use of digital smart devices, including smartphones and tablet computers, could be a risk factor for myopia. We aimed to review the literature on the association between digital smart device use and myopia.","container-title":"The Lancet Digital Health","DOI":"10.1016/S2589-7500(21)00135-7","ISSN":"2589-7500","issue":"12","note":"publisher: Elsevier","page":"e806-e818","title":"Association between digital smart device use and myopia: a systematic review and meta-analysis","volume":"3","author":[{"family":"Foreman","given":"Joshua"},{"family":"Salim","given":"Arief Tjitra"},{"family":"Praveen","given":"Anitha"},{"family":"Fonseka","given":"Dwight"},{"family":"Ting","given":"Daniel Shu Wei"},{"family":"Guang He","given":"Ming"},{"family":"Bourne","given":"Rupert R A"},{"family":"Crowston","given":"Jonathan"},{"family":"Wong","given":"Tien Y"},{"family":"Dirani","given":"Mohamed"}],"issued":{"date-parts":[["2021",12,1]]}}}],"schema":"https://github.com/citation-style-language/schema/raw/master/csl-citation.json"} </w:instrText>
      </w:r>
      <w:r w:rsidR="00D8500D" w:rsidRPr="00706156">
        <w:rPr>
          <w:rFonts w:cs="Arial"/>
        </w:rPr>
        <w:fldChar w:fldCharType="separate"/>
      </w:r>
      <w:r w:rsidR="007E01AD" w:rsidRPr="00706156">
        <w:rPr>
          <w:rFonts w:cs="Arial"/>
          <w:vertAlign w:val="superscript"/>
        </w:rPr>
        <w:t>13–16</w:t>
      </w:r>
      <w:r w:rsidR="00D8500D" w:rsidRPr="00706156">
        <w:rPr>
          <w:rFonts w:cs="Arial"/>
        </w:rPr>
        <w:fldChar w:fldCharType="end"/>
      </w:r>
      <w:r w:rsidR="004423B3" w:rsidRPr="00706156">
        <w:rPr>
          <w:rFonts w:cs="Arial"/>
        </w:rPr>
        <w:t>.</w:t>
      </w:r>
      <w:r w:rsidR="008805AF" w:rsidRPr="00706156">
        <w:rPr>
          <w:rFonts w:cs="Arial"/>
        </w:rPr>
        <w:t xml:space="preserve"> Furthermore, </w:t>
      </w:r>
      <w:r w:rsidR="00B64E07" w:rsidRPr="00706156">
        <w:rPr>
          <w:rFonts w:cs="Arial"/>
        </w:rPr>
        <w:t xml:space="preserve">a </w:t>
      </w:r>
      <w:r w:rsidR="00785EA6" w:rsidRPr="00706156">
        <w:rPr>
          <w:rFonts w:cs="Arial"/>
        </w:rPr>
        <w:t>systematic review ha</w:t>
      </w:r>
      <w:r w:rsidR="00B64E07" w:rsidRPr="00706156">
        <w:rPr>
          <w:rFonts w:cs="Arial"/>
        </w:rPr>
        <w:t>s</w:t>
      </w:r>
      <w:r w:rsidR="00785EA6" w:rsidRPr="00706156">
        <w:rPr>
          <w:rFonts w:cs="Arial"/>
        </w:rPr>
        <w:t xml:space="preserve"> reported consistent </w:t>
      </w:r>
      <w:r w:rsidR="00FD746F" w:rsidRPr="00706156">
        <w:rPr>
          <w:rFonts w:cs="Arial"/>
        </w:rPr>
        <w:t>associations</w:t>
      </w:r>
      <w:r w:rsidR="00785EA6" w:rsidRPr="00706156">
        <w:rPr>
          <w:rFonts w:cs="Arial"/>
        </w:rPr>
        <w:t xml:space="preserve"> between </w:t>
      </w:r>
      <w:r w:rsidR="00FD746F" w:rsidRPr="00706156">
        <w:rPr>
          <w:rFonts w:cs="Arial"/>
        </w:rPr>
        <w:t xml:space="preserve">smartphone and/or tablet </w:t>
      </w:r>
      <w:r w:rsidR="00727671" w:rsidRPr="00706156">
        <w:rPr>
          <w:rFonts w:cs="Arial"/>
        </w:rPr>
        <w:t>use and several measures of sleep outcomes in children, including</w:t>
      </w:r>
      <w:r w:rsidR="00E3509F" w:rsidRPr="00706156">
        <w:rPr>
          <w:rFonts w:cs="Arial"/>
        </w:rPr>
        <w:t xml:space="preserve"> significant</w:t>
      </w:r>
      <w:r w:rsidR="00727671" w:rsidRPr="00706156">
        <w:rPr>
          <w:rFonts w:cs="Arial"/>
        </w:rPr>
        <w:t xml:space="preserve"> </w:t>
      </w:r>
      <w:r w:rsidR="0069229A" w:rsidRPr="00706156">
        <w:rPr>
          <w:rFonts w:cs="Arial"/>
        </w:rPr>
        <w:t>associations</w:t>
      </w:r>
      <w:r w:rsidR="00727671" w:rsidRPr="00706156">
        <w:rPr>
          <w:rFonts w:cs="Arial"/>
        </w:rPr>
        <w:t xml:space="preserve"> between </w:t>
      </w:r>
      <w:r w:rsidR="0069229A" w:rsidRPr="00706156">
        <w:rPr>
          <w:rFonts w:cs="Arial"/>
        </w:rPr>
        <w:t xml:space="preserve">device use and </w:t>
      </w:r>
      <w:r w:rsidR="00F06143" w:rsidRPr="00706156">
        <w:rPr>
          <w:rFonts w:cs="Arial"/>
        </w:rPr>
        <w:t xml:space="preserve">poor </w:t>
      </w:r>
      <w:r w:rsidR="0069229A" w:rsidRPr="00706156">
        <w:rPr>
          <w:rFonts w:cs="Arial"/>
        </w:rPr>
        <w:t>sleep quality</w:t>
      </w:r>
      <w:r w:rsidR="00A908F7" w:rsidRPr="00706156">
        <w:rPr>
          <w:rFonts w:cs="Arial"/>
        </w:rPr>
        <w:t xml:space="preserve">, </w:t>
      </w:r>
      <w:r w:rsidR="00F06143" w:rsidRPr="00706156">
        <w:rPr>
          <w:rFonts w:cs="Arial"/>
        </w:rPr>
        <w:t>q</w:t>
      </w:r>
      <w:r w:rsidR="0069229A" w:rsidRPr="00706156">
        <w:rPr>
          <w:rFonts w:cs="Arial"/>
        </w:rPr>
        <w:t>uantity</w:t>
      </w:r>
      <w:r w:rsidR="00525CFE" w:rsidRPr="00706156">
        <w:rPr>
          <w:rFonts w:cs="Arial"/>
        </w:rPr>
        <w:t>, and excessive daytime sleepiness</w:t>
      </w:r>
      <w:r w:rsidR="00A96913" w:rsidRPr="00706156">
        <w:rPr>
          <w:rFonts w:cs="Arial"/>
        </w:rPr>
        <w:fldChar w:fldCharType="begin"/>
      </w:r>
      <w:r w:rsidR="00E97678" w:rsidRPr="00706156">
        <w:rPr>
          <w:rFonts w:cs="Arial"/>
        </w:rPr>
        <w:instrText xml:space="preserve"> ADDIN ZOTERO_ITEM CSL_CITATION {"citationID":"wFziTzl2","properties":{"formattedCitation":"\\super 17\\nosupersub{}","plainCitation":"17","noteIndex":0},"citationItems":[{"id":10256,"uris":["http://zotero.org/users/7696217/items/WP8K6R7S"],"itemData":{"id":10256,"type":"article-journal","abstract":"Sleep is vital to children’s biopsychosocial development. Inadequate sleep quantity and quality is a public health concern with an array of detrimental health outcomes. Portable mobile and media devices have become a ubiquitous part of children’s lives and may affect their sleep duration and quality.To conduct a systematic review and meta-analysis to examine whether there is an association between portable screen-based media device (eg, cell phones and tablet devices) access or use in the sleep environment and sleep outcomes.A search strategy consisting of gray literature and 24 Medical Subject Headings was developed in Ovid MEDLINE and adapted for other databases between January 1, 2011, and June 15, 2015. Searches of the published literature were conducted across 12 databases. No language restriction was applied.The analysis included randomized clinical trials, cohort studies, and cross-sectional study designs. Inclusion criteria were studies of school-age children between 6 and 19 years. Exclusion criteria were studies of stationary exposures, such as televisions or desktop or personal computers, or studies investigating electromagnetic radiation.Of 467 studies identified, 20 cross-sectional studies were assessed for methodological quality. Two reviewers independently extracted data.The primary outcomes were inadequate sleep quantity, poor sleep quality, and excessive daytime sleepiness, studied according to an a priori protocol.Twenty studies were included, and their quality was assessed. The studies involved 125 198 children (mean [SD] age, 14.5 [2.2] years; 50.1% male). There was a strong and consistent association between bedtime media device use and inadequate sleep quantity (odds ratio [OR], 2.17; 95% CI, 1.42-3.32) (P &amp;lt; .001, I2 = 90%), poor sleep quality (OR, 1.46; 95% CI, 1.14-1.88) (P = .003, I2 = 76%), and excessive daytime sleepiness (OR, 2.72; 95% CI, 1.32-5.61) (P = .007, I2 = 50%). In addition, children who had access to (but did not use) media devices at night were more likely to have inadequate sleep quantity (OR, 1.79; 95% CI, 1.39-2.31) (P &amp;lt; .001, I2 = 64%), poor sleep quality (OR, 1.53; 95% CI, 1.11-2.10) (P = .009, I2 = 74%), and excessive daytime sleepiness (OR, 2.27; 95% CI, 1.54-3.35) (P &amp;lt; .001, I2 = 24%).To date, this study is the first systematic review and meta-analysis of the association of access to and the use of media devices with sleep outcomes. Bedtime access to and use of a media device were significantly associated with the following: inadequate sleep quantity, poor sleep quality, and excessive daytime sleepiness. An integrated approach among teachers, health care professionals, and parents is required to minimize device access at bedtime, and future research is needed to evaluate the influence of the devices on sleep hygiene and outcomes.","container-title":"JAMA Pediatrics","DOI":"10.1001/jamapediatrics.2016.2341","ISSN":"2168-6203","issue":"12","journalAbbreviation":"JAMA Pediatrics","page":"1202-1208","title":"Association Between Portable Screen-Based Media Device Access or Use and Sleep Outcomes: A Systematic Review and Meta-analysis","volume":"170","author":[{"family":"Carter","given":"Ben"},{"family":"Rees","given":"Philippa"},{"family":"Hale","given":"Lauren"},{"family":"Bhattacharjee","given":"Darsharna"},{"family":"Paradkar","given":"Mandar S."}],"issued":{"date-parts":[["2016",12,1]]}}}],"schema":"https://github.com/citation-style-language/schema/raw/master/csl-citation.json"} </w:instrText>
      </w:r>
      <w:r w:rsidR="00A96913" w:rsidRPr="00706156">
        <w:rPr>
          <w:rFonts w:cs="Arial"/>
        </w:rPr>
        <w:fldChar w:fldCharType="separate"/>
      </w:r>
      <w:r w:rsidR="007E01AD" w:rsidRPr="00706156">
        <w:rPr>
          <w:rFonts w:cs="Arial"/>
          <w:vertAlign w:val="superscript"/>
        </w:rPr>
        <w:t>17</w:t>
      </w:r>
      <w:r w:rsidR="00A96913" w:rsidRPr="00706156">
        <w:rPr>
          <w:rFonts w:cs="Arial"/>
        </w:rPr>
        <w:fldChar w:fldCharType="end"/>
      </w:r>
      <w:r w:rsidR="0069229A" w:rsidRPr="00706156">
        <w:rPr>
          <w:rFonts w:cs="Arial"/>
        </w:rPr>
        <w:t xml:space="preserve">. </w:t>
      </w:r>
      <w:r w:rsidR="00FD4C5D" w:rsidRPr="00706156">
        <w:rPr>
          <w:rFonts w:cs="Arial"/>
        </w:rPr>
        <w:t xml:space="preserve">Despite these negative </w:t>
      </w:r>
      <w:r w:rsidR="00DE477A" w:rsidRPr="00706156">
        <w:rPr>
          <w:rFonts w:cs="Arial"/>
        </w:rPr>
        <w:t>associations</w:t>
      </w:r>
      <w:r w:rsidR="00FD4C5D" w:rsidRPr="00706156">
        <w:rPr>
          <w:rFonts w:cs="Arial"/>
        </w:rPr>
        <w:t>,</w:t>
      </w:r>
      <w:r w:rsidR="007319A2" w:rsidRPr="00706156">
        <w:rPr>
          <w:rFonts w:cs="Arial"/>
        </w:rPr>
        <w:t xml:space="preserve"> however, problematic </w:t>
      </w:r>
      <w:r w:rsidR="00EA5213" w:rsidRPr="00706156">
        <w:rPr>
          <w:rFonts w:cs="Arial"/>
        </w:rPr>
        <w:t>screen time behaviours</w:t>
      </w:r>
      <w:r w:rsidR="00C871E9" w:rsidRPr="00706156">
        <w:rPr>
          <w:rFonts w:cs="Arial"/>
        </w:rPr>
        <w:t xml:space="preserve"> are </w:t>
      </w:r>
      <w:r w:rsidR="007319A2" w:rsidRPr="00706156">
        <w:rPr>
          <w:rFonts w:cs="Arial"/>
        </w:rPr>
        <w:t xml:space="preserve">not </w:t>
      </w:r>
      <w:r w:rsidR="00DE477A" w:rsidRPr="00706156">
        <w:rPr>
          <w:rFonts w:cs="Arial"/>
        </w:rPr>
        <w:t>consistently</w:t>
      </w:r>
      <w:r w:rsidR="007319A2" w:rsidRPr="00706156">
        <w:rPr>
          <w:rFonts w:cs="Arial"/>
        </w:rPr>
        <w:t xml:space="preserve"> reported </w:t>
      </w:r>
      <w:r w:rsidR="00DE477A" w:rsidRPr="00706156">
        <w:rPr>
          <w:rFonts w:cs="Arial"/>
        </w:rPr>
        <w:t xml:space="preserve">in studies measuring </w:t>
      </w:r>
      <w:r w:rsidR="00C871E9" w:rsidRPr="00706156">
        <w:rPr>
          <w:rFonts w:cs="Arial"/>
        </w:rPr>
        <w:t>screen time</w:t>
      </w:r>
      <w:r w:rsidR="00B82EC2" w:rsidRPr="00706156">
        <w:rPr>
          <w:rFonts w:cs="Arial"/>
        </w:rPr>
        <w:t xml:space="preserve">, with authors arguing that </w:t>
      </w:r>
      <w:r w:rsidR="00C871E9" w:rsidRPr="00706156">
        <w:rPr>
          <w:rFonts w:cs="Arial"/>
        </w:rPr>
        <w:t>problematic</w:t>
      </w:r>
      <w:r w:rsidR="00B82EC2" w:rsidRPr="00706156">
        <w:rPr>
          <w:rFonts w:cs="Arial"/>
        </w:rPr>
        <w:t xml:space="preserve"> screen time</w:t>
      </w:r>
      <w:r w:rsidR="00C871E9" w:rsidRPr="00706156">
        <w:rPr>
          <w:rFonts w:cs="Arial"/>
        </w:rPr>
        <w:t xml:space="preserve"> and screen time should be measured concurrently using </w:t>
      </w:r>
      <w:r w:rsidR="006970A1" w:rsidRPr="00706156">
        <w:rPr>
          <w:rFonts w:cs="Arial"/>
        </w:rPr>
        <w:t>well established tools, such as the Smartphone Addiction Scale</w:t>
      </w:r>
      <w:r w:rsidR="00C871E9" w:rsidRPr="00706156">
        <w:rPr>
          <w:rFonts w:cs="Arial"/>
        </w:rPr>
        <w:fldChar w:fldCharType="begin"/>
      </w:r>
      <w:r w:rsidR="00E97678" w:rsidRPr="00706156">
        <w:rPr>
          <w:rFonts w:cs="Arial"/>
        </w:rPr>
        <w:instrText xml:space="preserve"> ADDIN ZOTERO_ITEM CSL_CITATION {"citationID":"BlQjrxfW","properties":{"formattedCitation":"\\super 18,19\\nosupersub{}","plainCitation":"18,19","noteIndex":0},"citationItems":[{"id":10257,"uris":["http://zotero.org/users/7696217/items/59NYSYVC"],"itemData":{"id":10257,"type":"article-journal","abstract":"Background: In a large UK study we investigated the relationship between smartphone addiction and sleep quality in a young adult population.Methods: We undertook a large UK cross-sectional observational study of 1,043 participants aged 18 to 30 between January 21st and February 30th 2019. Participants completed the Smartphone Addiction Scale Short Version, an adapted Pittsburgh Sleep Quality Score Index and reported smartphone use reduction strategies using both in-person (n = 968) and online (n = 75) questionnaires. A crude and adjusted logistic regression was fitted to assess risk factors for smartphone addiction, and the association between smartphone addiction and poor sleep.Results: One thousand seventy one questionnaires were returned, of which 1,043 participants were included, with median age 21.1 [interquartile range (IQR) 19–22]. Seven hundred and sixty three (73.2%) were female, and 406 reported smartphone addiction (38.9%). A large proportion of participants disclosed poor sleep (61.6%), and in those with smartphone addiction, 68.7% had poor sleep quality, compared to 57.1% of those without. Smartphone addiction was associated with poor sleep (aOR = 1.41, 95%CI: 1.06–1.87, p = 0.018).Conclusions: Using a validated instrument, 39% young adults reported smartphone addiction. Smartphone addiction was associated with poor sleep, independent of duration of usage, indicating that length of time should not be used as a proxy for harmful usage.","container-title":"Frontiers in Psychiatry","DOI":"10.3389/fpsyt.2021.629407","ISSN":"1664-0640","page":"176","title":"The Association Between Smartphone Addiction and Sleep: A UK Cross-Sectional Study of Young Adults","volume":"12","author":[{"family":"Sohn","given":"Sei Yon"},{"family":"Krasnoff","given":"Lauren"},{"family":"Rees","given":"Philippa"},{"family":"Kalk","given":"Nicola J."},{"family":"Carter","given":"Ben"}],"issued":{"date-parts":[["2021"]]}}},{"id":10285,"uris":["http://zotero.org/users/7696217/items/65JQKAN5"],"itemData":{"id":10285,"type":"article-journal","container-title":"PloS one","ISSN":"1932-6203","issue":"2","journalAbbreviation":"PloS one","note":"publisher: Public Library of Science San Francisco, USA","page":"e56936","title":"Development and validation of a smartphone addiction scale (SAS)","volume":"8","author":[{"family":"Kwon","given":"Min"},{"family":"Lee","given":"Joon-Yeop"},{"family":"Won","given":"Wang-Youn"},{"family":"Park","given":"Jae-Woo"},{"family":"Min","given":"Jung-Ah"},{"family":"Hahn","given":"Changtae"},{"family":"Gu","given":"Xinyu"},{"family":"Choi","given":"Ji-Hye"},{"family":"Kim","given":"Dai-Jin"}],"issued":{"date-parts":[["2013"]]}}}],"schema":"https://github.com/citation-style-language/schema/raw/master/csl-citation.json"} </w:instrText>
      </w:r>
      <w:r w:rsidR="00C871E9" w:rsidRPr="00706156">
        <w:rPr>
          <w:rFonts w:cs="Arial"/>
        </w:rPr>
        <w:fldChar w:fldCharType="separate"/>
      </w:r>
      <w:r w:rsidR="00095CC6" w:rsidRPr="00706156">
        <w:rPr>
          <w:rFonts w:cs="Arial"/>
          <w:vertAlign w:val="superscript"/>
        </w:rPr>
        <w:t>18,19</w:t>
      </w:r>
      <w:r w:rsidR="00C871E9" w:rsidRPr="00706156">
        <w:rPr>
          <w:rFonts w:cs="Arial"/>
        </w:rPr>
        <w:fldChar w:fldCharType="end"/>
      </w:r>
      <w:r w:rsidR="003E22DB" w:rsidRPr="00706156">
        <w:rPr>
          <w:rFonts w:cs="Arial"/>
        </w:rPr>
        <w:t>.</w:t>
      </w:r>
      <w:r w:rsidR="00FD4C5D" w:rsidRPr="00706156">
        <w:rPr>
          <w:rFonts w:cs="Arial"/>
        </w:rPr>
        <w:t xml:space="preserve"> </w:t>
      </w:r>
      <w:r w:rsidR="00620D0B" w:rsidRPr="00706156">
        <w:rPr>
          <w:rFonts w:cs="Arial"/>
        </w:rPr>
        <w:t xml:space="preserve">In view of these </w:t>
      </w:r>
      <w:r w:rsidR="00201F3E" w:rsidRPr="00706156">
        <w:rPr>
          <w:rFonts w:cs="Arial"/>
        </w:rPr>
        <w:t>reported associations between screen time and various</w:t>
      </w:r>
      <w:r w:rsidR="00644F9C" w:rsidRPr="00706156">
        <w:rPr>
          <w:rFonts w:cs="Arial"/>
        </w:rPr>
        <w:t xml:space="preserve"> negative outcomes, it is important to understand the effect that COVID-19 </w:t>
      </w:r>
      <w:r w:rsidR="00644F9C" w:rsidRPr="00706156">
        <w:rPr>
          <w:rFonts w:cs="Arial"/>
        </w:rPr>
        <w:lastRenderedPageBreak/>
        <w:t>pandemic has had on screen time behaviours</w:t>
      </w:r>
      <w:r w:rsidR="00BF0D98" w:rsidRPr="00706156">
        <w:rPr>
          <w:rFonts w:cs="Arial"/>
        </w:rPr>
        <w:t xml:space="preserve"> and how this has impacted on different correlates</w:t>
      </w:r>
      <w:r w:rsidR="00644F9C" w:rsidRPr="00706156">
        <w:rPr>
          <w:rFonts w:cs="Arial"/>
        </w:rPr>
        <w:t>.</w:t>
      </w:r>
      <w:r w:rsidR="00201F3E" w:rsidRPr="00706156">
        <w:rPr>
          <w:rFonts w:cs="Arial"/>
        </w:rPr>
        <w:t xml:space="preserve"> </w:t>
      </w:r>
      <w:r w:rsidR="006760E8" w:rsidRPr="00706156">
        <w:rPr>
          <w:rFonts w:cs="Arial"/>
        </w:rPr>
        <w:t>To date, these</w:t>
      </w:r>
      <w:r w:rsidR="00644F9C" w:rsidRPr="00706156">
        <w:rPr>
          <w:rFonts w:cs="Arial"/>
        </w:rPr>
        <w:t xml:space="preserve"> changes </w:t>
      </w:r>
      <w:r w:rsidR="00D64D24" w:rsidRPr="00706156">
        <w:rPr>
          <w:rFonts w:cs="Arial"/>
        </w:rPr>
        <w:t xml:space="preserve">in screen time during </w:t>
      </w:r>
      <w:r w:rsidR="00375ACC" w:rsidRPr="00706156">
        <w:rPr>
          <w:rFonts w:cs="Arial"/>
        </w:rPr>
        <w:t xml:space="preserve">the </w:t>
      </w:r>
      <w:r w:rsidR="00D64D24" w:rsidRPr="00706156">
        <w:rPr>
          <w:rFonts w:cs="Arial"/>
        </w:rPr>
        <w:t xml:space="preserve">pandemic </w:t>
      </w:r>
      <w:r w:rsidR="00644F9C" w:rsidRPr="00706156">
        <w:rPr>
          <w:rFonts w:cs="Arial"/>
        </w:rPr>
        <w:t>and</w:t>
      </w:r>
      <w:r w:rsidR="006760E8" w:rsidRPr="00706156">
        <w:rPr>
          <w:rFonts w:cs="Arial"/>
        </w:rPr>
        <w:t xml:space="preserve"> correlates have not been systematically reviewed and discussed. </w:t>
      </w:r>
      <w:r w:rsidR="009827BD" w:rsidRPr="00706156">
        <w:rPr>
          <w:rFonts w:cs="Arial"/>
        </w:rPr>
        <w:t xml:space="preserve">It was therefore the aim of this review to: </w:t>
      </w:r>
    </w:p>
    <w:p w14:paraId="6C985F3D" w14:textId="087F2A22" w:rsidR="009827BD" w:rsidRPr="00706156" w:rsidRDefault="009827BD" w:rsidP="00F33D08">
      <w:pPr>
        <w:pStyle w:val="ListParagraph"/>
        <w:numPr>
          <w:ilvl w:val="0"/>
          <w:numId w:val="1"/>
        </w:numPr>
        <w:spacing w:line="360" w:lineRule="auto"/>
        <w:rPr>
          <w:rFonts w:cs="Arial"/>
        </w:rPr>
      </w:pPr>
      <w:r w:rsidRPr="00706156">
        <w:rPr>
          <w:rFonts w:cs="Arial"/>
        </w:rPr>
        <w:t xml:space="preserve">Aggregate </w:t>
      </w:r>
      <w:r w:rsidR="00BF01DB" w:rsidRPr="00706156">
        <w:rPr>
          <w:rFonts w:cs="Arial"/>
        </w:rPr>
        <w:t xml:space="preserve">and report on </w:t>
      </w:r>
      <w:r w:rsidRPr="00706156">
        <w:rPr>
          <w:rFonts w:cs="Arial"/>
        </w:rPr>
        <w:t xml:space="preserve">the changes in </w:t>
      </w:r>
      <w:r w:rsidR="007A3E75" w:rsidRPr="00706156">
        <w:rPr>
          <w:rFonts w:cs="Arial"/>
        </w:rPr>
        <w:t>screen time</w:t>
      </w:r>
      <w:r w:rsidRPr="00706156">
        <w:rPr>
          <w:rFonts w:cs="Arial"/>
        </w:rPr>
        <w:t xml:space="preserve"> in adults and children independently</w:t>
      </w:r>
      <w:r w:rsidR="00131DD9" w:rsidRPr="00706156">
        <w:rPr>
          <w:rFonts w:cs="Arial"/>
        </w:rPr>
        <w:t>.</w:t>
      </w:r>
    </w:p>
    <w:p w14:paraId="3314D12C" w14:textId="37B48A74" w:rsidR="009827BD" w:rsidRPr="00706156" w:rsidRDefault="00371D32" w:rsidP="00F33D08">
      <w:pPr>
        <w:pStyle w:val="ListParagraph"/>
        <w:numPr>
          <w:ilvl w:val="0"/>
          <w:numId w:val="1"/>
        </w:numPr>
        <w:spacing w:line="360" w:lineRule="auto"/>
        <w:rPr>
          <w:rFonts w:cs="Arial"/>
        </w:rPr>
      </w:pPr>
      <w:r w:rsidRPr="00706156">
        <w:rPr>
          <w:rFonts w:cs="Arial"/>
        </w:rPr>
        <w:t xml:space="preserve">Report on all </w:t>
      </w:r>
      <w:r w:rsidR="00201F3E" w:rsidRPr="00706156">
        <w:rPr>
          <w:rFonts w:cs="Arial"/>
        </w:rPr>
        <w:t>correlates</w:t>
      </w:r>
      <w:r w:rsidRPr="00706156">
        <w:rPr>
          <w:rFonts w:cs="Arial"/>
        </w:rPr>
        <w:t xml:space="preserve"> that have been measured in relation to </w:t>
      </w:r>
      <w:r w:rsidR="007A3E75" w:rsidRPr="00706156">
        <w:rPr>
          <w:rFonts w:cs="Arial"/>
        </w:rPr>
        <w:t>screen time</w:t>
      </w:r>
      <w:r w:rsidRPr="00706156">
        <w:rPr>
          <w:rFonts w:cs="Arial"/>
        </w:rPr>
        <w:t xml:space="preserve"> during the COVID-19 pandemic.</w:t>
      </w:r>
    </w:p>
    <w:p w14:paraId="1882F84B" w14:textId="0D8A9577" w:rsidR="00371D32" w:rsidRPr="00706156" w:rsidRDefault="00371D32" w:rsidP="00F33D08">
      <w:pPr>
        <w:spacing w:line="360" w:lineRule="auto"/>
        <w:rPr>
          <w:rFonts w:cs="Arial"/>
        </w:rPr>
      </w:pPr>
      <w:r w:rsidRPr="00706156">
        <w:rPr>
          <w:rFonts w:cs="Arial"/>
        </w:rPr>
        <w:t xml:space="preserve">This study has the potential to inform </w:t>
      </w:r>
      <w:r w:rsidR="007A3E75" w:rsidRPr="00706156">
        <w:rPr>
          <w:rFonts w:cs="Arial"/>
        </w:rPr>
        <w:t>public health</w:t>
      </w:r>
      <w:r w:rsidR="004D4F9F" w:rsidRPr="00706156">
        <w:rPr>
          <w:rFonts w:cs="Arial"/>
        </w:rPr>
        <w:t xml:space="preserve"> </w:t>
      </w:r>
      <w:r w:rsidR="00CA5FA4" w:rsidRPr="00706156">
        <w:rPr>
          <w:rFonts w:cs="Arial"/>
        </w:rPr>
        <w:t>policy</w:t>
      </w:r>
      <w:r w:rsidR="004D4F9F" w:rsidRPr="00706156">
        <w:rPr>
          <w:rFonts w:cs="Arial"/>
        </w:rPr>
        <w:t xml:space="preserve"> and</w:t>
      </w:r>
      <w:r w:rsidR="00CA5FA4" w:rsidRPr="00706156">
        <w:rPr>
          <w:rFonts w:cs="Arial"/>
        </w:rPr>
        <w:t xml:space="preserve"> </w:t>
      </w:r>
      <w:r w:rsidR="00253C6E" w:rsidRPr="00706156">
        <w:rPr>
          <w:rFonts w:cs="Arial"/>
        </w:rPr>
        <w:t>guidance</w:t>
      </w:r>
      <w:r w:rsidR="004D4F9F" w:rsidRPr="00706156">
        <w:rPr>
          <w:rFonts w:cs="Arial"/>
        </w:rPr>
        <w:t xml:space="preserve"> regarding screen time,</w:t>
      </w:r>
      <w:r w:rsidR="00253C6E" w:rsidRPr="00706156">
        <w:rPr>
          <w:rFonts w:cs="Arial"/>
        </w:rPr>
        <w:t xml:space="preserve"> and</w:t>
      </w:r>
      <w:r w:rsidR="00CA5FA4" w:rsidRPr="00706156">
        <w:rPr>
          <w:rFonts w:cs="Arial"/>
        </w:rPr>
        <w:t xml:space="preserve"> </w:t>
      </w:r>
      <w:r w:rsidR="002F2A27" w:rsidRPr="00706156">
        <w:rPr>
          <w:rFonts w:cs="Arial"/>
        </w:rPr>
        <w:t xml:space="preserve">to </w:t>
      </w:r>
      <w:r w:rsidR="00CA5FA4" w:rsidRPr="00706156">
        <w:rPr>
          <w:rFonts w:cs="Arial"/>
        </w:rPr>
        <w:t xml:space="preserve">inform future research in this area. </w:t>
      </w:r>
    </w:p>
    <w:p w14:paraId="3BDC07C4" w14:textId="77777777" w:rsidR="00F33D08" w:rsidRPr="00706156" w:rsidRDefault="00F33D08">
      <w:pPr>
        <w:rPr>
          <w:rFonts w:cs="Arial"/>
          <w:b/>
        </w:rPr>
      </w:pPr>
      <w:r w:rsidRPr="00706156">
        <w:rPr>
          <w:rFonts w:cs="Arial"/>
          <w:b/>
        </w:rPr>
        <w:br w:type="page"/>
      </w:r>
    </w:p>
    <w:p w14:paraId="34CA53F1" w14:textId="6C8B6CDB" w:rsidR="002575C3" w:rsidRPr="00706156" w:rsidRDefault="002575C3" w:rsidP="00E919CF">
      <w:pPr>
        <w:pStyle w:val="Heading1"/>
      </w:pPr>
      <w:r w:rsidRPr="00706156">
        <w:lastRenderedPageBreak/>
        <w:t>Methods</w:t>
      </w:r>
    </w:p>
    <w:p w14:paraId="51030F7A" w14:textId="77777777" w:rsidR="002575C3" w:rsidRPr="00706156" w:rsidRDefault="002575C3" w:rsidP="00E919CF">
      <w:pPr>
        <w:pStyle w:val="Heading2"/>
      </w:pPr>
      <w:r w:rsidRPr="00706156">
        <w:t>Protocol and registration</w:t>
      </w:r>
    </w:p>
    <w:p w14:paraId="7D75ADBB" w14:textId="3FAB6AA9" w:rsidR="002575C3" w:rsidRPr="00706156" w:rsidRDefault="002575C3" w:rsidP="00F33D08">
      <w:pPr>
        <w:spacing w:line="360" w:lineRule="auto"/>
        <w:jc w:val="both"/>
        <w:rPr>
          <w:rFonts w:cs="Arial"/>
        </w:rPr>
      </w:pPr>
      <w:r w:rsidRPr="00706156">
        <w:rPr>
          <w:rFonts w:cs="Arial"/>
        </w:rPr>
        <w:t>This systematic review was conducted in accordance with the Preferred Reporting Items for Systematic Reviews and Meta-Analyses (PRISMA) guidelines</w:t>
      </w:r>
      <w:r w:rsidRPr="00706156">
        <w:rPr>
          <w:rFonts w:cs="Arial"/>
        </w:rPr>
        <w:fldChar w:fldCharType="begin"/>
      </w:r>
      <w:r w:rsidR="00E97678" w:rsidRPr="00706156">
        <w:rPr>
          <w:rFonts w:cs="Arial"/>
        </w:rPr>
        <w:instrText xml:space="preserve"> ADDIN ZOTERO_ITEM CSL_CITATION {"citationID":"SNE7pGrw","properties":{"formattedCitation":"\\super 20\\nosupersub{}","plainCitation":"20","noteIndex":0},"citationItems":[{"id":131,"uris":["http://zotero.org/users/7696217/items/X3UA44ET"],"itemData":{"id":131,"type":"article-journal","abstract":"The Preferred Reporting Items for Systematic reviews and Meta-Analyses (PRISMA) statement, published in 2009, was designed to help systematic reviewers transparently report why the review was done, what the authors did, and what they found. Over the past decade, advances in systematic review methodology and terminology have necessitated an update to the guideline. The PRISMA 2020 statement replaces the 2009 statement and includes new reporting guidance that reflects advances in methods to identify, select, appraise, and synthesise studies. The structure and presentation of the items have been modified to facilitate implementation. In this article, we present the PRISMA 2020 27-item checklist, an expanded checklist that details reporting recommendations for each item, the PRISMA 2020 abstract checklist, and the revised flow diagrams for original and updated reviews.Systematic reviews serve many critical roles. They can provide syntheses of the state of knowledge in a field, from which future research priorities can be identified; they can address questions that otherwise could not be answered by individual studies; they can identify problems in primary research that should be rectified in future studies; and they can generate or evaluate theories about how or why phenomena occur. Systematic reviews therefore generate various types of knowledge for different users of reviews (such as patients, healthcare providers, researchers, and policy makers).12 To ensure a systematic review is valuable to users, authors should prepare a transparent, complete, and accurate account of why the review was done, what they did (such as how studies were identified and selected) and what they found (such as characteristics of contributing studies and results of meta-analyses). Up-to-date reporting guidance facilitates authors achieving this.3The Preferred Reporting Items for Systematic reviews and Meta-Analyses (PRISMA) statement published in 2009 (hereafter referred to as PRISMA 2009)45678910 …","container-title":"BMJ","DOI":"10.1136/bmj.n71","journalAbbreviation":"BMJ","page":"n71","title":"The PRISMA 2020 statement: an updated guideline for reporting systematic reviews","volume":"372","author":[{"family":"Page","given":"Matthew J"},{"family":"McKenzie","given":"Joanne E"},{"family":"Bossuyt","given":"Patrick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A"},{"family":"Whiting","given":"Penny"},{"family":"Moher","given":"David"}],"issued":{"date-parts":[["2021",3,29]]}}}],"schema":"https://github.com/citation-style-language/schema/raw/master/csl-citation.json"} </w:instrText>
      </w:r>
      <w:r w:rsidRPr="00706156">
        <w:rPr>
          <w:rFonts w:cs="Arial"/>
        </w:rPr>
        <w:fldChar w:fldCharType="separate"/>
      </w:r>
      <w:r w:rsidR="00095CC6" w:rsidRPr="00706156">
        <w:rPr>
          <w:rFonts w:cs="Arial"/>
          <w:vertAlign w:val="superscript"/>
        </w:rPr>
        <w:t>20</w:t>
      </w:r>
      <w:r w:rsidRPr="00706156">
        <w:rPr>
          <w:rFonts w:cs="Arial"/>
        </w:rPr>
        <w:fldChar w:fldCharType="end"/>
      </w:r>
      <w:r w:rsidRPr="00706156">
        <w:rPr>
          <w:rFonts w:cs="Arial"/>
        </w:rPr>
        <w:t xml:space="preserve">, and has been registered with the international prospective register of systematic reviews (PROSPERO protocol ID </w:t>
      </w:r>
      <w:r w:rsidR="000E3AC9" w:rsidRPr="00706156">
        <w:rPr>
          <w:rFonts w:cs="Arial"/>
        </w:rPr>
        <w:t>CRD42021261422</w:t>
      </w:r>
      <w:r w:rsidRPr="00706156">
        <w:rPr>
          <w:rFonts w:cs="Arial"/>
        </w:rPr>
        <w:t xml:space="preserve">). Note that </w:t>
      </w:r>
      <w:r w:rsidR="00350732" w:rsidRPr="00706156">
        <w:rPr>
          <w:rFonts w:cs="Arial"/>
        </w:rPr>
        <w:t>there were no</w:t>
      </w:r>
      <w:r w:rsidRPr="00706156">
        <w:rPr>
          <w:rFonts w:cs="Arial"/>
        </w:rPr>
        <w:t xml:space="preserve"> deviations from the published protocol.</w:t>
      </w:r>
    </w:p>
    <w:p w14:paraId="2696ED26" w14:textId="77777777" w:rsidR="002575C3" w:rsidRPr="00706156" w:rsidRDefault="002575C3" w:rsidP="00F33D08">
      <w:pPr>
        <w:spacing w:line="360" w:lineRule="auto"/>
        <w:jc w:val="both"/>
        <w:rPr>
          <w:rFonts w:cs="Arial"/>
        </w:rPr>
      </w:pPr>
    </w:p>
    <w:p w14:paraId="07149B5B" w14:textId="77777777" w:rsidR="002575C3" w:rsidRPr="00706156" w:rsidRDefault="002575C3" w:rsidP="002455A4">
      <w:pPr>
        <w:pStyle w:val="Heading2"/>
      </w:pPr>
      <w:r w:rsidRPr="00706156">
        <w:t>Search strategy</w:t>
      </w:r>
    </w:p>
    <w:p w14:paraId="3C98AFA6" w14:textId="57F983E3" w:rsidR="002575C3" w:rsidRPr="00706156" w:rsidRDefault="002575C3" w:rsidP="00F33D08">
      <w:pPr>
        <w:spacing w:line="360" w:lineRule="auto"/>
        <w:jc w:val="both"/>
        <w:rPr>
          <w:rFonts w:cs="Arial"/>
        </w:rPr>
      </w:pPr>
      <w:r w:rsidRPr="00706156">
        <w:rPr>
          <w:rFonts w:cs="Arial"/>
        </w:rPr>
        <w:t xml:space="preserve">Databases were searched from inception to </w:t>
      </w:r>
      <w:r w:rsidR="00FA36DD" w:rsidRPr="00706156">
        <w:rPr>
          <w:rFonts w:cs="Arial"/>
        </w:rPr>
        <w:t>06</w:t>
      </w:r>
      <w:r w:rsidR="009C6D97" w:rsidRPr="00706156">
        <w:rPr>
          <w:rFonts w:cs="Arial"/>
        </w:rPr>
        <w:t>/</w:t>
      </w:r>
      <w:r w:rsidR="00FA36DD" w:rsidRPr="00706156">
        <w:rPr>
          <w:rFonts w:cs="Arial"/>
        </w:rPr>
        <w:t>12</w:t>
      </w:r>
      <w:r w:rsidR="009C6D97" w:rsidRPr="00706156">
        <w:rPr>
          <w:rFonts w:cs="Arial"/>
        </w:rPr>
        <w:t>/2021</w:t>
      </w:r>
      <w:r w:rsidRPr="00706156">
        <w:rPr>
          <w:rFonts w:cs="Arial"/>
        </w:rPr>
        <w:t xml:space="preserve"> including </w:t>
      </w:r>
      <w:proofErr w:type="spellStart"/>
      <w:r w:rsidR="009C6D97" w:rsidRPr="00706156">
        <w:rPr>
          <w:rFonts w:cs="Arial"/>
        </w:rPr>
        <w:t>Pubmed</w:t>
      </w:r>
      <w:proofErr w:type="spellEnd"/>
      <w:r w:rsidR="0012242A" w:rsidRPr="00706156">
        <w:rPr>
          <w:rFonts w:cs="Arial"/>
        </w:rPr>
        <w:t>;</w:t>
      </w:r>
      <w:r w:rsidR="009C6D97" w:rsidRPr="00706156">
        <w:rPr>
          <w:rFonts w:cs="Arial"/>
        </w:rPr>
        <w:t xml:space="preserve"> Embase</w:t>
      </w:r>
      <w:r w:rsidR="0012242A" w:rsidRPr="00706156">
        <w:rPr>
          <w:rFonts w:cs="Arial"/>
        </w:rPr>
        <w:t>;</w:t>
      </w:r>
      <w:r w:rsidR="009C6D97" w:rsidRPr="00706156">
        <w:rPr>
          <w:rFonts w:cs="Arial"/>
        </w:rPr>
        <w:t xml:space="preserve"> Scopus</w:t>
      </w:r>
      <w:r w:rsidR="0012242A" w:rsidRPr="00706156">
        <w:rPr>
          <w:rFonts w:cs="Arial"/>
        </w:rPr>
        <w:t>;</w:t>
      </w:r>
      <w:r w:rsidR="009C6D97" w:rsidRPr="00706156">
        <w:rPr>
          <w:rFonts w:cs="Arial"/>
        </w:rPr>
        <w:t xml:space="preserve"> </w:t>
      </w:r>
      <w:proofErr w:type="spellStart"/>
      <w:r w:rsidR="009C6D97" w:rsidRPr="00706156">
        <w:rPr>
          <w:rFonts w:cs="Arial"/>
        </w:rPr>
        <w:t>OpenGrey</w:t>
      </w:r>
      <w:proofErr w:type="spellEnd"/>
      <w:r w:rsidR="0012242A" w:rsidRPr="00706156">
        <w:rPr>
          <w:rFonts w:cs="Arial"/>
        </w:rPr>
        <w:t>;</w:t>
      </w:r>
      <w:r w:rsidR="009C6D97" w:rsidRPr="00706156">
        <w:rPr>
          <w:rFonts w:cs="Arial"/>
        </w:rPr>
        <w:t xml:space="preserve"> </w:t>
      </w:r>
      <w:proofErr w:type="spellStart"/>
      <w:r w:rsidR="009C6D97" w:rsidRPr="00706156">
        <w:rPr>
          <w:rFonts w:cs="Arial"/>
        </w:rPr>
        <w:t>Psycinfo</w:t>
      </w:r>
      <w:proofErr w:type="spellEnd"/>
      <w:r w:rsidR="0012242A" w:rsidRPr="00706156">
        <w:rPr>
          <w:rFonts w:cs="Arial"/>
        </w:rPr>
        <w:t>;</w:t>
      </w:r>
      <w:r w:rsidR="009C6D97" w:rsidRPr="00706156">
        <w:rPr>
          <w:rFonts w:cs="Arial"/>
        </w:rPr>
        <w:t xml:space="preserve"> </w:t>
      </w:r>
      <w:r w:rsidR="0012242A" w:rsidRPr="00706156">
        <w:rPr>
          <w:rFonts w:cs="Arial"/>
        </w:rPr>
        <w:t xml:space="preserve">ERIC; Child </w:t>
      </w:r>
      <w:r w:rsidR="00131DD9" w:rsidRPr="00706156">
        <w:rPr>
          <w:rFonts w:cs="Arial"/>
        </w:rPr>
        <w:t>D</w:t>
      </w:r>
      <w:r w:rsidR="0012242A" w:rsidRPr="00706156">
        <w:rPr>
          <w:rFonts w:cs="Arial"/>
        </w:rPr>
        <w:t xml:space="preserve">evelopment and </w:t>
      </w:r>
      <w:r w:rsidR="00131DD9" w:rsidRPr="00706156">
        <w:rPr>
          <w:rFonts w:cs="Arial"/>
        </w:rPr>
        <w:t>A</w:t>
      </w:r>
      <w:r w:rsidR="0012242A" w:rsidRPr="00706156">
        <w:rPr>
          <w:rFonts w:cs="Arial"/>
        </w:rPr>
        <w:t xml:space="preserve">dolescent </w:t>
      </w:r>
      <w:r w:rsidR="00131DD9" w:rsidRPr="00706156">
        <w:rPr>
          <w:rFonts w:cs="Arial"/>
        </w:rPr>
        <w:t>S</w:t>
      </w:r>
      <w:r w:rsidR="0012242A" w:rsidRPr="00706156">
        <w:rPr>
          <w:rFonts w:cs="Arial"/>
        </w:rPr>
        <w:t xml:space="preserve">tudies; and </w:t>
      </w:r>
      <w:r w:rsidR="00131DD9" w:rsidRPr="00706156">
        <w:rPr>
          <w:rFonts w:cs="Arial"/>
        </w:rPr>
        <w:t>W</w:t>
      </w:r>
      <w:r w:rsidR="0012242A" w:rsidRPr="00706156">
        <w:rPr>
          <w:rFonts w:cs="Arial"/>
        </w:rPr>
        <w:t xml:space="preserve">eb of </w:t>
      </w:r>
      <w:r w:rsidR="00131DD9" w:rsidRPr="00706156">
        <w:rPr>
          <w:rFonts w:cs="Arial"/>
        </w:rPr>
        <w:t>S</w:t>
      </w:r>
      <w:r w:rsidR="0012242A" w:rsidRPr="00706156">
        <w:rPr>
          <w:rFonts w:cs="Arial"/>
        </w:rPr>
        <w:t>cience</w:t>
      </w:r>
      <w:r w:rsidRPr="00706156">
        <w:rPr>
          <w:rFonts w:cs="Arial"/>
        </w:rPr>
        <w:t xml:space="preserve">, using the following search terms: </w:t>
      </w:r>
    </w:p>
    <w:p w14:paraId="489758FB" w14:textId="77777777" w:rsidR="002575C3" w:rsidRPr="00706156" w:rsidRDefault="002575C3" w:rsidP="00F33D08">
      <w:pPr>
        <w:spacing w:line="360" w:lineRule="auto"/>
        <w:jc w:val="both"/>
        <w:rPr>
          <w:rFonts w:cs="Arial"/>
        </w:rPr>
      </w:pPr>
    </w:p>
    <w:p w14:paraId="3A8B1F47" w14:textId="76B4D5D0" w:rsidR="004B2D54" w:rsidRPr="00706156" w:rsidRDefault="004B2D54" w:rsidP="00F33D08">
      <w:pPr>
        <w:spacing w:line="360" w:lineRule="auto"/>
        <w:jc w:val="both"/>
        <w:rPr>
          <w:rFonts w:cs="Arial"/>
        </w:rPr>
      </w:pPr>
      <w:r w:rsidRPr="00706156">
        <w:rPr>
          <w:rFonts w:cs="Arial"/>
        </w:rPr>
        <w:t>(</w:t>
      </w:r>
      <w:proofErr w:type="gramStart"/>
      <w:r w:rsidRPr="00706156">
        <w:rPr>
          <w:rFonts w:cs="Arial"/>
        </w:rPr>
        <w:t>screen</w:t>
      </w:r>
      <w:proofErr w:type="gramEnd"/>
      <w:r w:rsidRPr="00706156">
        <w:rPr>
          <w:rFonts w:cs="Arial"/>
        </w:rPr>
        <w:t xml:space="preserve"> time OR sedentary behaviour OR digital screen time OR sitting time OR screen-time</w:t>
      </w:r>
      <w:r w:rsidR="004E19A2" w:rsidRPr="00706156">
        <w:rPr>
          <w:rFonts w:cs="Arial"/>
        </w:rPr>
        <w:t xml:space="preserve"> OR gaming OR </w:t>
      </w:r>
      <w:r w:rsidR="003E07CC" w:rsidRPr="00706156">
        <w:rPr>
          <w:rFonts w:cs="Arial"/>
        </w:rPr>
        <w:t xml:space="preserve">television OR smartphone OR </w:t>
      </w:r>
      <w:r w:rsidR="00F0337C" w:rsidRPr="00706156">
        <w:rPr>
          <w:rFonts w:cs="Arial"/>
        </w:rPr>
        <w:t>computer</w:t>
      </w:r>
      <w:r w:rsidR="00F77AFE" w:rsidRPr="00706156">
        <w:rPr>
          <w:rFonts w:cs="Arial"/>
        </w:rPr>
        <w:t xml:space="preserve"> time</w:t>
      </w:r>
      <w:r w:rsidRPr="00706156">
        <w:rPr>
          <w:rFonts w:cs="Arial"/>
        </w:rPr>
        <w:t>)</w:t>
      </w:r>
    </w:p>
    <w:p w14:paraId="3D9355F0" w14:textId="77777777" w:rsidR="004B2D54" w:rsidRPr="00706156" w:rsidRDefault="004B2D54" w:rsidP="00F33D08">
      <w:pPr>
        <w:spacing w:line="360" w:lineRule="auto"/>
        <w:jc w:val="both"/>
        <w:rPr>
          <w:rFonts w:cs="Arial"/>
        </w:rPr>
      </w:pPr>
      <w:r w:rsidRPr="00706156">
        <w:rPr>
          <w:rFonts w:cs="Arial"/>
        </w:rPr>
        <w:t xml:space="preserve">AND </w:t>
      </w:r>
    </w:p>
    <w:p w14:paraId="3B9B8977" w14:textId="063BC222" w:rsidR="002575C3" w:rsidRPr="00706156" w:rsidRDefault="004B2D54" w:rsidP="00F33D08">
      <w:pPr>
        <w:spacing w:line="360" w:lineRule="auto"/>
        <w:jc w:val="both"/>
        <w:rPr>
          <w:rFonts w:cs="Arial"/>
          <w:b/>
        </w:rPr>
      </w:pPr>
      <w:r w:rsidRPr="00706156">
        <w:rPr>
          <w:rFonts w:cs="Arial"/>
        </w:rPr>
        <w:t>(SARSCoV-2 OR 2019-nCoV OR COVID-19 OR coronavirus OR COVID19 OR coronavirus 19)</w:t>
      </w:r>
    </w:p>
    <w:p w14:paraId="4352D2D2" w14:textId="77777777" w:rsidR="004B2D54" w:rsidRPr="00706156" w:rsidRDefault="004B2D54" w:rsidP="00F33D08">
      <w:pPr>
        <w:spacing w:line="360" w:lineRule="auto"/>
        <w:jc w:val="both"/>
        <w:rPr>
          <w:rFonts w:cs="Arial"/>
          <w:bCs/>
        </w:rPr>
      </w:pPr>
    </w:p>
    <w:p w14:paraId="58F57DA9" w14:textId="5D71ED1B" w:rsidR="002575C3" w:rsidRPr="00706156" w:rsidRDefault="002575C3" w:rsidP="00F33D08">
      <w:pPr>
        <w:spacing w:line="360" w:lineRule="auto"/>
        <w:jc w:val="both"/>
        <w:rPr>
          <w:rFonts w:cs="Arial"/>
          <w:bCs/>
        </w:rPr>
      </w:pPr>
      <w:r w:rsidRPr="00706156">
        <w:rPr>
          <w:rFonts w:cs="Arial"/>
          <w:bCs/>
        </w:rPr>
        <w:t>No other limiters were applied.</w:t>
      </w:r>
    </w:p>
    <w:p w14:paraId="5CE297A8" w14:textId="77777777" w:rsidR="002575C3" w:rsidRPr="00706156" w:rsidRDefault="002575C3" w:rsidP="00F33D08">
      <w:pPr>
        <w:spacing w:line="360" w:lineRule="auto"/>
        <w:jc w:val="both"/>
        <w:rPr>
          <w:rFonts w:cs="Arial"/>
          <w:b/>
        </w:rPr>
      </w:pPr>
    </w:p>
    <w:p w14:paraId="7BE0EB02" w14:textId="556E6B43" w:rsidR="002575C3" w:rsidRPr="00706156" w:rsidRDefault="002575C3" w:rsidP="00F33D08">
      <w:pPr>
        <w:spacing w:line="360" w:lineRule="auto"/>
        <w:jc w:val="both"/>
        <w:rPr>
          <w:rFonts w:cs="Arial"/>
        </w:rPr>
      </w:pPr>
      <w:r w:rsidRPr="00706156">
        <w:rPr>
          <w:rFonts w:cs="Arial"/>
        </w:rPr>
        <w:t>Results of searches were imported in a bibliographic databas</w:t>
      </w:r>
      <w:r w:rsidR="004B2D54" w:rsidRPr="00706156">
        <w:rPr>
          <w:rFonts w:cs="Arial"/>
        </w:rPr>
        <w:t>e</w:t>
      </w:r>
      <w:r w:rsidR="00E93EAA" w:rsidRPr="00706156">
        <w:rPr>
          <w:rFonts w:cs="Arial"/>
        </w:rPr>
        <w:t xml:space="preserve">, </w:t>
      </w:r>
      <w:r w:rsidR="004B2D54" w:rsidRPr="00706156">
        <w:rPr>
          <w:rFonts w:cs="Arial"/>
        </w:rPr>
        <w:t>with</w:t>
      </w:r>
      <w:r w:rsidRPr="00706156">
        <w:rPr>
          <w:rFonts w:cs="Arial"/>
        </w:rPr>
        <w:t xml:space="preserve"> duplicates removed automatically. Titles and abstracts of the </w:t>
      </w:r>
      <w:r w:rsidR="00D6167D" w:rsidRPr="00706156">
        <w:rPr>
          <w:rFonts w:cs="Arial"/>
        </w:rPr>
        <w:t xml:space="preserve">remaining </w:t>
      </w:r>
      <w:r w:rsidRPr="00706156">
        <w:rPr>
          <w:rFonts w:cs="Arial"/>
        </w:rPr>
        <w:t xml:space="preserve">studies were independently screened for inclusion by </w:t>
      </w:r>
      <w:r w:rsidR="00D6167D" w:rsidRPr="00706156">
        <w:rPr>
          <w:rFonts w:cs="Arial"/>
        </w:rPr>
        <w:t>two</w:t>
      </w:r>
      <w:r w:rsidRPr="00706156">
        <w:rPr>
          <w:rFonts w:cs="Arial"/>
        </w:rPr>
        <w:t xml:space="preserve"> author</w:t>
      </w:r>
      <w:r w:rsidR="00D6167D" w:rsidRPr="00706156">
        <w:rPr>
          <w:rFonts w:cs="Arial"/>
        </w:rPr>
        <w:t>s</w:t>
      </w:r>
      <w:r w:rsidRPr="00706156">
        <w:rPr>
          <w:rFonts w:cs="Arial"/>
        </w:rPr>
        <w:t xml:space="preserve"> (MT</w:t>
      </w:r>
      <w:r w:rsidR="00D6167D" w:rsidRPr="00706156">
        <w:rPr>
          <w:rFonts w:cs="Arial"/>
        </w:rPr>
        <w:t>; EI</w:t>
      </w:r>
      <w:r w:rsidRPr="00706156">
        <w:rPr>
          <w:rFonts w:cs="Arial"/>
        </w:rPr>
        <w:t>)</w:t>
      </w:r>
      <w:r w:rsidR="00D6167D" w:rsidRPr="00706156">
        <w:rPr>
          <w:rFonts w:cs="Arial"/>
        </w:rPr>
        <w:t xml:space="preserve">. </w:t>
      </w:r>
      <w:r w:rsidRPr="00706156">
        <w:rPr>
          <w:rFonts w:cs="Arial"/>
        </w:rPr>
        <w:t>Following title and abstract screening, the full texts of all potentially eligible papers were reviewed independently by two reviewers (</w:t>
      </w:r>
      <w:proofErr w:type="gramStart"/>
      <w:r w:rsidRPr="00706156">
        <w:rPr>
          <w:rFonts w:cs="Arial"/>
        </w:rPr>
        <w:t>MT,</w:t>
      </w:r>
      <w:r w:rsidR="00722AF2" w:rsidRPr="00706156">
        <w:rPr>
          <w:rFonts w:cs="Arial"/>
        </w:rPr>
        <w:t>E</w:t>
      </w:r>
      <w:r w:rsidRPr="00706156">
        <w:rPr>
          <w:rFonts w:cs="Arial"/>
        </w:rPr>
        <w:t>I</w:t>
      </w:r>
      <w:proofErr w:type="gramEnd"/>
      <w:r w:rsidRPr="00706156">
        <w:rPr>
          <w:rFonts w:cs="Arial"/>
        </w:rPr>
        <w:t xml:space="preserve">) before making a final decision on eligibility, with </w:t>
      </w:r>
      <w:r w:rsidR="00722AF2" w:rsidRPr="00706156">
        <w:rPr>
          <w:rFonts w:cs="Arial"/>
        </w:rPr>
        <w:t xml:space="preserve">a </w:t>
      </w:r>
      <w:r w:rsidRPr="00706156">
        <w:rPr>
          <w:rFonts w:cs="Arial"/>
        </w:rPr>
        <w:t>senior reviewer (SP) mediating any disputes. The following section describes the inclusion and exclusion criteria:</w:t>
      </w:r>
    </w:p>
    <w:p w14:paraId="7EA4A9E7" w14:textId="77777777" w:rsidR="002575C3" w:rsidRPr="00706156" w:rsidRDefault="002575C3" w:rsidP="00F33D08">
      <w:pPr>
        <w:spacing w:line="360" w:lineRule="auto"/>
        <w:jc w:val="both"/>
        <w:rPr>
          <w:rFonts w:cs="Arial"/>
        </w:rPr>
      </w:pPr>
    </w:p>
    <w:p w14:paraId="0E16FEA1" w14:textId="77777777" w:rsidR="002575C3" w:rsidRPr="00706156" w:rsidRDefault="002575C3" w:rsidP="00F33D08">
      <w:pPr>
        <w:spacing w:line="360" w:lineRule="auto"/>
        <w:jc w:val="both"/>
        <w:rPr>
          <w:rFonts w:cs="Arial"/>
          <w:i/>
        </w:rPr>
      </w:pPr>
      <w:r w:rsidRPr="00706156">
        <w:rPr>
          <w:rFonts w:cs="Arial"/>
          <w:i/>
        </w:rPr>
        <w:t>Population</w:t>
      </w:r>
    </w:p>
    <w:p w14:paraId="79D6F1A4" w14:textId="0FED7767" w:rsidR="002575C3" w:rsidRPr="00706156" w:rsidRDefault="002575C3" w:rsidP="00F33D08">
      <w:pPr>
        <w:spacing w:line="360" w:lineRule="auto"/>
        <w:jc w:val="both"/>
        <w:rPr>
          <w:rFonts w:cs="Arial"/>
        </w:rPr>
      </w:pPr>
      <w:r w:rsidRPr="00706156">
        <w:rPr>
          <w:rFonts w:cs="Arial"/>
        </w:rPr>
        <w:t>All types of population (e.g., age, country) were considered</w:t>
      </w:r>
      <w:r w:rsidR="00C66C8A" w:rsidRPr="00706156">
        <w:rPr>
          <w:rFonts w:cs="Arial"/>
        </w:rPr>
        <w:t>, using any study design</w:t>
      </w:r>
      <w:r w:rsidRPr="00706156">
        <w:rPr>
          <w:rFonts w:cs="Arial"/>
        </w:rPr>
        <w:t xml:space="preserve">. </w:t>
      </w:r>
    </w:p>
    <w:p w14:paraId="62C962CE" w14:textId="77777777" w:rsidR="005A07DA" w:rsidRPr="00706156" w:rsidRDefault="005A07DA" w:rsidP="00F33D08">
      <w:pPr>
        <w:spacing w:line="360" w:lineRule="auto"/>
        <w:jc w:val="both"/>
        <w:rPr>
          <w:rFonts w:cs="Arial"/>
        </w:rPr>
      </w:pPr>
    </w:p>
    <w:p w14:paraId="460120EE" w14:textId="01666212" w:rsidR="002575C3" w:rsidRPr="00706156" w:rsidRDefault="002575C3" w:rsidP="00F33D08">
      <w:pPr>
        <w:spacing w:line="360" w:lineRule="auto"/>
        <w:jc w:val="both"/>
        <w:rPr>
          <w:rFonts w:cs="Arial"/>
          <w:i/>
        </w:rPr>
      </w:pPr>
      <w:r w:rsidRPr="00706156">
        <w:rPr>
          <w:rFonts w:cs="Arial"/>
          <w:i/>
        </w:rPr>
        <w:t>Intervention</w:t>
      </w:r>
      <w:r w:rsidR="00E41DEF" w:rsidRPr="00706156">
        <w:rPr>
          <w:rFonts w:cs="Arial"/>
          <w:i/>
        </w:rPr>
        <w:t>(s)/exposure(s)</w:t>
      </w:r>
    </w:p>
    <w:p w14:paraId="5BB2A58E" w14:textId="2D060C0D" w:rsidR="002575C3" w:rsidRPr="00706156" w:rsidRDefault="00332998" w:rsidP="00F33D08">
      <w:pPr>
        <w:spacing w:line="360" w:lineRule="auto"/>
        <w:jc w:val="both"/>
        <w:rPr>
          <w:rFonts w:cs="Arial"/>
        </w:rPr>
      </w:pPr>
      <w:r w:rsidRPr="00706156">
        <w:rPr>
          <w:rFonts w:cs="Arial"/>
        </w:rPr>
        <w:t xml:space="preserve">All studies that reported pre </w:t>
      </w:r>
      <w:r w:rsidRPr="00706156">
        <w:rPr>
          <w:rFonts w:cs="Arial"/>
          <w:i/>
          <w:iCs/>
        </w:rPr>
        <w:t>vs</w:t>
      </w:r>
      <w:r w:rsidRPr="00706156">
        <w:rPr>
          <w:rFonts w:cs="Arial"/>
        </w:rPr>
        <w:t xml:space="preserve"> </w:t>
      </w:r>
      <w:r w:rsidR="0014373C" w:rsidRPr="00706156">
        <w:rPr>
          <w:rFonts w:cs="Arial"/>
        </w:rPr>
        <w:t>during</w:t>
      </w:r>
      <w:r w:rsidRPr="00706156">
        <w:rPr>
          <w:rFonts w:cs="Arial"/>
        </w:rPr>
        <w:t xml:space="preserve"> screen time usage</w:t>
      </w:r>
      <w:r w:rsidR="001B2036" w:rsidRPr="00706156">
        <w:rPr>
          <w:rFonts w:cs="Arial"/>
        </w:rPr>
        <w:t xml:space="preserve"> during</w:t>
      </w:r>
      <w:r w:rsidRPr="00706156">
        <w:rPr>
          <w:rFonts w:cs="Arial"/>
        </w:rPr>
        <w:t xml:space="preserve"> COVID-19, or studies that reported associations between any outcome and screen time </w:t>
      </w:r>
      <w:r w:rsidR="001B2036" w:rsidRPr="00706156">
        <w:rPr>
          <w:rFonts w:cs="Arial"/>
        </w:rPr>
        <w:t>during</w:t>
      </w:r>
      <w:r w:rsidRPr="00706156">
        <w:rPr>
          <w:rFonts w:cs="Arial"/>
        </w:rPr>
        <w:t xml:space="preserve"> COVID-19.</w:t>
      </w:r>
    </w:p>
    <w:p w14:paraId="21381A10" w14:textId="77777777" w:rsidR="00332998" w:rsidRPr="00706156" w:rsidRDefault="00332998" w:rsidP="00F33D08">
      <w:pPr>
        <w:spacing w:line="360" w:lineRule="auto"/>
        <w:jc w:val="both"/>
        <w:rPr>
          <w:rFonts w:cs="Arial"/>
          <w:i/>
        </w:rPr>
      </w:pPr>
    </w:p>
    <w:p w14:paraId="6F8629CD" w14:textId="767850B7" w:rsidR="002575C3" w:rsidRPr="00706156" w:rsidRDefault="00D0494E" w:rsidP="00F33D08">
      <w:pPr>
        <w:spacing w:line="360" w:lineRule="auto"/>
        <w:jc w:val="both"/>
        <w:rPr>
          <w:rFonts w:cs="Arial"/>
          <w:i/>
        </w:rPr>
      </w:pPr>
      <w:r w:rsidRPr="00706156">
        <w:rPr>
          <w:rFonts w:cs="Arial"/>
          <w:i/>
        </w:rPr>
        <w:t>Comparator</w:t>
      </w:r>
      <w:r w:rsidR="00332998" w:rsidRPr="00706156">
        <w:rPr>
          <w:rFonts w:cs="Arial"/>
          <w:i/>
        </w:rPr>
        <w:t>(s)/control(s)</w:t>
      </w:r>
    </w:p>
    <w:p w14:paraId="27D78B7F" w14:textId="25621400" w:rsidR="002575C3" w:rsidRPr="00706156" w:rsidRDefault="00DE7C3D" w:rsidP="00F33D08">
      <w:pPr>
        <w:spacing w:line="360" w:lineRule="auto"/>
        <w:jc w:val="both"/>
        <w:rPr>
          <w:rFonts w:cs="Arial"/>
        </w:rPr>
      </w:pPr>
      <w:r w:rsidRPr="00706156">
        <w:rPr>
          <w:rFonts w:cs="Arial"/>
        </w:rPr>
        <w:t xml:space="preserve">In studies that measured pre </w:t>
      </w:r>
      <w:r w:rsidRPr="00706156">
        <w:rPr>
          <w:rFonts w:cs="Arial"/>
          <w:i/>
          <w:iCs/>
        </w:rPr>
        <w:t>v</w:t>
      </w:r>
      <w:r w:rsidR="00E2783F" w:rsidRPr="00706156">
        <w:rPr>
          <w:rFonts w:cs="Arial"/>
          <w:i/>
          <w:iCs/>
        </w:rPr>
        <w:t>s</w:t>
      </w:r>
      <w:r w:rsidRPr="00706156">
        <w:rPr>
          <w:rFonts w:cs="Arial"/>
        </w:rPr>
        <w:t xml:space="preserve"> </w:t>
      </w:r>
      <w:r w:rsidR="0014373C" w:rsidRPr="00706156">
        <w:rPr>
          <w:rFonts w:cs="Arial"/>
        </w:rPr>
        <w:t>during</w:t>
      </w:r>
      <w:r w:rsidRPr="00706156">
        <w:rPr>
          <w:rFonts w:cs="Arial"/>
        </w:rPr>
        <w:t xml:space="preserve"> </w:t>
      </w:r>
      <w:r w:rsidR="00D43A4A" w:rsidRPr="00706156">
        <w:rPr>
          <w:rFonts w:cs="Arial"/>
        </w:rPr>
        <w:t>COVID</w:t>
      </w:r>
      <w:r w:rsidR="00375ACC" w:rsidRPr="00706156">
        <w:rPr>
          <w:rFonts w:cs="Arial"/>
        </w:rPr>
        <w:t>-19</w:t>
      </w:r>
      <w:r w:rsidR="00D43A4A" w:rsidRPr="00706156">
        <w:rPr>
          <w:rFonts w:cs="Arial"/>
        </w:rPr>
        <w:t xml:space="preserve"> </w:t>
      </w:r>
      <w:r w:rsidR="007A3E75" w:rsidRPr="00706156">
        <w:rPr>
          <w:rFonts w:cs="Arial"/>
        </w:rPr>
        <w:t>screen time</w:t>
      </w:r>
      <w:r w:rsidR="0083085F" w:rsidRPr="00706156">
        <w:rPr>
          <w:rFonts w:cs="Arial"/>
        </w:rPr>
        <w:t xml:space="preserve"> usage, the pre COVID</w:t>
      </w:r>
      <w:r w:rsidR="00375ACC" w:rsidRPr="00706156">
        <w:rPr>
          <w:rFonts w:cs="Arial"/>
        </w:rPr>
        <w:t>-19</w:t>
      </w:r>
      <w:r w:rsidR="0083085F" w:rsidRPr="00706156">
        <w:rPr>
          <w:rFonts w:cs="Arial"/>
        </w:rPr>
        <w:t xml:space="preserve"> </w:t>
      </w:r>
      <w:r w:rsidR="007A3E75" w:rsidRPr="00706156">
        <w:rPr>
          <w:rFonts w:cs="Arial"/>
        </w:rPr>
        <w:t>screen time</w:t>
      </w:r>
      <w:r w:rsidR="0083085F" w:rsidRPr="00706156">
        <w:rPr>
          <w:rFonts w:cs="Arial"/>
        </w:rPr>
        <w:t xml:space="preserve"> data must have been collected prior to November 2019.</w:t>
      </w:r>
      <w:r w:rsidR="00036AC8" w:rsidRPr="00706156">
        <w:rPr>
          <w:rFonts w:cs="Arial"/>
        </w:rPr>
        <w:t xml:space="preserve"> Furthermore, </w:t>
      </w:r>
      <w:r w:rsidR="002D3907" w:rsidRPr="00706156">
        <w:rPr>
          <w:rFonts w:cs="Arial"/>
        </w:rPr>
        <w:t xml:space="preserve">all data were stratified into two group: adults (&gt;18yrs), and children (&lt;18yrs). </w:t>
      </w:r>
      <w:r w:rsidR="002432C2" w:rsidRPr="00706156">
        <w:rPr>
          <w:rFonts w:cs="Arial"/>
        </w:rPr>
        <w:t>Children were also stratified into three sub-groups were available: adolescents (</w:t>
      </w:r>
      <w:r w:rsidR="00730766" w:rsidRPr="00706156">
        <w:rPr>
          <w:rFonts w:cs="Arial"/>
        </w:rPr>
        <w:t>11-17years), primary age</w:t>
      </w:r>
      <w:r w:rsidR="00BF7AA8" w:rsidRPr="00706156">
        <w:rPr>
          <w:rFonts w:cs="Arial"/>
        </w:rPr>
        <w:t>d</w:t>
      </w:r>
      <w:r w:rsidR="00730766" w:rsidRPr="00706156">
        <w:rPr>
          <w:rFonts w:cs="Arial"/>
        </w:rPr>
        <w:t xml:space="preserve"> children (6-10years), and young children (</w:t>
      </w:r>
      <w:r w:rsidR="0009103C" w:rsidRPr="00706156">
        <w:rPr>
          <w:rFonts w:cs="Arial"/>
        </w:rPr>
        <w:t xml:space="preserve">&lt;5 years). </w:t>
      </w:r>
    </w:p>
    <w:p w14:paraId="3FC4846F" w14:textId="77777777" w:rsidR="0009103C" w:rsidRPr="00706156" w:rsidRDefault="0009103C" w:rsidP="00F33D08">
      <w:pPr>
        <w:spacing w:line="360" w:lineRule="auto"/>
        <w:jc w:val="both"/>
        <w:rPr>
          <w:rFonts w:cs="Arial"/>
        </w:rPr>
      </w:pPr>
    </w:p>
    <w:p w14:paraId="130F3EBD" w14:textId="77777777" w:rsidR="002575C3" w:rsidRPr="00706156" w:rsidRDefault="002575C3" w:rsidP="00F33D08">
      <w:pPr>
        <w:spacing w:line="360" w:lineRule="auto"/>
        <w:jc w:val="both"/>
        <w:rPr>
          <w:rFonts w:cs="Arial"/>
          <w:i/>
        </w:rPr>
      </w:pPr>
      <w:r w:rsidRPr="00706156">
        <w:rPr>
          <w:rFonts w:cs="Arial"/>
          <w:i/>
        </w:rPr>
        <w:t>Outcomes</w:t>
      </w:r>
    </w:p>
    <w:p w14:paraId="4AE68398" w14:textId="77777777" w:rsidR="002575C3" w:rsidRPr="00706156" w:rsidRDefault="002575C3" w:rsidP="00F33D08">
      <w:pPr>
        <w:spacing w:line="360" w:lineRule="auto"/>
        <w:jc w:val="both"/>
        <w:rPr>
          <w:rFonts w:cs="Arial"/>
        </w:rPr>
      </w:pPr>
      <w:r w:rsidRPr="00706156">
        <w:rPr>
          <w:rFonts w:cs="Arial"/>
        </w:rPr>
        <w:t xml:space="preserve">Studies had to report one or more of the following: </w:t>
      </w:r>
    </w:p>
    <w:p w14:paraId="08533B22" w14:textId="1FD2EEDE" w:rsidR="002575C3" w:rsidRPr="00706156" w:rsidRDefault="005B4446" w:rsidP="00F33D08">
      <w:pPr>
        <w:pStyle w:val="ListParagraph"/>
        <w:numPr>
          <w:ilvl w:val="0"/>
          <w:numId w:val="3"/>
        </w:numPr>
        <w:spacing w:after="0" w:line="360" w:lineRule="auto"/>
        <w:jc w:val="both"/>
        <w:rPr>
          <w:rFonts w:cs="Arial"/>
        </w:rPr>
      </w:pPr>
      <w:r w:rsidRPr="00706156">
        <w:rPr>
          <w:rFonts w:cs="Arial"/>
        </w:rPr>
        <w:t xml:space="preserve">Mean </w:t>
      </w:r>
      <w:r w:rsidR="007A3E75" w:rsidRPr="00706156">
        <w:rPr>
          <w:rFonts w:cs="Arial"/>
        </w:rPr>
        <w:t>screen time</w:t>
      </w:r>
      <w:r w:rsidRPr="00706156">
        <w:rPr>
          <w:rFonts w:cs="Arial"/>
        </w:rPr>
        <w:t xml:space="preserve"> (in either hours or minutes/week) prior</w:t>
      </w:r>
      <w:r w:rsidR="00705DA6" w:rsidRPr="00706156">
        <w:rPr>
          <w:rFonts w:cs="Arial"/>
        </w:rPr>
        <w:t xml:space="preserve"> to</w:t>
      </w:r>
      <w:r w:rsidRPr="00706156">
        <w:rPr>
          <w:rFonts w:cs="Arial"/>
        </w:rPr>
        <w:t xml:space="preserve"> </w:t>
      </w:r>
      <w:r w:rsidR="00705DA6" w:rsidRPr="00706156">
        <w:rPr>
          <w:rFonts w:cs="Arial"/>
        </w:rPr>
        <w:t>and during</w:t>
      </w:r>
      <w:r w:rsidRPr="00706156">
        <w:rPr>
          <w:rFonts w:cs="Arial"/>
        </w:rPr>
        <w:t xml:space="preserve"> the COVID-19 pandemic </w:t>
      </w:r>
    </w:p>
    <w:p w14:paraId="7C1043D1" w14:textId="3F9C254A" w:rsidR="002575C3" w:rsidRPr="00706156" w:rsidRDefault="00705DA6" w:rsidP="00F33D08">
      <w:pPr>
        <w:pStyle w:val="ListParagraph"/>
        <w:numPr>
          <w:ilvl w:val="0"/>
          <w:numId w:val="3"/>
        </w:numPr>
        <w:spacing w:after="0" w:line="360" w:lineRule="auto"/>
        <w:jc w:val="both"/>
        <w:rPr>
          <w:rFonts w:cs="Arial"/>
        </w:rPr>
      </w:pPr>
      <w:r w:rsidRPr="00706156">
        <w:rPr>
          <w:rFonts w:cs="Arial"/>
        </w:rPr>
        <w:t xml:space="preserve">Percentage change (in terms of increased, remained the same, or decreased) </w:t>
      </w:r>
      <w:r w:rsidR="007A3E75" w:rsidRPr="00706156">
        <w:rPr>
          <w:rFonts w:cs="Arial"/>
        </w:rPr>
        <w:t>screen time</w:t>
      </w:r>
      <w:r w:rsidRPr="00706156">
        <w:rPr>
          <w:rFonts w:cs="Arial"/>
        </w:rPr>
        <w:t xml:space="preserve"> </w:t>
      </w:r>
      <w:r w:rsidR="00C066C5" w:rsidRPr="00706156">
        <w:rPr>
          <w:rFonts w:cs="Arial"/>
        </w:rPr>
        <w:t>during the COVID-19 pandemic</w:t>
      </w:r>
    </w:p>
    <w:p w14:paraId="1706992C" w14:textId="7EAD0F7F" w:rsidR="002575C3" w:rsidRPr="00706156" w:rsidRDefault="00C066C5" w:rsidP="00F33D08">
      <w:pPr>
        <w:pStyle w:val="ListParagraph"/>
        <w:numPr>
          <w:ilvl w:val="0"/>
          <w:numId w:val="3"/>
        </w:numPr>
        <w:spacing w:after="0" w:line="360" w:lineRule="auto"/>
        <w:jc w:val="both"/>
        <w:rPr>
          <w:rFonts w:cs="Arial"/>
        </w:rPr>
      </w:pPr>
      <w:r w:rsidRPr="00706156">
        <w:rPr>
          <w:rFonts w:cs="Arial"/>
        </w:rPr>
        <w:t xml:space="preserve">Associations between any outcome and </w:t>
      </w:r>
      <w:r w:rsidR="007A3E75" w:rsidRPr="00706156">
        <w:rPr>
          <w:rFonts w:cs="Arial"/>
        </w:rPr>
        <w:t>screen time</w:t>
      </w:r>
      <w:r w:rsidRPr="00706156">
        <w:rPr>
          <w:rFonts w:cs="Arial"/>
        </w:rPr>
        <w:t xml:space="preserve"> during the COVID-19 pandemic</w:t>
      </w:r>
      <w:r w:rsidR="00951C4E" w:rsidRPr="00706156">
        <w:rPr>
          <w:rFonts w:cs="Arial"/>
        </w:rPr>
        <w:t>.</w:t>
      </w:r>
    </w:p>
    <w:p w14:paraId="0DB169FD" w14:textId="77777777" w:rsidR="002575C3" w:rsidRPr="00706156" w:rsidRDefault="002575C3" w:rsidP="00F33D08">
      <w:pPr>
        <w:spacing w:line="360" w:lineRule="auto"/>
        <w:jc w:val="both"/>
        <w:rPr>
          <w:rFonts w:cs="Arial"/>
        </w:rPr>
      </w:pPr>
    </w:p>
    <w:p w14:paraId="6A3BD830" w14:textId="3A9E2397" w:rsidR="002575C3" w:rsidRPr="00706156" w:rsidRDefault="00AC556A" w:rsidP="00F33D08">
      <w:pPr>
        <w:spacing w:line="360" w:lineRule="auto"/>
        <w:jc w:val="both"/>
        <w:rPr>
          <w:rFonts w:cs="Arial"/>
        </w:rPr>
      </w:pPr>
      <w:r w:rsidRPr="00706156">
        <w:rPr>
          <w:rFonts w:cs="Arial"/>
        </w:rPr>
        <w:t>Exclusion criteria</w:t>
      </w:r>
      <w:r w:rsidR="002575C3" w:rsidRPr="00706156">
        <w:rPr>
          <w:rFonts w:cs="Arial"/>
        </w:rPr>
        <w:t xml:space="preserve">: </w:t>
      </w:r>
    </w:p>
    <w:p w14:paraId="2E2AA1CA" w14:textId="23F8B1C3" w:rsidR="002575C3" w:rsidRPr="00706156" w:rsidRDefault="008979FE" w:rsidP="00F33D08">
      <w:pPr>
        <w:pStyle w:val="ListParagraph"/>
        <w:numPr>
          <w:ilvl w:val="0"/>
          <w:numId w:val="2"/>
        </w:numPr>
        <w:spacing w:after="0" w:line="360" w:lineRule="auto"/>
        <w:jc w:val="both"/>
        <w:rPr>
          <w:rFonts w:cs="Arial"/>
        </w:rPr>
      </w:pPr>
      <w:r w:rsidRPr="00706156">
        <w:rPr>
          <w:rFonts w:cs="Arial"/>
        </w:rPr>
        <w:t>W</w:t>
      </w:r>
      <w:r w:rsidR="002575C3" w:rsidRPr="00706156">
        <w:rPr>
          <w:rFonts w:cs="Arial"/>
        </w:rPr>
        <w:t>ritten in</w:t>
      </w:r>
      <w:r w:rsidRPr="00706156">
        <w:rPr>
          <w:rFonts w:cs="Arial"/>
        </w:rPr>
        <w:t xml:space="preserve"> languages other than</w:t>
      </w:r>
      <w:r w:rsidR="002575C3" w:rsidRPr="00706156">
        <w:rPr>
          <w:rFonts w:cs="Arial"/>
        </w:rPr>
        <w:t xml:space="preserve"> English</w:t>
      </w:r>
      <w:r w:rsidR="00117D57" w:rsidRPr="00706156">
        <w:rPr>
          <w:rFonts w:cs="Arial"/>
        </w:rPr>
        <w:t>, Italian, French, or Spanish</w:t>
      </w:r>
    </w:p>
    <w:p w14:paraId="62B360B7" w14:textId="67BB8860" w:rsidR="00117D57" w:rsidRPr="00706156" w:rsidRDefault="00117D57" w:rsidP="00F33D08">
      <w:pPr>
        <w:pStyle w:val="ListParagraph"/>
        <w:numPr>
          <w:ilvl w:val="0"/>
          <w:numId w:val="2"/>
        </w:numPr>
        <w:spacing w:after="0" w:line="360" w:lineRule="auto"/>
        <w:jc w:val="both"/>
        <w:rPr>
          <w:rFonts w:cs="Arial"/>
        </w:rPr>
      </w:pPr>
      <w:r w:rsidRPr="00706156">
        <w:rPr>
          <w:rFonts w:cs="Arial"/>
        </w:rPr>
        <w:t>Not been through the peer-review process (for example, pre-prints)</w:t>
      </w:r>
      <w:r w:rsidR="00951C4E" w:rsidRPr="00706156">
        <w:rPr>
          <w:rFonts w:cs="Arial"/>
        </w:rPr>
        <w:t>.</w:t>
      </w:r>
    </w:p>
    <w:p w14:paraId="348D8A8A" w14:textId="77777777" w:rsidR="002575C3" w:rsidRPr="00706156" w:rsidRDefault="002575C3" w:rsidP="00F33D08">
      <w:pPr>
        <w:pStyle w:val="ListParagraph"/>
        <w:spacing w:line="360" w:lineRule="auto"/>
        <w:jc w:val="both"/>
        <w:rPr>
          <w:rFonts w:cs="Arial"/>
        </w:rPr>
      </w:pPr>
    </w:p>
    <w:p w14:paraId="3508A6E7" w14:textId="77777777" w:rsidR="002575C3" w:rsidRPr="00706156" w:rsidRDefault="002575C3" w:rsidP="002455A4">
      <w:pPr>
        <w:pStyle w:val="Heading2"/>
      </w:pPr>
      <w:r w:rsidRPr="00706156">
        <w:t>Data extraction</w:t>
      </w:r>
    </w:p>
    <w:p w14:paraId="27F7AC6F" w14:textId="05B92A6F" w:rsidR="002575C3" w:rsidRPr="00706156" w:rsidRDefault="002575C3" w:rsidP="00F33D08">
      <w:pPr>
        <w:spacing w:line="360" w:lineRule="auto"/>
        <w:jc w:val="both"/>
        <w:rPr>
          <w:rFonts w:cs="Arial"/>
        </w:rPr>
      </w:pPr>
      <w:r w:rsidRPr="00706156">
        <w:rPr>
          <w:rFonts w:cs="Arial"/>
        </w:rPr>
        <w:t xml:space="preserve">Data were extracted by two reviewers (MT &amp; </w:t>
      </w:r>
      <w:r w:rsidR="008B161E" w:rsidRPr="00706156">
        <w:rPr>
          <w:rFonts w:cs="Arial"/>
        </w:rPr>
        <w:t>RD</w:t>
      </w:r>
      <w:r w:rsidRPr="00706156">
        <w:rPr>
          <w:rFonts w:cs="Arial"/>
        </w:rPr>
        <w:t xml:space="preserve">) and included: first author; study title; publication date; country; study type; outcome type; outcome effect size; sample size; and participant characteristics. </w:t>
      </w:r>
    </w:p>
    <w:p w14:paraId="639EE0DC" w14:textId="77777777" w:rsidR="002575C3" w:rsidRPr="00706156" w:rsidRDefault="002575C3" w:rsidP="00F33D08">
      <w:pPr>
        <w:spacing w:line="360" w:lineRule="auto"/>
        <w:jc w:val="both"/>
        <w:rPr>
          <w:rFonts w:cs="Arial"/>
          <w:b/>
        </w:rPr>
      </w:pPr>
    </w:p>
    <w:p w14:paraId="61253D26" w14:textId="74BE157A" w:rsidR="002575C3" w:rsidRPr="00706156" w:rsidRDefault="00583FD2" w:rsidP="002455A4">
      <w:pPr>
        <w:pStyle w:val="Heading2"/>
      </w:pPr>
      <w:r w:rsidRPr="00706156">
        <w:t>Risk of bias</w:t>
      </w:r>
      <w:r w:rsidR="002575C3" w:rsidRPr="00706156">
        <w:t xml:space="preserve"> assessment</w:t>
      </w:r>
    </w:p>
    <w:p w14:paraId="6CA7C3DA" w14:textId="40115CA9" w:rsidR="002575C3" w:rsidRPr="00706156" w:rsidRDefault="002575C3" w:rsidP="00F33D08">
      <w:pPr>
        <w:spacing w:line="360" w:lineRule="auto"/>
        <w:jc w:val="both"/>
        <w:rPr>
          <w:rFonts w:cs="Arial"/>
        </w:rPr>
      </w:pPr>
      <w:r w:rsidRPr="00706156">
        <w:rPr>
          <w:rFonts w:cs="Arial"/>
        </w:rPr>
        <w:lastRenderedPageBreak/>
        <w:t xml:space="preserve">Risk of bias was assessed by two independent researchers (MT; </w:t>
      </w:r>
      <w:r w:rsidR="005B5D07" w:rsidRPr="00706156">
        <w:rPr>
          <w:rFonts w:cs="Arial"/>
        </w:rPr>
        <w:t>EI</w:t>
      </w:r>
      <w:r w:rsidRPr="00706156">
        <w:rPr>
          <w:rFonts w:cs="Arial"/>
        </w:rPr>
        <w:t xml:space="preserve">) using the </w:t>
      </w:r>
      <w:r w:rsidR="008B161E" w:rsidRPr="00706156">
        <w:rPr>
          <w:rFonts w:cs="Arial"/>
        </w:rPr>
        <w:t xml:space="preserve">Newcastle </w:t>
      </w:r>
      <w:r w:rsidR="00B50BE1" w:rsidRPr="00706156">
        <w:rPr>
          <w:rFonts w:cs="Arial"/>
        </w:rPr>
        <w:t>Ottawa</w:t>
      </w:r>
      <w:r w:rsidR="008B161E" w:rsidRPr="00706156">
        <w:rPr>
          <w:rFonts w:cs="Arial"/>
        </w:rPr>
        <w:t xml:space="preserve"> Scale (NOS) for cross-sectional studies</w:t>
      </w:r>
      <w:r w:rsidR="008B161E" w:rsidRPr="00706156">
        <w:rPr>
          <w:rFonts w:cs="Arial"/>
        </w:rPr>
        <w:fldChar w:fldCharType="begin"/>
      </w:r>
      <w:r w:rsidR="00E97678" w:rsidRPr="00706156">
        <w:rPr>
          <w:rFonts w:cs="Arial"/>
        </w:rPr>
        <w:instrText xml:space="preserve"> ADDIN ZOTERO_ITEM CSL_CITATION {"citationID":"1EfiKFVN","properties":{"formattedCitation":"\\super 21,22\\nosupersub{}","plainCitation":"21,22","noteIndex":0},"citationItems":[{"id":1024,"uris":["http://zotero.org/users/7696217/items/QLANXG3Q"],"itemData":{"id":1024,"type":"article-journal","title":"The Newcastle-Ottawa Scale (NOS) for assessing the quality of nonrandomised studies in meta-analyses. Ottawa (ON): Ottawa Hospital Research Institute; 2009","author":[{"family":"Wells","given":"G A"},{"family":"Shea","given":"B"},{"family":"O’connell","given":"D"},{"family":"Peterson","given":"J"},{"family":"Welch","given":"V"},{"family":"Losos","given":"M"},{"family":"Tugwell","given":"P"}],"issued":{"date-parts":[["2009"]]}}},{"id":1246,"uris":["http://zotero.org/users/7696217/items/JJFPY7EL"],"itemData":{"id":1246,"type":"article-journal","container-title":"PLoS One","issue":"1","page":"e0147601-e0147601","title":"Panethnic differences in blood pressure in Europe: a systematic review and meta-analysis","volume":"11","author":[{"family":"Modesti","given":"Pietro Amedeo"},{"family":"Reboldi","given":"Gianpaolo"},{"family":"Cappuccio","given":"Francesco P"},{"family":"Agyemang","given":"Charles"},{"family":"Remuzzi","given":"Giuseppe"},{"family":"Rapi","given":"Stefano"},{"family":"Perruolo","given":"Eleonora"},{"family":"Parati","given":"Gianfranco"}],"issued":{"date-parts":[["2016"]]}}}],"schema":"https://github.com/citation-style-language/schema/raw/master/csl-citation.json"} </w:instrText>
      </w:r>
      <w:r w:rsidR="008B161E" w:rsidRPr="00706156">
        <w:rPr>
          <w:rFonts w:cs="Arial"/>
        </w:rPr>
        <w:fldChar w:fldCharType="separate"/>
      </w:r>
      <w:r w:rsidR="00095CC6" w:rsidRPr="00706156">
        <w:rPr>
          <w:rFonts w:cs="Arial"/>
          <w:vertAlign w:val="superscript"/>
        </w:rPr>
        <w:t>21,22</w:t>
      </w:r>
      <w:r w:rsidR="008B161E" w:rsidRPr="00706156">
        <w:rPr>
          <w:rFonts w:cs="Arial"/>
        </w:rPr>
        <w:fldChar w:fldCharType="end"/>
      </w:r>
      <w:r w:rsidR="00427A1F" w:rsidRPr="00706156">
        <w:rPr>
          <w:rFonts w:cs="Arial"/>
        </w:rPr>
        <w:t xml:space="preserve">. </w:t>
      </w:r>
      <w:r w:rsidR="008B61B5" w:rsidRPr="00706156">
        <w:rPr>
          <w:rFonts w:cs="Arial"/>
        </w:rPr>
        <w:t xml:space="preserve">There are 3 parts in which studies are assessed and stars awarded: (i) selection (max. 5 stars) - representativeness of the sample, sample size, non-respondents, and ascertainment of the exposure (risk factor); (ii) comparability (max. 2 stars) - participants in different outcome groups are comparable; (iii) outcome (max. 3 stars)- assessment of outcome, and statistical test. Scores can range from 0-10 stars, with higher scores indicating better quality research. </w:t>
      </w:r>
      <w:r w:rsidRPr="00706156">
        <w:rPr>
          <w:rFonts w:cs="Arial"/>
        </w:rPr>
        <w:t xml:space="preserve">Any discrepancies over the final risk of bias verdict were solved by consensus, with involvement of a third review author (SP) where necessary. </w:t>
      </w:r>
    </w:p>
    <w:p w14:paraId="7B11755B" w14:textId="77777777" w:rsidR="002575C3" w:rsidRPr="00706156" w:rsidRDefault="002575C3" w:rsidP="00F33D08">
      <w:pPr>
        <w:spacing w:line="360" w:lineRule="auto"/>
        <w:jc w:val="both"/>
        <w:rPr>
          <w:rFonts w:cs="Arial"/>
          <w:b/>
        </w:rPr>
      </w:pPr>
    </w:p>
    <w:p w14:paraId="67D02B4D" w14:textId="77777777" w:rsidR="002575C3" w:rsidRPr="00706156" w:rsidRDefault="002575C3" w:rsidP="002455A4">
      <w:pPr>
        <w:pStyle w:val="Heading2"/>
      </w:pPr>
      <w:r w:rsidRPr="00706156">
        <w:t>Statistical analysis</w:t>
      </w:r>
    </w:p>
    <w:p w14:paraId="381A23EE" w14:textId="356AF984" w:rsidR="002575C3" w:rsidRPr="00706156" w:rsidRDefault="00DB0DC2" w:rsidP="00F33D08">
      <w:pPr>
        <w:autoSpaceDE w:val="0"/>
        <w:autoSpaceDN w:val="0"/>
        <w:adjustRightInd w:val="0"/>
        <w:spacing w:line="360" w:lineRule="auto"/>
        <w:jc w:val="both"/>
        <w:rPr>
          <w:rFonts w:cs="Arial"/>
        </w:rPr>
      </w:pPr>
      <w:r w:rsidRPr="00706156">
        <w:rPr>
          <w:rFonts w:cs="Arial"/>
        </w:rPr>
        <w:t xml:space="preserve">To </w:t>
      </w:r>
      <w:r w:rsidR="00E13C4B" w:rsidRPr="00706156">
        <w:rPr>
          <w:rFonts w:cs="Arial"/>
        </w:rPr>
        <w:t xml:space="preserve">aggregate </w:t>
      </w:r>
      <w:r w:rsidR="007A3E75" w:rsidRPr="00706156">
        <w:rPr>
          <w:rFonts w:cs="Arial"/>
        </w:rPr>
        <w:t>screen time</w:t>
      </w:r>
      <w:r w:rsidR="00E13C4B" w:rsidRPr="00706156">
        <w:rPr>
          <w:rFonts w:cs="Arial"/>
        </w:rPr>
        <w:t xml:space="preserve"> changes pre </w:t>
      </w:r>
      <w:r w:rsidR="00273BCD" w:rsidRPr="00706156">
        <w:rPr>
          <w:rFonts w:cs="Arial"/>
          <w:i/>
          <w:iCs/>
        </w:rPr>
        <w:t>vs</w:t>
      </w:r>
      <w:r w:rsidR="00273BCD" w:rsidRPr="00706156">
        <w:rPr>
          <w:rFonts w:cs="Arial"/>
        </w:rPr>
        <w:t xml:space="preserve"> </w:t>
      </w:r>
      <w:r w:rsidR="0014373C" w:rsidRPr="00706156">
        <w:rPr>
          <w:rFonts w:cs="Arial"/>
        </w:rPr>
        <w:t>during</w:t>
      </w:r>
      <w:r w:rsidR="00E13C4B" w:rsidRPr="00706156">
        <w:rPr>
          <w:rFonts w:cs="Arial"/>
        </w:rPr>
        <w:t xml:space="preserve"> COVID-19, a</w:t>
      </w:r>
      <w:r w:rsidR="002575C3" w:rsidRPr="00706156">
        <w:rPr>
          <w:rFonts w:cs="Arial"/>
        </w:rPr>
        <w:t xml:space="preserve"> random-effects meta-analysis was conducted using the </w:t>
      </w:r>
      <w:proofErr w:type="spellStart"/>
      <w:r w:rsidR="002575C3" w:rsidRPr="00706156">
        <w:rPr>
          <w:rFonts w:cs="Arial"/>
        </w:rPr>
        <w:t>DerSimonian</w:t>
      </w:r>
      <w:proofErr w:type="spellEnd"/>
      <w:r w:rsidR="002575C3" w:rsidRPr="00706156">
        <w:rPr>
          <w:rFonts w:cs="Arial"/>
        </w:rPr>
        <w:t xml:space="preserve"> and Laird method, with studies weighted according the inverse variance, using Comprehensive Meta-Analysis</w:t>
      </w:r>
      <w:r w:rsidR="002575C3" w:rsidRPr="00706156">
        <w:rPr>
          <w:rFonts w:cs="Arial"/>
        </w:rPr>
        <w:fldChar w:fldCharType="begin"/>
      </w:r>
      <w:r w:rsidR="00E97678" w:rsidRPr="00706156">
        <w:rPr>
          <w:rFonts w:cs="Arial"/>
        </w:rPr>
        <w:instrText xml:space="preserve"> ADDIN ZOTERO_ITEM CSL_CITATION {"citationID":"x83J35sM","properties":{"formattedCitation":"\\super 23\\nosupersub{}","plainCitation":"23","noteIndex":0},"citationItems":[{"id":1201,"uris":["http://zotero.org/users/7696217/items/NNC8J6P4"],"itemData":{"id":1201,"type":"book","event-place":"Englewood, NJ","publisher":"Biostat","publisher-place":"Englewood, NJ","title":"Comprehensive Meta Analysis","author":[{"family":"Borenstein","given":"M."},{"family":"Hedges","given":"L."},{"family":"Higgins","given":"J."},{"family":"Rothstein","given":"H."}],"issued":{"date-parts":[["2013"]]}}}],"schema":"https://github.com/citation-style-language/schema/raw/master/csl-citation.json"} </w:instrText>
      </w:r>
      <w:r w:rsidR="002575C3" w:rsidRPr="00706156">
        <w:rPr>
          <w:rFonts w:cs="Arial"/>
        </w:rPr>
        <w:fldChar w:fldCharType="separate"/>
      </w:r>
      <w:r w:rsidR="00095CC6" w:rsidRPr="00706156">
        <w:rPr>
          <w:rFonts w:cs="Arial"/>
          <w:vertAlign w:val="superscript"/>
        </w:rPr>
        <w:t>23</w:t>
      </w:r>
      <w:r w:rsidR="002575C3" w:rsidRPr="00706156">
        <w:rPr>
          <w:rFonts w:cs="Arial"/>
        </w:rPr>
        <w:fldChar w:fldCharType="end"/>
      </w:r>
      <w:r w:rsidR="002575C3" w:rsidRPr="00706156">
        <w:rPr>
          <w:rFonts w:cs="Arial"/>
        </w:rPr>
        <w:t xml:space="preserve">. The meta-analysis was conducted using the following steps: </w:t>
      </w:r>
    </w:p>
    <w:p w14:paraId="45029417" w14:textId="1E0EE262" w:rsidR="0016327C" w:rsidRPr="00706156" w:rsidRDefault="00E13C4B" w:rsidP="0016327C">
      <w:pPr>
        <w:pStyle w:val="ListParagraph"/>
        <w:numPr>
          <w:ilvl w:val="0"/>
          <w:numId w:val="4"/>
        </w:numPr>
        <w:autoSpaceDE w:val="0"/>
        <w:autoSpaceDN w:val="0"/>
        <w:adjustRightInd w:val="0"/>
        <w:spacing w:line="360" w:lineRule="auto"/>
        <w:jc w:val="both"/>
        <w:rPr>
          <w:rFonts w:cs="Arial"/>
        </w:rPr>
      </w:pPr>
      <w:r w:rsidRPr="00706156">
        <w:rPr>
          <w:rFonts w:cs="Arial"/>
        </w:rPr>
        <w:t>Pre</w:t>
      </w:r>
      <w:r w:rsidR="00872D26" w:rsidRPr="00706156">
        <w:rPr>
          <w:rFonts w:cs="Arial"/>
        </w:rPr>
        <w:t xml:space="preserve"> and </w:t>
      </w:r>
      <w:r w:rsidR="0014373C" w:rsidRPr="00706156">
        <w:rPr>
          <w:rFonts w:cs="Arial"/>
        </w:rPr>
        <w:t>during</w:t>
      </w:r>
      <w:r w:rsidR="00C376D7" w:rsidRPr="00706156">
        <w:rPr>
          <w:rFonts w:cs="Arial"/>
        </w:rPr>
        <w:t xml:space="preserve"> </w:t>
      </w:r>
      <w:r w:rsidR="00B22B62" w:rsidRPr="00706156">
        <w:rPr>
          <w:rFonts w:cs="Arial"/>
        </w:rPr>
        <w:t xml:space="preserve">COVID-19 </w:t>
      </w:r>
      <w:r w:rsidR="007A3E75" w:rsidRPr="00706156">
        <w:rPr>
          <w:rFonts w:cs="Arial"/>
        </w:rPr>
        <w:t>screen time</w:t>
      </w:r>
      <w:r w:rsidR="00872D26" w:rsidRPr="00706156">
        <w:rPr>
          <w:rFonts w:cs="Arial"/>
        </w:rPr>
        <w:t xml:space="preserve"> (hrs/</w:t>
      </w:r>
      <w:r w:rsidR="00AC740D" w:rsidRPr="00706156">
        <w:rPr>
          <w:rFonts w:cs="Arial"/>
        </w:rPr>
        <w:t>wk.</w:t>
      </w:r>
      <w:r w:rsidR="00872D26" w:rsidRPr="00706156">
        <w:rPr>
          <w:rFonts w:cs="Arial"/>
        </w:rPr>
        <w:t xml:space="preserve">), standard deviations were imputed, </w:t>
      </w:r>
      <w:r w:rsidR="00B50BE1" w:rsidRPr="00706156">
        <w:rPr>
          <w:rFonts w:cs="Arial"/>
        </w:rPr>
        <w:t>and means differences with standard errors were calculated</w:t>
      </w:r>
      <w:r w:rsidR="00534C8A" w:rsidRPr="00706156">
        <w:rPr>
          <w:rFonts w:cs="Arial"/>
        </w:rPr>
        <w:t xml:space="preserve">. Note all analyses were stratified </w:t>
      </w:r>
      <w:r w:rsidR="00AF3C0F" w:rsidRPr="00706156">
        <w:rPr>
          <w:rFonts w:cs="Arial"/>
        </w:rPr>
        <w:t xml:space="preserve">as </w:t>
      </w:r>
      <w:r w:rsidR="00534C8A" w:rsidRPr="00706156">
        <w:rPr>
          <w:rFonts w:cs="Arial"/>
        </w:rPr>
        <w:t xml:space="preserve">adults (&gt;18) and children (&lt;18). </w:t>
      </w:r>
      <w:r w:rsidR="0016327C" w:rsidRPr="00706156">
        <w:rPr>
          <w:rFonts w:cs="Arial"/>
        </w:rPr>
        <w:t xml:space="preserve">Children were </w:t>
      </w:r>
      <w:r w:rsidR="00AF3C0F" w:rsidRPr="00706156">
        <w:rPr>
          <w:rFonts w:cs="Arial"/>
        </w:rPr>
        <w:t xml:space="preserve">further </w:t>
      </w:r>
      <w:r w:rsidR="0016327C" w:rsidRPr="00706156">
        <w:rPr>
          <w:rFonts w:cs="Arial"/>
        </w:rPr>
        <w:t xml:space="preserve">stratified into three groups: </w:t>
      </w:r>
      <w:r w:rsidR="003A36C2" w:rsidRPr="00706156">
        <w:rPr>
          <w:rFonts w:cs="Arial"/>
        </w:rPr>
        <w:t>(a) Adolescents (age 1</w:t>
      </w:r>
      <w:r w:rsidR="001B7856" w:rsidRPr="00706156">
        <w:rPr>
          <w:rFonts w:cs="Arial"/>
        </w:rPr>
        <w:t>1</w:t>
      </w:r>
      <w:r w:rsidR="003A36C2" w:rsidRPr="00706156">
        <w:rPr>
          <w:rFonts w:cs="Arial"/>
        </w:rPr>
        <w:t xml:space="preserve">-17); (b) children (age 6-10); and (c) young children (age 0-5). </w:t>
      </w:r>
      <w:r w:rsidR="008A7845" w:rsidRPr="00706156">
        <w:rPr>
          <w:rFonts w:cs="Arial"/>
        </w:rPr>
        <w:t xml:space="preserve">Note that only studies of the same study design were pooled. </w:t>
      </w:r>
    </w:p>
    <w:p w14:paraId="52066894" w14:textId="0537F127" w:rsidR="003A36C2" w:rsidRPr="00706156" w:rsidRDefault="002575C3" w:rsidP="003A36C2">
      <w:pPr>
        <w:pStyle w:val="ListParagraph"/>
        <w:numPr>
          <w:ilvl w:val="0"/>
          <w:numId w:val="4"/>
        </w:numPr>
        <w:autoSpaceDE w:val="0"/>
        <w:autoSpaceDN w:val="0"/>
        <w:adjustRightInd w:val="0"/>
        <w:spacing w:line="360" w:lineRule="auto"/>
        <w:jc w:val="both"/>
        <w:rPr>
          <w:rFonts w:cs="Arial"/>
        </w:rPr>
      </w:pPr>
      <w:r w:rsidRPr="00706156">
        <w:rPr>
          <w:rFonts w:cs="Arial"/>
        </w:rPr>
        <w:t>Heterogeneity between studies was assessed using the I² statistic</w:t>
      </w:r>
      <w:r w:rsidRPr="00706156">
        <w:rPr>
          <w:rFonts w:cs="Arial"/>
        </w:rPr>
        <w:fldChar w:fldCharType="begin"/>
      </w:r>
      <w:r w:rsidR="00E97678" w:rsidRPr="00706156">
        <w:rPr>
          <w:rFonts w:cs="Arial"/>
        </w:rPr>
        <w:instrText xml:space="preserve"> ADDIN ZOTERO_ITEM CSL_CITATION {"citationID":"9VQ44VpB","properties":{"formattedCitation":"\\super 24\\nosupersub{}","plainCitation":"24","noteIndex":0},"citationItems":[{"id":1199,"uris":["http://zotero.org/users/7696217/items/G89EVMAP"],"itemData":{"id":1199,"type":"article-journal","container-title":"Statistics in medicine","ISSN":"0277-6715","issue":"11","journalAbbreviation":"Statistics in medicine","page":"1539-1558","title":"Quantifying heterogeneity in a meta</w:instrText>
      </w:r>
      <w:r w:rsidR="00E97678" w:rsidRPr="00706156">
        <w:rPr>
          <w:rFonts w:ascii="Cambria Math" w:hAnsi="Cambria Math" w:cs="Cambria Math"/>
        </w:rPr>
        <w:instrText>‐</w:instrText>
      </w:r>
      <w:r w:rsidR="00E97678" w:rsidRPr="00706156">
        <w:rPr>
          <w:rFonts w:cs="Arial"/>
        </w:rPr>
        <w:instrText xml:space="preserve">analysis","volume":"21","author":[{"family":"Higgins","given":"Julian PT"},{"family":"Thompson","given":"Simon G"}],"issued":{"date-parts":[["2002"]]}}}],"schema":"https://github.com/citation-style-language/schema/raw/master/csl-citation.json"} </w:instrText>
      </w:r>
      <w:r w:rsidRPr="00706156">
        <w:rPr>
          <w:rFonts w:cs="Arial"/>
        </w:rPr>
        <w:fldChar w:fldCharType="separate"/>
      </w:r>
      <w:r w:rsidR="00095CC6" w:rsidRPr="00706156">
        <w:rPr>
          <w:rFonts w:cs="Arial"/>
          <w:vertAlign w:val="superscript"/>
        </w:rPr>
        <w:t>24</w:t>
      </w:r>
      <w:r w:rsidRPr="00706156">
        <w:rPr>
          <w:rFonts w:cs="Arial"/>
        </w:rPr>
        <w:fldChar w:fldCharType="end"/>
      </w:r>
      <w:r w:rsidR="00271806" w:rsidRPr="00706156">
        <w:rPr>
          <w:rFonts w:cs="Arial"/>
        </w:rPr>
        <w:t xml:space="preserve">, with 0-50% being considered low, </w:t>
      </w:r>
      <w:r w:rsidR="00C019D2" w:rsidRPr="00706156">
        <w:rPr>
          <w:rFonts w:cs="Arial"/>
        </w:rPr>
        <w:t>51-75% moderate, and &gt;75% being considered high heterogeneity</w:t>
      </w:r>
      <w:r w:rsidRPr="00706156">
        <w:rPr>
          <w:rFonts w:cs="Arial"/>
        </w:rPr>
        <w:t xml:space="preserve">. </w:t>
      </w:r>
      <w:r w:rsidR="00BC398B" w:rsidRPr="00706156">
        <w:rPr>
          <w:rFonts w:cs="Arial"/>
        </w:rPr>
        <w:t>If pooled results showed high heterogeneity, sub-group analysis was used to find</w:t>
      </w:r>
      <w:r w:rsidR="00D4461F" w:rsidRPr="00706156">
        <w:rPr>
          <w:rFonts w:cs="Arial"/>
        </w:rPr>
        <w:t xml:space="preserve"> the potential sources. </w:t>
      </w:r>
    </w:p>
    <w:p w14:paraId="717D3FE5" w14:textId="1CD1FCAC" w:rsidR="00B715E1" w:rsidRPr="00706156" w:rsidRDefault="002575C3" w:rsidP="00F33D08">
      <w:pPr>
        <w:pStyle w:val="ListParagraph"/>
        <w:numPr>
          <w:ilvl w:val="0"/>
          <w:numId w:val="4"/>
        </w:numPr>
        <w:autoSpaceDE w:val="0"/>
        <w:autoSpaceDN w:val="0"/>
        <w:adjustRightInd w:val="0"/>
        <w:spacing w:line="360" w:lineRule="auto"/>
        <w:jc w:val="both"/>
        <w:rPr>
          <w:rFonts w:cs="Arial"/>
        </w:rPr>
      </w:pPr>
      <w:r w:rsidRPr="00706156">
        <w:rPr>
          <w:rFonts w:cs="Arial"/>
        </w:rPr>
        <w:t xml:space="preserve">Publication bias was assessed with a visual inspection of funnel plots and with the Egger bias test </w:t>
      </w:r>
      <w:r w:rsidRPr="00706156">
        <w:rPr>
          <w:rFonts w:cs="Arial"/>
        </w:rPr>
        <w:fldChar w:fldCharType="begin"/>
      </w:r>
      <w:r w:rsidR="00E97678" w:rsidRPr="00706156">
        <w:rPr>
          <w:rFonts w:cs="Arial"/>
        </w:rPr>
        <w:instrText xml:space="preserve"> ADDIN ZOTERO_ITEM CSL_CITATION {"citationID":"9AeqH6FZ","properties":{"formattedCitation":"\\super 25\\nosupersub{}","plainCitation":"25","noteIndex":0},"citationItems":[{"id":1046,"uris":["http://zotero.org/users/7696217/items/3B2PC3AW"],"itemData":{"id":1046,"type":"article-journal","abstract":"Objective: Funnel plots (plots of effect estimates against sample size) may be useful to detect bias in meta?analyses that were later contradicted by large trials. We examined whether a simple test of asymmetry of funnel plots predicts discordance of results when meta?analyses are compared to large trials, and we assessed the prevalence of bias in published meta?analyses. Design: Medline search to identify pairs consisting of a meta?analysis and a single large trial (concordance of results was assumed if effects were in the same direction and the meta?analytic estimate was within 30% of the trial); analysis of funnel plots from 37 meta?analyses identified from a hand search of four leading general medicine journals 1993?6 and 38 meta?analyses from the second 1996 issue of the Cochrane Database of Systematic Reviews. Main outcome measure: Degree of funnel plot asymmetry as measured by the intercept from regression of standard normal deviates against precision. Results: In the eight pairs of meta?analysis and large trial that were identified (five from cardiovascular medicine, one from diabetic medicine, one from geriatric medicine, one from perinatal medicine) there were four concordant and four discordant pairs. In all cases discordance was due to meta?analyses showing larger effects. Funnel plot asymmetry was present in three out of four discordant pairs but in none of concordant pairs. In 14 (38%) journal meta?analyses and 5 (13%) Cochrane reviews, funnel plot asymmetry indicated that there was bias. Conclusions: A simple analysis of funnel plots provides a useful test for the likely presence of bias in","container-title":"BMJ : British Medical Journal","DOI":"10.1136/bmj.315.7109.629","ISSN":"0959-8138 (Print)","title":"Bias in meta ­ analysis detected by a simple, graphical test","author":[{"family":"Egger","given":"Matthias"},{"family":"Smith","given":"George Davey"},{"family":"Schneider","given":"Martin"},{"family":"Minder","given":"Christoph"}],"issued":{"date-parts":[["1997"]]}}}],"schema":"https://github.com/citation-style-language/schema/raw/master/csl-citation.json"} </w:instrText>
      </w:r>
      <w:r w:rsidRPr="00706156">
        <w:rPr>
          <w:rFonts w:cs="Arial"/>
        </w:rPr>
        <w:fldChar w:fldCharType="separate"/>
      </w:r>
      <w:r w:rsidR="00095CC6" w:rsidRPr="00706156">
        <w:rPr>
          <w:rFonts w:cs="Arial"/>
          <w:vertAlign w:val="superscript"/>
        </w:rPr>
        <w:t>25</w:t>
      </w:r>
      <w:r w:rsidRPr="00706156">
        <w:rPr>
          <w:rFonts w:cs="Arial"/>
        </w:rPr>
        <w:fldChar w:fldCharType="end"/>
      </w:r>
      <w:r w:rsidRPr="00706156">
        <w:rPr>
          <w:rFonts w:cs="Arial"/>
        </w:rPr>
        <w:t xml:space="preserve">. As per the recommendations by Fu et al </w:t>
      </w:r>
      <w:r w:rsidRPr="00706156">
        <w:rPr>
          <w:rFonts w:cs="Arial"/>
        </w:rPr>
        <w:fldChar w:fldCharType="begin"/>
      </w:r>
      <w:r w:rsidR="00E97678" w:rsidRPr="00706156">
        <w:rPr>
          <w:rFonts w:cs="Arial"/>
        </w:rPr>
        <w:instrText xml:space="preserve"> ADDIN ZOTERO_ITEM CSL_CITATION {"citationID":"xMFieuqP","properties":{"formattedCitation":"\\super 26\\nosupersub{}","plainCitation":"26","noteIndex":0},"citationItems":[{"id":1196,"uris":["http://zotero.org/users/7696217/items/TB55GE5T"],"itemData":{"id":1196,"type":"article-journal","container-title":"Journal of clinical epidemiology","ISSN":"0895-4356","issue":"11","journalAbbreviation":"Journal of clinical epidemiology","page":"1187-1197","title":"Conducting quantitative synthesis when comparing medical interventions: AHRQ and the Effective Health Care Program","volume":"64","author":[{"family":"Fu","given":"Rongwei"},{"family":"Gartlehner","given":"Gerald"},{"family":"Grant","given":"Mark"},{"family":"Shamliyan","given":"Tatyana"},{"family":"Sedrakyan","given":"Art"},{"family":"Wilt","given":"Timothy J"},{"family":"Griffith","given":"Lauren"},{"family":"Oremus","given":"Mark"},{"family":"Raina","given":"Parminder"},{"family":"Ismaila","given":"Afisi"}],"issued":{"date-parts":[["2011"]]}}}],"schema":"https://github.com/citation-style-language/schema/raw/master/csl-citation.json"} </w:instrText>
      </w:r>
      <w:r w:rsidRPr="00706156">
        <w:rPr>
          <w:rFonts w:cs="Arial"/>
        </w:rPr>
        <w:fldChar w:fldCharType="separate"/>
      </w:r>
      <w:r w:rsidR="00095CC6" w:rsidRPr="00706156">
        <w:rPr>
          <w:rFonts w:cs="Arial"/>
          <w:vertAlign w:val="superscript"/>
        </w:rPr>
        <w:t>26</w:t>
      </w:r>
      <w:r w:rsidRPr="00706156">
        <w:rPr>
          <w:rFonts w:cs="Arial"/>
        </w:rPr>
        <w:fldChar w:fldCharType="end"/>
      </w:r>
      <w:r w:rsidRPr="00706156">
        <w:rPr>
          <w:rFonts w:cs="Arial"/>
        </w:rPr>
        <w:t xml:space="preserve"> and Sterne et al </w:t>
      </w:r>
      <w:r w:rsidRPr="00706156">
        <w:rPr>
          <w:rFonts w:cs="Arial"/>
        </w:rPr>
        <w:fldChar w:fldCharType="begin"/>
      </w:r>
      <w:r w:rsidR="00E97678" w:rsidRPr="00706156">
        <w:rPr>
          <w:rFonts w:cs="Arial"/>
        </w:rPr>
        <w:instrText xml:space="preserve"> ADDIN ZOTERO_ITEM CSL_CITATION {"citationID":"kLNrxEFd","properties":{"formattedCitation":"\\super 27\\nosupersub{}","plainCitation":"27","noteIndex":0},"citationItems":[{"id":1195,"uris":["http://zotero.org/users/7696217/items/GS447KZE"],"itemData":{"id":1195,"type":"article-journal","container-title":"Cochrane handbook for systematic reviews of interventions: Cochrane book series","journalAbbreviation":"Cochrane handbook for systematic reviews of interventions: Cochrane book series","page":"297-333","title":"Addressing reporting biases","author":[{"family":"Sterne","given":"Jonathan AC"},{"family":"Egger","given":"Matthias"},{"family":"Moher","given":"David"}],"issued":{"date-parts":[["2008"]]}}}],"schema":"https://github.com/citation-style-language/schema/raw/master/csl-citation.json"} </w:instrText>
      </w:r>
      <w:r w:rsidRPr="00706156">
        <w:rPr>
          <w:rFonts w:cs="Arial"/>
        </w:rPr>
        <w:fldChar w:fldCharType="separate"/>
      </w:r>
      <w:r w:rsidR="00095CC6" w:rsidRPr="00706156">
        <w:rPr>
          <w:rFonts w:cs="Arial"/>
          <w:vertAlign w:val="superscript"/>
        </w:rPr>
        <w:t>27</w:t>
      </w:r>
      <w:r w:rsidRPr="00706156">
        <w:rPr>
          <w:rFonts w:cs="Arial"/>
        </w:rPr>
        <w:fldChar w:fldCharType="end"/>
      </w:r>
      <w:r w:rsidRPr="00706156">
        <w:rPr>
          <w:rFonts w:cs="Arial"/>
        </w:rPr>
        <w:t xml:space="preserve">, these tests were only conducted if the number of studies in each analysis exceeded ten. </w:t>
      </w:r>
      <w:r w:rsidR="00B715E1" w:rsidRPr="00706156">
        <w:rPr>
          <w:rFonts w:cs="Arial"/>
        </w:rPr>
        <w:t xml:space="preserve">If </w:t>
      </w:r>
      <w:r w:rsidR="005F174D" w:rsidRPr="00706156">
        <w:rPr>
          <w:rFonts w:cs="Arial"/>
        </w:rPr>
        <w:t>significant publication bias (Egger’s p=&lt;0.05) was present, a trim-and-fill analysis was cond</w:t>
      </w:r>
      <w:r w:rsidR="00546449" w:rsidRPr="00706156">
        <w:rPr>
          <w:rFonts w:cs="Arial"/>
        </w:rPr>
        <w:t>ucted</w:t>
      </w:r>
      <w:r w:rsidR="00546449" w:rsidRPr="00706156">
        <w:rPr>
          <w:rFonts w:cs="Arial"/>
        </w:rPr>
        <w:fldChar w:fldCharType="begin"/>
      </w:r>
      <w:r w:rsidR="00E97678" w:rsidRPr="00706156">
        <w:rPr>
          <w:rFonts w:cs="Arial"/>
        </w:rPr>
        <w:instrText xml:space="preserve"> ADDIN ZOTERO_ITEM CSL_CITATION {"citationID":"yrrtbO8y","properties":{"formattedCitation":"\\super 28\\nosupersub{}","plainCitation":"28","noteIndex":0},"citationItems":[{"id":1047,"uris":["http://zotero.org/users/7696217/items/HNWYTM4I"],"itemData":{"id":1047,"type":"article-journal","abstract":"We study recently developed nonparametric methods for estimating the number of missing studies that might exist in a meta-analysis and the effect that these studies might have had on its outcome. These are simple rank-based data augmentation techniques, which formalize the use of funnel plots. We show that they provide effective and relatively powerful tests for evaluating the existence of such publication bias. After adjusting for missing studies, we find that the point estimate of the overall effect size is approximately correct and coverage of the effect size confidence intervals is substantially improved, in many cases recovering the nominal confidence levels entirely. We illustrate the trim and fill method on existing meta-analyses of studies in clinical trials and psychometrics","container-title":"Biometrics","DOI":"10.1111/j.0006-341X.2000.00455.x","ISSN":"0006-341X (Print)\\r0006-341X (Linking)","title":"Trim and fill: A simple funnel-plot-based method of testing and adjusting for publication bias in meta-analysis","author":[{"family":"Duval","given":"Sue"},{"family":"Tweedie","given":"Richard"}],"issued":{"date-parts":[["2000"]]}}}],"schema":"https://github.com/citation-style-language/schema/raw/master/csl-citation.json"} </w:instrText>
      </w:r>
      <w:r w:rsidR="00546449" w:rsidRPr="00706156">
        <w:rPr>
          <w:rFonts w:cs="Arial"/>
        </w:rPr>
        <w:fldChar w:fldCharType="separate"/>
      </w:r>
      <w:r w:rsidR="00095CC6" w:rsidRPr="00706156">
        <w:rPr>
          <w:rFonts w:cs="Arial"/>
          <w:vertAlign w:val="superscript"/>
        </w:rPr>
        <w:t>28</w:t>
      </w:r>
      <w:r w:rsidR="00546449" w:rsidRPr="00706156">
        <w:rPr>
          <w:rFonts w:cs="Arial"/>
        </w:rPr>
        <w:fldChar w:fldCharType="end"/>
      </w:r>
      <w:r w:rsidR="00546449" w:rsidRPr="00706156">
        <w:rPr>
          <w:rFonts w:cs="Arial"/>
        </w:rPr>
        <w:t>.</w:t>
      </w:r>
    </w:p>
    <w:p w14:paraId="2170D437" w14:textId="62736A10" w:rsidR="002575C3" w:rsidRPr="00706156" w:rsidRDefault="002575C3" w:rsidP="00F33D08">
      <w:pPr>
        <w:pStyle w:val="ListParagraph"/>
        <w:numPr>
          <w:ilvl w:val="0"/>
          <w:numId w:val="4"/>
        </w:numPr>
        <w:autoSpaceDE w:val="0"/>
        <w:autoSpaceDN w:val="0"/>
        <w:adjustRightInd w:val="0"/>
        <w:spacing w:line="360" w:lineRule="auto"/>
        <w:jc w:val="both"/>
        <w:rPr>
          <w:rFonts w:cs="Arial"/>
        </w:rPr>
      </w:pPr>
      <w:r w:rsidRPr="00706156">
        <w:rPr>
          <w:rFonts w:cs="Arial"/>
        </w:rPr>
        <w:t>Furthermore, sensitivity analyses were conducted to assess the robustness of analyses through the one study removed method.</w:t>
      </w:r>
    </w:p>
    <w:p w14:paraId="223B3A63" w14:textId="2CC5FAD9" w:rsidR="00E11E5D" w:rsidRPr="00706156" w:rsidRDefault="00E11E5D" w:rsidP="00F33D08">
      <w:pPr>
        <w:autoSpaceDE w:val="0"/>
        <w:autoSpaceDN w:val="0"/>
        <w:adjustRightInd w:val="0"/>
        <w:spacing w:line="360" w:lineRule="auto"/>
        <w:jc w:val="both"/>
        <w:rPr>
          <w:rFonts w:cs="Arial"/>
        </w:rPr>
      </w:pPr>
      <w:r w:rsidRPr="00706156">
        <w:rPr>
          <w:rFonts w:cs="Arial"/>
        </w:rPr>
        <w:t xml:space="preserve">Mean </w:t>
      </w:r>
      <w:r w:rsidR="0027587A" w:rsidRPr="00706156">
        <w:rPr>
          <w:rFonts w:cs="Arial"/>
        </w:rPr>
        <w:t xml:space="preserve">percent </w:t>
      </w:r>
      <w:r w:rsidRPr="00706156">
        <w:rPr>
          <w:rFonts w:cs="Arial"/>
        </w:rPr>
        <w:t>change</w:t>
      </w:r>
      <w:r w:rsidR="0027587A" w:rsidRPr="00706156">
        <w:rPr>
          <w:rFonts w:cs="Arial"/>
        </w:rPr>
        <w:t>s</w:t>
      </w:r>
      <w:r w:rsidR="00A71B4D" w:rsidRPr="00706156">
        <w:rPr>
          <w:rFonts w:cs="Arial"/>
        </w:rPr>
        <w:t xml:space="preserve"> in screen time</w:t>
      </w:r>
      <w:r w:rsidR="00344681" w:rsidRPr="00706156">
        <w:rPr>
          <w:rFonts w:cs="Arial"/>
        </w:rPr>
        <w:t xml:space="preserve"> </w:t>
      </w:r>
      <w:r w:rsidR="0027587A" w:rsidRPr="00706156">
        <w:rPr>
          <w:rFonts w:cs="Arial"/>
        </w:rPr>
        <w:t xml:space="preserve">(increased, remain constant, and decreased) </w:t>
      </w:r>
      <w:r w:rsidRPr="00706156">
        <w:rPr>
          <w:rFonts w:cs="Arial"/>
        </w:rPr>
        <w:t>and SDs were also calculated</w:t>
      </w:r>
      <w:r w:rsidR="004A5571" w:rsidRPr="00706156">
        <w:rPr>
          <w:rFonts w:cs="Arial"/>
        </w:rPr>
        <w:t xml:space="preserve"> using a random effects model, with studies weighted based on the inverse of the variance. </w:t>
      </w:r>
    </w:p>
    <w:p w14:paraId="1CEC30DE" w14:textId="596F63EA" w:rsidR="00091E7B" w:rsidRPr="00706156" w:rsidRDefault="00091E7B" w:rsidP="00F33D08">
      <w:pPr>
        <w:autoSpaceDE w:val="0"/>
        <w:autoSpaceDN w:val="0"/>
        <w:adjustRightInd w:val="0"/>
        <w:spacing w:line="360" w:lineRule="auto"/>
        <w:jc w:val="both"/>
        <w:rPr>
          <w:rFonts w:cs="Arial"/>
        </w:rPr>
      </w:pPr>
      <w:r w:rsidRPr="00706156">
        <w:rPr>
          <w:rFonts w:cs="Arial"/>
        </w:rPr>
        <w:lastRenderedPageBreak/>
        <w:t xml:space="preserve">Due to anticipated heterogeneity in </w:t>
      </w:r>
      <w:r w:rsidR="006F686A" w:rsidRPr="00706156">
        <w:rPr>
          <w:rFonts w:cs="Arial"/>
        </w:rPr>
        <w:t>measurement</w:t>
      </w:r>
      <w:r w:rsidRPr="00706156">
        <w:rPr>
          <w:rFonts w:cs="Arial"/>
        </w:rPr>
        <w:t xml:space="preserve"> types, </w:t>
      </w:r>
      <w:r w:rsidR="006F686A" w:rsidRPr="00706156">
        <w:rPr>
          <w:rFonts w:cs="Arial"/>
        </w:rPr>
        <w:t xml:space="preserve">all associations </w:t>
      </w:r>
      <w:r w:rsidRPr="00706156">
        <w:rPr>
          <w:rFonts w:cs="Arial"/>
        </w:rPr>
        <w:t>were aggregated in a narrative synthesis.</w:t>
      </w:r>
    </w:p>
    <w:p w14:paraId="1BA0EA97" w14:textId="77777777" w:rsidR="00D0494E" w:rsidRPr="00706156" w:rsidRDefault="00D0494E" w:rsidP="00F33D08">
      <w:pPr>
        <w:autoSpaceDE w:val="0"/>
        <w:autoSpaceDN w:val="0"/>
        <w:adjustRightInd w:val="0"/>
        <w:spacing w:line="360" w:lineRule="auto"/>
        <w:jc w:val="both"/>
        <w:rPr>
          <w:rFonts w:cs="Arial"/>
          <w:b/>
          <w:bCs/>
        </w:rPr>
      </w:pPr>
    </w:p>
    <w:p w14:paraId="008A12D5" w14:textId="12AD40F0" w:rsidR="002575C3" w:rsidRPr="00706156" w:rsidRDefault="002575C3" w:rsidP="002455A4">
      <w:pPr>
        <w:pStyle w:val="Heading2"/>
      </w:pPr>
      <w:r w:rsidRPr="00706156">
        <w:t>Certainty of evidence</w:t>
      </w:r>
    </w:p>
    <w:p w14:paraId="4C01287B" w14:textId="13449728" w:rsidR="00D0494E" w:rsidRPr="00706156" w:rsidRDefault="002575C3" w:rsidP="00F33D08">
      <w:pPr>
        <w:autoSpaceDE w:val="0"/>
        <w:autoSpaceDN w:val="0"/>
        <w:adjustRightInd w:val="0"/>
        <w:spacing w:line="360" w:lineRule="auto"/>
        <w:jc w:val="both"/>
        <w:rPr>
          <w:rFonts w:cs="Arial"/>
          <w:b/>
          <w:bCs/>
        </w:rPr>
      </w:pPr>
      <w:r w:rsidRPr="00706156">
        <w:rPr>
          <w:rFonts w:cs="Arial"/>
        </w:rPr>
        <w:t>To ascertain the certainty of the evidence, the Grading of Recommendations, Assessment, Development and Evaluations</w:t>
      </w:r>
      <w:r w:rsidRPr="00706156">
        <w:rPr>
          <w:rFonts w:cs="Arial"/>
        </w:rPr>
        <w:fldChar w:fldCharType="begin"/>
      </w:r>
      <w:r w:rsidR="00E97678" w:rsidRPr="00706156">
        <w:rPr>
          <w:rFonts w:cs="Arial"/>
        </w:rPr>
        <w:instrText xml:space="preserve"> ADDIN ZOTERO_ITEM CSL_CITATION {"citationID":"Wh7mpRdg","properties":{"formattedCitation":"\\super 29\\nosupersub{}","plainCitation":"29","noteIndex":0},"citationItems":[{"id":1514,"uris":["http://zotero.org/users/7696217/items/63GT5WYX"],"itemData":{"id":1514,"type":"article-journal","container-title":"Bmj","ISSN":"0959-8138","issue":"7650","journalAbbreviation":"Bmj","note":"publisher: British Medical Journal Publishing Group","page":"924-926","title":"GRADE: an emerging consensus on rating quality of evidence and strength of recommendations","volume":"336","author":[{"family":"Guyatt","given":"Gordon H"},{"family":"Oxman","given":"Andrew D"},{"family":"Vist","given":"Gunn E"},{"family":"Kunz","given":"Regina"},{"family":"Falck-Ytter","given":"Yngve"},{"family":"Alonso-Coello","given":"Pablo"},{"family":"Schünemann","given":"Holger J"}],"issued":{"date-parts":[["2008"]]}}}],"schema":"https://github.com/citation-style-language/schema/raw/master/csl-citation.json"} </w:instrText>
      </w:r>
      <w:r w:rsidRPr="00706156">
        <w:rPr>
          <w:rFonts w:cs="Arial"/>
        </w:rPr>
        <w:fldChar w:fldCharType="separate"/>
      </w:r>
      <w:r w:rsidR="00095CC6" w:rsidRPr="00706156">
        <w:rPr>
          <w:rFonts w:cs="Arial"/>
          <w:vertAlign w:val="superscript"/>
        </w:rPr>
        <w:t>29</w:t>
      </w:r>
      <w:r w:rsidRPr="00706156">
        <w:rPr>
          <w:rFonts w:cs="Arial"/>
        </w:rPr>
        <w:fldChar w:fldCharType="end"/>
      </w:r>
      <w:r w:rsidRPr="00706156">
        <w:rPr>
          <w:rFonts w:cs="Arial"/>
        </w:rPr>
        <w:t xml:space="preserve"> (GRADE) framework was used. </w:t>
      </w:r>
      <w:r w:rsidRPr="00706156">
        <w:rPr>
          <w:rFonts w:cs="Arial"/>
          <w:b/>
          <w:bCs/>
        </w:rPr>
        <w:t xml:space="preserve"> </w:t>
      </w:r>
    </w:p>
    <w:p w14:paraId="723BF2C8" w14:textId="77777777" w:rsidR="005A6D5E" w:rsidRPr="00706156" w:rsidRDefault="005A6D5E" w:rsidP="005A6D5E">
      <w:pPr>
        <w:spacing w:line="360" w:lineRule="auto"/>
        <w:rPr>
          <w:rFonts w:cs="Arial"/>
        </w:rPr>
      </w:pPr>
    </w:p>
    <w:p w14:paraId="0EBC7B6D" w14:textId="77777777" w:rsidR="00A82B5C" w:rsidRDefault="005A6D5E" w:rsidP="005A6D5E">
      <w:pPr>
        <w:spacing w:line="360" w:lineRule="auto"/>
        <w:rPr>
          <w:rFonts w:cs="Arial"/>
        </w:rPr>
      </w:pPr>
      <w:r w:rsidRPr="00706156">
        <w:rPr>
          <w:rFonts w:cs="Arial"/>
        </w:rPr>
        <w:t xml:space="preserve">Role of </w:t>
      </w:r>
      <w:r w:rsidR="000505E8">
        <w:rPr>
          <w:rFonts w:cs="Arial"/>
        </w:rPr>
        <w:t xml:space="preserve">the </w:t>
      </w:r>
      <w:r w:rsidRPr="00706156">
        <w:rPr>
          <w:rFonts w:cs="Arial"/>
        </w:rPr>
        <w:t>funding</w:t>
      </w:r>
      <w:r w:rsidR="000505E8">
        <w:rPr>
          <w:rFonts w:cs="Arial"/>
        </w:rPr>
        <w:t xml:space="preserve"> source</w:t>
      </w:r>
      <w:r w:rsidRPr="00706156">
        <w:rPr>
          <w:rFonts w:cs="Arial"/>
        </w:rPr>
        <w:t xml:space="preserve">: </w:t>
      </w:r>
    </w:p>
    <w:p w14:paraId="02A39BF2" w14:textId="714BF64E" w:rsidR="0099476C" w:rsidRPr="00706156" w:rsidRDefault="005A6D5E" w:rsidP="0099476C">
      <w:pPr>
        <w:spacing w:line="360" w:lineRule="auto"/>
        <w:rPr>
          <w:rFonts w:cs="Arial"/>
        </w:rPr>
      </w:pPr>
      <w:r w:rsidRPr="00706156">
        <w:rPr>
          <w:rFonts w:cs="Arial"/>
        </w:rPr>
        <w:t>No funding was received for this study</w:t>
      </w:r>
      <w:r w:rsidR="0099476C" w:rsidRPr="00706156">
        <w:rPr>
          <w:rFonts w:cs="Arial"/>
        </w:rPr>
        <w:t xml:space="preserve">. All authors confirm that they had full access to all the data in the study and accept responsibility to submit for publication. </w:t>
      </w:r>
    </w:p>
    <w:p w14:paraId="7C9DCDFA" w14:textId="77777777" w:rsidR="00546449" w:rsidRPr="00706156" w:rsidRDefault="00546449" w:rsidP="002575C3">
      <w:pPr>
        <w:autoSpaceDE w:val="0"/>
        <w:autoSpaceDN w:val="0"/>
        <w:adjustRightInd w:val="0"/>
        <w:spacing w:line="360" w:lineRule="auto"/>
        <w:jc w:val="both"/>
        <w:rPr>
          <w:rFonts w:cs="Arial"/>
          <w:b/>
          <w:bCs/>
        </w:rPr>
      </w:pPr>
    </w:p>
    <w:p w14:paraId="7ECFC9A1" w14:textId="35A7ACD2" w:rsidR="002575C3" w:rsidRPr="00706156" w:rsidRDefault="00D0494E" w:rsidP="002455A4">
      <w:pPr>
        <w:pStyle w:val="Heading1"/>
      </w:pPr>
      <w:r w:rsidRPr="00706156">
        <w:t xml:space="preserve">Results </w:t>
      </w:r>
    </w:p>
    <w:p w14:paraId="1B233C22" w14:textId="5361D532" w:rsidR="00D0494E" w:rsidRPr="00706156" w:rsidRDefault="00543D6C" w:rsidP="002575C3">
      <w:pPr>
        <w:autoSpaceDE w:val="0"/>
        <w:autoSpaceDN w:val="0"/>
        <w:adjustRightInd w:val="0"/>
        <w:spacing w:line="360" w:lineRule="auto"/>
        <w:jc w:val="both"/>
        <w:rPr>
          <w:rFonts w:cs="Arial"/>
        </w:rPr>
      </w:pPr>
      <w:r w:rsidRPr="00706156">
        <w:rPr>
          <w:rFonts w:cs="Arial"/>
        </w:rPr>
        <w:t xml:space="preserve">The initial search yielded </w:t>
      </w:r>
      <w:r w:rsidR="000709F5" w:rsidRPr="00706156">
        <w:rPr>
          <w:rFonts w:cs="Arial"/>
        </w:rPr>
        <w:t>7283</w:t>
      </w:r>
      <w:r w:rsidR="009F5AE9" w:rsidRPr="00706156">
        <w:rPr>
          <w:rFonts w:cs="Arial"/>
        </w:rPr>
        <w:t xml:space="preserve"> results, of which </w:t>
      </w:r>
      <w:r w:rsidR="000709F5" w:rsidRPr="00706156">
        <w:rPr>
          <w:rFonts w:cs="Arial"/>
        </w:rPr>
        <w:t>1403</w:t>
      </w:r>
      <w:r w:rsidR="009F5AE9" w:rsidRPr="00706156">
        <w:rPr>
          <w:rFonts w:cs="Arial"/>
        </w:rPr>
        <w:t xml:space="preserve"> were removed as duplicates, leaving </w:t>
      </w:r>
      <w:r w:rsidR="000709F5" w:rsidRPr="00706156">
        <w:rPr>
          <w:rFonts w:cs="Arial"/>
        </w:rPr>
        <w:t>5880</w:t>
      </w:r>
      <w:r w:rsidR="00D73DB3" w:rsidRPr="00706156">
        <w:rPr>
          <w:rFonts w:cs="Arial"/>
        </w:rPr>
        <w:t xml:space="preserve"> articles to be screened at the title and abstract level. Of these, </w:t>
      </w:r>
      <w:r w:rsidR="000709F5" w:rsidRPr="00706156">
        <w:rPr>
          <w:rFonts w:cs="Arial"/>
        </w:rPr>
        <w:t>408</w:t>
      </w:r>
      <w:r w:rsidR="00D73DB3" w:rsidRPr="00706156">
        <w:rPr>
          <w:rFonts w:cs="Arial"/>
        </w:rPr>
        <w:t xml:space="preserve"> were selected for full text screening. </w:t>
      </w:r>
      <w:r w:rsidR="00BB14AB" w:rsidRPr="00706156">
        <w:rPr>
          <w:rFonts w:cs="Arial"/>
        </w:rPr>
        <w:t xml:space="preserve">After the full text assessment, </w:t>
      </w:r>
      <w:r w:rsidR="00A35F22" w:rsidRPr="00706156">
        <w:rPr>
          <w:rFonts w:cs="Arial"/>
        </w:rPr>
        <w:t>89</w:t>
      </w:r>
      <w:r w:rsidR="005414FC" w:rsidRPr="00706156">
        <w:rPr>
          <w:rFonts w:cs="Arial"/>
        </w:rPr>
        <w:t xml:space="preserve"> articles were selected for inclusion</w:t>
      </w:r>
      <w:r w:rsidR="00D27B05" w:rsidRPr="00706156">
        <w:rPr>
          <w:rFonts w:cs="Arial"/>
        </w:rPr>
        <w:t xml:space="preserve"> </w:t>
      </w:r>
      <w:r w:rsidR="00280691" w:rsidRPr="00706156">
        <w:rPr>
          <w:rFonts w:cs="Arial"/>
        </w:rPr>
        <w:t>(</w:t>
      </w:r>
      <w:r w:rsidR="00D27B05" w:rsidRPr="00706156">
        <w:rPr>
          <w:rFonts w:cs="Arial"/>
        </w:rPr>
        <w:t xml:space="preserve">total </w:t>
      </w:r>
      <w:r w:rsidR="00D27B05" w:rsidRPr="00706156">
        <w:rPr>
          <w:rFonts w:cs="Arial"/>
          <w:i/>
          <w:iCs/>
        </w:rPr>
        <w:t xml:space="preserve">n </w:t>
      </w:r>
      <w:r w:rsidR="00A35F22" w:rsidRPr="00706156">
        <w:rPr>
          <w:rFonts w:cs="Arial"/>
        </w:rPr>
        <w:t>204</w:t>
      </w:r>
      <w:r w:rsidR="00FE5C6A" w:rsidRPr="00706156">
        <w:rPr>
          <w:rFonts w:cs="Arial"/>
        </w:rPr>
        <w:t>,</w:t>
      </w:r>
      <w:r w:rsidR="00A35F22" w:rsidRPr="00706156">
        <w:rPr>
          <w:rFonts w:cs="Arial"/>
        </w:rPr>
        <w:t>734</w:t>
      </w:r>
      <w:r w:rsidR="00452626" w:rsidRPr="00706156">
        <w:rPr>
          <w:rFonts w:cs="Arial"/>
        </w:rPr>
        <w:t xml:space="preserve">; </w:t>
      </w:r>
      <w:r w:rsidR="006225DF" w:rsidRPr="00706156">
        <w:rPr>
          <w:rFonts w:cs="Arial"/>
        </w:rPr>
        <w:t>median age=20·6; median percentage female=53·3%</w:t>
      </w:r>
      <w:r w:rsidR="006228A0" w:rsidRPr="00706156">
        <w:rPr>
          <w:rFonts w:cs="Arial"/>
        </w:rPr>
        <w:t>)</w:t>
      </w:r>
      <w:r w:rsidR="005414FC" w:rsidRPr="00706156">
        <w:rPr>
          <w:rFonts w:cs="Arial"/>
        </w:rPr>
        <w:t>.</w:t>
      </w:r>
      <w:r w:rsidR="00961E76" w:rsidRPr="00706156">
        <w:rPr>
          <w:rFonts w:cs="Arial"/>
        </w:rPr>
        <w:t xml:space="preserve"> </w:t>
      </w:r>
      <w:r w:rsidR="009002E1" w:rsidRPr="00706156">
        <w:rPr>
          <w:rFonts w:cs="Arial"/>
        </w:rPr>
        <w:t xml:space="preserve">All but one of the included studies were cross-sectional in </w:t>
      </w:r>
      <w:r w:rsidR="0033658F" w:rsidRPr="00706156">
        <w:rPr>
          <w:rFonts w:cs="Arial"/>
        </w:rPr>
        <w:t xml:space="preserve">study </w:t>
      </w:r>
      <w:r w:rsidR="009002E1" w:rsidRPr="00706156">
        <w:rPr>
          <w:rFonts w:cs="Arial"/>
        </w:rPr>
        <w:t>design</w:t>
      </w:r>
      <w:r w:rsidR="0033658F" w:rsidRPr="00706156">
        <w:rPr>
          <w:rFonts w:cs="Arial"/>
        </w:rPr>
        <w:t xml:space="preserve">, with </w:t>
      </w:r>
      <w:r w:rsidR="00880422" w:rsidRPr="00706156">
        <w:rPr>
          <w:rFonts w:cs="Arial"/>
        </w:rPr>
        <w:t xml:space="preserve">the </w:t>
      </w:r>
      <w:r w:rsidR="0033658F" w:rsidRPr="00706156">
        <w:rPr>
          <w:rFonts w:cs="Arial"/>
        </w:rPr>
        <w:t xml:space="preserve">one study being longitudinal. </w:t>
      </w:r>
      <w:r w:rsidR="00961E76" w:rsidRPr="00706156">
        <w:rPr>
          <w:rFonts w:cs="Arial"/>
        </w:rPr>
        <w:t>The full PRISMA diagram is shown in Figure</w:t>
      </w:r>
      <w:r w:rsidR="002A5170">
        <w:rPr>
          <w:rFonts w:cs="Arial"/>
        </w:rPr>
        <w:t xml:space="preserve"> 1</w:t>
      </w:r>
      <w:r w:rsidR="00AF0A22" w:rsidRPr="00706156">
        <w:rPr>
          <w:rFonts w:cs="Arial"/>
        </w:rPr>
        <w:t>.</w:t>
      </w:r>
      <w:r w:rsidR="00005F5B" w:rsidRPr="00706156">
        <w:rPr>
          <w:rFonts w:cs="Arial"/>
        </w:rPr>
        <w:t xml:space="preserve"> </w:t>
      </w:r>
      <w:r w:rsidR="00A50941" w:rsidRPr="00706156">
        <w:rPr>
          <w:rFonts w:cs="Arial"/>
        </w:rPr>
        <w:t xml:space="preserve">Of these, </w:t>
      </w:r>
      <w:r w:rsidR="00F155FD" w:rsidRPr="00706156">
        <w:rPr>
          <w:rFonts w:cs="Arial"/>
        </w:rPr>
        <w:t>46</w:t>
      </w:r>
      <w:r w:rsidR="00A50941" w:rsidRPr="00706156">
        <w:rPr>
          <w:rFonts w:cs="Arial"/>
        </w:rPr>
        <w:t xml:space="preserve"> studies included </w:t>
      </w:r>
      <w:r w:rsidR="00F155FD" w:rsidRPr="00706156">
        <w:rPr>
          <w:rFonts w:cs="Arial"/>
        </w:rPr>
        <w:t xml:space="preserve">data regarding </w:t>
      </w:r>
      <w:r w:rsidR="00A50941" w:rsidRPr="00706156">
        <w:rPr>
          <w:rFonts w:cs="Arial"/>
        </w:rPr>
        <w:t>adults</w:t>
      </w:r>
      <w:r w:rsidR="00BF0A85" w:rsidRPr="00706156">
        <w:rPr>
          <w:rFonts w:cs="Arial"/>
        </w:rPr>
        <w:fldChar w:fldCharType="begin"/>
      </w:r>
      <w:r w:rsidR="00E97678" w:rsidRPr="00706156">
        <w:rPr>
          <w:rFonts w:cs="Arial"/>
        </w:rPr>
        <w:instrText xml:space="preserve"> ADDIN ZOTERO_ITEM CSL_CITATION {"citationID":"C5KDe6ez","properties":{"formattedCitation":"\\super 7,8,10,13,14,30\\uc0\\u8211{}70\\nosupersub{}","plainCitation":"7,8,10,13,14,30–70","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L"}],"issued":{"date-parts":[["2021"]]}}},{"id":97,"uris":["http://zotero.org/users/7696217/items/VMMXVQGF"],"itemData":{"id":97,"type":"article-journal","container-title":"PeerJ","ISSN":"2167-8359","journalAbbreviation":"PeerJ","note":"publisher: PeerJ Inc.","page":"e11431","title":"Eating habits, lifestyle behaviors and stress during the COVID-19 pandemic quarantine among Peruvian adults","volume":"9","author":[{"family":"Agurto","given":"Hellen S"},{"family":"Alcantara-Diaz","given":"Ana L"},{"family":"Espinet-Coll","given":"Eduardo"},{"family":"Toro-Huamanchumo","given":"Carlos J"}],"issued":{"date-parts":[["2021"]]}}},{"id":96,"uris":["http://zotero.org/users/7696217/items/VG3M3Y3A"],"itemData":{"id":96,"type":"article-journal","container-title":"Risk Management and Healthcare Policy","journalAbbreviation":"Risk Management and Healthcare Policy","note":"publisher: Dove Press","page":"1757","title":"Changes in physical activity and sedentary behavior amid confinement: The bksq-covid-19 project","volume":"13","author":[{"family":"Alomari","given":"Mahmoud A"},{"family":"Khabour","given":"Omar F"},{"family":"Alzoubi","given":"Karem H"}],"issued":{"date-parts":[["2020"]]}}},{"id":10231,"uris":["http://zotero.org/users/7696217/items/AA6285U3"],"itemData":{"id":10231,"type":"article-journal","container-title":"Psychology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I"},{"family":"Hamer","given":"Mark"}],"issued":{"date-parts":[["2021"]]}}},{"id":10194,"uris":["http://zotero.org/users/7696217/items/TYRSIIJN"],"itemData":{"id":10194,"type":"article-journal","container-title":"Journal of Community Psychology","ISSN":"0090-4392","journalAbbreviation":"Journal of Community Psychology","note":"publisher: Wiley Online Library","title":"Health risk behaviors before and during COVID</w:instrText>
      </w:r>
      <w:r w:rsidR="00E97678" w:rsidRPr="00706156">
        <w:rPr>
          <w:rFonts w:ascii="Cambria Math" w:hAnsi="Cambria Math" w:cs="Cambria Math"/>
        </w:rPr>
        <w:instrText>‐</w:instrText>
      </w:r>
      <w:r w:rsidR="00E97678" w:rsidRPr="00706156">
        <w:rPr>
          <w:rFonts w:cs="Arial"/>
        </w:rPr>
        <w:instrText>19 and gender differences","author":[{"family":"Branquinho","given":"Cátia"},{"family":"Paiva","given":"Teresa"},{"family":"Guedes","given":"Fábio"},{"family":"Gaspar","given":"Tânia"},{"family":"Tomé","given":"Gina"},{"family":"Gaspar de Matos","given":"Margarida"}],"issued":{"date-parts":[["2021"]]}}},{"id":88,"uris":["http://zotero.org/users/7696217/items/QZRLLCXT"],"itemData":{"id":88,"type":"article-journal","container-title":"British Journal of Nutrition","ISSN":"0007-1145","issue":"5","journalAbbreviation":"British Journal of Nutrition","note":"publisher: Cambridge University Press","page":"757-766","title":"Assessment of eating habits and lifestyle during the coronavirus 2019 pandemic in the Middle East and North Africa region: a cross-sectional study","volume":"126","author":[{"family":"Ismail","given":"Leila Cheikh"},{"family":"Osaili","given":"Tareq M"},{"family":"Mohamad","given":"Maysm N"},{"family":"Al Marzouqi","given":"Amina"},{"family":"Jarrar","given":"Amjad H"},{"family":"Zampelas","given":"Antonis"},{"family":"Habib-Mourad","given":"Carla"},{"family":"Jamous","given":"Dima Omar Abu"},{"family":"Ali","given":"Habiba I"},{"family":"Al Sabbah","given":"Haleama"}],"issued":{"date-parts":[["2021"]]}}},{"id":87,"uris":["http://zotero.org/users/7696217/items/GDGVSNHT"],"itemData":{"id":87,"type":"article-journal","container-title":"Journal of Clinical Sleep Medicine","ISSN":"1550-9397","issue":"2","journalAbbreviation":"Journal of Clinical Sleep Medicine","note":"publisher: American Academy of Sleep Medicine","page":"185-191","title":"The effects of COVID-19 stay-at-home order on sleep, health, and working patterns: a survey study of US health care workers","volume":"17","author":[{"family":"Conroy","given":"Deirdre A"},{"family":"Hadler","given":"Nicole L"},{"family":"Cho","given":"Echelle"},{"family":"Moreira","given":"Aliya"},{"family":"MacKenzie","given":"Chamisa"},{"family":"Swanson","given":"Leslie M"},{"family":"Burgess","given":"Helen J"},{"family":"Arnedt","given":"J Todd"},{"family":"Goldstein","given":"Cathy A"}],"issued":{"date-parts":[["2021"]]}}},{"id":1266,"uris":["http://zotero.org/users/7696217/items/66UZVQ3F"],"itemData":{"id":1266,"type":"article-journal","container-title":"International Journal of Environmental Research and Public Health","issue":"11","journalAbbreviation":"International Journal of Environmental Research and Public Health","note":"publisher: Multidisciplinary Digital Publishing Institute","page":"4144","title":"Exercising in Times of Lockdown: An Analysis of the Impact of COVID-19 on Levels and Patterns of Exercise among Adults in Belgium","volume":"17","author":[{"family":"Constandt","given":"Bram"},{"family":"Thibaut","given":"Erik"},{"family":"De Bosscher","given":"Veerle"},{"family":"Scheerder","given":"Jeroen"},{"family":"Ricour","given":"Margot"},{"family":"Willem","given":"Annick"}],"issued":{"date-parts":[["2020"]]}}},{"id":10222,"uris":["http://zotero.org/users/7696217/items/BVCSRG3R"],"itemData":{"id":10222,"type":"article-journal","container-title":"International Journal of Environmental Research and Public Health","issue":"23","journalAbbreviation":"International Journal of Environmental Research and Public Health","note":"publisher: Multidisciplinary Digital Publishing Institute","page":"12664","title":"Recreational Screen Time Use among a Small Sample of Canadians during the First Six Months of the COVID-19 Pandemic","volume":"18","author":[{"family":"Coyne","given":"Paige"},{"family":"Staffell","given":"Zach"},{"family":"Woodruff","given":"Sarah J"}],"issued":{"date-parts":[["2021"]]}}},{"id":85,"uris":["http://zotero.org/users/7696217/items/FEIBWRS8"],"itemData":{"id":85,"type":"article-journal","container-title":"Nutrients","issue":"1","journalAbbreviation":"Nutrients","note":"publisher: Multidisciplinary Digital Publishing Institute","page":"97","title":"Have lifestyle habits and psychological well-being changed among adolescents and medical students due to COVID-19 lockdown in Croatia?","volume":"13","author":[{"family":"Dragun","given":"Ružica"},{"family":"Veček","given":"Nikolina Nika"},{"family":"Marendić","given":"Mario"},{"family":"Pribisalić","given":"Ajka"},{"family":"Đivić","given":"Gabrijela"},{"family":"Cena","given":"Hellas"},{"family":"Polašek","given":"Ozren"},{"family":"Kolčić","given":"Ivana"}],"issued":{"date-parts":[["2021"]]}}},{"id":10186,"uris":["http://zotero.org/users/7696217/items/LZENICDG"],"itemData":{"id":10186,"type":"article-journal","container-title":"Psychology of Popular Media","ISSN":"2689-6575","journalAbbreviation":"Psychology of Popular Media","note":"publisher: Educational Publishing Foundation","title":"College students’ media habits, concern for themselves and others, and mental health in the era of COVID-19.","author":[{"family":"Fraser","given":"Ashley M"},{"family":"Stockdale","given":"Laura A"},{"family":"Bryce","given":"Crystal I"},{"family":"Alexander","given":"Brittany L"}],"issued":{"date-parts":[["2021"]]}}},{"id":10190,"uris":["http://zotero.org/users/7696217/items/27DYXL9A"],"itemData":{"id":10190,"type":"article-journal","container-title":"Ophthalmic epidemiology","ISSN":"0928-6586","issue":"4","journalAbbreviation":"Ophthalmic epidemiology","note":"publisher: Taylor &amp; Francis","page":"285-292","title":"Digital eye strain epidemic amid COVID-19 pandemic–a cross-sectional survey","volume":"28","author":[{"family":"Ganne","given":"Pratyusha"},{"family":"Najeeb","given":"Shaista"},{"family":"Chaitanya","given":"Ganne"},{"family":"Sharma","given":"Aditya"},{"family":"Krishnappa","given":"Nagesha C"}],"issued":{"date-parts":[["2021"]]}}},{"id":81,"uris":["http://zotero.org/users/7696217/items/T82A75YQ"],"itemData":{"id":81,"type":"article-journal","container-title":"Journal of Physical Activity and Health","ISSN":"1543-5474","issue":"3","journalAbbreviation":"Journal of Physical Activity and Health","note":"publisher: Human Kinetics","page":"296-303","title":"How did the COVID-19 confinement period affect our physical activity level and sedentary behaviors? Methodology and first results from the french national ONAPS survey","volume":"18","author":[{"family":"Genin","given":"Pauline Manon"},{"family":"Lambert","given":"Céline"},{"family":"Larras","given":"Benjamin"},{"family":"Pereira","given":"Bruno"},{"family":"Toussaint","given":"Jean-François"},{"family":"Baker","given":"Julien Steven"},{"family":"Tremblay","given":"Angelo"},{"family":"Thivel","given":"David"},{"family":"Duclos","given":"Martine"}],"issued":{"date-parts":[["2021"]]}}},{"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id":78,"uris":["http://zotero.org/users/7696217/items/REDI363F"],"itemData":{"id":78,"type":"article-journal","container-title":"Computers in Human Behavior","ISSN":"0747-5632","journalAbbreviation":"Computers in Human Behavior","note":"publisher: Elsevier","page":"106616","title":"Smartphone Screen Time: Inaccuracy of self-reports and influence of psychological and contextual factors","volume":"115","author":[{"family":"Hodes","given":"Leora N"},{"family":"Thomas","given":"Kevin GF"}],"issued":{"date-parts":[["2021"]]}}},{"id":77,"uris":["http://zotero.org/users/7696217/items/67GJP7DA"],"itemData":{"id":77,"type":"article-journal","container-title":"Journal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Chiwanda"},{"family":"Xu","given":"Huilan"}],"issued":{"date-parts":[["2020"]]}}},{"id":76,"uris":["http://zotero.org/users/7696217/items/83CG3XQD"],"itemData":{"id":76,"type":"article-journal","container-title":"International Journal of Obesity","ISSN":"1476-5497","issue":"3","journalAbbreviation":"International Journal of Obesity","note":"publisher: Nature Publishing Group","page":"695-699","title":"Impact of COVID-19 lockdown on activity patterns and weight status among youths in China: the COVID-19 Impact on Lifestyle Change Survey (COINLICS)","volume":"45","author":[{"family":"Jia","given":"Peng"},{"family":"Zhang","given":"Lei"},{"family":"Yu","given":"Wanqi"},{"family":"Yu","given":"Bin"},{"family":"Liu","given":"Meijing"},{"family":"Zhang","given":"Dong"},{"family":"Yang","given":"Shujuan"}],"issued":{"date-parts":[["2021"]]}}},{"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id":10227,"uris":["http://zotero.org/users/7696217/items/XYPTJUJY"],"itemData":{"id":10227,"type":"article-journal","container-title":"Journal of American College Health","ISSN":"0744-8481","journalAbbreviation":"Journal of American College Health","note":"publisher: Taylor &amp; Francis","page":"1-6","title":"The impact of the covid-19 pandemic on lifestyle behaviors in US college students","author":[{"family":"Kowalsky","given":"Robert J"},{"family":"Farney","given":"Tyler M"},{"family":"Kline","given":"Christopher E"},{"family":"Hinojosa","given":"Jessica N"},{"family":"Creasy","given":"Seth A"}],"issued":{"date-parts":[["2021"]]}}},{"id":73,"uris":["http://zotero.org/users/7696217/items/EDQ3TJHZ"],"itemData":{"id":73,"type":"article-journal","container-title":"Social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id":4497,"uris":["http://zotero.org/users/7696217/items/ZE7L2N82"],"itemData":{"id":4497,"type":"article-journal","abstract":"COVID-19 has brought the world into uncharted waters. Many countries are under lockdown, the economy has ground to a halt, and almost everyone is afraid of dire consequences. The unprecedented changes that came on so quickly due to the pandemic and stay-at-home confinement to accomplish social distancing and mitigate risk for infection pose many challenges. These include compromised health, well-being, and sleep as a consequence of disruption of the daily life routine, anxiety, worry, isolation, greater family and work stress, and excessive screen time. Our study of 203 corporate sector professionals performing `9-5MODIFIER LETTER PRIME work from home during this phase of the pandemic and of 325 undergraduate and postgraduate university students substantiates, relative to the before lockdown condition, more extensive feelings of sleepiness, with significantly (p\\textless .05) increased daytime nap duration, and depressive symptomatology (p\\textless .001) that is a matter of concern. Moreover, the chronic stress of living through a pandemic led to a host of physical symptoms, like headaches, insomnia, digestive problems, hormonal imbalances, and fatigue.","container-title":"CHRONOBIOLOGY INTERNATIONAL","DOI":"10.1080/07420528.2020.1786107","issue":"8","page":"1191–1200","title":"COVID-19 pandemic and lockdown: cause of sleep disruption, depression, somatic pain, and increased screen exposure of office workers and students of India","volume":"37","author":[{"family":"Majumdar","given":"Piya"},{"family":"Biswas","given":"Ankita"},{"family":"Sahu","given":"Subhashis"}],"issued":{"date-parts":[["2020",8]]}}},{"id":10228,"uris":["http://zotero.org/users/7696217/items/F4E2VFGI"],"itemData":{"id":10228,"type":"article-journal","container-title":"International journal of environmental research and public health","issue":"20","journalAbbreviation":"International journal of environmental research and public health","note":"publisher: Multidisciplinary Digital Publishing Institute","page":"7406","title":"The influence of COVID-19 isolation on physical activity habits and its relationship with convergence insufficiency","volume":"17","author":[{"family":"Mon-López","given":"Daniel"},{"family":"Bernardez-Vilaboa","given":"Ricardo"},{"family":"Fernandez-Balbuena","given":"Antonio Alvarez"},{"family":"Sillero-Quintana","given":"Manuel"}],"issued":{"date-parts":[["2020"]]}}},{"id":64,"uris":["http://zotero.org/users/7696217/items/V2X2Z524"],"itemData":{"id":64,"type":"article-journal","container-title":"International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A"}],"issued":{"date-parts":[["2021",6,22]]}}},{"id":61,"uris":["http://zotero.org/users/7696217/items/P3IGDEQD"],"itemData":{"id":61,"type":"article-journal","container-title":"International Journal of Environmental Research and Public Health","issue":"2","journalAbbreviation":"International Journal of Environmental Research and Public Health","note":"publisher: Multidisciplinary Digital Publishing Institute","page":"369","title":"Impact of COVID-19 confinement on physical activity and sedentary behaviour in Spanish University Students: role of gender","volume":"18","author":[{"family":"Rodríguez-Larrad","given":"Ana"},{"family":"Mañas","given":"Asier"},{"family":"Labayen","given":"Idoia"},{"family":"González-Gross","given":"Marcela"},{"family":"Espin","given":"Ander"},{"family":"Aznar","given":"Susana"},{"family":"Serrano-Sánchez","given":"José Antonio"},{"family":"Vera-Garcia","given":"Francisco J"},{"family":"González-Lamuño","given":"Domingo"},{"family":"Ara","given":"Ignacio"}],"issued":{"date-parts":[["2021"]]}}},{"id":10169,"uris":["http://zotero.org/users/7696217/items/UX6SYI5E"],"itemData":{"id":10169,"type":"article-journal","abstract":"Background and aim\nThe Coronavirus (COVID-19) pandemic has required drastic safety precautions to contain virus spread, involving a protracted self-isolation period. Those with greater perceived or actual life stress are vulnerable to develop problematic internet behaviors. Thus, we assessed how COVID-19 social isolation affected online gaming (OG) and pornography viewing (PV) in the general population.\nMethods\nWe developed an online cross-sectional survey, Habit Tracker (HabiT), completed by 1,344 adults (≥18 years). HabiT was released internationally with individuals from 80 countries participating; a majority residing in the United States and United Kingdom. We measured changes in OG (IGDS9-SF) and PV (CYPAT) behaviors before and during the COVID-19 quarantine period. We also assessed psychiatric factors such as anxiety, depression (HADS), and impulsivity (SUPPS-P). The primary outcome measures were change in amount of, and current OG and PV severity during quarantine. These measures were related to ten COVID-19-related stress factors.\nResults\nOverall, we observed a large increase in OG and a minor increase in PV. Those who increased OG (63%) and PV (43%) during quarantine were younger individuals, males, those who left the quarantine household infrequently, those who reported low frequency or poor quality social interactions, and those with higher depression, anxiety, and urgency impulsivity.\nDiscussion\nOur findings highlight similarities between forms of problematic internet behaviors driven by stress, depression, anxiety; while highlighting distinct avenues which these behaviors can manifest.\nConclusion\nWe emphasize the relevance of identifying those in need of emotional regulation interventions, to mitigate problematic internet behaviors in the context of COVID-19 isolation.","container-title":"Addictive Behaviors","DOI":"10.1016/j.addbeh.2021.107044","ISSN":"0306-4603","journalAbbreviation":"Addictive Behaviors","page":"107044","title":"Assessing online gaming and pornography consumption patterns during COVID-19 isolation using an online survey: Highlighting distinct avenues of problematic internet behavior","volume":"123","author":[{"family":"Sallie","given":"Samantha N."},{"family":"Ritou","given":"Valentin J.E."},{"family":"Bowden-Jones","given":"Henrietta"},{"family":"Voon","given":"Valerie"}],"issued":{"date-parts":[["2021",12,1]]}}},{"id":59,"uris":["http://zotero.org/users/7696217/items/UMAGIJQE"],"itemData":{"id":59,"type":"article-journal","container-title":"Indian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R"},{"family":"Rosen","given":"Daniel"}],"issued":{"date-parts":[["2021"]]}}},{"id":55,"uris":["http://zotero.org/users/7696217/items/GEPC2ALZ"],"itemData":{"id":55,"type":"article-journal","container-title":"British Journal of Health Psychology","ISSN":"1359-107X","issue":"2","journalAbbreviation":"British Journal of Health Psychology","note":"publisher: Wiley Online Library","page":"588-605","title":"Determinants of physical activity among adults in the United Kingdom during the COVID</w:instrText>
      </w:r>
      <w:r w:rsidR="00E97678" w:rsidRPr="00706156">
        <w:rPr>
          <w:rFonts w:ascii="Cambria Math" w:hAnsi="Cambria Math" w:cs="Cambria Math"/>
        </w:rPr>
        <w:instrText>‐</w:instrText>
      </w:r>
      <w:r w:rsidR="00E97678" w:rsidRPr="00706156">
        <w:rPr>
          <w:rFonts w:cs="Arial"/>
        </w:rPr>
        <w:instrText>19 pandemic: The DUK</w:instrText>
      </w:r>
      <w:r w:rsidR="00E97678" w:rsidRPr="00706156">
        <w:rPr>
          <w:rFonts w:ascii="Cambria Math" w:hAnsi="Cambria Math" w:cs="Cambria Math"/>
        </w:rPr>
        <w:instrText>‐</w:instrText>
      </w:r>
      <w:r w:rsidR="00E97678" w:rsidRPr="00706156">
        <w:rPr>
          <w:rFonts w:cs="Arial"/>
        </w:rPr>
        <w:instrText>COVID study","volume":"26","author":[{"family":"Spence","given":"John C"},{"family":"Rhodes","given":"Ryan E"},{"family":"McCurdy","given":"Ashley"},{"family":"Mangan","given":"Amie"},{"family":"Hopkins","given":"Debbie"},{"family":"Mummery","given":"W Kerry"}],"issued":{"date-parts":[["2021"]]}}},{"id":54,"uris":["http://zotero.org/users/7696217/items/NW4XUCXG"],"itemData":{"id":54,"type":"article-journal","container-title":"Journal of happiness studies","ISSN":"1573-7780","journalAbbreviation":"Journal of happiness studies","note":"publisher: Springer","page":"1-18","title":"Emotional well-being under conditions of lockdown: An experience sampling study in Austria during the COVID-19 pandemic","author":[{"family":"Stieger","given":"Stefan"},{"family":"Lewetz","given":"David"},{"family":"Swami","given":"Viren"}],"issued":{"date-parts":[["2021"]]}}},{"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L"}],"issued":{"date-parts":[["2021"]]}}},{"id":48,"uris":["http://zotero.org/users/7696217/items/GLXX7APZ"],"itemData":{"id":48,"type":"article-journal","container-title":"Applied Psychology: Health and Well</w:instrText>
      </w:r>
      <w:r w:rsidR="00E97678" w:rsidRPr="00706156">
        <w:rPr>
          <w:rFonts w:ascii="Cambria Math" w:hAnsi="Cambria Math" w:cs="Cambria Math"/>
        </w:rPr>
        <w:instrText>‐</w:instrText>
      </w:r>
      <w:r w:rsidR="00E97678" w:rsidRPr="00706156">
        <w:rPr>
          <w:rFonts w:cs="Arial"/>
        </w:rPr>
        <w:instrText>Being","ISSN":"1758-0846","issue":"2","journalAbbreviation":"Applied Psychology: Health and Well</w:instrText>
      </w:r>
      <w:r w:rsidR="00E97678" w:rsidRPr="00706156">
        <w:rPr>
          <w:rFonts w:ascii="Cambria Math" w:hAnsi="Cambria Math" w:cs="Cambria Math"/>
        </w:rPr>
        <w:instrText>‐</w:instrText>
      </w:r>
      <w:r w:rsidR="00E97678" w:rsidRPr="00706156">
        <w:rPr>
          <w:rFonts w:cs="Arial"/>
        </w:rPr>
        <w:instrText>Being","note":"publisher: Wiley Online Library","page":"454-468","title":"Stress, physical activity, and screen</w:instrText>
      </w:r>
      <w:r w:rsidR="00E97678" w:rsidRPr="00706156">
        <w:rPr>
          <w:rFonts w:ascii="Cambria Math" w:hAnsi="Cambria Math" w:cs="Cambria Math"/>
        </w:rPr>
        <w:instrText>‐</w:instrText>
      </w:r>
      <w:r w:rsidR="00E97678" w:rsidRPr="00706156">
        <w:rPr>
          <w:rFonts w:cs="Arial"/>
        </w:rPr>
        <w:instrText>related sedentary behaviour within the first month of the COVID</w:instrText>
      </w:r>
      <w:r w:rsidR="00E97678" w:rsidRPr="00706156">
        <w:rPr>
          <w:rFonts w:ascii="Cambria Math" w:hAnsi="Cambria Math" w:cs="Cambria Math"/>
        </w:rPr>
        <w:instrText>‐</w:instrText>
      </w:r>
      <w:r w:rsidR="00E97678" w:rsidRPr="00706156">
        <w:rPr>
          <w:rFonts w:cs="Arial"/>
        </w:rPr>
        <w:instrText>19 pandemic","volume":"13","author":[{"family":"Woodruff","given":"Sarah J"},{"family":"Coyne","given":"Paige"},{"family":"St</w:instrText>
      </w:r>
      <w:r w:rsidR="00E97678" w:rsidRPr="00706156">
        <w:rPr>
          <w:rFonts w:ascii="Cambria Math" w:hAnsi="Cambria Math" w:cs="Cambria Math"/>
        </w:rPr>
        <w:instrText>‐</w:instrText>
      </w:r>
      <w:r w:rsidR="00E97678" w:rsidRPr="00706156">
        <w:rPr>
          <w:rFonts w:cs="Arial"/>
        </w:rPr>
        <w:instrText xml:space="preserve">Pierre","given":"Emily"}],"issued":{"date-parts":[["2021"]]}}},{"id":4466,"uris":["http://zotero.org/users/7696217/items/VQ78LIGK"],"itemData":{"id":4466,"type":"article-journal","abstract":"This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id":45,"uris":["http://zotero.org/users/7696217/items/IRJ88D9M"],"itemData":{"id":45,"type":"article-journal","container-title":"Canadian Journal of Public Health","ISSN":"1920-7476","issue":"6","journalAbbreviation":"Canadian Journal of Public Health","note":"publisher: Springer","page":"953-962","title":"Changes in health behaviours during early COVID-19 and socio-demographic disparities: a cross-sectional analysis","volume":"111","author":[{"family":"Zajacova","given":"Anna"},{"family":"Jehn","given":"Anthony"},{"family":"Stackhouse","given":"Matthew"},{"family":"Denice","given":"Patrick"},{"family":"Ramos","given":"Howard"}],"issued":{"date-parts":[["2020"]]}}},{"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id":4469,"uris":["http://zotero.org/users/7696217/items/NNRUKNLJ"],"itemData":{"id":4469,"type":"article-journal","abstract":"This study assessed the effects of COVID-19 home confinement on physical activity, sedentary behavior, smartphone use, and sleep patterns. Data was collected in a sample of 20 young adults (mean age ± SD: 22.6 ± 3.4 years; 55% males) over seven days pre- and during the COVID-19 lockdown. Objective and subjective physical activity (Accelerometer and the International Physical Activity Questionnaire (IPAQ), respectively), the number of hours sitting (IPAQ), objectively-measured smartphone use (smartphone screen time applications), and objective and subjective sleep (accelerometer and the Pittsburgh Sleep Quality Index, respectively) were assessed. Results revealed significantly greater walking time and mean steps (p \\textless 0.001, d = 1.223 to 1.605), and moderate and vigorous physical activity (p \\textless 0.05, d = 0.568 to 0.616), in the precompared with the during-COVID-19 lockdown phase. Additionally, smartphone use (p = 0.009, d = 0.654), sitting time (p = 0.002, d = 1.120), and total sleep (p \\textless 0.004, d = 0.666) were significantly greater in the during- compared with the pre-COVID-19 lockdown phase. Multiple regressions analyses showed associations between physical activity and sedentary behavior and sleep quality. The number of hours sitting per day and moderate-to-vigorous physical activity significantly predicted deep sleep (adj.R2 = 0.46). In conclusion, this study revealed that during the COVID-19 outbreak, behaviors changed, with participants spending less time engaging in physical activity, sitting more, spending more time using the smartphone, and sleeping more hours. These findings may be of importance to make recommendations, including lifestyle modifications during this time. © 2020 by the authors.","container-title":"Sustainability (Switzerland)","DOI":"10.3390/SU12155890","issue":"15","title":"Objectively-assessed physical activity, sedentary behavior, smartphone use, and sleep patterns preand during-COVID-19 quarantine in young adults from Spain","URL":"https://www.scopus.com/inward/record.uri?eid=2-s2.0-85089728821&amp;doi=10.3390%2FSU12155890&amp;partnerID=40&amp;md5=d56d8afb088acf5eed718e4f9792931b","volume":"12","author":[{"family":"Sañudo","given":"B"},{"family":"Fennell","given":"C"},{"family":"Sánchez-Oliver","given":"A J"}],"issued":{"date-parts":[["2020"]]}}}],"schema":"https://github.com/citation-style-language/schema/raw/master/csl-citation.json"} </w:instrText>
      </w:r>
      <w:r w:rsidR="00BF0A85" w:rsidRPr="00706156">
        <w:rPr>
          <w:rFonts w:cs="Arial"/>
        </w:rPr>
        <w:fldChar w:fldCharType="separate"/>
      </w:r>
      <w:r w:rsidR="00095CC6" w:rsidRPr="00706156">
        <w:rPr>
          <w:rFonts w:cs="Arial"/>
          <w:vertAlign w:val="superscript"/>
        </w:rPr>
        <w:t>7,8,10,13,14,30–70</w:t>
      </w:r>
      <w:r w:rsidR="00BF0A85" w:rsidRPr="00706156">
        <w:rPr>
          <w:rFonts w:cs="Arial"/>
        </w:rPr>
        <w:fldChar w:fldCharType="end"/>
      </w:r>
      <w:r w:rsidR="00806E59" w:rsidRPr="00706156">
        <w:rPr>
          <w:rFonts w:cs="Arial"/>
        </w:rPr>
        <w:t>,</w:t>
      </w:r>
      <w:r w:rsidR="00A50941" w:rsidRPr="00706156">
        <w:rPr>
          <w:rFonts w:cs="Arial"/>
        </w:rPr>
        <w:t xml:space="preserve"> </w:t>
      </w:r>
      <w:r w:rsidR="00BF0A85" w:rsidRPr="00706156">
        <w:rPr>
          <w:rFonts w:cs="Arial"/>
        </w:rPr>
        <w:t xml:space="preserve">and </w:t>
      </w:r>
      <w:r w:rsidR="00D0519F" w:rsidRPr="00706156">
        <w:rPr>
          <w:rFonts w:cs="Arial"/>
        </w:rPr>
        <w:t>46</w:t>
      </w:r>
      <w:r w:rsidR="00A50941" w:rsidRPr="00706156">
        <w:rPr>
          <w:rFonts w:cs="Arial"/>
        </w:rPr>
        <w:t xml:space="preserve"> studies included children</w:t>
      </w:r>
      <w:r w:rsidR="00D0519F" w:rsidRPr="00706156">
        <w:rPr>
          <w:rFonts w:cs="Arial"/>
        </w:rPr>
        <w:fldChar w:fldCharType="begin"/>
      </w:r>
      <w:r w:rsidR="00E97678" w:rsidRPr="00706156">
        <w:rPr>
          <w:rFonts w:cs="Arial"/>
        </w:rPr>
        <w:instrText xml:space="preserve"> ADDIN ZOTERO_ITEM CSL_CITATION {"citationID":"tOdKjfzW","properties":{"formattedCitation":"\\super 9,11,15,42,66,69,71\\uc0\\u8211{}92,92\\uc0\\u8211{}109\\nosupersub{}","plainCitation":"9,11,15,42,66,69,71–92,92–109","noteIndex":0},"citationItems":[{"id":4765,"uris":["http://zotero.org/users/7696217/items/PNL4J68S"],"itemData":{"id":4765,"type":"article-journal","container-title":"Open Access Macedonian Journal of Medical Sciences","ISSN":"1857-9655","issue":"T1","journalAbbreviation":"Open Access Macedonian Journal of Medical Sciences","page":"561-569","title":"Impact of coronavirus disease-19 lockdown on egyptian children and adolescents: Dietary pattern changes health risk","volume":"8","author":[{"family":"Hashem","given":"Shaimaa A"},{"family":"El Refay","given":"Amira S"},{"family":"Mostafa","given":"Hend H"},{"family":"Kamel","given":"Iman H"},{"family":"Sherif","given":"Lobna S"}],"issued":{"date-parts":[["2020"]]}}},{"id":4762,"uris":["http://zotero.org/users/7696217/items/6TEMLR7H"],"itemData":{"id":4762,"type":"article-journal","container-title":"Pediatric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19","author":[{"family":"Alves","given":"Jasmin M"},{"family":"Yunker","given":"Alexandra G"},{"family":"DeFendis","given":"Alexis"},{"family":"Xiang","given":"Anny H"},{"family":"Page","given":"Kathleen A"}],"issued":{"date-parts":[["2021"]]}}},{"id":100,"uris":["http://zotero.org/users/7696217/items/NWDY74P8"],"itemData":{"id":100,"type":"article-journal","container-title":"Frontiers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id":81,"uris":["http://zotero.org/users/7696217/items/T82A75YQ"],"itemData":{"id":81,"type":"article-journal","container-title":"Journal of Physical Activity and Health","ISSN":"1543-5474","issue":"3","journalAbbreviation":"Journal of Physical Activity and Health","note":"publisher: Human Kinetics","page":"296-303","title":"How did the COVID-19 confinement period affect our physical activity level and sedentary behaviors? Methodology and first results from the french national ONAPS survey","volume":"18","author":[{"family":"Genin","given":"Pauline Manon"},{"family":"Lambert","given":"Céline"},{"family":"Larras","given":"Benjamin"},{"family":"Pereira","given":"Bruno"},{"family":"Toussaint","given":"Jean-François"},{"family":"Baker","given":"Julien Steven"},{"family":"Tremblay","given":"Angelo"},{"family":"Thivel","given":"David"},{"family":"Duclos","given":"Martine"}],"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id":99,"uris":["http://zotero.org/users/7696217/items/CPXNUAR3"],"itemData":{"id":99,"type":"article-journal","container-title":"International journal of environmental research and public health","issue":"6","journalAbbreviation":"International journal of environmental research and public health","note":"publisher: Multidisciplinary Digital Publishing Institute","page":"3065","title":"Effect of COVID-19-Related Home Confinement on Sleep Quality, Screen Time and Physical Activity in Tunisian Boys and Girls: A Survey","volume":"18","author":[{"family":"Abid","given":"Rihab"},{"family":"Ammar","given":"Achraf"},{"family":"Maaloul","given":"Rami"},{"family":"Souissi","given":"Nizar"},{"family":"Hammouda","given":"Omar"}],"issued":{"date-parts":[["2021"]]}}},{"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Cruz","given":"Borja","non-dropping-particle":"del"}],"issued":{"date-parts":[["2021"]]}}},{"id":95,"uris":["http://zotero.org/users/7696217/items/H3SI32IS"],"itemData":{"id":95,"type":"article-journal","container-title":"Academic Pediatrics","ISSN":"1876-2859","journalAbbreviation":"Academic Pediatrics","note":"publisher: Elsevier","title":"Impact of the COVID-19 pandemic on parents’ perception of health behaviors in children with overweight and obesity","author":[{"family":"Beck","given":"Amy L"},{"family":"Huang","given":"John C"},{"family":"Lendzion","given":"Lauren"},{"family":"Fernandez","given":"Alicia"},{"family":"Martinez","given":"Suzanna"}],"issued":{"date-parts":[["2021"]]}}},{"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id":10211,"uris":["http://zotero.org/users/7696217/items/GBBEUYJU"],"itemData":{"id":10211,"type":"article-journal","container-title":"International Journal of Environmental Research and Public Health","issue":"21","journalAbbreviation":"International Journal of Environmental Research and Public Health","note":"publisher: Multidisciplinary Digital Publishing Institute","page":"11173","title":"Physical Activity, Screen Time, Sedentary and Sleeping Habits of Polish Preschoolers during the COVID-19 Pandemic and WHO’s Recommendations: An Observational Cohort Study","volume":"18","author":[{"family":"Brzęk","given":"Anna"},{"family":"Strauss","given":"Markus"},{"family":"Sanchis-Gomar","given":"Fabian"},{"family":"Leischik","given":"Roman"}],"issued":{"date-parts":[["2021"]]}}},{"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id":93,"uris":["http://zotero.org/users/7696217/items/TFLN2FYE"],"itemData":{"id":93,"type":"article-journal","container-title":"Pediatric Pulmonology","ISSN":"8755-6863","issue":"6","journalAbbreviation":"Pediatric Pulmonology","note":"publisher: Wiley Online Library","page":"1401-1408","title":"Real</w:instrText>
      </w:r>
      <w:r w:rsidR="00E97678" w:rsidRPr="00706156">
        <w:rPr>
          <w:rFonts w:ascii="Cambria Math" w:hAnsi="Cambria Math" w:cs="Cambria Math"/>
        </w:rPr>
        <w:instrText>‐</w:instrText>
      </w:r>
      <w:r w:rsidR="00E97678" w:rsidRPr="00706156">
        <w:rPr>
          <w:rFonts w:cs="Arial"/>
        </w:rPr>
        <w:instrText>time effects of COVID</w:instrText>
      </w:r>
      <w:r w:rsidR="00E97678" w:rsidRPr="00706156">
        <w:rPr>
          <w:rFonts w:ascii="Cambria Math" w:hAnsi="Cambria Math" w:cs="Cambria Math"/>
        </w:rPr>
        <w:instrText>‐</w:instrText>
      </w:r>
      <w:r w:rsidR="00E97678" w:rsidRPr="00706156">
        <w:rPr>
          <w:rFonts w:cs="Arial"/>
        </w:rPr>
        <w:instrText>19 pandemic lockdown on pediatric respiratory patients","volume":"56","author":[{"family":"Cahal","given":"Michal"},{"family":"Amirav","given":"Israel"},{"family":"Diamant","given":"Nir"},{"family":"Be'er","given":"Moria"},{"family":"Besor","given":"Omri"},{"family":"Lavie","given":"Moran"}],"issued":{"date-parts":[["2021"]]}}},{"id":90,"uris":["http://zotero.org/users/7696217/items/KWUJU23E"],"itemData":{"id":90,"type":"article-journal","container-title":"European journal of integrative medicine","ISSN":"1876-3820","journalAbbreviation":"European journal of integrative medicine","note":"publisher: Elsevier","page":"101308","title":"Effect of the COVID-19 lockdown on Physical Activity and Sedentary Behaviors in French Children and Adolescents: new results from the ONAPS national survey","volume":"43","author":[{"family":"Chambonniere","given":"Camille"},{"family":"Lambert","given":"Céline"},{"family":"Fearnbach","given":"Nicole"},{"family":"Tardieu","given":"Michèle"},{"family":"Fillon","given":"Alicia"},{"family":"Genin","given":"Pauline"},{"family":"Larras","given":"Benjamin"},{"family":"Melsens","given":"Pierre"},{"family":"Bois","given":"Julien"},{"family":"Pereira","given":"Bruno"}],"issued":{"date-parts":[["2021"]]}}},{"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WH"}],"issued":{"date-parts":[["2021"]]}}},{"id":86,"uris":["http://zotero.org/users/7696217/items/WT2EC7LL"],"itemData":{"id":86,"type":"article-journal","container-title":"Revista Paulista de Pediatria","ISSN":"0103-0582","journalAbbreviation":"Revista Paulista de Pediatria","note":"publisher: SciELO Brasil","title":"Covid-19 social isolation in brazil: Effects on the physical activity routine of families with children","volume":"39","author":[{"family":"Sá","given":"Cristina dos Santos Cardoso","dropping-particle":"de"},{"family":"Pombo","given":"André"},{"family":"Luz","given":"Carlos"},{"family":"Rodrigues","given":"Luis Paulo"},{"family":"Cordovil","given":"Rita"}],"issued":{"date-parts":[["2020"]]}}},{"id":10193,"uris":["http://zotero.org/users/7696217/items/MYBAE6K7"],"itemData":{"id":10193,"type":"article-journal","container-title":"International Journal of Environmental Research and Public Health","issue":"12","journalAbbreviation":"International Journal of Environmental Research and Public Health","note":"publisher: Multidisciplinary Digital Publishing Institute","page":"6642","title":"Gaming among Children and Adolescents during the COVID-19 Lockdown: The Role of Parents in Time Spent on Video Games and Gaming Disorder Symptoms","volume":"18","author":[{"family":"Donati","given":"Maria Anna"},{"family":"Guido","given":"Cristiana Alessia"},{"family":"De Meo","given":"Giuliano"},{"family":"Spalice","given":"Alberto"},{"family":"Sanson","given":"Francesco"},{"family":"Beccari","given":"Carola"},{"family":"Primi","given":"Caterina"}],"issued":{"date-parts":[["2021"]]}}},{"id":10187,"uris":["http://zotero.org/users/7696217/items/J2H32RLF"],"itemData":{"id":10187,"type":"article-journal","container-title":"International Journal of Environmental Research and Public Health","issue":"17","journalAbbreviation":"International Journal of Environmental Research and Public Health","note":"publisher: Multidisciplinary Digital Publishing Institute","page":"9256","title":"COVID-19 Impact on Adolescent 24 h Movement Behaviors","volume":"18","author":[{"family":"Dubuc","given":"Marie-Maude"},{"family":"Berrigan","given":"Félix"},{"family":"Goudreault","given":"Marylène"},{"family":"Beaudoin","given":"Sylvie"},{"family":"Turcotte","given":"Sylvain"}],"issued":{"date-parts":[["2021"]]}}},{"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Kraus","given":"Tzipi"}],"issued":{"date-parts":[["2021"]]}}},{"id":10198,"uris":["http://zotero.org/users/7696217/items/GCUYNRKY"],"itemData":{"id":10198,"type":"article-journal","container-title":"Minerva Pediatrics","ISSN":"2724-5276","journalAbbreviation":"Minerva Pediatrics","title":"Impact of the COVID-19 confinement on movement behaviors among French young children: the ONAPS national survey.","author":[{"family":"Fillon","given":"Alicia"},{"family":"Lambert","given":"Céline"},{"family":"Tardieu","given":"Michele"},{"family":"Genin","given":"Pauline"},{"family":"Larras","given":"Benjamin"},{"family":"Melsens","given":"Pierre"},{"family":"Bois","given":"Julien"},{"family":"Pereira","given":"Bruno"},{"family":"Fearnbach","given":"Nicole S"},{"family":"Tremblay","given":"Angelo"}],"issued":{"date-parts":[["2021"]]}}},{"id":82,"uris":["http://zotero.org/users/7696217/items/DG7N7B3T"],"itemData":{"id":82,"type":"article-journal","container-title":"Disability and Health Journal","ISSN":"1936-6574","issue":"2","journalAbbreviation":"Disability and Health Journal","note":"publisher: Elsevier","page":"101021","title":"Brief report: The impact of the COVID-19 pandemic on health behaviors in adolescents with Autism Spectrum Disorder","volume":"14","author":[{"family":"Garcia","given":"Jeanette M"},{"family":"Lawrence","given":"Shawn"},{"family":"Brazendale","given":"Keith"},{"family":"Leahy","given":"Nicholas"},{"family":"Fukuda","given":"David"}],"issued":{"date-parts":[["2021"]]}}},{"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Braga"}],"issued":{"date-parts":[["2021"]]}}},{"id":10252,"uris":["http://zotero.org/users/7696217/items/EH4B56WT"],"itemData":{"id":10252,"type":"article-journal","container-title":"Scientific reports","ISSN":"2045-2322","issue":"1","journalAbbreviation":"Scientific reports","note":"publisher: Nature Publishing Group","page":"1-11","title":"Physical activity, screen exposure and sleep among students during the pandemic of COVID-19","volume":"11","author":[{"family":"Guo","given":"Yang-feng"},{"family":"Liao","given":"Min-qi"},{"family":"Cai","given":"Wei-li"},{"family":"Yu","given":"Xiao-xuan"},{"family":"Li","given":"Shu-na"},{"family":"Ke","given":"Xing-yao"},{"family":"Tan","given":"Si-xian"},{"family":"Luo","given":"Ze-yan"},{"family":"Cui","given":"Yun-feng"},{"family":"Wang","given":"Qian"}],"issued":{"date-parts":[["2021"]]}}},{"id":10210,"uris":["http://zotero.org/users/7696217/items/M57UMKKU"],"itemData":{"id":10210,"type":"article-journal","abstract":"The growing number of adolescents who are overweight or obese (OW / OB) is a public concern. The present study was aimed to evaluate physical activity (PA) and sedentary behaviors (SB) (screen time (ST) and homework time (HT)) among Yazd OW/OB adolescents.","container-title":"BMC Pediatrics","DOI":"10.1186/s12887-021-02892-w","ISSN":"1471-2431","issue":"1","journalAbbreviation":"BMC Pediatrics","page":"421","title":"Physical activity and sedentary behaviors (screen time and homework) among overweight or obese adolescents: a cross-sectional observational study in Yazd, Iran","volume":"21","author":[{"family":"Hadianfard","given":"Ali Mohammad"},{"family":"Mozaffari-Khosravi","given":"Hassan"},{"family":"Karandish","given":"Majid"},{"family":"Azhdari","given":"Maryam"}],"issued":{"date-parts":[["2021",9,23]]}}},{"id":10179,"uris":["http://zotero.org/users/7696217/items/YY4P5GWR"],"itemData":{"id":10179,"type":"article-journal","abstract":"Specialized guidelines are required for the health behaviors of vulnerable populations such as children. This is especially true during the COVID-19 pandemic, wherein major lifestyle changes have occurred, especially among young children. The present study aims to use longitudinal data to understand changes in the physical activity, screen time, sleep, and mental health of preschoolers in Japan during the COVID-19 pandemic, compared to pre-pandemic period. Subjective and objective measures were used to assess the variables of interest longitudinally. It was found that physical activity, adherence to WHO-recommended screen time, and prosocial behaviors decreased significantly. On the other hand, sedentary time and hyperactivity increased. Our results are consistent with findings from other countries. The implications with respect to outdoor playtime, screen-time in the context of online learning during the pandemic, and the effects of parents’ mental health on preschool-aged children are discussed.","container-title":"Scientific Reports","DOI":"10.1038/s41598-021-01803-4","ISSN":"2045-2322","issue":"1","journalAbbreviation":"Scientific Reports","page":"22972","title":"Change in Japanese children’s 24-hour movement guidelines and mental health during the COVID-19 pandemic","volume":"11","author":[{"family":"Hyunshik","given":"Kim"},{"family":"Jiameng","given":"Ma"},{"family":"Sunkyoung","given":"Lee"},{"family":"Ying","given":"Gu"}],"issued":{"date-parts":[["2021",11,26]]}}},{"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Thiam"}],"issued":{"date-parts":[["2021"]]}}},{"id":70,"uris":["http://zotero.org/users/7696217/items/C3WNX7XK"],"itemData":{"id":70,"type":"article-journal","container-title":"Children","issue":"2","journalAbbreviation":"Children","note":"publisher: Multidisciplinary Digital Publishing Institute","page":"83","title":"Changes in healthy behaviors and meeting 24-h movement guidelines in Spanish and Brazilian preschoolers, children and adolescents during the COVID-19 lockdown","volume":"8","author":[{"family":"López-Gil","given":"José Francisco"},{"family":"Tremblay","given":"Mark S"},{"family":"Brazo-Sayavera","given":"Javier"}],"issued":{"date-parts":[["2021"]]}}},{"id":10219,"uris":["http://zotero.org/users/7696217/items/YXA8VJL8"],"itemData":{"id":10219,"type":"article-journal","abstract":"To determine myopia progression in children during the COVID-19 and the related factors associated with myopia.","container-title":"Graefe's Archive for Clinical and Experimental Ophthalmology","DOI":"10.1007/s00417-021-05305-x","ISSN":"1435-702X","issue":"9","journalAbbreviation":"Graefe's Archive for Clinical and Experimental Ophthalmology","page":"2813-2820","title":"Progression of myopia in a natural cohort of Chinese children during COVID-19 pandemic","volume":"259","author":[{"family":"Ma","given":"Dandan"},{"family":"Wei","given":"Shifei"},{"family":"Li","given":"Shi-Ming"},{"family":"Yang","given":"Xiaohui"},{"family":"Cao","given":"Kai"},{"family":"Hu","given":"Jianping"},{"family":"Fan","given":"Sujie"},{"family":"Zhang","given":"Lihua"},{"family":"Wang","given":"Ningli"}],"issued":{"date-parts":[["2021",9,1]]}}},{"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rPr>
        <w:instrText>‐</w:instrText>
      </w:r>
      <w:r w:rsidR="00E97678" w:rsidRPr="00706156">
        <w:rPr>
          <w:rFonts w:cs="Arial"/>
        </w:rPr>
        <w:instrText xml:space="preserve">19 in School Aged Children","author":[{"family":"McArthur","given":"Brae Anne"},{"family":"Racine","given":"Nicole"},{"family":"Browne","given":"Dillon"},{"family":"McDonald","given":"Sheila"},{"family":"Tough","given":"Suzanne"},{"family":"Madigan","given":"Sheri"}],"issued":{"date-parts":[["2021"]]}}},{"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A"},{"family":"Ghoneim","given":"Dalia"}],"issued":{"date-parts":[["2020"]]}}},{"id":4480,"uris":["http://zotero.org/users/7696217/items/6NCWHHV2"],"itemData":{"id":4480,"type":"article-journal","abstract":"This paper explores patterns of increased/ decreased physical activity, sedentary and sleep behaviours among Canadian children and youth aged 5-17 years during the COVID-19 pandemic, and examines how these changes are associated with the built environment near residential locations. A cluster analysis identified two groups who were primarily distinguished by the changes in outdoor activities. Compliance to 24-hour movement guidelines was low among both groups. For children, houses (versus apartments) was correlated with increased outdoor activities; proximity to major roads was a barrier. For youth, low dwelling density, and access to parks in high-density neighbourhoods, increased the odds of increased outdoor activities during the pandemic. Our findings can inform future urban and health crisis planning practices by providing new insights into the desirable public health messaging and characteristics of healthy and resilient communities. © 2020 Elsevier Ltd","container-title":"Health and Place","DOI":"10.1016/j.healthplace.2020.102418","title":"Healthy movement behaviours in children and youth during the COVID-19 pandemic: Exploring the role of the neighbourhood environment","URL":"https://www.scopus.com/inward/record.uri?eid=2-s2.0-85089894224&amp;doi=10.1016%2Fj.healthplace.2020.102418&amp;partnerID=40&amp;md5=0ccd327759e6a45662aaa3088a4099fd","volume":"65","author":[{"family":"Mitra","given":"R"},{"family":"Moore","given":"S A"},{"family":"Gillespie","given":"M"},{"family":"Faulkner","given":"G"},{"family":"Vanderloo","given":"L M"},{"family":"Chulak-Bozzer","given":"T"},{"family":"Rhodes","given":"R E"},{"family":"Brussoni","given":"M"},{"family":"Tremblay","given":"M S"}],"issued":{"date-parts":[["2020"]]}}},{"id":41,"uris":["http://zotero.org/users/7696217/items/5MMJNAI8"],"itemData":{"id":41,"type":"article-journal","container-title":"Indian Journal of Ophthalmology","issue":"1","journalAbbreviation":"Indian Journal of Ophthalmology","note":"publisher: Wolters Kluwer--Medknow Publications","page":"140","title":"Prevalence and risk factor assessment of digital eye strain among children using online e-learning during the COVID-19 pandemic: Digital eye strain among kids (DESK study-1)","volume":"69","author":[{"family":"Mohan","given":"Amit"},{"family":"Sen","given":"Pradhnya"},{"family":"Shah","given":"Chintan"},{"family":"Jain","given":"Elesh"},{"family":"Jain","given":"Swapnil"}],"issued":{"date-parts":[["2021"]]}}},{"id":65,"uris":["http://zotero.org/users/7696217/items/A95Q8EYH"],"itemData":{"id":65,"type":"article-journal","container-title":"Global Pediatric Health","ISSN":"2333-794X","journalAbbreviation":"Global Pediatric Health","note":"publisher: SAGE Publications Sage CA: Los Angeles, CA","page":"2333794X211012980","title":"Effect of COVID-19 Lockdown on Young Egyptian Soccer Players","volume":"8","author":[{"family":"Nassar","given":"May Fouad"},{"family":"Allam","given":"Mohamed Farouk"},{"family":"Shata","given":"Mennatallah Osama"}],"issued":{"date-parts":[["2021"]]}}},{"id":10251,"uris":["http://zotero.org/users/7696217/items/QK7NYNED"],"itemData":{"id":10251,"type":"article-journal","container-title":"International Journal of Environmental Research and Public Health","issue":"5","journalAbbreviation":"International Journal of Environmental Research and Public Health","note":"publisher: Multidisciplinary Digital Publishing Institute","page":"2583","title":"Impact of COVID-19 Restrictions on Western Australian Children’s Physical Activity and Screen Time","volume":"18","author":[{"family":"Nathan","given":"Andrea"},{"family":"George","given":"Phoebe"},{"family":"Ng","given":"Michelle"},{"family":"Wenden","given":"Elizabeth"},{"family":"Bai","given":"Pulan"},{"family":"Phiri","given":"Zino"},{"family":"Christian","given":"Hayley"}],"issued":{"date-parts":[["2021"]]}}},{"id":10230,"uris":["http://zotero.org/users/7696217/items/GE9AUHPB"],"itemData":{"id":10230,"type":"article-journal","container-title":"International journal of environmental research and public health","issue":"15","journalAbbreviation":"International journal of environmental research and public health","note":"publisher: Multidisciplinary Digital Publishing Institute","page":"8035","title":"Using a 24 h Activity Recall (STAR-24) to Describe Activity in Adolescent Boys in New Zealand: Comparisons between a Sample Collected before, and a Sample Collected during the COVID-19 Lockdown","volume":"18","author":[{"family":"Peddie","given":"Meredith C"},{"family":"Scott","given":"Tessa"},{"family":"Haszard","given":"Jillian J"}],"issued":{"date-parts":[["2021"]]}}},{"id":58,"uris":["http://zotero.org/users/7696217/items/28ZAUJLA"],"itemData":{"id":58,"type":"article-journal","container-title":"Scientific reports","ISSN":"2045-2322","issue":"1","journalAbbreviation":"Scientific reports","note":"publisher: Nature Publishing Group","page":"1-12","title":"Physical activity and screen time of children and adolescents before and during the COVID-19 lockdown in Germany: a natural experiment","volume":"10","author":[{"family":"Schmidt","given":"Steffen CE"},{"family":"Anedda","given":"Bastian"},{"family":"Burchartz","given":"Alexander"},{"family":"Eichsteller","given":"Ana"},{"family":"Kolb","given":"Simon"},{"family":"Nigg","given":"Carina"},{"family":"Niessner","given":"Claudia"},{"family":"Oriwol","given":"Doris"},{"family":"Worth","given":"Annette"},{"family":"Woll","given":"Alexander"}],"issued":{"date-parts":[["2020"]]}}},{"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id":10202,"uris":["http://zotero.org/users/7696217/items/E5IB6VKX"],"itemData":{"id":10202,"type":"article-journal","container-title":"Frontiers in Psychiatry","journalAbbreviation":"Frontiers in Psychiatry","note":"publisher: Frontiers Media SA","title":"Implications of COVID-19 and Lockdown on Internet Addiction Among Adolescents: Data From a Developing Country","volume":"12","author":[{"family":"Siste","given":"Kristiana"},{"family":"Hanafi","given":"Enjeline"},{"family":"Sen","given":"Lee Thung"},{"family":"Murtani","given":"Belinda Julivia"},{"family":"Christian","given":"Hans"},{"family":"Limawan","given":"Albert Prabowo"},{"family":"Siswidiani","given":"Levina Putri"}],"issued":{"date-parts":[["2021"]]}}},{"id":10212,"uris":["http://zotero.org/users/7696217/items/9YF8KUJ9"],"itemData":{"id":10212,"type":"article-journal","container-title":"Journal of attention disorders","ISSN":"1087-0547","journalAbbreviation":"Journal of attention disorders","note":"publisher: Sage Publications Sage CA: Los Angeles, CA","page":"1087054720978549","title":"Physical health, media use, and mental health in children and adolescents with ADHD during the COVID-19 pandemic in australia","author":[{"family":"Sciberras","given":"Emma"},{"family":"Patel","given":"Pooja"},{"family":"Stokes","given":"Mark A"},{"family":"Coghill","given":"David"},{"family":"Middeldorp","given":"Christel M"},{"family":"Bellgrove","given":"Mark A"},{"family":"Becker","given":"Stephen P"},{"family":"Efron","given":"Daryl"},{"family":"Stringaris","given":"Argyris"},{"family":"Faraone","given":"Stephen V"}],"issued":{"date-parts":[["2020"]]}}},{"id":52,"uris":["http://zotero.org/users/7696217/items/XJ8GB44V"],"itemData":{"id":52,"type":"article-journal","container-title":"International Journal of Environmental Research and Public Health","issue":"11","journalAbbreviation":"International Journal of Environmental Research and Public Health","note":"publisher: Multidisciplinary Digital Publishing Institute","page":"6160","title":"Associations of Sociodemographic Factors and Health Behaviors with the Emotional Well-Being of Adolescents during the COVID-19 Pandemic in Brazil","volume":"18","author":[{"family":"Szwarcwald","given":"Célia Landmann"},{"family":"Malta","given":"Deborah Carvalho"},{"family":"Barros","given":"Marilisa Berti de Azevedo"},{"family":"Souza Júnior","given":"Paulo Roberto Borges","non-dropping-particle":"de"},{"family":"Romero","given":"Dália"},{"family":"Almeida","given":"Wanessa da Silva","non-dropping-particle":"de"},{"family":"Damacena","given":"Giseli Nogueira"},{"family":"Werneck","given":"André Oliveira"},{"family":"Silva","given":"Danilo Rodrigues Pereira","non-dropping-particle":"da"},{"family":"Lima","given":"Margareth Guimarães"}],"issued":{"date-parts":[["2021"]]}}},{"id":49,"uris":["http://zotero.org/users/7696217/items/827AMY2L"],"itemData":{"id":49,"type":"article-journal","container-title":"Open Access Macedonian Journal of Medical Sciences","ISSN":"1857-9655","issue":"B","journalAbbreviation":"Open Access Macedonian Journal of Medical Sciences","page":"297-300","title":"Prevalence of Sleep Disorders in Adolescents and its Relation with Screen Time during the COVID-19 Pandemic Era","volume":"9","author":[{"family":"Windiani","given":"I Gusti Ayu Trisna"},{"family":"Noviyani","given":"Ni Made Reditya"},{"family":"Adnyana","given":"I Gusti Agung Ngurah Sugitha"},{"family":"Murti","given":"Ni Luh Sukma Pratiwi"},{"family":"Soetjiningsih","given":"Soetjiningsih"}],"issued":{"date-parts":[["2021"]]}}},{"id":43,"uris":["http://zotero.org/users/7696217/items/9HRHTDDP"],"itemData":{"id":43,"type":"article-journal","container-title":"Children","issue":"2","journalAbbreviation":"Children","note":"publisher: Multidisciplinary Digital Publishing Institute","page":"98","title":"The Impact of COVID-19 on the Interrelation of Physical Activity, Screen Time and Health-Related Quality of Life in Children and Adolescents in Germany: Results of the Motorik-Modul Study","volume":"8","author":[{"family":"Wunsch","given":"Kathrin"},{"family":"Nigg","given":"Carina"},{"family":"Niessner","given":"Claudia"},{"family":"Schmidt","given":"Steffen CE"},{"family":"Oriwol","given":"Doris"},{"family":"Hanssen-Doose","given":"Anke"},{"family":"Burchartz","given":"Alexander"},{"family":"Eichsteller","given":"Ana"},{"family":"Kolb","given":"Simon"},{"family":"Worth","given":"Annette"}],"issued":{"date-parts":[["2021"]]}}},{"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COVID-19","volume":"59","author":[{"family":"Xiao","given":"Suhua"},{"family":"Yan","given":"Zi"},{"family":"Zhao","given":"Li"}],"issued":{"date-parts":[["2021"]]}}}],"schema":"https://github.com/citation-style-language/schema/raw/master/csl-citation.json"} </w:instrText>
      </w:r>
      <w:r w:rsidR="00D0519F" w:rsidRPr="00706156">
        <w:rPr>
          <w:rFonts w:cs="Arial"/>
        </w:rPr>
        <w:fldChar w:fldCharType="separate"/>
      </w:r>
      <w:r w:rsidR="00095CC6" w:rsidRPr="00706156">
        <w:rPr>
          <w:rFonts w:cs="Arial"/>
          <w:vertAlign w:val="superscript"/>
        </w:rPr>
        <w:t>9,11,15,42,66,69,71–92,92–109</w:t>
      </w:r>
      <w:r w:rsidR="00D0519F" w:rsidRPr="00706156">
        <w:rPr>
          <w:rFonts w:cs="Arial"/>
        </w:rPr>
        <w:fldChar w:fldCharType="end"/>
      </w:r>
      <w:r w:rsidR="00A50941" w:rsidRPr="00706156">
        <w:rPr>
          <w:rFonts w:cs="Arial"/>
        </w:rPr>
        <w:t xml:space="preserve">. </w:t>
      </w:r>
      <w:r w:rsidR="00BF7B0E" w:rsidRPr="00706156">
        <w:rPr>
          <w:rFonts w:cs="Arial"/>
        </w:rPr>
        <w:t xml:space="preserve">Furthermore, </w:t>
      </w:r>
      <w:r w:rsidR="0026465D" w:rsidRPr="00706156">
        <w:rPr>
          <w:rFonts w:cs="Arial"/>
        </w:rPr>
        <w:t>3</w:t>
      </w:r>
      <w:r w:rsidR="00C35D8C" w:rsidRPr="00706156">
        <w:rPr>
          <w:rFonts w:cs="Arial"/>
        </w:rPr>
        <w:t>2</w:t>
      </w:r>
      <w:r w:rsidR="00BF7B0E" w:rsidRPr="00706156">
        <w:rPr>
          <w:rFonts w:cs="Arial"/>
        </w:rPr>
        <w:t xml:space="preserve"> studies</w:t>
      </w:r>
      <w:r w:rsidR="00DA2669" w:rsidRPr="00706156">
        <w:rPr>
          <w:rFonts w:cs="Arial"/>
        </w:rPr>
        <w:fldChar w:fldCharType="begin"/>
      </w:r>
      <w:r w:rsidR="00E97678" w:rsidRPr="00706156">
        <w:rPr>
          <w:rFonts w:cs="Arial"/>
        </w:rPr>
        <w:instrText xml:space="preserve"> ADDIN ZOTERO_ITEM CSL_CITATION {"citationID":"Ytpnnb1s","properties":{"formattedCitation":"\\super 34,38,43,46,46\\uc0\\u8211{}49,51,52,55\\uc0\\u8211{}57,65,68,70\\uc0\\u8211{}73,75,79,89,90,92\\uc0\\u8211{}95,98,100\\uc0\\u8211{}102,108\\nosupersub{}","plainCitation":"34,38,43,46,46–49,51,52,55–57,65,68,70–73,75,79,89,90,92–95,98,100–102,108","noteIndex":0},"citationItems":[{"id":10194,"uris":["http://zotero.org/users/7696217/items/TYRSIIJN"],"itemData":{"id":10194,"type":"article-journal","container-title":"Journal of Community Psychology","ISSN":"0090-4392","journalAbbreviation":"Journal of Community Psychology","note":"publisher: Wiley Online Library","title":"Health risk behaviors before and during COVID</w:instrText>
      </w:r>
      <w:r w:rsidR="00E97678" w:rsidRPr="00706156">
        <w:rPr>
          <w:rFonts w:ascii="Cambria Math" w:hAnsi="Cambria Math" w:cs="Cambria Math"/>
        </w:rPr>
        <w:instrText>‐</w:instrText>
      </w:r>
      <w:r w:rsidR="00E97678" w:rsidRPr="00706156">
        <w:rPr>
          <w:rFonts w:cs="Arial"/>
        </w:rPr>
        <w:instrText>19 and gender differences","author":[{"family":"Branquinho","given":"Cátia"},{"family":"Paiva","given":"Teresa"},{"family":"Guedes","given":"Fábio"},{"family":"Gaspar","given":"Tânia"},{"family":"Tomé","given":"Gina"},{"family":"Gaspar de Matos","given":"Margarida"}],"issued":{"date-parts":[["2021"]]}}},{"id":10222,"uris":["http://zotero.org/users/7696217/items/BVCSRG3R"],"itemData":{"id":10222,"type":"article-journal","container-title":"International Journal of Environmental Research and Public Health","issue":"23","journalAbbreviation":"International Journal of Environmental Research and Public Health","note":"publisher: Multidisciplinary Digital Publishing Institute","page":"12664","title":"Recreational Screen Time Use among a Small Sample of Canadians during the First Six Months of the COVID-19 Pandemic","volume":"18","author":[{"family":"Coyne","given":"Paige"},{"family":"Staffell","given":"Zach"},{"family":"Woodruff","given":"Sarah J"}],"issued":{"date-parts":[["2021"]]}}},{"id":10180,"uris":["http://zotero.org/users/7696217/items/D43CBJ8A"],"itemData":{"id":10180,"type":"article-journal","container-title":"Journal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id":76,"uris":["http://zotero.org/users/7696217/items/83CG3XQD"],"itemData":{"id":76,"type":"article-journal","container-title":"International Journal of Obesity","ISSN":"1476-5497","issue":"3","journalAbbreviation":"International Journal of Obesity","note":"publisher: Nature Publishing Group","page":"695-699","title":"Impact of COVID-19 lockdown on activity patterns and weight status among youths in China: the COVID-19 Impact on Lifestyle Change Survey (COINLICS)","volume":"45","author":[{"family":"Jia","given":"Peng"},{"family":"Zhang","given":"Lei"},{"family":"Yu","given":"Wanqi"},{"family":"Yu","given":"Bin"},{"family":"Liu","given":"Meijing"},{"family":"Zhang","given":"Dong"},{"family":"Yang","given":"Shujuan"}],"issued":{"date-parts":[["2021"]]}}},{"id":76,"uris":["http://zotero.org/users/7696217/items/83CG3XQD"],"itemData":{"id":76,"type":"article-journal","container-title":"International Journal of Obesity","ISSN":"1476-5497","issue":"3","journalAbbreviation":"International Journal of Obesity","note":"publisher: Nature Publishing Group","page":"695-699","title":"Impact of COVID-19 lockdown on activity patterns and weight status among youths in China: the COVID-19 Impact on Lifestyle Change Survey (COINLICS)","volume":"45","author":[{"family":"Jia","given":"Peng"},{"family":"Zhang","given":"Lei"},{"family":"Yu","given":"Wanqi"},{"family":"Yu","given":"Bin"},{"family":"Liu","given":"Meijing"},{"family":"Zhang","given":"Dong"},{"family":"Yang","given":"Shujuan"}],"issued":{"date-parts":[["2021"]]}}},{"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id":10227,"uris":["http://zotero.org/users/7696217/items/XYPTJUJY"],"itemData":{"id":10227,"type":"article-journal","container-title":"Journal of American College Health","ISSN":"0744-8481","journalAbbreviation":"Journal of American College Health","note":"publisher: Taylor &amp; Francis","page":"1-6","title":"The impact of the covid-19 pandemic on lifestyle behaviors in US college students","author":[{"family":"Kowalsky","given":"Robert J"},{"family":"Farney","given":"Tyler M"},{"family":"Kline","given":"Christopher E"},{"family":"Hinojosa","given":"Jessica N"},{"family":"Creasy","given":"Seth A"}],"issued":{"date-parts":[["2021"]]}}},{"id":73,"uris":["http://zotero.org/users/7696217/items/EDQ3TJHZ"],"itemData":{"id":73,"type":"article-journal","container-title":"Social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id":4497,"uris":["http://zotero.org/users/7696217/items/ZE7L2N82"],"itemData":{"id":4497,"type":"article-journal","abstract":"COVID-19 has brought the world into uncharted waters. Many countries are under lockdown, the economy has ground to a halt, and almost everyone is afraid of dire consequences. The unprecedented changes that came on so quickly due to the pandemic and stay-at-home confinement to accomplish social distancing and mitigate risk for infection pose many challenges. These include compromised health, well-being, and sleep as a consequence of disruption of the daily life routine, anxiety, worry, isolation, greater family and work stress, and excessive screen time. Our study of 203 corporate sector professionals performing `9-5MODIFIER LETTER PRIME work from home during this phase of the pandemic and of 325 undergraduate and postgraduate university students substantiates, relative to the before lockdown condition, more extensive feelings of sleepiness, with significantly (p\\textless .05) increased daytime nap duration, and depressive symptomatology (p\\textless .001) that is a matter of concern. Moreover, the chronic stress of living through a pandemic led to a host of physical symptoms, like headaches, insomnia, digestive problems, hormonal imbalances, and fatigue.","container-title":"CHRONOBIOLOGY INTERNATIONAL","DOI":"10.1080/07420528.2020.1786107","issue":"8","page":"1191–1200","title":"COVID-19 pandemic and lockdown: cause of sleep disruption, depression, somatic pain, and increased screen exposure of office workers and students of India","volume":"37","author":[{"family":"Majumdar","given":"Piya"},{"family":"Biswas","given":"Ankita"},{"family":"Sahu","given":"Subhashis"}],"issued":{"date-parts":[["2020",8]]}}},{"id":10228,"uris":["http://zotero.org/users/7696217/items/F4E2VFGI"],"itemData":{"id":10228,"type":"article-journal","container-title":"International journal of environmental research and public health","issue":"20","journalAbbreviation":"International journal of environmental research and public health","note":"publisher: Multidisciplinary Digital Publishing Institute","page":"7406","title":"The influence of COVID-19 isolation on physical activity habits and its relationship with convergence insufficiency","volume":"17","author":[{"family":"Mon-López","given":"Daniel"},{"family":"Bernardez-Vilaboa","given":"Ricardo"},{"family":"Fernandez-Balbuena","given":"Antonio Alvarez"},{"family":"Sillero-Quintana","given":"Manuel"}],"issued":{"date-parts":[["2020"]]}}},{"id":61,"uris":["http://zotero.org/users/7696217/items/P3IGDEQD"],"itemData":{"id":61,"type":"article-journal","container-title":"International Journal of Environmental Research and Public Health","issue":"2","journalAbbreviation":"International Journal of Environmental Research and Public Health","note":"publisher: Multidisciplinary Digital Publishing Institute","page":"369","title":"Impact of COVID-19 confinement on physical activity and sedentary behaviour in Spanish University Students: role of gender","volume":"18","author":[{"family":"Rodríguez-Larrad","given":"Ana"},{"family":"Mañas","given":"Asier"},{"family":"Labayen","given":"Idoia"},{"family":"González-Gross","given":"Marcela"},{"family":"Espin","given":"Ander"},{"family":"Aznar","given":"Susana"},{"family":"Serrano-Sánchez","given":"José Antonio"},{"family":"Vera-Garcia","given":"Francisco J"},{"family":"González-Lamuño","given":"Domingo"},{"family":"Ara","given":"Ignacio"}],"issued":{"date-parts":[["2021"]]}}},{"id":10169,"uris":["http://zotero.org/users/7696217/items/UX6SYI5E"],"itemData":{"id":10169,"type":"article-journal","abstract":"Background and aim\nThe Coronavirus (COVID-19) pandemic has required drastic safety precautions to contain virus spread, involving a protracted self-isolation period. Those with greater perceived or actual life stress are vulnerable to develop problematic internet behaviors. Thus, we assessed how COVID-19 social isolation affected online gaming (OG) and pornography viewing (PV) in the general population.\nMethods\nWe developed an online cross-sectional survey, Habit Tracker (HabiT), completed by 1,344 adults (≥18 years). HabiT was released internationally with individuals from 80 countries participating; a majority residing in the United States and United Kingdom. We measured changes in OG (IGDS9-SF) and PV (CYPAT) behaviors before and during the COVID-19 quarantine period. We also assessed psychiatric factors such as anxiety, depression (HADS), and impulsivity (SUPPS-P). The primary outcome measures were change in amount of, and current OG and PV severity during quarantine. These measures were related to ten COVID-19-related stress factors.\nResults\nOverall, we observed a large increase in OG and a minor increase in PV. Those who increased OG (63%) and PV (43%) during quarantine were younger individuals, males, those who left the quarantine household infrequently, those who reported low frequency or poor quality social interactions, and those with higher depression, anxiety, and urgency impulsivity.\nDiscussion\nOur findings highlight similarities between forms of problematic internet behaviors driven by stress, depression, anxiety; while highlighting distinct avenues which these behaviors can manifest.\nConclusion\nWe emphasize the relevance of identifying those in need of emotional regulation interventions, to mitigate problematic internet behaviors in the context of COVID-19 isolation.","container-title":"Addictive Behaviors","DOI":"10.1016/j.addbeh.2021.107044","ISSN":"0306-4603","journalAbbreviation":"Addictive Behaviors","page":"107044","title":"Assessing online gaming and pornography consumption patterns during COVID-19 isolation using an online survey: Highlighting distinct avenues of problematic internet behavior","volume":"123","author":[{"family":"Sallie","given":"Samantha N."},{"family":"Ritou","given":"Valentin J.E."},{"family":"Bowden-Jones","given":"Henrietta"},{"family":"Voon","given":"Valerie"}],"issued":{"date-parts":[["2021",12,1]]}}},{"id":59,"uris":["http://zotero.org/users/7696217/items/UMAGIJQE"],"itemData":{"id":59,"type":"article-journal","container-title":"Indian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id":48,"uris":["http://zotero.org/users/7696217/items/GLXX7APZ"],"itemData":{"id":48,"type":"article-journal","container-title":"Applied Psychology: Health and Well</w:instrText>
      </w:r>
      <w:r w:rsidR="00E97678" w:rsidRPr="00706156">
        <w:rPr>
          <w:rFonts w:ascii="Cambria Math" w:hAnsi="Cambria Math" w:cs="Cambria Math"/>
        </w:rPr>
        <w:instrText>‐</w:instrText>
      </w:r>
      <w:r w:rsidR="00E97678" w:rsidRPr="00706156">
        <w:rPr>
          <w:rFonts w:cs="Arial"/>
        </w:rPr>
        <w:instrText>Being","ISSN":"1758-0846","issue":"2","journalAbbreviation":"Applied Psychology: Health and Well</w:instrText>
      </w:r>
      <w:r w:rsidR="00E97678" w:rsidRPr="00706156">
        <w:rPr>
          <w:rFonts w:ascii="Cambria Math" w:hAnsi="Cambria Math" w:cs="Cambria Math"/>
        </w:rPr>
        <w:instrText>‐</w:instrText>
      </w:r>
      <w:r w:rsidR="00E97678" w:rsidRPr="00706156">
        <w:rPr>
          <w:rFonts w:cs="Arial"/>
        </w:rPr>
        <w:instrText>Being","note":"publisher: Wiley Online Library","page":"454-468","title":"Stress, physical activity, and screen</w:instrText>
      </w:r>
      <w:r w:rsidR="00E97678" w:rsidRPr="00706156">
        <w:rPr>
          <w:rFonts w:ascii="Cambria Math" w:hAnsi="Cambria Math" w:cs="Cambria Math"/>
        </w:rPr>
        <w:instrText>‐</w:instrText>
      </w:r>
      <w:r w:rsidR="00E97678" w:rsidRPr="00706156">
        <w:rPr>
          <w:rFonts w:cs="Arial"/>
        </w:rPr>
        <w:instrText>related sedentary behaviour within the first month of the COVID</w:instrText>
      </w:r>
      <w:r w:rsidR="00E97678" w:rsidRPr="00706156">
        <w:rPr>
          <w:rFonts w:ascii="Cambria Math" w:hAnsi="Cambria Math" w:cs="Cambria Math"/>
        </w:rPr>
        <w:instrText>‐</w:instrText>
      </w:r>
      <w:r w:rsidR="00E97678" w:rsidRPr="00706156">
        <w:rPr>
          <w:rFonts w:cs="Arial"/>
        </w:rPr>
        <w:instrText>19 pandemic","volume":"13","author":[{"family":"Woodruff","given":"Sarah J"},{"family":"Coyne","given":"Paige"},{"family":"St</w:instrText>
      </w:r>
      <w:r w:rsidR="00E97678" w:rsidRPr="00706156">
        <w:rPr>
          <w:rFonts w:ascii="Cambria Math" w:hAnsi="Cambria Math" w:cs="Cambria Math"/>
        </w:rPr>
        <w:instrText>‐</w:instrText>
      </w:r>
      <w:r w:rsidR="00E97678" w:rsidRPr="00706156">
        <w:rPr>
          <w:rFonts w:cs="Arial"/>
        </w:rPr>
        <w:instrText>Pierre","given":"Emily"}],"issued":{"date-parts":[["2021"]]}}},{"id":4766,"uris":["http://zotero.org/users/7696217/items/NYMPZBY8"],"itemData":{"id":4766,"type":"article-journal","container-title":"Frontiers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id":4469,"uris":["http://zotero.org/users/7696217/items/NNRUKNLJ"],"itemData":{"id":4469,"type":"article-journal","abstract":"This study assessed the effects of COVID-19 home confinement on physical activity, sedentary behavior, smartphone use, and sleep patterns. Data was collected in a sample of 20 young adults (mean age ± SD: 22.6 ± 3.4 years; 55% males) over seven days pre- and during the COVID-19 lockdown. Objective and subjective physical activity (Accelerometer and the International Physical Activity Questionnaire (IPAQ), respectively), the number of hours sitting (IPAQ), objectively-measured smartphone use (smartphone screen time applications), and objective and subjective sleep (accelerometer and the Pittsburgh Sleep Quality Index, respectively) were assessed. Results revealed significantly greater walking time and mean steps (p \\textless 0.001, d = 1.223 to 1.605), and moderate and vigorous physical activity (p \\textless 0.05, d = 0.568 to 0.616), in the precompared with the during-COVID-19 lockdown phase. Additionally, smartphone use (p = 0.009, d = 0.654), sitting time (p = 0.002, d = 1.120), and total sleep (p \\textless 0.004, d = 0.666) were significantly greater in the during- compared with the pre-COVID-19 lockdown phase. Multiple regressions analyses showed associations between physical activity and sedentary behavior and sleep quality. The number of hours sitting per day and moderate-to-vigorous physical activity significantly predicted deep sleep (adj.R2 = 0.46). In conclusion, this study revealed that during the COVID-19 outbreak, behaviors changed, with participants spending less time engaging in physical activity, sitting more, spending more time using the smartphone, and sleeping more hours. These findings may be of importance to make recommendations, including lifestyle modifications during this time. © 2020 by the authors.","container-title":"Sustainability (Switzerland)","DOI":"10.3390/SU12155890","issue":"15","title":"Objectively-assessed physical activity, sedentary behavior, smartphone use, and sleep patterns preand during-COVID-19 quarantine in young adults from Spain","URL":"https://www.scopus.com/inward/record.uri?eid=2-s2.0-85089728821&amp;doi=10.3390%2FSU12155890&amp;partnerID=40&amp;md5=d56d8afb088acf5eed718e4f9792931b","volume":"12","author":[{"family":"Sañudo","given":"B"},{"family":"Fennell","given":"C"},{"family":"Sánchez-Oliver","given":"A J"}],"issued":{"date-parts":[["2020"]]}}},{"id":99,"uris":["http://zotero.org/users/7696217/items/CPXNUAR3"],"itemData":{"id":99,"type":"article-journal","container-title":"International journal of environmental research and public health","issue":"6","journalAbbreviation":"International journal of environmental research and public health","note":"publisher: Multidisciplinary Digital Publishing Institute","page":"3065","title":"Effect of COVID-19-Related Home Confinement on Sleep Quality, Screen Time and Physical Activity in Tunisian Boys and Girls: A Survey","volume":"18","author":[{"family":"Abid","given":"Rihab"},{"family":"Ammar","given":"Achraf"},{"family":"Maaloul","given":"Rami"},{"family":"Souissi","given":"Nizar"},{"family":"Hammouda","given":"Omar"}],"issued":{"date-parts":[["2021"]]}}},{"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Cruz","given":"Borja","non-dropping-particle":"del"}],"issued":{"date-parts":[["2021"]]}}},{"id":95,"uris":["http://zotero.org/users/7696217/items/H3SI32IS"],"itemData":{"id":95,"type":"article-journal","container-title":"Academic Pediatrics","ISSN":"1876-2859","journalAbbreviation":"Academic Pediatrics","note":"publisher: Elsevier","title":"Impact of the COVID-19 pandemic on parents’ perception of health behaviors in children with overweight and obesity","author":[{"family":"Beck","given":"Amy L"},{"family":"Huang","given":"John C"},{"family":"Lendzion","given":"Lauren"},{"family":"Fernandez","given":"Alicia"},{"family":"Martinez","given":"Suzanna"}],"issued":{"date-parts":[["2021"]]}}},{"id":10211,"uris":["http://zotero.org/users/7696217/items/GBBEUYJU"],"itemData":{"id":10211,"type":"article-journal","container-title":"International Journal of Environmental Research and Public Health","issue":"21","journalAbbreviation":"International Journal of Environmental Research and Public Health","note":"publisher: Multidisciplinary Digital Publishing Institute","page":"11173","title":"Physical Activity, Screen Time, Sedentary and Sleeping Habits of Polish Preschoolers during the COVID-19 Pandemic and WHO’s Recommendations: An Observational Cohort Study","volume":"18","author":[{"family":"Brzęk","given":"Anna"},{"family":"Strauss","given":"Markus"},{"family":"Sanchis-Gomar","given":"Fabian"},{"family":"Leischik","given":"Roman"}],"issued":{"date-parts":[["2021"]]}}},{"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WH"}],"issued":{"date-parts":[["2021"]]}}},{"id":10179,"uris":["http://zotero.org/users/7696217/items/YY4P5GWR"],"itemData":{"id":10179,"type":"article-journal","abstract":"Specialized guidelines are required for the health behaviors of vulnerable populations such as children. This is especially true during the COVID-19 pandemic, wherein major lifestyle changes have occurred, especially among young children. The present study aims to use longitudinal data to understand changes in the physical activity, screen time, sleep, and mental health of preschoolers in Japan during the COVID-19 pandemic, compared to pre-pandemic period. Subjective and objective measures were used to assess the variables of interest longitudinally. It was found that physical activity, adherence to WHO-recommended screen time, and prosocial behaviors decreased significantly. On the other hand, sedentary time and hyperactivity increased. Our results are consistent with findings from other countries. The implications with respect to outdoor playtime, screen-time in the context of online learning during the pandemic, and the effects of parents’ mental health on preschool-aged children are discussed.","container-title":"Scientific Reports","DOI":"10.1038/s41598-021-01803-4","ISSN":"2045-2322","issue":"1","journalAbbreviation":"Scientific Reports","page":"22972","title":"Change in Japanese children’s 24-hour movement guidelines and mental health during the COVID-19 pandemic","volume":"11","author":[{"family":"Hyunshik","given":"Kim"},{"family":"Jiameng","given":"Ma"},{"family":"Sunkyoung","given":"Lee"},{"family":"Ying","given":"Gu"}],"issued":{"date-parts":[["2021",11,26]]}}},{"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Thiam"}],"issued":{"date-parts":[["2021"]]}}},{"id":70,"uris":["http://zotero.org/users/7696217/items/C3WNX7XK"],"itemData":{"id":70,"type":"article-journal","container-title":"Children","issue":"2","journalAbbreviation":"Children","note":"publisher: Multidisciplinary Digital Publishing Institute","page":"83","title":"Changes in healthy behaviors and meeting 24-h movement guidelines in Spanish and Brazilian preschoolers, children and adolescents during the COVID-19 lockdown","volume":"8","author":[{"family":"López-Gil","given":"José Francisco"},{"family":"Tremblay","given":"Mark S"},{"family":"Brazo-Sayavera","given":"Javier"}],"issued":{"date-parts":[["2021"]]}}},{"id":10219,"uris":["http://zotero.org/users/7696217/items/YXA8VJL8"],"itemData":{"id":10219,"type":"article-journal","abstract":"To determine myopia progression in children during the COVID-19 and the related factors associated with myopia.","container-title":"Graefe's Archive for Clinical and Experimental Ophthalmology","DOI":"10.1007/s00417-021-05305-x","ISSN":"1435-702X","issue":"9","journalAbbreviation":"Graefe's Archive for Clinical and Experimental Ophthalmology","page":"2813-2820","title":"Progression of myopia in a natural cohort of Chinese children during COVID-19 pandemic","volume":"259","author":[{"family":"Ma","given":"Dandan"},{"family":"Wei","given":"Shifei"},{"family":"Li","given":"Shi-Ming"},{"family":"Yang","given":"Xiaohui"},{"family":"Cao","given":"Kai"},{"family":"Hu","given":"Jianping"},{"family":"Fan","given":"Sujie"},{"family":"Zhang","given":"Lihua"},{"family":"Wang","given":"Ningli"}],"issued":{"date-parts":[["2021",9,1]]}}},{"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rPr>
        <w:instrText>‐</w:instrText>
      </w:r>
      <w:r w:rsidR="00E97678" w:rsidRPr="00706156">
        <w:rPr>
          <w:rFonts w:cs="Arial"/>
        </w:rPr>
        <w:instrText xml:space="preserve">19 in School Aged Children","author":[{"family":"McArthur","given":"Brae Anne"},{"family":"Racine","given":"Nicole"},{"family":"Browne","given":"Dillon"},{"family":"McDonald","given":"Sheila"},{"family":"Tough","given":"Suzanne"},{"family":"Madigan","given":"Sheri"}],"issued":{"date-parts":[["2021"]]}}},{"id":41,"uris":["http://zotero.org/users/7696217/items/5MMJNAI8"],"itemData":{"id":41,"type":"article-journal","container-title":"Indian Journal of Ophthalmology","issue":"1","journalAbbreviation":"Indian Journal of Ophthalmology","note":"publisher: Wolters Kluwer--Medknow Publications","page":"140","title":"Prevalence and risk factor assessment of digital eye strain among children using online e-learning during the COVID-19 pandemic: Digital eye strain among kids (DESK study-1)","volume":"69","author":[{"family":"Mohan","given":"Amit"},{"family":"Sen","given":"Pradhnya"},{"family":"Shah","given":"Chintan"},{"family":"Jain","given":"Elesh"},{"family":"Jain","given":"Swapnil"}],"issued":{"date-parts":[["2021"]]}}},{"id":10251,"uris":["http://zotero.org/users/7696217/items/QK7NYNED"],"itemData":{"id":10251,"type":"article-journal","container-title":"International Journal of Environmental Research and Public Health","issue":"5","journalAbbreviation":"International Journal of Environmental Research and Public Health","note":"publisher: Multidisciplinary Digital Publishing Institute","page":"2583","title":"Impact of COVID-19 Restrictions on Western Australian Children’s Physical Activity and Screen Time","volume":"18","author":[{"family":"Nathan","given":"Andrea"},{"family":"George","given":"Phoebe"},{"family":"Ng","given":"Michelle"},{"family":"Wenden","given":"Elizabeth"},{"family":"Bai","given":"Pulan"},{"family":"Phiri","given":"Zino"},{"family":"Christian","given":"Hayley"}],"issued":{"date-parts":[["2021"]]}}},{"id":10230,"uris":["http://zotero.org/users/7696217/items/GE9AUHPB"],"itemData":{"id":10230,"type":"article-journal","container-title":"International journal of environmental research and public health","issue":"15","journalAbbreviation":"International journal of environmental research and public health","note":"publisher: Multidisciplinary Digital Publishing Institute","page":"8035","title":"Using a 24 h Activity Recall (STAR-24) to Describe Activity in Adolescent Boys in New Zealand: Comparisons between a Sample Collected before, and a Sample Collected during the COVID-19 Lockdown","volume":"18","author":[{"family":"Peddie","given":"Meredith C"},{"family":"Scott","given":"Tessa"},{"family":"Haszard","given":"Jillian J"}],"issued":{"date-parts":[["2021"]]}}},{"id":58,"uris":["http://zotero.org/users/7696217/items/28ZAUJLA"],"itemData":{"id":58,"type":"article-journal","container-title":"Scientific reports","ISSN":"2045-2322","issue":"1","journalAbbreviation":"Scientific reports","note":"publisher: Nature Publishing Group","page":"1-12","title":"Physical activity and screen time of children and adolescents before and during the COVID-19 lockdown in Germany: a natural experiment","volume":"10","author":[{"family":"Schmidt","given":"Steffen CE"},{"family":"Anedda","given":"Bastian"},{"family":"Burchartz","given":"Alexander"},{"family":"Eichsteller","given":"Ana"},{"family":"Kolb","given":"Simon"},{"family":"Nigg","given":"Carina"},{"family":"Niessner","given":"Claudia"},{"family":"Oriwol","given":"Doris"},{"family":"Worth","given":"Annette"},{"family":"Woll","given":"Alexander"}],"issued":{"date-parts":[["2020"]]}}},{"id":43,"uris":["http://zotero.org/users/7696217/items/9HRHTDDP"],"itemData":{"id":43,"type":"article-journal","container-title":"Children","issue":"2","journalAbbreviation":"Children","note":"publisher: Multidisciplinary Digital Publishing Institute","page":"98","title":"The Impact of COVID-19 on the Interrelation of Physical Activity, Screen Time and Health-Related Quality of Life in Children and Adolescents in Germany: Results of the Motorik-Modul Study","volume":"8","author":[{"family":"Wunsch","given":"Kathrin"},{"family":"Nigg","given":"Carina"},{"family":"Niessner","given":"Claudia"},{"family":"Schmidt","given":"Steffen CE"},{"family":"Oriwol","given":"Doris"},{"family":"Hanssen-Doose","given":"Anke"},{"family":"Burchartz","given":"Alexander"},{"family":"Eichsteller","given":"Ana"},{"family":"Kolb","given":"Simon"},{"family":"Worth","given":"Annette"}],"issued":{"date-parts":[["2021"]]}}}],"schema":"https://github.com/citation-style-language/schema/raw/master/csl-citation.json"} </w:instrText>
      </w:r>
      <w:r w:rsidR="00DA2669" w:rsidRPr="00706156">
        <w:rPr>
          <w:rFonts w:cs="Arial"/>
        </w:rPr>
        <w:fldChar w:fldCharType="separate"/>
      </w:r>
      <w:r w:rsidR="00095CC6" w:rsidRPr="00706156">
        <w:rPr>
          <w:rFonts w:cs="Arial"/>
          <w:vertAlign w:val="superscript"/>
        </w:rPr>
        <w:t>34,38,43,46,46–49,51,52,55–57,65,68,70–73,75,79,89,90,92–95,98,100–102,108</w:t>
      </w:r>
      <w:r w:rsidR="00DA2669" w:rsidRPr="00706156">
        <w:rPr>
          <w:rFonts w:cs="Arial"/>
        </w:rPr>
        <w:fldChar w:fldCharType="end"/>
      </w:r>
      <w:r w:rsidR="00BF7B0E" w:rsidRPr="00706156">
        <w:rPr>
          <w:rFonts w:cs="Arial"/>
        </w:rPr>
        <w:t xml:space="preserve"> reported pre and </w:t>
      </w:r>
      <w:r w:rsidR="00273BCD" w:rsidRPr="00706156">
        <w:rPr>
          <w:rFonts w:cs="Arial"/>
        </w:rPr>
        <w:t xml:space="preserve">during COVID-19 </w:t>
      </w:r>
      <w:r w:rsidR="007A3E75" w:rsidRPr="00706156">
        <w:rPr>
          <w:rFonts w:cs="Arial"/>
        </w:rPr>
        <w:t>screen time</w:t>
      </w:r>
      <w:r w:rsidR="00BF7B0E" w:rsidRPr="00706156">
        <w:rPr>
          <w:rFonts w:cs="Arial"/>
        </w:rPr>
        <w:t xml:space="preserve"> data (and were included in the meta-analysis),</w:t>
      </w:r>
      <w:r w:rsidR="00E437E5" w:rsidRPr="00706156">
        <w:rPr>
          <w:rFonts w:cs="Arial"/>
        </w:rPr>
        <w:t xml:space="preserve"> </w:t>
      </w:r>
      <w:r w:rsidR="007A3072" w:rsidRPr="00706156">
        <w:rPr>
          <w:rFonts w:cs="Arial"/>
        </w:rPr>
        <w:t>22</w:t>
      </w:r>
      <w:r w:rsidR="00E437E5" w:rsidRPr="00706156">
        <w:rPr>
          <w:rFonts w:cs="Arial"/>
        </w:rPr>
        <w:t xml:space="preserve"> studies</w:t>
      </w:r>
      <w:r w:rsidR="00C227BB" w:rsidRPr="00706156">
        <w:rPr>
          <w:rFonts w:cs="Arial"/>
        </w:rPr>
        <w:fldChar w:fldCharType="begin"/>
      </w:r>
      <w:r w:rsidR="00E97678" w:rsidRPr="00706156">
        <w:rPr>
          <w:rFonts w:cs="Arial"/>
        </w:rPr>
        <w:instrText xml:space="preserve"> ADDIN ZOTERO_ITEM CSL_CITATION {"citationID":"Jez7U74m","properties":{"formattedCitation":"\\super 32,35,37,39,42,45,54,56,59,61,66,67,77,78,80,82,84,85,87,96,97,104\\nosupersub{}","plainCitation":"32,35,37,39,42,45,54,56,59,61,66,67,77,78,80,82,84,85,87,96,97,104","noteIndex":0},"citationItems":[{"id":96,"uris":["http://zotero.org/users/7696217/items/VG3M3Y3A"],"itemData":{"id":96,"type":"article-journal","container-title":"Risk Management and Healthcare Policy","journalAbbreviation":"Risk Management and Healthcare Policy","note":"publisher: Dove Press","page":"1757","title":"Changes in physical activity and sedentary behavior amid confinement: The bksq-covid-19 project","volume":"13","author":[{"family":"Alomari","given":"Mahmoud A"},{"family":"Khabour","given":"Omar F"},{"family":"Alzoubi","given":"Karem H"}],"issued":{"date-parts":[["2020"]]}}},{"id":88,"uris":["http://zotero.org/users/7696217/items/QZRLLCXT"],"itemData":{"id":88,"type":"article-journal","container-title":"British Journal of Nutrition","ISSN":"0007-1145","issue":"5","journalAbbreviation":"British Journal of Nutrition","note":"publisher: Cambridge University Press","page":"757-766","title":"Assessment of eating habits and lifestyle during the coronavirus 2019 pandemic in the Middle East and North Africa region: a cross-sectional study","volume":"126","author":[{"family":"Ismail","given":"Leila Cheikh"},{"family":"Osaili","given":"Tareq M"},{"family":"Mohamad","given":"Maysm N"},{"family":"Al Marzouqi","given":"Amina"},{"family":"Jarrar","given":"Amjad H"},{"family":"Zampelas","given":"Antonis"},{"family":"Habib-Mourad","given":"Carla"},{"family":"Jamous","given":"Dima Omar Abu"},{"family":"Ali","given":"Habiba I"},{"family":"Al Sabbah","given":"Haleama"}],"issued":{"date-parts":[["2021"]]}}},{"id":1266,"uris":["http://zotero.org/users/7696217/items/66UZVQ3F"],"itemData":{"id":1266,"type":"article-journal","container-title":"International Journal of Environmental Research and Public Health","issue":"11","journalAbbreviation":"International Journal of Environmental Research and Public Health","note":"publisher: Multidisciplinary Digital Publishing Institute","page":"4144","title":"Exercising in Times of Lockdown: An Analysis of the Impact of COVID-19 on Levels and Patterns of Exercise among Adults in Belgium","volume":"17","author":[{"family":"Constandt","given":"Bram"},{"family":"Thibaut","given":"Erik"},{"family":"De Bosscher","given":"Veerle"},{"family":"Scheerder","given":"Jeroen"},{"family":"Ricour","given":"Margot"},{"family":"Willem","given":"Annick"}],"issued":{"date-parts":[["2020"]]}}},{"id":85,"uris":["http://zotero.org/users/7696217/items/FEIBWRS8"],"itemData":{"id":85,"type":"article-journal","container-title":"Nutrients","issue":"1","journalAbbreviation":"Nutrients","note":"publisher: Multidisciplinary Digital Publishing Institute","page":"97","title":"Have lifestyle habits and psychological well-being changed among adolescents and medical students due to COVID-19 lockdown in Croatia?","volume":"13","author":[{"family":"Dragun","given":"Ružica"},{"family":"Veček","given":"Nikolina Nika"},{"family":"Marendić","given":"Mario"},{"family":"Pribisalić","given":"Ajka"},{"family":"Đivić","given":"Gabrijela"},{"family":"Cena","given":"Hellas"},{"family":"Polašek","given":"Ozren"},{"family":"Kolčić","given":"Ivana"}],"issued":{"date-parts":[["2021"]]}}},{"id":81,"uris":["http://zotero.org/users/7696217/items/T82A75YQ"],"itemData":{"id":81,"type":"article-journal","container-title":"Journal of Physical Activity and Health","ISSN":"1543-5474","issue":"3","journalAbbreviation":"Journal of Physical Activity and Health","note":"publisher: Human Kinetics","page":"296-303","title":"How did the COVID-19 confinement period affect our physical activity level and sedentary behaviors? Methodology and first results from the french national ONAPS survey","volume":"18","author":[{"family":"Genin","given":"Pauline Manon"},{"family":"Lambert","given":"Céline"},{"family":"Larras","given":"Benjamin"},{"family":"Pereira","given":"Bruno"},{"family":"Toussaint","given":"Jean-François"},{"family":"Baker","given":"Julien Steven"},{"family":"Tremblay","given":"Angelo"},{"family":"Thivel","given":"David"},{"family":"Duclos","given":"Martine"}],"issued":{"date-parts":[["2021"]]}}},{"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A"}],"issued":{"date-parts":[["2021",6,22]]}}},{"id":10169,"uris":["http://zotero.org/users/7696217/items/UX6SYI5E"],"itemData":{"id":10169,"type":"article-journal","abstract":"Background and aim\nThe Coronavirus (COVID-19) pandemic has required drastic safety precautions to contain virus spread, involving a protracted self-isolation period. Those with greater perceived or actual life stress are vulnerable to develop problematic internet behaviors. Thus, we assessed how COVID-19 social isolation affected online gaming (OG) and pornography viewing (PV) in the general population.\nMethods\nWe developed an online cross-sectional survey, Habit Tracker (HabiT), completed by 1,344 adults (≥18 years). HabiT was released internationally with individuals from 80 countries participating; a majority residing in the United States and United Kingdom. We measured changes in OG (IGDS9-SF) and PV (CYPAT) behaviors before and during the COVID-19 quarantine period. We also assessed psychiatric factors such as anxiety, depression (HADS), and impulsivity (SUPPS-P). The primary outcome measures were change in amount of, and current OG and PV severity during quarantine. These measures were related to ten COVID-19-related stress factors.\nResults\nOverall, we observed a large increase in OG and a minor increase in PV. Those who increased OG (63%) and PV (43%) during quarantine were younger individuals, males, those who left the quarantine household infrequently, those who reported low frequency or poor quality social interactions, and those with higher depression, anxiety, and urgency impulsivity.\nDiscussion\nOur findings highlight similarities between forms of problematic internet behaviors driven by stress, depression, anxiety; while highlighting distinct avenues which these behaviors can manifest.\nConclusion\nWe emphasize the relevance of identifying those in need of emotional regulation interventions, to mitigate problematic internet behaviors in the context of COVID-19 isolation.","container-title":"Addictive Behaviors","DOI":"10.1016/j.addbeh.2021.107044","ISSN":"0306-4603","journalAbbreviation":"Addictive Behaviors","page":"107044","title":"Assessing online gaming and pornography consumption patterns during COVID-19 isolation using an online survey: Highlighting distinct avenues of problematic internet behavior","volume":"123","author":[{"family":"Sallie","given":"Samantha N."},{"family":"Ritou","given":"Valentin J.E."},{"family":"Bowden-Jones","given":"Henrietta"},{"family":"Voon","given":"Valerie"}],"issued":{"date-parts":[["2021",12,1]]}}},{"id":55,"uris":["http://zotero.org/users/7696217/items/GEPC2ALZ"],"itemData":{"id":55,"type":"article-journal","container-title":"British Journal of Health Psychology","ISSN":"1359-107X","issue":"2","journalAbbreviation":"British Journal of Health Psychology","note":"publisher: Wiley Online Library","page":"588-605","title":"Determinants of physical activity among adults in the United Kingdom during the COVID</w:instrText>
      </w:r>
      <w:r w:rsidR="00E97678" w:rsidRPr="00706156">
        <w:rPr>
          <w:rFonts w:ascii="Cambria Math" w:hAnsi="Cambria Math" w:cs="Cambria Math"/>
        </w:rPr>
        <w:instrText>‐</w:instrText>
      </w:r>
      <w:r w:rsidR="00E97678" w:rsidRPr="00706156">
        <w:rPr>
          <w:rFonts w:cs="Arial"/>
        </w:rPr>
        <w:instrText>19 pandemic: The DUK</w:instrText>
      </w:r>
      <w:r w:rsidR="00E97678" w:rsidRPr="00706156">
        <w:rPr>
          <w:rFonts w:ascii="Cambria Math" w:hAnsi="Cambria Math" w:cs="Cambria Math"/>
        </w:rPr>
        <w:instrText>‐</w:instrText>
      </w:r>
      <w:r w:rsidR="00E97678" w:rsidRPr="00706156">
        <w:rPr>
          <w:rFonts w:cs="Arial"/>
        </w:rPr>
        <w:instrText>COVID study","volume":"26","author":[{"family":"Spence","given":"John C"},{"family":"Rhodes","given":"Ryan E"},{"family":"McCurdy","given":"Ashley"},{"family":"Mangan","given":"Amie"},{"family":"Hopkins","given":"Debbie"},{"family":"Mummery","given":"W Kerry"}],"issued":{"date-parts":[["2021"]]}}},{"id":53,"uris":["http://zotero.org/users/7696217/items/MWPSXFBC"],"itemData":{"id":53,"type":"article-journal","container-title":"Environmental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id":45,"uris":["http://zotero.org/users/7696217/items/IRJ88D9M"],"itemData":{"id":45,"type":"article-journal","container-title":"Canadian Journal of Public Health","ISSN":"1920-7476","issue":"6","journalAbbreviation":"Canadian Journal of Public Health","note":"publisher: Springer","page":"953-962","title":"Changes in health behaviours during early COVID-19 and socio-demographic disparities: a cross-sectional analysis","volume":"111","author":[{"family":"Zajacova","given":"Anna"},{"family":"Jehn","given":"Anthony"},{"family":"Stackhouse","given":"Matthew"},{"family":"Denice","given":"Patrick"},{"family":"Ramos","given":"Howard"}],"issued":{"date-parts":[["2020"]]}}},{"id":93,"uris":["http://zotero.org/users/7696217/items/TFLN2FYE"],"itemData":{"id":93,"type":"article-journal","container-title":"Pediatric Pulmonology","ISSN":"8755-6863","issue":"6","journalAbbreviation":"Pediatric Pulmonology","note":"publisher: Wiley Online Library","page":"1401-1408","title":"Real</w:instrText>
      </w:r>
      <w:r w:rsidR="00E97678" w:rsidRPr="00706156">
        <w:rPr>
          <w:rFonts w:ascii="Cambria Math" w:hAnsi="Cambria Math" w:cs="Cambria Math"/>
        </w:rPr>
        <w:instrText>‐</w:instrText>
      </w:r>
      <w:r w:rsidR="00E97678" w:rsidRPr="00706156">
        <w:rPr>
          <w:rFonts w:cs="Arial"/>
        </w:rPr>
        <w:instrText>time effects of COVID</w:instrText>
      </w:r>
      <w:r w:rsidR="00E97678" w:rsidRPr="00706156">
        <w:rPr>
          <w:rFonts w:ascii="Cambria Math" w:hAnsi="Cambria Math" w:cs="Cambria Math"/>
        </w:rPr>
        <w:instrText>‐</w:instrText>
      </w:r>
      <w:r w:rsidR="00E97678" w:rsidRPr="00706156">
        <w:rPr>
          <w:rFonts w:cs="Arial"/>
        </w:rPr>
        <w:instrText xml:space="preserve">19 pandemic lockdown on pediatric respiratory patients","volume":"56","author":[{"family":"Cahal","given":"Michal"},{"family":"Amirav","given":"Israel"},{"family":"Diamant","given":"Nir"},{"family":"Be'er","given":"Moria"},{"family":"Besor","given":"Omri"},{"family":"Lavie","given":"Moran"}],"issued":{"date-parts":[["2021"]]}}},{"id":90,"uris":["http://zotero.org/users/7696217/items/KWUJU23E"],"itemData":{"id":90,"type":"article-journal","container-title":"European journal of integrative medicine","ISSN":"1876-3820","journalAbbreviation":"European journal of integrative medicine","note":"publisher: Elsevier","page":"101308","title":"Effect of the COVID-19 lockdown on Physical Activity and Sedentary Behaviors in French Children and Adolescents: new results from the ONAPS national survey","volume":"43","author":[{"family":"Chambonniere","given":"Camille"},{"family":"Lambert","given":"Céline"},{"family":"Fearnbach","given":"Nicole"},{"family":"Tardieu","given":"Michèle"},{"family":"Fillon","given":"Alicia"},{"family":"Genin","given":"Pauline"},{"family":"Larras","given":"Benjamin"},{"family":"Melsens","given":"Pierre"},{"family":"Bois","given":"Julien"},{"family":"Pereira","given":"Bruno"}],"issued":{"date-parts":[["2021"]]}}},{"id":86,"uris":["http://zotero.org/users/7696217/items/WT2EC7LL"],"itemData":{"id":86,"type":"article-journal","container-title":"Revista Paulista de Pediatria","ISSN":"0103-0582","journalAbbreviation":"Revista Paulista de Pediatria","note":"publisher: SciELO Brasil","title":"Covid-19 social isolation in brazil: Effects on the physical activity routine of families with children","volume":"39","author":[{"family":"Sá","given":"Cristina dos Santos Cardoso","dropping-particle":"de"},{"family":"Pombo","given":"André"},{"family":"Luz","given":"Carlos"},{"family":"Rodrigues","given":"Luis Paulo"},{"family":"Cordovil","given":"Rita"}],"issued":{"date-parts":[["2020"]]}}},{"id":10187,"uris":["http://zotero.org/users/7696217/items/J2H32RLF"],"itemData":{"id":10187,"type":"article-journal","container-title":"International Journal of Environmental Research and Public Health","issue":"17","journalAbbreviation":"International Journal of Environmental Research and Public Health","note":"publisher: Multidisciplinary Digital Publishing Institute","page":"9256","title":"COVID-19 Impact on Adolescent 24 h Movement Behaviors","volume":"18","author":[{"family":"Dubuc","given":"Marie-Maude"},{"family":"Berrigan","given":"Félix"},{"family":"Goudreault","given":"Marylène"},{"family":"Beaudoin","given":"Sylvie"},{"family":"Turcotte","given":"Sylvain"}],"issued":{"date-parts":[["2021"]]}}},{"id":10198,"uris":["http://zotero.org/users/7696217/items/GCUYNRKY"],"itemData":{"id":10198,"type":"article-journal","container-title":"Minerva Pediatrics","ISSN":"2724-5276","journalAbbreviation":"Minerva Pediatrics","title":"Impact of the COVID-19 confinement on movement behaviors among French young children: the ONAPS national survey.","author":[{"family":"Fillon","given":"Alicia"},{"family":"Lambert","given":"Céline"},{"family":"Tardieu","given":"Michele"},{"family":"Genin","given":"Pauline"},{"family":"Larras","given":"Benjamin"},{"family":"Melsens","given":"Pierre"},{"family":"Bois","given":"Julien"},{"family":"Pereira","given":"Bruno"},{"family":"Fearnbach","given":"Nicole S"},{"family":"Tremblay","given":"Angelo"}],"issued":{"date-parts":[["2021"]]}}},{"id":82,"uris":["http://zotero.org/users/7696217/items/DG7N7B3T"],"itemData":{"id":82,"type":"article-journal","container-title":"Disability and Health Journal","ISSN":"1936-6574","issue":"2","journalAbbreviation":"Disability and Health Journal","note":"publisher: Elsevier","page":"101021","title":"Brief report: The impact of the COVID-19 pandemic on health behaviors in adolescents with Autism Spectrum Disorder","volume":"14","author":[{"family":"Garcia","given":"Jeanette M"},{"family":"Lawrence","given":"Shawn"},{"family":"Brazendale","given":"Keith"},{"family":"Leahy","given":"Nicholas"},{"family":"Fukuda","given":"David"}],"issued":{"date-parts":[["2021"]]}}},{"id":10252,"uris":["http://zotero.org/users/7696217/items/EH4B56WT"],"itemData":{"id":10252,"type":"article-journal","container-title":"Scientific reports","ISSN":"2045-2322","issue":"1","journalAbbreviation":"Scientific reports","note":"publisher: Nature Publishing Group","page":"1-11","title":"Physical activity, screen exposure and sleep among students during the pandemic of COVID-19","volume":"11","author":[{"family":"Guo","given":"Yang-feng"},{"family":"Liao","given":"Min-qi"},{"family":"Cai","given":"Wei-li"},{"family":"Yu","given":"Xiao-xuan"},{"family":"Li","given":"Shu-na"},{"family":"Ke","given":"Xing-yao"},{"family":"Tan","given":"Si-xian"},{"family":"Luo","given":"Ze-yan"},{"family":"Cui","given":"Yun-feng"},{"family":"Wang","given":"Qian"}],"issued":{"date-parts":[["2021"]]}}},{"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A"},{"family":"Ghoneim","given":"Dalia"}],"issued":{"date-parts":[["2020"]]}}},{"id":4480,"uris":["http://zotero.org/users/7696217/items/6NCWHHV2"],"itemData":{"id":4480,"type":"article-journal","abstract":"This paper explores patterns of increased/ decreased physical activity, sedentary and sleep behaviours among Canadian children and youth aged 5-17 years during the COVID-19 pandemic, and examines how these changes are associated with the built environment near residential locations. A cluster analysis identified two groups who were primarily distinguished by the changes in outdoor activities. Compliance to 24-hour movement guidelines was low among both groups. For children, houses (versus apartments) was correlated with increased outdoor activities; proximity to major roads was a barrier. For youth, low dwelling density, and access to parks in high-density neighbourhoods, increased the odds of increased outdoor activities during the pandemic. Our findings can inform future urban and health crisis planning practices by providing new insights into the desirable public health messaging and characteristics of healthy and resilient communities. © 2020 Elsevier Ltd","container-title":"Health and Place","DOI":"10.1016/j.healthplace.2020.102418","title":"Healthy movement behaviours in children and youth during the COVID-19 pandemic: Exploring the role of the neighbourhood environment","URL":"https://www.scopus.com/inward/record.uri?eid=2-s2.0-85089894224&amp;doi=10.1016%2Fj.healthplace.2020.102418&amp;partnerID=40&amp;md5=0ccd327759e6a45662aaa3088a4099fd","volume":"65","author":[{"family":"Mitra","given":"R"},{"family":"Moore","given":"S A"},{"family":"Gillespie","given":"M"},{"family":"Faulkner","given":"G"},{"family":"Vanderloo","given":"L M"},{"family":"Chulak-Bozzer","given":"T"},{"family":"Rhodes","given":"R E"},{"family":"Brussoni","given":"M"},{"family":"Tremblay","given":"M S"}],"issued":{"date-parts":[["2020"]]}}},{"id":10202,"uris":["http://zotero.org/users/7696217/items/E5IB6VKX"],"itemData":{"id":10202,"type":"article-journal","container-title":"Frontiers in Psychiatry","journalAbbreviation":"Frontiers in Psychiatry","note":"publisher: Frontiers Media SA","title":"Implications of COVID-19 and Lockdown on Internet Addiction Among Adolescents: Data From a Developing Country","volume":"12","author":[{"family":"Siste","given":"Kristiana"},{"family":"Hanafi","given":"Enjeline"},{"family":"Sen","given":"Lee Thung"},{"family":"Murtani","given":"Belinda Julivia"},{"family":"Christian","given":"Hans"},{"family":"Limawan","given":"Albert Prabowo"},{"family":"Siswidiani","given":"Levina Putri"}],"issued":{"date-parts":[["2021"]]}}}],"schema":"https://github.com/citation-style-language/schema/raw/master/csl-citation.json"} </w:instrText>
      </w:r>
      <w:r w:rsidR="00C227BB" w:rsidRPr="00706156">
        <w:rPr>
          <w:rFonts w:cs="Arial"/>
        </w:rPr>
        <w:fldChar w:fldCharType="separate"/>
      </w:r>
      <w:r w:rsidR="00095CC6" w:rsidRPr="00706156">
        <w:rPr>
          <w:rFonts w:cs="Arial"/>
          <w:vertAlign w:val="superscript"/>
        </w:rPr>
        <w:t>32,35,37,39,42,45,54,56,59,61,66,67,77,78,80,82,84,85,87,96,97,104</w:t>
      </w:r>
      <w:r w:rsidR="00C227BB" w:rsidRPr="00706156">
        <w:rPr>
          <w:rFonts w:cs="Arial"/>
        </w:rPr>
        <w:fldChar w:fldCharType="end"/>
      </w:r>
      <w:r w:rsidR="00E437E5" w:rsidRPr="00706156">
        <w:rPr>
          <w:rFonts w:cs="Arial"/>
        </w:rPr>
        <w:t xml:space="preserve"> reported percentage change in </w:t>
      </w:r>
      <w:r w:rsidR="007A3E75" w:rsidRPr="00706156">
        <w:rPr>
          <w:rFonts w:cs="Arial"/>
        </w:rPr>
        <w:t>screen time</w:t>
      </w:r>
      <w:r w:rsidR="00E437E5" w:rsidRPr="00706156">
        <w:rPr>
          <w:rFonts w:cs="Arial"/>
        </w:rPr>
        <w:t xml:space="preserve"> use during the pandemic, and </w:t>
      </w:r>
      <w:r w:rsidR="00173DB1" w:rsidRPr="00706156">
        <w:rPr>
          <w:rFonts w:cs="Arial"/>
        </w:rPr>
        <w:t>53</w:t>
      </w:r>
      <w:r w:rsidR="00E437E5" w:rsidRPr="00706156">
        <w:rPr>
          <w:rFonts w:cs="Arial"/>
        </w:rPr>
        <w:t xml:space="preserve"> studies report</w:t>
      </w:r>
      <w:r w:rsidR="002260CE" w:rsidRPr="00706156">
        <w:rPr>
          <w:rFonts w:cs="Arial"/>
        </w:rPr>
        <w:t>ed associations between several correlates and</w:t>
      </w:r>
      <w:r w:rsidR="00DC1A22" w:rsidRPr="00706156">
        <w:rPr>
          <w:rFonts w:cs="Arial"/>
        </w:rPr>
        <w:t xml:space="preserve"> </w:t>
      </w:r>
      <w:r w:rsidR="007A3E75" w:rsidRPr="00706156">
        <w:rPr>
          <w:rFonts w:cs="Arial"/>
        </w:rPr>
        <w:t>screen time</w:t>
      </w:r>
      <w:r w:rsidR="00DC1A22" w:rsidRPr="00706156">
        <w:rPr>
          <w:rFonts w:cs="Arial"/>
        </w:rPr>
        <w:t xml:space="preserve"> use. </w:t>
      </w:r>
      <w:r w:rsidR="002602C6" w:rsidRPr="00706156">
        <w:rPr>
          <w:rFonts w:cs="Arial"/>
        </w:rPr>
        <w:t>Full descriptive characteristics are shown in Table 1.</w:t>
      </w:r>
      <w:r w:rsidR="001B28B5" w:rsidRPr="00706156">
        <w:rPr>
          <w:rFonts w:cs="Arial"/>
        </w:rPr>
        <w:t xml:space="preserve"> The mean NOS score </w:t>
      </w:r>
      <w:r w:rsidR="005A5470" w:rsidRPr="00706156">
        <w:rPr>
          <w:rFonts w:cs="Arial"/>
        </w:rPr>
        <w:t xml:space="preserve">was </w:t>
      </w:r>
      <w:r w:rsidR="0071028E" w:rsidRPr="00706156">
        <w:rPr>
          <w:rFonts w:cs="Arial"/>
        </w:rPr>
        <w:t>6</w:t>
      </w:r>
      <w:r w:rsidR="004D6512" w:rsidRPr="00706156">
        <w:rPr>
          <w:rFonts w:cs="Arial"/>
        </w:rPr>
        <w:t>·</w:t>
      </w:r>
      <w:r w:rsidR="00D30B27" w:rsidRPr="00706156">
        <w:rPr>
          <w:rFonts w:cs="Arial"/>
        </w:rPr>
        <w:t>4</w:t>
      </w:r>
      <w:r w:rsidR="005A5470" w:rsidRPr="00706156">
        <w:rPr>
          <w:rFonts w:cs="Arial"/>
        </w:rPr>
        <w:t xml:space="preserve"> (SD=</w:t>
      </w:r>
      <w:r w:rsidR="0071028E" w:rsidRPr="00706156">
        <w:rPr>
          <w:rFonts w:cs="Arial"/>
        </w:rPr>
        <w:t>0</w:t>
      </w:r>
      <w:r w:rsidR="004D6512" w:rsidRPr="00706156">
        <w:rPr>
          <w:rFonts w:cs="Arial"/>
        </w:rPr>
        <w:t>·</w:t>
      </w:r>
      <w:r w:rsidR="00D30B27" w:rsidRPr="00706156">
        <w:rPr>
          <w:rFonts w:cs="Arial"/>
        </w:rPr>
        <w:t>9</w:t>
      </w:r>
      <w:r w:rsidR="005A5470" w:rsidRPr="00706156">
        <w:rPr>
          <w:rFonts w:cs="Arial"/>
        </w:rPr>
        <w:t xml:space="preserve">; range </w:t>
      </w:r>
      <w:r w:rsidR="0071028E" w:rsidRPr="00706156">
        <w:rPr>
          <w:rFonts w:cs="Arial"/>
        </w:rPr>
        <w:t>4-8</w:t>
      </w:r>
      <w:r w:rsidR="00173DB1" w:rsidRPr="00706156">
        <w:rPr>
          <w:rFonts w:cs="Arial"/>
        </w:rPr>
        <w:t xml:space="preserve">; see Supplementary </w:t>
      </w:r>
      <w:r w:rsidR="00D458A6" w:rsidRPr="00706156">
        <w:rPr>
          <w:rFonts w:cs="Arial"/>
        </w:rPr>
        <w:t>T</w:t>
      </w:r>
      <w:r w:rsidR="00173DB1" w:rsidRPr="00706156">
        <w:rPr>
          <w:rFonts w:cs="Arial"/>
        </w:rPr>
        <w:t xml:space="preserve">able </w:t>
      </w:r>
      <w:r w:rsidR="00F808F2" w:rsidRPr="00706156">
        <w:rPr>
          <w:rFonts w:cs="Arial"/>
        </w:rPr>
        <w:t>1</w:t>
      </w:r>
      <w:r w:rsidR="00173DB1" w:rsidRPr="00706156">
        <w:rPr>
          <w:rFonts w:cs="Arial"/>
        </w:rPr>
        <w:t xml:space="preserve"> for full scoring information</w:t>
      </w:r>
      <w:r w:rsidR="005A5470" w:rsidRPr="00706156">
        <w:rPr>
          <w:rFonts w:cs="Arial"/>
        </w:rPr>
        <w:t xml:space="preserve">). </w:t>
      </w:r>
    </w:p>
    <w:p w14:paraId="0D5652C8" w14:textId="24205771" w:rsidR="0000310B" w:rsidRPr="00706156" w:rsidRDefault="0000310B" w:rsidP="002575C3">
      <w:pPr>
        <w:autoSpaceDE w:val="0"/>
        <w:autoSpaceDN w:val="0"/>
        <w:adjustRightInd w:val="0"/>
        <w:spacing w:line="360" w:lineRule="auto"/>
        <w:jc w:val="both"/>
        <w:rPr>
          <w:rFonts w:cs="Arial"/>
          <w:b/>
          <w:bCs/>
          <w:sz w:val="16"/>
          <w:szCs w:val="16"/>
        </w:rPr>
      </w:pPr>
    </w:p>
    <w:p w14:paraId="0C08948B" w14:textId="40375809" w:rsidR="00501DCE" w:rsidRPr="00706156" w:rsidRDefault="00501DCE" w:rsidP="002575C3">
      <w:pPr>
        <w:autoSpaceDE w:val="0"/>
        <w:autoSpaceDN w:val="0"/>
        <w:adjustRightInd w:val="0"/>
        <w:spacing w:line="360" w:lineRule="auto"/>
        <w:jc w:val="both"/>
        <w:rPr>
          <w:rFonts w:cs="Arial"/>
        </w:rPr>
      </w:pPr>
    </w:p>
    <w:p w14:paraId="45936A23" w14:textId="6C48E170" w:rsidR="007C54CD" w:rsidRPr="00706156" w:rsidRDefault="007C54CD" w:rsidP="007C54CD">
      <w:pPr>
        <w:rPr>
          <w:sz w:val="24"/>
          <w:szCs w:val="24"/>
        </w:rPr>
        <w:sectPr w:rsidR="007C54CD" w:rsidRPr="00706156" w:rsidSect="00F33D08">
          <w:footerReference w:type="even" r:id="rId8"/>
          <w:footerReference w:type="default" r:id="rId9"/>
          <w:pgSz w:w="11906" w:h="16838"/>
          <w:pgMar w:top="1440" w:right="1440" w:bottom="1440" w:left="1440" w:header="708" w:footer="708" w:gutter="0"/>
          <w:cols w:space="708"/>
          <w:docGrid w:linePitch="360"/>
        </w:sectPr>
      </w:pPr>
    </w:p>
    <w:p w14:paraId="2C4F9EB3" w14:textId="0DE92DEC" w:rsidR="006238C1" w:rsidRPr="00706156" w:rsidRDefault="006238C1" w:rsidP="007C54CD">
      <w:pPr>
        <w:rPr>
          <w:rFonts w:cs="Arial"/>
          <w:b/>
          <w:bCs/>
          <w:sz w:val="16"/>
          <w:szCs w:val="16"/>
        </w:rPr>
      </w:pPr>
      <w:r w:rsidRPr="00706156">
        <w:rPr>
          <w:rFonts w:cs="Arial"/>
          <w:b/>
          <w:bCs/>
          <w:sz w:val="16"/>
          <w:szCs w:val="16"/>
        </w:rPr>
        <w:lastRenderedPageBreak/>
        <w:t>Table 1: Descriptive characteristics of included studies</w:t>
      </w:r>
    </w:p>
    <w:tbl>
      <w:tblPr>
        <w:tblStyle w:val="TableGrid"/>
        <w:tblW w:w="15304" w:type="dxa"/>
        <w:tblLayout w:type="fixed"/>
        <w:tblLook w:val="04A0" w:firstRow="1" w:lastRow="0" w:firstColumn="1" w:lastColumn="0" w:noHBand="0" w:noVBand="1"/>
      </w:tblPr>
      <w:tblGrid>
        <w:gridCol w:w="2263"/>
        <w:gridCol w:w="1418"/>
        <w:gridCol w:w="1417"/>
        <w:gridCol w:w="1701"/>
        <w:gridCol w:w="993"/>
        <w:gridCol w:w="992"/>
        <w:gridCol w:w="992"/>
        <w:gridCol w:w="992"/>
        <w:gridCol w:w="1701"/>
        <w:gridCol w:w="1701"/>
        <w:gridCol w:w="1134"/>
      </w:tblGrid>
      <w:tr w:rsidR="006576BA" w:rsidRPr="00706156" w14:paraId="0AC2C4B8" w14:textId="253EC868" w:rsidTr="009012BB">
        <w:tc>
          <w:tcPr>
            <w:tcW w:w="2263" w:type="dxa"/>
            <w:vAlign w:val="center"/>
          </w:tcPr>
          <w:p w14:paraId="0587FA85" w14:textId="77777777" w:rsidR="006576BA" w:rsidRPr="00706156" w:rsidRDefault="006576BA" w:rsidP="0093775B">
            <w:pPr>
              <w:jc w:val="center"/>
              <w:rPr>
                <w:rFonts w:cs="Arial"/>
                <w:b/>
                <w:bCs/>
                <w:sz w:val="16"/>
                <w:szCs w:val="16"/>
              </w:rPr>
            </w:pPr>
            <w:r w:rsidRPr="00706156">
              <w:rPr>
                <w:rFonts w:cs="Arial"/>
                <w:b/>
                <w:bCs/>
                <w:sz w:val="16"/>
                <w:szCs w:val="16"/>
              </w:rPr>
              <w:t>Author(s)</w:t>
            </w:r>
          </w:p>
        </w:tc>
        <w:tc>
          <w:tcPr>
            <w:tcW w:w="1418" w:type="dxa"/>
            <w:vAlign w:val="center"/>
          </w:tcPr>
          <w:p w14:paraId="4CA26A5A" w14:textId="77777777" w:rsidR="006576BA" w:rsidRPr="00706156" w:rsidRDefault="006576BA" w:rsidP="0093775B">
            <w:pPr>
              <w:jc w:val="center"/>
              <w:rPr>
                <w:rFonts w:cs="Arial"/>
                <w:b/>
                <w:bCs/>
                <w:sz w:val="16"/>
                <w:szCs w:val="16"/>
              </w:rPr>
            </w:pPr>
            <w:r w:rsidRPr="00706156">
              <w:rPr>
                <w:rFonts w:cs="Arial"/>
                <w:b/>
                <w:bCs/>
                <w:sz w:val="16"/>
                <w:szCs w:val="16"/>
              </w:rPr>
              <w:t>Country</w:t>
            </w:r>
          </w:p>
        </w:tc>
        <w:tc>
          <w:tcPr>
            <w:tcW w:w="1417" w:type="dxa"/>
            <w:vAlign w:val="center"/>
          </w:tcPr>
          <w:p w14:paraId="0DD6D4B7" w14:textId="77777777" w:rsidR="006576BA" w:rsidRPr="00706156" w:rsidRDefault="006576BA" w:rsidP="0093775B">
            <w:pPr>
              <w:jc w:val="center"/>
              <w:rPr>
                <w:rFonts w:cs="Arial"/>
                <w:b/>
                <w:bCs/>
                <w:sz w:val="16"/>
                <w:szCs w:val="16"/>
              </w:rPr>
            </w:pPr>
            <w:r w:rsidRPr="00706156">
              <w:rPr>
                <w:rFonts w:cs="Arial"/>
                <w:b/>
                <w:bCs/>
                <w:sz w:val="16"/>
                <w:szCs w:val="16"/>
              </w:rPr>
              <w:t>Study design</w:t>
            </w:r>
          </w:p>
        </w:tc>
        <w:tc>
          <w:tcPr>
            <w:tcW w:w="1701" w:type="dxa"/>
            <w:vAlign w:val="center"/>
          </w:tcPr>
          <w:p w14:paraId="05AB380A" w14:textId="77777777" w:rsidR="006576BA" w:rsidRPr="00706156" w:rsidRDefault="006576BA" w:rsidP="0093775B">
            <w:pPr>
              <w:jc w:val="center"/>
              <w:rPr>
                <w:rFonts w:cs="Arial"/>
                <w:b/>
                <w:bCs/>
                <w:sz w:val="16"/>
                <w:szCs w:val="16"/>
              </w:rPr>
            </w:pPr>
            <w:r w:rsidRPr="00706156">
              <w:rPr>
                <w:rFonts w:cs="Arial"/>
                <w:b/>
                <w:bCs/>
                <w:sz w:val="16"/>
                <w:szCs w:val="16"/>
              </w:rPr>
              <w:t>Population type</w:t>
            </w:r>
          </w:p>
        </w:tc>
        <w:tc>
          <w:tcPr>
            <w:tcW w:w="993" w:type="dxa"/>
            <w:vAlign w:val="center"/>
          </w:tcPr>
          <w:p w14:paraId="14919D05" w14:textId="77777777" w:rsidR="006576BA" w:rsidRPr="00706156" w:rsidRDefault="006576BA" w:rsidP="0093775B">
            <w:pPr>
              <w:jc w:val="center"/>
              <w:rPr>
                <w:rFonts w:cs="Arial"/>
                <w:b/>
                <w:bCs/>
                <w:sz w:val="16"/>
                <w:szCs w:val="16"/>
              </w:rPr>
            </w:pPr>
            <w:r w:rsidRPr="00706156">
              <w:rPr>
                <w:rFonts w:cs="Arial"/>
                <w:b/>
                <w:bCs/>
                <w:sz w:val="16"/>
                <w:szCs w:val="16"/>
              </w:rPr>
              <w:t>Mean age (SD)</w:t>
            </w:r>
          </w:p>
        </w:tc>
        <w:tc>
          <w:tcPr>
            <w:tcW w:w="992" w:type="dxa"/>
            <w:vAlign w:val="center"/>
          </w:tcPr>
          <w:p w14:paraId="314183F0" w14:textId="77777777" w:rsidR="006576BA" w:rsidRPr="00706156" w:rsidRDefault="006576BA" w:rsidP="0093775B">
            <w:pPr>
              <w:jc w:val="center"/>
              <w:rPr>
                <w:rFonts w:cs="Arial"/>
                <w:b/>
                <w:bCs/>
                <w:sz w:val="16"/>
                <w:szCs w:val="16"/>
              </w:rPr>
            </w:pPr>
            <w:r w:rsidRPr="00706156">
              <w:rPr>
                <w:rFonts w:cs="Arial"/>
                <w:b/>
                <w:bCs/>
                <w:sz w:val="16"/>
                <w:szCs w:val="16"/>
              </w:rPr>
              <w:t>Age range</w:t>
            </w:r>
          </w:p>
        </w:tc>
        <w:tc>
          <w:tcPr>
            <w:tcW w:w="992" w:type="dxa"/>
            <w:vAlign w:val="center"/>
          </w:tcPr>
          <w:p w14:paraId="396F4DBA" w14:textId="77777777" w:rsidR="006576BA" w:rsidRPr="00706156" w:rsidRDefault="006576BA" w:rsidP="0093775B">
            <w:pPr>
              <w:jc w:val="center"/>
              <w:rPr>
                <w:rFonts w:cs="Arial"/>
                <w:b/>
                <w:bCs/>
                <w:sz w:val="16"/>
                <w:szCs w:val="16"/>
              </w:rPr>
            </w:pPr>
            <w:r w:rsidRPr="00706156">
              <w:rPr>
                <w:rFonts w:cs="Arial"/>
                <w:b/>
                <w:bCs/>
                <w:sz w:val="16"/>
                <w:szCs w:val="16"/>
              </w:rPr>
              <w:t>Percent female</w:t>
            </w:r>
          </w:p>
        </w:tc>
        <w:tc>
          <w:tcPr>
            <w:tcW w:w="992" w:type="dxa"/>
            <w:vAlign w:val="center"/>
          </w:tcPr>
          <w:p w14:paraId="7E05B39B" w14:textId="77777777" w:rsidR="006576BA" w:rsidRPr="00706156" w:rsidRDefault="006576BA" w:rsidP="0093775B">
            <w:pPr>
              <w:jc w:val="center"/>
              <w:rPr>
                <w:rFonts w:cs="Arial"/>
                <w:b/>
                <w:bCs/>
                <w:sz w:val="16"/>
                <w:szCs w:val="16"/>
              </w:rPr>
            </w:pPr>
            <w:r w:rsidRPr="00706156">
              <w:rPr>
                <w:rFonts w:cs="Arial"/>
                <w:b/>
                <w:bCs/>
                <w:sz w:val="16"/>
                <w:szCs w:val="16"/>
              </w:rPr>
              <w:t>Total n</w:t>
            </w:r>
          </w:p>
        </w:tc>
        <w:tc>
          <w:tcPr>
            <w:tcW w:w="1701" w:type="dxa"/>
            <w:vAlign w:val="center"/>
          </w:tcPr>
          <w:p w14:paraId="3BC835BF" w14:textId="77777777" w:rsidR="006576BA" w:rsidRPr="00706156" w:rsidRDefault="006576BA" w:rsidP="0093775B">
            <w:pPr>
              <w:jc w:val="center"/>
              <w:rPr>
                <w:rFonts w:cs="Arial"/>
                <w:b/>
                <w:bCs/>
                <w:sz w:val="16"/>
                <w:szCs w:val="16"/>
              </w:rPr>
            </w:pPr>
            <w:r w:rsidRPr="00706156">
              <w:rPr>
                <w:rFonts w:cs="Arial"/>
                <w:b/>
                <w:bCs/>
                <w:sz w:val="16"/>
                <w:szCs w:val="16"/>
              </w:rPr>
              <w:t>Type of screen-time</w:t>
            </w:r>
          </w:p>
        </w:tc>
        <w:tc>
          <w:tcPr>
            <w:tcW w:w="1701" w:type="dxa"/>
            <w:vAlign w:val="center"/>
          </w:tcPr>
          <w:p w14:paraId="4FFEE523" w14:textId="2866914A" w:rsidR="006576BA" w:rsidRPr="00706156" w:rsidRDefault="006576BA" w:rsidP="0093775B">
            <w:pPr>
              <w:jc w:val="center"/>
              <w:rPr>
                <w:rFonts w:cs="Arial"/>
                <w:b/>
                <w:bCs/>
                <w:sz w:val="16"/>
                <w:szCs w:val="16"/>
              </w:rPr>
            </w:pPr>
            <w:r w:rsidRPr="00706156">
              <w:rPr>
                <w:rFonts w:cs="Arial"/>
                <w:b/>
                <w:bCs/>
                <w:sz w:val="16"/>
                <w:szCs w:val="16"/>
              </w:rPr>
              <w:t>Screen time reporting type</w:t>
            </w:r>
          </w:p>
        </w:tc>
        <w:tc>
          <w:tcPr>
            <w:tcW w:w="1134" w:type="dxa"/>
          </w:tcPr>
          <w:p w14:paraId="749AF72C" w14:textId="3883254B" w:rsidR="006576BA" w:rsidRPr="00706156" w:rsidRDefault="00425791" w:rsidP="0093775B">
            <w:pPr>
              <w:jc w:val="center"/>
              <w:rPr>
                <w:rFonts w:cs="Arial"/>
                <w:b/>
                <w:bCs/>
                <w:sz w:val="16"/>
                <w:szCs w:val="16"/>
              </w:rPr>
            </w:pPr>
            <w:r w:rsidRPr="00706156">
              <w:rPr>
                <w:rFonts w:cs="Arial"/>
                <w:b/>
                <w:bCs/>
                <w:sz w:val="16"/>
                <w:szCs w:val="16"/>
              </w:rPr>
              <w:t xml:space="preserve">Risk of bias score </w:t>
            </w:r>
          </w:p>
        </w:tc>
      </w:tr>
      <w:tr w:rsidR="00BE0B3B" w:rsidRPr="00706156" w14:paraId="5627D3D2" w14:textId="1FA521DB" w:rsidTr="00BE0B3B">
        <w:tc>
          <w:tcPr>
            <w:tcW w:w="2263" w:type="dxa"/>
            <w:vAlign w:val="center"/>
          </w:tcPr>
          <w:p w14:paraId="5DE69CBC" w14:textId="326A9657" w:rsidR="00BE0B3B" w:rsidRPr="00706156" w:rsidRDefault="00BE0B3B" w:rsidP="00BE0B3B">
            <w:pPr>
              <w:jc w:val="center"/>
              <w:rPr>
                <w:rFonts w:cs="Arial"/>
                <w:sz w:val="16"/>
                <w:szCs w:val="16"/>
              </w:rPr>
            </w:pPr>
            <w:r w:rsidRPr="00706156">
              <w:rPr>
                <w:rFonts w:cs="Arial"/>
                <w:sz w:val="16"/>
                <w:szCs w:val="16"/>
              </w:rPr>
              <w:t>Abdulsalam et al.</w:t>
            </w:r>
            <w:r w:rsidRPr="00706156">
              <w:rPr>
                <w:rFonts w:cs="Arial"/>
                <w:sz w:val="16"/>
                <w:szCs w:val="16"/>
              </w:rPr>
              <w:fldChar w:fldCharType="begin"/>
            </w:r>
            <w:r w:rsidR="00E97678" w:rsidRPr="00706156">
              <w:rPr>
                <w:rFonts w:cs="Arial"/>
                <w:sz w:val="16"/>
                <w:szCs w:val="16"/>
              </w:rPr>
              <w:instrText xml:space="preserve"> ADDIN ZOTERO_ITEM CSL_CITATION {"citationID":"nTSspdrG","properties":{"formattedCitation":"\\super 30\\nosupersub{}","plainCitation":"30","noteIndex":0},"citationItems":[{"id":10170,"uris":["http://zotero.org/users/7696217/items/I9PUJVAH"],"itemData":{"id":10170,"type":"article-journal","container-title":"International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30</w:t>
            </w:r>
            <w:r w:rsidRPr="00706156">
              <w:rPr>
                <w:rFonts w:cs="Arial"/>
                <w:sz w:val="16"/>
                <w:szCs w:val="16"/>
              </w:rPr>
              <w:fldChar w:fldCharType="end"/>
            </w:r>
          </w:p>
        </w:tc>
        <w:tc>
          <w:tcPr>
            <w:tcW w:w="1418" w:type="dxa"/>
            <w:vAlign w:val="center"/>
          </w:tcPr>
          <w:p w14:paraId="7317D354" w14:textId="07741AB6" w:rsidR="00BE0B3B" w:rsidRPr="00706156" w:rsidRDefault="00BE0B3B" w:rsidP="00BE0B3B">
            <w:pPr>
              <w:jc w:val="center"/>
              <w:rPr>
                <w:rFonts w:cs="Arial"/>
                <w:sz w:val="16"/>
                <w:szCs w:val="16"/>
              </w:rPr>
            </w:pPr>
            <w:r w:rsidRPr="00706156">
              <w:rPr>
                <w:rFonts w:cs="Arial"/>
                <w:sz w:val="16"/>
                <w:szCs w:val="16"/>
              </w:rPr>
              <w:t>Saudi Arabia</w:t>
            </w:r>
          </w:p>
        </w:tc>
        <w:tc>
          <w:tcPr>
            <w:tcW w:w="1417" w:type="dxa"/>
            <w:vAlign w:val="center"/>
          </w:tcPr>
          <w:p w14:paraId="74132118" w14:textId="4434E81C"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CE97EFF" w14:textId="778B9AF4"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4B9B80E" w14:textId="2B77A33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3D6CC80" w14:textId="1B521A97" w:rsidR="00BE0B3B" w:rsidRPr="00706156" w:rsidRDefault="00BE0B3B" w:rsidP="00BE0B3B">
            <w:pPr>
              <w:jc w:val="center"/>
              <w:rPr>
                <w:rFonts w:cs="Arial"/>
                <w:sz w:val="16"/>
                <w:szCs w:val="16"/>
              </w:rPr>
            </w:pPr>
            <w:r w:rsidRPr="00706156">
              <w:rPr>
                <w:rFonts w:cs="Arial"/>
                <w:sz w:val="16"/>
                <w:szCs w:val="16"/>
              </w:rPr>
              <w:t>18-59</w:t>
            </w:r>
          </w:p>
        </w:tc>
        <w:tc>
          <w:tcPr>
            <w:tcW w:w="992" w:type="dxa"/>
            <w:vAlign w:val="center"/>
          </w:tcPr>
          <w:p w14:paraId="0270150F" w14:textId="7AC47F9C" w:rsidR="00BE0B3B" w:rsidRPr="00706156" w:rsidRDefault="00BE0B3B" w:rsidP="00BE0B3B">
            <w:pPr>
              <w:jc w:val="center"/>
              <w:rPr>
                <w:rFonts w:cs="Arial"/>
                <w:sz w:val="16"/>
                <w:szCs w:val="16"/>
              </w:rPr>
            </w:pPr>
            <w:r w:rsidRPr="00706156">
              <w:rPr>
                <w:rFonts w:cs="Arial"/>
                <w:sz w:val="16"/>
                <w:szCs w:val="16"/>
              </w:rPr>
              <w:t>68%</w:t>
            </w:r>
          </w:p>
        </w:tc>
        <w:tc>
          <w:tcPr>
            <w:tcW w:w="992" w:type="dxa"/>
            <w:vAlign w:val="center"/>
          </w:tcPr>
          <w:p w14:paraId="20E489A9" w14:textId="26A79318" w:rsidR="00BE0B3B" w:rsidRPr="00706156" w:rsidRDefault="00BE0B3B" w:rsidP="00BE0B3B">
            <w:pPr>
              <w:jc w:val="center"/>
              <w:rPr>
                <w:rFonts w:cs="Arial"/>
                <w:sz w:val="16"/>
                <w:szCs w:val="16"/>
              </w:rPr>
            </w:pPr>
            <w:r w:rsidRPr="00706156">
              <w:rPr>
                <w:rFonts w:cs="Arial"/>
                <w:sz w:val="16"/>
                <w:szCs w:val="16"/>
              </w:rPr>
              <w:t>472</w:t>
            </w:r>
          </w:p>
        </w:tc>
        <w:tc>
          <w:tcPr>
            <w:tcW w:w="1701" w:type="dxa"/>
            <w:vAlign w:val="center"/>
          </w:tcPr>
          <w:p w14:paraId="7A81EE7C" w14:textId="5915241C"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65A716F0" w14:textId="340D95FB"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D10937F" w14:textId="716870D7"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09EC079C" w14:textId="66F6CD05" w:rsidTr="00BE0B3B">
        <w:tc>
          <w:tcPr>
            <w:tcW w:w="2263" w:type="dxa"/>
            <w:vAlign w:val="center"/>
          </w:tcPr>
          <w:p w14:paraId="6D0182A2" w14:textId="70E49CE0" w:rsidR="00BE0B3B" w:rsidRPr="00706156" w:rsidRDefault="00BE0B3B" w:rsidP="00BE0B3B">
            <w:pPr>
              <w:jc w:val="center"/>
              <w:rPr>
                <w:rFonts w:cs="Arial"/>
                <w:sz w:val="16"/>
                <w:szCs w:val="16"/>
              </w:rPr>
            </w:pPr>
            <w:r w:rsidRPr="00706156">
              <w:rPr>
                <w:rFonts w:cs="Arial"/>
                <w:sz w:val="16"/>
                <w:szCs w:val="16"/>
              </w:rPr>
              <w:t>Abid et al.</w:t>
            </w:r>
            <w:r w:rsidRPr="00706156">
              <w:rPr>
                <w:rFonts w:cs="Arial"/>
                <w:sz w:val="16"/>
                <w:szCs w:val="16"/>
              </w:rPr>
              <w:fldChar w:fldCharType="begin"/>
            </w:r>
            <w:r w:rsidR="00E97678" w:rsidRPr="00706156">
              <w:rPr>
                <w:rFonts w:cs="Arial"/>
                <w:sz w:val="16"/>
                <w:szCs w:val="16"/>
              </w:rPr>
              <w:instrText xml:space="preserve"> ADDIN ZOTERO_ITEM CSL_CITATION {"citationID":"hAFa2ZCZ","properties":{"formattedCitation":"\\super 71\\nosupersub{}","plainCitation":"71","noteIndex":0},"citationItems":[{"id":99,"uris":["http://zotero.org/users/7696217/items/CPXNUAR3"],"itemData":{"id":99,"type":"article-journal","container-title":"International journal of environmental research and public health","issue":"6","journalAbbreviation":"International journal of environmental research and public health","note":"publisher: Multidisciplinary Digital Publishing Institute","page":"3065","title":"Effect of COVID-19-Related Home Confinement on Sleep Quality, Screen Time and Physical Activity in Tunisian Boys and Girls: A Survey","volume":"18","author":[{"family":"Abid","given":"Rihab"},{"family":"Ammar","given":"Achraf"},{"family":"Maaloul","given":"Rami"},{"family":"Souissi","given":"Nizar"},{"family":"Hammouda","given":"Omar"}],"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71</w:t>
            </w:r>
            <w:r w:rsidRPr="00706156">
              <w:rPr>
                <w:rFonts w:cs="Arial"/>
                <w:sz w:val="16"/>
                <w:szCs w:val="16"/>
              </w:rPr>
              <w:fldChar w:fldCharType="end"/>
            </w:r>
          </w:p>
        </w:tc>
        <w:tc>
          <w:tcPr>
            <w:tcW w:w="1418" w:type="dxa"/>
            <w:vAlign w:val="center"/>
          </w:tcPr>
          <w:p w14:paraId="6DFD7F1A" w14:textId="77777777" w:rsidR="00BE0B3B" w:rsidRPr="00706156" w:rsidRDefault="00BE0B3B" w:rsidP="00BE0B3B">
            <w:pPr>
              <w:jc w:val="center"/>
              <w:rPr>
                <w:rFonts w:cs="Arial"/>
                <w:sz w:val="16"/>
                <w:szCs w:val="16"/>
              </w:rPr>
            </w:pPr>
            <w:r w:rsidRPr="00706156">
              <w:rPr>
                <w:rFonts w:cs="Arial"/>
                <w:sz w:val="16"/>
                <w:szCs w:val="16"/>
              </w:rPr>
              <w:t>Tunisia</w:t>
            </w:r>
          </w:p>
          <w:p w14:paraId="31020B32" w14:textId="77777777" w:rsidR="00BE0B3B" w:rsidRPr="00706156" w:rsidRDefault="00BE0B3B" w:rsidP="00BE0B3B">
            <w:pPr>
              <w:jc w:val="center"/>
              <w:rPr>
                <w:rFonts w:cs="Arial"/>
                <w:sz w:val="16"/>
                <w:szCs w:val="16"/>
              </w:rPr>
            </w:pPr>
          </w:p>
        </w:tc>
        <w:tc>
          <w:tcPr>
            <w:tcW w:w="1417" w:type="dxa"/>
            <w:vAlign w:val="center"/>
          </w:tcPr>
          <w:p w14:paraId="367455A8" w14:textId="0575C56E"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806D55D"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93427A1" w14:textId="58FB89BB" w:rsidR="00BE0B3B" w:rsidRPr="00706156" w:rsidRDefault="00BE0B3B" w:rsidP="00BE0B3B">
            <w:pPr>
              <w:jc w:val="center"/>
              <w:rPr>
                <w:rFonts w:cs="Arial"/>
                <w:sz w:val="16"/>
                <w:szCs w:val="16"/>
              </w:rPr>
            </w:pPr>
            <w:r w:rsidRPr="00706156">
              <w:rPr>
                <w:rFonts w:cs="Arial"/>
                <w:sz w:val="16"/>
                <w:szCs w:val="16"/>
              </w:rPr>
              <w:t>8</w:t>
            </w:r>
            <w:r w:rsidRPr="00706156">
              <w:rPr>
                <w:rFonts w:cs="Arial"/>
              </w:rPr>
              <w:t>·</w:t>
            </w:r>
            <w:r w:rsidRPr="00706156">
              <w:rPr>
                <w:rFonts w:cs="Arial"/>
                <w:sz w:val="16"/>
                <w:szCs w:val="16"/>
              </w:rPr>
              <w:t>7</w:t>
            </w:r>
          </w:p>
          <w:p w14:paraId="50E112F8" w14:textId="563F0961"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3)</w:t>
            </w:r>
          </w:p>
          <w:p w14:paraId="65A198DF" w14:textId="77777777" w:rsidR="00BE0B3B" w:rsidRPr="00706156" w:rsidRDefault="00BE0B3B" w:rsidP="00BE0B3B">
            <w:pPr>
              <w:jc w:val="center"/>
              <w:rPr>
                <w:rFonts w:cs="Arial"/>
                <w:sz w:val="16"/>
                <w:szCs w:val="16"/>
              </w:rPr>
            </w:pPr>
          </w:p>
        </w:tc>
        <w:tc>
          <w:tcPr>
            <w:tcW w:w="992" w:type="dxa"/>
            <w:vAlign w:val="center"/>
          </w:tcPr>
          <w:p w14:paraId="0372889E" w14:textId="77777777" w:rsidR="00BE0B3B" w:rsidRPr="00706156" w:rsidRDefault="00BE0B3B" w:rsidP="00BE0B3B">
            <w:pPr>
              <w:jc w:val="center"/>
              <w:rPr>
                <w:rFonts w:cs="Arial"/>
                <w:sz w:val="16"/>
                <w:szCs w:val="16"/>
              </w:rPr>
            </w:pPr>
            <w:r w:rsidRPr="00706156">
              <w:rPr>
                <w:rFonts w:cs="Arial"/>
                <w:sz w:val="16"/>
                <w:szCs w:val="16"/>
              </w:rPr>
              <w:t>5-12</w:t>
            </w:r>
          </w:p>
        </w:tc>
        <w:tc>
          <w:tcPr>
            <w:tcW w:w="992" w:type="dxa"/>
            <w:vAlign w:val="center"/>
          </w:tcPr>
          <w:p w14:paraId="5BEFD490" w14:textId="77777777" w:rsidR="00BE0B3B" w:rsidRPr="00706156" w:rsidRDefault="00BE0B3B" w:rsidP="00BE0B3B">
            <w:pPr>
              <w:jc w:val="center"/>
              <w:rPr>
                <w:rFonts w:cs="Arial"/>
                <w:sz w:val="16"/>
                <w:szCs w:val="16"/>
              </w:rPr>
            </w:pPr>
            <w:r w:rsidRPr="00706156">
              <w:rPr>
                <w:rFonts w:cs="Arial"/>
                <w:sz w:val="16"/>
                <w:szCs w:val="16"/>
              </w:rPr>
              <w:t>48%</w:t>
            </w:r>
          </w:p>
        </w:tc>
        <w:tc>
          <w:tcPr>
            <w:tcW w:w="992" w:type="dxa"/>
            <w:vAlign w:val="center"/>
          </w:tcPr>
          <w:p w14:paraId="1ABA76E0" w14:textId="77777777" w:rsidR="00BE0B3B" w:rsidRPr="00706156" w:rsidRDefault="00BE0B3B" w:rsidP="00BE0B3B">
            <w:pPr>
              <w:jc w:val="center"/>
              <w:rPr>
                <w:rFonts w:cs="Arial"/>
                <w:sz w:val="16"/>
                <w:szCs w:val="16"/>
              </w:rPr>
            </w:pPr>
            <w:r w:rsidRPr="00706156">
              <w:rPr>
                <w:rFonts w:cs="Arial"/>
                <w:sz w:val="16"/>
                <w:szCs w:val="16"/>
              </w:rPr>
              <w:t>100</w:t>
            </w:r>
          </w:p>
        </w:tc>
        <w:tc>
          <w:tcPr>
            <w:tcW w:w="1701" w:type="dxa"/>
            <w:vAlign w:val="center"/>
          </w:tcPr>
          <w:p w14:paraId="7E6F2BB0" w14:textId="18C353D4" w:rsidR="00BE0B3B" w:rsidRPr="00706156" w:rsidRDefault="00BE0B3B" w:rsidP="00BE0B3B">
            <w:pPr>
              <w:jc w:val="center"/>
              <w:rPr>
                <w:rFonts w:cs="Arial"/>
                <w:sz w:val="16"/>
                <w:szCs w:val="16"/>
              </w:rPr>
            </w:pPr>
            <w:r w:rsidRPr="00706156">
              <w:rPr>
                <w:rFonts w:cs="Arial"/>
                <w:sz w:val="16"/>
                <w:szCs w:val="16"/>
              </w:rPr>
              <w:t xml:space="preserve">Diurnal </w:t>
            </w:r>
            <w:r w:rsidR="007A3E75" w:rsidRPr="00706156">
              <w:rPr>
                <w:rFonts w:cs="Arial"/>
                <w:sz w:val="16"/>
                <w:szCs w:val="16"/>
              </w:rPr>
              <w:t>screen time</w:t>
            </w:r>
            <w:r w:rsidRPr="00706156">
              <w:rPr>
                <w:rFonts w:cs="Arial"/>
                <w:sz w:val="16"/>
                <w:szCs w:val="16"/>
              </w:rPr>
              <w:t xml:space="preserve">; nocturnal </w:t>
            </w:r>
            <w:r w:rsidR="007A3E75" w:rsidRPr="00706156">
              <w:rPr>
                <w:rFonts w:cs="Arial"/>
                <w:sz w:val="16"/>
                <w:szCs w:val="16"/>
              </w:rPr>
              <w:t>screen time</w:t>
            </w:r>
            <w:r w:rsidRPr="00706156">
              <w:rPr>
                <w:rFonts w:cs="Arial"/>
                <w:sz w:val="16"/>
                <w:szCs w:val="16"/>
              </w:rPr>
              <w:t xml:space="preserve">; global </w:t>
            </w:r>
            <w:r w:rsidR="007A3E75" w:rsidRPr="00706156">
              <w:rPr>
                <w:rFonts w:cs="Arial"/>
                <w:sz w:val="16"/>
                <w:szCs w:val="16"/>
              </w:rPr>
              <w:t>screen time</w:t>
            </w:r>
          </w:p>
        </w:tc>
        <w:tc>
          <w:tcPr>
            <w:tcW w:w="1701" w:type="dxa"/>
            <w:vAlign w:val="center"/>
          </w:tcPr>
          <w:p w14:paraId="7972A07F" w14:textId="58C11CF7"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5241C06" w14:textId="4EBDEA08"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2CAE919C" w14:textId="1B300261" w:rsidTr="00BE0B3B">
        <w:tc>
          <w:tcPr>
            <w:tcW w:w="2263" w:type="dxa"/>
            <w:vAlign w:val="center"/>
          </w:tcPr>
          <w:p w14:paraId="3EECAB23" w14:textId="6429914C" w:rsidR="00BE0B3B" w:rsidRPr="00706156" w:rsidRDefault="00BE0B3B" w:rsidP="00BE0B3B">
            <w:pPr>
              <w:jc w:val="center"/>
              <w:rPr>
                <w:rFonts w:cs="Arial"/>
                <w:sz w:val="16"/>
                <w:szCs w:val="16"/>
              </w:rPr>
            </w:pPr>
            <w:r w:rsidRPr="00706156">
              <w:rPr>
                <w:rFonts w:cs="Arial"/>
                <w:sz w:val="16"/>
                <w:szCs w:val="16"/>
              </w:rPr>
              <w:t>Aguilar-Farias et al.</w:t>
            </w:r>
            <w:r w:rsidRPr="00706156">
              <w:rPr>
                <w:rFonts w:cs="Arial"/>
                <w:sz w:val="16"/>
                <w:szCs w:val="16"/>
              </w:rPr>
              <w:fldChar w:fldCharType="begin"/>
            </w:r>
            <w:r w:rsidR="00E97678" w:rsidRPr="00706156">
              <w:rPr>
                <w:rFonts w:cs="Arial"/>
                <w:sz w:val="16"/>
                <w:szCs w:val="16"/>
              </w:rPr>
              <w:instrText xml:space="preserve"> ADDIN ZOTERO_ITEM CSL_CITATION {"citationID":"r2ouMeOd","properties":{"formattedCitation":"\\super 72\\nosupersub{}","plainCitation":"72","noteIndex":0},"citationItems":[{"id":98,"uris":["http://zotero.org/users/7696217/items/W5L2MHTM"],"itemData":{"id":98,"type":"article-journal","container-title":"International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72</w:t>
            </w:r>
            <w:r w:rsidRPr="00706156">
              <w:rPr>
                <w:rFonts w:cs="Arial"/>
                <w:sz w:val="16"/>
                <w:szCs w:val="16"/>
              </w:rPr>
              <w:fldChar w:fldCharType="end"/>
            </w:r>
          </w:p>
        </w:tc>
        <w:tc>
          <w:tcPr>
            <w:tcW w:w="1418" w:type="dxa"/>
            <w:vAlign w:val="center"/>
          </w:tcPr>
          <w:p w14:paraId="186E31CA" w14:textId="77777777" w:rsidR="00BE0B3B" w:rsidRPr="00706156" w:rsidRDefault="00BE0B3B" w:rsidP="00BE0B3B">
            <w:pPr>
              <w:jc w:val="center"/>
              <w:rPr>
                <w:rFonts w:cs="Arial"/>
                <w:sz w:val="16"/>
                <w:szCs w:val="16"/>
              </w:rPr>
            </w:pPr>
            <w:r w:rsidRPr="00706156">
              <w:rPr>
                <w:rFonts w:cs="Arial"/>
                <w:sz w:val="16"/>
                <w:szCs w:val="16"/>
              </w:rPr>
              <w:t>Chile</w:t>
            </w:r>
          </w:p>
        </w:tc>
        <w:tc>
          <w:tcPr>
            <w:tcW w:w="1417" w:type="dxa"/>
            <w:vAlign w:val="center"/>
          </w:tcPr>
          <w:p w14:paraId="5678BE37" w14:textId="34429A8C"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12627C8"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5FD121C2" w14:textId="002D9288"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1</w:t>
            </w:r>
          </w:p>
          <w:p w14:paraId="75090449" w14:textId="16383037"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4)</w:t>
            </w:r>
          </w:p>
        </w:tc>
        <w:tc>
          <w:tcPr>
            <w:tcW w:w="992" w:type="dxa"/>
            <w:vAlign w:val="center"/>
          </w:tcPr>
          <w:p w14:paraId="75F66B8A" w14:textId="77777777" w:rsidR="00BE0B3B" w:rsidRPr="00706156" w:rsidRDefault="00BE0B3B" w:rsidP="00BE0B3B">
            <w:pPr>
              <w:jc w:val="center"/>
              <w:rPr>
                <w:rFonts w:cs="Arial"/>
                <w:sz w:val="16"/>
                <w:szCs w:val="16"/>
              </w:rPr>
            </w:pPr>
            <w:r w:rsidRPr="00706156">
              <w:rPr>
                <w:rFonts w:cs="Arial"/>
                <w:sz w:val="16"/>
                <w:szCs w:val="16"/>
              </w:rPr>
              <w:t>1-5</w:t>
            </w:r>
          </w:p>
        </w:tc>
        <w:tc>
          <w:tcPr>
            <w:tcW w:w="992" w:type="dxa"/>
            <w:vAlign w:val="center"/>
          </w:tcPr>
          <w:p w14:paraId="09887344" w14:textId="77777777" w:rsidR="00BE0B3B" w:rsidRPr="00706156" w:rsidRDefault="00BE0B3B" w:rsidP="00BE0B3B">
            <w:pPr>
              <w:jc w:val="center"/>
              <w:rPr>
                <w:rFonts w:cs="Arial"/>
                <w:sz w:val="16"/>
                <w:szCs w:val="16"/>
              </w:rPr>
            </w:pPr>
            <w:r w:rsidRPr="00706156">
              <w:rPr>
                <w:rFonts w:cs="Arial"/>
                <w:sz w:val="16"/>
                <w:szCs w:val="16"/>
              </w:rPr>
              <w:t>49%</w:t>
            </w:r>
          </w:p>
        </w:tc>
        <w:tc>
          <w:tcPr>
            <w:tcW w:w="992" w:type="dxa"/>
            <w:vAlign w:val="center"/>
          </w:tcPr>
          <w:p w14:paraId="52BA9AFE" w14:textId="77777777" w:rsidR="00BE0B3B" w:rsidRPr="00706156" w:rsidRDefault="00BE0B3B" w:rsidP="00BE0B3B">
            <w:pPr>
              <w:jc w:val="center"/>
              <w:rPr>
                <w:rFonts w:cs="Arial"/>
                <w:sz w:val="16"/>
                <w:szCs w:val="16"/>
              </w:rPr>
            </w:pPr>
            <w:r w:rsidRPr="00706156">
              <w:rPr>
                <w:rFonts w:cs="Arial"/>
                <w:sz w:val="16"/>
                <w:szCs w:val="16"/>
              </w:rPr>
              <w:t>3157</w:t>
            </w:r>
          </w:p>
        </w:tc>
        <w:tc>
          <w:tcPr>
            <w:tcW w:w="1701" w:type="dxa"/>
            <w:vAlign w:val="center"/>
          </w:tcPr>
          <w:p w14:paraId="5BD8F151" w14:textId="34C6824F"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287FA47E" w14:textId="08A203A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BD80AB9" w14:textId="66C80D8B"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5210629E" w14:textId="7790AB4F" w:rsidTr="00BE0B3B">
        <w:tc>
          <w:tcPr>
            <w:tcW w:w="2263" w:type="dxa"/>
            <w:vAlign w:val="center"/>
          </w:tcPr>
          <w:p w14:paraId="4014D7B4" w14:textId="15D1BCED" w:rsidR="00BE0B3B" w:rsidRPr="00706156" w:rsidRDefault="00BE0B3B" w:rsidP="00BE0B3B">
            <w:pPr>
              <w:jc w:val="center"/>
              <w:rPr>
                <w:rFonts w:cs="Arial"/>
                <w:sz w:val="16"/>
                <w:szCs w:val="16"/>
              </w:rPr>
            </w:pPr>
            <w:proofErr w:type="spellStart"/>
            <w:r w:rsidRPr="00706156">
              <w:rPr>
                <w:rFonts w:cs="Arial"/>
                <w:sz w:val="16"/>
                <w:szCs w:val="16"/>
              </w:rPr>
              <w:t>Agurto</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{"citationID":"uOhagubr","properties":{"formattedCitation":"\\super 31\\nosupersub{}","plainCitation":"31","noteIndex":0},"citationItems":[{"id":97,"uris":["http://zotero.org/users/7696217/items/VMMXVQGF"],"itemData":{"id":97,"type":"article-journal","container-title":"PeerJ","ISSN":"2167-8359","journalAbbreviation":"PeerJ","note":"publisher: PeerJ Inc.","page":"e11431","title":"Eating habits, lifestyle behaviors and stress during the COVID-19 pandemic quarantine among Peruvian adults","volume":"9","author":[{"family":"Agurto","given":"Hellen S"},{"family":"Alcantara-Diaz","given":"Ana L"},{"family":"Espinet-Coll","given":"Eduardo"},{"family":"Toro-Huamanchumo","given":"Carlos J"}],"issued":{"date-parts":[["2021"]]}}}],"schema":"https://github.com/citation-style-language/schema/raw/master/csl-citation.json"}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31</w:t>
            </w:r>
            <w:r w:rsidRPr="00706156">
              <w:rPr>
                <w:rFonts w:cs="Arial"/>
                <w:sz w:val="16"/>
                <w:szCs w:val="16"/>
              </w:rPr>
              <w:fldChar w:fldCharType="end"/>
            </w:r>
          </w:p>
        </w:tc>
        <w:tc>
          <w:tcPr>
            <w:tcW w:w="1418" w:type="dxa"/>
            <w:vAlign w:val="center"/>
          </w:tcPr>
          <w:p w14:paraId="7AA3D98C" w14:textId="77777777" w:rsidR="00BE0B3B" w:rsidRPr="00706156" w:rsidRDefault="00BE0B3B" w:rsidP="00BE0B3B">
            <w:pPr>
              <w:jc w:val="center"/>
              <w:rPr>
                <w:rFonts w:cs="Arial"/>
                <w:sz w:val="16"/>
                <w:szCs w:val="16"/>
              </w:rPr>
            </w:pPr>
            <w:r w:rsidRPr="00706156">
              <w:rPr>
                <w:rFonts w:cs="Arial"/>
                <w:sz w:val="16"/>
                <w:szCs w:val="16"/>
              </w:rPr>
              <w:t>Peru</w:t>
            </w:r>
          </w:p>
        </w:tc>
        <w:tc>
          <w:tcPr>
            <w:tcW w:w="1417" w:type="dxa"/>
            <w:vAlign w:val="center"/>
          </w:tcPr>
          <w:p w14:paraId="7ADDC2CC" w14:textId="7A2FB67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886FE87"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DDF429B"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90B0BAC"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7CBBDBF"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E3B1050" w14:textId="77777777" w:rsidR="00BE0B3B" w:rsidRPr="00706156" w:rsidRDefault="00BE0B3B" w:rsidP="00BE0B3B">
            <w:pPr>
              <w:jc w:val="center"/>
              <w:rPr>
                <w:rFonts w:cs="Arial"/>
                <w:sz w:val="16"/>
                <w:szCs w:val="16"/>
              </w:rPr>
            </w:pPr>
            <w:r w:rsidRPr="00706156">
              <w:rPr>
                <w:rFonts w:cs="Arial"/>
                <w:sz w:val="16"/>
                <w:szCs w:val="16"/>
              </w:rPr>
              <w:t>201</w:t>
            </w:r>
          </w:p>
        </w:tc>
        <w:tc>
          <w:tcPr>
            <w:tcW w:w="1701" w:type="dxa"/>
            <w:vAlign w:val="center"/>
          </w:tcPr>
          <w:p w14:paraId="3AEDDBA7" w14:textId="77777777" w:rsidR="00BE0B3B" w:rsidRPr="00706156" w:rsidRDefault="00BE0B3B" w:rsidP="00BE0B3B">
            <w:pPr>
              <w:jc w:val="center"/>
              <w:rPr>
                <w:rFonts w:cs="Arial"/>
                <w:sz w:val="16"/>
                <w:szCs w:val="16"/>
              </w:rPr>
            </w:pPr>
            <w:r w:rsidRPr="00706156">
              <w:rPr>
                <w:rFonts w:cs="Arial"/>
                <w:sz w:val="16"/>
                <w:szCs w:val="16"/>
              </w:rPr>
              <w:t xml:space="preserve">Sitting or </w:t>
            </w:r>
            <w:proofErr w:type="gramStart"/>
            <w:r w:rsidRPr="00706156">
              <w:rPr>
                <w:rFonts w:cs="Arial"/>
                <w:sz w:val="16"/>
                <w:szCs w:val="16"/>
              </w:rPr>
              <w:t>lying in</w:t>
            </w:r>
            <w:proofErr w:type="gramEnd"/>
            <w:r w:rsidRPr="00706156">
              <w:rPr>
                <w:rFonts w:cs="Arial"/>
                <w:sz w:val="16"/>
                <w:szCs w:val="16"/>
              </w:rPr>
              <w:t xml:space="preserve"> front of a screen</w:t>
            </w:r>
          </w:p>
        </w:tc>
        <w:tc>
          <w:tcPr>
            <w:tcW w:w="1701" w:type="dxa"/>
            <w:vAlign w:val="center"/>
          </w:tcPr>
          <w:p w14:paraId="674197B1" w14:textId="204A13DD"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408FAA0" w14:textId="23BC8921"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CAFD491" w14:textId="183011AC" w:rsidTr="00BE0B3B">
        <w:tc>
          <w:tcPr>
            <w:tcW w:w="2263" w:type="dxa"/>
            <w:vAlign w:val="center"/>
          </w:tcPr>
          <w:p w14:paraId="59A43624" w14:textId="7C448DE7" w:rsidR="00BE0B3B" w:rsidRPr="00706156" w:rsidRDefault="00BE0B3B" w:rsidP="00BE0B3B">
            <w:pPr>
              <w:jc w:val="center"/>
              <w:rPr>
                <w:rFonts w:cs="Arial"/>
                <w:sz w:val="16"/>
                <w:szCs w:val="16"/>
              </w:rPr>
            </w:pPr>
            <w:proofErr w:type="spellStart"/>
            <w:r w:rsidRPr="00706156">
              <w:rPr>
                <w:rFonts w:cs="Arial"/>
                <w:sz w:val="16"/>
                <w:szCs w:val="16"/>
              </w:rPr>
              <w:t>Alomari</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{"citationID":"5Dk18Zn3","properties":{"formattedCitation":"\\super 32\\nosupersub{}","plainCitation":"32","noteIndex":0},"citationItems":[{"id":96,"uris":["http://zotero.org/users/7696217/items/VG3M3Y3A"],"itemData":{"id":96,"type":"article-journal","container-title":"Risk Management and Healthcare Policy","journalAbbreviation":"Risk Management and Healthcare Policy","note":"publisher: Dove Press","page":"1757","title":"Changes in physical activity and sedentary behavior amid confinement: The bksq-covid-19 project","volume":"13","author":[{"family":"Alomari","given":"Mahmoud A"},{"family":"Khabour","given":"Omar F"},{"family":"Alzoubi","given":"Karem H"}],"issued":{"date-parts":[["2020"]]}}}],"schema":"https://github.com/citation-style-language/schema/raw/master/csl-citation.json"}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32</w:t>
            </w:r>
            <w:r w:rsidRPr="00706156">
              <w:rPr>
                <w:rFonts w:cs="Arial"/>
                <w:sz w:val="16"/>
                <w:szCs w:val="16"/>
              </w:rPr>
              <w:fldChar w:fldCharType="end"/>
            </w:r>
          </w:p>
        </w:tc>
        <w:tc>
          <w:tcPr>
            <w:tcW w:w="1418" w:type="dxa"/>
            <w:vAlign w:val="center"/>
          </w:tcPr>
          <w:p w14:paraId="0BBDEEC1" w14:textId="77777777" w:rsidR="00BE0B3B" w:rsidRPr="00706156" w:rsidRDefault="00BE0B3B" w:rsidP="00BE0B3B">
            <w:pPr>
              <w:jc w:val="center"/>
              <w:rPr>
                <w:rFonts w:cs="Arial"/>
                <w:sz w:val="16"/>
                <w:szCs w:val="16"/>
              </w:rPr>
            </w:pPr>
            <w:r w:rsidRPr="00706156">
              <w:rPr>
                <w:rFonts w:cs="Arial"/>
                <w:sz w:val="16"/>
                <w:szCs w:val="16"/>
              </w:rPr>
              <w:t>Jordan</w:t>
            </w:r>
          </w:p>
        </w:tc>
        <w:tc>
          <w:tcPr>
            <w:tcW w:w="1417" w:type="dxa"/>
            <w:vAlign w:val="center"/>
          </w:tcPr>
          <w:p w14:paraId="107D1644" w14:textId="1376CEC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9CBF25D"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101DB474" w14:textId="4F57A5C6" w:rsidR="00BE0B3B" w:rsidRPr="00706156" w:rsidRDefault="00BE0B3B" w:rsidP="00BE0B3B">
            <w:pPr>
              <w:jc w:val="center"/>
              <w:rPr>
                <w:rFonts w:cs="Arial"/>
                <w:sz w:val="16"/>
                <w:szCs w:val="16"/>
              </w:rPr>
            </w:pPr>
            <w:r w:rsidRPr="00706156">
              <w:rPr>
                <w:rFonts w:cs="Arial"/>
                <w:sz w:val="16"/>
                <w:szCs w:val="16"/>
              </w:rPr>
              <w:t>33</w:t>
            </w:r>
            <w:r w:rsidRPr="00706156">
              <w:rPr>
                <w:rFonts w:cs="Arial"/>
              </w:rPr>
              <w:t>·</w:t>
            </w:r>
            <w:r w:rsidRPr="00706156">
              <w:rPr>
                <w:rFonts w:cs="Arial"/>
                <w:sz w:val="16"/>
                <w:szCs w:val="16"/>
              </w:rPr>
              <w:t>7</w:t>
            </w:r>
          </w:p>
          <w:p w14:paraId="5EA0715F" w14:textId="64B73857" w:rsidR="00BE0B3B" w:rsidRPr="00706156" w:rsidRDefault="00BE0B3B" w:rsidP="00BE0B3B">
            <w:pPr>
              <w:jc w:val="center"/>
              <w:rPr>
                <w:rFonts w:cs="Arial"/>
                <w:sz w:val="16"/>
                <w:szCs w:val="16"/>
              </w:rPr>
            </w:pPr>
            <w:r w:rsidRPr="00706156">
              <w:rPr>
                <w:rFonts w:cs="Arial"/>
                <w:sz w:val="16"/>
                <w:szCs w:val="16"/>
              </w:rPr>
              <w:t>(11</w:t>
            </w:r>
            <w:r w:rsidRPr="00706156">
              <w:rPr>
                <w:rFonts w:cs="Arial"/>
              </w:rPr>
              <w:t>·</w:t>
            </w:r>
            <w:r w:rsidRPr="00706156">
              <w:rPr>
                <w:rFonts w:cs="Arial"/>
                <w:sz w:val="16"/>
                <w:szCs w:val="16"/>
              </w:rPr>
              <w:t>3)</w:t>
            </w:r>
          </w:p>
        </w:tc>
        <w:tc>
          <w:tcPr>
            <w:tcW w:w="992" w:type="dxa"/>
            <w:vAlign w:val="center"/>
          </w:tcPr>
          <w:p w14:paraId="4C2A424C" w14:textId="77777777" w:rsidR="00BE0B3B" w:rsidRPr="00706156" w:rsidRDefault="00BE0B3B" w:rsidP="00BE0B3B">
            <w:pPr>
              <w:jc w:val="center"/>
              <w:rPr>
                <w:rFonts w:cs="Arial"/>
                <w:sz w:val="16"/>
                <w:szCs w:val="16"/>
              </w:rPr>
            </w:pPr>
            <w:r w:rsidRPr="00706156">
              <w:rPr>
                <w:rFonts w:cs="Arial"/>
                <w:sz w:val="16"/>
                <w:szCs w:val="16"/>
              </w:rPr>
              <w:t>18-72</w:t>
            </w:r>
          </w:p>
        </w:tc>
        <w:tc>
          <w:tcPr>
            <w:tcW w:w="992" w:type="dxa"/>
            <w:vAlign w:val="center"/>
          </w:tcPr>
          <w:p w14:paraId="0C3E2FF6" w14:textId="77777777" w:rsidR="00BE0B3B" w:rsidRPr="00706156" w:rsidRDefault="00BE0B3B" w:rsidP="00BE0B3B">
            <w:pPr>
              <w:jc w:val="center"/>
              <w:rPr>
                <w:rFonts w:cs="Arial"/>
                <w:sz w:val="16"/>
                <w:szCs w:val="16"/>
              </w:rPr>
            </w:pPr>
            <w:r w:rsidRPr="00706156">
              <w:rPr>
                <w:rFonts w:cs="Arial"/>
                <w:sz w:val="16"/>
                <w:szCs w:val="16"/>
              </w:rPr>
              <w:t>70%</w:t>
            </w:r>
          </w:p>
        </w:tc>
        <w:tc>
          <w:tcPr>
            <w:tcW w:w="992" w:type="dxa"/>
            <w:vAlign w:val="center"/>
          </w:tcPr>
          <w:p w14:paraId="48C29562" w14:textId="77777777" w:rsidR="00BE0B3B" w:rsidRPr="00706156" w:rsidRDefault="00BE0B3B" w:rsidP="00BE0B3B">
            <w:pPr>
              <w:jc w:val="center"/>
              <w:rPr>
                <w:rFonts w:cs="Arial"/>
                <w:sz w:val="16"/>
                <w:szCs w:val="16"/>
              </w:rPr>
            </w:pPr>
            <w:r w:rsidRPr="00706156">
              <w:rPr>
                <w:rFonts w:cs="Arial"/>
                <w:sz w:val="16"/>
                <w:szCs w:val="16"/>
              </w:rPr>
              <w:t>1844</w:t>
            </w:r>
          </w:p>
        </w:tc>
        <w:tc>
          <w:tcPr>
            <w:tcW w:w="1701" w:type="dxa"/>
            <w:vAlign w:val="center"/>
          </w:tcPr>
          <w:p w14:paraId="6BE9A019" w14:textId="77777777" w:rsidR="00BE0B3B" w:rsidRPr="00706156" w:rsidRDefault="00BE0B3B" w:rsidP="00BE0B3B">
            <w:pPr>
              <w:jc w:val="center"/>
              <w:rPr>
                <w:rFonts w:cs="Arial"/>
                <w:sz w:val="16"/>
                <w:szCs w:val="16"/>
              </w:rPr>
            </w:pPr>
            <w:r w:rsidRPr="00706156">
              <w:rPr>
                <w:rFonts w:cs="Arial"/>
                <w:sz w:val="16"/>
                <w:szCs w:val="16"/>
              </w:rPr>
              <w:t>Use of electronic screens; social media use; television use</w:t>
            </w:r>
          </w:p>
        </w:tc>
        <w:tc>
          <w:tcPr>
            <w:tcW w:w="1701" w:type="dxa"/>
            <w:vAlign w:val="center"/>
          </w:tcPr>
          <w:p w14:paraId="4EE9555A" w14:textId="02467D03"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722A1F2" w14:textId="12E58597"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139F07B" w14:textId="5413B0D2" w:rsidTr="00BE0B3B">
        <w:tc>
          <w:tcPr>
            <w:tcW w:w="2263" w:type="dxa"/>
            <w:vMerge w:val="restart"/>
            <w:vAlign w:val="center"/>
          </w:tcPr>
          <w:p w14:paraId="007AB7B0" w14:textId="72059D9E" w:rsidR="00BE0B3B" w:rsidRPr="00706156" w:rsidRDefault="00BE0B3B" w:rsidP="00BE0B3B">
            <w:pPr>
              <w:jc w:val="center"/>
              <w:rPr>
                <w:rFonts w:cs="Arial"/>
                <w:sz w:val="16"/>
                <w:szCs w:val="16"/>
              </w:rPr>
            </w:pPr>
            <w:r w:rsidRPr="00706156">
              <w:rPr>
                <w:rFonts w:cs="Arial"/>
                <w:sz w:val="16"/>
                <w:szCs w:val="16"/>
              </w:rPr>
              <w:t>Alves et al.</w:t>
            </w:r>
            <w:r w:rsidRPr="00706156">
              <w:rPr>
                <w:rFonts w:cs="Arial"/>
                <w:sz w:val="16"/>
                <w:szCs w:val="16"/>
              </w:rPr>
              <w:fldChar w:fldCharType="begin"/>
            </w:r>
            <w:r w:rsidR="00E97678" w:rsidRPr="00706156">
              <w:rPr>
                <w:rFonts w:cs="Arial"/>
                <w:sz w:val="16"/>
                <w:szCs w:val="16"/>
              </w:rPr>
              <w:instrText xml:space="preserve"> ADDIN ZOTERO_ITEM CSL_CITATION {"citationID":"6dF17egp","properties":{"formattedCitation":"\\super 11\\nosupersub{}","plainCitation":"11","noteIndex":0},"citationItems":[{"id":4762,"uris":["http://zotero.org/users/7696217/items/6TEMLR7H"],"itemData":{"id":4762,"type":"article-journal","container-title":"Pediatric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19","author":[{"family":"Alves","given":"Jasmin M"},{"family":"Yunker","given":"Alexandra G"},{"family":"DeFendis","given":"Alexis"},{"family":"Xiang","given":"Anny H"},{"family":"Page","given":"Kathleen A"}],"issued":{"date-parts":[["2021"]]}}}],"schema":"https://github.com/citation-style-language/schema/raw/master/csl-citation.json"}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11</w:t>
            </w:r>
            <w:r w:rsidRPr="00706156">
              <w:rPr>
                <w:rFonts w:cs="Arial"/>
                <w:sz w:val="16"/>
                <w:szCs w:val="16"/>
              </w:rPr>
              <w:fldChar w:fldCharType="end"/>
            </w:r>
          </w:p>
        </w:tc>
        <w:tc>
          <w:tcPr>
            <w:tcW w:w="1418" w:type="dxa"/>
            <w:vMerge w:val="restart"/>
            <w:vAlign w:val="center"/>
          </w:tcPr>
          <w:p w14:paraId="7EE59BE6"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Merge w:val="restart"/>
            <w:vAlign w:val="center"/>
          </w:tcPr>
          <w:p w14:paraId="499AB2E7" w14:textId="4FE6F43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ECE1FF5" w14:textId="77777777" w:rsidR="00BE0B3B" w:rsidRPr="00706156" w:rsidRDefault="00BE0B3B" w:rsidP="00BE0B3B">
            <w:pPr>
              <w:jc w:val="center"/>
              <w:rPr>
                <w:rFonts w:cs="Arial"/>
                <w:sz w:val="16"/>
                <w:szCs w:val="16"/>
              </w:rPr>
            </w:pPr>
            <w:r w:rsidRPr="00706156">
              <w:rPr>
                <w:rFonts w:cs="Arial"/>
                <w:sz w:val="16"/>
                <w:szCs w:val="16"/>
              </w:rPr>
              <w:t>Children (overweight or obese)</w:t>
            </w:r>
          </w:p>
        </w:tc>
        <w:tc>
          <w:tcPr>
            <w:tcW w:w="993" w:type="dxa"/>
            <w:vAlign w:val="center"/>
          </w:tcPr>
          <w:p w14:paraId="54ACE440" w14:textId="1A7DF01D" w:rsidR="00BE0B3B" w:rsidRPr="00706156" w:rsidRDefault="00BE0B3B" w:rsidP="00BE0B3B">
            <w:pPr>
              <w:jc w:val="center"/>
              <w:rPr>
                <w:rFonts w:cs="Arial"/>
                <w:sz w:val="16"/>
                <w:szCs w:val="16"/>
              </w:rPr>
            </w:pPr>
            <w:r w:rsidRPr="00706156">
              <w:rPr>
                <w:rFonts w:cs="Arial"/>
                <w:sz w:val="16"/>
                <w:szCs w:val="16"/>
              </w:rPr>
              <w:t>11</w:t>
            </w:r>
            <w:r w:rsidRPr="00706156">
              <w:rPr>
                <w:rFonts w:cs="Arial"/>
              </w:rPr>
              <w:t>·</w:t>
            </w:r>
            <w:r w:rsidRPr="00706156">
              <w:rPr>
                <w:rFonts w:cs="Arial"/>
                <w:sz w:val="16"/>
                <w:szCs w:val="16"/>
              </w:rPr>
              <w:t>7 (1</w:t>
            </w:r>
            <w:r w:rsidRPr="00706156">
              <w:rPr>
                <w:rFonts w:cs="Arial"/>
              </w:rPr>
              <w:t>·</w:t>
            </w:r>
            <w:r w:rsidRPr="00706156">
              <w:rPr>
                <w:rFonts w:cs="Arial"/>
                <w:sz w:val="16"/>
                <w:szCs w:val="16"/>
              </w:rPr>
              <w:t>2)</w:t>
            </w:r>
          </w:p>
        </w:tc>
        <w:tc>
          <w:tcPr>
            <w:tcW w:w="992" w:type="dxa"/>
            <w:vAlign w:val="center"/>
          </w:tcPr>
          <w:p w14:paraId="07BD5AD2"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651EF87" w14:textId="77777777" w:rsidR="00BE0B3B" w:rsidRPr="00706156" w:rsidRDefault="00BE0B3B" w:rsidP="00BE0B3B">
            <w:pPr>
              <w:jc w:val="center"/>
              <w:rPr>
                <w:rFonts w:cs="Arial"/>
                <w:sz w:val="16"/>
                <w:szCs w:val="16"/>
              </w:rPr>
            </w:pPr>
            <w:r w:rsidRPr="00706156">
              <w:rPr>
                <w:rFonts w:cs="Arial"/>
                <w:sz w:val="16"/>
                <w:szCs w:val="16"/>
              </w:rPr>
              <w:t>57%</w:t>
            </w:r>
          </w:p>
        </w:tc>
        <w:tc>
          <w:tcPr>
            <w:tcW w:w="992" w:type="dxa"/>
            <w:vAlign w:val="center"/>
          </w:tcPr>
          <w:p w14:paraId="105EBB3A" w14:textId="77777777" w:rsidR="00BE0B3B" w:rsidRPr="00706156" w:rsidRDefault="00BE0B3B" w:rsidP="00BE0B3B">
            <w:pPr>
              <w:jc w:val="center"/>
              <w:rPr>
                <w:rFonts w:cs="Arial"/>
                <w:sz w:val="16"/>
                <w:szCs w:val="16"/>
              </w:rPr>
            </w:pPr>
            <w:r w:rsidRPr="00706156">
              <w:rPr>
                <w:rFonts w:cs="Arial"/>
                <w:sz w:val="16"/>
                <w:szCs w:val="16"/>
              </w:rPr>
              <w:t>30</w:t>
            </w:r>
          </w:p>
        </w:tc>
        <w:tc>
          <w:tcPr>
            <w:tcW w:w="1701" w:type="dxa"/>
            <w:vAlign w:val="center"/>
          </w:tcPr>
          <w:p w14:paraId="1D4167DB" w14:textId="75843BAB" w:rsidR="00BE0B3B" w:rsidRPr="00706156" w:rsidRDefault="00BE0B3B" w:rsidP="00BE0B3B">
            <w:pPr>
              <w:jc w:val="center"/>
              <w:rPr>
                <w:rFonts w:cs="Arial"/>
                <w:sz w:val="16"/>
                <w:szCs w:val="16"/>
              </w:rPr>
            </w:pPr>
            <w:r w:rsidRPr="00706156">
              <w:rPr>
                <w:rFonts w:cs="Arial"/>
                <w:sz w:val="16"/>
                <w:szCs w:val="16"/>
              </w:rPr>
              <w:t xml:space="preserve">Leisure </w:t>
            </w:r>
            <w:r w:rsidR="007A3E75" w:rsidRPr="00706156">
              <w:rPr>
                <w:rFonts w:cs="Arial"/>
                <w:sz w:val="16"/>
                <w:szCs w:val="16"/>
              </w:rPr>
              <w:t>screen time</w:t>
            </w:r>
          </w:p>
        </w:tc>
        <w:tc>
          <w:tcPr>
            <w:tcW w:w="1701" w:type="dxa"/>
            <w:vMerge w:val="restart"/>
            <w:vAlign w:val="center"/>
          </w:tcPr>
          <w:p w14:paraId="2FA65A1C" w14:textId="51DFB86B" w:rsidR="00BE0B3B" w:rsidRPr="00706156" w:rsidRDefault="00BE0B3B" w:rsidP="00BE0B3B">
            <w:pPr>
              <w:jc w:val="center"/>
              <w:rPr>
                <w:rFonts w:cs="Arial"/>
                <w:sz w:val="16"/>
                <w:szCs w:val="16"/>
              </w:rPr>
            </w:pPr>
            <w:r w:rsidRPr="00706156">
              <w:rPr>
                <w:rFonts w:cs="Arial"/>
                <w:sz w:val="16"/>
                <w:szCs w:val="16"/>
              </w:rPr>
              <w:t>Telephone or video calls; parental self-report</w:t>
            </w:r>
          </w:p>
        </w:tc>
        <w:tc>
          <w:tcPr>
            <w:tcW w:w="1134" w:type="dxa"/>
            <w:vAlign w:val="center"/>
          </w:tcPr>
          <w:p w14:paraId="127339D0" w14:textId="0A42BA17"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BCB5F91" w14:textId="5D3387BC" w:rsidTr="00BE0B3B">
        <w:tc>
          <w:tcPr>
            <w:tcW w:w="2263" w:type="dxa"/>
            <w:vMerge/>
            <w:vAlign w:val="center"/>
          </w:tcPr>
          <w:p w14:paraId="56CB9A2A" w14:textId="77777777" w:rsidR="00BE0B3B" w:rsidRPr="00706156" w:rsidRDefault="00BE0B3B" w:rsidP="00BE0B3B">
            <w:pPr>
              <w:jc w:val="center"/>
              <w:rPr>
                <w:rFonts w:cs="Arial"/>
                <w:sz w:val="16"/>
                <w:szCs w:val="16"/>
              </w:rPr>
            </w:pPr>
          </w:p>
        </w:tc>
        <w:tc>
          <w:tcPr>
            <w:tcW w:w="1418" w:type="dxa"/>
            <w:vMerge/>
            <w:vAlign w:val="center"/>
          </w:tcPr>
          <w:p w14:paraId="5BE62448" w14:textId="77777777" w:rsidR="00BE0B3B" w:rsidRPr="00706156" w:rsidRDefault="00BE0B3B" w:rsidP="00BE0B3B">
            <w:pPr>
              <w:jc w:val="center"/>
              <w:rPr>
                <w:rFonts w:cs="Arial"/>
                <w:sz w:val="16"/>
                <w:szCs w:val="16"/>
              </w:rPr>
            </w:pPr>
          </w:p>
        </w:tc>
        <w:tc>
          <w:tcPr>
            <w:tcW w:w="1417" w:type="dxa"/>
            <w:vMerge/>
            <w:vAlign w:val="center"/>
          </w:tcPr>
          <w:p w14:paraId="270AD4FF" w14:textId="77777777" w:rsidR="00BE0B3B" w:rsidRPr="00706156" w:rsidRDefault="00BE0B3B" w:rsidP="00BE0B3B">
            <w:pPr>
              <w:jc w:val="center"/>
              <w:rPr>
                <w:rFonts w:cs="Arial"/>
                <w:sz w:val="16"/>
                <w:szCs w:val="16"/>
              </w:rPr>
            </w:pPr>
          </w:p>
        </w:tc>
        <w:tc>
          <w:tcPr>
            <w:tcW w:w="1701" w:type="dxa"/>
            <w:vAlign w:val="center"/>
          </w:tcPr>
          <w:p w14:paraId="6599F142" w14:textId="77777777" w:rsidR="00BE0B3B" w:rsidRPr="00706156" w:rsidRDefault="00BE0B3B" w:rsidP="00BE0B3B">
            <w:pPr>
              <w:jc w:val="center"/>
              <w:rPr>
                <w:rFonts w:cs="Arial"/>
                <w:sz w:val="16"/>
                <w:szCs w:val="16"/>
              </w:rPr>
            </w:pPr>
            <w:r w:rsidRPr="00706156">
              <w:rPr>
                <w:rFonts w:cs="Arial"/>
                <w:sz w:val="16"/>
                <w:szCs w:val="16"/>
              </w:rPr>
              <w:t>Children (healthy weight)</w:t>
            </w:r>
          </w:p>
        </w:tc>
        <w:tc>
          <w:tcPr>
            <w:tcW w:w="993" w:type="dxa"/>
            <w:vAlign w:val="center"/>
          </w:tcPr>
          <w:p w14:paraId="5DC95AC6" w14:textId="163F308C" w:rsidR="00BE0B3B" w:rsidRPr="00706156" w:rsidRDefault="00BE0B3B" w:rsidP="00BE0B3B">
            <w:pPr>
              <w:jc w:val="center"/>
              <w:rPr>
                <w:rFonts w:cs="Arial"/>
                <w:sz w:val="16"/>
                <w:szCs w:val="16"/>
              </w:rPr>
            </w:pPr>
            <w:r w:rsidRPr="00706156">
              <w:rPr>
                <w:rFonts w:cs="Arial"/>
                <w:sz w:val="16"/>
                <w:szCs w:val="16"/>
              </w:rPr>
              <w:t>11</w:t>
            </w:r>
            <w:r w:rsidRPr="00706156">
              <w:rPr>
                <w:rFonts w:cs="Arial"/>
              </w:rPr>
              <w:t>·</w:t>
            </w:r>
            <w:r w:rsidRPr="00706156">
              <w:rPr>
                <w:rFonts w:cs="Arial"/>
                <w:sz w:val="16"/>
                <w:szCs w:val="16"/>
              </w:rPr>
              <w:t>9 (1</w:t>
            </w:r>
            <w:r w:rsidRPr="00706156">
              <w:rPr>
                <w:rFonts w:cs="Arial"/>
              </w:rPr>
              <w:t>·</w:t>
            </w:r>
            <w:r w:rsidRPr="00706156">
              <w:rPr>
                <w:rFonts w:cs="Arial"/>
                <w:sz w:val="16"/>
                <w:szCs w:val="16"/>
              </w:rPr>
              <w:t>2)</w:t>
            </w:r>
          </w:p>
        </w:tc>
        <w:tc>
          <w:tcPr>
            <w:tcW w:w="992" w:type="dxa"/>
            <w:vAlign w:val="center"/>
          </w:tcPr>
          <w:p w14:paraId="10AC4A0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CA1B2AF" w14:textId="77777777" w:rsidR="00BE0B3B" w:rsidRPr="00706156" w:rsidRDefault="00BE0B3B" w:rsidP="00BE0B3B">
            <w:pPr>
              <w:jc w:val="center"/>
              <w:rPr>
                <w:rFonts w:cs="Arial"/>
                <w:sz w:val="16"/>
                <w:szCs w:val="16"/>
              </w:rPr>
            </w:pPr>
            <w:r w:rsidRPr="00706156">
              <w:rPr>
                <w:rFonts w:cs="Arial"/>
                <w:sz w:val="16"/>
                <w:szCs w:val="16"/>
              </w:rPr>
              <w:t>68%</w:t>
            </w:r>
          </w:p>
        </w:tc>
        <w:tc>
          <w:tcPr>
            <w:tcW w:w="992" w:type="dxa"/>
            <w:vAlign w:val="center"/>
          </w:tcPr>
          <w:p w14:paraId="2250B4E0" w14:textId="77777777" w:rsidR="00BE0B3B" w:rsidRPr="00706156" w:rsidRDefault="00BE0B3B" w:rsidP="00BE0B3B">
            <w:pPr>
              <w:jc w:val="center"/>
              <w:rPr>
                <w:rFonts w:cs="Arial"/>
                <w:sz w:val="16"/>
                <w:szCs w:val="16"/>
              </w:rPr>
            </w:pPr>
            <w:r w:rsidRPr="00706156">
              <w:rPr>
                <w:rFonts w:cs="Arial"/>
                <w:sz w:val="16"/>
                <w:szCs w:val="16"/>
              </w:rPr>
              <w:t>34</w:t>
            </w:r>
          </w:p>
        </w:tc>
        <w:tc>
          <w:tcPr>
            <w:tcW w:w="1701" w:type="dxa"/>
            <w:vAlign w:val="center"/>
          </w:tcPr>
          <w:p w14:paraId="0D37ABED" w14:textId="34FB6F34" w:rsidR="00BE0B3B" w:rsidRPr="00706156" w:rsidRDefault="00BE0B3B" w:rsidP="00BE0B3B">
            <w:pPr>
              <w:jc w:val="center"/>
              <w:rPr>
                <w:rFonts w:cs="Arial"/>
                <w:sz w:val="16"/>
                <w:szCs w:val="16"/>
              </w:rPr>
            </w:pPr>
            <w:r w:rsidRPr="00706156">
              <w:rPr>
                <w:rFonts w:cs="Arial"/>
                <w:sz w:val="16"/>
                <w:szCs w:val="16"/>
              </w:rPr>
              <w:t xml:space="preserve">Leisure </w:t>
            </w:r>
            <w:r w:rsidR="007A3E75" w:rsidRPr="00706156">
              <w:rPr>
                <w:rFonts w:cs="Arial"/>
                <w:sz w:val="16"/>
                <w:szCs w:val="16"/>
              </w:rPr>
              <w:t>screen time</w:t>
            </w:r>
          </w:p>
        </w:tc>
        <w:tc>
          <w:tcPr>
            <w:tcW w:w="1701" w:type="dxa"/>
            <w:vMerge/>
            <w:vAlign w:val="center"/>
          </w:tcPr>
          <w:p w14:paraId="4C0DA2B1" w14:textId="77777777" w:rsidR="00BE0B3B" w:rsidRPr="00706156" w:rsidRDefault="00BE0B3B" w:rsidP="00BE0B3B">
            <w:pPr>
              <w:jc w:val="center"/>
              <w:rPr>
                <w:rFonts w:cs="Arial"/>
                <w:sz w:val="16"/>
                <w:szCs w:val="16"/>
              </w:rPr>
            </w:pPr>
          </w:p>
        </w:tc>
        <w:tc>
          <w:tcPr>
            <w:tcW w:w="1134" w:type="dxa"/>
            <w:vAlign w:val="center"/>
          </w:tcPr>
          <w:p w14:paraId="1CEB30AF" w14:textId="3CE9BBBA"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1F42DBF" w14:textId="3C80CEA6" w:rsidTr="00BE0B3B">
        <w:tc>
          <w:tcPr>
            <w:tcW w:w="2263" w:type="dxa"/>
            <w:vAlign w:val="center"/>
          </w:tcPr>
          <w:p w14:paraId="341E078E" w14:textId="2616451B" w:rsidR="00BE0B3B" w:rsidRPr="00706156" w:rsidRDefault="00BE0B3B" w:rsidP="00BE0B3B">
            <w:pPr>
              <w:jc w:val="center"/>
              <w:rPr>
                <w:rFonts w:cs="Arial"/>
                <w:sz w:val="16"/>
                <w:szCs w:val="16"/>
              </w:rPr>
            </w:pPr>
            <w:r w:rsidRPr="00706156">
              <w:rPr>
                <w:rFonts w:cs="Arial"/>
                <w:sz w:val="16"/>
                <w:szCs w:val="16"/>
              </w:rPr>
              <w:t>Balsam</w:t>
            </w:r>
            <w:r w:rsidRPr="00706156">
              <w:rPr>
                <w:rFonts w:cs="Arial"/>
                <w:sz w:val="16"/>
                <w:szCs w:val="16"/>
              </w:rPr>
              <w:fldChar w:fldCharType="begin"/>
            </w:r>
            <w:r w:rsidR="00E97678" w:rsidRPr="00706156">
              <w:rPr>
                <w:rFonts w:cs="Arial"/>
                <w:sz w:val="16"/>
                <w:szCs w:val="16"/>
              </w:rPr>
              <w:instrText xml:space="preserve"> ADDIN ZOTERO_ITEM CSL_CITATION {"citationID":"HgmhYieG","properties":{"formattedCitation":"\\super 14\\nosupersub{}","plainCitation":"14","noteIndex":0},"citationItems":[{"id":4768,"uris":["http://zotero.org/users/7696217/items/RHDA769R"],"itemData":{"id":4768,"type":"article-journal","container-title":"Clinical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14</w:t>
            </w:r>
            <w:r w:rsidRPr="00706156">
              <w:rPr>
                <w:rFonts w:cs="Arial"/>
                <w:sz w:val="16"/>
                <w:szCs w:val="16"/>
              </w:rPr>
              <w:fldChar w:fldCharType="end"/>
            </w:r>
          </w:p>
        </w:tc>
        <w:tc>
          <w:tcPr>
            <w:tcW w:w="1418" w:type="dxa"/>
            <w:vAlign w:val="center"/>
          </w:tcPr>
          <w:p w14:paraId="7F14B02B" w14:textId="77777777" w:rsidR="00BE0B3B" w:rsidRPr="00706156" w:rsidRDefault="00BE0B3B" w:rsidP="00BE0B3B">
            <w:pPr>
              <w:jc w:val="center"/>
              <w:rPr>
                <w:rFonts w:cs="Arial"/>
                <w:sz w:val="16"/>
                <w:szCs w:val="16"/>
              </w:rPr>
            </w:pPr>
            <w:r w:rsidRPr="00706156">
              <w:rPr>
                <w:rFonts w:cs="Arial"/>
                <w:sz w:val="16"/>
                <w:szCs w:val="16"/>
              </w:rPr>
              <w:t>Saudi Arabia</w:t>
            </w:r>
          </w:p>
        </w:tc>
        <w:tc>
          <w:tcPr>
            <w:tcW w:w="1417" w:type="dxa"/>
            <w:vAlign w:val="center"/>
          </w:tcPr>
          <w:p w14:paraId="57B75CCD" w14:textId="6A33D8F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07015FE"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7086BDE" w14:textId="64985684" w:rsidR="00BE0B3B" w:rsidRPr="00706156" w:rsidRDefault="00BE0B3B" w:rsidP="00BE0B3B">
            <w:pPr>
              <w:jc w:val="center"/>
              <w:rPr>
                <w:rFonts w:cs="Arial"/>
                <w:sz w:val="16"/>
                <w:szCs w:val="16"/>
              </w:rPr>
            </w:pPr>
            <w:r w:rsidRPr="00706156">
              <w:rPr>
                <w:rFonts w:cs="Arial"/>
                <w:sz w:val="16"/>
                <w:szCs w:val="16"/>
              </w:rPr>
              <w:t>33</w:t>
            </w:r>
            <w:r w:rsidRPr="00706156">
              <w:rPr>
                <w:rFonts w:cs="Arial"/>
              </w:rPr>
              <w:t>·</w:t>
            </w:r>
            <w:r w:rsidRPr="00706156">
              <w:rPr>
                <w:rFonts w:cs="Arial"/>
                <w:sz w:val="16"/>
                <w:szCs w:val="16"/>
              </w:rPr>
              <w:t>4</w:t>
            </w:r>
          </w:p>
          <w:p w14:paraId="791EFF22" w14:textId="6CF3AA2C" w:rsidR="00BE0B3B" w:rsidRPr="00706156" w:rsidRDefault="00BE0B3B" w:rsidP="00BE0B3B">
            <w:pPr>
              <w:jc w:val="center"/>
              <w:rPr>
                <w:rFonts w:cs="Arial"/>
                <w:sz w:val="16"/>
                <w:szCs w:val="16"/>
              </w:rPr>
            </w:pPr>
            <w:r w:rsidRPr="00706156">
              <w:rPr>
                <w:rFonts w:cs="Arial"/>
                <w:sz w:val="16"/>
                <w:szCs w:val="16"/>
              </w:rPr>
              <w:t>(12</w:t>
            </w:r>
            <w:r w:rsidRPr="00706156">
              <w:rPr>
                <w:rFonts w:cs="Arial"/>
              </w:rPr>
              <w:t>·</w:t>
            </w:r>
            <w:r w:rsidRPr="00706156">
              <w:rPr>
                <w:rFonts w:cs="Arial"/>
                <w:sz w:val="16"/>
                <w:szCs w:val="16"/>
              </w:rPr>
              <w:t>2)</w:t>
            </w:r>
          </w:p>
        </w:tc>
        <w:tc>
          <w:tcPr>
            <w:tcW w:w="992" w:type="dxa"/>
            <w:vAlign w:val="center"/>
          </w:tcPr>
          <w:p w14:paraId="352EB33D" w14:textId="77777777" w:rsidR="00BE0B3B" w:rsidRPr="00706156" w:rsidRDefault="00BE0B3B" w:rsidP="00BE0B3B">
            <w:pPr>
              <w:jc w:val="center"/>
              <w:rPr>
                <w:rFonts w:cs="Arial"/>
                <w:sz w:val="16"/>
                <w:szCs w:val="16"/>
              </w:rPr>
            </w:pPr>
            <w:r w:rsidRPr="00706156">
              <w:rPr>
                <w:rFonts w:cs="Arial"/>
                <w:sz w:val="16"/>
                <w:szCs w:val="16"/>
              </w:rPr>
              <w:t>18-81</w:t>
            </w:r>
          </w:p>
        </w:tc>
        <w:tc>
          <w:tcPr>
            <w:tcW w:w="992" w:type="dxa"/>
            <w:vAlign w:val="center"/>
          </w:tcPr>
          <w:p w14:paraId="5B9EF69D" w14:textId="77777777" w:rsidR="00BE0B3B" w:rsidRPr="00706156" w:rsidRDefault="00BE0B3B" w:rsidP="00BE0B3B">
            <w:pPr>
              <w:jc w:val="center"/>
              <w:rPr>
                <w:rFonts w:cs="Arial"/>
                <w:sz w:val="16"/>
                <w:szCs w:val="16"/>
              </w:rPr>
            </w:pPr>
            <w:r w:rsidRPr="00706156">
              <w:rPr>
                <w:rFonts w:cs="Arial"/>
                <w:sz w:val="16"/>
                <w:szCs w:val="16"/>
              </w:rPr>
              <w:t>72%</w:t>
            </w:r>
          </w:p>
        </w:tc>
        <w:tc>
          <w:tcPr>
            <w:tcW w:w="992" w:type="dxa"/>
            <w:vAlign w:val="center"/>
          </w:tcPr>
          <w:p w14:paraId="7C67BB80" w14:textId="77777777" w:rsidR="00BE0B3B" w:rsidRPr="00706156" w:rsidRDefault="00BE0B3B" w:rsidP="00BE0B3B">
            <w:pPr>
              <w:jc w:val="center"/>
              <w:rPr>
                <w:rFonts w:cs="Arial"/>
                <w:sz w:val="16"/>
                <w:szCs w:val="16"/>
              </w:rPr>
            </w:pPr>
            <w:r w:rsidRPr="00706156">
              <w:rPr>
                <w:rFonts w:cs="Arial"/>
                <w:sz w:val="16"/>
                <w:szCs w:val="16"/>
              </w:rPr>
              <w:t>1939</w:t>
            </w:r>
          </w:p>
        </w:tc>
        <w:tc>
          <w:tcPr>
            <w:tcW w:w="1701" w:type="dxa"/>
            <w:vAlign w:val="center"/>
          </w:tcPr>
          <w:p w14:paraId="32910EDE" w14:textId="77777777" w:rsidR="00BE0B3B" w:rsidRPr="00706156" w:rsidRDefault="00BE0B3B" w:rsidP="00BE0B3B">
            <w:pPr>
              <w:jc w:val="center"/>
              <w:rPr>
                <w:rFonts w:cs="Arial"/>
                <w:sz w:val="16"/>
                <w:szCs w:val="16"/>
              </w:rPr>
            </w:pPr>
            <w:r w:rsidRPr="00706156">
              <w:rPr>
                <w:rFonts w:cs="Arial"/>
                <w:sz w:val="16"/>
                <w:szCs w:val="16"/>
              </w:rPr>
              <w:t>Smartphone usage; daily digital device usage</w:t>
            </w:r>
          </w:p>
        </w:tc>
        <w:tc>
          <w:tcPr>
            <w:tcW w:w="1701" w:type="dxa"/>
            <w:vAlign w:val="center"/>
          </w:tcPr>
          <w:p w14:paraId="5643E60C" w14:textId="29E0FC88"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4848F9F" w14:textId="6DD3B153"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33AB4E1A" w14:textId="60C9C2E7" w:rsidTr="00BE0B3B">
        <w:tc>
          <w:tcPr>
            <w:tcW w:w="2263" w:type="dxa"/>
            <w:vAlign w:val="center"/>
          </w:tcPr>
          <w:p w14:paraId="0F8BBCB9" w14:textId="520C36F9" w:rsidR="00BE0B3B" w:rsidRPr="00706156" w:rsidRDefault="00BE0B3B" w:rsidP="00BE0B3B">
            <w:pPr>
              <w:jc w:val="center"/>
              <w:rPr>
                <w:rFonts w:cs="Arial"/>
                <w:sz w:val="16"/>
                <w:szCs w:val="16"/>
              </w:rPr>
            </w:pPr>
            <w:r w:rsidRPr="00706156">
              <w:rPr>
                <w:rFonts w:cs="Arial"/>
                <w:sz w:val="16"/>
                <w:szCs w:val="16"/>
              </w:rPr>
              <w:t>Beck et al.</w:t>
            </w:r>
            <w:r w:rsidRPr="00706156">
              <w:rPr>
                <w:rFonts w:cs="Arial"/>
                <w:sz w:val="16"/>
                <w:szCs w:val="16"/>
              </w:rPr>
              <w:fldChar w:fldCharType="begin"/>
            </w:r>
            <w:r w:rsidR="00E97678" w:rsidRPr="00706156">
              <w:rPr>
                <w:rFonts w:cs="Arial"/>
                <w:sz w:val="16"/>
                <w:szCs w:val="16"/>
              </w:rPr>
              <w:instrText xml:space="preserve"> ADDIN ZOTERO_ITEM CSL_CITATION {"citationID":"UWAYo4aW","properties":{"formattedCitation":"\\super 73\\nosupersub{}","plainCitation":"73","noteIndex":0},"citationItems":[{"id":95,"uris":["http://zotero.org/users/7696217/items/H3SI32IS"],"itemData":{"id":95,"type":"article-journal","container-title":"Academic Pediatrics","ISSN":"1876-2859","journalAbbreviation":"Academic Pediatrics","note":"publisher: Elsevier","title":"Impact of the COVID-19 pandemic on parents’ perception of health behaviors in children with overweight and obesity","author":[{"family":"Beck","given":"Amy L"},{"family":"Huang","given":"John C"},{"family":"Lendzion","given":"Lauren"},{"family":"Fernandez","given":"Alicia"},{"family":"Martinez","given":"Suzanna"}],"issued":{"date-parts":[["2021"]]}}}],"schema":"https://github.com/citation-style-language/schema/raw/master/csl-citation.json"}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73</w:t>
            </w:r>
            <w:r w:rsidRPr="00706156">
              <w:rPr>
                <w:rFonts w:cs="Arial"/>
                <w:sz w:val="16"/>
                <w:szCs w:val="16"/>
              </w:rPr>
              <w:fldChar w:fldCharType="end"/>
            </w:r>
          </w:p>
        </w:tc>
        <w:tc>
          <w:tcPr>
            <w:tcW w:w="1418" w:type="dxa"/>
            <w:vAlign w:val="center"/>
          </w:tcPr>
          <w:p w14:paraId="7ED3D1DC"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1F26CECC" w14:textId="621766A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ED834EA"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772AF74"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5C1C2B1" w14:textId="77777777" w:rsidR="00BE0B3B" w:rsidRPr="00706156" w:rsidRDefault="00BE0B3B" w:rsidP="00BE0B3B">
            <w:pPr>
              <w:jc w:val="center"/>
              <w:rPr>
                <w:rFonts w:cs="Arial"/>
                <w:sz w:val="16"/>
                <w:szCs w:val="16"/>
              </w:rPr>
            </w:pPr>
            <w:r w:rsidRPr="00706156">
              <w:rPr>
                <w:rFonts w:cs="Arial"/>
                <w:sz w:val="16"/>
                <w:szCs w:val="16"/>
              </w:rPr>
              <w:t>4-12</w:t>
            </w:r>
          </w:p>
        </w:tc>
        <w:tc>
          <w:tcPr>
            <w:tcW w:w="992" w:type="dxa"/>
            <w:vAlign w:val="center"/>
          </w:tcPr>
          <w:p w14:paraId="3556DA11" w14:textId="77777777" w:rsidR="00BE0B3B" w:rsidRPr="00706156" w:rsidRDefault="00BE0B3B" w:rsidP="00BE0B3B">
            <w:pPr>
              <w:jc w:val="center"/>
              <w:rPr>
                <w:rFonts w:cs="Arial"/>
                <w:sz w:val="16"/>
                <w:szCs w:val="16"/>
              </w:rPr>
            </w:pPr>
            <w:r w:rsidRPr="00706156">
              <w:rPr>
                <w:rFonts w:cs="Arial"/>
                <w:sz w:val="16"/>
                <w:szCs w:val="16"/>
              </w:rPr>
              <w:t>55%</w:t>
            </w:r>
          </w:p>
        </w:tc>
        <w:tc>
          <w:tcPr>
            <w:tcW w:w="992" w:type="dxa"/>
            <w:vAlign w:val="center"/>
          </w:tcPr>
          <w:p w14:paraId="5FF888E1" w14:textId="77777777" w:rsidR="00BE0B3B" w:rsidRPr="00706156" w:rsidRDefault="00BE0B3B" w:rsidP="00BE0B3B">
            <w:pPr>
              <w:jc w:val="center"/>
              <w:rPr>
                <w:rFonts w:cs="Arial"/>
                <w:sz w:val="16"/>
                <w:szCs w:val="16"/>
              </w:rPr>
            </w:pPr>
            <w:r w:rsidRPr="00706156">
              <w:rPr>
                <w:rFonts w:cs="Arial"/>
                <w:sz w:val="16"/>
                <w:szCs w:val="16"/>
              </w:rPr>
              <w:t>145</w:t>
            </w:r>
          </w:p>
        </w:tc>
        <w:tc>
          <w:tcPr>
            <w:tcW w:w="1701" w:type="dxa"/>
            <w:vAlign w:val="center"/>
          </w:tcPr>
          <w:p w14:paraId="5CA7FD3F" w14:textId="59AF0097" w:rsidR="00BE0B3B" w:rsidRPr="00706156" w:rsidRDefault="00BE0B3B" w:rsidP="00BE0B3B">
            <w:pPr>
              <w:jc w:val="center"/>
              <w:rPr>
                <w:rFonts w:cs="Arial"/>
                <w:sz w:val="16"/>
                <w:szCs w:val="16"/>
              </w:rPr>
            </w:pPr>
            <w:r w:rsidRPr="00706156">
              <w:rPr>
                <w:rFonts w:cs="Arial"/>
                <w:sz w:val="16"/>
                <w:szCs w:val="16"/>
              </w:rPr>
              <w:t xml:space="preserve">Non-academic </w:t>
            </w:r>
            <w:r w:rsidR="007A3E75" w:rsidRPr="00706156">
              <w:rPr>
                <w:rFonts w:cs="Arial"/>
                <w:sz w:val="16"/>
                <w:szCs w:val="16"/>
              </w:rPr>
              <w:t>screen time</w:t>
            </w:r>
          </w:p>
        </w:tc>
        <w:tc>
          <w:tcPr>
            <w:tcW w:w="1701" w:type="dxa"/>
            <w:vAlign w:val="center"/>
          </w:tcPr>
          <w:p w14:paraId="0F60D6F5" w14:textId="6BAA0BA6" w:rsidR="00BE0B3B" w:rsidRPr="00706156" w:rsidRDefault="00BE0B3B" w:rsidP="00BE0B3B">
            <w:pPr>
              <w:jc w:val="center"/>
              <w:rPr>
                <w:rFonts w:cs="Arial"/>
                <w:sz w:val="16"/>
                <w:szCs w:val="16"/>
              </w:rPr>
            </w:pPr>
            <w:r w:rsidRPr="00706156">
              <w:rPr>
                <w:rFonts w:cs="Arial"/>
                <w:sz w:val="16"/>
                <w:szCs w:val="16"/>
              </w:rPr>
              <w:t>Survey; parental report</w:t>
            </w:r>
          </w:p>
        </w:tc>
        <w:tc>
          <w:tcPr>
            <w:tcW w:w="1134" w:type="dxa"/>
            <w:vAlign w:val="center"/>
          </w:tcPr>
          <w:p w14:paraId="3746FC53" w14:textId="6D46A66D"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B65B531" w14:textId="035DB0FC" w:rsidTr="00BE0B3B">
        <w:tc>
          <w:tcPr>
            <w:tcW w:w="2263" w:type="dxa"/>
            <w:vAlign w:val="center"/>
          </w:tcPr>
          <w:p w14:paraId="4DE00AB8" w14:textId="7D5D06EB" w:rsidR="00BE0B3B" w:rsidRPr="00706156" w:rsidRDefault="00BE0B3B" w:rsidP="00BE0B3B">
            <w:pPr>
              <w:jc w:val="center"/>
              <w:rPr>
                <w:rFonts w:cs="Arial"/>
                <w:sz w:val="16"/>
                <w:szCs w:val="16"/>
              </w:rPr>
            </w:pPr>
            <w:r w:rsidRPr="00706156">
              <w:rPr>
                <w:rFonts w:cs="Arial"/>
                <w:sz w:val="16"/>
                <w:szCs w:val="16"/>
              </w:rPr>
              <w:t>Bird et al.</w:t>
            </w:r>
            <w:r w:rsidRPr="00706156">
              <w:rPr>
                <w:rFonts w:cs="Arial"/>
                <w:sz w:val="16"/>
                <w:szCs w:val="16"/>
              </w:rPr>
              <w:fldChar w:fldCharType="begin"/>
            </w:r>
            <w:r w:rsidR="00E97678" w:rsidRPr="00706156">
              <w:rPr>
                <w:rFonts w:cs="Arial"/>
                <w:sz w:val="16"/>
                <w:szCs w:val="16"/>
              </w:rPr>
              <w:instrText xml:space="preserve"> ADDIN ZOTERO_ITEM CSL_CITATION {"citationID":"Lj3xKpUF","properties":{"formattedCitation":"\\super 33\\nosupersub{}","plainCitation":"33","noteIndex":0},"citationItems":[{"id":10231,"uris":["http://zotero.org/users/7696217/items/AA6285U3"],"itemData":{"id":10231,"type":"article-journal","container-title":"Psychology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33</w:t>
            </w:r>
            <w:r w:rsidRPr="00706156">
              <w:rPr>
                <w:rFonts w:cs="Arial"/>
                <w:sz w:val="16"/>
                <w:szCs w:val="16"/>
              </w:rPr>
              <w:fldChar w:fldCharType="end"/>
            </w:r>
          </w:p>
        </w:tc>
        <w:tc>
          <w:tcPr>
            <w:tcW w:w="1418" w:type="dxa"/>
            <w:vAlign w:val="center"/>
          </w:tcPr>
          <w:p w14:paraId="2708156E" w14:textId="77777777" w:rsidR="00BE0B3B" w:rsidRPr="00706156" w:rsidRDefault="00BE0B3B" w:rsidP="00BE0B3B">
            <w:pPr>
              <w:jc w:val="center"/>
              <w:rPr>
                <w:rFonts w:cs="Arial"/>
                <w:sz w:val="16"/>
                <w:szCs w:val="16"/>
              </w:rPr>
            </w:pPr>
            <w:r w:rsidRPr="00706156">
              <w:rPr>
                <w:rFonts w:cs="Arial"/>
                <w:sz w:val="16"/>
                <w:szCs w:val="16"/>
              </w:rPr>
              <w:t>UK</w:t>
            </w:r>
          </w:p>
        </w:tc>
        <w:tc>
          <w:tcPr>
            <w:tcW w:w="1417" w:type="dxa"/>
            <w:vAlign w:val="center"/>
          </w:tcPr>
          <w:p w14:paraId="7C2AD59A" w14:textId="36C9F63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2518170"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BDF6F57"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5BF4BA7" w14:textId="77777777" w:rsidR="00BE0B3B" w:rsidRPr="00706156" w:rsidRDefault="00BE0B3B" w:rsidP="00BE0B3B">
            <w:pPr>
              <w:jc w:val="center"/>
              <w:rPr>
                <w:rFonts w:cs="Arial"/>
                <w:sz w:val="16"/>
                <w:szCs w:val="16"/>
              </w:rPr>
            </w:pPr>
            <w:r w:rsidRPr="00706156">
              <w:rPr>
                <w:rFonts w:cs="Arial"/>
                <w:sz w:val="16"/>
                <w:szCs w:val="16"/>
              </w:rPr>
              <w:t>18-85</w:t>
            </w:r>
          </w:p>
        </w:tc>
        <w:tc>
          <w:tcPr>
            <w:tcW w:w="992" w:type="dxa"/>
            <w:vAlign w:val="center"/>
          </w:tcPr>
          <w:p w14:paraId="36C6007D" w14:textId="77777777" w:rsidR="00BE0B3B" w:rsidRPr="00706156" w:rsidRDefault="00BE0B3B" w:rsidP="00BE0B3B">
            <w:pPr>
              <w:jc w:val="center"/>
              <w:rPr>
                <w:rFonts w:cs="Arial"/>
                <w:sz w:val="16"/>
                <w:szCs w:val="16"/>
              </w:rPr>
            </w:pPr>
            <w:r w:rsidRPr="00706156">
              <w:rPr>
                <w:rFonts w:cs="Arial"/>
                <w:sz w:val="16"/>
                <w:szCs w:val="16"/>
              </w:rPr>
              <w:t>80%</w:t>
            </w:r>
          </w:p>
        </w:tc>
        <w:tc>
          <w:tcPr>
            <w:tcW w:w="992" w:type="dxa"/>
            <w:vAlign w:val="center"/>
          </w:tcPr>
          <w:p w14:paraId="650D8570" w14:textId="77777777" w:rsidR="00BE0B3B" w:rsidRPr="00706156" w:rsidRDefault="00BE0B3B" w:rsidP="00BE0B3B">
            <w:pPr>
              <w:jc w:val="center"/>
              <w:rPr>
                <w:rFonts w:cs="Arial"/>
                <w:sz w:val="16"/>
                <w:szCs w:val="16"/>
              </w:rPr>
            </w:pPr>
            <w:r w:rsidRPr="00706156">
              <w:rPr>
                <w:rFonts w:cs="Arial"/>
                <w:sz w:val="16"/>
                <w:szCs w:val="16"/>
              </w:rPr>
              <w:t>392</w:t>
            </w:r>
          </w:p>
        </w:tc>
        <w:tc>
          <w:tcPr>
            <w:tcW w:w="1701" w:type="dxa"/>
            <w:vAlign w:val="center"/>
          </w:tcPr>
          <w:p w14:paraId="52C50535" w14:textId="0E409E0C"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5A5D6E47" w14:textId="7A188C26"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C5B5B1C" w14:textId="4A6B8561"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794CAC88" w14:textId="11FF1E7B" w:rsidTr="00BE0B3B">
        <w:tc>
          <w:tcPr>
            <w:tcW w:w="2263" w:type="dxa"/>
            <w:vAlign w:val="center"/>
          </w:tcPr>
          <w:p w14:paraId="2E1D58F6" w14:textId="1EEEA26E" w:rsidR="00BE0B3B" w:rsidRPr="00706156" w:rsidRDefault="00BE0B3B" w:rsidP="00BE0B3B">
            <w:pPr>
              <w:jc w:val="center"/>
              <w:rPr>
                <w:rFonts w:cs="Arial"/>
                <w:sz w:val="16"/>
                <w:szCs w:val="16"/>
              </w:rPr>
            </w:pPr>
            <w:proofErr w:type="spellStart"/>
            <w:r w:rsidRPr="00706156">
              <w:rPr>
                <w:rFonts w:cs="Arial"/>
                <w:sz w:val="16"/>
                <w:szCs w:val="16"/>
              </w:rPr>
              <w:t>Branquinho</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{"citationID":"ux39kSgW","properties":{"formattedCitation":"\\super 34\\nosupersub{}","plainCitation":"34","noteIndex":0},"citationItems":[{"id":10194,"uris":["http://zotero.org/users/7696217/items/TYRSIIJN"],"itemData":{"id":10194,"type":"article-journal","container-title":"Journal of Community Psychology","ISSN":"0090-4392","journalAbbreviation":"Journal of Community Psychology","note":"publisher: Wiley Online Library","title":"Health risk behaviors before and during COVID</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19 and gender differences","author":[{"family":"Branquinho","given":"Cátia"},{"family":"Paiva","given":"Teresa"},{"family":"Guedes","given":"Fábio"},{"family":"Gaspar","given":"Tânia"},{"family":"Tomé","given":"Gina"},{"family":"Gaspar de Matos","given":"Margarida"}],"issued":{"date-parts":[["2021"]]}}}],"schema":"https://github.com/citation-style-language/schema/raw/master/csl-citation.json"}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34</w:t>
            </w:r>
            <w:r w:rsidRPr="00706156">
              <w:rPr>
                <w:rFonts w:cs="Arial"/>
                <w:sz w:val="16"/>
                <w:szCs w:val="16"/>
              </w:rPr>
              <w:fldChar w:fldCharType="end"/>
            </w:r>
          </w:p>
        </w:tc>
        <w:tc>
          <w:tcPr>
            <w:tcW w:w="1418" w:type="dxa"/>
            <w:vAlign w:val="center"/>
          </w:tcPr>
          <w:p w14:paraId="36EAB101" w14:textId="1E330AD4" w:rsidR="00BE0B3B" w:rsidRPr="00706156" w:rsidRDefault="00BE0B3B" w:rsidP="00BE0B3B">
            <w:pPr>
              <w:jc w:val="center"/>
              <w:rPr>
                <w:rFonts w:cs="Arial"/>
                <w:sz w:val="16"/>
                <w:szCs w:val="16"/>
              </w:rPr>
            </w:pPr>
            <w:r w:rsidRPr="00706156">
              <w:rPr>
                <w:rFonts w:cs="Arial"/>
                <w:sz w:val="16"/>
                <w:szCs w:val="16"/>
              </w:rPr>
              <w:t>Portugal</w:t>
            </w:r>
          </w:p>
        </w:tc>
        <w:tc>
          <w:tcPr>
            <w:tcW w:w="1417" w:type="dxa"/>
            <w:vAlign w:val="center"/>
          </w:tcPr>
          <w:p w14:paraId="649552D2" w14:textId="48562352"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F972BDD" w14:textId="691B8CE4"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4340959" w14:textId="77777777" w:rsidR="00BE0B3B" w:rsidRPr="00706156" w:rsidRDefault="00BE0B3B" w:rsidP="00BE0B3B">
            <w:pPr>
              <w:jc w:val="center"/>
              <w:rPr>
                <w:rFonts w:cs="Arial"/>
                <w:sz w:val="16"/>
                <w:szCs w:val="16"/>
              </w:rPr>
            </w:pPr>
            <w:r w:rsidRPr="00706156">
              <w:rPr>
                <w:rFonts w:cs="Arial"/>
                <w:sz w:val="16"/>
                <w:szCs w:val="16"/>
              </w:rPr>
              <w:t>48.5</w:t>
            </w:r>
          </w:p>
          <w:p w14:paraId="757A9480" w14:textId="21DC73FD" w:rsidR="00BE0B3B" w:rsidRPr="00706156" w:rsidRDefault="00BE0B3B" w:rsidP="00BE0B3B">
            <w:pPr>
              <w:jc w:val="center"/>
              <w:rPr>
                <w:rFonts w:cs="Arial"/>
                <w:sz w:val="16"/>
                <w:szCs w:val="16"/>
              </w:rPr>
            </w:pPr>
            <w:r w:rsidRPr="00706156">
              <w:rPr>
                <w:rFonts w:cs="Arial"/>
                <w:sz w:val="16"/>
                <w:szCs w:val="16"/>
              </w:rPr>
              <w:t>(14.3)</w:t>
            </w:r>
          </w:p>
        </w:tc>
        <w:tc>
          <w:tcPr>
            <w:tcW w:w="992" w:type="dxa"/>
            <w:vAlign w:val="center"/>
          </w:tcPr>
          <w:p w14:paraId="7A9FDCD2" w14:textId="28D1C1B3"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1E75AE6" w14:textId="234CCCCC" w:rsidR="00BE0B3B" w:rsidRPr="00706156" w:rsidRDefault="00BE0B3B" w:rsidP="00BE0B3B">
            <w:pPr>
              <w:jc w:val="center"/>
              <w:rPr>
                <w:rFonts w:cs="Arial"/>
                <w:sz w:val="16"/>
                <w:szCs w:val="16"/>
              </w:rPr>
            </w:pPr>
            <w:r w:rsidRPr="00706156">
              <w:rPr>
                <w:rFonts w:cs="Arial"/>
                <w:sz w:val="16"/>
                <w:szCs w:val="16"/>
              </w:rPr>
              <w:t>67.7%</w:t>
            </w:r>
          </w:p>
        </w:tc>
        <w:tc>
          <w:tcPr>
            <w:tcW w:w="992" w:type="dxa"/>
            <w:vAlign w:val="center"/>
          </w:tcPr>
          <w:p w14:paraId="03971814" w14:textId="0DC356DA" w:rsidR="00BE0B3B" w:rsidRPr="00706156" w:rsidRDefault="00BE0B3B" w:rsidP="00BE0B3B">
            <w:pPr>
              <w:jc w:val="center"/>
              <w:rPr>
                <w:rFonts w:cs="Arial"/>
                <w:sz w:val="16"/>
                <w:szCs w:val="16"/>
              </w:rPr>
            </w:pPr>
            <w:r w:rsidRPr="00706156">
              <w:rPr>
                <w:rFonts w:cs="Arial"/>
                <w:sz w:val="16"/>
                <w:szCs w:val="16"/>
              </w:rPr>
              <w:t>5746</w:t>
            </w:r>
          </w:p>
        </w:tc>
        <w:tc>
          <w:tcPr>
            <w:tcW w:w="1701" w:type="dxa"/>
            <w:vAlign w:val="center"/>
          </w:tcPr>
          <w:p w14:paraId="568367AB" w14:textId="65A50164" w:rsidR="00BE0B3B" w:rsidRPr="00706156" w:rsidRDefault="00BE0B3B" w:rsidP="00BE0B3B">
            <w:pPr>
              <w:jc w:val="center"/>
              <w:rPr>
                <w:rFonts w:cs="Arial"/>
                <w:sz w:val="16"/>
                <w:szCs w:val="16"/>
              </w:rPr>
            </w:pPr>
            <w:r w:rsidRPr="00706156">
              <w:rPr>
                <w:rFonts w:cs="Arial"/>
                <w:sz w:val="16"/>
                <w:szCs w:val="16"/>
              </w:rPr>
              <w:t>TV use; mobile phone use; social networking; gaming</w:t>
            </w:r>
          </w:p>
        </w:tc>
        <w:tc>
          <w:tcPr>
            <w:tcW w:w="1701" w:type="dxa"/>
            <w:vAlign w:val="center"/>
          </w:tcPr>
          <w:p w14:paraId="0A2CF200" w14:textId="0CBD431C"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34110EE" w14:textId="19E8B5BA"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939E4E3" w14:textId="5C7E2B33" w:rsidTr="00BE0B3B">
        <w:tc>
          <w:tcPr>
            <w:tcW w:w="2263" w:type="dxa"/>
            <w:vAlign w:val="center"/>
          </w:tcPr>
          <w:p w14:paraId="3D889283" w14:textId="73EE967F" w:rsidR="00BE0B3B" w:rsidRPr="00706156" w:rsidRDefault="00BE0B3B" w:rsidP="00BE0B3B">
            <w:pPr>
              <w:jc w:val="center"/>
              <w:rPr>
                <w:rFonts w:cs="Arial"/>
                <w:sz w:val="16"/>
                <w:szCs w:val="16"/>
              </w:rPr>
            </w:pPr>
            <w:proofErr w:type="spellStart"/>
            <w:r w:rsidRPr="00706156">
              <w:rPr>
                <w:rFonts w:cs="Arial"/>
                <w:sz w:val="16"/>
                <w:szCs w:val="16"/>
              </w:rPr>
              <w:t>Breidokiene</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{"citationID":"HWHUvo9H","properties":{"formattedCitation":"\\super 74\\nosupersub{}","plainCitation":"74","noteIndex":0},"citationItems":[{"id":10224,"uris":["http://zotero.org/users/7696217/items/A67CI7EV"],"itemData":{"id":10224,"type":"paper-conference","event":"Healthcare","note":"issue: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74</w:t>
            </w:r>
            <w:r w:rsidRPr="00706156">
              <w:rPr>
                <w:rFonts w:cs="Arial"/>
                <w:sz w:val="16"/>
                <w:szCs w:val="16"/>
              </w:rPr>
              <w:fldChar w:fldCharType="end"/>
            </w:r>
          </w:p>
        </w:tc>
        <w:tc>
          <w:tcPr>
            <w:tcW w:w="1418" w:type="dxa"/>
            <w:vAlign w:val="center"/>
          </w:tcPr>
          <w:p w14:paraId="3B6981FC" w14:textId="73E37EB4" w:rsidR="00BE0B3B" w:rsidRPr="00706156" w:rsidRDefault="00BE0B3B" w:rsidP="00BE0B3B">
            <w:pPr>
              <w:jc w:val="center"/>
              <w:rPr>
                <w:rFonts w:cs="Arial"/>
                <w:sz w:val="16"/>
                <w:szCs w:val="16"/>
              </w:rPr>
            </w:pPr>
            <w:r w:rsidRPr="00706156">
              <w:rPr>
                <w:rFonts w:cs="Arial"/>
                <w:sz w:val="16"/>
                <w:szCs w:val="16"/>
              </w:rPr>
              <w:t>Lithuania</w:t>
            </w:r>
          </w:p>
        </w:tc>
        <w:tc>
          <w:tcPr>
            <w:tcW w:w="1417" w:type="dxa"/>
            <w:vAlign w:val="center"/>
          </w:tcPr>
          <w:p w14:paraId="59AC6495" w14:textId="0B62141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59B7F45" w14:textId="207A6FA0"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00F0B69" w14:textId="77777777" w:rsidR="00BE0B3B" w:rsidRPr="00706156" w:rsidRDefault="00BE0B3B" w:rsidP="00BE0B3B">
            <w:pPr>
              <w:jc w:val="center"/>
              <w:rPr>
                <w:rFonts w:cs="Arial"/>
                <w:sz w:val="16"/>
                <w:szCs w:val="16"/>
              </w:rPr>
            </w:pPr>
            <w:r w:rsidRPr="00706156">
              <w:rPr>
                <w:rFonts w:cs="Arial"/>
                <w:sz w:val="16"/>
                <w:szCs w:val="16"/>
              </w:rPr>
              <w:t>9.7</w:t>
            </w:r>
          </w:p>
          <w:p w14:paraId="796E5D6B" w14:textId="3831762A" w:rsidR="00BE0B3B" w:rsidRPr="00706156" w:rsidRDefault="00BE0B3B" w:rsidP="00BE0B3B">
            <w:pPr>
              <w:jc w:val="center"/>
              <w:rPr>
                <w:rFonts w:cs="Arial"/>
                <w:sz w:val="16"/>
                <w:szCs w:val="16"/>
              </w:rPr>
            </w:pPr>
            <w:r w:rsidRPr="00706156">
              <w:rPr>
                <w:rFonts w:cs="Arial"/>
                <w:sz w:val="16"/>
                <w:szCs w:val="16"/>
              </w:rPr>
              <w:t>(1.9)</w:t>
            </w:r>
          </w:p>
        </w:tc>
        <w:tc>
          <w:tcPr>
            <w:tcW w:w="992" w:type="dxa"/>
            <w:vAlign w:val="center"/>
          </w:tcPr>
          <w:p w14:paraId="1A02CC88" w14:textId="433EADE4" w:rsidR="00BE0B3B" w:rsidRPr="00706156" w:rsidRDefault="00BE0B3B" w:rsidP="00BE0B3B">
            <w:pPr>
              <w:jc w:val="center"/>
              <w:rPr>
                <w:rFonts w:cs="Arial"/>
                <w:sz w:val="16"/>
                <w:szCs w:val="16"/>
              </w:rPr>
            </w:pPr>
            <w:r w:rsidRPr="00706156">
              <w:rPr>
                <w:rFonts w:cs="Arial"/>
                <w:sz w:val="16"/>
                <w:szCs w:val="16"/>
              </w:rPr>
              <w:t>6-14</w:t>
            </w:r>
          </w:p>
        </w:tc>
        <w:tc>
          <w:tcPr>
            <w:tcW w:w="992" w:type="dxa"/>
            <w:vAlign w:val="center"/>
          </w:tcPr>
          <w:p w14:paraId="786D3E37" w14:textId="3840BB63" w:rsidR="00BE0B3B" w:rsidRPr="00706156" w:rsidRDefault="00BE0B3B" w:rsidP="00BE0B3B">
            <w:pPr>
              <w:jc w:val="center"/>
              <w:rPr>
                <w:rFonts w:cs="Arial"/>
                <w:sz w:val="16"/>
                <w:szCs w:val="16"/>
              </w:rPr>
            </w:pPr>
            <w:r w:rsidRPr="00706156">
              <w:rPr>
                <w:rFonts w:cs="Arial"/>
                <w:sz w:val="16"/>
                <w:szCs w:val="16"/>
              </w:rPr>
              <w:t>52.9%</w:t>
            </w:r>
          </w:p>
        </w:tc>
        <w:tc>
          <w:tcPr>
            <w:tcW w:w="992" w:type="dxa"/>
            <w:vAlign w:val="center"/>
          </w:tcPr>
          <w:p w14:paraId="11F8C8C2" w14:textId="57BA04B7" w:rsidR="00BE0B3B" w:rsidRPr="00706156" w:rsidRDefault="00BE0B3B" w:rsidP="00BE0B3B">
            <w:pPr>
              <w:jc w:val="center"/>
              <w:rPr>
                <w:rFonts w:cs="Arial"/>
                <w:sz w:val="16"/>
                <w:szCs w:val="16"/>
              </w:rPr>
            </w:pPr>
            <w:r w:rsidRPr="00706156">
              <w:rPr>
                <w:rFonts w:cs="Arial"/>
                <w:sz w:val="16"/>
                <w:szCs w:val="16"/>
              </w:rPr>
              <w:t>306</w:t>
            </w:r>
          </w:p>
        </w:tc>
        <w:tc>
          <w:tcPr>
            <w:tcW w:w="1701" w:type="dxa"/>
            <w:vAlign w:val="center"/>
          </w:tcPr>
          <w:p w14:paraId="103A68DC" w14:textId="284AB1E4" w:rsidR="00BE0B3B" w:rsidRPr="00706156" w:rsidRDefault="00BE0B3B" w:rsidP="00BE0B3B">
            <w:pPr>
              <w:jc w:val="center"/>
              <w:rPr>
                <w:rFonts w:cs="Arial"/>
                <w:sz w:val="16"/>
                <w:szCs w:val="16"/>
              </w:rPr>
            </w:pPr>
            <w:r w:rsidRPr="00706156">
              <w:rPr>
                <w:rFonts w:cs="Arial"/>
                <w:sz w:val="16"/>
                <w:szCs w:val="16"/>
              </w:rPr>
              <w:t xml:space="preserve">Screentime for leisure; </w:t>
            </w:r>
            <w:r w:rsidR="007A3E75" w:rsidRPr="00706156">
              <w:rPr>
                <w:rFonts w:cs="Arial"/>
                <w:sz w:val="16"/>
                <w:szCs w:val="16"/>
              </w:rPr>
              <w:t>screen time</w:t>
            </w:r>
            <w:r w:rsidRPr="00706156">
              <w:rPr>
                <w:rFonts w:cs="Arial"/>
                <w:sz w:val="16"/>
                <w:szCs w:val="16"/>
              </w:rPr>
              <w:t xml:space="preserve"> for education</w:t>
            </w:r>
          </w:p>
        </w:tc>
        <w:tc>
          <w:tcPr>
            <w:tcW w:w="1701" w:type="dxa"/>
            <w:vAlign w:val="center"/>
          </w:tcPr>
          <w:p w14:paraId="2BD5841C" w14:textId="5BFA3382"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6F4C3D82" w14:textId="0F907218"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A4A62CE" w14:textId="1CFA854C" w:rsidTr="00BE0B3B">
        <w:tc>
          <w:tcPr>
            <w:tcW w:w="2263" w:type="dxa"/>
            <w:vAlign w:val="center"/>
          </w:tcPr>
          <w:p w14:paraId="15D5AC6F" w14:textId="3A09B1FA" w:rsidR="00BE0B3B" w:rsidRPr="00706156" w:rsidRDefault="00BE0B3B" w:rsidP="00BE0B3B">
            <w:pPr>
              <w:jc w:val="center"/>
              <w:rPr>
                <w:rFonts w:cs="Arial"/>
                <w:sz w:val="16"/>
                <w:szCs w:val="16"/>
              </w:rPr>
            </w:pPr>
            <w:proofErr w:type="spellStart"/>
            <w:r w:rsidRPr="00706156">
              <w:rPr>
                <w:rFonts w:cs="Arial"/>
                <w:sz w:val="16"/>
                <w:szCs w:val="16"/>
              </w:rPr>
              <w:t>Brzek</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{"citationID":"Opc26nTX","properties":{"formattedCitation":"\\super 75\\nosupersub{}","plainCitation":"75","noteIndex":0},"citationItems":[{"id":10211,"uris":["http://zotero.org/users/7696217/items/GBBEUYJU"],"itemData":{"id":10211,"type":"article-journal","container-title":"International Journal of Environmental Research and Public Health","issue":"21","journalAbbreviation":"International Journal of Environmental Research and Public Health","note":"publisher: Multidisciplinary Digital Publishing Institute","page":"11173","title":"Physical Activity, Screen Time, Sedentary and Sleeping Habits of Polish Preschoolers during the COVID-19 Pandemic and WHO’s Recommendations: An Observational Cohort Study","volume":"18","author":[{"family":"Brzęk","given":"Anna"},{"family":"Strauss","given":"Markus"},{"family":"Sanchis-Gomar","given":"Fabian"},{"family":"Leischik","given":"Roma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75</w:t>
            </w:r>
            <w:r w:rsidRPr="00706156">
              <w:rPr>
                <w:rFonts w:cs="Arial"/>
                <w:sz w:val="16"/>
                <w:szCs w:val="16"/>
              </w:rPr>
              <w:fldChar w:fldCharType="end"/>
            </w:r>
          </w:p>
        </w:tc>
        <w:tc>
          <w:tcPr>
            <w:tcW w:w="1418" w:type="dxa"/>
            <w:vAlign w:val="center"/>
          </w:tcPr>
          <w:p w14:paraId="4144EA27" w14:textId="15CECB51" w:rsidR="00BE0B3B" w:rsidRPr="00706156" w:rsidRDefault="00BE0B3B" w:rsidP="00BE0B3B">
            <w:pPr>
              <w:jc w:val="center"/>
              <w:rPr>
                <w:rFonts w:cs="Arial"/>
                <w:sz w:val="16"/>
                <w:szCs w:val="16"/>
              </w:rPr>
            </w:pPr>
            <w:r w:rsidRPr="00706156">
              <w:rPr>
                <w:rFonts w:cs="Arial"/>
                <w:sz w:val="16"/>
                <w:szCs w:val="16"/>
              </w:rPr>
              <w:t>Poland</w:t>
            </w:r>
          </w:p>
        </w:tc>
        <w:tc>
          <w:tcPr>
            <w:tcW w:w="1417" w:type="dxa"/>
            <w:vAlign w:val="center"/>
          </w:tcPr>
          <w:p w14:paraId="0BD7AD1E" w14:textId="0720170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C190E4B" w14:textId="6B811843"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8464E82" w14:textId="79CBA5C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C3E7D0F" w14:textId="3D95FE8B" w:rsidR="00BE0B3B" w:rsidRPr="00706156" w:rsidRDefault="00BE0B3B" w:rsidP="00BE0B3B">
            <w:pPr>
              <w:jc w:val="center"/>
              <w:rPr>
                <w:rFonts w:cs="Arial"/>
                <w:sz w:val="16"/>
                <w:szCs w:val="16"/>
              </w:rPr>
            </w:pPr>
            <w:r w:rsidRPr="00706156">
              <w:rPr>
                <w:rFonts w:cs="Arial"/>
                <w:sz w:val="16"/>
                <w:szCs w:val="16"/>
              </w:rPr>
              <w:t>3-5</w:t>
            </w:r>
          </w:p>
        </w:tc>
        <w:tc>
          <w:tcPr>
            <w:tcW w:w="992" w:type="dxa"/>
            <w:vAlign w:val="center"/>
          </w:tcPr>
          <w:p w14:paraId="64508C40" w14:textId="0DDC2B48"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121715C" w14:textId="4832DF83" w:rsidR="00BE0B3B" w:rsidRPr="00706156" w:rsidRDefault="00BE0B3B" w:rsidP="00BE0B3B">
            <w:pPr>
              <w:jc w:val="center"/>
              <w:rPr>
                <w:rFonts w:cs="Arial"/>
                <w:sz w:val="16"/>
                <w:szCs w:val="16"/>
              </w:rPr>
            </w:pPr>
            <w:r w:rsidRPr="00706156">
              <w:rPr>
                <w:rFonts w:cs="Arial"/>
                <w:sz w:val="16"/>
                <w:szCs w:val="16"/>
              </w:rPr>
              <w:t>1311</w:t>
            </w:r>
          </w:p>
        </w:tc>
        <w:tc>
          <w:tcPr>
            <w:tcW w:w="1701" w:type="dxa"/>
            <w:vAlign w:val="center"/>
          </w:tcPr>
          <w:p w14:paraId="7B067E6E" w14:textId="495D0ABB" w:rsidR="00BE0B3B" w:rsidRPr="00706156" w:rsidRDefault="00BE0B3B" w:rsidP="00BE0B3B">
            <w:pPr>
              <w:jc w:val="center"/>
              <w:rPr>
                <w:rFonts w:cs="Arial"/>
                <w:sz w:val="16"/>
                <w:szCs w:val="16"/>
              </w:rPr>
            </w:pPr>
            <w:r w:rsidRPr="00706156">
              <w:rPr>
                <w:rFonts w:cs="Arial"/>
                <w:sz w:val="16"/>
                <w:szCs w:val="16"/>
              </w:rPr>
              <w:t>TV use; tablet time; PC time; mobile time</w:t>
            </w:r>
          </w:p>
        </w:tc>
        <w:tc>
          <w:tcPr>
            <w:tcW w:w="1701" w:type="dxa"/>
            <w:vAlign w:val="center"/>
          </w:tcPr>
          <w:p w14:paraId="432D4204" w14:textId="2B3406F1"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51D86DC7" w14:textId="3375CE2C"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787BA094" w14:textId="4D824384" w:rsidTr="00BE0B3B">
        <w:tc>
          <w:tcPr>
            <w:tcW w:w="2263" w:type="dxa"/>
            <w:vAlign w:val="center"/>
          </w:tcPr>
          <w:p w14:paraId="37E50B11" w14:textId="269F4979" w:rsidR="00BE0B3B" w:rsidRPr="00706156" w:rsidRDefault="00BE0B3B" w:rsidP="00BE0B3B">
            <w:pPr>
              <w:jc w:val="center"/>
              <w:rPr>
                <w:rFonts w:cs="Arial"/>
                <w:sz w:val="16"/>
                <w:szCs w:val="16"/>
              </w:rPr>
            </w:pPr>
            <w:proofErr w:type="spellStart"/>
            <w:r w:rsidRPr="00706156">
              <w:rPr>
                <w:rFonts w:cs="Arial"/>
                <w:sz w:val="16"/>
                <w:szCs w:val="16"/>
              </w:rPr>
              <w:t>Cachon-Zagalaz</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{"citationID":"Rm6aZcUG","properties":{"formattedCitation":"\\super 76\\nosupersub{}","plainCitation":"76","noteIndex":0},"citationItems":[{"id":94,"uris":["http://zotero.org/users/7696217/items/4K7Q9IYA"],"itemData":{"id":94,"type":"article-journal","container-title":"International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76</w:t>
            </w:r>
            <w:r w:rsidRPr="00706156">
              <w:rPr>
                <w:rFonts w:cs="Arial"/>
                <w:sz w:val="16"/>
                <w:szCs w:val="16"/>
              </w:rPr>
              <w:fldChar w:fldCharType="end"/>
            </w:r>
          </w:p>
        </w:tc>
        <w:tc>
          <w:tcPr>
            <w:tcW w:w="1418" w:type="dxa"/>
            <w:vAlign w:val="center"/>
          </w:tcPr>
          <w:p w14:paraId="68E6652A" w14:textId="77777777" w:rsidR="00BE0B3B" w:rsidRPr="00706156" w:rsidRDefault="00BE0B3B" w:rsidP="00BE0B3B">
            <w:pPr>
              <w:jc w:val="center"/>
              <w:rPr>
                <w:rFonts w:cs="Arial"/>
                <w:sz w:val="16"/>
                <w:szCs w:val="16"/>
              </w:rPr>
            </w:pPr>
            <w:r w:rsidRPr="00706156">
              <w:rPr>
                <w:rFonts w:cs="Arial"/>
                <w:sz w:val="16"/>
                <w:szCs w:val="16"/>
              </w:rPr>
              <w:t>Spain</w:t>
            </w:r>
          </w:p>
        </w:tc>
        <w:tc>
          <w:tcPr>
            <w:tcW w:w="1417" w:type="dxa"/>
            <w:vAlign w:val="center"/>
          </w:tcPr>
          <w:p w14:paraId="69C3DBDD" w14:textId="7CF7D593"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9D6A4CC"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5A7CF515" w14:textId="1CC61585" w:rsidR="00BE0B3B" w:rsidRPr="00706156" w:rsidRDefault="00BE0B3B" w:rsidP="00BE0B3B">
            <w:pPr>
              <w:jc w:val="center"/>
              <w:rPr>
                <w:rFonts w:cs="Arial"/>
                <w:sz w:val="16"/>
                <w:szCs w:val="16"/>
              </w:rPr>
            </w:pPr>
            <w:r w:rsidRPr="00706156">
              <w:rPr>
                <w:rFonts w:cs="Arial"/>
                <w:sz w:val="16"/>
                <w:szCs w:val="16"/>
              </w:rPr>
              <w:t>6</w:t>
            </w:r>
            <w:r w:rsidRPr="00706156">
              <w:rPr>
                <w:rFonts w:cs="Arial"/>
              </w:rPr>
              <w:t>·</w:t>
            </w:r>
            <w:r w:rsidRPr="00706156">
              <w:rPr>
                <w:rFonts w:cs="Arial"/>
                <w:sz w:val="16"/>
                <w:szCs w:val="16"/>
              </w:rPr>
              <w:t>2</w:t>
            </w:r>
          </w:p>
          <w:p w14:paraId="06D311B5" w14:textId="4E1895BC"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4)</w:t>
            </w:r>
          </w:p>
        </w:tc>
        <w:tc>
          <w:tcPr>
            <w:tcW w:w="992" w:type="dxa"/>
            <w:vAlign w:val="center"/>
          </w:tcPr>
          <w:p w14:paraId="6A5AEF85" w14:textId="77777777" w:rsidR="00BE0B3B" w:rsidRPr="00706156" w:rsidRDefault="00BE0B3B" w:rsidP="00BE0B3B">
            <w:pPr>
              <w:jc w:val="center"/>
              <w:rPr>
                <w:rFonts w:cs="Arial"/>
                <w:sz w:val="16"/>
                <w:szCs w:val="16"/>
              </w:rPr>
            </w:pPr>
            <w:r w:rsidRPr="00706156">
              <w:rPr>
                <w:rFonts w:cs="Arial"/>
                <w:sz w:val="16"/>
                <w:szCs w:val="16"/>
              </w:rPr>
              <w:t>0-12</w:t>
            </w:r>
          </w:p>
        </w:tc>
        <w:tc>
          <w:tcPr>
            <w:tcW w:w="992" w:type="dxa"/>
            <w:vAlign w:val="center"/>
          </w:tcPr>
          <w:p w14:paraId="3DA3A5F2" w14:textId="77777777" w:rsidR="00BE0B3B" w:rsidRPr="00706156" w:rsidRDefault="00BE0B3B" w:rsidP="00BE0B3B">
            <w:pPr>
              <w:jc w:val="center"/>
              <w:rPr>
                <w:rFonts w:cs="Arial"/>
                <w:sz w:val="16"/>
                <w:szCs w:val="16"/>
              </w:rPr>
            </w:pPr>
            <w:r w:rsidRPr="00706156">
              <w:rPr>
                <w:rFonts w:cs="Arial"/>
                <w:sz w:val="16"/>
                <w:szCs w:val="16"/>
              </w:rPr>
              <w:t>50%</w:t>
            </w:r>
          </w:p>
        </w:tc>
        <w:tc>
          <w:tcPr>
            <w:tcW w:w="992" w:type="dxa"/>
            <w:vAlign w:val="center"/>
          </w:tcPr>
          <w:p w14:paraId="4A220C94" w14:textId="77777777" w:rsidR="00BE0B3B" w:rsidRPr="00706156" w:rsidRDefault="00BE0B3B" w:rsidP="00BE0B3B">
            <w:pPr>
              <w:jc w:val="center"/>
              <w:rPr>
                <w:rFonts w:cs="Arial"/>
                <w:sz w:val="16"/>
                <w:szCs w:val="16"/>
              </w:rPr>
            </w:pPr>
            <w:r w:rsidRPr="00706156">
              <w:rPr>
                <w:rFonts w:cs="Arial"/>
                <w:sz w:val="16"/>
                <w:szCs w:val="16"/>
              </w:rPr>
              <w:t>837</w:t>
            </w:r>
          </w:p>
        </w:tc>
        <w:tc>
          <w:tcPr>
            <w:tcW w:w="1701" w:type="dxa"/>
            <w:vAlign w:val="center"/>
          </w:tcPr>
          <w:p w14:paraId="1749778A" w14:textId="77777777" w:rsidR="00BE0B3B" w:rsidRPr="00706156" w:rsidRDefault="00BE0B3B" w:rsidP="00BE0B3B">
            <w:pPr>
              <w:jc w:val="center"/>
              <w:rPr>
                <w:rFonts w:cs="Arial"/>
                <w:sz w:val="16"/>
                <w:szCs w:val="16"/>
              </w:rPr>
            </w:pPr>
            <w:r w:rsidRPr="00706156">
              <w:rPr>
                <w:rFonts w:cs="Arial"/>
                <w:sz w:val="16"/>
                <w:szCs w:val="16"/>
              </w:rPr>
              <w:t>Daily use of digital screens</w:t>
            </w:r>
          </w:p>
        </w:tc>
        <w:tc>
          <w:tcPr>
            <w:tcW w:w="1701" w:type="dxa"/>
            <w:vAlign w:val="center"/>
          </w:tcPr>
          <w:p w14:paraId="7E399544" w14:textId="368AAF2E"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964F293" w14:textId="49734474"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34A79614" w14:textId="3917AEBC" w:rsidTr="00BE0B3B">
        <w:tc>
          <w:tcPr>
            <w:tcW w:w="2263" w:type="dxa"/>
            <w:vAlign w:val="center"/>
          </w:tcPr>
          <w:p w14:paraId="39CC377D" w14:textId="21D2DBE9" w:rsidR="00BE0B3B" w:rsidRPr="00706156" w:rsidRDefault="00BE0B3B" w:rsidP="00BE0B3B">
            <w:pPr>
              <w:jc w:val="center"/>
              <w:rPr>
                <w:rFonts w:cs="Arial"/>
                <w:sz w:val="16"/>
                <w:szCs w:val="16"/>
              </w:rPr>
            </w:pPr>
            <w:r w:rsidRPr="00706156">
              <w:rPr>
                <w:rFonts w:cs="Arial"/>
                <w:sz w:val="16"/>
                <w:szCs w:val="16"/>
              </w:rPr>
              <w:t>Cahal et al.</w:t>
            </w:r>
            <w:r w:rsidRPr="00706156">
              <w:rPr>
                <w:rFonts w:cs="Arial"/>
                <w:sz w:val="16"/>
                <w:szCs w:val="16"/>
              </w:rPr>
              <w:fldChar w:fldCharType="begin"/>
            </w:r>
            <w:r w:rsidR="00E97678" w:rsidRPr="00706156">
              <w:rPr>
                <w:rFonts w:cs="Arial"/>
                <w:sz w:val="16"/>
                <w:szCs w:val="16"/>
              </w:rPr>
              <w:instrText xml:space="preserve"> ADDIN ZOTERO_ITEM CSL_CITATION {"citationID":"2anHSfrE","properties":{"formattedCitation":"\\super 77\\nosupersub{}","plainCitation":"77","noteIndex":0},"citationItems":[{"id":93,"uris":["http://zotero.org/users/7696217/items/TFLN2FYE"],"itemData":{"id":93,"type":"article-journal","container-title":"Pediatric Pulmonology","ISSN":"8755-6863","issue":"6","journalAbbreviation":"Pediatric Pulmonology","note":"publisher: Wiley Online Library","page":"1401-1408","title":"Real</w:instrText>
            </w:r>
            <w:r w:rsidR="00E97678" w:rsidRPr="00706156">
              <w:rPr>
                <w:rFonts w:ascii="Cambria Math" w:hAnsi="Cambria Math" w:cs="Cambria Math"/>
                <w:sz w:val="16"/>
                <w:szCs w:val="16"/>
              </w:rPr>
              <w:instrText>‐</w:instrText>
            </w:r>
            <w:r w:rsidR="00E97678" w:rsidRPr="00706156">
              <w:rPr>
                <w:rFonts w:cs="Arial"/>
                <w:sz w:val="16"/>
                <w:szCs w:val="16"/>
              </w:rPr>
              <w:instrText>time effects of COVID</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19 pandemic lockdown on pediatric respiratory patients","volume":"56","author":[{"family":"Cahal","given":"Michal"},{"family":"Amirav","given":"Israel"},{"family":"Diamant","given":"Nir"},{"family":"Be'er","given":"Moria"},{"family":"Besor","given":"Omri"},{"family":"Lavie","given":"Mora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77</w:t>
            </w:r>
            <w:r w:rsidRPr="00706156">
              <w:rPr>
                <w:rFonts w:cs="Arial"/>
                <w:sz w:val="16"/>
                <w:szCs w:val="16"/>
              </w:rPr>
              <w:fldChar w:fldCharType="end"/>
            </w:r>
          </w:p>
        </w:tc>
        <w:tc>
          <w:tcPr>
            <w:tcW w:w="1418" w:type="dxa"/>
            <w:vAlign w:val="center"/>
          </w:tcPr>
          <w:p w14:paraId="6A799BA3" w14:textId="77777777" w:rsidR="00BE0B3B" w:rsidRPr="00706156" w:rsidRDefault="00BE0B3B" w:rsidP="00BE0B3B">
            <w:pPr>
              <w:jc w:val="center"/>
              <w:rPr>
                <w:rFonts w:cs="Arial"/>
                <w:sz w:val="16"/>
                <w:szCs w:val="16"/>
              </w:rPr>
            </w:pPr>
            <w:r w:rsidRPr="00706156">
              <w:rPr>
                <w:rFonts w:cs="Arial"/>
                <w:sz w:val="16"/>
                <w:szCs w:val="16"/>
              </w:rPr>
              <w:t>Israel</w:t>
            </w:r>
          </w:p>
        </w:tc>
        <w:tc>
          <w:tcPr>
            <w:tcW w:w="1417" w:type="dxa"/>
            <w:vAlign w:val="center"/>
          </w:tcPr>
          <w:p w14:paraId="5654A543" w14:textId="4AC965A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854EE82"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D4EABAC" w14:textId="35951413" w:rsidR="00BE0B3B" w:rsidRPr="00706156" w:rsidRDefault="00BE0B3B" w:rsidP="00BE0B3B">
            <w:pPr>
              <w:jc w:val="center"/>
              <w:rPr>
                <w:rFonts w:cs="Arial"/>
                <w:sz w:val="16"/>
                <w:szCs w:val="16"/>
              </w:rPr>
            </w:pPr>
            <w:r w:rsidRPr="00706156">
              <w:rPr>
                <w:rFonts w:cs="Arial"/>
                <w:sz w:val="16"/>
                <w:szCs w:val="16"/>
              </w:rPr>
              <w:t>6</w:t>
            </w:r>
            <w:r w:rsidRPr="00706156">
              <w:rPr>
                <w:rFonts w:cs="Arial"/>
              </w:rPr>
              <w:t>·</w:t>
            </w:r>
            <w:r w:rsidRPr="00706156">
              <w:rPr>
                <w:rFonts w:cs="Arial"/>
                <w:sz w:val="16"/>
                <w:szCs w:val="16"/>
              </w:rPr>
              <w:t>2</w:t>
            </w:r>
          </w:p>
          <w:p w14:paraId="0E1CB30A" w14:textId="4E4294ED" w:rsidR="00BE0B3B" w:rsidRPr="00706156" w:rsidRDefault="00BE0B3B" w:rsidP="00BE0B3B">
            <w:pPr>
              <w:jc w:val="center"/>
              <w:rPr>
                <w:rFonts w:cs="Arial"/>
                <w:sz w:val="16"/>
                <w:szCs w:val="16"/>
              </w:rPr>
            </w:pPr>
            <w:r w:rsidRPr="00706156">
              <w:rPr>
                <w:rFonts w:cs="Arial"/>
                <w:sz w:val="16"/>
                <w:szCs w:val="16"/>
              </w:rPr>
              <w:t>(4</w:t>
            </w:r>
            <w:r w:rsidRPr="00706156">
              <w:rPr>
                <w:rFonts w:cs="Arial"/>
              </w:rPr>
              <w:t>·</w:t>
            </w:r>
            <w:r w:rsidRPr="00706156">
              <w:rPr>
                <w:rFonts w:cs="Arial"/>
                <w:sz w:val="16"/>
                <w:szCs w:val="16"/>
              </w:rPr>
              <w:t>7)</w:t>
            </w:r>
          </w:p>
        </w:tc>
        <w:tc>
          <w:tcPr>
            <w:tcW w:w="992" w:type="dxa"/>
            <w:vAlign w:val="center"/>
          </w:tcPr>
          <w:p w14:paraId="7E0D3A08" w14:textId="77777777" w:rsidR="00BE0B3B" w:rsidRPr="00706156" w:rsidRDefault="00BE0B3B" w:rsidP="00BE0B3B">
            <w:pPr>
              <w:jc w:val="center"/>
              <w:rPr>
                <w:rFonts w:cs="Arial"/>
                <w:sz w:val="16"/>
                <w:szCs w:val="16"/>
              </w:rPr>
            </w:pPr>
            <w:r w:rsidRPr="00706156">
              <w:rPr>
                <w:rFonts w:cs="Arial"/>
                <w:sz w:val="16"/>
                <w:szCs w:val="16"/>
              </w:rPr>
              <w:t>0-18</w:t>
            </w:r>
          </w:p>
        </w:tc>
        <w:tc>
          <w:tcPr>
            <w:tcW w:w="992" w:type="dxa"/>
            <w:vAlign w:val="center"/>
          </w:tcPr>
          <w:p w14:paraId="5C7835F9" w14:textId="77777777" w:rsidR="00BE0B3B" w:rsidRPr="00706156" w:rsidRDefault="00BE0B3B" w:rsidP="00BE0B3B">
            <w:pPr>
              <w:jc w:val="center"/>
              <w:rPr>
                <w:rFonts w:cs="Arial"/>
                <w:sz w:val="16"/>
                <w:szCs w:val="16"/>
              </w:rPr>
            </w:pPr>
            <w:r w:rsidRPr="00706156">
              <w:rPr>
                <w:rFonts w:cs="Arial"/>
                <w:sz w:val="16"/>
                <w:szCs w:val="16"/>
              </w:rPr>
              <w:t>38%</w:t>
            </w:r>
          </w:p>
        </w:tc>
        <w:tc>
          <w:tcPr>
            <w:tcW w:w="992" w:type="dxa"/>
            <w:vAlign w:val="center"/>
          </w:tcPr>
          <w:p w14:paraId="0ABB6F0C" w14:textId="77777777" w:rsidR="00BE0B3B" w:rsidRPr="00706156" w:rsidRDefault="00BE0B3B" w:rsidP="00BE0B3B">
            <w:pPr>
              <w:jc w:val="center"/>
              <w:rPr>
                <w:rFonts w:cs="Arial"/>
                <w:sz w:val="16"/>
                <w:szCs w:val="16"/>
              </w:rPr>
            </w:pPr>
            <w:r w:rsidRPr="00706156">
              <w:rPr>
                <w:rFonts w:cs="Arial"/>
                <w:sz w:val="16"/>
                <w:szCs w:val="16"/>
              </w:rPr>
              <w:t>445</w:t>
            </w:r>
          </w:p>
        </w:tc>
        <w:tc>
          <w:tcPr>
            <w:tcW w:w="1701" w:type="dxa"/>
            <w:vAlign w:val="center"/>
          </w:tcPr>
          <w:p w14:paraId="539FCDD0" w14:textId="04E6B801"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2BAA939" w14:textId="016F3FD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C9745CD" w14:textId="6615E124"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608EF77" w14:textId="2A6A2A71" w:rsidTr="00BE0B3B">
        <w:tc>
          <w:tcPr>
            <w:tcW w:w="2263" w:type="dxa"/>
            <w:vMerge w:val="restart"/>
            <w:vAlign w:val="center"/>
          </w:tcPr>
          <w:p w14:paraId="6E45ED20" w14:textId="30E84376" w:rsidR="00BE0B3B" w:rsidRPr="00706156" w:rsidRDefault="00BE0B3B" w:rsidP="00BE0B3B">
            <w:pPr>
              <w:jc w:val="center"/>
              <w:rPr>
                <w:rFonts w:cs="Arial"/>
                <w:sz w:val="16"/>
                <w:szCs w:val="16"/>
              </w:rPr>
            </w:pPr>
            <w:proofErr w:type="spellStart"/>
            <w:r w:rsidRPr="00706156">
              <w:rPr>
                <w:rFonts w:cs="Arial"/>
                <w:sz w:val="16"/>
                <w:szCs w:val="16"/>
              </w:rPr>
              <w:t>Chambonniere</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{"citationID":"HdTXgWSV","properties":{"formattedCitation":"\\super 78\\nosupersub{}","plainCitation":"78","noteIndex":0},"citationItems":[{"id":90,"uris":["http://zotero.org/users/7696217/items/KWUJU23E"],"itemData":{"id":90,"type":"article-journal","container-title":"European journal of integrative medicine","ISSN":"1876-3820","journalAbbreviation":"European journal of integrative medicine","note":"publisher: Elsevier","page":"101308","title":"Effect of the COVID-19 lockdown on Physical Activity and Sedentary Behaviors in French Children and Adolescents: new results from the ONAPS national survey","volume":"43","author":[{"family":"Chambonniere","given":"Camille"},{"family":"Lambert","given":"Céline"},{"family":"Fearnbach","given":"Nicole"},{"family":"Tardieu","given":"Michèle"},{"family":"Fillon","given":"Alicia"},{"family":"Genin","given":"Pauline"},{"family":"Larras","given":"Benjamin"},{"family":"Melsens","given":"Pierre"},{"family":"Bois","given":"Julien"},{"family":"Pereira","given":"Bruno"}],"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78</w:t>
            </w:r>
            <w:r w:rsidRPr="00706156">
              <w:rPr>
                <w:rFonts w:cs="Arial"/>
                <w:sz w:val="16"/>
                <w:szCs w:val="16"/>
              </w:rPr>
              <w:fldChar w:fldCharType="end"/>
            </w:r>
          </w:p>
        </w:tc>
        <w:tc>
          <w:tcPr>
            <w:tcW w:w="1418" w:type="dxa"/>
            <w:vMerge w:val="restart"/>
            <w:vAlign w:val="center"/>
          </w:tcPr>
          <w:p w14:paraId="0BA6CF1A" w14:textId="77777777" w:rsidR="00BE0B3B" w:rsidRPr="00706156" w:rsidRDefault="00BE0B3B" w:rsidP="00BE0B3B">
            <w:pPr>
              <w:jc w:val="center"/>
              <w:rPr>
                <w:rFonts w:cs="Arial"/>
                <w:sz w:val="16"/>
                <w:szCs w:val="16"/>
              </w:rPr>
            </w:pPr>
            <w:r w:rsidRPr="00706156">
              <w:rPr>
                <w:rFonts w:cs="Arial"/>
                <w:sz w:val="16"/>
                <w:szCs w:val="16"/>
              </w:rPr>
              <w:t>France</w:t>
            </w:r>
          </w:p>
        </w:tc>
        <w:tc>
          <w:tcPr>
            <w:tcW w:w="1417" w:type="dxa"/>
            <w:vMerge w:val="restart"/>
            <w:vAlign w:val="center"/>
          </w:tcPr>
          <w:p w14:paraId="1963DBCF" w14:textId="20F626B9"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6F452FE"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62095FF"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B270233" w14:textId="77777777" w:rsidR="00BE0B3B" w:rsidRPr="00706156" w:rsidRDefault="00BE0B3B" w:rsidP="00BE0B3B">
            <w:pPr>
              <w:jc w:val="center"/>
              <w:rPr>
                <w:rFonts w:cs="Arial"/>
                <w:sz w:val="16"/>
                <w:szCs w:val="16"/>
              </w:rPr>
            </w:pPr>
            <w:r w:rsidRPr="00706156">
              <w:rPr>
                <w:rFonts w:cs="Arial"/>
                <w:sz w:val="16"/>
                <w:szCs w:val="16"/>
              </w:rPr>
              <w:t>6-10</w:t>
            </w:r>
          </w:p>
        </w:tc>
        <w:tc>
          <w:tcPr>
            <w:tcW w:w="992" w:type="dxa"/>
            <w:vAlign w:val="center"/>
          </w:tcPr>
          <w:p w14:paraId="128C189A" w14:textId="77777777" w:rsidR="00BE0B3B" w:rsidRPr="00706156" w:rsidRDefault="00BE0B3B" w:rsidP="00BE0B3B">
            <w:pPr>
              <w:jc w:val="center"/>
              <w:rPr>
                <w:rFonts w:cs="Arial"/>
                <w:sz w:val="16"/>
                <w:szCs w:val="16"/>
              </w:rPr>
            </w:pPr>
            <w:r w:rsidRPr="00706156">
              <w:rPr>
                <w:rFonts w:cs="Arial"/>
                <w:sz w:val="16"/>
                <w:szCs w:val="16"/>
              </w:rPr>
              <w:t>46%</w:t>
            </w:r>
          </w:p>
        </w:tc>
        <w:tc>
          <w:tcPr>
            <w:tcW w:w="992" w:type="dxa"/>
            <w:vAlign w:val="center"/>
          </w:tcPr>
          <w:p w14:paraId="239876A8" w14:textId="77777777" w:rsidR="00BE0B3B" w:rsidRPr="00706156" w:rsidRDefault="00BE0B3B" w:rsidP="00BE0B3B">
            <w:pPr>
              <w:jc w:val="center"/>
              <w:rPr>
                <w:rFonts w:cs="Arial"/>
                <w:sz w:val="16"/>
                <w:szCs w:val="16"/>
              </w:rPr>
            </w:pPr>
            <w:r w:rsidRPr="00706156">
              <w:rPr>
                <w:rFonts w:cs="Arial"/>
                <w:sz w:val="16"/>
                <w:szCs w:val="16"/>
              </w:rPr>
              <w:t>1588</w:t>
            </w:r>
          </w:p>
        </w:tc>
        <w:tc>
          <w:tcPr>
            <w:tcW w:w="1701" w:type="dxa"/>
            <w:vAlign w:val="center"/>
          </w:tcPr>
          <w:p w14:paraId="2B0CD30A" w14:textId="11312504"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restart"/>
            <w:vAlign w:val="center"/>
          </w:tcPr>
          <w:p w14:paraId="38C1BB9B" w14:textId="1E7FF838"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5EB02DF" w14:textId="706B1B76"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6176B13" w14:textId="1D4D0C5C" w:rsidTr="00BE0B3B">
        <w:tc>
          <w:tcPr>
            <w:tcW w:w="2263" w:type="dxa"/>
            <w:vMerge/>
            <w:vAlign w:val="center"/>
          </w:tcPr>
          <w:p w14:paraId="3FD770FC" w14:textId="77777777" w:rsidR="00BE0B3B" w:rsidRPr="00706156" w:rsidRDefault="00BE0B3B" w:rsidP="00BE0B3B">
            <w:pPr>
              <w:jc w:val="center"/>
              <w:rPr>
                <w:rFonts w:cs="Arial"/>
                <w:sz w:val="16"/>
                <w:szCs w:val="16"/>
              </w:rPr>
            </w:pPr>
          </w:p>
        </w:tc>
        <w:tc>
          <w:tcPr>
            <w:tcW w:w="1418" w:type="dxa"/>
            <w:vMerge/>
            <w:vAlign w:val="center"/>
          </w:tcPr>
          <w:p w14:paraId="47165BB2" w14:textId="77777777" w:rsidR="00BE0B3B" w:rsidRPr="00706156" w:rsidRDefault="00BE0B3B" w:rsidP="00BE0B3B">
            <w:pPr>
              <w:jc w:val="center"/>
              <w:rPr>
                <w:rFonts w:cs="Arial"/>
                <w:sz w:val="16"/>
                <w:szCs w:val="16"/>
              </w:rPr>
            </w:pPr>
          </w:p>
        </w:tc>
        <w:tc>
          <w:tcPr>
            <w:tcW w:w="1417" w:type="dxa"/>
            <w:vMerge/>
            <w:vAlign w:val="center"/>
          </w:tcPr>
          <w:p w14:paraId="3FC8A7F0" w14:textId="77777777" w:rsidR="00BE0B3B" w:rsidRPr="00706156" w:rsidRDefault="00BE0B3B" w:rsidP="00BE0B3B">
            <w:pPr>
              <w:jc w:val="center"/>
              <w:rPr>
                <w:rFonts w:cs="Arial"/>
                <w:sz w:val="16"/>
                <w:szCs w:val="16"/>
              </w:rPr>
            </w:pPr>
          </w:p>
        </w:tc>
        <w:tc>
          <w:tcPr>
            <w:tcW w:w="1701" w:type="dxa"/>
            <w:vAlign w:val="center"/>
          </w:tcPr>
          <w:p w14:paraId="0FDF67B9"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89AED44"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A8D0100" w14:textId="77777777" w:rsidR="00BE0B3B" w:rsidRPr="00706156" w:rsidRDefault="00BE0B3B" w:rsidP="00BE0B3B">
            <w:pPr>
              <w:jc w:val="center"/>
              <w:rPr>
                <w:rFonts w:cs="Arial"/>
                <w:sz w:val="16"/>
                <w:szCs w:val="16"/>
              </w:rPr>
            </w:pPr>
            <w:r w:rsidRPr="00706156">
              <w:rPr>
                <w:rFonts w:cs="Arial"/>
                <w:sz w:val="16"/>
                <w:szCs w:val="16"/>
              </w:rPr>
              <w:t>11-17</w:t>
            </w:r>
          </w:p>
        </w:tc>
        <w:tc>
          <w:tcPr>
            <w:tcW w:w="992" w:type="dxa"/>
            <w:vAlign w:val="center"/>
          </w:tcPr>
          <w:p w14:paraId="4E6C38C9" w14:textId="77777777" w:rsidR="00BE0B3B" w:rsidRPr="00706156" w:rsidRDefault="00BE0B3B" w:rsidP="00BE0B3B">
            <w:pPr>
              <w:jc w:val="center"/>
              <w:rPr>
                <w:rFonts w:cs="Arial"/>
                <w:sz w:val="16"/>
                <w:szCs w:val="16"/>
              </w:rPr>
            </w:pPr>
            <w:r w:rsidRPr="00706156">
              <w:rPr>
                <w:rFonts w:cs="Arial"/>
                <w:sz w:val="16"/>
                <w:szCs w:val="16"/>
              </w:rPr>
              <w:t>61%</w:t>
            </w:r>
          </w:p>
        </w:tc>
        <w:tc>
          <w:tcPr>
            <w:tcW w:w="992" w:type="dxa"/>
            <w:vAlign w:val="center"/>
          </w:tcPr>
          <w:p w14:paraId="28CB646B" w14:textId="77777777" w:rsidR="00BE0B3B" w:rsidRPr="00706156" w:rsidRDefault="00BE0B3B" w:rsidP="00BE0B3B">
            <w:pPr>
              <w:jc w:val="center"/>
              <w:rPr>
                <w:rFonts w:cs="Arial"/>
                <w:sz w:val="16"/>
                <w:szCs w:val="16"/>
              </w:rPr>
            </w:pPr>
            <w:r w:rsidRPr="00706156">
              <w:rPr>
                <w:rFonts w:cs="Arial"/>
                <w:sz w:val="16"/>
                <w:szCs w:val="16"/>
              </w:rPr>
              <w:t>4903</w:t>
            </w:r>
          </w:p>
        </w:tc>
        <w:tc>
          <w:tcPr>
            <w:tcW w:w="1701" w:type="dxa"/>
            <w:vAlign w:val="center"/>
          </w:tcPr>
          <w:p w14:paraId="1DD817D8" w14:textId="47C36E57"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785CD963" w14:textId="77777777" w:rsidR="00BE0B3B" w:rsidRPr="00706156" w:rsidRDefault="00BE0B3B" w:rsidP="00BE0B3B">
            <w:pPr>
              <w:jc w:val="center"/>
              <w:rPr>
                <w:rFonts w:cs="Arial"/>
                <w:sz w:val="16"/>
                <w:szCs w:val="16"/>
              </w:rPr>
            </w:pPr>
          </w:p>
        </w:tc>
        <w:tc>
          <w:tcPr>
            <w:tcW w:w="1134" w:type="dxa"/>
            <w:vAlign w:val="center"/>
          </w:tcPr>
          <w:p w14:paraId="2FDFEA5B" w14:textId="58096198"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25ABEAE" w14:textId="35072757" w:rsidTr="00BE0B3B">
        <w:tc>
          <w:tcPr>
            <w:tcW w:w="2263" w:type="dxa"/>
            <w:vAlign w:val="center"/>
          </w:tcPr>
          <w:p w14:paraId="4B7374D2" w14:textId="2007DF8C" w:rsidR="00BE0B3B" w:rsidRPr="00706156" w:rsidRDefault="00BE0B3B" w:rsidP="00BE0B3B">
            <w:pPr>
              <w:jc w:val="center"/>
              <w:rPr>
                <w:rFonts w:cs="Arial"/>
                <w:sz w:val="16"/>
                <w:szCs w:val="16"/>
              </w:rPr>
            </w:pPr>
            <w:r w:rsidRPr="00706156">
              <w:rPr>
                <w:rFonts w:cs="Arial"/>
                <w:sz w:val="16"/>
                <w:szCs w:val="16"/>
              </w:rPr>
              <w:t>Cheikh Ismail et al.</w:t>
            </w:r>
            <w:r w:rsidRPr="00706156">
              <w:rPr>
                <w:rFonts w:cs="Arial"/>
                <w:sz w:val="16"/>
                <w:szCs w:val="16"/>
              </w:rPr>
              <w:fldChar w:fldCharType="begin"/>
            </w:r>
            <w:r w:rsidR="00E97678" w:rsidRPr="00706156">
              <w:rPr>
                <w:rFonts w:cs="Arial"/>
                <w:sz w:val="16"/>
                <w:szCs w:val="16"/>
              </w:rPr>
              <w:instrText xml:space="preserve"> ADDIN ZOTERO_ITEM CSL_CITATION {"citationID":"cFKnYnN1","properties":{"formattedCitation":"\\super 35\\nosupersub{}","plainCitation":"35","noteIndex":0},"citationItems":[{"id":88,"uris":["http://zotero.org/users/7696217/items/QZRLLCXT"],"itemData":{"id":88,"type":"article-journal","container-title":"British Journal of Nutrition","ISSN":"0007-1145","issue":"5","journalAbbreviation":"British Journal of Nutrition","note":"publisher: Cambridge University Press","page":"757-766","title":"Assessment of eating habits and lifestyle during the coronavirus 2019 pandemic in the Middle East and North Africa region: a cross-sectional study","volume":"126","author":[{"family":"Ismail","given":"Leila Cheikh"},{"family":"Osaili","given":"Tareq M"},{"family":"Mohamad","given":"Maysm N"},{"family":"Al Marzouqi","given":"Amina"},{"family":"Jarrar","given":"Amjad H"},{"family":"Zampelas","given":"Antonis"},{"family":"Habib-Mourad","given":"Carla"},{"family":"Jamous","given":"Dima Omar Abu"},{"family":"Ali","given":"Habiba I"},{"family":"Al Sabbah","given":"Haleama"}],"issued":{"date-parts":[["2021"]]}}}],"schema":"https://github.com/citation-style-language/schema/raw/master/csl-citation.json"}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35</w:t>
            </w:r>
            <w:r w:rsidRPr="00706156">
              <w:rPr>
                <w:rFonts w:cs="Arial"/>
                <w:sz w:val="16"/>
                <w:szCs w:val="16"/>
              </w:rPr>
              <w:fldChar w:fldCharType="end"/>
            </w:r>
          </w:p>
        </w:tc>
        <w:tc>
          <w:tcPr>
            <w:tcW w:w="1418" w:type="dxa"/>
            <w:vAlign w:val="center"/>
          </w:tcPr>
          <w:p w14:paraId="2755699E" w14:textId="77777777" w:rsidR="00BE0B3B" w:rsidRPr="00706156" w:rsidRDefault="00BE0B3B" w:rsidP="00BE0B3B">
            <w:pPr>
              <w:jc w:val="center"/>
              <w:rPr>
                <w:rFonts w:cs="Arial"/>
                <w:sz w:val="16"/>
                <w:szCs w:val="16"/>
              </w:rPr>
            </w:pPr>
            <w:r w:rsidRPr="00706156">
              <w:rPr>
                <w:rFonts w:cs="Arial"/>
                <w:sz w:val="16"/>
                <w:szCs w:val="16"/>
              </w:rPr>
              <w:t>UAE</w:t>
            </w:r>
          </w:p>
        </w:tc>
        <w:tc>
          <w:tcPr>
            <w:tcW w:w="1417" w:type="dxa"/>
            <w:vAlign w:val="center"/>
          </w:tcPr>
          <w:p w14:paraId="12C19743" w14:textId="1E3842D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7D4960C"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18D0063"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954880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AF2E82D" w14:textId="7F6638CA" w:rsidR="00BE0B3B" w:rsidRPr="00706156" w:rsidRDefault="00BE0B3B" w:rsidP="00BE0B3B">
            <w:pPr>
              <w:jc w:val="center"/>
              <w:rPr>
                <w:rFonts w:cs="Arial"/>
                <w:sz w:val="16"/>
                <w:szCs w:val="16"/>
              </w:rPr>
            </w:pPr>
            <w:r w:rsidRPr="00706156">
              <w:rPr>
                <w:rFonts w:cs="Arial"/>
                <w:sz w:val="16"/>
                <w:szCs w:val="16"/>
              </w:rPr>
              <w:t>76%</w:t>
            </w:r>
          </w:p>
        </w:tc>
        <w:tc>
          <w:tcPr>
            <w:tcW w:w="992" w:type="dxa"/>
            <w:vAlign w:val="center"/>
          </w:tcPr>
          <w:p w14:paraId="53C207AC" w14:textId="77777777" w:rsidR="00BE0B3B" w:rsidRPr="00706156" w:rsidRDefault="00BE0B3B" w:rsidP="00BE0B3B">
            <w:pPr>
              <w:jc w:val="center"/>
              <w:rPr>
                <w:rFonts w:cs="Arial"/>
                <w:sz w:val="16"/>
                <w:szCs w:val="16"/>
              </w:rPr>
            </w:pPr>
            <w:r w:rsidRPr="00706156">
              <w:rPr>
                <w:rFonts w:cs="Arial"/>
                <w:sz w:val="16"/>
                <w:szCs w:val="16"/>
              </w:rPr>
              <w:t>1012</w:t>
            </w:r>
          </w:p>
        </w:tc>
        <w:tc>
          <w:tcPr>
            <w:tcW w:w="1701" w:type="dxa"/>
            <w:vAlign w:val="center"/>
          </w:tcPr>
          <w:p w14:paraId="55AD3F1A" w14:textId="06650FC9" w:rsidR="00BE0B3B" w:rsidRPr="00706156" w:rsidRDefault="00BC63FA" w:rsidP="00BE0B3B">
            <w:pPr>
              <w:jc w:val="center"/>
              <w:rPr>
                <w:rFonts w:cs="Arial"/>
                <w:sz w:val="16"/>
                <w:szCs w:val="16"/>
              </w:rPr>
            </w:pPr>
            <w:r w:rsidRPr="00706156">
              <w:rPr>
                <w:rFonts w:cs="Arial"/>
                <w:sz w:val="16"/>
                <w:szCs w:val="16"/>
              </w:rPr>
              <w:t>Screen time</w:t>
            </w:r>
            <w:r w:rsidR="00BE0B3B" w:rsidRPr="00706156">
              <w:rPr>
                <w:rFonts w:cs="Arial"/>
                <w:sz w:val="16"/>
                <w:szCs w:val="16"/>
              </w:rPr>
              <w:t xml:space="preserve"> for entertainment</w:t>
            </w:r>
          </w:p>
        </w:tc>
        <w:tc>
          <w:tcPr>
            <w:tcW w:w="1701" w:type="dxa"/>
            <w:vAlign w:val="center"/>
          </w:tcPr>
          <w:p w14:paraId="7E4D1370" w14:textId="064E451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E7CF172" w14:textId="7AF1FB6D"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220922F6" w14:textId="75833539" w:rsidTr="00BE0B3B">
        <w:tc>
          <w:tcPr>
            <w:tcW w:w="2263" w:type="dxa"/>
            <w:vAlign w:val="center"/>
          </w:tcPr>
          <w:p w14:paraId="1DD87119" w14:textId="0C1600E2" w:rsidR="00BE0B3B" w:rsidRPr="00706156" w:rsidRDefault="00BE0B3B" w:rsidP="00BE0B3B">
            <w:pPr>
              <w:jc w:val="center"/>
              <w:rPr>
                <w:rFonts w:cs="Arial"/>
                <w:sz w:val="16"/>
                <w:szCs w:val="16"/>
              </w:rPr>
            </w:pPr>
            <w:r w:rsidRPr="00706156">
              <w:rPr>
                <w:rFonts w:cs="Arial"/>
                <w:sz w:val="16"/>
                <w:szCs w:val="16"/>
              </w:rPr>
              <w:lastRenderedPageBreak/>
              <w:t>Chen et al.</w:t>
            </w:r>
            <w:r w:rsidRPr="00706156">
              <w:rPr>
                <w:rFonts w:cs="Arial"/>
                <w:sz w:val="16"/>
                <w:szCs w:val="16"/>
              </w:rPr>
              <w:fldChar w:fldCharType="begin"/>
            </w:r>
            <w:r w:rsidR="00E97678" w:rsidRPr="00706156">
              <w:rPr>
                <w:rFonts w:cs="Arial"/>
                <w:sz w:val="16"/>
                <w:szCs w:val="16"/>
              </w:rPr>
              <w:instrText xml:space="preserve"> ADDIN ZOTERO_ITEM CSL_CITATION {"citationID":"PQ7hth5w","properties":{"formattedCitation":"\\super 79\\nosupersub{}","plainCitation":"79","noteIndex":0},"citationItems":[{"id":10216,"uris":["http://zotero.org/users/7696217/items/LUNHXN5J"],"itemData":{"id":10216,"type":"article-journal","container-title":"Journal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79</w:t>
            </w:r>
            <w:r w:rsidRPr="00706156">
              <w:rPr>
                <w:rFonts w:cs="Arial"/>
                <w:sz w:val="16"/>
                <w:szCs w:val="16"/>
              </w:rPr>
              <w:fldChar w:fldCharType="end"/>
            </w:r>
          </w:p>
        </w:tc>
        <w:tc>
          <w:tcPr>
            <w:tcW w:w="1418" w:type="dxa"/>
            <w:vAlign w:val="center"/>
          </w:tcPr>
          <w:p w14:paraId="13778661" w14:textId="33702C08"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6B6AF6DA" w14:textId="68CE6776" w:rsidR="00BE0B3B" w:rsidRPr="00706156" w:rsidRDefault="00BE0B3B" w:rsidP="00BE0B3B">
            <w:pPr>
              <w:jc w:val="center"/>
              <w:rPr>
                <w:rFonts w:cs="Arial"/>
                <w:sz w:val="16"/>
                <w:szCs w:val="16"/>
              </w:rPr>
            </w:pPr>
            <w:r w:rsidRPr="00706156">
              <w:rPr>
                <w:rFonts w:cs="Arial"/>
                <w:sz w:val="16"/>
                <w:szCs w:val="16"/>
              </w:rPr>
              <w:t>Longitudinal</w:t>
            </w:r>
          </w:p>
        </w:tc>
        <w:tc>
          <w:tcPr>
            <w:tcW w:w="1701" w:type="dxa"/>
            <w:vAlign w:val="center"/>
          </w:tcPr>
          <w:p w14:paraId="018CEB35" w14:textId="3CC89F9E"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79172124" w14:textId="77777777" w:rsidR="00BE0B3B" w:rsidRPr="00706156" w:rsidRDefault="00BE0B3B" w:rsidP="00BE0B3B">
            <w:pPr>
              <w:jc w:val="center"/>
              <w:rPr>
                <w:rFonts w:cs="Arial"/>
                <w:sz w:val="16"/>
                <w:szCs w:val="16"/>
              </w:rPr>
            </w:pPr>
            <w:r w:rsidRPr="00706156">
              <w:rPr>
                <w:rFonts w:cs="Arial"/>
                <w:sz w:val="16"/>
                <w:szCs w:val="16"/>
              </w:rPr>
              <w:t>10.3</w:t>
            </w:r>
          </w:p>
          <w:p w14:paraId="1627F3D9" w14:textId="13B831A8" w:rsidR="00BE0B3B" w:rsidRPr="00706156" w:rsidRDefault="00BE0B3B" w:rsidP="00BE0B3B">
            <w:pPr>
              <w:jc w:val="center"/>
              <w:rPr>
                <w:rFonts w:cs="Arial"/>
                <w:sz w:val="16"/>
                <w:szCs w:val="16"/>
              </w:rPr>
            </w:pPr>
            <w:r w:rsidRPr="00706156">
              <w:rPr>
                <w:rFonts w:cs="Arial"/>
                <w:sz w:val="16"/>
                <w:szCs w:val="16"/>
              </w:rPr>
              <w:t>(0.8)</w:t>
            </w:r>
          </w:p>
        </w:tc>
        <w:tc>
          <w:tcPr>
            <w:tcW w:w="992" w:type="dxa"/>
            <w:vAlign w:val="center"/>
          </w:tcPr>
          <w:p w14:paraId="15C28A07" w14:textId="1C5BB802"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335E461" w14:textId="1AFBD277" w:rsidR="00BE0B3B" w:rsidRPr="00706156" w:rsidRDefault="00BE0B3B" w:rsidP="00BE0B3B">
            <w:pPr>
              <w:jc w:val="center"/>
              <w:rPr>
                <w:rFonts w:cs="Arial"/>
                <w:sz w:val="16"/>
                <w:szCs w:val="16"/>
              </w:rPr>
            </w:pPr>
            <w:r w:rsidRPr="00706156">
              <w:rPr>
                <w:rFonts w:cs="Arial"/>
                <w:sz w:val="16"/>
                <w:szCs w:val="16"/>
              </w:rPr>
              <w:t>50.5%</w:t>
            </w:r>
          </w:p>
        </w:tc>
        <w:tc>
          <w:tcPr>
            <w:tcW w:w="992" w:type="dxa"/>
            <w:vAlign w:val="center"/>
          </w:tcPr>
          <w:p w14:paraId="2587376B" w14:textId="47B6E77C" w:rsidR="00BE0B3B" w:rsidRPr="00706156" w:rsidRDefault="00BE0B3B" w:rsidP="00BE0B3B">
            <w:pPr>
              <w:jc w:val="center"/>
              <w:rPr>
                <w:rFonts w:cs="Arial"/>
                <w:sz w:val="16"/>
                <w:szCs w:val="16"/>
              </w:rPr>
            </w:pPr>
            <w:r w:rsidRPr="00706156">
              <w:rPr>
                <w:rFonts w:cs="Arial"/>
                <w:sz w:val="16"/>
                <w:szCs w:val="16"/>
              </w:rPr>
              <w:t>535</w:t>
            </w:r>
          </w:p>
        </w:tc>
        <w:tc>
          <w:tcPr>
            <w:tcW w:w="1701" w:type="dxa"/>
            <w:vAlign w:val="center"/>
          </w:tcPr>
          <w:p w14:paraId="4F65BB51" w14:textId="2044B996" w:rsidR="00BE0B3B" w:rsidRPr="00706156" w:rsidRDefault="00BE0B3B" w:rsidP="00BE0B3B">
            <w:pPr>
              <w:jc w:val="center"/>
              <w:rPr>
                <w:rFonts w:cs="Arial"/>
                <w:sz w:val="16"/>
                <w:szCs w:val="16"/>
              </w:rPr>
            </w:pPr>
            <w:r w:rsidRPr="00706156">
              <w:rPr>
                <w:rFonts w:cs="Arial"/>
                <w:sz w:val="16"/>
                <w:szCs w:val="16"/>
              </w:rPr>
              <w:t>Smartphone use</w:t>
            </w:r>
          </w:p>
        </w:tc>
        <w:tc>
          <w:tcPr>
            <w:tcW w:w="1701" w:type="dxa"/>
            <w:vAlign w:val="center"/>
          </w:tcPr>
          <w:p w14:paraId="0CCFFC27" w14:textId="7216664E"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59DCDDC" w14:textId="3047846D"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69A15AE" w14:textId="3AA1CE50" w:rsidTr="00BE0B3B">
        <w:tc>
          <w:tcPr>
            <w:tcW w:w="2263" w:type="dxa"/>
            <w:vAlign w:val="center"/>
          </w:tcPr>
          <w:p w14:paraId="1E520B2E" w14:textId="2F84D421" w:rsidR="00BE0B3B" w:rsidRPr="00706156" w:rsidRDefault="00BE0B3B" w:rsidP="00BE0B3B">
            <w:pPr>
              <w:jc w:val="center"/>
              <w:rPr>
                <w:rFonts w:cs="Arial"/>
                <w:sz w:val="16"/>
                <w:szCs w:val="16"/>
              </w:rPr>
            </w:pPr>
            <w:r w:rsidRPr="00706156">
              <w:rPr>
                <w:rFonts w:cs="Arial"/>
                <w:sz w:val="16"/>
                <w:szCs w:val="16"/>
              </w:rPr>
              <w:t>Conroy et al.</w:t>
            </w:r>
            <w:r w:rsidRPr="00706156">
              <w:rPr>
                <w:rFonts w:cs="Arial"/>
                <w:sz w:val="16"/>
                <w:szCs w:val="16"/>
              </w:rPr>
              <w:fldChar w:fldCharType="begin"/>
            </w:r>
            <w:r w:rsidR="00E97678" w:rsidRPr="00706156">
              <w:rPr>
                <w:rFonts w:cs="Arial"/>
                <w:sz w:val="16"/>
                <w:szCs w:val="16"/>
              </w:rPr>
              <w:instrText xml:space="preserve"> ADDIN ZOTERO_ITEM CSL_CITATION {"citationID":"fsenKtzq","properties":{"formattedCitation":"\\super 36\\nosupersub{}","plainCitation":"36","noteIndex":0},"citationItems":[{"id":87,"uris":["http://zotero.org/users/7696217/items/GDGVSNHT"],"itemData":{"id":87,"type":"article-journal","container-title":"Journal of Clinical Sleep Medicine","ISSN":"1550-9397","issue":"2","journalAbbreviation":"Journal of Clinical Sleep Medicine","note":"publisher: American Academy of Sleep Medicine","page":"185-191","title":"The effects of COVID-19 stay-at-home order on sleep, health, and working patterns: a survey study of US health care workers","volume":"17","author":[{"family":"Conroy","given":"Deirdre A"},{"family":"Hadler","given":"Nicole L"},{"family":"Cho","given":"Echelle"},{"family":"Moreira","given":"Aliya"},{"family":"MacKenzie","given":"Chamisa"},{"family":"Swanson","given":"Leslie M"},{"family":"Burgess","given":"Helen J"},{"family":"Arnedt","given":"J Todd"},{"family":"Goldstein","given":"Cathy 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36</w:t>
            </w:r>
            <w:r w:rsidRPr="00706156">
              <w:rPr>
                <w:rFonts w:cs="Arial"/>
                <w:sz w:val="16"/>
                <w:szCs w:val="16"/>
              </w:rPr>
              <w:fldChar w:fldCharType="end"/>
            </w:r>
          </w:p>
        </w:tc>
        <w:tc>
          <w:tcPr>
            <w:tcW w:w="1418" w:type="dxa"/>
            <w:vAlign w:val="center"/>
          </w:tcPr>
          <w:p w14:paraId="4C83A1D3"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70E40BBE" w14:textId="6F696F26"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7A36E08"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3C12C68" w14:textId="77777777" w:rsidR="00BE0B3B" w:rsidRPr="00706156" w:rsidRDefault="00BE0B3B" w:rsidP="00BE0B3B">
            <w:pPr>
              <w:jc w:val="center"/>
              <w:rPr>
                <w:rFonts w:cs="Arial"/>
                <w:sz w:val="16"/>
                <w:szCs w:val="16"/>
              </w:rPr>
            </w:pPr>
            <w:r w:rsidRPr="00706156">
              <w:rPr>
                <w:rFonts w:cs="Arial"/>
                <w:sz w:val="16"/>
                <w:szCs w:val="16"/>
              </w:rPr>
              <w:t>43</w:t>
            </w:r>
          </w:p>
          <w:p w14:paraId="34D1633B" w14:textId="77777777" w:rsidR="00BE0B3B" w:rsidRPr="00706156" w:rsidRDefault="00BE0B3B" w:rsidP="00BE0B3B">
            <w:pPr>
              <w:jc w:val="center"/>
              <w:rPr>
                <w:rFonts w:cs="Arial"/>
                <w:sz w:val="16"/>
                <w:szCs w:val="16"/>
              </w:rPr>
            </w:pPr>
            <w:r w:rsidRPr="00706156">
              <w:rPr>
                <w:rFonts w:cs="Arial"/>
                <w:sz w:val="16"/>
                <w:szCs w:val="16"/>
              </w:rPr>
              <w:t>(13)</w:t>
            </w:r>
          </w:p>
        </w:tc>
        <w:tc>
          <w:tcPr>
            <w:tcW w:w="992" w:type="dxa"/>
            <w:vAlign w:val="center"/>
          </w:tcPr>
          <w:p w14:paraId="5FD892EB"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2891BF6" w14:textId="77777777" w:rsidR="00BE0B3B" w:rsidRPr="00706156" w:rsidRDefault="00BE0B3B" w:rsidP="00BE0B3B">
            <w:pPr>
              <w:jc w:val="center"/>
              <w:rPr>
                <w:rFonts w:cs="Arial"/>
                <w:sz w:val="16"/>
                <w:szCs w:val="16"/>
              </w:rPr>
            </w:pPr>
            <w:r w:rsidRPr="00706156">
              <w:rPr>
                <w:rFonts w:cs="Arial"/>
                <w:sz w:val="16"/>
                <w:szCs w:val="16"/>
              </w:rPr>
              <w:t>79%</w:t>
            </w:r>
          </w:p>
        </w:tc>
        <w:tc>
          <w:tcPr>
            <w:tcW w:w="992" w:type="dxa"/>
            <w:vAlign w:val="center"/>
          </w:tcPr>
          <w:p w14:paraId="310276FF" w14:textId="77777777" w:rsidR="00BE0B3B" w:rsidRPr="00706156" w:rsidRDefault="00BE0B3B" w:rsidP="00BE0B3B">
            <w:pPr>
              <w:jc w:val="center"/>
              <w:rPr>
                <w:rFonts w:cs="Arial"/>
                <w:sz w:val="16"/>
                <w:szCs w:val="16"/>
              </w:rPr>
            </w:pPr>
            <w:r w:rsidRPr="00706156">
              <w:rPr>
                <w:rFonts w:cs="Arial"/>
                <w:sz w:val="16"/>
                <w:szCs w:val="16"/>
              </w:rPr>
              <w:t>834</w:t>
            </w:r>
          </w:p>
        </w:tc>
        <w:tc>
          <w:tcPr>
            <w:tcW w:w="1701" w:type="dxa"/>
            <w:vAlign w:val="center"/>
          </w:tcPr>
          <w:p w14:paraId="469BEB2E" w14:textId="77777777" w:rsidR="00BE0B3B" w:rsidRPr="00706156" w:rsidRDefault="00BE0B3B" w:rsidP="00BE0B3B">
            <w:pPr>
              <w:jc w:val="center"/>
              <w:rPr>
                <w:rFonts w:cs="Arial"/>
                <w:sz w:val="16"/>
                <w:szCs w:val="16"/>
              </w:rPr>
            </w:pPr>
            <w:r w:rsidRPr="00706156">
              <w:rPr>
                <w:rFonts w:cs="Arial"/>
                <w:sz w:val="16"/>
                <w:szCs w:val="16"/>
              </w:rPr>
              <w:t>Screentime before bed</w:t>
            </w:r>
          </w:p>
        </w:tc>
        <w:tc>
          <w:tcPr>
            <w:tcW w:w="1701" w:type="dxa"/>
            <w:vAlign w:val="center"/>
          </w:tcPr>
          <w:p w14:paraId="681552A5" w14:textId="69010EEB"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C74B6B7" w14:textId="42B01EF1"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10ED8C90" w14:textId="21FDFE8C" w:rsidTr="00BE0B3B">
        <w:tc>
          <w:tcPr>
            <w:tcW w:w="2263" w:type="dxa"/>
            <w:vAlign w:val="center"/>
          </w:tcPr>
          <w:p w14:paraId="4052D597" w14:textId="5C979F72" w:rsidR="00BE0B3B" w:rsidRPr="00706156" w:rsidRDefault="00BE0B3B" w:rsidP="00BE0B3B">
            <w:pPr>
              <w:jc w:val="center"/>
              <w:rPr>
                <w:rFonts w:cs="Arial"/>
                <w:sz w:val="16"/>
                <w:szCs w:val="16"/>
              </w:rPr>
            </w:pPr>
            <w:proofErr w:type="spellStart"/>
            <w:r w:rsidRPr="00706156">
              <w:rPr>
                <w:rFonts w:cs="Arial"/>
                <w:sz w:val="16"/>
                <w:szCs w:val="16"/>
              </w:rPr>
              <w:t>Constandt</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{"citationID":"51hezSd5","properties":{"formattedCitation":"\\super 110\\nosupersub{}","plainCitation":"110","noteIndex":0},"citationItems":[{"id":4487,"uris":["http://zotero.org/users/7696217/items/BV4XGM6N"],"itemData":{"id":4487,"type":"article-journal","abstract":"Background: The aims of the present study were to assess changes in lifestyles in the general population in response to coronavirus disease 2019 (COVID-19) lockdown and the influence of COVID-19 perceptions, as assessed by the Extended Parallel Process Model (EPPM), on these changes. Methods: Data were collected from 4005 individuals through an online survey conducted 3–4 weeks after the nationwide lockdown implementation in France. Participants were asked whether they practiced five behaviors (i.e., screen watching, snacking, eating fruits and vegetables, exercising, and walking) less often, as often as, or more often than prior to the lockdown. Beliefs and expectations toward the COVID-19 epidemic were also assessed using an adapted version of Witte's EPPM, together with sociodemographic and environmental variables. Among the respondents consuming regularly alcohol and tobacco, logistic regressions were performed to estimate the Odds ratios (ORs) of increase (yes/no) and decrease (yes/no) in drinking and smoking since the lockdown. Results: More than 8 in 10 respondents reported unhealthy changes in lifestyle since the lockdown, mostly in relation to physical activity. The unhealthy changes were positively associated with male sex (RR = 1.17; confidence interval [95% CI] = 1.10–1.24), living urban density, having a garden (RR = 1.16 [1.07–1.26]), financial difficulties because of COVID-19 (RR = 1.09 [1.02–1.18]), and lack of fear control (RR = 1.04 [1.01–1.09]) and negatively with cognitive avoidance (RR = 0.92 [0.89–0.95]). Less than 4 in 10 respondents reported healthy changes over the same period, mostly in relation to better eating habits. They were positively associated with living with more than two persons (RR = 1.22 [1.02–1.45]), having a terrace (RR = 1.14 [1.02–1.29], and perceived efficacy (RR = 1.11 [1.04–1.08]) and negatively with being aged 40 or higher. Alcohol consumption overall declined in regular drinkers, while a slight increase in tobacco use was observed in regular smokers. Discussion: The COVID-19 pandemic and lockdown resulted in frequent and mostly unhealthy changes in lifestyle among the general population. These changes were related to individual and environmental characteristics but also to EPPM appraisals in the wake of fear appeal from COVID-19 campaigns. Communication and preventive measures should include messages and initiatives toward the maintenance of healthy lifestyles during pandemics such as the adaptation of physical activity and eating guidelines to the particular contexts of mobility restriction and infection control. © Copyright © 2020 Constant, Conserve, Gallopel-Morvan and Raude.","container-title":"Frontiers in Psychology","DOI":"10.3389/fpsyg.2020.579460","title":"Socio-Cognitive Factors Associated With Lifestyle Changes in Response to the COVID-19 Epidemic in the General Population: Results From a Cross-Sectional Study in France","URL":"https://www.scopus.com/inward/record.uri?eid=2-s2.0-85092730282&amp;doi=10.3389%2Ffpsyg.2020.579460&amp;partnerID=40&amp;md5=97b31bbe1c282ffa64be1976ed7f2d10","volume":"11","author":[{"family":"Constant","given":"A"},{"family":"Conserve","given":"D F"},{"family":"Gallopel-Morvan","given":"K"},{"family":"Raude","given":"J"}],"issued":{"date-parts":[["2020"]]}}}],"schema":"https://github.com/citation-style-language/schema/raw/master/csl-citation.json"}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110</w:t>
            </w:r>
            <w:r w:rsidRPr="00706156">
              <w:rPr>
                <w:rFonts w:cs="Arial"/>
                <w:sz w:val="16"/>
                <w:szCs w:val="16"/>
              </w:rPr>
              <w:fldChar w:fldCharType="end"/>
            </w:r>
          </w:p>
        </w:tc>
        <w:tc>
          <w:tcPr>
            <w:tcW w:w="1418" w:type="dxa"/>
            <w:vAlign w:val="center"/>
          </w:tcPr>
          <w:p w14:paraId="44D8E091" w14:textId="3F202AB7" w:rsidR="00BE0B3B" w:rsidRPr="00706156" w:rsidRDefault="00BE0B3B" w:rsidP="00BE0B3B">
            <w:pPr>
              <w:jc w:val="center"/>
              <w:rPr>
                <w:rFonts w:cs="Arial"/>
                <w:sz w:val="16"/>
                <w:szCs w:val="16"/>
              </w:rPr>
            </w:pPr>
            <w:r w:rsidRPr="00706156">
              <w:rPr>
                <w:rFonts w:cs="Arial"/>
                <w:sz w:val="16"/>
                <w:szCs w:val="16"/>
              </w:rPr>
              <w:t>France</w:t>
            </w:r>
          </w:p>
        </w:tc>
        <w:tc>
          <w:tcPr>
            <w:tcW w:w="1417" w:type="dxa"/>
            <w:vAlign w:val="center"/>
          </w:tcPr>
          <w:p w14:paraId="4F2BF065" w14:textId="079E89B3"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3B224BC" w14:textId="54A18D2B"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4383C87" w14:textId="44B32F4E"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C76E707" w14:textId="65801AA0"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889C52B" w14:textId="4DC3927F" w:rsidR="00BE0B3B" w:rsidRPr="00706156" w:rsidRDefault="00BE0B3B" w:rsidP="00BE0B3B">
            <w:pPr>
              <w:jc w:val="center"/>
              <w:rPr>
                <w:rFonts w:cs="Arial"/>
                <w:sz w:val="16"/>
                <w:szCs w:val="16"/>
              </w:rPr>
            </w:pPr>
            <w:r w:rsidRPr="00706156">
              <w:rPr>
                <w:rFonts w:cs="Arial"/>
                <w:sz w:val="16"/>
                <w:szCs w:val="16"/>
              </w:rPr>
              <w:t>51.2%</w:t>
            </w:r>
          </w:p>
        </w:tc>
        <w:tc>
          <w:tcPr>
            <w:tcW w:w="992" w:type="dxa"/>
            <w:vAlign w:val="center"/>
          </w:tcPr>
          <w:p w14:paraId="185DE35B" w14:textId="69E29F25" w:rsidR="00BE0B3B" w:rsidRPr="00706156" w:rsidRDefault="00BE0B3B" w:rsidP="00BE0B3B">
            <w:pPr>
              <w:jc w:val="center"/>
              <w:rPr>
                <w:rFonts w:cs="Arial"/>
                <w:sz w:val="16"/>
                <w:szCs w:val="16"/>
              </w:rPr>
            </w:pPr>
            <w:r w:rsidRPr="00706156">
              <w:rPr>
                <w:rFonts w:cs="Arial"/>
                <w:sz w:val="16"/>
                <w:szCs w:val="16"/>
              </w:rPr>
              <w:t>4005</w:t>
            </w:r>
          </w:p>
        </w:tc>
        <w:tc>
          <w:tcPr>
            <w:tcW w:w="1701" w:type="dxa"/>
            <w:vAlign w:val="center"/>
          </w:tcPr>
          <w:p w14:paraId="64E7E0A4" w14:textId="25B6C64F"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2EA1D177" w14:textId="2AAA4B6C"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81B0785" w14:textId="799FD91E"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6480C3AC" w14:textId="64C96530" w:rsidTr="00BE0B3B">
        <w:tc>
          <w:tcPr>
            <w:tcW w:w="2263" w:type="dxa"/>
            <w:vAlign w:val="center"/>
          </w:tcPr>
          <w:p w14:paraId="10FE25ED" w14:textId="7AF1AFAA" w:rsidR="00BE0B3B" w:rsidRPr="00706156" w:rsidRDefault="00BE0B3B" w:rsidP="00BE0B3B">
            <w:pPr>
              <w:jc w:val="center"/>
              <w:rPr>
                <w:rFonts w:cs="Arial"/>
                <w:sz w:val="16"/>
                <w:szCs w:val="16"/>
              </w:rPr>
            </w:pPr>
            <w:r w:rsidRPr="00706156">
              <w:rPr>
                <w:rFonts w:cs="Arial"/>
                <w:sz w:val="16"/>
                <w:szCs w:val="16"/>
              </w:rPr>
              <w:t>Coyne et al.</w:t>
            </w:r>
            <w:r w:rsidRPr="00706156">
              <w:rPr>
                <w:rFonts w:cs="Arial"/>
                <w:sz w:val="16"/>
                <w:szCs w:val="16"/>
              </w:rPr>
              <w:fldChar w:fldCharType="begin"/>
            </w:r>
            <w:r w:rsidR="00E97678" w:rsidRPr="00706156">
              <w:rPr>
                <w:rFonts w:cs="Arial"/>
                <w:sz w:val="16"/>
                <w:szCs w:val="16"/>
              </w:rPr>
              <w:instrText xml:space="preserve"> ADDIN ZOTERO_ITEM CSL_CITATION {"citationID":"V7tqroBR","properties":{"formattedCitation":"\\super 38\\nosupersub{}","plainCitation":"38","noteIndex":0},"citationItems":[{"id":10222,"uris":["http://zotero.org/users/7696217/items/BVCSRG3R"],"itemData":{"id":10222,"type":"article-journal","container-title":"International Journal of Environmental Research and Public Health","issue":"23","journalAbbreviation":"International Journal of Environmental Research and Public Health","note":"publisher: Multidisciplinary Digital Publishing Institute","page":"12664","title":"Recreational Screen Time Use among a Small Sample of Canadians during the First Six Months of the COVID-19 Pandemic","volume":"18","author":[{"family":"Coyne","given":"Paige"},{"family":"Staffell","given":"Zach"},{"family":"Woodruff","given":"Sarah J"}],"issued":{"date-parts":[["2021"]]}}}],"schema":"https://github.com/citation-style-language/schema/raw/master/csl-citation.json"}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38</w:t>
            </w:r>
            <w:r w:rsidRPr="00706156">
              <w:rPr>
                <w:rFonts w:cs="Arial"/>
                <w:sz w:val="16"/>
                <w:szCs w:val="16"/>
              </w:rPr>
              <w:fldChar w:fldCharType="end"/>
            </w:r>
          </w:p>
        </w:tc>
        <w:tc>
          <w:tcPr>
            <w:tcW w:w="1418" w:type="dxa"/>
            <w:vAlign w:val="center"/>
          </w:tcPr>
          <w:p w14:paraId="0101B47E" w14:textId="1FF34D8C"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3975EC83" w14:textId="28F5DD1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BFF33E8" w14:textId="07420F62"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02437B22" w14:textId="77777777" w:rsidR="00BE0B3B" w:rsidRPr="00706156" w:rsidRDefault="00BE0B3B" w:rsidP="00BE0B3B">
            <w:pPr>
              <w:jc w:val="center"/>
              <w:rPr>
                <w:rFonts w:cs="Arial"/>
                <w:sz w:val="16"/>
                <w:szCs w:val="16"/>
              </w:rPr>
            </w:pPr>
            <w:r w:rsidRPr="00706156">
              <w:rPr>
                <w:rFonts w:cs="Arial"/>
                <w:sz w:val="16"/>
                <w:szCs w:val="16"/>
              </w:rPr>
              <w:t>39.2</w:t>
            </w:r>
          </w:p>
          <w:p w14:paraId="08773A2E" w14:textId="23527073" w:rsidR="00BE0B3B" w:rsidRPr="00706156" w:rsidRDefault="00BE0B3B" w:rsidP="00BE0B3B">
            <w:pPr>
              <w:jc w:val="center"/>
              <w:rPr>
                <w:rFonts w:cs="Arial"/>
                <w:sz w:val="16"/>
                <w:szCs w:val="16"/>
              </w:rPr>
            </w:pPr>
            <w:r w:rsidRPr="00706156">
              <w:rPr>
                <w:rFonts w:cs="Arial"/>
                <w:sz w:val="16"/>
                <w:szCs w:val="16"/>
              </w:rPr>
              <w:t>(15.1)</w:t>
            </w:r>
          </w:p>
        </w:tc>
        <w:tc>
          <w:tcPr>
            <w:tcW w:w="992" w:type="dxa"/>
            <w:vAlign w:val="center"/>
          </w:tcPr>
          <w:p w14:paraId="60FFA397" w14:textId="4B2975C6" w:rsidR="00BE0B3B" w:rsidRPr="00706156" w:rsidRDefault="00BE0B3B" w:rsidP="00BE0B3B">
            <w:pPr>
              <w:jc w:val="center"/>
              <w:rPr>
                <w:rFonts w:cs="Arial"/>
                <w:sz w:val="16"/>
                <w:szCs w:val="16"/>
              </w:rPr>
            </w:pPr>
            <w:r w:rsidRPr="00706156">
              <w:rPr>
                <w:rFonts w:cs="Arial"/>
                <w:sz w:val="16"/>
                <w:szCs w:val="16"/>
              </w:rPr>
              <w:t>21-77</w:t>
            </w:r>
          </w:p>
        </w:tc>
        <w:tc>
          <w:tcPr>
            <w:tcW w:w="992" w:type="dxa"/>
            <w:vAlign w:val="center"/>
          </w:tcPr>
          <w:p w14:paraId="4A33D07D" w14:textId="213C2247" w:rsidR="00BE0B3B" w:rsidRPr="00706156" w:rsidRDefault="00BE0B3B" w:rsidP="00BE0B3B">
            <w:pPr>
              <w:jc w:val="center"/>
              <w:rPr>
                <w:rFonts w:cs="Arial"/>
                <w:sz w:val="16"/>
                <w:szCs w:val="16"/>
              </w:rPr>
            </w:pPr>
            <w:r w:rsidRPr="00706156">
              <w:rPr>
                <w:rFonts w:cs="Arial"/>
                <w:sz w:val="16"/>
                <w:szCs w:val="16"/>
              </w:rPr>
              <w:t>87%</w:t>
            </w:r>
          </w:p>
        </w:tc>
        <w:tc>
          <w:tcPr>
            <w:tcW w:w="992" w:type="dxa"/>
            <w:vAlign w:val="center"/>
          </w:tcPr>
          <w:p w14:paraId="40D2362F" w14:textId="4FEA4000" w:rsidR="00BE0B3B" w:rsidRPr="00706156" w:rsidRDefault="00BE0B3B" w:rsidP="00BE0B3B">
            <w:pPr>
              <w:jc w:val="center"/>
              <w:rPr>
                <w:rFonts w:cs="Arial"/>
                <w:sz w:val="16"/>
                <w:szCs w:val="16"/>
              </w:rPr>
            </w:pPr>
            <w:r w:rsidRPr="00706156">
              <w:rPr>
                <w:rFonts w:cs="Arial"/>
                <w:sz w:val="16"/>
                <w:szCs w:val="16"/>
              </w:rPr>
              <w:t>64</w:t>
            </w:r>
          </w:p>
        </w:tc>
        <w:tc>
          <w:tcPr>
            <w:tcW w:w="1701" w:type="dxa"/>
            <w:vAlign w:val="center"/>
          </w:tcPr>
          <w:p w14:paraId="5B757CB1" w14:textId="6B74ACED" w:rsidR="00BE0B3B" w:rsidRPr="00706156" w:rsidRDefault="00BE0B3B" w:rsidP="00BE0B3B">
            <w:pPr>
              <w:jc w:val="center"/>
              <w:rPr>
                <w:rFonts w:cs="Arial"/>
                <w:sz w:val="16"/>
                <w:szCs w:val="16"/>
              </w:rPr>
            </w:pPr>
            <w:r w:rsidRPr="00706156">
              <w:rPr>
                <w:rFonts w:cs="Arial"/>
                <w:sz w:val="16"/>
                <w:szCs w:val="16"/>
              </w:rPr>
              <w:t xml:space="preserve">Recreational </w:t>
            </w:r>
            <w:r w:rsidR="007A3E75" w:rsidRPr="00706156">
              <w:rPr>
                <w:rFonts w:cs="Arial"/>
                <w:sz w:val="16"/>
                <w:szCs w:val="16"/>
              </w:rPr>
              <w:t>screen time</w:t>
            </w:r>
          </w:p>
        </w:tc>
        <w:tc>
          <w:tcPr>
            <w:tcW w:w="1701" w:type="dxa"/>
            <w:vAlign w:val="center"/>
          </w:tcPr>
          <w:p w14:paraId="453D876A" w14:textId="7E6FB75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D3BC160" w14:textId="04593E60"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E8EBF05" w14:textId="7639AEC6" w:rsidTr="00BE0B3B">
        <w:tc>
          <w:tcPr>
            <w:tcW w:w="2263" w:type="dxa"/>
            <w:vAlign w:val="center"/>
          </w:tcPr>
          <w:p w14:paraId="403EA979" w14:textId="7E418E0D" w:rsidR="00BE0B3B" w:rsidRPr="00706156" w:rsidRDefault="00BE0B3B" w:rsidP="00BE0B3B">
            <w:pPr>
              <w:jc w:val="center"/>
              <w:rPr>
                <w:rFonts w:cs="Arial"/>
                <w:sz w:val="16"/>
                <w:szCs w:val="16"/>
              </w:rPr>
            </w:pPr>
            <w:r w:rsidRPr="00706156">
              <w:rPr>
                <w:rFonts w:cs="Arial"/>
                <w:sz w:val="16"/>
                <w:szCs w:val="16"/>
              </w:rPr>
              <w:t>de Sa et al.</w:t>
            </w:r>
            <w:r w:rsidRPr="00706156">
              <w:rPr>
                <w:rFonts w:cs="Arial"/>
                <w:sz w:val="16"/>
                <w:szCs w:val="16"/>
              </w:rPr>
              <w:fldChar w:fldCharType="begin"/>
            </w:r>
            <w:r w:rsidR="00E97678" w:rsidRPr="00706156">
              <w:rPr>
                <w:rFonts w:cs="Arial"/>
                <w:sz w:val="16"/>
                <w:szCs w:val="16"/>
              </w:rPr>
              <w:instrText xml:space="preserve"> ADDIN ZOTERO_ITEM CSL_CITATION {"citationID":"d4kkyj9w","properties":{"formattedCitation":"\\super 80\\nosupersub{}","plainCitation":"80","noteIndex":0},"citationItems":[{"id":86,"uris":["http://zotero.org/users/7696217/items/WT2EC7LL"],"itemData":{"id":86,"type":"article-journal","container-title":"Revista Paulista de Pediatria","ISSN":"0103-0582","journalAbbreviation":"Revista Paulista de Pediatria","note":"publisher: SciELO Brasil","title":"Covid-19 social isolation in brazil: Effects on the physical activity routine of families with children","volume":"39","author":[{"family":"Sá","given":"Cristina dos Santos Cardoso","dropping-particle":"de"},{"family":"Pombo","given":"André"},{"family":"Luz","given":"Carlos"},{"family":"Rodrigues","given":"Luis Paulo"},{"family":"Cordovil","given":"Rita"}],"issued":{"date-parts":[["2020"]]}}}],"schema":"https://github.com/citation-style-language/schema/raw/master/csl-citation.json"}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80</w:t>
            </w:r>
            <w:r w:rsidRPr="00706156">
              <w:rPr>
                <w:rFonts w:cs="Arial"/>
                <w:sz w:val="16"/>
                <w:szCs w:val="16"/>
              </w:rPr>
              <w:fldChar w:fldCharType="end"/>
            </w:r>
          </w:p>
        </w:tc>
        <w:tc>
          <w:tcPr>
            <w:tcW w:w="1418" w:type="dxa"/>
            <w:vAlign w:val="center"/>
          </w:tcPr>
          <w:p w14:paraId="3EF86B10" w14:textId="77777777" w:rsidR="00BE0B3B" w:rsidRPr="00706156" w:rsidRDefault="00BE0B3B" w:rsidP="00BE0B3B">
            <w:pPr>
              <w:jc w:val="center"/>
              <w:rPr>
                <w:rFonts w:cs="Arial"/>
                <w:sz w:val="16"/>
                <w:szCs w:val="16"/>
              </w:rPr>
            </w:pPr>
            <w:r w:rsidRPr="00706156">
              <w:rPr>
                <w:rFonts w:cs="Arial"/>
                <w:sz w:val="16"/>
                <w:szCs w:val="16"/>
              </w:rPr>
              <w:t>Brazil</w:t>
            </w:r>
          </w:p>
        </w:tc>
        <w:tc>
          <w:tcPr>
            <w:tcW w:w="1417" w:type="dxa"/>
            <w:vAlign w:val="center"/>
          </w:tcPr>
          <w:p w14:paraId="5B301210" w14:textId="3AD9E95C"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E31D411"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8A16B5D"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3A0AACD" w14:textId="77777777" w:rsidR="00BE0B3B" w:rsidRPr="00706156" w:rsidRDefault="00BE0B3B" w:rsidP="00BE0B3B">
            <w:pPr>
              <w:jc w:val="center"/>
              <w:rPr>
                <w:rFonts w:cs="Arial"/>
                <w:sz w:val="16"/>
                <w:szCs w:val="16"/>
              </w:rPr>
            </w:pPr>
            <w:r w:rsidRPr="00706156">
              <w:rPr>
                <w:rFonts w:cs="Arial"/>
                <w:sz w:val="16"/>
                <w:szCs w:val="16"/>
              </w:rPr>
              <w:t>0-12</w:t>
            </w:r>
          </w:p>
        </w:tc>
        <w:tc>
          <w:tcPr>
            <w:tcW w:w="992" w:type="dxa"/>
            <w:vAlign w:val="center"/>
          </w:tcPr>
          <w:p w14:paraId="65C5300B"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8D11154" w14:textId="77777777" w:rsidR="00BE0B3B" w:rsidRPr="00706156" w:rsidRDefault="00BE0B3B" w:rsidP="00BE0B3B">
            <w:pPr>
              <w:jc w:val="center"/>
              <w:rPr>
                <w:rFonts w:cs="Arial"/>
                <w:sz w:val="16"/>
                <w:szCs w:val="16"/>
              </w:rPr>
            </w:pPr>
            <w:r w:rsidRPr="00706156">
              <w:rPr>
                <w:rFonts w:cs="Arial"/>
                <w:sz w:val="16"/>
                <w:szCs w:val="16"/>
              </w:rPr>
              <w:t>816</w:t>
            </w:r>
          </w:p>
        </w:tc>
        <w:tc>
          <w:tcPr>
            <w:tcW w:w="1701" w:type="dxa"/>
            <w:vAlign w:val="center"/>
          </w:tcPr>
          <w:p w14:paraId="67929C9A" w14:textId="6C56968F" w:rsidR="00BE0B3B" w:rsidRPr="00706156" w:rsidRDefault="00BE0B3B" w:rsidP="00BE0B3B">
            <w:pPr>
              <w:jc w:val="center"/>
              <w:rPr>
                <w:rFonts w:cs="Arial"/>
                <w:sz w:val="16"/>
                <w:szCs w:val="16"/>
              </w:rPr>
            </w:pPr>
            <w:r w:rsidRPr="00706156">
              <w:rPr>
                <w:rFonts w:cs="Arial"/>
                <w:sz w:val="16"/>
                <w:szCs w:val="16"/>
              </w:rPr>
              <w:t xml:space="preserve">Playful </w:t>
            </w:r>
            <w:r w:rsidR="007A3E75" w:rsidRPr="00706156">
              <w:rPr>
                <w:rFonts w:cs="Arial"/>
                <w:sz w:val="16"/>
                <w:szCs w:val="16"/>
              </w:rPr>
              <w:t>screen time</w:t>
            </w:r>
          </w:p>
        </w:tc>
        <w:tc>
          <w:tcPr>
            <w:tcW w:w="1701" w:type="dxa"/>
            <w:vAlign w:val="center"/>
          </w:tcPr>
          <w:p w14:paraId="62714204" w14:textId="514EAA3D"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1DF2CAC2" w14:textId="6EBAA0B2"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607C9859" w14:textId="0FE0E0E5" w:rsidTr="00BE0B3B">
        <w:tc>
          <w:tcPr>
            <w:tcW w:w="2263" w:type="dxa"/>
            <w:vAlign w:val="center"/>
          </w:tcPr>
          <w:p w14:paraId="0749E267" w14:textId="71A2160A" w:rsidR="00BE0B3B" w:rsidRPr="00706156" w:rsidRDefault="00BE0B3B" w:rsidP="00BE0B3B">
            <w:pPr>
              <w:jc w:val="center"/>
              <w:rPr>
                <w:rFonts w:cs="Arial"/>
                <w:sz w:val="16"/>
                <w:szCs w:val="16"/>
              </w:rPr>
            </w:pPr>
            <w:proofErr w:type="spellStart"/>
            <w:r w:rsidRPr="00706156">
              <w:rPr>
                <w:rFonts w:cs="Arial"/>
                <w:sz w:val="16"/>
                <w:szCs w:val="16"/>
              </w:rPr>
              <w:t>Donati</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{"citationID":"9jE6zkG4","properties":{"formattedCitation":"\\super 81\\nosupersub{}","plainCitation":"81","noteIndex":0},"citationItems":[{"id":10193,"uris":["http://zotero.org/users/7696217/items/MYBAE6K7"],"itemData":{"id":10193,"type":"article-journal","container-title":"International Journal of Environmental Research and Public Health","issue":"12","journalAbbreviation":"International Journal of Environmental Research and Public Health","note":"publisher: Multidisciplinary Digital Publishing Institute","page":"6642","title":"Gaming among Children and Adolescents during the COVID-19 Lockdown: The Role of Parents in Time Spent on Video Games and Gaming Disorder Symptoms","volume":"18","author":[{"family":"Donati","given":"Maria Anna"},{"family":"Guido","given":"Cristiana Alessia"},{"family":"De Meo","given":"Giuliano"},{"family":"Spalice","given":"Alberto"},{"family":"Sanson","given":"Francesco"},{"family":"Beccari","given":"Carola"},{"family":"Primi","given":"Caterin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81</w:t>
            </w:r>
            <w:r w:rsidRPr="00706156">
              <w:rPr>
                <w:rFonts w:cs="Arial"/>
                <w:sz w:val="16"/>
                <w:szCs w:val="16"/>
              </w:rPr>
              <w:fldChar w:fldCharType="end"/>
            </w:r>
          </w:p>
        </w:tc>
        <w:tc>
          <w:tcPr>
            <w:tcW w:w="1418" w:type="dxa"/>
            <w:vAlign w:val="center"/>
          </w:tcPr>
          <w:p w14:paraId="387F363A" w14:textId="0A9EC912" w:rsidR="00BE0B3B" w:rsidRPr="00706156" w:rsidRDefault="00BE0B3B" w:rsidP="00BE0B3B">
            <w:pPr>
              <w:jc w:val="center"/>
              <w:rPr>
                <w:rFonts w:cs="Arial"/>
                <w:sz w:val="16"/>
                <w:szCs w:val="16"/>
              </w:rPr>
            </w:pPr>
            <w:r w:rsidRPr="00706156">
              <w:rPr>
                <w:rFonts w:cs="Arial"/>
                <w:sz w:val="16"/>
                <w:szCs w:val="16"/>
              </w:rPr>
              <w:t>Italy</w:t>
            </w:r>
          </w:p>
        </w:tc>
        <w:tc>
          <w:tcPr>
            <w:tcW w:w="1417" w:type="dxa"/>
            <w:vAlign w:val="center"/>
          </w:tcPr>
          <w:p w14:paraId="03501A61" w14:textId="59AB4F16"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3109D68" w14:textId="4C8587C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A2CB0CF" w14:textId="77777777" w:rsidR="00BE0B3B" w:rsidRPr="00706156" w:rsidRDefault="00BE0B3B" w:rsidP="00BE0B3B">
            <w:pPr>
              <w:jc w:val="center"/>
              <w:rPr>
                <w:rFonts w:cs="Arial"/>
                <w:sz w:val="16"/>
                <w:szCs w:val="16"/>
              </w:rPr>
            </w:pPr>
            <w:r w:rsidRPr="00706156">
              <w:rPr>
                <w:rFonts w:cs="Arial"/>
                <w:sz w:val="16"/>
                <w:szCs w:val="16"/>
              </w:rPr>
              <w:t>11.1</w:t>
            </w:r>
          </w:p>
          <w:p w14:paraId="1F737208" w14:textId="28D340F9"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AEA5FD2" w14:textId="300455CE"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C6AB6A1" w14:textId="65191FA9" w:rsidR="00BE0B3B" w:rsidRPr="00706156" w:rsidRDefault="00BE0B3B" w:rsidP="00BE0B3B">
            <w:pPr>
              <w:jc w:val="center"/>
              <w:rPr>
                <w:rFonts w:cs="Arial"/>
                <w:sz w:val="16"/>
                <w:szCs w:val="16"/>
              </w:rPr>
            </w:pPr>
            <w:r w:rsidRPr="00706156">
              <w:rPr>
                <w:rFonts w:cs="Arial"/>
                <w:sz w:val="16"/>
                <w:szCs w:val="16"/>
              </w:rPr>
              <w:t>27%</w:t>
            </w:r>
          </w:p>
        </w:tc>
        <w:tc>
          <w:tcPr>
            <w:tcW w:w="992" w:type="dxa"/>
            <w:vAlign w:val="center"/>
          </w:tcPr>
          <w:p w14:paraId="24ED394C" w14:textId="05F6D981" w:rsidR="00BE0B3B" w:rsidRPr="00706156" w:rsidRDefault="00BE0B3B" w:rsidP="00BE0B3B">
            <w:pPr>
              <w:jc w:val="center"/>
              <w:rPr>
                <w:rFonts w:cs="Arial"/>
                <w:sz w:val="16"/>
                <w:szCs w:val="16"/>
              </w:rPr>
            </w:pPr>
            <w:r w:rsidRPr="00706156">
              <w:rPr>
                <w:rFonts w:cs="Arial"/>
                <w:sz w:val="16"/>
                <w:szCs w:val="16"/>
              </w:rPr>
              <w:t>554</w:t>
            </w:r>
          </w:p>
        </w:tc>
        <w:tc>
          <w:tcPr>
            <w:tcW w:w="1701" w:type="dxa"/>
            <w:vAlign w:val="center"/>
          </w:tcPr>
          <w:p w14:paraId="3BBBE75C" w14:textId="185C85CE" w:rsidR="00BE0B3B" w:rsidRPr="00706156" w:rsidRDefault="00BE0B3B" w:rsidP="00BE0B3B">
            <w:pPr>
              <w:jc w:val="center"/>
              <w:rPr>
                <w:rFonts w:cs="Arial"/>
                <w:sz w:val="16"/>
                <w:szCs w:val="16"/>
              </w:rPr>
            </w:pPr>
            <w:r w:rsidRPr="00706156">
              <w:rPr>
                <w:rFonts w:cs="Arial"/>
                <w:sz w:val="16"/>
                <w:szCs w:val="16"/>
              </w:rPr>
              <w:t>Gaming</w:t>
            </w:r>
          </w:p>
        </w:tc>
        <w:tc>
          <w:tcPr>
            <w:tcW w:w="1701" w:type="dxa"/>
            <w:vAlign w:val="center"/>
          </w:tcPr>
          <w:p w14:paraId="32A78A97" w14:textId="77953283" w:rsidR="00BE0B3B" w:rsidRPr="00706156" w:rsidRDefault="00BE0B3B" w:rsidP="00BE0B3B">
            <w:pPr>
              <w:jc w:val="center"/>
              <w:rPr>
                <w:rFonts w:cs="Arial"/>
                <w:sz w:val="16"/>
                <w:szCs w:val="16"/>
              </w:rPr>
            </w:pPr>
            <w:r w:rsidRPr="00706156">
              <w:rPr>
                <w:rFonts w:cs="Arial"/>
                <w:sz w:val="16"/>
                <w:szCs w:val="16"/>
              </w:rPr>
              <w:t xml:space="preserve">Online </w:t>
            </w:r>
            <w:proofErr w:type="gramStart"/>
            <w:r w:rsidRPr="00706156">
              <w:rPr>
                <w:rFonts w:cs="Arial"/>
                <w:sz w:val="16"/>
                <w:szCs w:val="16"/>
              </w:rPr>
              <w:t>survey;</w:t>
            </w:r>
            <w:proofErr w:type="gramEnd"/>
            <w:r w:rsidRPr="00706156">
              <w:rPr>
                <w:rFonts w:cs="Arial"/>
                <w:sz w:val="16"/>
                <w:szCs w:val="16"/>
              </w:rPr>
              <w:t xml:space="preserve"> parental and child report (not stratified)</w:t>
            </w:r>
          </w:p>
        </w:tc>
        <w:tc>
          <w:tcPr>
            <w:tcW w:w="1134" w:type="dxa"/>
            <w:vAlign w:val="center"/>
          </w:tcPr>
          <w:p w14:paraId="41206F88" w14:textId="08B3B2DF"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6E47B3B4" w14:textId="459F3857" w:rsidTr="00BE0B3B">
        <w:tc>
          <w:tcPr>
            <w:tcW w:w="2263" w:type="dxa"/>
            <w:vMerge w:val="restart"/>
            <w:vAlign w:val="center"/>
          </w:tcPr>
          <w:p w14:paraId="4543256B" w14:textId="622D1C0D" w:rsidR="00BE0B3B" w:rsidRPr="00706156" w:rsidRDefault="00BE0B3B" w:rsidP="00BE0B3B">
            <w:pPr>
              <w:jc w:val="center"/>
              <w:rPr>
                <w:rFonts w:cs="Arial"/>
                <w:sz w:val="16"/>
                <w:szCs w:val="16"/>
              </w:rPr>
            </w:pPr>
            <w:proofErr w:type="spellStart"/>
            <w:r w:rsidRPr="00706156">
              <w:rPr>
                <w:rFonts w:cs="Arial"/>
                <w:sz w:val="16"/>
                <w:szCs w:val="16"/>
              </w:rPr>
              <w:t>Dragun</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{"citationID":"kxVBtNeJ","properties":{"formattedCitation":"\\super 39\\nosupersub{}","plainCitation":"39","noteIndex":0},"citationItems":[{"id":85,"uris":["http://zotero.org/users/7696217/items/FEIBWRS8"],"itemData":{"id":85,"type":"article-journal","container-title":"Nutrients","issue":"1","journalAbbreviation":"Nutrients","note":"publisher: Multidisciplinary Digital Publishing Institute","page":"97","title":"Have lifestyle habits and psychological well-being changed among adolescents and medical students due to COVID-19 lockdown in Croatia?","volume":"13","author":[{"family":"Dragun","given":"Ružica"},{"family":"Veček","given":"Nikolina Nika"},{"family":"Marendić","given":"Mario"},{"family":"Pribisalić","given":"Ajka"},{"family":"Đivić","given":"Gabrijela"},{"family":"Cena","given":"Hellas"},{"family":"Polašek","given":"Ozren"},{"family":"Kolčić","given":"Ivan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39</w:t>
            </w:r>
            <w:r w:rsidRPr="00706156">
              <w:rPr>
                <w:rFonts w:cs="Arial"/>
                <w:sz w:val="16"/>
                <w:szCs w:val="16"/>
              </w:rPr>
              <w:fldChar w:fldCharType="end"/>
            </w:r>
          </w:p>
        </w:tc>
        <w:tc>
          <w:tcPr>
            <w:tcW w:w="1418" w:type="dxa"/>
            <w:vMerge w:val="restart"/>
            <w:vAlign w:val="center"/>
          </w:tcPr>
          <w:p w14:paraId="3BFF446D" w14:textId="77777777" w:rsidR="00BE0B3B" w:rsidRPr="00706156" w:rsidRDefault="00BE0B3B" w:rsidP="00BE0B3B">
            <w:pPr>
              <w:jc w:val="center"/>
              <w:rPr>
                <w:rFonts w:cs="Arial"/>
                <w:sz w:val="16"/>
                <w:szCs w:val="16"/>
              </w:rPr>
            </w:pPr>
            <w:r w:rsidRPr="00706156">
              <w:rPr>
                <w:rFonts w:cs="Arial"/>
                <w:sz w:val="16"/>
                <w:szCs w:val="16"/>
              </w:rPr>
              <w:t>Croatia</w:t>
            </w:r>
          </w:p>
        </w:tc>
        <w:tc>
          <w:tcPr>
            <w:tcW w:w="1417" w:type="dxa"/>
            <w:vMerge w:val="restart"/>
            <w:vAlign w:val="center"/>
          </w:tcPr>
          <w:p w14:paraId="4AF0D92C" w14:textId="54DA3F45"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4C84314" w14:textId="77777777" w:rsidR="00BE0B3B" w:rsidRPr="00706156" w:rsidRDefault="00BE0B3B" w:rsidP="00BE0B3B">
            <w:pPr>
              <w:jc w:val="center"/>
              <w:rPr>
                <w:rFonts w:cs="Arial"/>
                <w:sz w:val="16"/>
                <w:szCs w:val="16"/>
              </w:rPr>
            </w:pPr>
            <w:r w:rsidRPr="00706156">
              <w:rPr>
                <w:rFonts w:cs="Arial"/>
                <w:sz w:val="16"/>
                <w:szCs w:val="16"/>
              </w:rPr>
              <w:t>Adults (international medical students)</w:t>
            </w:r>
          </w:p>
        </w:tc>
        <w:tc>
          <w:tcPr>
            <w:tcW w:w="993" w:type="dxa"/>
            <w:vAlign w:val="center"/>
          </w:tcPr>
          <w:p w14:paraId="61C224CA" w14:textId="77777777" w:rsidR="00BE0B3B" w:rsidRPr="00706156" w:rsidRDefault="00BE0B3B" w:rsidP="00BE0B3B">
            <w:pPr>
              <w:jc w:val="center"/>
              <w:rPr>
                <w:rFonts w:cs="Arial"/>
                <w:sz w:val="16"/>
                <w:szCs w:val="16"/>
              </w:rPr>
            </w:pPr>
            <w:r w:rsidRPr="00706156">
              <w:rPr>
                <w:rFonts w:cs="Arial"/>
                <w:sz w:val="16"/>
                <w:szCs w:val="16"/>
              </w:rPr>
              <w:t>22</w:t>
            </w:r>
          </w:p>
          <w:p w14:paraId="700A4102" w14:textId="77777777" w:rsidR="00BE0B3B" w:rsidRPr="00706156" w:rsidRDefault="00BE0B3B" w:rsidP="00BE0B3B">
            <w:pPr>
              <w:jc w:val="center"/>
              <w:rPr>
                <w:rFonts w:cs="Arial"/>
                <w:sz w:val="16"/>
                <w:szCs w:val="16"/>
              </w:rPr>
            </w:pPr>
            <w:r w:rsidRPr="00706156">
              <w:rPr>
                <w:rFonts w:cs="Arial"/>
                <w:sz w:val="16"/>
                <w:szCs w:val="16"/>
              </w:rPr>
              <w:t>(6)</w:t>
            </w:r>
          </w:p>
        </w:tc>
        <w:tc>
          <w:tcPr>
            <w:tcW w:w="992" w:type="dxa"/>
            <w:vAlign w:val="center"/>
          </w:tcPr>
          <w:p w14:paraId="546CCB9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CCAF5A8" w14:textId="77777777" w:rsidR="00BE0B3B" w:rsidRPr="00706156" w:rsidRDefault="00BE0B3B" w:rsidP="00BE0B3B">
            <w:pPr>
              <w:jc w:val="center"/>
              <w:rPr>
                <w:rFonts w:cs="Arial"/>
                <w:sz w:val="16"/>
                <w:szCs w:val="16"/>
              </w:rPr>
            </w:pPr>
            <w:r w:rsidRPr="00706156">
              <w:rPr>
                <w:rFonts w:cs="Arial"/>
                <w:sz w:val="16"/>
                <w:szCs w:val="16"/>
              </w:rPr>
              <w:t>63%</w:t>
            </w:r>
          </w:p>
        </w:tc>
        <w:tc>
          <w:tcPr>
            <w:tcW w:w="992" w:type="dxa"/>
            <w:vAlign w:val="center"/>
          </w:tcPr>
          <w:p w14:paraId="413F28C4" w14:textId="77777777" w:rsidR="00BE0B3B" w:rsidRPr="00706156" w:rsidRDefault="00BE0B3B" w:rsidP="00BE0B3B">
            <w:pPr>
              <w:jc w:val="center"/>
              <w:rPr>
                <w:rFonts w:cs="Arial"/>
                <w:sz w:val="16"/>
                <w:szCs w:val="16"/>
              </w:rPr>
            </w:pPr>
            <w:r w:rsidRPr="00706156">
              <w:rPr>
                <w:rFonts w:cs="Arial"/>
                <w:sz w:val="16"/>
                <w:szCs w:val="16"/>
              </w:rPr>
              <w:t>59</w:t>
            </w:r>
          </w:p>
        </w:tc>
        <w:tc>
          <w:tcPr>
            <w:tcW w:w="1701" w:type="dxa"/>
            <w:vAlign w:val="center"/>
          </w:tcPr>
          <w:p w14:paraId="2F0BAF10" w14:textId="77777777" w:rsidR="00BE0B3B" w:rsidRPr="00706156" w:rsidRDefault="00BE0B3B" w:rsidP="00BE0B3B">
            <w:pPr>
              <w:jc w:val="center"/>
              <w:rPr>
                <w:rFonts w:cs="Arial"/>
                <w:sz w:val="16"/>
                <w:szCs w:val="16"/>
              </w:rPr>
            </w:pPr>
            <w:r w:rsidRPr="00706156">
              <w:rPr>
                <w:rFonts w:cs="Arial"/>
                <w:sz w:val="16"/>
                <w:szCs w:val="16"/>
              </w:rPr>
              <w:t>Computer/table use time; television watching time; mobile use time</w:t>
            </w:r>
          </w:p>
        </w:tc>
        <w:tc>
          <w:tcPr>
            <w:tcW w:w="1701" w:type="dxa"/>
            <w:vMerge w:val="restart"/>
            <w:vAlign w:val="center"/>
          </w:tcPr>
          <w:p w14:paraId="5F2B116A" w14:textId="07BE3932"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84147D0" w14:textId="70E1BF3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27B6E4D" w14:textId="6D0A2648" w:rsidTr="00BE0B3B">
        <w:tc>
          <w:tcPr>
            <w:tcW w:w="2263" w:type="dxa"/>
            <w:vMerge/>
            <w:vAlign w:val="center"/>
          </w:tcPr>
          <w:p w14:paraId="4FC5F7C0" w14:textId="77777777" w:rsidR="00BE0B3B" w:rsidRPr="00706156" w:rsidRDefault="00BE0B3B" w:rsidP="00BE0B3B">
            <w:pPr>
              <w:jc w:val="center"/>
              <w:rPr>
                <w:rFonts w:cs="Arial"/>
                <w:sz w:val="16"/>
                <w:szCs w:val="16"/>
              </w:rPr>
            </w:pPr>
          </w:p>
        </w:tc>
        <w:tc>
          <w:tcPr>
            <w:tcW w:w="1418" w:type="dxa"/>
            <w:vMerge/>
            <w:vAlign w:val="center"/>
          </w:tcPr>
          <w:p w14:paraId="78BE6839" w14:textId="77777777" w:rsidR="00BE0B3B" w:rsidRPr="00706156" w:rsidRDefault="00BE0B3B" w:rsidP="00BE0B3B">
            <w:pPr>
              <w:jc w:val="center"/>
              <w:rPr>
                <w:rFonts w:cs="Arial"/>
                <w:sz w:val="16"/>
                <w:szCs w:val="16"/>
              </w:rPr>
            </w:pPr>
          </w:p>
        </w:tc>
        <w:tc>
          <w:tcPr>
            <w:tcW w:w="1417" w:type="dxa"/>
            <w:vMerge/>
            <w:vAlign w:val="center"/>
          </w:tcPr>
          <w:p w14:paraId="3BB14CFE" w14:textId="77777777" w:rsidR="00BE0B3B" w:rsidRPr="00706156" w:rsidRDefault="00BE0B3B" w:rsidP="00BE0B3B">
            <w:pPr>
              <w:jc w:val="center"/>
              <w:rPr>
                <w:rFonts w:cs="Arial"/>
                <w:sz w:val="16"/>
                <w:szCs w:val="16"/>
              </w:rPr>
            </w:pPr>
          </w:p>
        </w:tc>
        <w:tc>
          <w:tcPr>
            <w:tcW w:w="1701" w:type="dxa"/>
            <w:vAlign w:val="center"/>
          </w:tcPr>
          <w:p w14:paraId="1BE37089" w14:textId="77777777" w:rsidR="00BE0B3B" w:rsidRPr="00706156" w:rsidRDefault="00BE0B3B" w:rsidP="00BE0B3B">
            <w:pPr>
              <w:jc w:val="center"/>
              <w:rPr>
                <w:rFonts w:cs="Arial"/>
                <w:sz w:val="16"/>
                <w:szCs w:val="16"/>
              </w:rPr>
            </w:pPr>
            <w:r w:rsidRPr="00706156">
              <w:rPr>
                <w:rFonts w:cs="Arial"/>
                <w:sz w:val="16"/>
                <w:szCs w:val="16"/>
              </w:rPr>
              <w:t>Adults (domestic medical students)</w:t>
            </w:r>
          </w:p>
        </w:tc>
        <w:tc>
          <w:tcPr>
            <w:tcW w:w="993" w:type="dxa"/>
            <w:vAlign w:val="center"/>
          </w:tcPr>
          <w:p w14:paraId="7F60FD73" w14:textId="77777777" w:rsidR="00BE0B3B" w:rsidRPr="00706156" w:rsidRDefault="00BE0B3B" w:rsidP="00BE0B3B">
            <w:pPr>
              <w:jc w:val="center"/>
              <w:rPr>
                <w:rFonts w:cs="Arial"/>
                <w:sz w:val="16"/>
                <w:szCs w:val="16"/>
              </w:rPr>
            </w:pPr>
            <w:r w:rsidRPr="00706156">
              <w:rPr>
                <w:rFonts w:cs="Arial"/>
                <w:sz w:val="16"/>
                <w:szCs w:val="16"/>
              </w:rPr>
              <w:t>23</w:t>
            </w:r>
          </w:p>
          <w:p w14:paraId="46E82222" w14:textId="77777777" w:rsidR="00BE0B3B" w:rsidRPr="00706156" w:rsidRDefault="00BE0B3B" w:rsidP="00BE0B3B">
            <w:pPr>
              <w:jc w:val="center"/>
              <w:rPr>
                <w:rFonts w:cs="Arial"/>
                <w:sz w:val="16"/>
                <w:szCs w:val="16"/>
              </w:rPr>
            </w:pPr>
            <w:r w:rsidRPr="00706156">
              <w:rPr>
                <w:rFonts w:cs="Arial"/>
                <w:sz w:val="16"/>
                <w:szCs w:val="16"/>
              </w:rPr>
              <w:t>(6)</w:t>
            </w:r>
          </w:p>
        </w:tc>
        <w:tc>
          <w:tcPr>
            <w:tcW w:w="992" w:type="dxa"/>
            <w:vAlign w:val="center"/>
          </w:tcPr>
          <w:p w14:paraId="527247D8"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53B0CFA" w14:textId="77777777" w:rsidR="00BE0B3B" w:rsidRPr="00706156" w:rsidRDefault="00BE0B3B" w:rsidP="00BE0B3B">
            <w:pPr>
              <w:jc w:val="center"/>
              <w:rPr>
                <w:rFonts w:cs="Arial"/>
                <w:sz w:val="16"/>
                <w:szCs w:val="16"/>
              </w:rPr>
            </w:pPr>
            <w:r w:rsidRPr="00706156">
              <w:rPr>
                <w:rFonts w:cs="Arial"/>
                <w:sz w:val="16"/>
                <w:szCs w:val="16"/>
              </w:rPr>
              <w:t>78%</w:t>
            </w:r>
          </w:p>
        </w:tc>
        <w:tc>
          <w:tcPr>
            <w:tcW w:w="992" w:type="dxa"/>
            <w:vAlign w:val="center"/>
          </w:tcPr>
          <w:p w14:paraId="456D8EB0" w14:textId="77777777" w:rsidR="00BE0B3B" w:rsidRPr="00706156" w:rsidRDefault="00BE0B3B" w:rsidP="00BE0B3B">
            <w:pPr>
              <w:jc w:val="center"/>
              <w:rPr>
                <w:rFonts w:cs="Arial"/>
                <w:sz w:val="16"/>
                <w:szCs w:val="16"/>
              </w:rPr>
            </w:pPr>
            <w:r w:rsidRPr="00706156">
              <w:rPr>
                <w:rFonts w:cs="Arial"/>
                <w:sz w:val="16"/>
                <w:szCs w:val="16"/>
              </w:rPr>
              <w:t>148</w:t>
            </w:r>
          </w:p>
        </w:tc>
        <w:tc>
          <w:tcPr>
            <w:tcW w:w="1701" w:type="dxa"/>
            <w:vAlign w:val="center"/>
          </w:tcPr>
          <w:p w14:paraId="1707D4CD" w14:textId="77777777" w:rsidR="00BE0B3B" w:rsidRPr="00706156" w:rsidRDefault="00BE0B3B" w:rsidP="00BE0B3B">
            <w:pPr>
              <w:jc w:val="center"/>
              <w:rPr>
                <w:rFonts w:cs="Arial"/>
                <w:sz w:val="16"/>
                <w:szCs w:val="16"/>
              </w:rPr>
            </w:pPr>
            <w:r w:rsidRPr="00706156">
              <w:rPr>
                <w:rFonts w:cs="Arial"/>
                <w:sz w:val="16"/>
                <w:szCs w:val="16"/>
              </w:rPr>
              <w:t>Computer/table use time; television watching time; mobile use time</w:t>
            </w:r>
          </w:p>
        </w:tc>
        <w:tc>
          <w:tcPr>
            <w:tcW w:w="1701" w:type="dxa"/>
            <w:vMerge/>
            <w:vAlign w:val="center"/>
          </w:tcPr>
          <w:p w14:paraId="0278E443" w14:textId="77777777" w:rsidR="00BE0B3B" w:rsidRPr="00706156" w:rsidRDefault="00BE0B3B" w:rsidP="00BE0B3B">
            <w:pPr>
              <w:jc w:val="center"/>
              <w:rPr>
                <w:rFonts w:cs="Arial"/>
                <w:sz w:val="16"/>
                <w:szCs w:val="16"/>
              </w:rPr>
            </w:pPr>
          </w:p>
        </w:tc>
        <w:tc>
          <w:tcPr>
            <w:tcW w:w="1134" w:type="dxa"/>
            <w:vAlign w:val="center"/>
          </w:tcPr>
          <w:p w14:paraId="396B84A7" w14:textId="1F70C51F"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690CD594" w14:textId="04BCB039" w:rsidTr="00BE0B3B">
        <w:tc>
          <w:tcPr>
            <w:tcW w:w="2263" w:type="dxa"/>
            <w:vAlign w:val="center"/>
          </w:tcPr>
          <w:p w14:paraId="012BAD85" w14:textId="02B75F1C" w:rsidR="00BE0B3B" w:rsidRPr="00706156" w:rsidRDefault="00BE0B3B" w:rsidP="00BE0B3B">
            <w:pPr>
              <w:jc w:val="center"/>
              <w:rPr>
                <w:rFonts w:cs="Arial"/>
                <w:sz w:val="16"/>
                <w:szCs w:val="16"/>
              </w:rPr>
            </w:pPr>
            <w:r w:rsidRPr="00706156">
              <w:rPr>
                <w:rFonts w:cs="Arial"/>
                <w:sz w:val="16"/>
                <w:szCs w:val="16"/>
              </w:rPr>
              <w:t>Dubuc et al.</w:t>
            </w:r>
            <w:r w:rsidRPr="00706156">
              <w:rPr>
                <w:rFonts w:cs="Arial"/>
                <w:sz w:val="16"/>
                <w:szCs w:val="16"/>
              </w:rPr>
              <w:fldChar w:fldCharType="begin"/>
            </w:r>
            <w:r w:rsidR="00E97678" w:rsidRPr="00706156">
              <w:rPr>
                <w:rFonts w:cs="Arial"/>
                <w:sz w:val="16"/>
                <w:szCs w:val="16"/>
              </w:rPr>
              <w:instrText xml:space="preserve"> ADDIN ZOTERO_ITEM CSL_CITATION {"citationID":"IUdPmPuS","properties":{"formattedCitation":"\\super 82\\nosupersub{}","plainCitation":"82","noteIndex":0},"citationItems":[{"id":10187,"uris":["http://zotero.org/users/7696217/items/J2H32RLF"],"itemData":{"id":10187,"type":"article-journal","container-title":"International Journal of Environmental Research and Public Health","issue":"17","journalAbbreviation":"International Journal of Environmental Research and Public Health","note":"publisher: Multidisciplinary Digital Publishing Institute","page":"9256","title":"COVID-19 Impact on Adolescent 24 h Movement Behaviors","volume":"18","author":[{"family":"Dubuc","given":"Marie-Maude"},{"family":"Berrigan","given":"Félix"},{"family":"Goudreault","given":"Marylène"},{"family":"Beaudoin","given":"Sylvie"},{"family":"Turcotte","given":"Sylvai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82</w:t>
            </w:r>
            <w:r w:rsidRPr="00706156">
              <w:rPr>
                <w:rFonts w:cs="Arial"/>
                <w:sz w:val="16"/>
                <w:szCs w:val="16"/>
              </w:rPr>
              <w:fldChar w:fldCharType="end"/>
            </w:r>
          </w:p>
        </w:tc>
        <w:tc>
          <w:tcPr>
            <w:tcW w:w="1418" w:type="dxa"/>
            <w:vAlign w:val="center"/>
          </w:tcPr>
          <w:p w14:paraId="03AC6CEF" w14:textId="5EDAED21"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08DBC759" w14:textId="2EFB0F4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27B5AFB" w14:textId="4FBF3AB6"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15E5238" w14:textId="7E6694E5"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A84DDC7" w14:textId="691A7EAD"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63CCDF1" w14:textId="77CD8D32" w:rsidR="00BE0B3B" w:rsidRPr="00706156" w:rsidRDefault="00BE0B3B" w:rsidP="00BE0B3B">
            <w:pPr>
              <w:jc w:val="center"/>
              <w:rPr>
                <w:rFonts w:cs="Arial"/>
                <w:sz w:val="16"/>
                <w:szCs w:val="16"/>
              </w:rPr>
            </w:pPr>
            <w:r w:rsidRPr="00706156">
              <w:rPr>
                <w:rFonts w:cs="Arial"/>
                <w:sz w:val="16"/>
                <w:szCs w:val="16"/>
              </w:rPr>
              <w:t>53.3%</w:t>
            </w:r>
          </w:p>
        </w:tc>
        <w:tc>
          <w:tcPr>
            <w:tcW w:w="992" w:type="dxa"/>
            <w:vAlign w:val="center"/>
          </w:tcPr>
          <w:p w14:paraId="15B59A2A" w14:textId="5A4557B6" w:rsidR="00BE0B3B" w:rsidRPr="00706156" w:rsidRDefault="00BE0B3B" w:rsidP="00BE0B3B">
            <w:pPr>
              <w:jc w:val="center"/>
              <w:rPr>
                <w:rFonts w:cs="Arial"/>
                <w:sz w:val="16"/>
                <w:szCs w:val="16"/>
              </w:rPr>
            </w:pPr>
            <w:r w:rsidRPr="00706156">
              <w:rPr>
                <w:rFonts w:cs="Arial"/>
                <w:sz w:val="16"/>
                <w:szCs w:val="16"/>
              </w:rPr>
              <w:t>2661</w:t>
            </w:r>
          </w:p>
        </w:tc>
        <w:tc>
          <w:tcPr>
            <w:tcW w:w="1701" w:type="dxa"/>
            <w:vAlign w:val="center"/>
          </w:tcPr>
          <w:p w14:paraId="72E80603" w14:textId="64098B93" w:rsidR="00BE0B3B" w:rsidRPr="00706156" w:rsidRDefault="00BE0B3B" w:rsidP="00BE0B3B">
            <w:pPr>
              <w:jc w:val="center"/>
              <w:rPr>
                <w:rFonts w:cs="Arial"/>
                <w:sz w:val="16"/>
                <w:szCs w:val="16"/>
              </w:rPr>
            </w:pPr>
            <w:r w:rsidRPr="00706156">
              <w:rPr>
                <w:rFonts w:cs="Arial"/>
                <w:sz w:val="16"/>
                <w:szCs w:val="16"/>
              </w:rPr>
              <w:t xml:space="preserve">Recreational </w:t>
            </w:r>
            <w:r w:rsidR="007A3E75" w:rsidRPr="00706156">
              <w:rPr>
                <w:rFonts w:cs="Arial"/>
                <w:sz w:val="16"/>
                <w:szCs w:val="16"/>
              </w:rPr>
              <w:t>screen time</w:t>
            </w:r>
          </w:p>
        </w:tc>
        <w:tc>
          <w:tcPr>
            <w:tcW w:w="1701" w:type="dxa"/>
            <w:vAlign w:val="center"/>
          </w:tcPr>
          <w:p w14:paraId="4A3B893D" w14:textId="0E386CA2"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5C13380" w14:textId="4446F5BA"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47B8AE1E" w14:textId="1DEF18EB" w:rsidTr="00BE0B3B">
        <w:tc>
          <w:tcPr>
            <w:tcW w:w="2263" w:type="dxa"/>
            <w:vAlign w:val="center"/>
          </w:tcPr>
          <w:p w14:paraId="411AD554" w14:textId="56639CEE" w:rsidR="00BE0B3B" w:rsidRPr="00706156" w:rsidRDefault="00BE0B3B" w:rsidP="00BE0B3B">
            <w:pPr>
              <w:jc w:val="center"/>
              <w:rPr>
                <w:rFonts w:cs="Arial"/>
                <w:sz w:val="16"/>
                <w:szCs w:val="16"/>
              </w:rPr>
            </w:pPr>
            <w:r w:rsidRPr="00706156">
              <w:rPr>
                <w:rFonts w:cs="Arial"/>
                <w:sz w:val="16"/>
                <w:szCs w:val="16"/>
              </w:rPr>
              <w:t>Farah et al.</w:t>
            </w:r>
            <w:r w:rsidRPr="00706156">
              <w:rPr>
                <w:rFonts w:cs="Arial"/>
                <w:sz w:val="16"/>
                <w:szCs w:val="16"/>
              </w:rPr>
              <w:fldChar w:fldCharType="begin"/>
            </w:r>
            <w:r w:rsidR="00E97678" w:rsidRPr="00706156">
              <w:rPr>
                <w:rFonts w:cs="Arial"/>
                <w:sz w:val="16"/>
                <w:szCs w:val="16"/>
              </w:rPr>
              <w:instrText xml:space="preserve"> ADDIN ZOTERO_ITEM CSL_CITATION {"citationID":"5vaGrZM6","properties":{"formattedCitation":"\\super 83\\nosupersub{}","plainCitation":"83","noteIndex":0},"citationItems":[{"id":83,"uris":["http://zotero.org/users/7696217/items/XU8X9DNQ"],"itemData":{"id":83,"type":"article-journal","container-title":"Acta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sz w:val="16"/>
                <w:szCs w:val="16"/>
              </w:rPr>
              <w:instrText>‐</w:instrText>
            </w:r>
            <w:r w:rsidR="00E97678" w:rsidRPr="00706156">
              <w:rPr>
                <w:rFonts w:cs="Arial"/>
                <w:sz w:val="16"/>
                <w:szCs w:val="16"/>
              </w:rPr>
              <w:instrText>36 months during the first COVID</w:instrText>
            </w:r>
            <w:r w:rsidR="00E97678" w:rsidRPr="00706156">
              <w:rPr>
                <w:rFonts w:ascii="Cambria Math" w:hAnsi="Cambria Math" w:cs="Cambria Math"/>
                <w:sz w:val="16"/>
                <w:szCs w:val="16"/>
              </w:rPr>
              <w:instrText>‐</w:instrText>
            </w:r>
            <w:r w:rsidR="00E97678" w:rsidRPr="00706156">
              <w:rPr>
                <w:rFonts w:cs="Arial"/>
                <w:sz w:val="16"/>
                <w:szCs w:val="16"/>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Kraus","given":"Tzipi"}],"issued":{"date-parts":[["2021"]]}}}],"schema":"https://github.com/citation-style-language/schema/raw/master/csl-citation.json"}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83</w:t>
            </w:r>
            <w:r w:rsidRPr="00706156">
              <w:rPr>
                <w:rFonts w:cs="Arial"/>
                <w:sz w:val="16"/>
                <w:szCs w:val="16"/>
              </w:rPr>
              <w:fldChar w:fldCharType="end"/>
            </w:r>
          </w:p>
        </w:tc>
        <w:tc>
          <w:tcPr>
            <w:tcW w:w="1418" w:type="dxa"/>
            <w:vAlign w:val="center"/>
          </w:tcPr>
          <w:p w14:paraId="3D76D7A6" w14:textId="77777777" w:rsidR="00BE0B3B" w:rsidRPr="00706156" w:rsidRDefault="00BE0B3B" w:rsidP="00BE0B3B">
            <w:pPr>
              <w:jc w:val="center"/>
              <w:rPr>
                <w:rFonts w:cs="Arial"/>
                <w:sz w:val="16"/>
                <w:szCs w:val="16"/>
              </w:rPr>
            </w:pPr>
            <w:r w:rsidRPr="00706156">
              <w:rPr>
                <w:rFonts w:cs="Arial"/>
                <w:sz w:val="16"/>
                <w:szCs w:val="16"/>
              </w:rPr>
              <w:t>Israel</w:t>
            </w:r>
          </w:p>
        </w:tc>
        <w:tc>
          <w:tcPr>
            <w:tcW w:w="1417" w:type="dxa"/>
            <w:vAlign w:val="center"/>
          </w:tcPr>
          <w:p w14:paraId="133BD6DF" w14:textId="248C1D9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9AEDB23"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419BB69" w14:textId="77777777" w:rsidR="00BE0B3B" w:rsidRPr="00706156" w:rsidRDefault="00BE0B3B" w:rsidP="00BE0B3B">
            <w:pPr>
              <w:jc w:val="center"/>
              <w:rPr>
                <w:rFonts w:cs="Arial"/>
                <w:sz w:val="16"/>
                <w:szCs w:val="16"/>
              </w:rPr>
            </w:pPr>
            <w:r w:rsidRPr="00706156">
              <w:rPr>
                <w:rFonts w:cs="Arial"/>
                <w:sz w:val="16"/>
                <w:szCs w:val="16"/>
              </w:rPr>
              <w:t>2</w:t>
            </w:r>
          </w:p>
          <w:p w14:paraId="2A3781FD" w14:textId="2BAAE123" w:rsidR="00BE0B3B" w:rsidRPr="00706156" w:rsidRDefault="00BE0B3B" w:rsidP="00BE0B3B">
            <w:pPr>
              <w:jc w:val="center"/>
              <w:rPr>
                <w:rFonts w:cs="Arial"/>
                <w:sz w:val="16"/>
                <w:szCs w:val="16"/>
              </w:rPr>
            </w:pPr>
            <w:r w:rsidRPr="00706156">
              <w:rPr>
                <w:rFonts w:cs="Arial"/>
                <w:sz w:val="16"/>
                <w:szCs w:val="16"/>
              </w:rPr>
              <w:t>(0</w:t>
            </w:r>
            <w:r w:rsidRPr="00706156">
              <w:rPr>
                <w:rFonts w:cs="Arial"/>
              </w:rPr>
              <w:t>·</w:t>
            </w:r>
            <w:r w:rsidRPr="00706156">
              <w:rPr>
                <w:rFonts w:cs="Arial"/>
                <w:sz w:val="16"/>
                <w:szCs w:val="16"/>
              </w:rPr>
              <w:t>6)</w:t>
            </w:r>
          </w:p>
        </w:tc>
        <w:tc>
          <w:tcPr>
            <w:tcW w:w="992" w:type="dxa"/>
            <w:vAlign w:val="center"/>
          </w:tcPr>
          <w:p w14:paraId="2E828E65" w14:textId="77777777" w:rsidR="00BE0B3B" w:rsidRPr="00706156" w:rsidRDefault="00BE0B3B" w:rsidP="00BE0B3B">
            <w:pPr>
              <w:jc w:val="center"/>
              <w:rPr>
                <w:rFonts w:cs="Arial"/>
                <w:sz w:val="16"/>
                <w:szCs w:val="16"/>
              </w:rPr>
            </w:pPr>
            <w:r w:rsidRPr="00706156">
              <w:rPr>
                <w:rFonts w:cs="Arial"/>
                <w:sz w:val="16"/>
                <w:szCs w:val="16"/>
              </w:rPr>
              <w:t>1-3</w:t>
            </w:r>
          </w:p>
        </w:tc>
        <w:tc>
          <w:tcPr>
            <w:tcW w:w="992" w:type="dxa"/>
            <w:vAlign w:val="center"/>
          </w:tcPr>
          <w:p w14:paraId="619D771B" w14:textId="77777777" w:rsidR="00BE0B3B" w:rsidRPr="00706156" w:rsidRDefault="00BE0B3B" w:rsidP="00BE0B3B">
            <w:pPr>
              <w:jc w:val="center"/>
              <w:rPr>
                <w:rFonts w:cs="Arial"/>
                <w:sz w:val="16"/>
                <w:szCs w:val="16"/>
              </w:rPr>
            </w:pPr>
            <w:r w:rsidRPr="00706156">
              <w:rPr>
                <w:rFonts w:cs="Arial"/>
                <w:sz w:val="16"/>
                <w:szCs w:val="16"/>
              </w:rPr>
              <w:t>47%</w:t>
            </w:r>
          </w:p>
        </w:tc>
        <w:tc>
          <w:tcPr>
            <w:tcW w:w="992" w:type="dxa"/>
            <w:vAlign w:val="center"/>
          </w:tcPr>
          <w:p w14:paraId="70EF2C69" w14:textId="77777777" w:rsidR="00BE0B3B" w:rsidRPr="00706156" w:rsidRDefault="00BE0B3B" w:rsidP="00BE0B3B">
            <w:pPr>
              <w:jc w:val="center"/>
              <w:rPr>
                <w:rFonts w:cs="Arial"/>
                <w:sz w:val="16"/>
                <w:szCs w:val="16"/>
              </w:rPr>
            </w:pPr>
            <w:r w:rsidRPr="00706156">
              <w:rPr>
                <w:rFonts w:cs="Arial"/>
                <w:sz w:val="16"/>
                <w:szCs w:val="16"/>
              </w:rPr>
              <w:t>NR</w:t>
            </w:r>
          </w:p>
        </w:tc>
        <w:tc>
          <w:tcPr>
            <w:tcW w:w="1701" w:type="dxa"/>
            <w:vAlign w:val="center"/>
          </w:tcPr>
          <w:p w14:paraId="22879DAD" w14:textId="77777777" w:rsidR="00BE0B3B" w:rsidRPr="00706156" w:rsidRDefault="00BE0B3B" w:rsidP="00BE0B3B">
            <w:pPr>
              <w:jc w:val="center"/>
              <w:rPr>
                <w:rFonts w:cs="Arial"/>
                <w:sz w:val="16"/>
                <w:szCs w:val="16"/>
              </w:rPr>
            </w:pPr>
            <w:r w:rsidRPr="00706156">
              <w:rPr>
                <w:rFonts w:cs="Arial"/>
                <w:sz w:val="16"/>
                <w:szCs w:val="16"/>
              </w:rPr>
              <w:t>Screen exposure</w:t>
            </w:r>
          </w:p>
        </w:tc>
        <w:tc>
          <w:tcPr>
            <w:tcW w:w="1701" w:type="dxa"/>
            <w:vAlign w:val="center"/>
          </w:tcPr>
          <w:p w14:paraId="08A6AE4A" w14:textId="53CB86EA"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789BA744" w14:textId="714DB4A3"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28EE2A42" w14:textId="6FE54DAB" w:rsidTr="00BE0B3B">
        <w:tc>
          <w:tcPr>
            <w:tcW w:w="2263" w:type="dxa"/>
            <w:vAlign w:val="center"/>
          </w:tcPr>
          <w:p w14:paraId="5F553022" w14:textId="4A5C03A5" w:rsidR="00BE0B3B" w:rsidRPr="00706156" w:rsidRDefault="00BE0B3B" w:rsidP="00BE0B3B">
            <w:pPr>
              <w:jc w:val="center"/>
              <w:rPr>
                <w:rFonts w:cs="Arial"/>
                <w:sz w:val="16"/>
                <w:szCs w:val="16"/>
              </w:rPr>
            </w:pPr>
            <w:proofErr w:type="spellStart"/>
            <w:r w:rsidRPr="00706156">
              <w:rPr>
                <w:rFonts w:cs="Arial"/>
                <w:sz w:val="16"/>
                <w:szCs w:val="16"/>
              </w:rPr>
              <w:t>Fillon</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{"citationID":"6iBtbC6W","properties":{"formattedCitation":"\\super 84\\nosupersub{}","plainCitation":"84","noteIndex":0},"citationItems":[{"id":10198,"uris":["http://zotero.org/users/7696217/items/GCUYNRKY"],"itemData":{"id":10198,"type":"article-journal","container-title":"Minerva Pediatrics","ISSN":"2724-5276","journalAbbreviation":"Minerva Pediatrics","title":"Impact of the COVID-19 confinement on movement behaviors among French young children: the ONAPS national survey.","author":[{"family":"Fillon","given":"Alicia"},{"family":"Lambert","given":"Céline"},{"family":"Tardieu","given":"Michele"},{"family":"Genin","given":"Pauline"},{"family":"Larras","given":"Benjamin"},{"family":"Melsens","given":"Pierre"},{"family":"Bois","given":"Julien"},{"family":"Pereira","given":"Bruno"},{"family":"Fearnbach","given":"Nicole S"},{"family":"Tremblay","given":"Angelo"}],"issued":{"date-parts":[["2021"]]}}}],"schema":"https://github.com/citation-style-language/schema/raw/master/csl-citation.json"}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84</w:t>
            </w:r>
            <w:r w:rsidRPr="00706156">
              <w:rPr>
                <w:rFonts w:cs="Arial"/>
                <w:sz w:val="16"/>
                <w:szCs w:val="16"/>
              </w:rPr>
              <w:fldChar w:fldCharType="end"/>
            </w:r>
          </w:p>
        </w:tc>
        <w:tc>
          <w:tcPr>
            <w:tcW w:w="1418" w:type="dxa"/>
            <w:vAlign w:val="center"/>
          </w:tcPr>
          <w:p w14:paraId="62247A17" w14:textId="4F0CD900" w:rsidR="00BE0B3B" w:rsidRPr="00706156" w:rsidRDefault="00BE0B3B" w:rsidP="00BE0B3B">
            <w:pPr>
              <w:jc w:val="center"/>
              <w:rPr>
                <w:rFonts w:cs="Arial"/>
                <w:sz w:val="16"/>
                <w:szCs w:val="16"/>
              </w:rPr>
            </w:pPr>
            <w:r w:rsidRPr="00706156">
              <w:rPr>
                <w:rFonts w:cs="Arial"/>
                <w:sz w:val="16"/>
                <w:szCs w:val="16"/>
              </w:rPr>
              <w:t>France</w:t>
            </w:r>
          </w:p>
        </w:tc>
        <w:tc>
          <w:tcPr>
            <w:tcW w:w="1417" w:type="dxa"/>
            <w:vAlign w:val="center"/>
          </w:tcPr>
          <w:p w14:paraId="2C6CBA38" w14:textId="47BE2182"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230C577" w14:textId="0C6E95F5"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4145F3E" w14:textId="04A0F2E9"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C968E6A" w14:textId="3A7B70D5" w:rsidR="00BE0B3B" w:rsidRPr="00706156" w:rsidRDefault="00BE0B3B" w:rsidP="00BE0B3B">
            <w:pPr>
              <w:jc w:val="center"/>
              <w:rPr>
                <w:rFonts w:cs="Arial"/>
                <w:sz w:val="16"/>
                <w:szCs w:val="16"/>
              </w:rPr>
            </w:pPr>
            <w:r w:rsidRPr="00706156">
              <w:rPr>
                <w:rFonts w:cs="Arial"/>
                <w:sz w:val="16"/>
                <w:szCs w:val="16"/>
              </w:rPr>
              <w:t>1-6</w:t>
            </w:r>
          </w:p>
        </w:tc>
        <w:tc>
          <w:tcPr>
            <w:tcW w:w="992" w:type="dxa"/>
            <w:vAlign w:val="center"/>
          </w:tcPr>
          <w:p w14:paraId="56E23785" w14:textId="133D3CA4" w:rsidR="00BE0B3B" w:rsidRPr="00706156" w:rsidRDefault="00BE0B3B" w:rsidP="00BE0B3B">
            <w:pPr>
              <w:jc w:val="center"/>
              <w:rPr>
                <w:rFonts w:cs="Arial"/>
                <w:sz w:val="16"/>
                <w:szCs w:val="16"/>
              </w:rPr>
            </w:pPr>
            <w:r w:rsidRPr="00706156">
              <w:rPr>
                <w:rFonts w:cs="Arial"/>
                <w:sz w:val="16"/>
                <w:szCs w:val="16"/>
              </w:rPr>
              <w:t>49.7%</w:t>
            </w:r>
          </w:p>
        </w:tc>
        <w:tc>
          <w:tcPr>
            <w:tcW w:w="992" w:type="dxa"/>
            <w:vAlign w:val="center"/>
          </w:tcPr>
          <w:p w14:paraId="3F78E04E" w14:textId="4D46B39E" w:rsidR="00BE0B3B" w:rsidRPr="00706156" w:rsidRDefault="00BE0B3B" w:rsidP="00BE0B3B">
            <w:pPr>
              <w:jc w:val="center"/>
              <w:rPr>
                <w:rFonts w:cs="Arial"/>
                <w:sz w:val="16"/>
                <w:szCs w:val="16"/>
              </w:rPr>
            </w:pPr>
            <w:r w:rsidRPr="00706156">
              <w:rPr>
                <w:rFonts w:cs="Arial"/>
                <w:sz w:val="16"/>
                <w:szCs w:val="16"/>
              </w:rPr>
              <w:t>348</w:t>
            </w:r>
          </w:p>
        </w:tc>
        <w:tc>
          <w:tcPr>
            <w:tcW w:w="1701" w:type="dxa"/>
            <w:vAlign w:val="center"/>
          </w:tcPr>
          <w:p w14:paraId="1B41D4E6" w14:textId="735F1FF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479136BF" w14:textId="1EA8C524"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4AE19D85" w14:textId="4D17C9C6"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3B26A7F5" w14:textId="76BF0777" w:rsidTr="00BE0B3B">
        <w:tc>
          <w:tcPr>
            <w:tcW w:w="2263" w:type="dxa"/>
            <w:vAlign w:val="center"/>
          </w:tcPr>
          <w:p w14:paraId="0B2D6865" w14:textId="4C36B4E3" w:rsidR="00BE0B3B" w:rsidRPr="00706156" w:rsidRDefault="00BE0B3B" w:rsidP="00BE0B3B">
            <w:pPr>
              <w:jc w:val="center"/>
              <w:rPr>
                <w:rFonts w:cs="Arial"/>
                <w:sz w:val="16"/>
                <w:szCs w:val="16"/>
              </w:rPr>
            </w:pPr>
            <w:r w:rsidRPr="00706156">
              <w:rPr>
                <w:rFonts w:cs="Arial"/>
                <w:sz w:val="16"/>
                <w:szCs w:val="16"/>
              </w:rPr>
              <w:t>Fraser et al.</w:t>
            </w:r>
            <w:r w:rsidRPr="00706156">
              <w:rPr>
                <w:rFonts w:cs="Arial"/>
                <w:sz w:val="16"/>
                <w:szCs w:val="16"/>
              </w:rPr>
              <w:fldChar w:fldCharType="begin"/>
            </w:r>
            <w:r w:rsidR="00E97678" w:rsidRPr="00706156">
              <w:rPr>
                <w:rFonts w:cs="Arial"/>
                <w:sz w:val="16"/>
                <w:szCs w:val="16"/>
              </w:rPr>
              <w:instrText xml:space="preserve"> ADDIN ZOTERO_ITEM CSL_CITATION {"citationID":"8F89GslC","properties":{"formattedCitation":"\\super 40(p19)\\nosupersub{}","plainCitation":"40(p19)","noteIndex":0},"citationItems":[{"id":10186,"uris":["http://zotero.org/users/7696217/items/LZENICDG"],"itemData":{"id":10186,"type":"article-journal","container-title":"Psychology of Popular Media","ISSN":"2689-6575","journalAbbreviation":"Psychology of Popular Media","note":"publisher: Educational Publishing Foundation","title":"College students’ media habits, concern for themselves and others, and mental health in the era of COVID-19.","author":[{"family":"Fraser","given":"Ashley M"},{"family":"Stockdale","given":"Laura A"},{"family":"Bryce","given":"Crystal I"},{"family":"Alexander","given":"Brittany L"}],"issued":{"date-parts":[["2021"]]}},"locator":"-19"}],"schema":"https://github.com/citation-style-language/schema/raw/master/csl-citation.json"}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40(p19)</w:t>
            </w:r>
            <w:r w:rsidRPr="00706156">
              <w:rPr>
                <w:rFonts w:cs="Arial"/>
                <w:sz w:val="16"/>
                <w:szCs w:val="16"/>
              </w:rPr>
              <w:fldChar w:fldCharType="end"/>
            </w:r>
          </w:p>
        </w:tc>
        <w:tc>
          <w:tcPr>
            <w:tcW w:w="1418" w:type="dxa"/>
            <w:vAlign w:val="center"/>
          </w:tcPr>
          <w:p w14:paraId="680A9194" w14:textId="0FA3FC3E"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787FBF04" w14:textId="01D17C2B"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7CFFE01" w14:textId="7A0C4DFE" w:rsidR="00BE0B3B" w:rsidRPr="00706156" w:rsidRDefault="00BE0B3B" w:rsidP="00BE0B3B">
            <w:pPr>
              <w:jc w:val="center"/>
              <w:rPr>
                <w:rFonts w:cs="Arial"/>
                <w:sz w:val="16"/>
                <w:szCs w:val="16"/>
              </w:rPr>
            </w:pPr>
            <w:r w:rsidRPr="00706156">
              <w:rPr>
                <w:rFonts w:cs="Arial"/>
                <w:sz w:val="16"/>
                <w:szCs w:val="16"/>
              </w:rPr>
              <w:t>Adults (college students)</w:t>
            </w:r>
          </w:p>
        </w:tc>
        <w:tc>
          <w:tcPr>
            <w:tcW w:w="993" w:type="dxa"/>
            <w:vAlign w:val="center"/>
          </w:tcPr>
          <w:p w14:paraId="61504873" w14:textId="6E0BADCA"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FF846AE" w14:textId="7D456619"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2BC786C" w14:textId="5FC049D9" w:rsidR="00BE0B3B" w:rsidRPr="00706156" w:rsidRDefault="00BE0B3B" w:rsidP="00BE0B3B">
            <w:pPr>
              <w:jc w:val="center"/>
              <w:rPr>
                <w:rFonts w:cs="Arial"/>
                <w:sz w:val="16"/>
                <w:szCs w:val="16"/>
              </w:rPr>
            </w:pPr>
            <w:r w:rsidRPr="00706156">
              <w:rPr>
                <w:rFonts w:cs="Arial"/>
                <w:sz w:val="16"/>
                <w:szCs w:val="16"/>
              </w:rPr>
              <w:t>70%</w:t>
            </w:r>
          </w:p>
        </w:tc>
        <w:tc>
          <w:tcPr>
            <w:tcW w:w="992" w:type="dxa"/>
            <w:vAlign w:val="center"/>
          </w:tcPr>
          <w:p w14:paraId="2364A0B3" w14:textId="042EA51A" w:rsidR="00BE0B3B" w:rsidRPr="00706156" w:rsidRDefault="00BE0B3B" w:rsidP="00BE0B3B">
            <w:pPr>
              <w:jc w:val="center"/>
              <w:rPr>
                <w:rFonts w:cs="Arial"/>
                <w:sz w:val="16"/>
                <w:szCs w:val="16"/>
              </w:rPr>
            </w:pPr>
            <w:r w:rsidRPr="00706156">
              <w:rPr>
                <w:rFonts w:cs="Arial"/>
                <w:sz w:val="16"/>
                <w:szCs w:val="16"/>
              </w:rPr>
              <w:t>74</w:t>
            </w:r>
          </w:p>
        </w:tc>
        <w:tc>
          <w:tcPr>
            <w:tcW w:w="1701" w:type="dxa"/>
            <w:vAlign w:val="center"/>
          </w:tcPr>
          <w:p w14:paraId="6675C838" w14:textId="7C945F36" w:rsidR="00BE0B3B" w:rsidRPr="00706156" w:rsidRDefault="00BE0B3B" w:rsidP="00BE0B3B">
            <w:pPr>
              <w:jc w:val="center"/>
              <w:rPr>
                <w:rFonts w:cs="Arial"/>
                <w:sz w:val="16"/>
                <w:szCs w:val="16"/>
              </w:rPr>
            </w:pPr>
            <w:r w:rsidRPr="00706156">
              <w:rPr>
                <w:rFonts w:cs="Arial"/>
                <w:sz w:val="16"/>
                <w:szCs w:val="16"/>
              </w:rPr>
              <w:t>TV use; social media; gaming</w:t>
            </w:r>
          </w:p>
        </w:tc>
        <w:tc>
          <w:tcPr>
            <w:tcW w:w="1701" w:type="dxa"/>
            <w:vAlign w:val="center"/>
          </w:tcPr>
          <w:p w14:paraId="4F8EFA56" w14:textId="4D434EA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98E4D54" w14:textId="24A494D0"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17EC19E5" w14:textId="77C4F210" w:rsidTr="00BE0B3B">
        <w:tc>
          <w:tcPr>
            <w:tcW w:w="2263" w:type="dxa"/>
            <w:vAlign w:val="center"/>
          </w:tcPr>
          <w:p w14:paraId="2FB5F1BB" w14:textId="0D44144E" w:rsidR="00BE0B3B" w:rsidRPr="00706156" w:rsidRDefault="00BE0B3B" w:rsidP="00BE0B3B">
            <w:pPr>
              <w:jc w:val="center"/>
              <w:rPr>
                <w:rFonts w:cs="Arial"/>
                <w:sz w:val="16"/>
                <w:szCs w:val="16"/>
              </w:rPr>
            </w:pPr>
            <w:proofErr w:type="spellStart"/>
            <w:r w:rsidRPr="00706156">
              <w:rPr>
                <w:rFonts w:cs="Arial"/>
                <w:sz w:val="16"/>
                <w:szCs w:val="16"/>
              </w:rPr>
              <w:t>Ganne</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{"citationID":"SEotSGCG","properties":{"formattedCitation":"\\super 41\\nosupersub{}","plainCitation":"41","noteIndex":0},"citationItems":[{"id":10190,"uris":["http://zotero.org/users/7696217/items/27DYXL9A"],"itemData":{"id":10190,"type":"article-journal","container-title":"Ophthalmic epidemiology","ISSN":"0928-6586","issue":"4","journalAbbreviation":"Ophthalmic epidemiology","note":"publisher: Taylor &amp; Francis","page":"285-292","title":"Digital eye strain epidemic amid COVID-19 pandemic–a cross-sectional survey","volume":"28","author":[{"family":"Ganne","given":"Pratyusha"},{"family":"Najeeb","given":"Shaista"},{"family":"Chaitanya","given":"Ganne"},{"family":"Sharma","given":"Aditya"},{"family":"Krishnappa","given":"Nagesha C"}],"issued":{"date-parts":[["2021"]]}}}],"schema":"https://github.com/citation-style-language/schema/raw/master/csl-citation.json"}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41</w:t>
            </w:r>
            <w:r w:rsidRPr="00706156">
              <w:rPr>
                <w:rFonts w:cs="Arial"/>
                <w:sz w:val="16"/>
                <w:szCs w:val="16"/>
              </w:rPr>
              <w:fldChar w:fldCharType="end"/>
            </w:r>
          </w:p>
        </w:tc>
        <w:tc>
          <w:tcPr>
            <w:tcW w:w="1418" w:type="dxa"/>
            <w:vAlign w:val="center"/>
          </w:tcPr>
          <w:p w14:paraId="72075864" w14:textId="3A8DF37E" w:rsidR="00BE0B3B" w:rsidRPr="00706156" w:rsidRDefault="00BE0B3B" w:rsidP="00BE0B3B">
            <w:pPr>
              <w:jc w:val="center"/>
              <w:rPr>
                <w:rFonts w:cs="Arial"/>
                <w:sz w:val="16"/>
                <w:szCs w:val="16"/>
              </w:rPr>
            </w:pPr>
            <w:r w:rsidRPr="00706156">
              <w:rPr>
                <w:rFonts w:cs="Arial"/>
                <w:sz w:val="16"/>
                <w:szCs w:val="16"/>
              </w:rPr>
              <w:t>India</w:t>
            </w:r>
          </w:p>
        </w:tc>
        <w:tc>
          <w:tcPr>
            <w:tcW w:w="1417" w:type="dxa"/>
            <w:vAlign w:val="center"/>
          </w:tcPr>
          <w:p w14:paraId="1ED6DCC8" w14:textId="2398E7E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3E0A03A" w14:textId="70930E96"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8F61F88" w14:textId="77777777" w:rsidR="00BE0B3B" w:rsidRPr="00706156" w:rsidRDefault="00BE0B3B" w:rsidP="00BE0B3B">
            <w:pPr>
              <w:jc w:val="center"/>
              <w:rPr>
                <w:rFonts w:cs="Arial"/>
                <w:sz w:val="16"/>
                <w:szCs w:val="16"/>
              </w:rPr>
            </w:pPr>
            <w:r w:rsidRPr="00706156">
              <w:rPr>
                <w:rFonts w:cs="Arial"/>
                <w:sz w:val="16"/>
                <w:szCs w:val="16"/>
              </w:rPr>
              <w:t>23.4</w:t>
            </w:r>
          </w:p>
          <w:p w14:paraId="4B6F940E" w14:textId="48051D5A" w:rsidR="00BE0B3B" w:rsidRPr="00706156" w:rsidRDefault="00BE0B3B" w:rsidP="00BE0B3B">
            <w:pPr>
              <w:jc w:val="center"/>
              <w:rPr>
                <w:rFonts w:cs="Arial"/>
                <w:sz w:val="16"/>
                <w:szCs w:val="16"/>
              </w:rPr>
            </w:pPr>
            <w:r w:rsidRPr="00706156">
              <w:rPr>
                <w:rFonts w:cs="Arial"/>
                <w:sz w:val="16"/>
                <w:szCs w:val="16"/>
              </w:rPr>
              <w:t>(8.2)</w:t>
            </w:r>
          </w:p>
        </w:tc>
        <w:tc>
          <w:tcPr>
            <w:tcW w:w="992" w:type="dxa"/>
            <w:vAlign w:val="center"/>
          </w:tcPr>
          <w:p w14:paraId="128FC5C4" w14:textId="236207E2" w:rsidR="00BE0B3B" w:rsidRPr="00706156" w:rsidRDefault="00BE0B3B" w:rsidP="00BE0B3B">
            <w:pPr>
              <w:jc w:val="center"/>
              <w:rPr>
                <w:rFonts w:cs="Arial"/>
                <w:sz w:val="16"/>
                <w:szCs w:val="16"/>
              </w:rPr>
            </w:pPr>
            <w:r w:rsidRPr="00706156">
              <w:rPr>
                <w:rFonts w:cs="Arial"/>
                <w:sz w:val="16"/>
                <w:szCs w:val="16"/>
              </w:rPr>
              <w:t>18-79</w:t>
            </w:r>
          </w:p>
        </w:tc>
        <w:tc>
          <w:tcPr>
            <w:tcW w:w="992" w:type="dxa"/>
            <w:vAlign w:val="center"/>
          </w:tcPr>
          <w:p w14:paraId="30A29A2A" w14:textId="44352DBB" w:rsidR="00BE0B3B" w:rsidRPr="00706156" w:rsidRDefault="00BE0B3B" w:rsidP="00BE0B3B">
            <w:pPr>
              <w:jc w:val="center"/>
              <w:rPr>
                <w:rFonts w:cs="Arial"/>
                <w:sz w:val="16"/>
                <w:szCs w:val="16"/>
              </w:rPr>
            </w:pPr>
            <w:r w:rsidRPr="00706156">
              <w:rPr>
                <w:rFonts w:cs="Arial"/>
                <w:sz w:val="16"/>
                <w:szCs w:val="16"/>
              </w:rPr>
              <w:t>48.9%</w:t>
            </w:r>
          </w:p>
        </w:tc>
        <w:tc>
          <w:tcPr>
            <w:tcW w:w="992" w:type="dxa"/>
            <w:vAlign w:val="center"/>
          </w:tcPr>
          <w:p w14:paraId="69010C4E" w14:textId="06990ADE" w:rsidR="00BE0B3B" w:rsidRPr="00706156" w:rsidRDefault="00BE0B3B" w:rsidP="00BE0B3B">
            <w:pPr>
              <w:jc w:val="center"/>
              <w:rPr>
                <w:rFonts w:cs="Arial"/>
                <w:sz w:val="16"/>
                <w:szCs w:val="16"/>
              </w:rPr>
            </w:pPr>
            <w:r w:rsidRPr="00706156">
              <w:rPr>
                <w:rFonts w:cs="Arial"/>
                <w:sz w:val="16"/>
                <w:szCs w:val="16"/>
              </w:rPr>
              <w:t>941</w:t>
            </w:r>
          </w:p>
        </w:tc>
        <w:tc>
          <w:tcPr>
            <w:tcW w:w="1701" w:type="dxa"/>
            <w:vAlign w:val="center"/>
          </w:tcPr>
          <w:p w14:paraId="6841FE60" w14:textId="17E73C0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46C8943F" w14:textId="34248FF6"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987423A" w14:textId="58EDA7E8"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07EAF550" w14:textId="7F0DB042" w:rsidTr="00BE0B3B">
        <w:tc>
          <w:tcPr>
            <w:tcW w:w="2263" w:type="dxa"/>
            <w:vAlign w:val="center"/>
          </w:tcPr>
          <w:p w14:paraId="12FC9E8D" w14:textId="6F127ACD" w:rsidR="00BE0B3B" w:rsidRPr="00706156" w:rsidRDefault="00BE0B3B" w:rsidP="00BE0B3B">
            <w:pPr>
              <w:jc w:val="center"/>
              <w:rPr>
                <w:rFonts w:cs="Arial"/>
                <w:sz w:val="16"/>
                <w:szCs w:val="16"/>
              </w:rPr>
            </w:pPr>
            <w:r w:rsidRPr="00706156">
              <w:rPr>
                <w:rFonts w:cs="Arial"/>
                <w:sz w:val="16"/>
                <w:szCs w:val="16"/>
              </w:rPr>
              <w:t>Garcia et al.</w:t>
            </w:r>
            <w:r w:rsidRPr="00706156">
              <w:rPr>
                <w:rFonts w:cs="Arial"/>
                <w:sz w:val="16"/>
                <w:szCs w:val="16"/>
              </w:rPr>
              <w:fldChar w:fldCharType="begin"/>
            </w:r>
            <w:r w:rsidR="00E97678" w:rsidRPr="00706156">
              <w:rPr>
                <w:rFonts w:cs="Arial"/>
                <w:sz w:val="16"/>
                <w:szCs w:val="16"/>
              </w:rPr>
              <w:instrText xml:space="preserve"> ADDIN ZOTERO_ITEM CSL_CITATION {"citationID":"SUZbZ8j6","properties":{"formattedCitation":"\\super 85\\nosupersub{}","plainCitation":"85","noteIndex":0},"citationItems":[{"id":82,"uris":["http://zotero.org/users/7696217/items/DG7N7B3T"],"itemData":{"id":82,"type":"article-journal","container-title":"Disability and Health Journal","ISSN":"1936-6574","issue":"2","journalAbbreviation":"Disability and Health Journal","note":"publisher: Elsevier","page":"101021","title":"Brief report: The impact of the COVID-19 pandemic on health behaviors in adolescents with Autism Spectrum Disorder","volume":"14","author":[{"family":"Garcia","given":"Jeanette M"},{"family":"Lawrence","given":"Shawn"},{"family":"Brazendale","given":"Keith"},{"family":"Leahy","given":"Nicholas"},{"family":"Fukuda","given":"David"}],"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85</w:t>
            </w:r>
            <w:r w:rsidRPr="00706156">
              <w:rPr>
                <w:rFonts w:cs="Arial"/>
                <w:sz w:val="16"/>
                <w:szCs w:val="16"/>
              </w:rPr>
              <w:fldChar w:fldCharType="end"/>
            </w:r>
          </w:p>
        </w:tc>
        <w:tc>
          <w:tcPr>
            <w:tcW w:w="1418" w:type="dxa"/>
            <w:vAlign w:val="center"/>
          </w:tcPr>
          <w:p w14:paraId="005B3F0C"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478E6F33" w14:textId="2E58649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E4CC814" w14:textId="77777777" w:rsidR="00BE0B3B" w:rsidRPr="00706156" w:rsidRDefault="00BE0B3B" w:rsidP="00BE0B3B">
            <w:pPr>
              <w:jc w:val="center"/>
              <w:rPr>
                <w:rFonts w:cs="Arial"/>
                <w:sz w:val="16"/>
                <w:szCs w:val="16"/>
              </w:rPr>
            </w:pPr>
            <w:r w:rsidRPr="00706156">
              <w:rPr>
                <w:rFonts w:cs="Arial"/>
                <w:sz w:val="16"/>
                <w:szCs w:val="16"/>
              </w:rPr>
              <w:t>Children with autism</w:t>
            </w:r>
          </w:p>
        </w:tc>
        <w:tc>
          <w:tcPr>
            <w:tcW w:w="993" w:type="dxa"/>
            <w:vAlign w:val="center"/>
          </w:tcPr>
          <w:p w14:paraId="22A4733F"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9E5F269"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591544D" w14:textId="77777777" w:rsidR="00BE0B3B" w:rsidRPr="00706156" w:rsidRDefault="00BE0B3B" w:rsidP="00BE0B3B">
            <w:pPr>
              <w:jc w:val="center"/>
              <w:rPr>
                <w:rFonts w:cs="Arial"/>
                <w:sz w:val="16"/>
                <w:szCs w:val="16"/>
              </w:rPr>
            </w:pPr>
            <w:r w:rsidRPr="00706156">
              <w:rPr>
                <w:rFonts w:cs="Arial"/>
                <w:sz w:val="16"/>
                <w:szCs w:val="16"/>
              </w:rPr>
              <w:t>11%</w:t>
            </w:r>
          </w:p>
        </w:tc>
        <w:tc>
          <w:tcPr>
            <w:tcW w:w="992" w:type="dxa"/>
            <w:vAlign w:val="center"/>
          </w:tcPr>
          <w:p w14:paraId="535BE39D" w14:textId="77777777" w:rsidR="00BE0B3B" w:rsidRPr="00706156" w:rsidRDefault="00BE0B3B" w:rsidP="00BE0B3B">
            <w:pPr>
              <w:jc w:val="center"/>
              <w:rPr>
                <w:rFonts w:cs="Arial"/>
                <w:sz w:val="16"/>
                <w:szCs w:val="16"/>
              </w:rPr>
            </w:pPr>
            <w:r w:rsidRPr="00706156">
              <w:rPr>
                <w:rFonts w:cs="Arial"/>
                <w:sz w:val="16"/>
                <w:szCs w:val="16"/>
              </w:rPr>
              <w:t>9</w:t>
            </w:r>
          </w:p>
        </w:tc>
        <w:tc>
          <w:tcPr>
            <w:tcW w:w="1701" w:type="dxa"/>
            <w:vAlign w:val="center"/>
          </w:tcPr>
          <w:p w14:paraId="0737EF7B" w14:textId="6961F6C8"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r w:rsidRPr="00706156">
              <w:rPr>
                <w:rFonts w:cs="Arial"/>
                <w:sz w:val="16"/>
                <w:szCs w:val="16"/>
              </w:rPr>
              <w:t xml:space="preserve">; weekday </w:t>
            </w:r>
            <w:r w:rsidR="007A3E75" w:rsidRPr="00706156">
              <w:rPr>
                <w:rFonts w:cs="Arial"/>
                <w:sz w:val="16"/>
                <w:szCs w:val="16"/>
              </w:rPr>
              <w:t>screen time</w:t>
            </w:r>
          </w:p>
        </w:tc>
        <w:tc>
          <w:tcPr>
            <w:tcW w:w="1701" w:type="dxa"/>
            <w:vAlign w:val="center"/>
          </w:tcPr>
          <w:p w14:paraId="0E00A009" w14:textId="0280BF81"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B2FC245" w14:textId="304F5FE6"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507675AA" w14:textId="218B700B" w:rsidTr="00BE0B3B">
        <w:tc>
          <w:tcPr>
            <w:tcW w:w="2263" w:type="dxa"/>
            <w:vMerge w:val="restart"/>
            <w:vAlign w:val="center"/>
          </w:tcPr>
          <w:p w14:paraId="5BD1B74E" w14:textId="46612FB3" w:rsidR="00BE0B3B" w:rsidRPr="00706156" w:rsidRDefault="00BE0B3B" w:rsidP="00BE0B3B">
            <w:pPr>
              <w:jc w:val="center"/>
              <w:rPr>
                <w:rFonts w:cs="Arial"/>
                <w:sz w:val="16"/>
                <w:szCs w:val="16"/>
              </w:rPr>
            </w:pPr>
            <w:proofErr w:type="spellStart"/>
            <w:r w:rsidRPr="00706156">
              <w:rPr>
                <w:rFonts w:cs="Arial"/>
                <w:sz w:val="16"/>
                <w:szCs w:val="16"/>
              </w:rPr>
              <w:t>Genin</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{"citationID":"FXFPznJi","properties":{"formattedCitation":"\\super 42\\nosupersub{}","plainCitation":"42","noteIndex":0},"citationItems":[{"id":81,"uris":["http://zotero.org/users/7696217/items/T82A75YQ"],"itemData":{"id":81,"type":"article-journal","container-title":"Journal of Physical Activity and Health","ISSN":"1543-5474","issue":"3","journalAbbreviation":"Journal of Physical Activity and Health","note":"publisher: Human Kinetics","page":"296-303","title":"How did the COVID-19 confinement period affect our physical activity level and sedentary behaviors? Methodology and first results from the french national ONAPS survey","volume":"18","author":[{"family":"Genin","given":"Pauline Manon"},{"family":"Lambert","given":"Céline"},{"family":"Larras","given":"Benjamin"},{"family":"Pereira","given":"Bruno"},{"family":"Toussaint","given":"Jean-François"},{"family":"Baker","given":"Julien Steven"},{"family":"Tremblay","given":"Angelo"},{"family":"Thivel","given":"David"},{"family":"Duclos","given":"Martine"}],"issued":{"date-parts":[["2021"]]}}}],"schema":"https://github.com/citation-style-language/schema/raw/master/csl-citation.json"}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42</w:t>
            </w:r>
            <w:r w:rsidRPr="00706156">
              <w:rPr>
                <w:rFonts w:cs="Arial"/>
                <w:sz w:val="16"/>
                <w:szCs w:val="16"/>
              </w:rPr>
              <w:fldChar w:fldCharType="end"/>
            </w:r>
          </w:p>
        </w:tc>
        <w:tc>
          <w:tcPr>
            <w:tcW w:w="1418" w:type="dxa"/>
            <w:vMerge w:val="restart"/>
            <w:vAlign w:val="center"/>
          </w:tcPr>
          <w:p w14:paraId="177222D9" w14:textId="77777777" w:rsidR="00BE0B3B" w:rsidRPr="00706156" w:rsidRDefault="00BE0B3B" w:rsidP="00BE0B3B">
            <w:pPr>
              <w:jc w:val="center"/>
              <w:rPr>
                <w:rFonts w:cs="Arial"/>
                <w:sz w:val="16"/>
                <w:szCs w:val="16"/>
              </w:rPr>
            </w:pPr>
            <w:r w:rsidRPr="00706156">
              <w:rPr>
                <w:rFonts w:cs="Arial"/>
                <w:sz w:val="16"/>
                <w:szCs w:val="16"/>
              </w:rPr>
              <w:t>France</w:t>
            </w:r>
          </w:p>
        </w:tc>
        <w:tc>
          <w:tcPr>
            <w:tcW w:w="1417" w:type="dxa"/>
            <w:vMerge w:val="restart"/>
            <w:vAlign w:val="center"/>
          </w:tcPr>
          <w:p w14:paraId="10AFADCF" w14:textId="10174E1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EABA2E9"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59958DC6"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96CC98F" w14:textId="77777777" w:rsidR="00BE0B3B" w:rsidRPr="00706156" w:rsidRDefault="00BE0B3B" w:rsidP="00BE0B3B">
            <w:pPr>
              <w:jc w:val="center"/>
              <w:rPr>
                <w:rFonts w:cs="Arial"/>
                <w:sz w:val="16"/>
                <w:szCs w:val="16"/>
              </w:rPr>
            </w:pPr>
            <w:r w:rsidRPr="00706156">
              <w:rPr>
                <w:rFonts w:cs="Arial"/>
                <w:sz w:val="16"/>
                <w:szCs w:val="16"/>
              </w:rPr>
              <w:t>6-10</w:t>
            </w:r>
          </w:p>
        </w:tc>
        <w:tc>
          <w:tcPr>
            <w:tcW w:w="992" w:type="dxa"/>
            <w:vAlign w:val="center"/>
          </w:tcPr>
          <w:p w14:paraId="3D7D4A9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AA456CF" w14:textId="77777777" w:rsidR="00BE0B3B" w:rsidRPr="00706156" w:rsidRDefault="00BE0B3B" w:rsidP="00BE0B3B">
            <w:pPr>
              <w:jc w:val="center"/>
              <w:rPr>
                <w:rFonts w:cs="Arial"/>
                <w:sz w:val="16"/>
                <w:szCs w:val="16"/>
              </w:rPr>
            </w:pPr>
            <w:r w:rsidRPr="00706156">
              <w:rPr>
                <w:rFonts w:cs="Arial"/>
                <w:sz w:val="16"/>
                <w:szCs w:val="16"/>
              </w:rPr>
              <w:t>1588</w:t>
            </w:r>
          </w:p>
        </w:tc>
        <w:tc>
          <w:tcPr>
            <w:tcW w:w="1701" w:type="dxa"/>
            <w:vAlign w:val="center"/>
          </w:tcPr>
          <w:p w14:paraId="5DA2FAA5" w14:textId="2839EF50"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restart"/>
            <w:vAlign w:val="center"/>
          </w:tcPr>
          <w:p w14:paraId="6CF03160" w14:textId="1B66BC57"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7D561010" w14:textId="701ED49E"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566BADFC" w14:textId="1D3E448D" w:rsidTr="00BE0B3B">
        <w:tc>
          <w:tcPr>
            <w:tcW w:w="2263" w:type="dxa"/>
            <w:vMerge/>
            <w:vAlign w:val="center"/>
          </w:tcPr>
          <w:p w14:paraId="6B8CDFE9" w14:textId="77777777" w:rsidR="00BE0B3B" w:rsidRPr="00706156" w:rsidRDefault="00BE0B3B" w:rsidP="00BE0B3B">
            <w:pPr>
              <w:jc w:val="center"/>
              <w:rPr>
                <w:rFonts w:cs="Arial"/>
                <w:sz w:val="16"/>
                <w:szCs w:val="16"/>
              </w:rPr>
            </w:pPr>
          </w:p>
        </w:tc>
        <w:tc>
          <w:tcPr>
            <w:tcW w:w="1418" w:type="dxa"/>
            <w:vMerge/>
            <w:vAlign w:val="center"/>
          </w:tcPr>
          <w:p w14:paraId="1676CFBB" w14:textId="77777777" w:rsidR="00BE0B3B" w:rsidRPr="00706156" w:rsidRDefault="00BE0B3B" w:rsidP="00BE0B3B">
            <w:pPr>
              <w:jc w:val="center"/>
              <w:rPr>
                <w:rFonts w:cs="Arial"/>
                <w:sz w:val="16"/>
                <w:szCs w:val="16"/>
              </w:rPr>
            </w:pPr>
          </w:p>
        </w:tc>
        <w:tc>
          <w:tcPr>
            <w:tcW w:w="1417" w:type="dxa"/>
            <w:vMerge/>
            <w:vAlign w:val="center"/>
          </w:tcPr>
          <w:p w14:paraId="670BE391" w14:textId="77777777" w:rsidR="00BE0B3B" w:rsidRPr="00706156" w:rsidRDefault="00BE0B3B" w:rsidP="00BE0B3B">
            <w:pPr>
              <w:jc w:val="center"/>
              <w:rPr>
                <w:rFonts w:cs="Arial"/>
                <w:sz w:val="16"/>
                <w:szCs w:val="16"/>
              </w:rPr>
            </w:pPr>
          </w:p>
        </w:tc>
        <w:tc>
          <w:tcPr>
            <w:tcW w:w="1701" w:type="dxa"/>
            <w:vAlign w:val="center"/>
          </w:tcPr>
          <w:p w14:paraId="4E261914"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69CE138"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B78E9B9" w14:textId="77777777" w:rsidR="00BE0B3B" w:rsidRPr="00706156" w:rsidRDefault="00BE0B3B" w:rsidP="00BE0B3B">
            <w:pPr>
              <w:jc w:val="center"/>
              <w:rPr>
                <w:rFonts w:cs="Arial"/>
                <w:sz w:val="16"/>
                <w:szCs w:val="16"/>
              </w:rPr>
            </w:pPr>
            <w:r w:rsidRPr="00706156">
              <w:rPr>
                <w:rFonts w:cs="Arial"/>
                <w:sz w:val="16"/>
                <w:szCs w:val="16"/>
              </w:rPr>
              <w:t>11-17</w:t>
            </w:r>
          </w:p>
        </w:tc>
        <w:tc>
          <w:tcPr>
            <w:tcW w:w="992" w:type="dxa"/>
            <w:vAlign w:val="center"/>
          </w:tcPr>
          <w:p w14:paraId="18AB49E2"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E3E1753" w14:textId="77777777" w:rsidR="00BE0B3B" w:rsidRPr="00706156" w:rsidRDefault="00BE0B3B" w:rsidP="00BE0B3B">
            <w:pPr>
              <w:jc w:val="center"/>
              <w:rPr>
                <w:rFonts w:cs="Arial"/>
                <w:sz w:val="16"/>
                <w:szCs w:val="16"/>
              </w:rPr>
            </w:pPr>
            <w:r w:rsidRPr="00706156">
              <w:rPr>
                <w:rFonts w:cs="Arial"/>
                <w:sz w:val="16"/>
                <w:szCs w:val="16"/>
              </w:rPr>
              <w:t>4903</w:t>
            </w:r>
          </w:p>
        </w:tc>
        <w:tc>
          <w:tcPr>
            <w:tcW w:w="1701" w:type="dxa"/>
            <w:vAlign w:val="center"/>
          </w:tcPr>
          <w:p w14:paraId="2F11BC25" w14:textId="75141C8C"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7AEDE66E" w14:textId="77777777" w:rsidR="00BE0B3B" w:rsidRPr="00706156" w:rsidRDefault="00BE0B3B" w:rsidP="00BE0B3B">
            <w:pPr>
              <w:jc w:val="center"/>
              <w:rPr>
                <w:rFonts w:cs="Arial"/>
                <w:sz w:val="16"/>
                <w:szCs w:val="16"/>
              </w:rPr>
            </w:pPr>
          </w:p>
        </w:tc>
        <w:tc>
          <w:tcPr>
            <w:tcW w:w="1134" w:type="dxa"/>
            <w:vAlign w:val="center"/>
          </w:tcPr>
          <w:p w14:paraId="78D895BC" w14:textId="69CF97F9"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4C2A5A0C" w14:textId="2A9B4261" w:rsidTr="00BE0B3B">
        <w:tc>
          <w:tcPr>
            <w:tcW w:w="2263" w:type="dxa"/>
            <w:vMerge/>
            <w:vAlign w:val="center"/>
          </w:tcPr>
          <w:p w14:paraId="7BFE6E84" w14:textId="77777777" w:rsidR="00BE0B3B" w:rsidRPr="00706156" w:rsidRDefault="00BE0B3B" w:rsidP="00BE0B3B">
            <w:pPr>
              <w:jc w:val="center"/>
              <w:rPr>
                <w:rFonts w:cs="Arial"/>
                <w:sz w:val="16"/>
                <w:szCs w:val="16"/>
              </w:rPr>
            </w:pPr>
          </w:p>
        </w:tc>
        <w:tc>
          <w:tcPr>
            <w:tcW w:w="1418" w:type="dxa"/>
            <w:vMerge/>
            <w:vAlign w:val="center"/>
          </w:tcPr>
          <w:p w14:paraId="6AE2B337" w14:textId="77777777" w:rsidR="00BE0B3B" w:rsidRPr="00706156" w:rsidRDefault="00BE0B3B" w:rsidP="00BE0B3B">
            <w:pPr>
              <w:jc w:val="center"/>
              <w:rPr>
                <w:rFonts w:cs="Arial"/>
                <w:sz w:val="16"/>
                <w:szCs w:val="16"/>
              </w:rPr>
            </w:pPr>
          </w:p>
        </w:tc>
        <w:tc>
          <w:tcPr>
            <w:tcW w:w="1417" w:type="dxa"/>
            <w:vMerge/>
            <w:vAlign w:val="center"/>
          </w:tcPr>
          <w:p w14:paraId="1602292A" w14:textId="77777777" w:rsidR="00BE0B3B" w:rsidRPr="00706156" w:rsidRDefault="00BE0B3B" w:rsidP="00BE0B3B">
            <w:pPr>
              <w:jc w:val="center"/>
              <w:rPr>
                <w:rFonts w:cs="Arial"/>
                <w:sz w:val="16"/>
                <w:szCs w:val="16"/>
              </w:rPr>
            </w:pPr>
          </w:p>
        </w:tc>
        <w:tc>
          <w:tcPr>
            <w:tcW w:w="1701" w:type="dxa"/>
            <w:vAlign w:val="center"/>
          </w:tcPr>
          <w:p w14:paraId="6BF1DE30"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38E5BE8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0CB8B93" w14:textId="77777777" w:rsidR="00BE0B3B" w:rsidRPr="00706156" w:rsidRDefault="00BE0B3B" w:rsidP="00BE0B3B">
            <w:pPr>
              <w:jc w:val="center"/>
              <w:rPr>
                <w:rFonts w:cs="Arial"/>
                <w:sz w:val="16"/>
                <w:szCs w:val="16"/>
              </w:rPr>
            </w:pPr>
            <w:r w:rsidRPr="00706156">
              <w:rPr>
                <w:rFonts w:cs="Arial"/>
                <w:sz w:val="16"/>
                <w:szCs w:val="16"/>
              </w:rPr>
              <w:t>18-64</w:t>
            </w:r>
          </w:p>
        </w:tc>
        <w:tc>
          <w:tcPr>
            <w:tcW w:w="992" w:type="dxa"/>
            <w:vAlign w:val="center"/>
          </w:tcPr>
          <w:p w14:paraId="7BB65F44"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E719DE1" w14:textId="77777777" w:rsidR="00BE0B3B" w:rsidRPr="00706156" w:rsidRDefault="00BE0B3B" w:rsidP="00BE0B3B">
            <w:pPr>
              <w:jc w:val="center"/>
              <w:rPr>
                <w:rFonts w:cs="Arial"/>
                <w:sz w:val="16"/>
                <w:szCs w:val="16"/>
              </w:rPr>
            </w:pPr>
            <w:r w:rsidRPr="00706156">
              <w:rPr>
                <w:rFonts w:cs="Arial"/>
                <w:sz w:val="16"/>
                <w:szCs w:val="16"/>
              </w:rPr>
              <w:t>15226</w:t>
            </w:r>
          </w:p>
        </w:tc>
        <w:tc>
          <w:tcPr>
            <w:tcW w:w="1701" w:type="dxa"/>
            <w:vAlign w:val="center"/>
          </w:tcPr>
          <w:p w14:paraId="07C2830E" w14:textId="628992F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3576CEFA" w14:textId="77777777" w:rsidR="00BE0B3B" w:rsidRPr="00706156" w:rsidRDefault="00BE0B3B" w:rsidP="00BE0B3B">
            <w:pPr>
              <w:jc w:val="center"/>
              <w:rPr>
                <w:rFonts w:cs="Arial"/>
                <w:sz w:val="16"/>
                <w:szCs w:val="16"/>
              </w:rPr>
            </w:pPr>
          </w:p>
        </w:tc>
        <w:tc>
          <w:tcPr>
            <w:tcW w:w="1134" w:type="dxa"/>
            <w:vAlign w:val="center"/>
          </w:tcPr>
          <w:p w14:paraId="214E500B" w14:textId="5C061EEC"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5FD51302" w14:textId="1F0A29B6" w:rsidTr="00BE0B3B">
        <w:tc>
          <w:tcPr>
            <w:tcW w:w="2263" w:type="dxa"/>
            <w:vMerge/>
            <w:vAlign w:val="center"/>
          </w:tcPr>
          <w:p w14:paraId="0FCD4D69" w14:textId="77777777" w:rsidR="00BE0B3B" w:rsidRPr="00706156" w:rsidRDefault="00BE0B3B" w:rsidP="00BE0B3B">
            <w:pPr>
              <w:jc w:val="center"/>
              <w:rPr>
                <w:rFonts w:cs="Arial"/>
                <w:sz w:val="16"/>
                <w:szCs w:val="16"/>
              </w:rPr>
            </w:pPr>
          </w:p>
        </w:tc>
        <w:tc>
          <w:tcPr>
            <w:tcW w:w="1418" w:type="dxa"/>
            <w:vMerge/>
            <w:vAlign w:val="center"/>
          </w:tcPr>
          <w:p w14:paraId="521F80D2" w14:textId="77777777" w:rsidR="00BE0B3B" w:rsidRPr="00706156" w:rsidRDefault="00BE0B3B" w:rsidP="00BE0B3B">
            <w:pPr>
              <w:jc w:val="center"/>
              <w:rPr>
                <w:rFonts w:cs="Arial"/>
                <w:sz w:val="16"/>
                <w:szCs w:val="16"/>
              </w:rPr>
            </w:pPr>
          </w:p>
        </w:tc>
        <w:tc>
          <w:tcPr>
            <w:tcW w:w="1417" w:type="dxa"/>
            <w:vMerge/>
            <w:vAlign w:val="center"/>
          </w:tcPr>
          <w:p w14:paraId="1D9DE3AA" w14:textId="77777777" w:rsidR="00BE0B3B" w:rsidRPr="00706156" w:rsidRDefault="00BE0B3B" w:rsidP="00BE0B3B">
            <w:pPr>
              <w:jc w:val="center"/>
              <w:rPr>
                <w:rFonts w:cs="Arial"/>
                <w:sz w:val="16"/>
                <w:szCs w:val="16"/>
              </w:rPr>
            </w:pPr>
          </w:p>
        </w:tc>
        <w:tc>
          <w:tcPr>
            <w:tcW w:w="1701" w:type="dxa"/>
            <w:vAlign w:val="center"/>
          </w:tcPr>
          <w:p w14:paraId="4D33AF66"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2DCB033"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7606DB0" w14:textId="77777777" w:rsidR="00BE0B3B" w:rsidRPr="00706156" w:rsidRDefault="00BE0B3B" w:rsidP="00BE0B3B">
            <w:pPr>
              <w:jc w:val="center"/>
              <w:rPr>
                <w:rFonts w:cs="Arial"/>
                <w:sz w:val="16"/>
                <w:szCs w:val="16"/>
              </w:rPr>
            </w:pPr>
            <w:r w:rsidRPr="00706156">
              <w:rPr>
                <w:rFonts w:cs="Arial"/>
                <w:sz w:val="16"/>
                <w:szCs w:val="16"/>
              </w:rPr>
              <w:t>65+</w:t>
            </w:r>
          </w:p>
        </w:tc>
        <w:tc>
          <w:tcPr>
            <w:tcW w:w="992" w:type="dxa"/>
            <w:vAlign w:val="center"/>
          </w:tcPr>
          <w:p w14:paraId="495CFEFC"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FAEE1BE" w14:textId="77777777" w:rsidR="00BE0B3B" w:rsidRPr="00706156" w:rsidRDefault="00BE0B3B" w:rsidP="00BE0B3B">
            <w:pPr>
              <w:jc w:val="center"/>
              <w:rPr>
                <w:rFonts w:cs="Arial"/>
                <w:sz w:val="16"/>
                <w:szCs w:val="16"/>
              </w:rPr>
            </w:pPr>
            <w:r w:rsidRPr="00706156">
              <w:rPr>
                <w:rFonts w:cs="Arial"/>
                <w:sz w:val="16"/>
                <w:szCs w:val="16"/>
              </w:rPr>
              <w:t>1178</w:t>
            </w:r>
          </w:p>
        </w:tc>
        <w:tc>
          <w:tcPr>
            <w:tcW w:w="1701" w:type="dxa"/>
            <w:vAlign w:val="center"/>
          </w:tcPr>
          <w:p w14:paraId="4316E17B" w14:textId="427667F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6A5F0750" w14:textId="77777777" w:rsidR="00BE0B3B" w:rsidRPr="00706156" w:rsidRDefault="00BE0B3B" w:rsidP="00BE0B3B">
            <w:pPr>
              <w:jc w:val="center"/>
              <w:rPr>
                <w:rFonts w:cs="Arial"/>
                <w:sz w:val="16"/>
                <w:szCs w:val="16"/>
              </w:rPr>
            </w:pPr>
          </w:p>
        </w:tc>
        <w:tc>
          <w:tcPr>
            <w:tcW w:w="1134" w:type="dxa"/>
            <w:vAlign w:val="center"/>
          </w:tcPr>
          <w:p w14:paraId="63EEF5D2" w14:textId="71DD1A0D"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57CD26BC" w14:textId="7D6F736C" w:rsidTr="00BE0B3B">
        <w:tc>
          <w:tcPr>
            <w:tcW w:w="2263" w:type="dxa"/>
            <w:vAlign w:val="center"/>
          </w:tcPr>
          <w:p w14:paraId="15DF278E" w14:textId="07F5543B" w:rsidR="00BE0B3B" w:rsidRPr="00706156" w:rsidRDefault="00BE0B3B" w:rsidP="00BE0B3B">
            <w:pPr>
              <w:jc w:val="center"/>
              <w:rPr>
                <w:rFonts w:cs="Arial"/>
                <w:sz w:val="16"/>
                <w:szCs w:val="16"/>
              </w:rPr>
            </w:pPr>
            <w:r w:rsidRPr="00706156">
              <w:rPr>
                <w:rFonts w:cs="Arial"/>
                <w:color w:val="000000"/>
                <w:sz w:val="16"/>
                <w:szCs w:val="16"/>
              </w:rPr>
              <w:t>Giannini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{"citationID":"zKBuLdat","properties":{"formattedCitation":"\\super 86\\nosupersub{}","plainCitation":"86","noteIndex":0},"citationItems":[{"id":10167,"uris":["http://zotero.org/users/7696217/items/MZ4ZFNG7"],"itemData":{"id":10167,"type":"article-journal","container-title":"Journal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86</w:t>
            </w:r>
            <w:r w:rsidRPr="00706156">
              <w:rPr>
                <w:rFonts w:cs="Arial"/>
                <w:color w:val="000000"/>
                <w:sz w:val="16"/>
                <w:szCs w:val="16"/>
              </w:rPr>
              <w:fldChar w:fldCharType="end"/>
            </w:r>
          </w:p>
        </w:tc>
        <w:tc>
          <w:tcPr>
            <w:tcW w:w="1418" w:type="dxa"/>
            <w:vAlign w:val="center"/>
          </w:tcPr>
          <w:p w14:paraId="2CFD29E2" w14:textId="3886FAAD" w:rsidR="00BE0B3B" w:rsidRPr="00706156" w:rsidRDefault="00BE0B3B" w:rsidP="00BE0B3B">
            <w:pPr>
              <w:jc w:val="center"/>
              <w:rPr>
                <w:rFonts w:cs="Arial"/>
                <w:sz w:val="16"/>
                <w:szCs w:val="16"/>
              </w:rPr>
            </w:pPr>
            <w:r w:rsidRPr="00706156">
              <w:rPr>
                <w:rFonts w:cs="Arial"/>
                <w:sz w:val="16"/>
                <w:szCs w:val="16"/>
              </w:rPr>
              <w:t>Brazil</w:t>
            </w:r>
          </w:p>
        </w:tc>
        <w:tc>
          <w:tcPr>
            <w:tcW w:w="1417" w:type="dxa"/>
            <w:vAlign w:val="center"/>
          </w:tcPr>
          <w:p w14:paraId="073C9EE4" w14:textId="7079333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BA857DC" w14:textId="3BE3F9F3"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700FF927" w14:textId="77777777" w:rsidR="00BE0B3B" w:rsidRPr="00706156" w:rsidRDefault="00BE0B3B" w:rsidP="00BE0B3B">
            <w:pPr>
              <w:jc w:val="center"/>
              <w:rPr>
                <w:rFonts w:cs="Arial"/>
                <w:sz w:val="16"/>
                <w:szCs w:val="16"/>
              </w:rPr>
            </w:pPr>
            <w:r w:rsidRPr="00706156">
              <w:rPr>
                <w:rFonts w:cs="Arial"/>
                <w:sz w:val="16"/>
                <w:szCs w:val="16"/>
              </w:rPr>
              <w:t>15.3</w:t>
            </w:r>
          </w:p>
          <w:p w14:paraId="443F7441" w14:textId="238CE381" w:rsidR="00BE0B3B" w:rsidRPr="00706156" w:rsidRDefault="00BE0B3B" w:rsidP="00BE0B3B">
            <w:pPr>
              <w:jc w:val="center"/>
              <w:rPr>
                <w:rFonts w:cs="Arial"/>
                <w:sz w:val="16"/>
                <w:szCs w:val="16"/>
              </w:rPr>
            </w:pPr>
            <w:r w:rsidRPr="00706156">
              <w:rPr>
                <w:rFonts w:cs="Arial"/>
                <w:sz w:val="16"/>
                <w:szCs w:val="16"/>
              </w:rPr>
              <w:t>(1.8)</w:t>
            </w:r>
          </w:p>
        </w:tc>
        <w:tc>
          <w:tcPr>
            <w:tcW w:w="992" w:type="dxa"/>
            <w:vAlign w:val="center"/>
          </w:tcPr>
          <w:p w14:paraId="515BB994" w14:textId="267C6804" w:rsidR="00BE0B3B" w:rsidRPr="00706156" w:rsidRDefault="00BE0B3B" w:rsidP="00BE0B3B">
            <w:pPr>
              <w:jc w:val="center"/>
              <w:rPr>
                <w:rFonts w:cs="Arial"/>
                <w:sz w:val="16"/>
                <w:szCs w:val="16"/>
              </w:rPr>
            </w:pPr>
            <w:r w:rsidRPr="00706156">
              <w:rPr>
                <w:rFonts w:cs="Arial"/>
                <w:sz w:val="16"/>
                <w:szCs w:val="16"/>
              </w:rPr>
              <w:t>12-18</w:t>
            </w:r>
          </w:p>
        </w:tc>
        <w:tc>
          <w:tcPr>
            <w:tcW w:w="992" w:type="dxa"/>
            <w:vAlign w:val="center"/>
          </w:tcPr>
          <w:p w14:paraId="46EB460C" w14:textId="1D21B1D7" w:rsidR="00BE0B3B" w:rsidRPr="00706156" w:rsidRDefault="00BE0B3B" w:rsidP="00BE0B3B">
            <w:pPr>
              <w:jc w:val="center"/>
              <w:rPr>
                <w:rFonts w:cs="Arial"/>
                <w:sz w:val="16"/>
                <w:szCs w:val="16"/>
              </w:rPr>
            </w:pPr>
            <w:r w:rsidRPr="00706156">
              <w:rPr>
                <w:rFonts w:cs="Arial"/>
                <w:sz w:val="16"/>
                <w:szCs w:val="16"/>
              </w:rPr>
              <w:t>57.7%</w:t>
            </w:r>
          </w:p>
        </w:tc>
        <w:tc>
          <w:tcPr>
            <w:tcW w:w="992" w:type="dxa"/>
            <w:vAlign w:val="center"/>
          </w:tcPr>
          <w:p w14:paraId="4AEB07AF" w14:textId="4F5A32A0" w:rsidR="00BE0B3B" w:rsidRPr="00706156" w:rsidRDefault="00BE0B3B" w:rsidP="00BE0B3B">
            <w:pPr>
              <w:jc w:val="center"/>
              <w:rPr>
                <w:rFonts w:cs="Arial"/>
                <w:sz w:val="16"/>
                <w:szCs w:val="16"/>
              </w:rPr>
            </w:pPr>
            <w:r w:rsidRPr="00706156">
              <w:rPr>
                <w:rFonts w:cs="Arial"/>
                <w:sz w:val="16"/>
                <w:szCs w:val="16"/>
              </w:rPr>
              <w:t>208</w:t>
            </w:r>
          </w:p>
        </w:tc>
        <w:tc>
          <w:tcPr>
            <w:tcW w:w="1701" w:type="dxa"/>
            <w:vAlign w:val="center"/>
          </w:tcPr>
          <w:p w14:paraId="3592AFCC" w14:textId="53754A04"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576EFC2D" w14:textId="1F0DC22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7ABFD2E" w14:textId="4A3D4827"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B360321" w14:textId="3A7B27EE" w:rsidTr="00BE0B3B">
        <w:tc>
          <w:tcPr>
            <w:tcW w:w="2263" w:type="dxa"/>
            <w:vAlign w:val="center"/>
          </w:tcPr>
          <w:p w14:paraId="4EB7D0DF" w14:textId="078E7A9A" w:rsidR="00BE0B3B" w:rsidRPr="00706156" w:rsidRDefault="00BE0B3B" w:rsidP="00BE0B3B">
            <w:pPr>
              <w:jc w:val="center"/>
              <w:rPr>
                <w:rFonts w:cs="Arial"/>
                <w:sz w:val="16"/>
                <w:szCs w:val="16"/>
              </w:rPr>
            </w:pPr>
            <w:proofErr w:type="spellStart"/>
            <w:r w:rsidRPr="00706156">
              <w:rPr>
                <w:rFonts w:cs="Arial"/>
                <w:color w:val="000000"/>
                <w:sz w:val="16"/>
                <w:szCs w:val="16"/>
              </w:rPr>
              <w:t>Gornika</w:t>
            </w:r>
            <w:proofErr w:type="spellEnd"/>
            <w:r w:rsidRPr="00706156">
              <w:rPr>
                <w:rFonts w:cs="Arial"/>
                <w:color w:val="000000"/>
                <w:sz w:val="16"/>
                <w:szCs w:val="16"/>
              </w:rPr>
              <w:t xml:space="preserve">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{"citationID":"kASjrdbJ","properties":{"formattedCitation":"\\super 7\\nosupersub{}","plainCitation":"7","noteIndex":0},"citationItems":[{"id":4771,"uris":["http://zotero.org/users/7696217/items/5S2RBUKM"],"itemData":{"id":4771,"type":"article-journal","container-title":"Nutrients","issue":"8","journalAbbreviation":"Nutrients","note":"publisher: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A"},{"family":"Hamułka","given":"Jadwiga"}],"issued":{"date-parts":[["2020"]]}}}],"schema":"https://github.com/citation-style-language/schema/raw/master/csl-citation.json"} </w:instrText>
            </w:r>
            <w:r w:rsidRPr="00706156">
              <w:rPr>
                <w:rFonts w:cs="Arial"/>
                <w:color w:val="000000"/>
                <w:sz w:val="16"/>
                <w:szCs w:val="16"/>
              </w:rPr>
              <w:fldChar w:fldCharType="separate"/>
            </w:r>
            <w:r w:rsidR="007E01AD" w:rsidRPr="00706156">
              <w:rPr>
                <w:rFonts w:cs="Arial"/>
                <w:color w:val="000000"/>
                <w:sz w:val="16"/>
                <w:vertAlign w:val="superscript"/>
              </w:rPr>
              <w:t>7</w:t>
            </w:r>
            <w:r w:rsidRPr="00706156">
              <w:rPr>
                <w:rFonts w:cs="Arial"/>
                <w:color w:val="000000"/>
                <w:sz w:val="16"/>
                <w:szCs w:val="16"/>
              </w:rPr>
              <w:fldChar w:fldCharType="end"/>
            </w:r>
          </w:p>
        </w:tc>
        <w:tc>
          <w:tcPr>
            <w:tcW w:w="1418" w:type="dxa"/>
            <w:vAlign w:val="center"/>
          </w:tcPr>
          <w:p w14:paraId="7CD4E8DA" w14:textId="66FF232E" w:rsidR="00BE0B3B" w:rsidRPr="00706156" w:rsidRDefault="00BE0B3B" w:rsidP="00BE0B3B">
            <w:pPr>
              <w:jc w:val="center"/>
              <w:rPr>
                <w:rFonts w:cs="Arial"/>
                <w:sz w:val="16"/>
                <w:szCs w:val="16"/>
              </w:rPr>
            </w:pPr>
            <w:r w:rsidRPr="00706156">
              <w:rPr>
                <w:rFonts w:cs="Arial"/>
                <w:sz w:val="16"/>
                <w:szCs w:val="16"/>
              </w:rPr>
              <w:t>Poland</w:t>
            </w:r>
          </w:p>
        </w:tc>
        <w:tc>
          <w:tcPr>
            <w:tcW w:w="1417" w:type="dxa"/>
            <w:vAlign w:val="center"/>
          </w:tcPr>
          <w:p w14:paraId="0EF5FE57" w14:textId="5646B1D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E2B0EEC" w14:textId="6F0E07B5"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4E839DF" w14:textId="31CCDEED"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C00D415" w14:textId="24E684A5"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6D5330C" w14:textId="31DFA50B" w:rsidR="00BE0B3B" w:rsidRPr="00706156" w:rsidRDefault="00BE0B3B" w:rsidP="00BE0B3B">
            <w:pPr>
              <w:jc w:val="center"/>
              <w:rPr>
                <w:rFonts w:cs="Arial"/>
                <w:sz w:val="16"/>
                <w:szCs w:val="16"/>
              </w:rPr>
            </w:pPr>
            <w:r w:rsidRPr="00706156">
              <w:rPr>
                <w:rFonts w:cs="Arial"/>
                <w:sz w:val="16"/>
                <w:szCs w:val="16"/>
              </w:rPr>
              <w:t>89.8%</w:t>
            </w:r>
          </w:p>
        </w:tc>
        <w:tc>
          <w:tcPr>
            <w:tcW w:w="992" w:type="dxa"/>
            <w:vAlign w:val="center"/>
          </w:tcPr>
          <w:p w14:paraId="7C14324A" w14:textId="1492925D" w:rsidR="00BE0B3B" w:rsidRPr="00706156" w:rsidRDefault="00BE0B3B" w:rsidP="00BE0B3B">
            <w:pPr>
              <w:jc w:val="center"/>
              <w:rPr>
                <w:rFonts w:cs="Arial"/>
                <w:sz w:val="16"/>
                <w:szCs w:val="16"/>
              </w:rPr>
            </w:pPr>
            <w:r w:rsidRPr="00706156">
              <w:rPr>
                <w:rFonts w:cs="Arial"/>
                <w:sz w:val="16"/>
                <w:szCs w:val="16"/>
              </w:rPr>
              <w:t>2381</w:t>
            </w:r>
          </w:p>
        </w:tc>
        <w:tc>
          <w:tcPr>
            <w:tcW w:w="1701" w:type="dxa"/>
            <w:vAlign w:val="center"/>
          </w:tcPr>
          <w:p w14:paraId="2DDA4668" w14:textId="1B5CF1C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29CBD1A2" w14:textId="6AF710F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1B7978D" w14:textId="2C05DB8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40AA285" w14:textId="02AF7FD5" w:rsidTr="00BE0B3B">
        <w:tc>
          <w:tcPr>
            <w:tcW w:w="2263" w:type="dxa"/>
            <w:vAlign w:val="center"/>
          </w:tcPr>
          <w:p w14:paraId="708C841E" w14:textId="18F0AD80" w:rsidR="00BE0B3B" w:rsidRPr="00706156" w:rsidRDefault="00BE0B3B" w:rsidP="00BE0B3B">
            <w:pPr>
              <w:jc w:val="center"/>
              <w:rPr>
                <w:rFonts w:cs="Arial"/>
                <w:sz w:val="16"/>
                <w:szCs w:val="16"/>
              </w:rPr>
            </w:pPr>
            <w:r w:rsidRPr="00706156">
              <w:rPr>
                <w:rFonts w:cs="Arial"/>
                <w:color w:val="000000"/>
                <w:sz w:val="16"/>
                <w:szCs w:val="16"/>
              </w:rPr>
              <w:t>Guo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{"citationID":"pgX82lpd","properties":{"formattedCitation":"\\super 87(p19)\\nosupersub{}","plainCitation":"87(p19)","noteIndex":0},"citationItems":[{"id":10252,"uris":["http://zotero.org/users/7696217/items/EH4B56WT"],"itemData":{"id":10252,"type":"article-journal","container-title":"Scientific reports","ISSN":"2045-2322","issue":"1","journalAbbreviation":"Scientific reports","note":"publisher: Nature Publishing Group","page":"1-11","title":"Physical activity, screen exposure and sleep among students during the pandemic of COVID-19","volume":"11","author":[{"family":"Guo","given":"Yang-feng"},{"family":"Liao","given":"Min-qi"},{"family":"Cai","given":"Wei-li"},{"family":"Yu","given":"Xiao-xuan"},{"family":"Li","given":"Shu-na"},{"family":"Ke","given":"Xing-yao"},{"family":"Tan","given":"Si-xian"},{"family":"Luo","given":"Ze-yan"},{"family":"Cui","given":"Yun-feng"},{"family":"Wang","given":"Qian"}],"issued":{"date-parts":[["2021"]]}},"locator":"-19"}],"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87(p19)</w:t>
            </w:r>
            <w:r w:rsidRPr="00706156">
              <w:rPr>
                <w:rFonts w:cs="Arial"/>
                <w:color w:val="000000"/>
                <w:sz w:val="16"/>
                <w:szCs w:val="16"/>
              </w:rPr>
              <w:fldChar w:fldCharType="end"/>
            </w:r>
          </w:p>
        </w:tc>
        <w:tc>
          <w:tcPr>
            <w:tcW w:w="1418" w:type="dxa"/>
            <w:vAlign w:val="center"/>
          </w:tcPr>
          <w:p w14:paraId="59B571E7" w14:textId="6CDC5B0F"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20DF8043" w14:textId="55F051A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9485FE9" w14:textId="08BDDA38" w:rsidR="00BE0B3B" w:rsidRPr="00706156" w:rsidRDefault="00BE0B3B" w:rsidP="00BE0B3B">
            <w:pPr>
              <w:jc w:val="center"/>
              <w:rPr>
                <w:rFonts w:cs="Arial"/>
                <w:sz w:val="16"/>
                <w:szCs w:val="16"/>
              </w:rPr>
            </w:pPr>
            <w:r w:rsidRPr="00706156">
              <w:rPr>
                <w:rFonts w:cs="Arial"/>
                <w:sz w:val="16"/>
                <w:szCs w:val="16"/>
              </w:rPr>
              <w:t>Children (primary, secondary, and high school students)</w:t>
            </w:r>
          </w:p>
        </w:tc>
        <w:tc>
          <w:tcPr>
            <w:tcW w:w="993" w:type="dxa"/>
            <w:vAlign w:val="center"/>
          </w:tcPr>
          <w:p w14:paraId="3189BC0A" w14:textId="77777777" w:rsidR="00BE0B3B" w:rsidRPr="00706156" w:rsidRDefault="00BE0B3B" w:rsidP="00BE0B3B">
            <w:pPr>
              <w:jc w:val="center"/>
              <w:rPr>
                <w:rFonts w:cs="Arial"/>
                <w:sz w:val="16"/>
                <w:szCs w:val="16"/>
              </w:rPr>
            </w:pPr>
            <w:r w:rsidRPr="00706156">
              <w:rPr>
                <w:rFonts w:cs="Arial"/>
                <w:sz w:val="16"/>
                <w:szCs w:val="16"/>
              </w:rPr>
              <w:t>Median=13</w:t>
            </w:r>
          </w:p>
          <w:p w14:paraId="289431C2" w14:textId="32F87616" w:rsidR="00BE0B3B" w:rsidRPr="00706156" w:rsidRDefault="00BE0B3B" w:rsidP="00BE0B3B">
            <w:pPr>
              <w:jc w:val="center"/>
              <w:rPr>
                <w:rFonts w:cs="Arial"/>
                <w:sz w:val="16"/>
                <w:szCs w:val="16"/>
              </w:rPr>
            </w:pPr>
            <w:r w:rsidRPr="00706156">
              <w:rPr>
                <w:rFonts w:cs="Arial"/>
                <w:sz w:val="16"/>
                <w:szCs w:val="16"/>
              </w:rPr>
              <w:t>(IQR=10-16)</w:t>
            </w:r>
          </w:p>
        </w:tc>
        <w:tc>
          <w:tcPr>
            <w:tcW w:w="992" w:type="dxa"/>
            <w:vAlign w:val="center"/>
          </w:tcPr>
          <w:p w14:paraId="58459739" w14:textId="51D509E8"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0C744F2" w14:textId="65818CF7" w:rsidR="00BE0B3B" w:rsidRPr="00706156" w:rsidRDefault="00BE0B3B" w:rsidP="00BE0B3B">
            <w:pPr>
              <w:jc w:val="center"/>
              <w:rPr>
                <w:rFonts w:cs="Arial"/>
                <w:sz w:val="16"/>
                <w:szCs w:val="16"/>
              </w:rPr>
            </w:pPr>
            <w:r w:rsidRPr="00706156">
              <w:rPr>
                <w:rFonts w:cs="Arial"/>
                <w:sz w:val="16"/>
                <w:szCs w:val="16"/>
              </w:rPr>
              <w:t>49.9%</w:t>
            </w:r>
          </w:p>
        </w:tc>
        <w:tc>
          <w:tcPr>
            <w:tcW w:w="992" w:type="dxa"/>
            <w:vAlign w:val="center"/>
          </w:tcPr>
          <w:p w14:paraId="77ACA637" w14:textId="6CF44895" w:rsidR="00BE0B3B" w:rsidRPr="00706156" w:rsidRDefault="00BE0B3B" w:rsidP="00BE0B3B">
            <w:pPr>
              <w:jc w:val="center"/>
              <w:rPr>
                <w:rFonts w:cs="Arial"/>
                <w:sz w:val="16"/>
                <w:szCs w:val="16"/>
              </w:rPr>
            </w:pPr>
            <w:r w:rsidRPr="00706156">
              <w:rPr>
                <w:rFonts w:cs="Arial"/>
                <w:sz w:val="16"/>
                <w:szCs w:val="16"/>
              </w:rPr>
              <w:t>10416</w:t>
            </w:r>
          </w:p>
        </w:tc>
        <w:tc>
          <w:tcPr>
            <w:tcW w:w="1701" w:type="dxa"/>
            <w:vAlign w:val="center"/>
          </w:tcPr>
          <w:p w14:paraId="357195ED" w14:textId="62E78B69"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6191738C" w14:textId="3A954B6B"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1C7B797" w14:textId="77C2CDCF"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9BB4663" w14:textId="59A3A965" w:rsidTr="00BE0B3B">
        <w:tc>
          <w:tcPr>
            <w:tcW w:w="2263" w:type="dxa"/>
            <w:vAlign w:val="center"/>
          </w:tcPr>
          <w:p w14:paraId="6C0F1517" w14:textId="5FC4F63E" w:rsidR="00BE0B3B" w:rsidRPr="00706156" w:rsidRDefault="00BE0B3B" w:rsidP="00BE0B3B">
            <w:pPr>
              <w:jc w:val="center"/>
              <w:rPr>
                <w:rFonts w:cs="Arial"/>
                <w:sz w:val="16"/>
                <w:szCs w:val="16"/>
              </w:rPr>
            </w:pPr>
            <w:proofErr w:type="spellStart"/>
            <w:r w:rsidRPr="00706156">
              <w:rPr>
                <w:rFonts w:cs="Arial"/>
                <w:color w:val="000000"/>
                <w:sz w:val="16"/>
                <w:szCs w:val="16"/>
              </w:rPr>
              <w:lastRenderedPageBreak/>
              <w:t>Hadianfard</w:t>
            </w:r>
            <w:proofErr w:type="spellEnd"/>
            <w:r w:rsidRPr="00706156">
              <w:rPr>
                <w:rFonts w:cs="Arial"/>
                <w:color w:val="000000"/>
                <w:sz w:val="16"/>
                <w:szCs w:val="16"/>
              </w:rPr>
              <w:t xml:space="preserve">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{"citationID":"2Ecl0YPA","properties":{"formattedCitation":"\\super 88\\nosupersub{}","plainCitation":"88","noteIndex":0},"citationItems":[{"id":10210,"uris":["http://zotero.org/users/7696217/items/M57UMKKU"],"itemData":{"id":10210,"type":"article-journal","abstract":"The growing number of adolescents who are overweight or obese (OW / OB) is a public concern. The present study was aimed to evaluate physical activity (PA) and sedentary behaviors (SB) (screen time (ST) and homework time (HT)) among Yazd OW/OB adolescents.","container-title":"BMC Pediatrics","DOI":"10.1186/s12887-021-02892-w","ISSN":"1471-2431","issue":"1","journalAbbreviation":"BMC Pediatrics","page":"421","title":"Physical activity and sedentary behaviors (screen time and homework) among overweight or obese adolescents: a cross-sectional observational study in Yazd, Iran","volume":"21","author":[{"family":"Hadianfard","given":"Ali Mohammad"},{"family":"Mozaffari-Khosravi","given":"Hassan"},{"family":"Karandish","given":"Majid"},{"family":"Azhdari","given":"Maryam"}],"issued":{"date-parts":[["2021",9,23]]}}}],"schema":"https://github.com/citation-style-language/schema/raw/master/csl-citation.json"}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88</w:t>
            </w:r>
            <w:r w:rsidRPr="00706156">
              <w:rPr>
                <w:rFonts w:cs="Arial"/>
                <w:color w:val="000000"/>
                <w:sz w:val="16"/>
                <w:szCs w:val="16"/>
              </w:rPr>
              <w:fldChar w:fldCharType="end"/>
            </w:r>
          </w:p>
        </w:tc>
        <w:tc>
          <w:tcPr>
            <w:tcW w:w="1418" w:type="dxa"/>
            <w:vAlign w:val="center"/>
          </w:tcPr>
          <w:p w14:paraId="19A90E17" w14:textId="4117B7BB" w:rsidR="00BE0B3B" w:rsidRPr="00706156" w:rsidRDefault="00BE0B3B" w:rsidP="00BE0B3B">
            <w:pPr>
              <w:jc w:val="center"/>
              <w:rPr>
                <w:rFonts w:cs="Arial"/>
                <w:sz w:val="16"/>
                <w:szCs w:val="16"/>
              </w:rPr>
            </w:pPr>
            <w:r w:rsidRPr="00706156">
              <w:rPr>
                <w:rFonts w:cs="Arial"/>
                <w:sz w:val="16"/>
                <w:szCs w:val="16"/>
              </w:rPr>
              <w:t>Iran</w:t>
            </w:r>
          </w:p>
        </w:tc>
        <w:tc>
          <w:tcPr>
            <w:tcW w:w="1417" w:type="dxa"/>
            <w:vAlign w:val="center"/>
          </w:tcPr>
          <w:p w14:paraId="058E5037" w14:textId="6180206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FA808E0" w14:textId="38E7CA2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C694A60" w14:textId="398BF79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E5705E9" w14:textId="6D60831C" w:rsidR="00BE0B3B" w:rsidRPr="00706156" w:rsidRDefault="00BE0B3B" w:rsidP="00BE0B3B">
            <w:pPr>
              <w:jc w:val="center"/>
              <w:rPr>
                <w:rFonts w:cs="Arial"/>
                <w:sz w:val="16"/>
                <w:szCs w:val="16"/>
              </w:rPr>
            </w:pPr>
            <w:r w:rsidRPr="00706156">
              <w:rPr>
                <w:rFonts w:cs="Arial"/>
                <w:sz w:val="16"/>
                <w:szCs w:val="16"/>
              </w:rPr>
              <w:t>12-16</w:t>
            </w:r>
          </w:p>
        </w:tc>
        <w:tc>
          <w:tcPr>
            <w:tcW w:w="992" w:type="dxa"/>
            <w:vAlign w:val="center"/>
          </w:tcPr>
          <w:p w14:paraId="4B8AAEF5" w14:textId="54DBA5AF" w:rsidR="00BE0B3B" w:rsidRPr="00706156" w:rsidRDefault="00BE0B3B" w:rsidP="00BE0B3B">
            <w:pPr>
              <w:jc w:val="center"/>
              <w:rPr>
                <w:rFonts w:cs="Arial"/>
                <w:sz w:val="16"/>
                <w:szCs w:val="16"/>
              </w:rPr>
            </w:pPr>
            <w:r w:rsidRPr="00706156">
              <w:rPr>
                <w:rFonts w:cs="Arial"/>
                <w:sz w:val="16"/>
                <w:szCs w:val="16"/>
              </w:rPr>
              <w:t>49.4%</w:t>
            </w:r>
          </w:p>
        </w:tc>
        <w:tc>
          <w:tcPr>
            <w:tcW w:w="992" w:type="dxa"/>
            <w:vAlign w:val="center"/>
          </w:tcPr>
          <w:p w14:paraId="2266DBC0" w14:textId="534B658C" w:rsidR="00BE0B3B" w:rsidRPr="00706156" w:rsidRDefault="00BE0B3B" w:rsidP="00BE0B3B">
            <w:pPr>
              <w:jc w:val="center"/>
              <w:rPr>
                <w:rFonts w:cs="Arial"/>
                <w:sz w:val="16"/>
                <w:szCs w:val="16"/>
              </w:rPr>
            </w:pPr>
            <w:r w:rsidRPr="00706156">
              <w:rPr>
                <w:rFonts w:cs="Arial"/>
                <w:sz w:val="16"/>
                <w:szCs w:val="16"/>
              </w:rPr>
              <w:t>510</w:t>
            </w:r>
          </w:p>
        </w:tc>
        <w:tc>
          <w:tcPr>
            <w:tcW w:w="1701" w:type="dxa"/>
            <w:vAlign w:val="center"/>
          </w:tcPr>
          <w:p w14:paraId="5F091A0F" w14:textId="589CCA78"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B398BF6" w14:textId="1EBEA97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76A66A5E" w14:textId="075E7843"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FCF31DD" w14:textId="6BE45B2E" w:rsidTr="00BE0B3B">
        <w:tc>
          <w:tcPr>
            <w:tcW w:w="2263" w:type="dxa"/>
            <w:vAlign w:val="center"/>
          </w:tcPr>
          <w:p w14:paraId="6CCE01E0" w14:textId="1F3D2946" w:rsidR="00BE0B3B" w:rsidRPr="00706156" w:rsidRDefault="00BE0B3B" w:rsidP="00BE0B3B">
            <w:pPr>
              <w:jc w:val="center"/>
              <w:rPr>
                <w:rFonts w:cs="Arial"/>
                <w:sz w:val="16"/>
                <w:szCs w:val="16"/>
              </w:rPr>
            </w:pPr>
            <w:r w:rsidRPr="00706156">
              <w:rPr>
                <w:rFonts w:cs="Arial"/>
                <w:sz w:val="16"/>
                <w:szCs w:val="16"/>
              </w:rPr>
              <w:t>Hashem et al.</w:t>
            </w:r>
            <w:r w:rsidRPr="00706156">
              <w:rPr>
                <w:rFonts w:cs="Arial"/>
                <w:sz w:val="16"/>
                <w:szCs w:val="16"/>
              </w:rPr>
              <w:fldChar w:fldCharType="begin"/>
            </w:r>
            <w:r w:rsidR="00E97678" w:rsidRPr="00706156">
              <w:rPr>
                <w:rFonts w:cs="Arial"/>
                <w:sz w:val="16"/>
                <w:szCs w:val="16"/>
              </w:rPr>
              <w:instrText xml:space="preserve"> ADDIN ZOTERO_ITEM CSL_CITATION {"citationID":"sSpa80YE","properties":{"formattedCitation":"\\super 9\\nosupersub{}","plainCitation":"9","noteIndex":0},"citationItems":[{"id":4765,"uris":["http://zotero.org/users/7696217/items/PNL4J68S"],"itemData":{"id":4765,"type":"article-journal","container-title":"Open Access Macedonian Journal of Medical Sciences","ISSN":"1857-9655","issue":"T1","journalAbbreviation":"Open Access Macedonian Journal of Medical Sciences","page":"561-569","title":"Impact of coronavirus disease-19 lockdown on egyptian children and adolescents: Dietary pattern changes health risk","volume":"8","author":[{"family":"Hashem","given":"Shaimaa A"},{"family":"El Refay","given":"Amira S"},{"family":"Mostafa","given":"Hend H"},{"family":"Kamel","given":"Iman H"},{"family":"Sherif","given":"Lobna S"}],"issued":{"date-parts":[["2020"]]}}}],"schema":"https://github.com/citation-style-language/schema/raw/master/csl-citation.json"}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9</w:t>
            </w:r>
            <w:r w:rsidRPr="00706156">
              <w:rPr>
                <w:rFonts w:cs="Arial"/>
                <w:sz w:val="16"/>
                <w:szCs w:val="16"/>
              </w:rPr>
              <w:fldChar w:fldCharType="end"/>
            </w:r>
          </w:p>
        </w:tc>
        <w:tc>
          <w:tcPr>
            <w:tcW w:w="1418" w:type="dxa"/>
            <w:vAlign w:val="center"/>
          </w:tcPr>
          <w:p w14:paraId="362ADB2C" w14:textId="77777777" w:rsidR="00BE0B3B" w:rsidRPr="00706156" w:rsidRDefault="00BE0B3B" w:rsidP="00BE0B3B">
            <w:pPr>
              <w:jc w:val="center"/>
              <w:rPr>
                <w:rFonts w:cs="Arial"/>
                <w:sz w:val="16"/>
                <w:szCs w:val="16"/>
              </w:rPr>
            </w:pPr>
            <w:r w:rsidRPr="00706156">
              <w:rPr>
                <w:rFonts w:cs="Arial"/>
                <w:sz w:val="16"/>
                <w:szCs w:val="16"/>
              </w:rPr>
              <w:t>Egypt</w:t>
            </w:r>
          </w:p>
        </w:tc>
        <w:tc>
          <w:tcPr>
            <w:tcW w:w="1417" w:type="dxa"/>
            <w:vAlign w:val="center"/>
          </w:tcPr>
          <w:p w14:paraId="2526F6EF" w14:textId="0CEF7442"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2DC0165"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D2E5FF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724BCF4" w14:textId="77777777" w:rsidR="00BE0B3B" w:rsidRPr="00706156" w:rsidRDefault="00BE0B3B" w:rsidP="00BE0B3B">
            <w:pPr>
              <w:jc w:val="center"/>
              <w:rPr>
                <w:rFonts w:cs="Arial"/>
                <w:sz w:val="16"/>
                <w:szCs w:val="16"/>
              </w:rPr>
            </w:pPr>
            <w:r w:rsidRPr="00706156">
              <w:rPr>
                <w:rFonts w:cs="Arial"/>
                <w:sz w:val="16"/>
                <w:szCs w:val="16"/>
              </w:rPr>
              <w:t>4-16</w:t>
            </w:r>
          </w:p>
        </w:tc>
        <w:tc>
          <w:tcPr>
            <w:tcW w:w="992" w:type="dxa"/>
            <w:vAlign w:val="center"/>
          </w:tcPr>
          <w:p w14:paraId="0771D342" w14:textId="77777777" w:rsidR="00BE0B3B" w:rsidRPr="00706156" w:rsidRDefault="00BE0B3B" w:rsidP="00BE0B3B">
            <w:pPr>
              <w:jc w:val="center"/>
              <w:rPr>
                <w:rFonts w:cs="Arial"/>
                <w:sz w:val="16"/>
                <w:szCs w:val="16"/>
              </w:rPr>
            </w:pPr>
            <w:r w:rsidRPr="00706156">
              <w:rPr>
                <w:rFonts w:cs="Arial"/>
                <w:sz w:val="16"/>
                <w:szCs w:val="16"/>
              </w:rPr>
              <w:t>47%</w:t>
            </w:r>
          </w:p>
        </w:tc>
        <w:tc>
          <w:tcPr>
            <w:tcW w:w="992" w:type="dxa"/>
            <w:vAlign w:val="center"/>
          </w:tcPr>
          <w:p w14:paraId="34C22CB2" w14:textId="77777777" w:rsidR="00BE0B3B" w:rsidRPr="00706156" w:rsidRDefault="00BE0B3B" w:rsidP="00BE0B3B">
            <w:pPr>
              <w:jc w:val="center"/>
              <w:rPr>
                <w:rFonts w:cs="Arial"/>
                <w:sz w:val="16"/>
                <w:szCs w:val="16"/>
              </w:rPr>
            </w:pPr>
            <w:r w:rsidRPr="00706156">
              <w:rPr>
                <w:rFonts w:cs="Arial"/>
                <w:sz w:val="16"/>
                <w:szCs w:val="16"/>
              </w:rPr>
              <w:t>765</w:t>
            </w:r>
          </w:p>
        </w:tc>
        <w:tc>
          <w:tcPr>
            <w:tcW w:w="1701" w:type="dxa"/>
            <w:vAlign w:val="center"/>
          </w:tcPr>
          <w:p w14:paraId="18397877" w14:textId="77777777" w:rsidR="00BE0B3B" w:rsidRPr="00706156" w:rsidRDefault="00BE0B3B" w:rsidP="00BE0B3B">
            <w:pPr>
              <w:jc w:val="center"/>
              <w:rPr>
                <w:rFonts w:cs="Arial"/>
                <w:sz w:val="16"/>
                <w:szCs w:val="16"/>
              </w:rPr>
            </w:pPr>
            <w:r w:rsidRPr="00706156">
              <w:rPr>
                <w:rFonts w:cs="Arial"/>
                <w:sz w:val="16"/>
                <w:szCs w:val="16"/>
              </w:rPr>
              <w:t>Electronics and screen use; mobile extra screen time; television extra screen time; laptop extra screen time</w:t>
            </w:r>
          </w:p>
        </w:tc>
        <w:tc>
          <w:tcPr>
            <w:tcW w:w="1701" w:type="dxa"/>
            <w:vAlign w:val="center"/>
          </w:tcPr>
          <w:p w14:paraId="46045C85" w14:textId="169AB65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28AEC46" w14:textId="4E3851C5"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5FB363E" w14:textId="012F4462" w:rsidTr="00BE0B3B">
        <w:tc>
          <w:tcPr>
            <w:tcW w:w="2263" w:type="dxa"/>
            <w:vAlign w:val="center"/>
          </w:tcPr>
          <w:p w14:paraId="28725D71" w14:textId="41A378A4" w:rsidR="00BE0B3B" w:rsidRPr="00706156" w:rsidRDefault="00BE0B3B" w:rsidP="00BE0B3B">
            <w:pPr>
              <w:jc w:val="center"/>
              <w:rPr>
                <w:rFonts w:cs="Arial"/>
                <w:sz w:val="16"/>
                <w:szCs w:val="16"/>
              </w:rPr>
            </w:pPr>
            <w:proofErr w:type="spellStart"/>
            <w:r w:rsidRPr="00706156">
              <w:rPr>
                <w:rFonts w:cs="Arial"/>
                <w:sz w:val="16"/>
                <w:szCs w:val="16"/>
              </w:rPr>
              <w:t>Helbach</w:t>
            </w:r>
            <w:proofErr w:type="spellEnd"/>
            <w:r w:rsidRPr="00706156">
              <w:rPr>
                <w:rFonts w:cs="Arial"/>
                <w:sz w:val="16"/>
                <w:szCs w:val="16"/>
              </w:rPr>
              <w:t xml:space="preserve"> and Stahlmann</w:t>
            </w:r>
            <w:r w:rsidRPr="00706156">
              <w:rPr>
                <w:rFonts w:cs="Arial"/>
                <w:sz w:val="16"/>
                <w:szCs w:val="16"/>
              </w:rPr>
              <w:fldChar w:fldCharType="begin"/>
            </w:r>
            <w:r w:rsidR="00E97678" w:rsidRPr="00706156">
              <w:rPr>
                <w:rFonts w:cs="Arial"/>
                <w:sz w:val="16"/>
                <w:szCs w:val="16"/>
              </w:rPr>
              <w:instrText xml:space="preserve"> ADDIN ZOTERO_ITEM CSL_CITATION {"citationID":"BQV82pSk","properties":{"formattedCitation":"\\super 43\\nosupersub{}","plainCitation":"43","noteIndex":0},"citationItems":[{"id":10180,"uris":["http://zotero.org/users/7696217/items/D43CBJ8A"],"itemData":{"id":10180,"type":"article-journal","container-title":"Journal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43</w:t>
            </w:r>
            <w:r w:rsidRPr="00706156">
              <w:rPr>
                <w:rFonts w:cs="Arial"/>
                <w:sz w:val="16"/>
                <w:szCs w:val="16"/>
              </w:rPr>
              <w:fldChar w:fldCharType="end"/>
            </w:r>
          </w:p>
        </w:tc>
        <w:tc>
          <w:tcPr>
            <w:tcW w:w="1418" w:type="dxa"/>
            <w:vAlign w:val="center"/>
          </w:tcPr>
          <w:p w14:paraId="4677732B" w14:textId="6C5E209E" w:rsidR="00BE0B3B" w:rsidRPr="00706156" w:rsidRDefault="00BE0B3B" w:rsidP="00BE0B3B">
            <w:pPr>
              <w:jc w:val="center"/>
              <w:rPr>
                <w:rFonts w:cs="Arial"/>
                <w:sz w:val="16"/>
                <w:szCs w:val="16"/>
              </w:rPr>
            </w:pPr>
            <w:r w:rsidRPr="00706156">
              <w:rPr>
                <w:rFonts w:cs="Arial"/>
                <w:sz w:val="16"/>
                <w:szCs w:val="16"/>
              </w:rPr>
              <w:t>Germany</w:t>
            </w:r>
          </w:p>
        </w:tc>
        <w:tc>
          <w:tcPr>
            <w:tcW w:w="1417" w:type="dxa"/>
            <w:vAlign w:val="center"/>
          </w:tcPr>
          <w:p w14:paraId="6F8A1E85" w14:textId="45FA8ADB"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0C1D5B8" w14:textId="20F674FC"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1F48D5F0" w14:textId="77777777" w:rsidR="00BE0B3B" w:rsidRPr="00706156" w:rsidRDefault="00BE0B3B" w:rsidP="00BE0B3B">
            <w:pPr>
              <w:jc w:val="center"/>
              <w:rPr>
                <w:rFonts w:cs="Arial"/>
                <w:sz w:val="16"/>
                <w:szCs w:val="16"/>
              </w:rPr>
            </w:pPr>
            <w:r w:rsidRPr="00706156">
              <w:rPr>
                <w:rFonts w:cs="Arial"/>
                <w:sz w:val="16"/>
                <w:szCs w:val="16"/>
              </w:rPr>
              <w:t>22.4</w:t>
            </w:r>
          </w:p>
          <w:p w14:paraId="4730C1FE" w14:textId="400DBC02" w:rsidR="00BE0B3B" w:rsidRPr="00706156" w:rsidRDefault="00BE0B3B" w:rsidP="00BE0B3B">
            <w:pPr>
              <w:jc w:val="center"/>
              <w:rPr>
                <w:rFonts w:cs="Arial"/>
                <w:sz w:val="16"/>
                <w:szCs w:val="16"/>
              </w:rPr>
            </w:pPr>
            <w:r w:rsidRPr="00706156">
              <w:rPr>
                <w:rFonts w:cs="Arial"/>
                <w:sz w:val="16"/>
                <w:szCs w:val="16"/>
              </w:rPr>
              <w:t>(2)</w:t>
            </w:r>
          </w:p>
        </w:tc>
        <w:tc>
          <w:tcPr>
            <w:tcW w:w="992" w:type="dxa"/>
            <w:vAlign w:val="center"/>
          </w:tcPr>
          <w:p w14:paraId="348F186C" w14:textId="1A61622F" w:rsidR="00BE0B3B" w:rsidRPr="00706156" w:rsidRDefault="00BE0B3B" w:rsidP="00BE0B3B">
            <w:pPr>
              <w:jc w:val="center"/>
              <w:rPr>
                <w:rFonts w:cs="Arial"/>
                <w:sz w:val="16"/>
                <w:szCs w:val="16"/>
              </w:rPr>
            </w:pPr>
            <w:r w:rsidRPr="00706156">
              <w:rPr>
                <w:rFonts w:cs="Arial"/>
                <w:sz w:val="16"/>
                <w:szCs w:val="16"/>
              </w:rPr>
              <w:t>18-26</w:t>
            </w:r>
          </w:p>
        </w:tc>
        <w:tc>
          <w:tcPr>
            <w:tcW w:w="992" w:type="dxa"/>
            <w:vAlign w:val="center"/>
          </w:tcPr>
          <w:p w14:paraId="70A8B754" w14:textId="6A6A0872" w:rsidR="00BE0B3B" w:rsidRPr="00706156" w:rsidRDefault="00BE0B3B" w:rsidP="00BE0B3B">
            <w:pPr>
              <w:jc w:val="center"/>
              <w:rPr>
                <w:rFonts w:cs="Arial"/>
                <w:sz w:val="16"/>
                <w:szCs w:val="16"/>
              </w:rPr>
            </w:pPr>
            <w:r w:rsidRPr="00706156">
              <w:rPr>
                <w:rFonts w:cs="Arial"/>
                <w:sz w:val="16"/>
                <w:szCs w:val="16"/>
              </w:rPr>
              <w:t>76%</w:t>
            </w:r>
          </w:p>
        </w:tc>
        <w:tc>
          <w:tcPr>
            <w:tcW w:w="992" w:type="dxa"/>
            <w:vAlign w:val="center"/>
          </w:tcPr>
          <w:p w14:paraId="138E1864" w14:textId="7403F22D" w:rsidR="00BE0B3B" w:rsidRPr="00706156" w:rsidRDefault="00BE0B3B" w:rsidP="00BE0B3B">
            <w:pPr>
              <w:jc w:val="center"/>
              <w:rPr>
                <w:rFonts w:cs="Arial"/>
                <w:sz w:val="16"/>
                <w:szCs w:val="16"/>
              </w:rPr>
            </w:pPr>
            <w:r w:rsidRPr="00706156">
              <w:rPr>
                <w:rFonts w:cs="Arial"/>
                <w:sz w:val="16"/>
                <w:szCs w:val="16"/>
              </w:rPr>
              <w:t>884</w:t>
            </w:r>
          </w:p>
        </w:tc>
        <w:tc>
          <w:tcPr>
            <w:tcW w:w="1701" w:type="dxa"/>
            <w:vAlign w:val="center"/>
          </w:tcPr>
          <w:p w14:paraId="4D4A6601" w14:textId="5D439EFC" w:rsidR="00BE0B3B" w:rsidRPr="00706156" w:rsidRDefault="00BE0B3B" w:rsidP="00BE0B3B">
            <w:pPr>
              <w:jc w:val="center"/>
              <w:rPr>
                <w:rFonts w:cs="Arial"/>
                <w:sz w:val="16"/>
                <w:szCs w:val="16"/>
              </w:rPr>
            </w:pPr>
            <w:r w:rsidRPr="00706156">
              <w:rPr>
                <w:rFonts w:cs="Arial"/>
                <w:sz w:val="16"/>
                <w:szCs w:val="16"/>
              </w:rPr>
              <w:t>Smartphone use; TV use; PC/computer/tablet use</w:t>
            </w:r>
          </w:p>
        </w:tc>
        <w:tc>
          <w:tcPr>
            <w:tcW w:w="1701" w:type="dxa"/>
            <w:vAlign w:val="center"/>
          </w:tcPr>
          <w:p w14:paraId="3A381E9D" w14:textId="7F70F1D2"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D5F174E" w14:textId="61A5CB94"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7A4EABC1" w14:textId="642A7BBF" w:rsidTr="00BE0B3B">
        <w:tc>
          <w:tcPr>
            <w:tcW w:w="2263" w:type="dxa"/>
            <w:vAlign w:val="center"/>
          </w:tcPr>
          <w:p w14:paraId="40125C70" w14:textId="129D3B37" w:rsidR="00BE0B3B" w:rsidRPr="00706156" w:rsidRDefault="00BE0B3B" w:rsidP="00BE0B3B">
            <w:pPr>
              <w:jc w:val="center"/>
              <w:rPr>
                <w:rFonts w:cs="Arial"/>
                <w:sz w:val="16"/>
                <w:szCs w:val="16"/>
              </w:rPr>
            </w:pPr>
            <w:r w:rsidRPr="00706156">
              <w:rPr>
                <w:rFonts w:cs="Arial"/>
                <w:sz w:val="16"/>
                <w:szCs w:val="16"/>
              </w:rPr>
              <w:t>Hodes et al.</w:t>
            </w:r>
            <w:r w:rsidRPr="00706156">
              <w:rPr>
                <w:rFonts w:cs="Arial"/>
                <w:sz w:val="16"/>
                <w:szCs w:val="16"/>
              </w:rPr>
              <w:fldChar w:fldCharType="begin"/>
            </w:r>
            <w:r w:rsidR="00E97678" w:rsidRPr="00706156">
              <w:rPr>
                <w:rFonts w:cs="Arial"/>
                <w:sz w:val="16"/>
                <w:szCs w:val="16"/>
              </w:rPr>
              <w:instrText xml:space="preserve"> ADDIN ZOTERO_ITEM CSL_CITATION {"citationID":"uZozxstn","properties":{"formattedCitation":"\\super 44\\nosupersub{}","plainCitation":"44","noteIndex":0},"citationItems":[{"id":78,"uris":["http://zotero.org/users/7696217/items/REDI363F"],"itemData":{"id":78,"type":"article-journal","container-title":"Computers in Human Behavior","ISSN":"0747-5632","journalAbbreviation":"Computers in Human Behavior","note":"publisher: Elsevier","page":"106616","title":"Smartphone Screen Time: Inaccuracy of self-reports and influence of psychological and contextual factors","volume":"115","author":[{"family":"Hodes","given":"Leora N"},{"family":"Thomas","given":"Kevin GF"}],"issued":{"date-parts":[["2021"]]}}}],"schema":"https://github.com/citation-style-language/schema/raw/master/csl-citation.json"}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44</w:t>
            </w:r>
            <w:r w:rsidRPr="00706156">
              <w:rPr>
                <w:rFonts w:cs="Arial"/>
                <w:sz w:val="16"/>
                <w:szCs w:val="16"/>
              </w:rPr>
              <w:fldChar w:fldCharType="end"/>
            </w:r>
          </w:p>
        </w:tc>
        <w:tc>
          <w:tcPr>
            <w:tcW w:w="1418" w:type="dxa"/>
            <w:vAlign w:val="center"/>
          </w:tcPr>
          <w:p w14:paraId="1B7118A5" w14:textId="77777777" w:rsidR="00BE0B3B" w:rsidRPr="00706156" w:rsidRDefault="00BE0B3B" w:rsidP="00BE0B3B">
            <w:pPr>
              <w:jc w:val="center"/>
              <w:rPr>
                <w:rFonts w:cs="Arial"/>
                <w:sz w:val="16"/>
                <w:szCs w:val="16"/>
              </w:rPr>
            </w:pPr>
            <w:r w:rsidRPr="00706156">
              <w:rPr>
                <w:rFonts w:cs="Arial"/>
                <w:sz w:val="16"/>
                <w:szCs w:val="16"/>
              </w:rPr>
              <w:t>South Africa</w:t>
            </w:r>
          </w:p>
        </w:tc>
        <w:tc>
          <w:tcPr>
            <w:tcW w:w="1417" w:type="dxa"/>
            <w:vAlign w:val="center"/>
          </w:tcPr>
          <w:p w14:paraId="5CCB3141" w14:textId="490A06D2"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A2D771B"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3D3F479C" w14:textId="45D5CCD9" w:rsidR="00BE0B3B" w:rsidRPr="00706156" w:rsidRDefault="00BE0B3B" w:rsidP="00BE0B3B">
            <w:pPr>
              <w:jc w:val="center"/>
              <w:rPr>
                <w:rFonts w:cs="Arial"/>
                <w:sz w:val="16"/>
                <w:szCs w:val="16"/>
              </w:rPr>
            </w:pPr>
            <w:r w:rsidRPr="00706156">
              <w:rPr>
                <w:rFonts w:cs="Arial"/>
                <w:sz w:val="16"/>
                <w:szCs w:val="16"/>
              </w:rPr>
              <w:t>20</w:t>
            </w:r>
            <w:r w:rsidRPr="00706156">
              <w:rPr>
                <w:rFonts w:cs="Arial"/>
              </w:rPr>
              <w:t>·</w:t>
            </w:r>
            <w:r w:rsidRPr="00706156">
              <w:rPr>
                <w:rFonts w:cs="Arial"/>
                <w:sz w:val="16"/>
                <w:szCs w:val="16"/>
              </w:rPr>
              <w:t>5</w:t>
            </w:r>
          </w:p>
          <w:p w14:paraId="3FAB0ECD" w14:textId="17F4DFD0"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5)</w:t>
            </w:r>
          </w:p>
        </w:tc>
        <w:tc>
          <w:tcPr>
            <w:tcW w:w="992" w:type="dxa"/>
            <w:vAlign w:val="center"/>
          </w:tcPr>
          <w:p w14:paraId="2063B43A" w14:textId="77777777" w:rsidR="00BE0B3B" w:rsidRPr="00706156" w:rsidRDefault="00BE0B3B" w:rsidP="00BE0B3B">
            <w:pPr>
              <w:jc w:val="center"/>
              <w:rPr>
                <w:rFonts w:cs="Arial"/>
                <w:sz w:val="16"/>
                <w:szCs w:val="16"/>
              </w:rPr>
            </w:pPr>
            <w:r w:rsidRPr="00706156">
              <w:rPr>
                <w:rFonts w:cs="Arial"/>
                <w:sz w:val="16"/>
                <w:szCs w:val="16"/>
              </w:rPr>
              <w:t>18-25</w:t>
            </w:r>
          </w:p>
        </w:tc>
        <w:tc>
          <w:tcPr>
            <w:tcW w:w="992" w:type="dxa"/>
            <w:vAlign w:val="center"/>
          </w:tcPr>
          <w:p w14:paraId="2C05E22C"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8C2884C" w14:textId="77777777" w:rsidR="00BE0B3B" w:rsidRPr="00706156" w:rsidRDefault="00BE0B3B" w:rsidP="00BE0B3B">
            <w:pPr>
              <w:jc w:val="center"/>
              <w:rPr>
                <w:rFonts w:cs="Arial"/>
                <w:sz w:val="16"/>
                <w:szCs w:val="16"/>
              </w:rPr>
            </w:pPr>
            <w:r w:rsidRPr="00706156">
              <w:rPr>
                <w:rFonts w:cs="Arial"/>
                <w:sz w:val="16"/>
                <w:szCs w:val="16"/>
              </w:rPr>
              <w:t>244</w:t>
            </w:r>
          </w:p>
        </w:tc>
        <w:tc>
          <w:tcPr>
            <w:tcW w:w="1701" w:type="dxa"/>
            <w:vAlign w:val="center"/>
          </w:tcPr>
          <w:p w14:paraId="59F3D567" w14:textId="77777777" w:rsidR="00BE0B3B" w:rsidRPr="00706156" w:rsidRDefault="00BE0B3B" w:rsidP="00BE0B3B">
            <w:pPr>
              <w:jc w:val="center"/>
              <w:rPr>
                <w:rFonts w:cs="Arial"/>
                <w:sz w:val="16"/>
                <w:szCs w:val="16"/>
              </w:rPr>
            </w:pPr>
            <w:r w:rsidRPr="00706156">
              <w:rPr>
                <w:rFonts w:cs="Arial"/>
                <w:sz w:val="16"/>
                <w:szCs w:val="16"/>
              </w:rPr>
              <w:t>Objectively measured smartphone use</w:t>
            </w:r>
          </w:p>
        </w:tc>
        <w:tc>
          <w:tcPr>
            <w:tcW w:w="1701" w:type="dxa"/>
            <w:vAlign w:val="center"/>
          </w:tcPr>
          <w:p w14:paraId="52551260" w14:textId="7FC4F1F8" w:rsidR="00BE0B3B" w:rsidRPr="00706156" w:rsidRDefault="00BE0B3B" w:rsidP="00BE0B3B">
            <w:pPr>
              <w:jc w:val="center"/>
              <w:rPr>
                <w:rFonts w:cs="Arial"/>
                <w:sz w:val="16"/>
                <w:szCs w:val="16"/>
              </w:rPr>
            </w:pPr>
            <w:r w:rsidRPr="00706156">
              <w:rPr>
                <w:rFonts w:cs="Arial"/>
                <w:sz w:val="16"/>
                <w:szCs w:val="16"/>
              </w:rPr>
              <w:t>iPhone screen time data shared via screenshots</w:t>
            </w:r>
          </w:p>
        </w:tc>
        <w:tc>
          <w:tcPr>
            <w:tcW w:w="1134" w:type="dxa"/>
            <w:vAlign w:val="center"/>
          </w:tcPr>
          <w:p w14:paraId="4CDA3676" w14:textId="307FE4E0"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87085A0" w14:textId="184EDB43" w:rsidTr="00BE0B3B">
        <w:tc>
          <w:tcPr>
            <w:tcW w:w="2263" w:type="dxa"/>
            <w:vAlign w:val="center"/>
          </w:tcPr>
          <w:p w14:paraId="371FF510" w14:textId="2E4626FE" w:rsidR="00BE0B3B" w:rsidRPr="00706156" w:rsidRDefault="00BE0B3B" w:rsidP="00BE0B3B">
            <w:pPr>
              <w:jc w:val="center"/>
              <w:rPr>
                <w:rFonts w:cs="Arial"/>
                <w:sz w:val="16"/>
                <w:szCs w:val="16"/>
              </w:rPr>
            </w:pPr>
            <w:r w:rsidRPr="00706156">
              <w:rPr>
                <w:rFonts w:cs="Arial"/>
                <w:sz w:val="16"/>
                <w:szCs w:val="16"/>
              </w:rPr>
              <w:t>Hu et al.</w:t>
            </w:r>
            <w:r w:rsidRPr="00706156">
              <w:rPr>
                <w:rFonts w:cs="Arial"/>
                <w:sz w:val="16"/>
                <w:szCs w:val="16"/>
              </w:rPr>
              <w:fldChar w:fldCharType="begin"/>
            </w:r>
            <w:r w:rsidR="00E97678" w:rsidRPr="00706156">
              <w:rPr>
                <w:rFonts w:cs="Arial"/>
                <w:sz w:val="16"/>
                <w:szCs w:val="16"/>
              </w:rPr>
              <w:instrText xml:space="preserve"> ADDIN ZOTERO_ITEM CSL_CITATION {"citationID":"8U8zpOLm","properties":{"formattedCitation":"\\super 45\\nosupersub{}","plainCitation":"45","noteIndex":0},"citationItems":[{"id":77,"uris":["http://zotero.org/users/7696217/items/67GJP7DA"],"itemData":{"id":77,"type":"article-journal","container-title":"Journal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45</w:t>
            </w:r>
            <w:r w:rsidRPr="00706156">
              <w:rPr>
                <w:rFonts w:cs="Arial"/>
                <w:sz w:val="16"/>
                <w:szCs w:val="16"/>
              </w:rPr>
              <w:fldChar w:fldCharType="end"/>
            </w:r>
          </w:p>
        </w:tc>
        <w:tc>
          <w:tcPr>
            <w:tcW w:w="1418" w:type="dxa"/>
            <w:vAlign w:val="center"/>
          </w:tcPr>
          <w:p w14:paraId="60093AA8" w14:textId="77777777"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5D1C22AF" w14:textId="20B48C5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B6B83BF"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06A9E6A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F01FA85" w14:textId="77777777" w:rsidR="00BE0B3B" w:rsidRPr="00706156" w:rsidRDefault="00BE0B3B" w:rsidP="00BE0B3B">
            <w:pPr>
              <w:jc w:val="center"/>
              <w:rPr>
                <w:rFonts w:cs="Arial"/>
                <w:sz w:val="16"/>
                <w:szCs w:val="16"/>
              </w:rPr>
            </w:pPr>
            <w:r w:rsidRPr="00706156">
              <w:rPr>
                <w:rFonts w:cs="Arial"/>
                <w:sz w:val="16"/>
                <w:szCs w:val="16"/>
              </w:rPr>
              <w:t>18-60</w:t>
            </w:r>
          </w:p>
        </w:tc>
        <w:tc>
          <w:tcPr>
            <w:tcW w:w="992" w:type="dxa"/>
            <w:vAlign w:val="center"/>
          </w:tcPr>
          <w:p w14:paraId="49F48B18" w14:textId="77777777" w:rsidR="00BE0B3B" w:rsidRPr="00706156" w:rsidRDefault="00BE0B3B" w:rsidP="00BE0B3B">
            <w:pPr>
              <w:jc w:val="center"/>
              <w:rPr>
                <w:rFonts w:cs="Arial"/>
                <w:sz w:val="16"/>
                <w:szCs w:val="16"/>
              </w:rPr>
            </w:pPr>
            <w:r w:rsidRPr="00706156">
              <w:rPr>
                <w:rFonts w:cs="Arial"/>
                <w:sz w:val="16"/>
                <w:szCs w:val="16"/>
              </w:rPr>
              <w:t>48%</w:t>
            </w:r>
          </w:p>
        </w:tc>
        <w:tc>
          <w:tcPr>
            <w:tcW w:w="992" w:type="dxa"/>
            <w:vAlign w:val="center"/>
          </w:tcPr>
          <w:p w14:paraId="4588FC33" w14:textId="77777777" w:rsidR="00BE0B3B" w:rsidRPr="00706156" w:rsidRDefault="00BE0B3B" w:rsidP="00BE0B3B">
            <w:pPr>
              <w:jc w:val="center"/>
              <w:rPr>
                <w:rFonts w:cs="Arial"/>
                <w:sz w:val="16"/>
                <w:szCs w:val="16"/>
              </w:rPr>
            </w:pPr>
            <w:r w:rsidRPr="00706156">
              <w:rPr>
                <w:rFonts w:cs="Arial"/>
                <w:sz w:val="16"/>
                <w:szCs w:val="16"/>
              </w:rPr>
              <w:t>1033</w:t>
            </w:r>
          </w:p>
        </w:tc>
        <w:tc>
          <w:tcPr>
            <w:tcW w:w="1701" w:type="dxa"/>
            <w:vAlign w:val="center"/>
          </w:tcPr>
          <w:p w14:paraId="333FFA42" w14:textId="77777777" w:rsidR="00BE0B3B" w:rsidRPr="00706156" w:rsidRDefault="00BE0B3B" w:rsidP="00BE0B3B">
            <w:pPr>
              <w:jc w:val="center"/>
              <w:rPr>
                <w:rFonts w:cs="Arial"/>
                <w:sz w:val="16"/>
                <w:szCs w:val="16"/>
              </w:rPr>
            </w:pPr>
            <w:r w:rsidRPr="00706156">
              <w:rPr>
                <w:rFonts w:cs="Arial"/>
                <w:sz w:val="16"/>
                <w:szCs w:val="16"/>
              </w:rPr>
              <w:t>Leisure screen time; overall screen use</w:t>
            </w:r>
          </w:p>
        </w:tc>
        <w:tc>
          <w:tcPr>
            <w:tcW w:w="1701" w:type="dxa"/>
            <w:vAlign w:val="center"/>
          </w:tcPr>
          <w:p w14:paraId="4EB78AA6" w14:textId="116C267A"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43E5429" w14:textId="357C45BC"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3C3A6B3" w14:textId="16E1B78E" w:rsidTr="00BE0B3B">
        <w:tc>
          <w:tcPr>
            <w:tcW w:w="2263" w:type="dxa"/>
            <w:vAlign w:val="center"/>
          </w:tcPr>
          <w:p w14:paraId="2F23C0B6" w14:textId="76C7506B" w:rsidR="00BE0B3B" w:rsidRPr="00706156" w:rsidRDefault="00BE0B3B" w:rsidP="00BE0B3B">
            <w:pPr>
              <w:jc w:val="center"/>
              <w:rPr>
                <w:rFonts w:cs="Arial"/>
                <w:sz w:val="16"/>
                <w:szCs w:val="16"/>
              </w:rPr>
            </w:pPr>
            <w:proofErr w:type="spellStart"/>
            <w:r w:rsidRPr="00706156">
              <w:rPr>
                <w:rFonts w:cs="Arial"/>
                <w:sz w:val="16"/>
                <w:szCs w:val="16"/>
              </w:rPr>
              <w:t>Hyunshik</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{"citationID":"H1916JEz","properties":{"formattedCitation":"\\super 89\\nosupersub{}","plainCitation":"89","noteIndex":0},"citationItems":[{"id":10179,"uris":["http://zotero.org/users/7696217/items/YY4P5GWR"],"itemData":{"id":10179,"type":"article-journal","abstract":"Specialized guidelines are required for the health behaviors of vulnerable populations such as children. This is especially true during the COVID-19 pandemic, wherein major lifestyle changes have occurred, especially among young children. The present study aims to use longitudinal data to understand changes in the physical activity, screen time, sleep, and mental health of preschoolers in Japan during the COVID-19 pandemic, compared to pre-pandemic period. Subjective and objective measures were used to assess the variables of interest longitudinally. It was found that physical activity, adherence to WHO-recommended screen time, and prosocial behaviors decreased significantly. On the other hand, sedentary time and hyperactivity increased. Our results are consistent with findings from other countries. The implications with respect to outdoor playtime, screen-time in the context of online learning during the pandemic, and the effects of parents’ mental health on preschool-aged children are discussed.","container-title":"Scientific Reports","DOI":"10.1038/s41598-021-01803-4","ISSN":"2045-2322","issue":"1","journalAbbreviation":"Scientific Reports","page":"22972","title":"Change in Japanese children’s 24-hour movement guidelines and mental health during the COVID-19 pandemic","volume":"11","author":[{"family":"Hyunshik","given":"Kim"},{"family":"Jiameng","given":"Ma"},{"family":"Sunkyoung","given":"Lee"},{"family":"Ying","given":"Gu"}],"issued":{"date-parts":[["2021",11,26]]}}}],"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89</w:t>
            </w:r>
            <w:r w:rsidRPr="00706156">
              <w:rPr>
                <w:rFonts w:cs="Arial"/>
                <w:sz w:val="16"/>
                <w:szCs w:val="16"/>
              </w:rPr>
              <w:fldChar w:fldCharType="end"/>
            </w:r>
          </w:p>
        </w:tc>
        <w:tc>
          <w:tcPr>
            <w:tcW w:w="1418" w:type="dxa"/>
            <w:vAlign w:val="center"/>
          </w:tcPr>
          <w:p w14:paraId="09A4DA31" w14:textId="750B4FAB" w:rsidR="00BE0B3B" w:rsidRPr="00706156" w:rsidRDefault="00BE0B3B" w:rsidP="00BE0B3B">
            <w:pPr>
              <w:jc w:val="center"/>
              <w:rPr>
                <w:rFonts w:cs="Arial"/>
                <w:sz w:val="16"/>
                <w:szCs w:val="16"/>
              </w:rPr>
            </w:pPr>
            <w:r w:rsidRPr="00706156">
              <w:rPr>
                <w:rFonts w:cs="Arial"/>
                <w:sz w:val="16"/>
                <w:szCs w:val="16"/>
              </w:rPr>
              <w:t>Japan</w:t>
            </w:r>
          </w:p>
        </w:tc>
        <w:tc>
          <w:tcPr>
            <w:tcW w:w="1417" w:type="dxa"/>
            <w:vAlign w:val="center"/>
          </w:tcPr>
          <w:p w14:paraId="145335A3" w14:textId="4DB3CD1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73D6BA8" w14:textId="015B44ED"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DE33AB9" w14:textId="77777777" w:rsidR="00BE0B3B" w:rsidRPr="00706156" w:rsidRDefault="00BE0B3B" w:rsidP="00BE0B3B">
            <w:pPr>
              <w:jc w:val="center"/>
              <w:rPr>
                <w:rFonts w:cs="Arial"/>
                <w:sz w:val="16"/>
                <w:szCs w:val="16"/>
              </w:rPr>
            </w:pPr>
            <w:r w:rsidRPr="00706156">
              <w:rPr>
                <w:rFonts w:cs="Arial"/>
                <w:sz w:val="16"/>
                <w:szCs w:val="16"/>
              </w:rPr>
              <w:t>4.8</w:t>
            </w:r>
          </w:p>
          <w:p w14:paraId="6A57E3C5" w14:textId="0A2146B5" w:rsidR="00BE0B3B" w:rsidRPr="00706156" w:rsidRDefault="00BE0B3B" w:rsidP="00BE0B3B">
            <w:pPr>
              <w:jc w:val="center"/>
              <w:rPr>
                <w:rFonts w:cs="Arial"/>
                <w:sz w:val="16"/>
                <w:szCs w:val="16"/>
              </w:rPr>
            </w:pPr>
            <w:r w:rsidRPr="00706156">
              <w:rPr>
                <w:rFonts w:cs="Arial"/>
                <w:sz w:val="16"/>
                <w:szCs w:val="16"/>
              </w:rPr>
              <w:t>(0.3)</w:t>
            </w:r>
          </w:p>
        </w:tc>
        <w:tc>
          <w:tcPr>
            <w:tcW w:w="992" w:type="dxa"/>
            <w:vAlign w:val="center"/>
          </w:tcPr>
          <w:p w14:paraId="48C9F14E" w14:textId="798BE5D9" w:rsidR="00BE0B3B" w:rsidRPr="00706156" w:rsidRDefault="00BE0B3B" w:rsidP="00BE0B3B">
            <w:pPr>
              <w:jc w:val="center"/>
              <w:rPr>
                <w:rFonts w:cs="Arial"/>
                <w:sz w:val="16"/>
                <w:szCs w:val="16"/>
              </w:rPr>
            </w:pPr>
            <w:r w:rsidRPr="00706156">
              <w:rPr>
                <w:rFonts w:cs="Arial"/>
                <w:sz w:val="16"/>
                <w:szCs w:val="16"/>
              </w:rPr>
              <w:t>3-5</w:t>
            </w:r>
          </w:p>
        </w:tc>
        <w:tc>
          <w:tcPr>
            <w:tcW w:w="992" w:type="dxa"/>
            <w:vAlign w:val="center"/>
          </w:tcPr>
          <w:p w14:paraId="063B1707" w14:textId="7344D8F4" w:rsidR="00BE0B3B" w:rsidRPr="00706156" w:rsidRDefault="00BE0B3B" w:rsidP="00BE0B3B">
            <w:pPr>
              <w:jc w:val="center"/>
              <w:rPr>
                <w:rFonts w:cs="Arial"/>
                <w:sz w:val="16"/>
                <w:szCs w:val="16"/>
              </w:rPr>
            </w:pPr>
            <w:r w:rsidRPr="00706156">
              <w:rPr>
                <w:rFonts w:cs="Arial"/>
                <w:sz w:val="16"/>
                <w:szCs w:val="16"/>
              </w:rPr>
              <w:t>47.8%</w:t>
            </w:r>
          </w:p>
        </w:tc>
        <w:tc>
          <w:tcPr>
            <w:tcW w:w="992" w:type="dxa"/>
            <w:vAlign w:val="center"/>
          </w:tcPr>
          <w:p w14:paraId="23EF2B48" w14:textId="5D6ED664" w:rsidR="00BE0B3B" w:rsidRPr="00706156" w:rsidRDefault="00BE0B3B" w:rsidP="00BE0B3B">
            <w:pPr>
              <w:jc w:val="center"/>
              <w:rPr>
                <w:rFonts w:cs="Arial"/>
                <w:sz w:val="16"/>
                <w:szCs w:val="16"/>
              </w:rPr>
            </w:pPr>
            <w:r w:rsidRPr="00706156">
              <w:rPr>
                <w:rFonts w:cs="Arial"/>
                <w:sz w:val="16"/>
                <w:szCs w:val="16"/>
              </w:rPr>
              <w:t>290</w:t>
            </w:r>
          </w:p>
        </w:tc>
        <w:tc>
          <w:tcPr>
            <w:tcW w:w="1701" w:type="dxa"/>
            <w:vAlign w:val="center"/>
          </w:tcPr>
          <w:p w14:paraId="295C246D" w14:textId="11BD5F95"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4EEE3713" w14:textId="6835C434"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6C4B8E7C" w14:textId="7B8C0766"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2A2255D3" w14:textId="2A412C04" w:rsidTr="00BE0B3B">
        <w:tc>
          <w:tcPr>
            <w:tcW w:w="2263" w:type="dxa"/>
            <w:vAlign w:val="center"/>
          </w:tcPr>
          <w:p w14:paraId="1CBAFF62" w14:textId="764822FD" w:rsidR="00BE0B3B" w:rsidRPr="00706156" w:rsidRDefault="00BE0B3B" w:rsidP="00BE0B3B">
            <w:pPr>
              <w:jc w:val="center"/>
              <w:rPr>
                <w:rFonts w:cs="Arial"/>
                <w:sz w:val="16"/>
                <w:szCs w:val="16"/>
              </w:rPr>
            </w:pPr>
            <w:proofErr w:type="spellStart"/>
            <w:r w:rsidRPr="00706156">
              <w:rPr>
                <w:rFonts w:cs="Arial"/>
                <w:color w:val="000000"/>
                <w:sz w:val="16"/>
                <w:szCs w:val="16"/>
              </w:rPr>
              <w:t>Jáuregui</w:t>
            </w:r>
            <w:proofErr w:type="spellEnd"/>
            <w:r w:rsidRPr="00706156">
              <w:rPr>
                <w:rFonts w:cs="Arial"/>
                <w:color w:val="000000"/>
                <w:sz w:val="16"/>
                <w:szCs w:val="16"/>
              </w:rPr>
              <w:t xml:space="preserve">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{"citationID":"2zJTycPX","properties":{"formattedCitation":"\\super 90\\nosupersub{}","plainCitation":"90","noteIndex":0},"citationItems":[{"id":10192,"uris":["http://zotero.org/users/7696217/items/ARR8IJ6Z"],"itemData":{"id":10192,"type":"article-journal","container-title":"Preventive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90</w:t>
            </w:r>
            <w:r w:rsidRPr="00706156">
              <w:rPr>
                <w:rFonts w:cs="Arial"/>
                <w:color w:val="000000"/>
                <w:sz w:val="16"/>
                <w:szCs w:val="16"/>
              </w:rPr>
              <w:fldChar w:fldCharType="end"/>
            </w:r>
          </w:p>
        </w:tc>
        <w:tc>
          <w:tcPr>
            <w:tcW w:w="1418" w:type="dxa"/>
            <w:vAlign w:val="center"/>
          </w:tcPr>
          <w:p w14:paraId="4CE4028E" w14:textId="490857F6" w:rsidR="00BE0B3B" w:rsidRPr="00706156" w:rsidRDefault="00BE0B3B" w:rsidP="00BE0B3B">
            <w:pPr>
              <w:jc w:val="center"/>
              <w:rPr>
                <w:rFonts w:cs="Arial"/>
                <w:sz w:val="16"/>
                <w:szCs w:val="16"/>
              </w:rPr>
            </w:pPr>
            <w:r w:rsidRPr="00706156">
              <w:rPr>
                <w:rFonts w:cs="Arial"/>
                <w:sz w:val="16"/>
                <w:szCs w:val="16"/>
              </w:rPr>
              <w:t>Mexico</w:t>
            </w:r>
          </w:p>
        </w:tc>
        <w:tc>
          <w:tcPr>
            <w:tcW w:w="1417" w:type="dxa"/>
            <w:vAlign w:val="center"/>
          </w:tcPr>
          <w:p w14:paraId="6242E504" w14:textId="1A04CA0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B58A5B7" w14:textId="6DF88372"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7341DB9" w14:textId="77777777" w:rsidR="00BE0B3B" w:rsidRPr="00706156" w:rsidRDefault="00BE0B3B" w:rsidP="00BE0B3B">
            <w:pPr>
              <w:jc w:val="center"/>
              <w:rPr>
                <w:rFonts w:cs="Arial"/>
                <w:sz w:val="16"/>
                <w:szCs w:val="16"/>
              </w:rPr>
            </w:pPr>
            <w:r w:rsidRPr="00706156">
              <w:rPr>
                <w:rFonts w:cs="Arial"/>
                <w:sz w:val="16"/>
                <w:szCs w:val="16"/>
              </w:rPr>
              <w:t>3.3</w:t>
            </w:r>
          </w:p>
          <w:p w14:paraId="52DA4076" w14:textId="5B13801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9E7C6B0" w14:textId="7B3CB358" w:rsidR="00BE0B3B" w:rsidRPr="00706156" w:rsidRDefault="00BE0B3B" w:rsidP="00BE0B3B">
            <w:pPr>
              <w:jc w:val="center"/>
              <w:rPr>
                <w:rFonts w:cs="Arial"/>
                <w:sz w:val="16"/>
                <w:szCs w:val="16"/>
              </w:rPr>
            </w:pPr>
            <w:r w:rsidRPr="00706156">
              <w:rPr>
                <w:rFonts w:cs="Arial"/>
                <w:sz w:val="16"/>
                <w:szCs w:val="16"/>
              </w:rPr>
              <w:t>1-5</w:t>
            </w:r>
          </w:p>
        </w:tc>
        <w:tc>
          <w:tcPr>
            <w:tcW w:w="992" w:type="dxa"/>
            <w:vAlign w:val="center"/>
          </w:tcPr>
          <w:p w14:paraId="6BBDFCEA" w14:textId="10D2AAE9" w:rsidR="00BE0B3B" w:rsidRPr="00706156" w:rsidRDefault="00BE0B3B" w:rsidP="00BE0B3B">
            <w:pPr>
              <w:jc w:val="center"/>
              <w:rPr>
                <w:rFonts w:cs="Arial"/>
                <w:sz w:val="16"/>
                <w:szCs w:val="16"/>
              </w:rPr>
            </w:pPr>
            <w:r w:rsidRPr="00706156">
              <w:rPr>
                <w:rFonts w:cs="Arial"/>
                <w:sz w:val="16"/>
                <w:szCs w:val="16"/>
              </w:rPr>
              <w:t>47.2%</w:t>
            </w:r>
          </w:p>
        </w:tc>
        <w:tc>
          <w:tcPr>
            <w:tcW w:w="992" w:type="dxa"/>
            <w:vAlign w:val="center"/>
          </w:tcPr>
          <w:p w14:paraId="729C98F0" w14:textId="17C76823" w:rsidR="00BE0B3B" w:rsidRPr="00706156" w:rsidRDefault="00BE0B3B" w:rsidP="00BE0B3B">
            <w:pPr>
              <w:jc w:val="center"/>
              <w:rPr>
                <w:rFonts w:cs="Arial"/>
                <w:sz w:val="16"/>
                <w:szCs w:val="16"/>
              </w:rPr>
            </w:pPr>
            <w:r w:rsidRPr="00706156">
              <w:rPr>
                <w:rFonts w:cs="Arial"/>
                <w:sz w:val="16"/>
                <w:szCs w:val="16"/>
              </w:rPr>
              <w:t>631</w:t>
            </w:r>
          </w:p>
        </w:tc>
        <w:tc>
          <w:tcPr>
            <w:tcW w:w="1701" w:type="dxa"/>
            <w:vAlign w:val="center"/>
          </w:tcPr>
          <w:p w14:paraId="7CA419CF" w14:textId="3E39AA45"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3E7F0652" w14:textId="52BF07E0"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2142640E" w14:textId="4604C68C"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4BE2DFD5" w14:textId="338601A7" w:rsidTr="00BE0B3B">
        <w:tc>
          <w:tcPr>
            <w:tcW w:w="2263" w:type="dxa"/>
            <w:vMerge w:val="restart"/>
            <w:vAlign w:val="center"/>
          </w:tcPr>
          <w:p w14:paraId="04AB58B5" w14:textId="3287D1CC" w:rsidR="00BE0B3B" w:rsidRPr="00706156" w:rsidRDefault="00BE0B3B" w:rsidP="00BE0B3B">
            <w:pPr>
              <w:jc w:val="center"/>
              <w:rPr>
                <w:rFonts w:cs="Arial"/>
                <w:sz w:val="16"/>
                <w:szCs w:val="16"/>
              </w:rPr>
            </w:pPr>
            <w:r w:rsidRPr="00706156">
              <w:rPr>
                <w:rFonts w:cs="Arial"/>
                <w:color w:val="000000"/>
                <w:sz w:val="16"/>
                <w:szCs w:val="16"/>
              </w:rPr>
              <w:t>Jia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{"citationID":"1XyGdUtr","properties":{"formattedCitation":"\\super 46\\nosupersub{}","plainCitation":"46","noteIndex":0},"citationItems":[{"id":76,"uris":["http://zotero.org/users/7696217/items/83CG3XQD"],"itemData":{"id":76,"type":"article-journal","container-title":"International Journal of Obesity","ISSN":"1476-5497","issue":"3","journalAbbreviation":"International Journal of Obesity","note":"publisher: Nature Publishing Group","page":"695-699","title":"Impact of COVID-19 lockdown on activity patterns and weight status among youths in China: the COVID-19 Impact on Lifestyle Change Survey (COINLICS)","volume":"45","author":[{"family":"Jia","given":"Peng"},{"family":"Zhang","given":"Lei"},{"family":"Yu","given":"Wanqi"},{"family":"Yu","given":"Bin"},{"family":"Liu","given":"Meijing"},{"family":"Zhang","given":"Dong"},{"family":"Yang","given":"Shujuan"}],"issued":{"date-parts":[["2021"]]}}}],"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46</w:t>
            </w:r>
            <w:r w:rsidRPr="00706156">
              <w:rPr>
                <w:rFonts w:cs="Arial"/>
                <w:color w:val="000000"/>
                <w:sz w:val="16"/>
                <w:szCs w:val="16"/>
              </w:rPr>
              <w:fldChar w:fldCharType="end"/>
            </w:r>
          </w:p>
        </w:tc>
        <w:tc>
          <w:tcPr>
            <w:tcW w:w="1418" w:type="dxa"/>
            <w:vMerge w:val="restart"/>
            <w:vAlign w:val="center"/>
          </w:tcPr>
          <w:p w14:paraId="3C76CAA1" w14:textId="07706A22" w:rsidR="00BE0B3B" w:rsidRPr="00706156" w:rsidRDefault="00BE0B3B" w:rsidP="00BE0B3B">
            <w:pPr>
              <w:jc w:val="center"/>
              <w:rPr>
                <w:rFonts w:cs="Arial"/>
                <w:sz w:val="16"/>
                <w:szCs w:val="16"/>
              </w:rPr>
            </w:pPr>
            <w:r w:rsidRPr="00706156">
              <w:rPr>
                <w:rFonts w:cs="Arial"/>
                <w:sz w:val="16"/>
                <w:szCs w:val="16"/>
              </w:rPr>
              <w:t>China</w:t>
            </w:r>
          </w:p>
        </w:tc>
        <w:tc>
          <w:tcPr>
            <w:tcW w:w="1417" w:type="dxa"/>
            <w:vMerge w:val="restart"/>
            <w:vAlign w:val="center"/>
          </w:tcPr>
          <w:p w14:paraId="34486924" w14:textId="5DBBD46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8F65E12" w14:textId="76ECF802" w:rsidR="00BE0B3B" w:rsidRPr="00706156" w:rsidRDefault="00BE0B3B" w:rsidP="00BE0B3B">
            <w:pPr>
              <w:jc w:val="center"/>
              <w:rPr>
                <w:rFonts w:cs="Arial"/>
                <w:sz w:val="16"/>
                <w:szCs w:val="16"/>
              </w:rPr>
            </w:pPr>
            <w:r w:rsidRPr="00706156">
              <w:rPr>
                <w:rFonts w:cs="Arial"/>
                <w:sz w:val="16"/>
                <w:szCs w:val="16"/>
              </w:rPr>
              <w:t>Adults (undergraduate students)</w:t>
            </w:r>
          </w:p>
        </w:tc>
        <w:tc>
          <w:tcPr>
            <w:tcW w:w="993" w:type="dxa"/>
            <w:vAlign w:val="center"/>
          </w:tcPr>
          <w:p w14:paraId="3062BDFE" w14:textId="77777777" w:rsidR="00BE0B3B" w:rsidRPr="00706156" w:rsidRDefault="00BE0B3B" w:rsidP="00BE0B3B">
            <w:pPr>
              <w:jc w:val="center"/>
              <w:rPr>
                <w:rFonts w:cs="Arial"/>
                <w:sz w:val="16"/>
                <w:szCs w:val="16"/>
              </w:rPr>
            </w:pPr>
            <w:r w:rsidRPr="00706156">
              <w:rPr>
                <w:rFonts w:cs="Arial"/>
                <w:sz w:val="16"/>
                <w:szCs w:val="16"/>
              </w:rPr>
              <w:t>20.6</w:t>
            </w:r>
          </w:p>
          <w:p w14:paraId="7E83CA20" w14:textId="1941C83A" w:rsidR="00BE0B3B" w:rsidRPr="00706156" w:rsidRDefault="00BE0B3B" w:rsidP="00BE0B3B">
            <w:pPr>
              <w:jc w:val="center"/>
              <w:rPr>
                <w:rFonts w:cs="Arial"/>
                <w:sz w:val="16"/>
                <w:szCs w:val="16"/>
              </w:rPr>
            </w:pPr>
            <w:r w:rsidRPr="00706156">
              <w:rPr>
                <w:rFonts w:cs="Arial"/>
                <w:sz w:val="16"/>
                <w:szCs w:val="16"/>
              </w:rPr>
              <w:t>(1.8)</w:t>
            </w:r>
          </w:p>
        </w:tc>
        <w:tc>
          <w:tcPr>
            <w:tcW w:w="992" w:type="dxa"/>
            <w:vAlign w:val="center"/>
          </w:tcPr>
          <w:p w14:paraId="20EE3BEB" w14:textId="3BF28554"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E7D5772" w14:textId="10C68942" w:rsidR="00BE0B3B" w:rsidRPr="00706156" w:rsidRDefault="00BE0B3B" w:rsidP="00BE0B3B">
            <w:pPr>
              <w:jc w:val="center"/>
              <w:rPr>
                <w:rFonts w:cs="Arial"/>
                <w:sz w:val="16"/>
                <w:szCs w:val="16"/>
              </w:rPr>
            </w:pPr>
            <w:r w:rsidRPr="00706156">
              <w:rPr>
                <w:rFonts w:cs="Arial"/>
                <w:sz w:val="16"/>
                <w:szCs w:val="16"/>
              </w:rPr>
              <w:t>70%</w:t>
            </w:r>
          </w:p>
        </w:tc>
        <w:tc>
          <w:tcPr>
            <w:tcW w:w="992" w:type="dxa"/>
            <w:vAlign w:val="center"/>
          </w:tcPr>
          <w:p w14:paraId="5990AFA4" w14:textId="70C63516" w:rsidR="00BE0B3B" w:rsidRPr="00706156" w:rsidRDefault="00BE0B3B" w:rsidP="00BE0B3B">
            <w:pPr>
              <w:jc w:val="center"/>
              <w:rPr>
                <w:rFonts w:cs="Arial"/>
                <w:sz w:val="16"/>
                <w:szCs w:val="16"/>
              </w:rPr>
            </w:pPr>
            <w:r w:rsidRPr="00706156">
              <w:rPr>
                <w:rFonts w:cs="Arial"/>
                <w:sz w:val="16"/>
                <w:szCs w:val="16"/>
              </w:rPr>
              <w:t>7024</w:t>
            </w:r>
          </w:p>
        </w:tc>
        <w:tc>
          <w:tcPr>
            <w:tcW w:w="1701" w:type="dxa"/>
            <w:vAlign w:val="center"/>
          </w:tcPr>
          <w:p w14:paraId="1EAF10E7" w14:textId="7B76256C"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3D283E17" w14:textId="7B8CEDC8"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6FA2694" w14:textId="4041B151"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737D9A9D" w14:textId="420C2118" w:rsidTr="00BE0B3B">
        <w:tc>
          <w:tcPr>
            <w:tcW w:w="2263" w:type="dxa"/>
            <w:vMerge/>
            <w:vAlign w:val="center"/>
          </w:tcPr>
          <w:p w14:paraId="22F40A03" w14:textId="77777777" w:rsidR="00BE0B3B" w:rsidRPr="00706156" w:rsidRDefault="00BE0B3B" w:rsidP="00BE0B3B">
            <w:pPr>
              <w:jc w:val="center"/>
              <w:rPr>
                <w:rFonts w:cs="Arial"/>
                <w:color w:val="000000"/>
                <w:sz w:val="16"/>
                <w:szCs w:val="16"/>
              </w:rPr>
            </w:pPr>
          </w:p>
        </w:tc>
        <w:tc>
          <w:tcPr>
            <w:tcW w:w="1418" w:type="dxa"/>
            <w:vMerge/>
            <w:vAlign w:val="center"/>
          </w:tcPr>
          <w:p w14:paraId="0730CEB7" w14:textId="77777777" w:rsidR="00BE0B3B" w:rsidRPr="00706156" w:rsidRDefault="00BE0B3B" w:rsidP="00BE0B3B">
            <w:pPr>
              <w:jc w:val="center"/>
              <w:rPr>
                <w:rFonts w:cs="Arial"/>
                <w:sz w:val="16"/>
                <w:szCs w:val="16"/>
              </w:rPr>
            </w:pPr>
          </w:p>
        </w:tc>
        <w:tc>
          <w:tcPr>
            <w:tcW w:w="1417" w:type="dxa"/>
            <w:vMerge/>
            <w:vAlign w:val="center"/>
          </w:tcPr>
          <w:p w14:paraId="7676E9BD" w14:textId="77777777" w:rsidR="00BE0B3B" w:rsidRPr="00706156" w:rsidRDefault="00BE0B3B" w:rsidP="00BE0B3B">
            <w:pPr>
              <w:jc w:val="center"/>
              <w:rPr>
                <w:rFonts w:cs="Arial"/>
                <w:sz w:val="16"/>
                <w:szCs w:val="16"/>
              </w:rPr>
            </w:pPr>
          </w:p>
        </w:tc>
        <w:tc>
          <w:tcPr>
            <w:tcW w:w="1701" w:type="dxa"/>
            <w:vAlign w:val="center"/>
          </w:tcPr>
          <w:p w14:paraId="4AF1FEC1" w14:textId="4B4589F3" w:rsidR="00BE0B3B" w:rsidRPr="00706156" w:rsidRDefault="00BE0B3B" w:rsidP="00BE0B3B">
            <w:pPr>
              <w:jc w:val="center"/>
              <w:rPr>
                <w:rFonts w:cs="Arial"/>
                <w:sz w:val="16"/>
                <w:szCs w:val="16"/>
              </w:rPr>
            </w:pPr>
            <w:r w:rsidRPr="00706156">
              <w:rPr>
                <w:rFonts w:cs="Arial"/>
                <w:sz w:val="16"/>
                <w:szCs w:val="16"/>
              </w:rPr>
              <w:t>Adults (graduate students)</w:t>
            </w:r>
          </w:p>
        </w:tc>
        <w:tc>
          <w:tcPr>
            <w:tcW w:w="993" w:type="dxa"/>
            <w:vAlign w:val="center"/>
          </w:tcPr>
          <w:p w14:paraId="71161414" w14:textId="77777777" w:rsidR="00BE0B3B" w:rsidRPr="00706156" w:rsidRDefault="00BE0B3B" w:rsidP="00BE0B3B">
            <w:pPr>
              <w:jc w:val="center"/>
              <w:rPr>
                <w:rFonts w:cs="Arial"/>
                <w:sz w:val="16"/>
                <w:szCs w:val="16"/>
              </w:rPr>
            </w:pPr>
            <w:r w:rsidRPr="00706156">
              <w:rPr>
                <w:rFonts w:cs="Arial"/>
                <w:sz w:val="16"/>
                <w:szCs w:val="16"/>
              </w:rPr>
              <w:t>24.6</w:t>
            </w:r>
          </w:p>
          <w:p w14:paraId="40C71F22" w14:textId="341A0145" w:rsidR="00BE0B3B" w:rsidRPr="00706156" w:rsidRDefault="00BE0B3B" w:rsidP="00BE0B3B">
            <w:pPr>
              <w:jc w:val="center"/>
              <w:rPr>
                <w:rFonts w:cs="Arial"/>
                <w:sz w:val="16"/>
                <w:szCs w:val="16"/>
              </w:rPr>
            </w:pPr>
            <w:r w:rsidRPr="00706156">
              <w:rPr>
                <w:rFonts w:cs="Arial"/>
                <w:sz w:val="16"/>
                <w:szCs w:val="16"/>
              </w:rPr>
              <w:t>(3.5)</w:t>
            </w:r>
          </w:p>
        </w:tc>
        <w:tc>
          <w:tcPr>
            <w:tcW w:w="992" w:type="dxa"/>
            <w:vAlign w:val="center"/>
          </w:tcPr>
          <w:p w14:paraId="32024035" w14:textId="101E0E0E"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B65F777" w14:textId="7919EACD" w:rsidR="00BE0B3B" w:rsidRPr="00706156" w:rsidRDefault="00BE0B3B" w:rsidP="00BE0B3B">
            <w:pPr>
              <w:jc w:val="center"/>
              <w:rPr>
                <w:rFonts w:cs="Arial"/>
                <w:sz w:val="16"/>
                <w:szCs w:val="16"/>
              </w:rPr>
            </w:pPr>
            <w:r w:rsidRPr="00706156">
              <w:rPr>
                <w:rFonts w:cs="Arial"/>
                <w:sz w:val="16"/>
                <w:szCs w:val="16"/>
              </w:rPr>
              <w:t>71%</w:t>
            </w:r>
          </w:p>
        </w:tc>
        <w:tc>
          <w:tcPr>
            <w:tcW w:w="992" w:type="dxa"/>
            <w:vAlign w:val="center"/>
          </w:tcPr>
          <w:p w14:paraId="31D34B46" w14:textId="21EDDDB8" w:rsidR="00BE0B3B" w:rsidRPr="00706156" w:rsidRDefault="00BE0B3B" w:rsidP="00BE0B3B">
            <w:pPr>
              <w:jc w:val="center"/>
              <w:rPr>
                <w:rFonts w:cs="Arial"/>
                <w:sz w:val="16"/>
                <w:szCs w:val="16"/>
              </w:rPr>
            </w:pPr>
            <w:r w:rsidRPr="00706156">
              <w:rPr>
                <w:rFonts w:cs="Arial"/>
                <w:sz w:val="16"/>
                <w:szCs w:val="16"/>
              </w:rPr>
              <w:t>234</w:t>
            </w:r>
          </w:p>
        </w:tc>
        <w:tc>
          <w:tcPr>
            <w:tcW w:w="1701" w:type="dxa"/>
            <w:vAlign w:val="center"/>
          </w:tcPr>
          <w:p w14:paraId="11FB9B5E" w14:textId="678329AB"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C841DF1" w14:textId="688B0532"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65E64EA" w14:textId="333C3CB4"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5586AC39" w14:textId="6FB5A499" w:rsidTr="00BE0B3B">
        <w:tc>
          <w:tcPr>
            <w:tcW w:w="2263" w:type="dxa"/>
            <w:vAlign w:val="center"/>
          </w:tcPr>
          <w:p w14:paraId="24AD7471" w14:textId="66B68F1F" w:rsidR="00BE0B3B" w:rsidRPr="00706156" w:rsidRDefault="00BE0B3B" w:rsidP="00BE0B3B">
            <w:pPr>
              <w:jc w:val="center"/>
              <w:rPr>
                <w:rFonts w:cs="Arial"/>
                <w:sz w:val="16"/>
                <w:szCs w:val="16"/>
              </w:rPr>
            </w:pPr>
            <w:r w:rsidRPr="00706156">
              <w:rPr>
                <w:rFonts w:cs="Arial"/>
                <w:color w:val="000000"/>
                <w:sz w:val="16"/>
                <w:szCs w:val="16"/>
              </w:rPr>
              <w:t>Kim et al.</w:t>
            </w:r>
            <w:r w:rsidRPr="00706156">
              <w:rPr>
                <w:rFonts w:cs="Arial"/>
                <w:color w:val="000000"/>
                <w:sz w:val="16"/>
                <w:szCs w:val="16"/>
              </w:rPr>
              <w:fldChar w:fldCharType="begin"/>
            </w:r>
            <w:r w:rsidR="00E97678" w:rsidRPr="00706156">
              <w:rPr>
                <w:rFonts w:cs="Arial"/>
                <w:color w:val="000000"/>
                <w:sz w:val="16"/>
                <w:szCs w:val="16"/>
              </w:rPr>
              <w:instrText xml:space="preserve"> ADDIN ZOTERO_ITEM CSL_CITATION {"citationID":"W5CB9O63","properties":{"formattedCitation":"\\super 91\\nosupersub{}","plainCitation":"91","noteIndex":0},"citationItems":[{"id":10208,"uris":["http://zotero.org/users/7696217/items/QVYEGCG6"],"itemData":{"id":10208,"type":"article-journal","container-title":"Journal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schema":"https://github.com/citation-style-language/schema/raw/master/csl-citation.json"} </w:instrText>
            </w:r>
            <w:r w:rsidRPr="00706156">
              <w:rPr>
                <w:rFonts w:cs="Arial"/>
                <w:color w:val="000000"/>
                <w:sz w:val="16"/>
                <w:szCs w:val="16"/>
              </w:rPr>
              <w:fldChar w:fldCharType="separate"/>
            </w:r>
            <w:r w:rsidR="00095CC6" w:rsidRPr="00706156">
              <w:rPr>
                <w:rFonts w:cs="Arial"/>
                <w:color w:val="000000"/>
                <w:sz w:val="16"/>
                <w:vertAlign w:val="superscript"/>
              </w:rPr>
              <w:t>91</w:t>
            </w:r>
            <w:r w:rsidRPr="00706156">
              <w:rPr>
                <w:rFonts w:cs="Arial"/>
                <w:color w:val="000000"/>
                <w:sz w:val="16"/>
                <w:szCs w:val="16"/>
              </w:rPr>
              <w:fldChar w:fldCharType="end"/>
            </w:r>
          </w:p>
        </w:tc>
        <w:tc>
          <w:tcPr>
            <w:tcW w:w="1418" w:type="dxa"/>
            <w:vAlign w:val="center"/>
          </w:tcPr>
          <w:p w14:paraId="2D58D1EB" w14:textId="7D75E082" w:rsidR="00BE0B3B" w:rsidRPr="00706156" w:rsidRDefault="00BE0B3B" w:rsidP="00BE0B3B">
            <w:pPr>
              <w:jc w:val="center"/>
              <w:rPr>
                <w:rFonts w:cs="Arial"/>
                <w:sz w:val="16"/>
                <w:szCs w:val="16"/>
              </w:rPr>
            </w:pPr>
            <w:r w:rsidRPr="00706156">
              <w:rPr>
                <w:rFonts w:cs="Arial"/>
                <w:sz w:val="16"/>
                <w:szCs w:val="16"/>
              </w:rPr>
              <w:t>South Korea</w:t>
            </w:r>
          </w:p>
        </w:tc>
        <w:tc>
          <w:tcPr>
            <w:tcW w:w="1417" w:type="dxa"/>
            <w:vAlign w:val="center"/>
          </w:tcPr>
          <w:p w14:paraId="4379E70F" w14:textId="2EBEE47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6A1F740" w14:textId="39DE8B8B"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DD5B9D3" w14:textId="77777777" w:rsidR="00BE0B3B" w:rsidRPr="00706156" w:rsidRDefault="00BE0B3B" w:rsidP="00BE0B3B">
            <w:pPr>
              <w:jc w:val="center"/>
              <w:rPr>
                <w:rFonts w:cs="Arial"/>
                <w:sz w:val="16"/>
                <w:szCs w:val="16"/>
              </w:rPr>
            </w:pPr>
            <w:r w:rsidRPr="00706156">
              <w:rPr>
                <w:rFonts w:cs="Arial"/>
                <w:sz w:val="16"/>
                <w:szCs w:val="16"/>
              </w:rPr>
              <w:t>9.2</w:t>
            </w:r>
          </w:p>
          <w:p w14:paraId="7E97330E" w14:textId="576DC281" w:rsidR="00BE0B3B" w:rsidRPr="00706156" w:rsidRDefault="00BE0B3B" w:rsidP="00BE0B3B">
            <w:pPr>
              <w:jc w:val="center"/>
              <w:rPr>
                <w:rFonts w:cs="Arial"/>
                <w:sz w:val="16"/>
                <w:szCs w:val="16"/>
              </w:rPr>
            </w:pPr>
            <w:r w:rsidRPr="00706156">
              <w:rPr>
                <w:rFonts w:cs="Arial"/>
                <w:sz w:val="16"/>
                <w:szCs w:val="16"/>
              </w:rPr>
              <w:t>(1.4)</w:t>
            </w:r>
          </w:p>
        </w:tc>
        <w:tc>
          <w:tcPr>
            <w:tcW w:w="992" w:type="dxa"/>
            <w:vAlign w:val="center"/>
          </w:tcPr>
          <w:p w14:paraId="098E9401" w14:textId="153D4451" w:rsidR="00BE0B3B" w:rsidRPr="00706156" w:rsidRDefault="00BE0B3B" w:rsidP="00BE0B3B">
            <w:pPr>
              <w:jc w:val="center"/>
              <w:rPr>
                <w:rFonts w:cs="Arial"/>
                <w:sz w:val="16"/>
                <w:szCs w:val="16"/>
              </w:rPr>
            </w:pPr>
            <w:r w:rsidRPr="00706156">
              <w:rPr>
                <w:rFonts w:cs="Arial"/>
                <w:sz w:val="16"/>
                <w:szCs w:val="16"/>
              </w:rPr>
              <w:t>7-12</w:t>
            </w:r>
          </w:p>
        </w:tc>
        <w:tc>
          <w:tcPr>
            <w:tcW w:w="992" w:type="dxa"/>
            <w:vAlign w:val="center"/>
          </w:tcPr>
          <w:p w14:paraId="3DD09DD7" w14:textId="134D0085" w:rsidR="00BE0B3B" w:rsidRPr="00706156" w:rsidRDefault="00BE0B3B" w:rsidP="00BE0B3B">
            <w:pPr>
              <w:jc w:val="center"/>
              <w:rPr>
                <w:rFonts w:cs="Arial"/>
                <w:sz w:val="16"/>
                <w:szCs w:val="16"/>
              </w:rPr>
            </w:pPr>
            <w:r w:rsidRPr="00706156">
              <w:rPr>
                <w:rFonts w:cs="Arial"/>
                <w:sz w:val="16"/>
                <w:szCs w:val="16"/>
              </w:rPr>
              <w:t>43.8%</w:t>
            </w:r>
          </w:p>
        </w:tc>
        <w:tc>
          <w:tcPr>
            <w:tcW w:w="992" w:type="dxa"/>
            <w:vAlign w:val="center"/>
          </w:tcPr>
          <w:p w14:paraId="074412C8" w14:textId="77F478F1" w:rsidR="00BE0B3B" w:rsidRPr="00706156" w:rsidRDefault="00BE0B3B" w:rsidP="00BE0B3B">
            <w:pPr>
              <w:jc w:val="center"/>
              <w:rPr>
                <w:rFonts w:cs="Arial"/>
                <w:sz w:val="16"/>
                <w:szCs w:val="16"/>
              </w:rPr>
            </w:pPr>
            <w:r w:rsidRPr="00706156">
              <w:rPr>
                <w:rFonts w:cs="Arial"/>
                <w:sz w:val="16"/>
                <w:szCs w:val="16"/>
              </w:rPr>
              <w:t>217</w:t>
            </w:r>
          </w:p>
        </w:tc>
        <w:tc>
          <w:tcPr>
            <w:tcW w:w="1701" w:type="dxa"/>
            <w:vAlign w:val="center"/>
          </w:tcPr>
          <w:p w14:paraId="599135AE" w14:textId="39936791" w:rsidR="00BE0B3B" w:rsidRPr="00706156" w:rsidRDefault="00BE0B3B" w:rsidP="00BE0B3B">
            <w:pPr>
              <w:jc w:val="center"/>
              <w:rPr>
                <w:rFonts w:cs="Arial"/>
                <w:sz w:val="16"/>
                <w:szCs w:val="16"/>
              </w:rPr>
            </w:pPr>
            <w:r w:rsidRPr="00706156">
              <w:rPr>
                <w:rFonts w:cs="Arial"/>
                <w:sz w:val="16"/>
                <w:szCs w:val="16"/>
              </w:rPr>
              <w:t>TV time; tablet time; smartphone time</w:t>
            </w:r>
          </w:p>
        </w:tc>
        <w:tc>
          <w:tcPr>
            <w:tcW w:w="1701" w:type="dxa"/>
            <w:vAlign w:val="center"/>
          </w:tcPr>
          <w:p w14:paraId="32C548CD" w14:textId="414968D0"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2678750C" w14:textId="28F19BC9"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2D1A70BE" w14:textId="5E30F3F2" w:rsidTr="00BE0B3B">
        <w:tc>
          <w:tcPr>
            <w:tcW w:w="2263" w:type="dxa"/>
            <w:vAlign w:val="center"/>
          </w:tcPr>
          <w:p w14:paraId="0ED08F83" w14:textId="753EDBD8" w:rsidR="00BE0B3B" w:rsidRPr="00706156" w:rsidRDefault="00BE0B3B" w:rsidP="00BE0B3B">
            <w:pPr>
              <w:jc w:val="center"/>
              <w:rPr>
                <w:rFonts w:cs="Arial"/>
                <w:sz w:val="16"/>
                <w:szCs w:val="16"/>
              </w:rPr>
            </w:pPr>
            <w:proofErr w:type="spellStart"/>
            <w:r w:rsidRPr="00706156">
              <w:rPr>
                <w:rFonts w:cs="Arial"/>
                <w:sz w:val="16"/>
                <w:szCs w:val="16"/>
              </w:rPr>
              <w:t>Koohsari</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{"citationID":"NU7aBieY","properties":{"formattedCitation":"\\super 47\\nosupersub{}","plainCitation":"47","noteIndex":0},"citationItems":[{"id":74,"uris":["http://zotero.org/users/7696217/items/8GU6GFDF"],"itemData":{"id":74,"type":"article-journal","container-title":"JMIR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47</w:t>
            </w:r>
            <w:r w:rsidRPr="00706156">
              <w:rPr>
                <w:rFonts w:cs="Arial"/>
                <w:sz w:val="16"/>
                <w:szCs w:val="16"/>
              </w:rPr>
              <w:fldChar w:fldCharType="end"/>
            </w:r>
          </w:p>
        </w:tc>
        <w:tc>
          <w:tcPr>
            <w:tcW w:w="1418" w:type="dxa"/>
            <w:vAlign w:val="center"/>
          </w:tcPr>
          <w:p w14:paraId="721E4D75" w14:textId="77777777" w:rsidR="00BE0B3B" w:rsidRPr="00706156" w:rsidRDefault="00BE0B3B" w:rsidP="00BE0B3B">
            <w:pPr>
              <w:jc w:val="center"/>
              <w:rPr>
                <w:rFonts w:cs="Arial"/>
                <w:sz w:val="16"/>
                <w:szCs w:val="16"/>
              </w:rPr>
            </w:pPr>
            <w:r w:rsidRPr="00706156">
              <w:rPr>
                <w:rFonts w:cs="Arial"/>
                <w:sz w:val="16"/>
                <w:szCs w:val="16"/>
              </w:rPr>
              <w:t>Japan</w:t>
            </w:r>
          </w:p>
        </w:tc>
        <w:tc>
          <w:tcPr>
            <w:tcW w:w="1417" w:type="dxa"/>
            <w:vAlign w:val="center"/>
          </w:tcPr>
          <w:p w14:paraId="0F8E7C8A" w14:textId="3A99EFF6"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84C777F"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8913A46"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67561ED"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03A9A69"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3429BC5" w14:textId="77777777" w:rsidR="00BE0B3B" w:rsidRPr="00706156" w:rsidRDefault="00BE0B3B" w:rsidP="00BE0B3B">
            <w:pPr>
              <w:jc w:val="center"/>
              <w:rPr>
                <w:rFonts w:cs="Arial"/>
                <w:sz w:val="16"/>
                <w:szCs w:val="16"/>
              </w:rPr>
            </w:pPr>
            <w:r w:rsidRPr="00706156">
              <w:rPr>
                <w:rFonts w:cs="Arial"/>
                <w:sz w:val="16"/>
                <w:szCs w:val="16"/>
              </w:rPr>
              <w:t>1086</w:t>
            </w:r>
          </w:p>
        </w:tc>
        <w:tc>
          <w:tcPr>
            <w:tcW w:w="1701" w:type="dxa"/>
            <w:vAlign w:val="center"/>
          </w:tcPr>
          <w:p w14:paraId="7D5E7E26" w14:textId="77777777" w:rsidR="00BE0B3B" w:rsidRPr="00706156" w:rsidRDefault="00BE0B3B" w:rsidP="00BE0B3B">
            <w:pPr>
              <w:jc w:val="center"/>
              <w:rPr>
                <w:rFonts w:cs="Arial"/>
                <w:sz w:val="16"/>
                <w:szCs w:val="16"/>
              </w:rPr>
            </w:pPr>
            <w:r w:rsidRPr="00706156">
              <w:rPr>
                <w:rFonts w:cs="Arial"/>
                <w:sz w:val="16"/>
                <w:szCs w:val="16"/>
              </w:rPr>
              <w:t>Television time; PC use during workday; PC use sitting time</w:t>
            </w:r>
          </w:p>
        </w:tc>
        <w:tc>
          <w:tcPr>
            <w:tcW w:w="1701" w:type="dxa"/>
            <w:vAlign w:val="center"/>
          </w:tcPr>
          <w:p w14:paraId="2414C2C1" w14:textId="2B3CE76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70B6E46" w14:textId="57F2320E"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0DEC86E" w14:textId="6A0BC51E" w:rsidTr="00BE0B3B">
        <w:tc>
          <w:tcPr>
            <w:tcW w:w="2263" w:type="dxa"/>
            <w:vAlign w:val="center"/>
          </w:tcPr>
          <w:p w14:paraId="7A9B3FD2" w14:textId="04E1D4EB" w:rsidR="00BE0B3B" w:rsidRPr="00706156" w:rsidRDefault="00BE0B3B" w:rsidP="00BE0B3B">
            <w:pPr>
              <w:jc w:val="center"/>
              <w:rPr>
                <w:rFonts w:cs="Arial"/>
                <w:sz w:val="16"/>
                <w:szCs w:val="16"/>
              </w:rPr>
            </w:pPr>
            <w:proofErr w:type="spellStart"/>
            <w:r w:rsidRPr="00706156">
              <w:rPr>
                <w:rFonts w:cs="Arial"/>
                <w:sz w:val="16"/>
                <w:szCs w:val="16"/>
              </w:rPr>
              <w:t>Kowalsky</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{"citationID":"GPY1qU27","properties":{"formattedCitation":"\\super 48\\nosupersub{}","plainCitation":"48","noteIndex":0},"citationItems":[{"id":10227,"uris":["http://zotero.org/users/7696217/items/XYPTJUJY"],"itemData":{"id":10227,"type":"article-journal","container-title":"Journal of American College Health","ISSN":"0744-8481","journalAbbreviation":"Journal of American College Health","note":"publisher: Taylor &amp; Francis","page":"1-6","title":"The impact of the covid-19 pandemic on lifestyle behaviors in US college students","author":[{"family":"Kowalsky","given":"Robert J"},{"family":"Farney","given":"Tyler M"},{"family":"Kline","given":"Christopher E"},{"family":"Hinojosa","given":"Jessica N"},{"family":"Creasy","given":"Seth 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48</w:t>
            </w:r>
            <w:r w:rsidRPr="00706156">
              <w:rPr>
                <w:rFonts w:cs="Arial"/>
                <w:sz w:val="16"/>
                <w:szCs w:val="16"/>
              </w:rPr>
              <w:fldChar w:fldCharType="end"/>
            </w:r>
          </w:p>
        </w:tc>
        <w:tc>
          <w:tcPr>
            <w:tcW w:w="1418" w:type="dxa"/>
            <w:vAlign w:val="center"/>
          </w:tcPr>
          <w:p w14:paraId="30EC4C82" w14:textId="5DF3B110"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743FDC62" w14:textId="4CE4E9B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0F68E8A" w14:textId="510FEE7C"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8429110" w14:textId="77777777" w:rsidR="00BE0B3B" w:rsidRPr="00706156" w:rsidRDefault="00BE0B3B" w:rsidP="00BE0B3B">
            <w:pPr>
              <w:jc w:val="center"/>
              <w:rPr>
                <w:rFonts w:cs="Arial"/>
                <w:sz w:val="16"/>
                <w:szCs w:val="16"/>
              </w:rPr>
            </w:pPr>
            <w:r w:rsidRPr="00706156">
              <w:rPr>
                <w:rFonts w:cs="Arial"/>
                <w:sz w:val="16"/>
                <w:szCs w:val="16"/>
              </w:rPr>
              <w:t>22.1</w:t>
            </w:r>
          </w:p>
          <w:p w14:paraId="1DC7368D" w14:textId="2C5E3552" w:rsidR="00BE0B3B" w:rsidRPr="00706156" w:rsidRDefault="00BE0B3B" w:rsidP="00BE0B3B">
            <w:pPr>
              <w:jc w:val="center"/>
              <w:rPr>
                <w:rFonts w:cs="Arial"/>
                <w:sz w:val="16"/>
                <w:szCs w:val="16"/>
              </w:rPr>
            </w:pPr>
            <w:r w:rsidRPr="00706156">
              <w:rPr>
                <w:rFonts w:cs="Arial"/>
                <w:sz w:val="16"/>
                <w:szCs w:val="16"/>
              </w:rPr>
              <w:t>(4.9)</w:t>
            </w:r>
          </w:p>
        </w:tc>
        <w:tc>
          <w:tcPr>
            <w:tcW w:w="992" w:type="dxa"/>
            <w:vAlign w:val="center"/>
          </w:tcPr>
          <w:p w14:paraId="7E8480B5" w14:textId="19E81BD1"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C4A9684" w14:textId="53900916" w:rsidR="00BE0B3B" w:rsidRPr="00706156" w:rsidRDefault="00BE0B3B" w:rsidP="00BE0B3B">
            <w:pPr>
              <w:jc w:val="center"/>
              <w:rPr>
                <w:rFonts w:cs="Arial"/>
                <w:sz w:val="16"/>
                <w:szCs w:val="16"/>
              </w:rPr>
            </w:pPr>
            <w:r w:rsidRPr="00706156">
              <w:rPr>
                <w:rFonts w:cs="Arial"/>
                <w:sz w:val="16"/>
                <w:szCs w:val="16"/>
              </w:rPr>
              <w:t>73%</w:t>
            </w:r>
          </w:p>
        </w:tc>
        <w:tc>
          <w:tcPr>
            <w:tcW w:w="992" w:type="dxa"/>
            <w:vAlign w:val="center"/>
          </w:tcPr>
          <w:p w14:paraId="147D1C0C" w14:textId="626E16A9" w:rsidR="00BE0B3B" w:rsidRPr="00706156" w:rsidRDefault="00BE0B3B" w:rsidP="00BE0B3B">
            <w:pPr>
              <w:jc w:val="center"/>
              <w:rPr>
                <w:rFonts w:cs="Arial"/>
                <w:sz w:val="16"/>
                <w:szCs w:val="16"/>
              </w:rPr>
            </w:pPr>
            <w:r w:rsidRPr="00706156">
              <w:rPr>
                <w:rFonts w:cs="Arial"/>
                <w:sz w:val="16"/>
                <w:szCs w:val="16"/>
              </w:rPr>
              <w:t>189</w:t>
            </w:r>
          </w:p>
        </w:tc>
        <w:tc>
          <w:tcPr>
            <w:tcW w:w="1701" w:type="dxa"/>
            <w:vAlign w:val="center"/>
          </w:tcPr>
          <w:p w14:paraId="1EA9C6E3" w14:textId="187981E2" w:rsidR="00BE0B3B" w:rsidRPr="00706156" w:rsidRDefault="00BE0B3B" w:rsidP="00BE0B3B">
            <w:pPr>
              <w:jc w:val="center"/>
              <w:rPr>
                <w:rFonts w:cs="Arial"/>
                <w:sz w:val="16"/>
                <w:szCs w:val="16"/>
              </w:rPr>
            </w:pPr>
            <w:r w:rsidRPr="00706156">
              <w:rPr>
                <w:rFonts w:cs="Arial"/>
                <w:sz w:val="16"/>
                <w:szCs w:val="16"/>
              </w:rPr>
              <w:t>TV/computer/phone use</w:t>
            </w:r>
          </w:p>
        </w:tc>
        <w:tc>
          <w:tcPr>
            <w:tcW w:w="1701" w:type="dxa"/>
            <w:vAlign w:val="center"/>
          </w:tcPr>
          <w:p w14:paraId="723FB3BA" w14:textId="1230B32B"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0960F33" w14:textId="01771A3B"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32D92415" w14:textId="4B8A19C0" w:rsidTr="00BE0B3B">
        <w:tc>
          <w:tcPr>
            <w:tcW w:w="2263" w:type="dxa"/>
            <w:vAlign w:val="center"/>
          </w:tcPr>
          <w:p w14:paraId="6A63E317" w14:textId="14D9B619" w:rsidR="00BE0B3B" w:rsidRPr="00706156" w:rsidRDefault="00BE0B3B" w:rsidP="00BE0B3B">
            <w:pPr>
              <w:jc w:val="center"/>
              <w:rPr>
                <w:rFonts w:cs="Arial"/>
                <w:sz w:val="16"/>
                <w:szCs w:val="16"/>
              </w:rPr>
            </w:pPr>
            <w:r w:rsidRPr="00706156">
              <w:rPr>
                <w:rFonts w:cs="Arial"/>
                <w:sz w:val="16"/>
                <w:szCs w:val="16"/>
              </w:rPr>
              <w:t>Lawrence et al.</w:t>
            </w:r>
            <w:r w:rsidRPr="00706156">
              <w:rPr>
                <w:rFonts w:cs="Arial"/>
                <w:sz w:val="16"/>
                <w:szCs w:val="16"/>
              </w:rPr>
              <w:fldChar w:fldCharType="begin"/>
            </w:r>
            <w:r w:rsidR="00E97678" w:rsidRPr="00706156">
              <w:rPr>
                <w:rFonts w:cs="Arial"/>
                <w:sz w:val="16"/>
                <w:szCs w:val="16"/>
              </w:rPr>
              <w:instrText xml:space="preserve"> ADDIN ZOTERO_ITEM CSL_CITATION {"citationID":"7P4kMlJs","properties":{"formattedCitation":"\\super 49\\nosupersub{}","plainCitation":"49","noteIndex":0},"citationItems":[{"id":73,"uris":["http://zotero.org/users/7696217/items/EDQ3TJHZ"],"itemData":{"id":73,"type":"article-journal","container-title":"Social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49</w:t>
            </w:r>
            <w:r w:rsidRPr="00706156">
              <w:rPr>
                <w:rFonts w:cs="Arial"/>
                <w:sz w:val="16"/>
                <w:szCs w:val="16"/>
              </w:rPr>
              <w:fldChar w:fldCharType="end"/>
            </w:r>
          </w:p>
        </w:tc>
        <w:tc>
          <w:tcPr>
            <w:tcW w:w="1418" w:type="dxa"/>
            <w:vAlign w:val="center"/>
          </w:tcPr>
          <w:p w14:paraId="150BE0CB"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03BB93C2" w14:textId="3E97954C"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E201BF1" w14:textId="77777777" w:rsidR="00BE0B3B" w:rsidRPr="00706156" w:rsidRDefault="00BE0B3B" w:rsidP="00BE0B3B">
            <w:pPr>
              <w:jc w:val="center"/>
              <w:rPr>
                <w:rFonts w:cs="Arial"/>
                <w:sz w:val="16"/>
                <w:szCs w:val="16"/>
              </w:rPr>
            </w:pPr>
            <w:r w:rsidRPr="00706156">
              <w:rPr>
                <w:rFonts w:cs="Arial"/>
                <w:sz w:val="16"/>
                <w:szCs w:val="16"/>
              </w:rPr>
              <w:t>Adults (social care students)</w:t>
            </w:r>
          </w:p>
        </w:tc>
        <w:tc>
          <w:tcPr>
            <w:tcW w:w="993" w:type="dxa"/>
            <w:vAlign w:val="center"/>
          </w:tcPr>
          <w:p w14:paraId="40DCDBAB" w14:textId="77777777" w:rsidR="00BE0B3B" w:rsidRPr="00706156" w:rsidRDefault="00BE0B3B" w:rsidP="00BE0B3B">
            <w:pPr>
              <w:jc w:val="center"/>
              <w:rPr>
                <w:rFonts w:cs="Arial"/>
                <w:sz w:val="16"/>
                <w:szCs w:val="16"/>
              </w:rPr>
            </w:pPr>
            <w:r w:rsidRPr="00706156">
              <w:rPr>
                <w:rFonts w:cs="Arial"/>
                <w:sz w:val="16"/>
                <w:szCs w:val="16"/>
              </w:rPr>
              <w:t>29</w:t>
            </w:r>
          </w:p>
          <w:p w14:paraId="73E41745" w14:textId="77777777" w:rsidR="00BE0B3B" w:rsidRPr="00706156" w:rsidRDefault="00BE0B3B" w:rsidP="00BE0B3B">
            <w:pPr>
              <w:jc w:val="center"/>
              <w:rPr>
                <w:rFonts w:cs="Arial"/>
                <w:sz w:val="16"/>
                <w:szCs w:val="16"/>
              </w:rPr>
            </w:pPr>
            <w:r w:rsidRPr="00706156">
              <w:rPr>
                <w:rFonts w:cs="Arial"/>
                <w:sz w:val="16"/>
                <w:szCs w:val="16"/>
              </w:rPr>
              <w:t>(10)</w:t>
            </w:r>
          </w:p>
        </w:tc>
        <w:tc>
          <w:tcPr>
            <w:tcW w:w="992" w:type="dxa"/>
            <w:vAlign w:val="center"/>
          </w:tcPr>
          <w:p w14:paraId="105D9E57"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2903536" w14:textId="77777777" w:rsidR="00BE0B3B" w:rsidRPr="00706156" w:rsidRDefault="00BE0B3B" w:rsidP="00BE0B3B">
            <w:pPr>
              <w:jc w:val="center"/>
              <w:rPr>
                <w:rFonts w:cs="Arial"/>
                <w:sz w:val="16"/>
                <w:szCs w:val="16"/>
              </w:rPr>
            </w:pPr>
            <w:r w:rsidRPr="00706156">
              <w:rPr>
                <w:rFonts w:cs="Arial"/>
                <w:sz w:val="16"/>
                <w:szCs w:val="16"/>
              </w:rPr>
              <w:t>93%</w:t>
            </w:r>
          </w:p>
        </w:tc>
        <w:tc>
          <w:tcPr>
            <w:tcW w:w="992" w:type="dxa"/>
            <w:vAlign w:val="center"/>
          </w:tcPr>
          <w:p w14:paraId="21564F02" w14:textId="77777777" w:rsidR="00BE0B3B" w:rsidRPr="00706156" w:rsidRDefault="00BE0B3B" w:rsidP="00BE0B3B">
            <w:pPr>
              <w:jc w:val="center"/>
              <w:rPr>
                <w:rFonts w:cs="Arial"/>
                <w:sz w:val="16"/>
                <w:szCs w:val="16"/>
              </w:rPr>
            </w:pPr>
            <w:r w:rsidRPr="00706156">
              <w:rPr>
                <w:rFonts w:cs="Arial"/>
                <w:sz w:val="16"/>
                <w:szCs w:val="16"/>
              </w:rPr>
              <w:t>88</w:t>
            </w:r>
          </w:p>
        </w:tc>
        <w:tc>
          <w:tcPr>
            <w:tcW w:w="1701" w:type="dxa"/>
            <w:vAlign w:val="center"/>
          </w:tcPr>
          <w:p w14:paraId="0721B2E8" w14:textId="6AFDF55A"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097211A3" w14:textId="70955DF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C0AB15F" w14:textId="5136066D"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3524579C" w14:textId="4E1C41D4" w:rsidTr="00BE0B3B">
        <w:tc>
          <w:tcPr>
            <w:tcW w:w="2263" w:type="dxa"/>
            <w:vAlign w:val="center"/>
          </w:tcPr>
          <w:p w14:paraId="4902D99C" w14:textId="17364B7C" w:rsidR="00BE0B3B" w:rsidRPr="00706156" w:rsidRDefault="00BE0B3B" w:rsidP="00BE0B3B">
            <w:pPr>
              <w:jc w:val="center"/>
              <w:rPr>
                <w:rFonts w:cs="Arial"/>
                <w:sz w:val="16"/>
                <w:szCs w:val="16"/>
              </w:rPr>
            </w:pPr>
            <w:r w:rsidRPr="00706156">
              <w:rPr>
                <w:rFonts w:cs="Arial"/>
                <w:sz w:val="16"/>
                <w:szCs w:val="16"/>
              </w:rPr>
              <w:t>Le et al.</w:t>
            </w:r>
            <w:r w:rsidRPr="00706156">
              <w:rPr>
                <w:rFonts w:cs="Arial"/>
                <w:sz w:val="16"/>
                <w:szCs w:val="16"/>
              </w:rPr>
              <w:fldChar w:fldCharType="begin"/>
            </w:r>
            <w:r w:rsidR="00E97678" w:rsidRPr="00706156">
              <w:rPr>
                <w:rFonts w:cs="Arial"/>
                <w:sz w:val="16"/>
                <w:szCs w:val="16"/>
              </w:rPr>
              <w:instrText xml:space="preserve"> ADDIN ZOTERO_ITEM CSL_CITATION {"citationID":"GEU6H5Ov","properties":{"formattedCitation":"\\super 50\\nosupersub{}","plainCitation":"50","noteIndex":0},"citationItems":[{"id":10220,"uris":["http://zotero.org/users/7696217/items/L9JLGF8Z"],"itemData":{"id":10220,"type":"article-journal","container-title":"The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50</w:t>
            </w:r>
            <w:r w:rsidRPr="00706156">
              <w:rPr>
                <w:rFonts w:cs="Arial"/>
                <w:sz w:val="16"/>
                <w:szCs w:val="16"/>
              </w:rPr>
              <w:fldChar w:fldCharType="end"/>
            </w:r>
          </w:p>
        </w:tc>
        <w:tc>
          <w:tcPr>
            <w:tcW w:w="1418" w:type="dxa"/>
            <w:vAlign w:val="center"/>
          </w:tcPr>
          <w:p w14:paraId="0D630061" w14:textId="5CDD1FD5"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2A124063" w14:textId="249D00D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93CE3D1" w14:textId="5226D9CA" w:rsidR="00BE0B3B" w:rsidRPr="00706156" w:rsidRDefault="00BE0B3B" w:rsidP="00BE0B3B">
            <w:pPr>
              <w:jc w:val="center"/>
              <w:rPr>
                <w:rFonts w:cs="Arial"/>
                <w:sz w:val="16"/>
                <w:szCs w:val="16"/>
              </w:rPr>
            </w:pPr>
            <w:proofErr w:type="spellStart"/>
            <w:r w:rsidRPr="00706156">
              <w:rPr>
                <w:rFonts w:cs="Arial"/>
                <w:sz w:val="16"/>
                <w:szCs w:val="16"/>
              </w:rPr>
              <w:t>Adtuls</w:t>
            </w:r>
            <w:proofErr w:type="spellEnd"/>
            <w:r w:rsidRPr="00706156">
              <w:rPr>
                <w:rFonts w:cs="Arial"/>
                <w:sz w:val="16"/>
                <w:szCs w:val="16"/>
              </w:rPr>
              <w:t xml:space="preserve"> (healthcare workers)</w:t>
            </w:r>
          </w:p>
        </w:tc>
        <w:tc>
          <w:tcPr>
            <w:tcW w:w="993" w:type="dxa"/>
            <w:vAlign w:val="center"/>
          </w:tcPr>
          <w:p w14:paraId="4FFC9833" w14:textId="76487DCA"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867BD1D" w14:textId="18CAAB23" w:rsidR="00BE0B3B" w:rsidRPr="00706156" w:rsidRDefault="00BE0B3B" w:rsidP="00BE0B3B">
            <w:pPr>
              <w:jc w:val="center"/>
              <w:rPr>
                <w:rFonts w:cs="Arial"/>
                <w:sz w:val="16"/>
                <w:szCs w:val="16"/>
              </w:rPr>
            </w:pPr>
            <w:r w:rsidRPr="00706156">
              <w:rPr>
                <w:rFonts w:cs="Arial"/>
                <w:sz w:val="16"/>
                <w:szCs w:val="16"/>
              </w:rPr>
              <w:t>25-64</w:t>
            </w:r>
          </w:p>
        </w:tc>
        <w:tc>
          <w:tcPr>
            <w:tcW w:w="992" w:type="dxa"/>
            <w:vAlign w:val="center"/>
          </w:tcPr>
          <w:p w14:paraId="2ECEBA2F" w14:textId="5DDA0ABB" w:rsidR="00BE0B3B" w:rsidRPr="00706156" w:rsidRDefault="00BE0B3B" w:rsidP="00BE0B3B">
            <w:pPr>
              <w:jc w:val="center"/>
              <w:rPr>
                <w:rFonts w:cs="Arial"/>
                <w:sz w:val="16"/>
                <w:szCs w:val="16"/>
              </w:rPr>
            </w:pPr>
            <w:r w:rsidRPr="00706156">
              <w:rPr>
                <w:rFonts w:cs="Arial"/>
                <w:sz w:val="16"/>
                <w:szCs w:val="16"/>
              </w:rPr>
              <w:t>51%</w:t>
            </w:r>
          </w:p>
        </w:tc>
        <w:tc>
          <w:tcPr>
            <w:tcW w:w="992" w:type="dxa"/>
            <w:vAlign w:val="center"/>
          </w:tcPr>
          <w:p w14:paraId="4BC95CD6" w14:textId="2C2C9E06" w:rsidR="00BE0B3B" w:rsidRPr="00706156" w:rsidRDefault="00BE0B3B" w:rsidP="00BE0B3B">
            <w:pPr>
              <w:jc w:val="center"/>
              <w:rPr>
                <w:rFonts w:cs="Arial"/>
                <w:sz w:val="16"/>
                <w:szCs w:val="16"/>
              </w:rPr>
            </w:pPr>
            <w:r w:rsidRPr="00706156">
              <w:rPr>
                <w:rFonts w:cs="Arial"/>
                <w:sz w:val="16"/>
                <w:szCs w:val="16"/>
              </w:rPr>
              <w:t>74</w:t>
            </w:r>
          </w:p>
        </w:tc>
        <w:tc>
          <w:tcPr>
            <w:tcW w:w="1701" w:type="dxa"/>
            <w:vAlign w:val="center"/>
          </w:tcPr>
          <w:p w14:paraId="06FB6DB0" w14:textId="573F57E9"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6ABBAA6" w14:textId="758D8726"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D16521C" w14:textId="20A157E5"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4B251099" w14:textId="03698B1A" w:rsidTr="00BE0B3B">
        <w:tc>
          <w:tcPr>
            <w:tcW w:w="2263" w:type="dxa"/>
            <w:vAlign w:val="center"/>
          </w:tcPr>
          <w:p w14:paraId="4F49FD24" w14:textId="6FC0C9E9" w:rsidR="00BE0B3B" w:rsidRPr="00706156" w:rsidRDefault="00BE0B3B" w:rsidP="00BE0B3B">
            <w:pPr>
              <w:jc w:val="center"/>
              <w:rPr>
                <w:rFonts w:cs="Arial"/>
                <w:sz w:val="16"/>
                <w:szCs w:val="16"/>
              </w:rPr>
            </w:pPr>
            <w:r w:rsidRPr="00706156">
              <w:rPr>
                <w:rFonts w:cs="Arial"/>
                <w:sz w:val="16"/>
                <w:szCs w:val="16"/>
              </w:rPr>
              <w:t>Lim et al.</w:t>
            </w:r>
            <w:r w:rsidRPr="00706156">
              <w:rPr>
                <w:rFonts w:cs="Arial"/>
                <w:sz w:val="16"/>
                <w:szCs w:val="16"/>
              </w:rPr>
              <w:fldChar w:fldCharType="begin"/>
            </w:r>
            <w:r w:rsidR="00E97678" w:rsidRPr="00706156">
              <w:rPr>
                <w:rFonts w:cs="Arial"/>
                <w:sz w:val="16"/>
                <w:szCs w:val="16"/>
              </w:rPr>
              <w:instrText xml:space="preserve"> ADDIN ZOTERO_ITEM CSL_CITATION {"citationID":"pitv9txS","properties":{"formattedCitation":"\\super 92\\nosupersub{}","plainCitation":"92","noteIndex":0},"citationItems":[{"id":72,"uris":["http://zotero.org/users/7696217/items/V2CLPZ34"],"itemData":{"id":72,"type":"article-journal","container-title":"Sleep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92</w:t>
            </w:r>
            <w:r w:rsidRPr="00706156">
              <w:rPr>
                <w:rFonts w:cs="Arial"/>
                <w:sz w:val="16"/>
                <w:szCs w:val="16"/>
              </w:rPr>
              <w:fldChar w:fldCharType="end"/>
            </w:r>
          </w:p>
        </w:tc>
        <w:tc>
          <w:tcPr>
            <w:tcW w:w="1418" w:type="dxa"/>
            <w:vAlign w:val="center"/>
          </w:tcPr>
          <w:p w14:paraId="64811ACE" w14:textId="77777777" w:rsidR="00BE0B3B" w:rsidRPr="00706156" w:rsidRDefault="00BE0B3B" w:rsidP="00BE0B3B">
            <w:pPr>
              <w:jc w:val="center"/>
              <w:rPr>
                <w:rFonts w:cs="Arial"/>
                <w:sz w:val="16"/>
                <w:szCs w:val="16"/>
              </w:rPr>
            </w:pPr>
            <w:r w:rsidRPr="00706156">
              <w:rPr>
                <w:rFonts w:cs="Arial"/>
                <w:sz w:val="16"/>
                <w:szCs w:val="16"/>
              </w:rPr>
              <w:t>Singapore</w:t>
            </w:r>
          </w:p>
        </w:tc>
        <w:tc>
          <w:tcPr>
            <w:tcW w:w="1417" w:type="dxa"/>
            <w:vAlign w:val="center"/>
          </w:tcPr>
          <w:p w14:paraId="47EE2AAD" w14:textId="584751C9"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6E80086"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5D68C7B4" w14:textId="77777777" w:rsidR="00BE0B3B" w:rsidRPr="00706156" w:rsidRDefault="00BE0B3B" w:rsidP="00BE0B3B">
            <w:pPr>
              <w:jc w:val="center"/>
              <w:rPr>
                <w:rFonts w:cs="Arial"/>
                <w:sz w:val="16"/>
                <w:szCs w:val="16"/>
              </w:rPr>
            </w:pPr>
            <w:r w:rsidRPr="00706156">
              <w:rPr>
                <w:rFonts w:cs="Arial"/>
                <w:sz w:val="16"/>
                <w:szCs w:val="16"/>
              </w:rPr>
              <w:t>Median 8 (IQR 6-11)</w:t>
            </w:r>
          </w:p>
        </w:tc>
        <w:tc>
          <w:tcPr>
            <w:tcW w:w="992" w:type="dxa"/>
            <w:vAlign w:val="center"/>
          </w:tcPr>
          <w:p w14:paraId="17C238FB"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110C0F0"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AC6832A" w14:textId="77777777" w:rsidR="00BE0B3B" w:rsidRPr="00706156" w:rsidRDefault="00BE0B3B" w:rsidP="00BE0B3B">
            <w:pPr>
              <w:jc w:val="center"/>
              <w:rPr>
                <w:rFonts w:cs="Arial"/>
                <w:sz w:val="16"/>
                <w:szCs w:val="16"/>
              </w:rPr>
            </w:pPr>
            <w:r w:rsidRPr="00706156">
              <w:rPr>
                <w:rFonts w:cs="Arial"/>
                <w:sz w:val="16"/>
                <w:szCs w:val="16"/>
              </w:rPr>
              <w:t>593</w:t>
            </w:r>
          </w:p>
        </w:tc>
        <w:tc>
          <w:tcPr>
            <w:tcW w:w="1701" w:type="dxa"/>
            <w:vAlign w:val="center"/>
          </w:tcPr>
          <w:p w14:paraId="3CA2C324" w14:textId="6BD1A62B" w:rsidR="00BE0B3B" w:rsidRPr="00706156" w:rsidRDefault="00BE0B3B" w:rsidP="00BE0B3B">
            <w:pPr>
              <w:jc w:val="center"/>
              <w:rPr>
                <w:rFonts w:cs="Arial"/>
                <w:sz w:val="16"/>
                <w:szCs w:val="16"/>
              </w:rPr>
            </w:pPr>
            <w:r w:rsidRPr="00706156">
              <w:rPr>
                <w:rFonts w:cs="Arial"/>
                <w:sz w:val="16"/>
                <w:szCs w:val="16"/>
              </w:rPr>
              <w:t xml:space="preserve">Non-academic </w:t>
            </w:r>
            <w:r w:rsidR="007A3E75" w:rsidRPr="00706156">
              <w:rPr>
                <w:rFonts w:cs="Arial"/>
                <w:sz w:val="16"/>
                <w:szCs w:val="16"/>
              </w:rPr>
              <w:t>screen time</w:t>
            </w:r>
          </w:p>
        </w:tc>
        <w:tc>
          <w:tcPr>
            <w:tcW w:w="1701" w:type="dxa"/>
            <w:vAlign w:val="center"/>
          </w:tcPr>
          <w:p w14:paraId="1A470BDB" w14:textId="45C30771"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030A2616" w14:textId="68B5B864"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3F1A9CB" w14:textId="7EEB6088" w:rsidTr="00BE0B3B">
        <w:tc>
          <w:tcPr>
            <w:tcW w:w="2263" w:type="dxa"/>
            <w:vAlign w:val="center"/>
          </w:tcPr>
          <w:p w14:paraId="67FA9339" w14:textId="26A897F5" w:rsidR="00BE0B3B" w:rsidRPr="00706156" w:rsidRDefault="00BE0B3B" w:rsidP="00BE0B3B">
            <w:pPr>
              <w:jc w:val="center"/>
              <w:rPr>
                <w:rFonts w:cs="Arial"/>
                <w:sz w:val="16"/>
                <w:szCs w:val="16"/>
              </w:rPr>
            </w:pPr>
            <w:r w:rsidRPr="00706156">
              <w:rPr>
                <w:rFonts w:cs="Arial"/>
                <w:sz w:val="16"/>
                <w:szCs w:val="16"/>
              </w:rPr>
              <w:t>Liu et al.a</w:t>
            </w:r>
            <w:r w:rsidRPr="00706156">
              <w:rPr>
                <w:rFonts w:cs="Arial"/>
                <w:sz w:val="16"/>
                <w:szCs w:val="16"/>
              </w:rPr>
              <w:fldChar w:fldCharType="begin"/>
            </w:r>
            <w:r w:rsidR="00E97678" w:rsidRPr="00706156">
              <w:rPr>
                <w:rFonts w:cs="Arial"/>
                <w:sz w:val="16"/>
                <w:szCs w:val="16"/>
              </w:rPr>
              <w:instrText xml:space="preserve"> ADDIN ZOTERO_ITEM CSL_CITATION {"citationID":"CdoePOfC","properties":{"formattedCitation":"\\super 111\\nosupersub{}","plainCitation":"111","noteIndex":0},"citationItems":[{"id":71,"uris":["http://zotero.org/users/7696217/items/C465SJ7P"],"itemData":{"id":71,"type":"paper-conference","event":"Healthcare","note":"issue: 5","page":"500","publisher":"Multidisciplinary Digital Publishing Institute","title":"Student Health Implications of School Closures during the COVID-19 Pandemic: New Evidence on the Association of e-Learning, Outdoor Exercise, and Myopia","volume":"9","author":[{"family":"Liu","given":"Ji"},{"family":"Li","given":"Baihuiyu"},{"family":"Chen","given":"Qiaoyi"},{"family":"Dang","given":"Jingxi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111</w:t>
            </w:r>
            <w:r w:rsidRPr="00706156">
              <w:rPr>
                <w:rFonts w:cs="Arial"/>
                <w:sz w:val="16"/>
                <w:szCs w:val="16"/>
              </w:rPr>
              <w:fldChar w:fldCharType="end"/>
            </w:r>
          </w:p>
        </w:tc>
        <w:tc>
          <w:tcPr>
            <w:tcW w:w="1418" w:type="dxa"/>
            <w:vAlign w:val="center"/>
          </w:tcPr>
          <w:p w14:paraId="12EEE327" w14:textId="77777777"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718D02CA" w14:textId="4319694E"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9B1055B"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727453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896D13B"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CE58925" w14:textId="77777777" w:rsidR="00BE0B3B" w:rsidRPr="00706156" w:rsidRDefault="00BE0B3B" w:rsidP="00BE0B3B">
            <w:pPr>
              <w:jc w:val="center"/>
              <w:rPr>
                <w:rFonts w:cs="Arial"/>
                <w:sz w:val="16"/>
                <w:szCs w:val="16"/>
              </w:rPr>
            </w:pPr>
            <w:r w:rsidRPr="00706156">
              <w:rPr>
                <w:rFonts w:cs="Arial"/>
                <w:sz w:val="16"/>
                <w:szCs w:val="16"/>
              </w:rPr>
              <w:t>48%</w:t>
            </w:r>
          </w:p>
        </w:tc>
        <w:tc>
          <w:tcPr>
            <w:tcW w:w="992" w:type="dxa"/>
            <w:vAlign w:val="center"/>
          </w:tcPr>
          <w:p w14:paraId="4CCB1992" w14:textId="77777777" w:rsidR="00BE0B3B" w:rsidRPr="00706156" w:rsidRDefault="00BE0B3B" w:rsidP="00BE0B3B">
            <w:pPr>
              <w:jc w:val="center"/>
              <w:rPr>
                <w:rFonts w:cs="Arial"/>
                <w:sz w:val="16"/>
                <w:szCs w:val="16"/>
              </w:rPr>
            </w:pPr>
            <w:r w:rsidRPr="00706156">
              <w:rPr>
                <w:rFonts w:cs="Arial"/>
                <w:sz w:val="16"/>
                <w:szCs w:val="16"/>
              </w:rPr>
              <w:t>3405</w:t>
            </w:r>
          </w:p>
        </w:tc>
        <w:tc>
          <w:tcPr>
            <w:tcW w:w="1701" w:type="dxa"/>
            <w:vAlign w:val="center"/>
          </w:tcPr>
          <w:p w14:paraId="26A0DAAB" w14:textId="77777777" w:rsidR="00BE0B3B" w:rsidRPr="00706156" w:rsidRDefault="00BE0B3B" w:rsidP="00BE0B3B">
            <w:pPr>
              <w:jc w:val="center"/>
              <w:rPr>
                <w:rFonts w:cs="Arial"/>
                <w:sz w:val="16"/>
                <w:szCs w:val="16"/>
              </w:rPr>
            </w:pPr>
            <w:r w:rsidRPr="00706156">
              <w:rPr>
                <w:rFonts w:cs="Arial"/>
                <w:sz w:val="16"/>
                <w:szCs w:val="16"/>
              </w:rPr>
              <w:t>e-learning screen use</w:t>
            </w:r>
          </w:p>
        </w:tc>
        <w:tc>
          <w:tcPr>
            <w:tcW w:w="1701" w:type="dxa"/>
            <w:vAlign w:val="center"/>
          </w:tcPr>
          <w:p w14:paraId="40AD3433" w14:textId="59E356B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6E34369" w14:textId="1E6FCA1E"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7191B38" w14:textId="44E1528E" w:rsidTr="00BE0B3B">
        <w:tc>
          <w:tcPr>
            <w:tcW w:w="2263" w:type="dxa"/>
            <w:vAlign w:val="center"/>
          </w:tcPr>
          <w:p w14:paraId="39EF338F" w14:textId="0F32E7A9" w:rsidR="00BE0B3B" w:rsidRPr="00706156" w:rsidRDefault="00BE0B3B" w:rsidP="00BE0B3B">
            <w:pPr>
              <w:jc w:val="center"/>
              <w:rPr>
                <w:rFonts w:cs="Arial"/>
                <w:sz w:val="16"/>
                <w:szCs w:val="16"/>
              </w:rPr>
            </w:pPr>
            <w:r w:rsidRPr="00706156">
              <w:rPr>
                <w:rFonts w:cs="Arial"/>
                <w:sz w:val="16"/>
                <w:szCs w:val="16"/>
              </w:rPr>
              <w:t>Lui et al. b</w:t>
            </w:r>
            <w:r w:rsidRPr="00706156">
              <w:rPr>
                <w:rFonts w:cs="Arial"/>
                <w:sz w:val="16"/>
                <w:szCs w:val="16"/>
              </w:rPr>
              <w:fldChar w:fldCharType="begin"/>
            </w:r>
            <w:r w:rsidR="00E97678" w:rsidRPr="00706156">
              <w:rPr>
                <w:rFonts w:cs="Arial"/>
                <w:sz w:val="16"/>
                <w:szCs w:val="16"/>
              </w:rPr>
              <w:instrText xml:space="preserve"> ADDIN ZOTERO_ITEM CSL_CITATION {"citationID":"ZvPM5sgD","properties":{"formattedCitation":"\\super 15\\nosupersub{}","plainCitation":"15","noteIndex":0},"citationItems":[{"id":100,"uris":["http://zotero.org/users/7696217/items/NWDY74P8"],"itemData":{"id":100,"type":"article-journal","container-title":"Frontiers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15</w:t>
            </w:r>
            <w:r w:rsidRPr="00706156">
              <w:rPr>
                <w:rFonts w:cs="Arial"/>
                <w:sz w:val="16"/>
                <w:szCs w:val="16"/>
              </w:rPr>
              <w:fldChar w:fldCharType="end"/>
            </w:r>
          </w:p>
        </w:tc>
        <w:tc>
          <w:tcPr>
            <w:tcW w:w="1418" w:type="dxa"/>
            <w:vAlign w:val="center"/>
          </w:tcPr>
          <w:p w14:paraId="2899D05D" w14:textId="1E333F0F"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2FDB4A57" w14:textId="40E9B4A5"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ABFBB2F" w14:textId="5A620E62"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787CA9CD" w14:textId="19C3FF25"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18B125C" w14:textId="580D84CE"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F4C3B0D" w14:textId="76D47299" w:rsidR="00BE0B3B" w:rsidRPr="00706156" w:rsidRDefault="00BE0B3B" w:rsidP="00BE0B3B">
            <w:pPr>
              <w:jc w:val="center"/>
              <w:rPr>
                <w:rFonts w:cs="Arial"/>
                <w:sz w:val="16"/>
                <w:szCs w:val="16"/>
              </w:rPr>
            </w:pPr>
            <w:r w:rsidRPr="00706156">
              <w:rPr>
                <w:rFonts w:cs="Arial"/>
                <w:sz w:val="16"/>
                <w:szCs w:val="16"/>
              </w:rPr>
              <w:t>48%</w:t>
            </w:r>
          </w:p>
        </w:tc>
        <w:tc>
          <w:tcPr>
            <w:tcW w:w="992" w:type="dxa"/>
            <w:vAlign w:val="center"/>
          </w:tcPr>
          <w:p w14:paraId="1A821D38" w14:textId="53125401" w:rsidR="00BE0B3B" w:rsidRPr="00706156" w:rsidRDefault="00BE0B3B" w:rsidP="00BE0B3B">
            <w:pPr>
              <w:jc w:val="center"/>
              <w:rPr>
                <w:rFonts w:cs="Arial"/>
                <w:sz w:val="16"/>
                <w:szCs w:val="16"/>
              </w:rPr>
            </w:pPr>
            <w:r w:rsidRPr="00706156">
              <w:rPr>
                <w:rFonts w:cs="Arial"/>
                <w:sz w:val="16"/>
                <w:szCs w:val="16"/>
              </w:rPr>
              <w:t>3831</w:t>
            </w:r>
          </w:p>
        </w:tc>
        <w:tc>
          <w:tcPr>
            <w:tcW w:w="1701" w:type="dxa"/>
            <w:vAlign w:val="center"/>
          </w:tcPr>
          <w:p w14:paraId="0CA7A95D" w14:textId="3F36BC2F" w:rsidR="00BE0B3B" w:rsidRPr="00706156" w:rsidRDefault="00BE0B3B" w:rsidP="00BE0B3B">
            <w:pPr>
              <w:jc w:val="center"/>
              <w:rPr>
                <w:rFonts w:cs="Arial"/>
                <w:sz w:val="16"/>
                <w:szCs w:val="16"/>
              </w:rPr>
            </w:pPr>
            <w:r w:rsidRPr="00706156">
              <w:rPr>
                <w:rFonts w:cs="Arial"/>
                <w:sz w:val="16"/>
                <w:szCs w:val="16"/>
              </w:rPr>
              <w:t xml:space="preserve">Non-academic </w:t>
            </w:r>
            <w:r w:rsidR="007A3E75" w:rsidRPr="00706156">
              <w:rPr>
                <w:rFonts w:cs="Arial"/>
                <w:sz w:val="16"/>
                <w:szCs w:val="16"/>
              </w:rPr>
              <w:t>screen time</w:t>
            </w:r>
          </w:p>
        </w:tc>
        <w:tc>
          <w:tcPr>
            <w:tcW w:w="1701" w:type="dxa"/>
            <w:vAlign w:val="center"/>
          </w:tcPr>
          <w:p w14:paraId="416F144E" w14:textId="5915BF78"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328E3EF" w14:textId="41A9A90E"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5F50FFB6" w14:textId="0AEEA875" w:rsidTr="00BE0B3B">
        <w:tc>
          <w:tcPr>
            <w:tcW w:w="2263" w:type="dxa"/>
            <w:vMerge w:val="restart"/>
            <w:vAlign w:val="center"/>
          </w:tcPr>
          <w:p w14:paraId="690B71CA" w14:textId="6C710C6A" w:rsidR="00BE0B3B" w:rsidRPr="00706156" w:rsidRDefault="00BE0B3B" w:rsidP="00BE0B3B">
            <w:pPr>
              <w:jc w:val="center"/>
              <w:rPr>
                <w:rFonts w:cs="Arial"/>
                <w:sz w:val="16"/>
                <w:szCs w:val="16"/>
              </w:rPr>
            </w:pPr>
            <w:r w:rsidRPr="00706156">
              <w:rPr>
                <w:rFonts w:cs="Arial"/>
                <w:sz w:val="16"/>
                <w:szCs w:val="16"/>
              </w:rPr>
              <w:t>Lopez-Gil et al.</w:t>
            </w:r>
            <w:r w:rsidRPr="00706156">
              <w:rPr>
                <w:rFonts w:cs="Arial"/>
                <w:sz w:val="16"/>
                <w:szCs w:val="16"/>
              </w:rPr>
              <w:fldChar w:fldCharType="begin"/>
            </w:r>
            <w:r w:rsidR="00E97678" w:rsidRPr="00706156">
              <w:rPr>
                <w:rFonts w:cs="Arial"/>
                <w:sz w:val="16"/>
                <w:szCs w:val="16"/>
              </w:rPr>
              <w:instrText xml:space="preserve"> ADDIN ZOTERO_ITEM CSL_CITATION {"citationID":"jnSExAt1","properties":{"formattedCitation":"\\super 93\\nosupersub{}","plainCitation":"93","noteIndex":0},"citationItems":[{"id":70,"uris":["http://zotero.org/users/7696217/items/C3WNX7XK"],"itemData":{"id":70,"type":"article-journal","container-title":"Children","issue":"2","journalAbbreviation":"Children","note":"publisher: Multidisciplinary Digital Publishing Institute","page":"83","title":"Changes in healthy behaviors and meeting 24-h movement guidelines in Spanish and Brazilian preschoolers, children and adolescents during the COVID-19 lockdown","volume":"8","author":[{"family":"López-Gil","given":"José Francisco"},{"family":"Tremblay","given":"Mark S"},{"family":"Brazo-Sayavera","given":"Javier"}],"issued":{"date-parts":[["2021"]]}}}],"schema":"https://github.com/citation-style-language/schema/raw/master/csl-citation.json"}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93</w:t>
            </w:r>
            <w:r w:rsidRPr="00706156">
              <w:rPr>
                <w:rFonts w:cs="Arial"/>
                <w:sz w:val="16"/>
                <w:szCs w:val="16"/>
              </w:rPr>
              <w:fldChar w:fldCharType="end"/>
            </w:r>
          </w:p>
        </w:tc>
        <w:tc>
          <w:tcPr>
            <w:tcW w:w="1418" w:type="dxa"/>
            <w:vAlign w:val="center"/>
          </w:tcPr>
          <w:p w14:paraId="77193031" w14:textId="77777777" w:rsidR="00BE0B3B" w:rsidRPr="00706156" w:rsidRDefault="00BE0B3B" w:rsidP="00BE0B3B">
            <w:pPr>
              <w:jc w:val="center"/>
              <w:rPr>
                <w:rFonts w:cs="Arial"/>
                <w:sz w:val="16"/>
                <w:szCs w:val="16"/>
              </w:rPr>
            </w:pPr>
            <w:r w:rsidRPr="00706156">
              <w:rPr>
                <w:rFonts w:cs="Arial"/>
                <w:sz w:val="16"/>
                <w:szCs w:val="16"/>
              </w:rPr>
              <w:t>Spain</w:t>
            </w:r>
          </w:p>
        </w:tc>
        <w:tc>
          <w:tcPr>
            <w:tcW w:w="1417" w:type="dxa"/>
            <w:vMerge w:val="restart"/>
            <w:vAlign w:val="center"/>
          </w:tcPr>
          <w:p w14:paraId="1C5AB187" w14:textId="60C3F99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E5946E8"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2021B5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5DF58AE" w14:textId="77777777" w:rsidR="00BE0B3B" w:rsidRPr="00706156" w:rsidRDefault="00BE0B3B" w:rsidP="00BE0B3B">
            <w:pPr>
              <w:jc w:val="center"/>
              <w:rPr>
                <w:rFonts w:cs="Arial"/>
                <w:sz w:val="16"/>
                <w:szCs w:val="16"/>
              </w:rPr>
            </w:pPr>
            <w:r w:rsidRPr="00706156">
              <w:rPr>
                <w:rFonts w:cs="Arial"/>
                <w:sz w:val="16"/>
                <w:szCs w:val="16"/>
              </w:rPr>
              <w:t>3-17</w:t>
            </w:r>
          </w:p>
        </w:tc>
        <w:tc>
          <w:tcPr>
            <w:tcW w:w="992" w:type="dxa"/>
            <w:vAlign w:val="center"/>
          </w:tcPr>
          <w:p w14:paraId="2459EC05" w14:textId="77777777" w:rsidR="00BE0B3B" w:rsidRPr="00706156" w:rsidRDefault="00BE0B3B" w:rsidP="00BE0B3B">
            <w:pPr>
              <w:jc w:val="center"/>
              <w:rPr>
                <w:rFonts w:cs="Arial"/>
                <w:sz w:val="16"/>
                <w:szCs w:val="16"/>
              </w:rPr>
            </w:pPr>
            <w:r w:rsidRPr="00706156">
              <w:rPr>
                <w:rFonts w:cs="Arial"/>
                <w:sz w:val="16"/>
                <w:szCs w:val="16"/>
              </w:rPr>
              <w:t>50%</w:t>
            </w:r>
          </w:p>
        </w:tc>
        <w:tc>
          <w:tcPr>
            <w:tcW w:w="992" w:type="dxa"/>
            <w:vAlign w:val="center"/>
          </w:tcPr>
          <w:p w14:paraId="28C0495E" w14:textId="77777777" w:rsidR="00BE0B3B" w:rsidRPr="00706156" w:rsidRDefault="00BE0B3B" w:rsidP="00BE0B3B">
            <w:pPr>
              <w:jc w:val="center"/>
              <w:rPr>
                <w:rFonts w:cs="Arial"/>
                <w:sz w:val="16"/>
                <w:szCs w:val="16"/>
              </w:rPr>
            </w:pPr>
            <w:r w:rsidRPr="00706156">
              <w:rPr>
                <w:rFonts w:cs="Arial"/>
                <w:sz w:val="16"/>
                <w:szCs w:val="16"/>
              </w:rPr>
              <w:t>604</w:t>
            </w:r>
          </w:p>
        </w:tc>
        <w:tc>
          <w:tcPr>
            <w:tcW w:w="1701" w:type="dxa"/>
            <w:vAlign w:val="center"/>
          </w:tcPr>
          <w:p w14:paraId="73CB74E9" w14:textId="77777777" w:rsidR="00BE0B3B" w:rsidRPr="00706156" w:rsidRDefault="00BE0B3B" w:rsidP="00BE0B3B">
            <w:pPr>
              <w:jc w:val="center"/>
              <w:rPr>
                <w:rFonts w:cs="Arial"/>
                <w:sz w:val="16"/>
                <w:szCs w:val="16"/>
              </w:rPr>
            </w:pPr>
            <w:r w:rsidRPr="00706156">
              <w:rPr>
                <w:rFonts w:cs="Arial"/>
                <w:sz w:val="16"/>
                <w:szCs w:val="16"/>
              </w:rPr>
              <w:t>Sedentary screen-based pursuits</w:t>
            </w:r>
          </w:p>
        </w:tc>
        <w:tc>
          <w:tcPr>
            <w:tcW w:w="1701" w:type="dxa"/>
            <w:vMerge w:val="restart"/>
            <w:vAlign w:val="center"/>
          </w:tcPr>
          <w:p w14:paraId="340A53C5" w14:textId="53AB0A60"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00C13CCA" w14:textId="24C754DB"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1CAC573" w14:textId="66529F89" w:rsidTr="00BE0B3B">
        <w:tc>
          <w:tcPr>
            <w:tcW w:w="2263" w:type="dxa"/>
            <w:vMerge/>
            <w:vAlign w:val="center"/>
          </w:tcPr>
          <w:p w14:paraId="416EC6B4" w14:textId="77777777" w:rsidR="00BE0B3B" w:rsidRPr="00706156" w:rsidRDefault="00BE0B3B" w:rsidP="00BE0B3B">
            <w:pPr>
              <w:jc w:val="center"/>
              <w:rPr>
                <w:rFonts w:cs="Arial"/>
                <w:sz w:val="16"/>
                <w:szCs w:val="16"/>
              </w:rPr>
            </w:pPr>
          </w:p>
        </w:tc>
        <w:tc>
          <w:tcPr>
            <w:tcW w:w="1418" w:type="dxa"/>
            <w:vAlign w:val="center"/>
          </w:tcPr>
          <w:p w14:paraId="51C9BC35" w14:textId="77777777" w:rsidR="00BE0B3B" w:rsidRPr="00706156" w:rsidRDefault="00BE0B3B" w:rsidP="00BE0B3B">
            <w:pPr>
              <w:jc w:val="center"/>
              <w:rPr>
                <w:rFonts w:cs="Arial"/>
                <w:sz w:val="16"/>
                <w:szCs w:val="16"/>
              </w:rPr>
            </w:pPr>
            <w:r w:rsidRPr="00706156">
              <w:rPr>
                <w:rFonts w:cs="Arial"/>
                <w:sz w:val="16"/>
                <w:szCs w:val="16"/>
              </w:rPr>
              <w:t>Brazil</w:t>
            </w:r>
          </w:p>
        </w:tc>
        <w:tc>
          <w:tcPr>
            <w:tcW w:w="1417" w:type="dxa"/>
            <w:vMerge/>
            <w:vAlign w:val="center"/>
          </w:tcPr>
          <w:p w14:paraId="43462EC5" w14:textId="77777777" w:rsidR="00BE0B3B" w:rsidRPr="00706156" w:rsidRDefault="00BE0B3B" w:rsidP="00BE0B3B">
            <w:pPr>
              <w:jc w:val="center"/>
              <w:rPr>
                <w:rFonts w:cs="Arial"/>
                <w:sz w:val="16"/>
                <w:szCs w:val="16"/>
              </w:rPr>
            </w:pPr>
          </w:p>
        </w:tc>
        <w:tc>
          <w:tcPr>
            <w:tcW w:w="1701" w:type="dxa"/>
            <w:vAlign w:val="center"/>
          </w:tcPr>
          <w:p w14:paraId="767D1C85"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8BC1C2B" w14:textId="77777777" w:rsidR="00BE0B3B" w:rsidRPr="00706156" w:rsidRDefault="00BE0B3B" w:rsidP="00BE0B3B">
            <w:pPr>
              <w:jc w:val="center"/>
              <w:rPr>
                <w:rFonts w:cs="Arial"/>
                <w:sz w:val="16"/>
                <w:szCs w:val="16"/>
              </w:rPr>
            </w:pPr>
          </w:p>
        </w:tc>
        <w:tc>
          <w:tcPr>
            <w:tcW w:w="992" w:type="dxa"/>
            <w:vAlign w:val="center"/>
          </w:tcPr>
          <w:p w14:paraId="23916F38" w14:textId="77777777" w:rsidR="00BE0B3B" w:rsidRPr="00706156" w:rsidRDefault="00BE0B3B" w:rsidP="00BE0B3B">
            <w:pPr>
              <w:jc w:val="center"/>
              <w:rPr>
                <w:rFonts w:cs="Arial"/>
                <w:sz w:val="16"/>
                <w:szCs w:val="16"/>
              </w:rPr>
            </w:pPr>
            <w:r w:rsidRPr="00706156">
              <w:rPr>
                <w:rFonts w:cs="Arial"/>
                <w:sz w:val="16"/>
                <w:szCs w:val="16"/>
              </w:rPr>
              <w:t>3-17</w:t>
            </w:r>
          </w:p>
        </w:tc>
        <w:tc>
          <w:tcPr>
            <w:tcW w:w="992" w:type="dxa"/>
            <w:vAlign w:val="center"/>
          </w:tcPr>
          <w:p w14:paraId="1D6489C4" w14:textId="77777777" w:rsidR="00BE0B3B" w:rsidRPr="00706156" w:rsidRDefault="00BE0B3B" w:rsidP="00BE0B3B">
            <w:pPr>
              <w:jc w:val="center"/>
              <w:rPr>
                <w:rFonts w:cs="Arial"/>
                <w:sz w:val="16"/>
                <w:szCs w:val="16"/>
              </w:rPr>
            </w:pPr>
            <w:r w:rsidRPr="00706156">
              <w:rPr>
                <w:rFonts w:cs="Arial"/>
                <w:sz w:val="16"/>
                <w:szCs w:val="16"/>
              </w:rPr>
              <w:t>44%</w:t>
            </w:r>
          </w:p>
        </w:tc>
        <w:tc>
          <w:tcPr>
            <w:tcW w:w="992" w:type="dxa"/>
            <w:vAlign w:val="center"/>
          </w:tcPr>
          <w:p w14:paraId="3505F68D" w14:textId="77777777" w:rsidR="00BE0B3B" w:rsidRPr="00706156" w:rsidRDefault="00BE0B3B" w:rsidP="00BE0B3B">
            <w:pPr>
              <w:jc w:val="center"/>
              <w:rPr>
                <w:rFonts w:cs="Arial"/>
                <w:sz w:val="16"/>
                <w:szCs w:val="16"/>
              </w:rPr>
            </w:pPr>
            <w:r w:rsidRPr="00706156">
              <w:rPr>
                <w:rFonts w:cs="Arial"/>
                <w:sz w:val="16"/>
                <w:szCs w:val="16"/>
              </w:rPr>
              <w:t>495</w:t>
            </w:r>
          </w:p>
        </w:tc>
        <w:tc>
          <w:tcPr>
            <w:tcW w:w="1701" w:type="dxa"/>
            <w:vAlign w:val="center"/>
          </w:tcPr>
          <w:p w14:paraId="40D04A9A" w14:textId="77777777" w:rsidR="00BE0B3B" w:rsidRPr="00706156" w:rsidRDefault="00BE0B3B" w:rsidP="00BE0B3B">
            <w:pPr>
              <w:jc w:val="center"/>
              <w:rPr>
                <w:rFonts w:cs="Arial"/>
                <w:sz w:val="16"/>
                <w:szCs w:val="16"/>
              </w:rPr>
            </w:pPr>
          </w:p>
        </w:tc>
        <w:tc>
          <w:tcPr>
            <w:tcW w:w="1701" w:type="dxa"/>
            <w:vMerge/>
            <w:vAlign w:val="center"/>
          </w:tcPr>
          <w:p w14:paraId="6DF752B5" w14:textId="77777777" w:rsidR="00BE0B3B" w:rsidRPr="00706156" w:rsidRDefault="00BE0B3B" w:rsidP="00BE0B3B">
            <w:pPr>
              <w:jc w:val="center"/>
              <w:rPr>
                <w:rFonts w:cs="Arial"/>
                <w:sz w:val="16"/>
                <w:szCs w:val="16"/>
              </w:rPr>
            </w:pPr>
          </w:p>
        </w:tc>
        <w:tc>
          <w:tcPr>
            <w:tcW w:w="1134" w:type="dxa"/>
            <w:vAlign w:val="center"/>
          </w:tcPr>
          <w:p w14:paraId="0ABF444F" w14:textId="0E0F1613"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269B97E4" w14:textId="502F586B" w:rsidTr="00BE0B3B">
        <w:tc>
          <w:tcPr>
            <w:tcW w:w="2263" w:type="dxa"/>
            <w:vAlign w:val="center"/>
          </w:tcPr>
          <w:p w14:paraId="040024F9" w14:textId="14888F03" w:rsidR="00BE0B3B" w:rsidRPr="00706156" w:rsidRDefault="00BE0B3B" w:rsidP="00BE0B3B">
            <w:pPr>
              <w:jc w:val="center"/>
              <w:rPr>
                <w:rFonts w:cs="Arial"/>
                <w:sz w:val="16"/>
                <w:szCs w:val="16"/>
              </w:rPr>
            </w:pPr>
            <w:r w:rsidRPr="00706156">
              <w:rPr>
                <w:rFonts w:cs="Arial"/>
                <w:sz w:val="16"/>
                <w:szCs w:val="16"/>
              </w:rPr>
              <w:lastRenderedPageBreak/>
              <w:t>Ma et al.</w:t>
            </w:r>
            <w:r w:rsidRPr="00706156">
              <w:rPr>
                <w:rFonts w:cs="Arial"/>
                <w:sz w:val="16"/>
                <w:szCs w:val="16"/>
              </w:rPr>
              <w:fldChar w:fldCharType="begin"/>
            </w:r>
            <w:r w:rsidR="00E97678" w:rsidRPr="00706156">
              <w:rPr>
                <w:rFonts w:cs="Arial"/>
                <w:sz w:val="16"/>
                <w:szCs w:val="16"/>
              </w:rPr>
              <w:instrText xml:space="preserve"> ADDIN ZOTERO_ITEM CSL_CITATION {"citationID":"OWguB187","properties":{"formattedCitation":"\\super 94\\nosupersub{}","plainCitation":"94","noteIndex":0},"citationItems":[{"id":10219,"uris":["http://zotero.org/users/7696217/items/YXA8VJL8"],"itemData":{"id":10219,"type":"article-journal","abstract":"To determine myopia progression in children during the COVID-19 and the related factors associated with myopia.","container-title":"Graefe's Archive for Clinical and Experimental Ophthalmology","DOI":"10.1007/s00417-021-05305-x","ISSN":"1435-702X","issue":"9","journalAbbreviation":"Graefe's Archive for Clinical and Experimental Ophthalmology","page":"2813-2820","title":"Progression of myopia in a natural cohort of Chinese children during COVID-19 pandemic","volume":"259","author":[{"family":"Ma","given":"Dandan"},{"family":"Wei","given":"Shifei"},{"family":"Li","given":"Shi-Ming"},{"family":"Yang","given":"Xiaohui"},{"family":"Cao","given":"Kai"},{"family":"Hu","given":"Jianping"},{"family":"Fan","given":"Sujie"},{"family":"Zhang","given":"Lihua"},{"family":"Wang","given":"Ningli"}],"issued":{"date-parts":[["2021",9,1]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94</w:t>
            </w:r>
            <w:r w:rsidRPr="00706156">
              <w:rPr>
                <w:rFonts w:cs="Arial"/>
                <w:sz w:val="16"/>
                <w:szCs w:val="16"/>
              </w:rPr>
              <w:fldChar w:fldCharType="end"/>
            </w:r>
          </w:p>
        </w:tc>
        <w:tc>
          <w:tcPr>
            <w:tcW w:w="1418" w:type="dxa"/>
            <w:vAlign w:val="center"/>
          </w:tcPr>
          <w:p w14:paraId="14970BA6" w14:textId="2ED7A3F5"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01A692B6" w14:textId="7A5DAAF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E56F474" w14:textId="3FB23A5D"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C90DF2B" w14:textId="77777777" w:rsidR="00BE0B3B" w:rsidRPr="00706156" w:rsidRDefault="00BE0B3B" w:rsidP="00BE0B3B">
            <w:pPr>
              <w:jc w:val="center"/>
              <w:rPr>
                <w:rFonts w:cs="Arial"/>
                <w:sz w:val="16"/>
                <w:szCs w:val="16"/>
              </w:rPr>
            </w:pPr>
            <w:r w:rsidRPr="00706156">
              <w:rPr>
                <w:rFonts w:cs="Arial"/>
                <w:sz w:val="16"/>
                <w:szCs w:val="16"/>
              </w:rPr>
              <w:t>8.9</w:t>
            </w:r>
          </w:p>
          <w:p w14:paraId="18ED0A05" w14:textId="00F49D2C" w:rsidR="00BE0B3B" w:rsidRPr="00706156" w:rsidRDefault="00BE0B3B" w:rsidP="00BE0B3B">
            <w:pPr>
              <w:jc w:val="center"/>
              <w:rPr>
                <w:rFonts w:cs="Arial"/>
                <w:sz w:val="16"/>
                <w:szCs w:val="16"/>
              </w:rPr>
            </w:pPr>
            <w:r w:rsidRPr="00706156">
              <w:rPr>
                <w:rFonts w:cs="Arial"/>
                <w:sz w:val="16"/>
                <w:szCs w:val="16"/>
              </w:rPr>
              <w:t>(0.7)</w:t>
            </w:r>
          </w:p>
        </w:tc>
        <w:tc>
          <w:tcPr>
            <w:tcW w:w="992" w:type="dxa"/>
            <w:vAlign w:val="center"/>
          </w:tcPr>
          <w:p w14:paraId="58A614D7" w14:textId="72F50DE0" w:rsidR="00BE0B3B" w:rsidRPr="00706156" w:rsidRDefault="00BE0B3B" w:rsidP="00BE0B3B">
            <w:pPr>
              <w:jc w:val="center"/>
              <w:rPr>
                <w:rFonts w:cs="Arial"/>
                <w:sz w:val="16"/>
                <w:szCs w:val="16"/>
              </w:rPr>
            </w:pPr>
            <w:r w:rsidRPr="00706156">
              <w:rPr>
                <w:rFonts w:cs="Arial"/>
                <w:sz w:val="16"/>
                <w:szCs w:val="16"/>
              </w:rPr>
              <w:t>8-10</w:t>
            </w:r>
          </w:p>
        </w:tc>
        <w:tc>
          <w:tcPr>
            <w:tcW w:w="992" w:type="dxa"/>
            <w:vAlign w:val="center"/>
          </w:tcPr>
          <w:p w14:paraId="767A70B1" w14:textId="565E254B" w:rsidR="00BE0B3B" w:rsidRPr="00706156" w:rsidRDefault="00BE0B3B" w:rsidP="00BE0B3B">
            <w:pPr>
              <w:jc w:val="center"/>
              <w:rPr>
                <w:rFonts w:cs="Arial"/>
                <w:sz w:val="16"/>
                <w:szCs w:val="16"/>
              </w:rPr>
            </w:pPr>
            <w:r w:rsidRPr="00706156">
              <w:rPr>
                <w:rFonts w:cs="Arial"/>
                <w:sz w:val="16"/>
                <w:szCs w:val="16"/>
              </w:rPr>
              <w:t>47.6</w:t>
            </w:r>
          </w:p>
        </w:tc>
        <w:tc>
          <w:tcPr>
            <w:tcW w:w="992" w:type="dxa"/>
            <w:vAlign w:val="center"/>
          </w:tcPr>
          <w:p w14:paraId="5242286A" w14:textId="10A0C39F" w:rsidR="00BE0B3B" w:rsidRPr="00706156" w:rsidRDefault="00BE0B3B" w:rsidP="00BE0B3B">
            <w:pPr>
              <w:jc w:val="center"/>
              <w:rPr>
                <w:rFonts w:cs="Arial"/>
                <w:sz w:val="16"/>
                <w:szCs w:val="16"/>
              </w:rPr>
            </w:pPr>
            <w:r w:rsidRPr="00706156">
              <w:rPr>
                <w:rFonts w:cs="Arial"/>
                <w:sz w:val="16"/>
                <w:szCs w:val="16"/>
              </w:rPr>
              <w:t>208</w:t>
            </w:r>
          </w:p>
        </w:tc>
        <w:tc>
          <w:tcPr>
            <w:tcW w:w="1701" w:type="dxa"/>
            <w:vAlign w:val="center"/>
          </w:tcPr>
          <w:p w14:paraId="4F155CEC" w14:textId="04B893C0" w:rsidR="00BE0B3B" w:rsidRPr="00706156" w:rsidRDefault="00BE0B3B" w:rsidP="00BE0B3B">
            <w:pPr>
              <w:jc w:val="center"/>
              <w:rPr>
                <w:rFonts w:cs="Arial"/>
                <w:sz w:val="16"/>
                <w:szCs w:val="16"/>
              </w:rPr>
            </w:pPr>
            <w:r w:rsidRPr="00706156">
              <w:rPr>
                <w:rFonts w:cs="Arial"/>
                <w:sz w:val="16"/>
                <w:szCs w:val="16"/>
              </w:rPr>
              <w:t xml:space="preserve">Digital </w:t>
            </w:r>
            <w:r w:rsidR="007A3E75" w:rsidRPr="00706156">
              <w:rPr>
                <w:rFonts w:cs="Arial"/>
                <w:sz w:val="16"/>
                <w:szCs w:val="16"/>
              </w:rPr>
              <w:t xml:space="preserve">screen </w:t>
            </w:r>
            <w:proofErr w:type="gramStart"/>
            <w:r w:rsidR="007A3E75" w:rsidRPr="00706156">
              <w:rPr>
                <w:rFonts w:cs="Arial"/>
                <w:sz w:val="16"/>
                <w:szCs w:val="16"/>
              </w:rPr>
              <w:t>time</w:t>
            </w:r>
            <w:r w:rsidRPr="00706156">
              <w:rPr>
                <w:rFonts w:cs="Arial"/>
                <w:sz w:val="16"/>
                <w:szCs w:val="16"/>
              </w:rPr>
              <w:t>(</w:t>
            </w:r>
            <w:proofErr w:type="gramEnd"/>
            <w:r w:rsidRPr="00706156">
              <w:rPr>
                <w:rFonts w:cs="Arial"/>
                <w:sz w:val="16"/>
                <w:szCs w:val="16"/>
              </w:rPr>
              <w:t>not including online education)</w:t>
            </w:r>
          </w:p>
        </w:tc>
        <w:tc>
          <w:tcPr>
            <w:tcW w:w="1701" w:type="dxa"/>
            <w:vAlign w:val="center"/>
          </w:tcPr>
          <w:p w14:paraId="019AB197" w14:textId="66DFF147" w:rsidR="00BE0B3B" w:rsidRPr="00706156" w:rsidRDefault="00BE0B3B" w:rsidP="00BE0B3B">
            <w:pPr>
              <w:jc w:val="center"/>
              <w:rPr>
                <w:rFonts w:cs="Arial"/>
                <w:sz w:val="16"/>
                <w:szCs w:val="16"/>
              </w:rPr>
            </w:pPr>
            <w:r w:rsidRPr="00706156">
              <w:rPr>
                <w:rFonts w:cs="Arial"/>
                <w:sz w:val="16"/>
                <w:szCs w:val="16"/>
              </w:rPr>
              <w:t xml:space="preserve">Online </w:t>
            </w:r>
            <w:proofErr w:type="gramStart"/>
            <w:r w:rsidRPr="00706156">
              <w:rPr>
                <w:rFonts w:cs="Arial"/>
                <w:sz w:val="16"/>
                <w:szCs w:val="16"/>
              </w:rPr>
              <w:t>survey ;</w:t>
            </w:r>
            <w:proofErr w:type="gramEnd"/>
            <w:r w:rsidRPr="00706156">
              <w:rPr>
                <w:rFonts w:cs="Arial"/>
                <w:sz w:val="16"/>
                <w:szCs w:val="16"/>
              </w:rPr>
              <w:t xml:space="preserve"> self and parental report</w:t>
            </w:r>
          </w:p>
        </w:tc>
        <w:tc>
          <w:tcPr>
            <w:tcW w:w="1134" w:type="dxa"/>
            <w:vAlign w:val="center"/>
          </w:tcPr>
          <w:p w14:paraId="435FD338" w14:textId="73CE9970"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6A5C5F25" w14:textId="0C1D5CE2" w:rsidTr="00BE0B3B">
        <w:tc>
          <w:tcPr>
            <w:tcW w:w="2263" w:type="dxa"/>
            <w:vMerge w:val="restart"/>
            <w:vAlign w:val="center"/>
          </w:tcPr>
          <w:p w14:paraId="2B05758A" w14:textId="4D2B1DB8" w:rsidR="00BE0B3B" w:rsidRPr="00706156" w:rsidRDefault="00BE0B3B" w:rsidP="00BE0B3B">
            <w:pPr>
              <w:jc w:val="center"/>
              <w:rPr>
                <w:rFonts w:cs="Arial"/>
                <w:sz w:val="16"/>
                <w:szCs w:val="16"/>
              </w:rPr>
            </w:pPr>
            <w:r w:rsidRPr="00706156">
              <w:rPr>
                <w:rFonts w:cs="Arial"/>
                <w:sz w:val="16"/>
                <w:szCs w:val="16"/>
              </w:rPr>
              <w:t>Majumdar et al.</w:t>
            </w:r>
            <w:r w:rsidRPr="00706156">
              <w:rPr>
                <w:rFonts w:cs="Arial"/>
                <w:sz w:val="16"/>
                <w:szCs w:val="16"/>
              </w:rPr>
              <w:fldChar w:fldCharType="begin"/>
            </w:r>
            <w:r w:rsidR="00E97678" w:rsidRPr="00706156">
              <w:rPr>
                <w:rFonts w:cs="Arial"/>
                <w:sz w:val="16"/>
                <w:szCs w:val="16"/>
              </w:rPr>
              <w:instrText xml:space="preserve"> ADDIN ZOTERO_ITEM CSL_CITATION {"citationID":"fuQSBYiP","properties":{"formattedCitation":"\\super 51\\nosupersub{}","plainCitation":"51","noteIndex":0},"citationItems":[{"id":4497,"uris":["http://zotero.org/users/7696217/items/ZE7L2N82"],"itemData":{"id":4497,"type":"article-journal","abstract":"COVID-19 has brought the world into uncharted waters. Many countries are under lockdown, the economy has ground to a halt, and almost everyone is afraid of dire consequences. The unprecedented changes that came on so quickly due to the pandemic and stay-at-home confinement to accomplish social distancing and mitigate risk for infection pose many challenges. These include compromised health, well-being, and sleep as a consequence of disruption of the daily life routine, anxiety, worry, isolation, greater family and work stress, and excessive screen time. Our study of 203 corporate sector professionals performing `9-5MODIFIER LETTER PRIME work from home during this phase of the pandemic and of 325 undergraduate and postgraduate university students substantiates, relative to the before lockdown condition, more extensive feelings of sleepiness, with significantly (p\\textless .05) increased daytime nap duration, and depressive symptomatology (p\\textless .001) that is a matter of concern. Moreover, the chronic stress of living through a pandemic led to a host of physical symptoms, like headaches, insomnia, digestive problems, hormonal imbalances, and fatigue.","container-title":"CHRONOBIOLOGY INTERNATIONAL","DOI":"10.1080/07420528.2020.1786107","issue":"8","page":"1191–1200","title":"COVID-19 pandemic and lockdown: cause of sleep disruption, depression, somatic pain, and increased screen exposure of office workers and students of India","volume":"37","author":[{"family":"Majumdar","given":"Piya"},{"family":"Biswas","given":"Ankita"},{"family":"Sahu","given":"Subhashis"}],"issued":{"date-parts":[["2020",8]]}}}],"schema":"https://github.com/citation-style-language/schema/raw/master/csl-citation.json"}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51</w:t>
            </w:r>
            <w:r w:rsidRPr="00706156">
              <w:rPr>
                <w:rFonts w:cs="Arial"/>
                <w:sz w:val="16"/>
                <w:szCs w:val="16"/>
              </w:rPr>
              <w:fldChar w:fldCharType="end"/>
            </w:r>
          </w:p>
        </w:tc>
        <w:tc>
          <w:tcPr>
            <w:tcW w:w="1418" w:type="dxa"/>
            <w:vMerge w:val="restart"/>
            <w:vAlign w:val="center"/>
          </w:tcPr>
          <w:p w14:paraId="0B7B01C8" w14:textId="77777777" w:rsidR="00BE0B3B" w:rsidRPr="00706156" w:rsidRDefault="00BE0B3B" w:rsidP="00BE0B3B">
            <w:pPr>
              <w:jc w:val="center"/>
              <w:rPr>
                <w:rFonts w:cs="Arial"/>
                <w:sz w:val="16"/>
                <w:szCs w:val="16"/>
              </w:rPr>
            </w:pPr>
            <w:r w:rsidRPr="00706156">
              <w:rPr>
                <w:rFonts w:cs="Arial"/>
                <w:sz w:val="16"/>
                <w:szCs w:val="16"/>
              </w:rPr>
              <w:t>India</w:t>
            </w:r>
          </w:p>
        </w:tc>
        <w:tc>
          <w:tcPr>
            <w:tcW w:w="1417" w:type="dxa"/>
            <w:vMerge w:val="restart"/>
            <w:vAlign w:val="center"/>
          </w:tcPr>
          <w:p w14:paraId="0900168C" w14:textId="594A8239"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36DB7DF" w14:textId="77777777" w:rsidR="00BE0B3B" w:rsidRPr="00706156" w:rsidRDefault="00BE0B3B" w:rsidP="00BE0B3B">
            <w:pPr>
              <w:jc w:val="center"/>
              <w:rPr>
                <w:rFonts w:cs="Arial"/>
                <w:sz w:val="16"/>
                <w:szCs w:val="16"/>
              </w:rPr>
            </w:pPr>
            <w:r w:rsidRPr="00706156">
              <w:rPr>
                <w:rFonts w:cs="Arial"/>
                <w:sz w:val="16"/>
                <w:szCs w:val="16"/>
              </w:rPr>
              <w:t>Adults (office workers)</w:t>
            </w:r>
          </w:p>
        </w:tc>
        <w:tc>
          <w:tcPr>
            <w:tcW w:w="993" w:type="dxa"/>
            <w:vAlign w:val="center"/>
          </w:tcPr>
          <w:p w14:paraId="0333DD00" w14:textId="63C07B54" w:rsidR="00BE0B3B" w:rsidRPr="00706156" w:rsidRDefault="00BE0B3B" w:rsidP="00BE0B3B">
            <w:pPr>
              <w:jc w:val="center"/>
              <w:rPr>
                <w:rFonts w:cs="Arial"/>
                <w:sz w:val="16"/>
                <w:szCs w:val="16"/>
              </w:rPr>
            </w:pPr>
            <w:r w:rsidRPr="00706156">
              <w:rPr>
                <w:rFonts w:cs="Arial"/>
                <w:sz w:val="16"/>
                <w:szCs w:val="16"/>
              </w:rPr>
              <w:t>33</w:t>
            </w:r>
            <w:r w:rsidRPr="00706156">
              <w:rPr>
                <w:rFonts w:cs="Arial"/>
              </w:rPr>
              <w:t>·</w:t>
            </w:r>
            <w:r w:rsidRPr="00706156">
              <w:rPr>
                <w:rFonts w:cs="Arial"/>
                <w:sz w:val="16"/>
                <w:szCs w:val="16"/>
              </w:rPr>
              <w:t>1</w:t>
            </w:r>
          </w:p>
          <w:p w14:paraId="77B20D8E" w14:textId="6E041F6A" w:rsidR="00BE0B3B" w:rsidRPr="00706156" w:rsidRDefault="00BE0B3B" w:rsidP="00BE0B3B">
            <w:pPr>
              <w:jc w:val="center"/>
              <w:rPr>
                <w:rFonts w:cs="Arial"/>
                <w:sz w:val="16"/>
                <w:szCs w:val="16"/>
              </w:rPr>
            </w:pPr>
            <w:r w:rsidRPr="00706156">
              <w:rPr>
                <w:rFonts w:cs="Arial"/>
                <w:sz w:val="16"/>
                <w:szCs w:val="16"/>
              </w:rPr>
              <w:t>(7</w:t>
            </w:r>
            <w:r w:rsidRPr="00706156">
              <w:rPr>
                <w:rFonts w:cs="Arial"/>
              </w:rPr>
              <w:t>·</w:t>
            </w:r>
            <w:r w:rsidRPr="00706156">
              <w:rPr>
                <w:rFonts w:cs="Arial"/>
                <w:sz w:val="16"/>
                <w:szCs w:val="16"/>
              </w:rPr>
              <w:t>1)</w:t>
            </w:r>
          </w:p>
        </w:tc>
        <w:tc>
          <w:tcPr>
            <w:tcW w:w="992" w:type="dxa"/>
            <w:vAlign w:val="center"/>
          </w:tcPr>
          <w:p w14:paraId="04BF0883"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2FB640D0" w14:textId="77777777" w:rsidR="00BE0B3B" w:rsidRPr="00706156" w:rsidRDefault="00BE0B3B" w:rsidP="00BE0B3B">
            <w:pPr>
              <w:jc w:val="center"/>
              <w:rPr>
                <w:rFonts w:cs="Arial"/>
                <w:sz w:val="16"/>
                <w:szCs w:val="16"/>
              </w:rPr>
            </w:pPr>
            <w:r w:rsidRPr="00706156">
              <w:rPr>
                <w:rFonts w:cs="Arial"/>
                <w:sz w:val="16"/>
                <w:szCs w:val="16"/>
              </w:rPr>
              <w:t>18%</w:t>
            </w:r>
          </w:p>
        </w:tc>
        <w:tc>
          <w:tcPr>
            <w:tcW w:w="992" w:type="dxa"/>
            <w:vAlign w:val="center"/>
          </w:tcPr>
          <w:p w14:paraId="7DE14061" w14:textId="77777777" w:rsidR="00BE0B3B" w:rsidRPr="00706156" w:rsidRDefault="00BE0B3B" w:rsidP="00BE0B3B">
            <w:pPr>
              <w:jc w:val="center"/>
              <w:rPr>
                <w:rFonts w:cs="Arial"/>
                <w:sz w:val="16"/>
                <w:szCs w:val="16"/>
              </w:rPr>
            </w:pPr>
            <w:r w:rsidRPr="00706156">
              <w:rPr>
                <w:rFonts w:cs="Arial"/>
                <w:sz w:val="16"/>
                <w:szCs w:val="16"/>
              </w:rPr>
              <w:t>203</w:t>
            </w:r>
          </w:p>
        </w:tc>
        <w:tc>
          <w:tcPr>
            <w:tcW w:w="1701" w:type="dxa"/>
            <w:vMerge w:val="restart"/>
            <w:vAlign w:val="center"/>
          </w:tcPr>
          <w:p w14:paraId="456FBAC1" w14:textId="4C96CAFA" w:rsidR="00BE0B3B" w:rsidRPr="00706156" w:rsidRDefault="00BC63FA" w:rsidP="00BE0B3B">
            <w:pPr>
              <w:jc w:val="center"/>
              <w:rPr>
                <w:rFonts w:cs="Arial"/>
                <w:sz w:val="16"/>
                <w:szCs w:val="16"/>
              </w:rPr>
            </w:pPr>
            <w:r w:rsidRPr="00706156">
              <w:rPr>
                <w:rFonts w:cs="Arial"/>
                <w:sz w:val="16"/>
                <w:szCs w:val="16"/>
              </w:rPr>
              <w:t>Cell phone</w:t>
            </w:r>
            <w:r w:rsidR="00BE0B3B" w:rsidRPr="00706156">
              <w:rPr>
                <w:rFonts w:cs="Arial"/>
                <w:sz w:val="16"/>
                <w:szCs w:val="16"/>
              </w:rPr>
              <w:t xml:space="preserve"> use; desktop/laptop use; television use</w:t>
            </w:r>
          </w:p>
        </w:tc>
        <w:tc>
          <w:tcPr>
            <w:tcW w:w="1701" w:type="dxa"/>
            <w:vMerge w:val="restart"/>
            <w:vAlign w:val="center"/>
          </w:tcPr>
          <w:p w14:paraId="56F5FD36" w14:textId="3FD9ACB6"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D80F662" w14:textId="57E142EA"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0DFDE427" w14:textId="242BBC07" w:rsidTr="00BE0B3B">
        <w:tc>
          <w:tcPr>
            <w:tcW w:w="2263" w:type="dxa"/>
            <w:vMerge/>
            <w:vAlign w:val="center"/>
          </w:tcPr>
          <w:p w14:paraId="74BAF0E5" w14:textId="77777777" w:rsidR="00BE0B3B" w:rsidRPr="00706156" w:rsidRDefault="00BE0B3B" w:rsidP="00BE0B3B">
            <w:pPr>
              <w:jc w:val="center"/>
              <w:rPr>
                <w:rFonts w:cs="Arial"/>
                <w:sz w:val="16"/>
                <w:szCs w:val="16"/>
              </w:rPr>
            </w:pPr>
          </w:p>
        </w:tc>
        <w:tc>
          <w:tcPr>
            <w:tcW w:w="1418" w:type="dxa"/>
            <w:vMerge/>
            <w:vAlign w:val="center"/>
          </w:tcPr>
          <w:p w14:paraId="42B874F5" w14:textId="77777777" w:rsidR="00BE0B3B" w:rsidRPr="00706156" w:rsidRDefault="00BE0B3B" w:rsidP="00BE0B3B">
            <w:pPr>
              <w:jc w:val="center"/>
              <w:rPr>
                <w:rFonts w:cs="Arial"/>
                <w:sz w:val="16"/>
                <w:szCs w:val="16"/>
              </w:rPr>
            </w:pPr>
          </w:p>
        </w:tc>
        <w:tc>
          <w:tcPr>
            <w:tcW w:w="1417" w:type="dxa"/>
            <w:vMerge/>
            <w:vAlign w:val="center"/>
          </w:tcPr>
          <w:p w14:paraId="396BA6E8" w14:textId="77777777" w:rsidR="00BE0B3B" w:rsidRPr="00706156" w:rsidRDefault="00BE0B3B" w:rsidP="00BE0B3B">
            <w:pPr>
              <w:jc w:val="center"/>
              <w:rPr>
                <w:rFonts w:cs="Arial"/>
                <w:sz w:val="16"/>
                <w:szCs w:val="16"/>
              </w:rPr>
            </w:pPr>
          </w:p>
        </w:tc>
        <w:tc>
          <w:tcPr>
            <w:tcW w:w="1701" w:type="dxa"/>
            <w:vAlign w:val="center"/>
          </w:tcPr>
          <w:p w14:paraId="71EEEC31" w14:textId="77777777" w:rsidR="00BE0B3B" w:rsidRPr="00706156" w:rsidRDefault="00BE0B3B" w:rsidP="00BE0B3B">
            <w:pPr>
              <w:jc w:val="center"/>
              <w:rPr>
                <w:rFonts w:cs="Arial"/>
                <w:sz w:val="16"/>
                <w:szCs w:val="16"/>
              </w:rPr>
            </w:pPr>
            <w:r w:rsidRPr="00706156">
              <w:rPr>
                <w:rFonts w:cs="Arial"/>
                <w:sz w:val="16"/>
                <w:szCs w:val="16"/>
              </w:rPr>
              <w:t>Adults (students)</w:t>
            </w:r>
          </w:p>
        </w:tc>
        <w:tc>
          <w:tcPr>
            <w:tcW w:w="993" w:type="dxa"/>
            <w:vAlign w:val="center"/>
          </w:tcPr>
          <w:p w14:paraId="75E812CD" w14:textId="4A20D692" w:rsidR="00BE0B3B" w:rsidRPr="00706156" w:rsidRDefault="00BE0B3B" w:rsidP="00BE0B3B">
            <w:pPr>
              <w:jc w:val="center"/>
              <w:rPr>
                <w:rFonts w:cs="Arial"/>
                <w:sz w:val="16"/>
                <w:szCs w:val="16"/>
              </w:rPr>
            </w:pPr>
            <w:r w:rsidRPr="00706156">
              <w:rPr>
                <w:rFonts w:cs="Arial"/>
                <w:sz w:val="16"/>
                <w:szCs w:val="16"/>
              </w:rPr>
              <w:t>22</w:t>
            </w:r>
            <w:r w:rsidRPr="00706156">
              <w:rPr>
                <w:rFonts w:cs="Arial"/>
              </w:rPr>
              <w:t>·</w:t>
            </w:r>
            <w:r w:rsidRPr="00706156">
              <w:rPr>
                <w:rFonts w:cs="Arial"/>
                <w:sz w:val="16"/>
                <w:szCs w:val="16"/>
              </w:rPr>
              <w:t>1</w:t>
            </w:r>
          </w:p>
          <w:p w14:paraId="63263E2D" w14:textId="3D615C8D"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7)</w:t>
            </w:r>
          </w:p>
        </w:tc>
        <w:tc>
          <w:tcPr>
            <w:tcW w:w="992" w:type="dxa"/>
            <w:vAlign w:val="center"/>
          </w:tcPr>
          <w:p w14:paraId="4D2C405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5ADAE23" w14:textId="77777777" w:rsidR="00BE0B3B" w:rsidRPr="00706156" w:rsidRDefault="00BE0B3B" w:rsidP="00BE0B3B">
            <w:pPr>
              <w:jc w:val="center"/>
              <w:rPr>
                <w:rFonts w:cs="Arial"/>
                <w:sz w:val="16"/>
                <w:szCs w:val="16"/>
              </w:rPr>
            </w:pPr>
            <w:r w:rsidRPr="00706156">
              <w:rPr>
                <w:rFonts w:cs="Arial"/>
                <w:sz w:val="16"/>
                <w:szCs w:val="16"/>
              </w:rPr>
              <w:t>61%</w:t>
            </w:r>
          </w:p>
        </w:tc>
        <w:tc>
          <w:tcPr>
            <w:tcW w:w="992" w:type="dxa"/>
            <w:vAlign w:val="center"/>
          </w:tcPr>
          <w:p w14:paraId="62FE4EB4" w14:textId="77777777" w:rsidR="00BE0B3B" w:rsidRPr="00706156" w:rsidRDefault="00BE0B3B" w:rsidP="00BE0B3B">
            <w:pPr>
              <w:jc w:val="center"/>
              <w:rPr>
                <w:rFonts w:cs="Arial"/>
                <w:sz w:val="16"/>
                <w:szCs w:val="16"/>
              </w:rPr>
            </w:pPr>
            <w:r w:rsidRPr="00706156">
              <w:rPr>
                <w:rFonts w:cs="Arial"/>
                <w:sz w:val="16"/>
                <w:szCs w:val="16"/>
              </w:rPr>
              <w:t>325</w:t>
            </w:r>
          </w:p>
        </w:tc>
        <w:tc>
          <w:tcPr>
            <w:tcW w:w="1701" w:type="dxa"/>
            <w:vMerge/>
            <w:vAlign w:val="center"/>
          </w:tcPr>
          <w:p w14:paraId="511E2F00" w14:textId="77777777" w:rsidR="00BE0B3B" w:rsidRPr="00706156" w:rsidRDefault="00BE0B3B" w:rsidP="00BE0B3B">
            <w:pPr>
              <w:jc w:val="center"/>
              <w:rPr>
                <w:rFonts w:cs="Arial"/>
                <w:sz w:val="16"/>
                <w:szCs w:val="16"/>
              </w:rPr>
            </w:pPr>
          </w:p>
        </w:tc>
        <w:tc>
          <w:tcPr>
            <w:tcW w:w="1701" w:type="dxa"/>
            <w:vMerge/>
            <w:vAlign w:val="center"/>
          </w:tcPr>
          <w:p w14:paraId="41698EC8" w14:textId="77777777" w:rsidR="00BE0B3B" w:rsidRPr="00706156" w:rsidRDefault="00BE0B3B" w:rsidP="00BE0B3B">
            <w:pPr>
              <w:jc w:val="center"/>
              <w:rPr>
                <w:rFonts w:cs="Arial"/>
                <w:sz w:val="16"/>
                <w:szCs w:val="16"/>
              </w:rPr>
            </w:pPr>
          </w:p>
        </w:tc>
        <w:tc>
          <w:tcPr>
            <w:tcW w:w="1134" w:type="dxa"/>
            <w:vAlign w:val="center"/>
          </w:tcPr>
          <w:p w14:paraId="3CD91D1A" w14:textId="77D0F421"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9C136B6" w14:textId="2BE4CE01" w:rsidTr="00BE0B3B">
        <w:tc>
          <w:tcPr>
            <w:tcW w:w="2263" w:type="dxa"/>
            <w:vAlign w:val="center"/>
          </w:tcPr>
          <w:p w14:paraId="420CBA9F" w14:textId="6DEF2E89" w:rsidR="00BE0B3B" w:rsidRPr="00706156" w:rsidRDefault="00BE0B3B" w:rsidP="00BE0B3B">
            <w:pPr>
              <w:jc w:val="center"/>
              <w:rPr>
                <w:rFonts w:cs="Arial"/>
                <w:sz w:val="16"/>
                <w:szCs w:val="16"/>
              </w:rPr>
            </w:pPr>
            <w:r w:rsidRPr="00706156">
              <w:rPr>
                <w:rFonts w:cs="Arial"/>
                <w:sz w:val="16"/>
                <w:szCs w:val="16"/>
              </w:rPr>
              <w:t>McArthur et al.</w:t>
            </w:r>
            <w:r w:rsidRPr="00706156">
              <w:rPr>
                <w:rFonts w:cs="Arial"/>
                <w:sz w:val="16"/>
                <w:szCs w:val="16"/>
              </w:rPr>
              <w:fldChar w:fldCharType="begin"/>
            </w:r>
            <w:r w:rsidR="00E97678" w:rsidRPr="00706156">
              <w:rPr>
                <w:rFonts w:cs="Arial"/>
                <w:sz w:val="16"/>
                <w:szCs w:val="16"/>
              </w:rPr>
              <w:instrText xml:space="preserve"> ADDIN ZOTERO_ITEM CSL_CITATION {"citationID":"ClwQ4Gte","properties":{"formattedCitation":"\\super 95\\nosupersub{}","plainCitation":"95","noteIndex":0},"citationItems":[{"id":67,"uris":["http://zotero.org/users/7696217/items/HZFD9LJR"],"itemData":{"id":67,"type":"article-journal","container-title":"Acta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19 in School Aged Children","author":[{"family":"McArthur","given":"Brae Anne"},{"family":"Racine","given":"Nicole"},{"family":"Browne","given":"Dillon"},{"family":"McDonald","given":"Sheila"},{"family":"Tough","given":"Suzanne"},{"family":"Madigan","given":"Sher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95</w:t>
            </w:r>
            <w:r w:rsidRPr="00706156">
              <w:rPr>
                <w:rFonts w:cs="Arial"/>
                <w:sz w:val="16"/>
                <w:szCs w:val="16"/>
              </w:rPr>
              <w:fldChar w:fldCharType="end"/>
            </w:r>
          </w:p>
        </w:tc>
        <w:tc>
          <w:tcPr>
            <w:tcW w:w="1418" w:type="dxa"/>
            <w:vAlign w:val="center"/>
          </w:tcPr>
          <w:p w14:paraId="7D604631" w14:textId="77777777"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7171BD3C" w14:textId="3C94D76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3759551"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0EE1B45" w14:textId="0E9F09F3" w:rsidR="00BE0B3B" w:rsidRPr="00706156" w:rsidRDefault="00BE0B3B" w:rsidP="00BE0B3B">
            <w:pPr>
              <w:jc w:val="center"/>
              <w:rPr>
                <w:rFonts w:cs="Arial"/>
                <w:sz w:val="16"/>
                <w:szCs w:val="16"/>
              </w:rPr>
            </w:pPr>
            <w:r w:rsidRPr="00706156">
              <w:rPr>
                <w:rFonts w:cs="Arial"/>
                <w:sz w:val="16"/>
                <w:szCs w:val="16"/>
              </w:rPr>
              <w:t>9</w:t>
            </w:r>
            <w:r w:rsidRPr="00706156">
              <w:rPr>
                <w:rFonts w:cs="Arial"/>
              </w:rPr>
              <w:t>·</w:t>
            </w:r>
            <w:r w:rsidRPr="00706156">
              <w:rPr>
                <w:rFonts w:cs="Arial"/>
                <w:sz w:val="16"/>
                <w:szCs w:val="16"/>
              </w:rPr>
              <w:t>9</w:t>
            </w:r>
          </w:p>
          <w:p w14:paraId="0998ED8D" w14:textId="64C09607" w:rsidR="00BE0B3B" w:rsidRPr="00706156" w:rsidRDefault="00BE0B3B" w:rsidP="00BE0B3B">
            <w:pPr>
              <w:jc w:val="center"/>
              <w:rPr>
                <w:rFonts w:cs="Arial"/>
                <w:sz w:val="16"/>
                <w:szCs w:val="16"/>
              </w:rPr>
            </w:pPr>
            <w:r w:rsidRPr="00706156">
              <w:rPr>
                <w:rFonts w:cs="Arial"/>
                <w:sz w:val="16"/>
                <w:szCs w:val="16"/>
              </w:rPr>
              <w:t>(0</w:t>
            </w:r>
            <w:r w:rsidRPr="00706156">
              <w:rPr>
                <w:rFonts w:cs="Arial"/>
              </w:rPr>
              <w:t>·</w:t>
            </w:r>
            <w:r w:rsidRPr="00706156">
              <w:rPr>
                <w:rFonts w:cs="Arial"/>
                <w:sz w:val="16"/>
                <w:szCs w:val="16"/>
              </w:rPr>
              <w:t>8)</w:t>
            </w:r>
          </w:p>
        </w:tc>
        <w:tc>
          <w:tcPr>
            <w:tcW w:w="992" w:type="dxa"/>
            <w:vAlign w:val="center"/>
          </w:tcPr>
          <w:p w14:paraId="4ADDF8A3" w14:textId="38B7B64B" w:rsidR="00BE0B3B" w:rsidRPr="00706156" w:rsidRDefault="00BE0B3B" w:rsidP="00BE0B3B">
            <w:pPr>
              <w:jc w:val="center"/>
              <w:rPr>
                <w:rFonts w:cs="Arial"/>
                <w:sz w:val="16"/>
                <w:szCs w:val="16"/>
              </w:rPr>
            </w:pPr>
            <w:r w:rsidRPr="00706156">
              <w:rPr>
                <w:rFonts w:cs="Arial"/>
                <w:sz w:val="16"/>
                <w:szCs w:val="16"/>
              </w:rPr>
              <w:t>8-9</w:t>
            </w:r>
            <w:r w:rsidRPr="00706156">
              <w:rPr>
                <w:rFonts w:cs="Arial"/>
              </w:rPr>
              <w:t>·</w:t>
            </w:r>
            <w:r w:rsidRPr="00706156">
              <w:rPr>
                <w:rFonts w:cs="Arial"/>
                <w:sz w:val="16"/>
                <w:szCs w:val="16"/>
              </w:rPr>
              <w:t>5</w:t>
            </w:r>
          </w:p>
        </w:tc>
        <w:tc>
          <w:tcPr>
            <w:tcW w:w="992" w:type="dxa"/>
            <w:vAlign w:val="center"/>
          </w:tcPr>
          <w:p w14:paraId="40986AD1" w14:textId="77777777" w:rsidR="00BE0B3B" w:rsidRPr="00706156" w:rsidRDefault="00BE0B3B" w:rsidP="00BE0B3B">
            <w:pPr>
              <w:jc w:val="center"/>
              <w:rPr>
                <w:rFonts w:cs="Arial"/>
                <w:sz w:val="16"/>
                <w:szCs w:val="16"/>
              </w:rPr>
            </w:pPr>
            <w:r w:rsidRPr="00706156">
              <w:rPr>
                <w:rFonts w:cs="Arial"/>
                <w:sz w:val="16"/>
                <w:szCs w:val="16"/>
              </w:rPr>
              <w:t>48%</w:t>
            </w:r>
          </w:p>
        </w:tc>
        <w:tc>
          <w:tcPr>
            <w:tcW w:w="992" w:type="dxa"/>
            <w:vAlign w:val="center"/>
          </w:tcPr>
          <w:p w14:paraId="3246B974" w14:textId="77777777" w:rsidR="00BE0B3B" w:rsidRPr="00706156" w:rsidRDefault="00BE0B3B" w:rsidP="00BE0B3B">
            <w:pPr>
              <w:jc w:val="center"/>
              <w:rPr>
                <w:rFonts w:cs="Arial"/>
                <w:sz w:val="16"/>
                <w:szCs w:val="16"/>
              </w:rPr>
            </w:pPr>
            <w:r w:rsidRPr="00706156">
              <w:rPr>
                <w:rFonts w:cs="Arial"/>
                <w:sz w:val="16"/>
                <w:szCs w:val="16"/>
              </w:rPr>
              <w:t>1333</w:t>
            </w:r>
          </w:p>
        </w:tc>
        <w:tc>
          <w:tcPr>
            <w:tcW w:w="1701" w:type="dxa"/>
            <w:vAlign w:val="center"/>
          </w:tcPr>
          <w:p w14:paraId="5E4575B3" w14:textId="12509E7F" w:rsidR="00BE0B3B" w:rsidRPr="00706156" w:rsidRDefault="00BC63FA" w:rsidP="00BE0B3B">
            <w:pPr>
              <w:jc w:val="center"/>
              <w:rPr>
                <w:rFonts w:cs="Arial"/>
                <w:sz w:val="16"/>
                <w:szCs w:val="16"/>
              </w:rPr>
            </w:pPr>
            <w:r w:rsidRPr="00706156">
              <w:rPr>
                <w:rFonts w:cs="Arial"/>
                <w:sz w:val="16"/>
                <w:szCs w:val="16"/>
              </w:rPr>
              <w:t>Screen time</w:t>
            </w:r>
            <w:r w:rsidR="00BE0B3B" w:rsidRPr="00706156">
              <w:rPr>
                <w:rFonts w:cs="Arial"/>
                <w:sz w:val="16"/>
                <w:szCs w:val="16"/>
              </w:rPr>
              <w:t xml:space="preserve"> reported by child; </w:t>
            </w:r>
            <w:r w:rsidR="007A3E75" w:rsidRPr="00706156">
              <w:rPr>
                <w:rFonts w:cs="Arial"/>
                <w:sz w:val="16"/>
                <w:szCs w:val="16"/>
              </w:rPr>
              <w:t>screen time</w:t>
            </w:r>
            <w:r w:rsidR="00BE0B3B" w:rsidRPr="00706156">
              <w:rPr>
                <w:rFonts w:cs="Arial"/>
                <w:sz w:val="16"/>
                <w:szCs w:val="16"/>
              </w:rPr>
              <w:t xml:space="preserve"> reported by mother</w:t>
            </w:r>
          </w:p>
        </w:tc>
        <w:tc>
          <w:tcPr>
            <w:tcW w:w="1701" w:type="dxa"/>
            <w:vAlign w:val="center"/>
          </w:tcPr>
          <w:p w14:paraId="25CC120D" w14:textId="6CA6AD90"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03BFD1C9" w14:textId="26329020"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E7F63C7" w14:textId="028A8ECE" w:rsidTr="00BE0B3B">
        <w:tc>
          <w:tcPr>
            <w:tcW w:w="2263" w:type="dxa"/>
            <w:vAlign w:val="center"/>
          </w:tcPr>
          <w:p w14:paraId="4A01F9B7" w14:textId="229F4E16" w:rsidR="00BE0B3B" w:rsidRPr="00706156" w:rsidRDefault="00BE0B3B" w:rsidP="00BE0B3B">
            <w:pPr>
              <w:jc w:val="center"/>
              <w:rPr>
                <w:rFonts w:cs="Arial"/>
                <w:sz w:val="16"/>
                <w:szCs w:val="16"/>
              </w:rPr>
            </w:pPr>
            <w:r w:rsidRPr="00706156">
              <w:rPr>
                <w:rFonts w:cs="Arial"/>
                <w:sz w:val="16"/>
                <w:szCs w:val="16"/>
              </w:rPr>
              <w:t>McCormack et al.</w:t>
            </w:r>
            <w:r w:rsidRPr="00706156">
              <w:rPr>
                <w:rFonts w:cs="Arial"/>
                <w:sz w:val="16"/>
                <w:szCs w:val="16"/>
              </w:rPr>
              <w:fldChar w:fldCharType="begin"/>
            </w:r>
            <w:r w:rsidR="00E97678" w:rsidRPr="00706156">
              <w:rPr>
                <w:rFonts w:cs="Arial"/>
                <w:sz w:val="16"/>
                <w:szCs w:val="16"/>
              </w:rPr>
              <w:instrText xml:space="preserve"> ADDIN ZOTERO_ITEM CSL_CITATION {"citationID":"OWJHq9SX","properties":{"formattedCitation":"\\super 96\\nosupersub{}","plainCitation":"96","noteIndex":0},"citationItems":[{"id":80,"uris":["http://zotero.org/users/7696217/items/BDLSZWLH"],"itemData":{"id":80,"type":"article-journal","container-title":"Preventive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96</w:t>
            </w:r>
            <w:r w:rsidRPr="00706156">
              <w:rPr>
                <w:rFonts w:cs="Arial"/>
                <w:sz w:val="16"/>
                <w:szCs w:val="16"/>
              </w:rPr>
              <w:fldChar w:fldCharType="end"/>
            </w:r>
          </w:p>
        </w:tc>
        <w:tc>
          <w:tcPr>
            <w:tcW w:w="1418" w:type="dxa"/>
            <w:vAlign w:val="center"/>
          </w:tcPr>
          <w:p w14:paraId="48D5CE47" w14:textId="2BC8F4FC"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4D5749BE" w14:textId="576B3B7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8B4D099" w14:textId="47D52EDA"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58734D3E" w14:textId="77777777" w:rsidR="00BE0B3B" w:rsidRPr="00706156" w:rsidRDefault="00BE0B3B" w:rsidP="00BE0B3B">
            <w:pPr>
              <w:jc w:val="center"/>
              <w:rPr>
                <w:rFonts w:cs="Arial"/>
                <w:sz w:val="16"/>
                <w:szCs w:val="16"/>
              </w:rPr>
            </w:pPr>
            <w:r w:rsidRPr="00706156">
              <w:rPr>
                <w:rFonts w:cs="Arial"/>
                <w:sz w:val="16"/>
                <w:szCs w:val="16"/>
              </w:rPr>
              <w:t>10.8</w:t>
            </w:r>
          </w:p>
          <w:p w14:paraId="3BB33781" w14:textId="5A671A84" w:rsidR="00BE0B3B" w:rsidRPr="00706156" w:rsidRDefault="00BE0B3B" w:rsidP="00BE0B3B">
            <w:pPr>
              <w:jc w:val="center"/>
              <w:rPr>
                <w:rFonts w:cs="Arial"/>
                <w:sz w:val="16"/>
                <w:szCs w:val="16"/>
              </w:rPr>
            </w:pPr>
            <w:r w:rsidRPr="00706156">
              <w:rPr>
                <w:rFonts w:cs="Arial"/>
                <w:sz w:val="16"/>
                <w:szCs w:val="16"/>
              </w:rPr>
              <w:t>(4)</w:t>
            </w:r>
          </w:p>
        </w:tc>
        <w:tc>
          <w:tcPr>
            <w:tcW w:w="992" w:type="dxa"/>
            <w:vAlign w:val="center"/>
          </w:tcPr>
          <w:p w14:paraId="656512FF" w14:textId="40710F5F"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196B73F" w14:textId="4C678C0C" w:rsidR="00BE0B3B" w:rsidRPr="00706156" w:rsidRDefault="00BE0B3B" w:rsidP="00BE0B3B">
            <w:pPr>
              <w:jc w:val="center"/>
              <w:rPr>
                <w:rFonts w:cs="Arial"/>
                <w:sz w:val="16"/>
                <w:szCs w:val="16"/>
              </w:rPr>
            </w:pPr>
            <w:r w:rsidRPr="00706156">
              <w:rPr>
                <w:rFonts w:cs="Arial"/>
                <w:sz w:val="16"/>
                <w:szCs w:val="16"/>
              </w:rPr>
              <w:t>45.1%</w:t>
            </w:r>
          </w:p>
        </w:tc>
        <w:tc>
          <w:tcPr>
            <w:tcW w:w="992" w:type="dxa"/>
            <w:vAlign w:val="center"/>
          </w:tcPr>
          <w:p w14:paraId="3E00DA55" w14:textId="3B748EB6" w:rsidR="00BE0B3B" w:rsidRPr="00706156" w:rsidRDefault="00BE0B3B" w:rsidP="00BE0B3B">
            <w:pPr>
              <w:jc w:val="center"/>
              <w:rPr>
                <w:rFonts w:cs="Arial"/>
                <w:sz w:val="16"/>
                <w:szCs w:val="16"/>
              </w:rPr>
            </w:pPr>
            <w:r w:rsidRPr="00706156">
              <w:rPr>
                <w:rFonts w:cs="Arial"/>
                <w:sz w:val="16"/>
                <w:szCs w:val="16"/>
              </w:rPr>
              <w:t>328</w:t>
            </w:r>
          </w:p>
        </w:tc>
        <w:tc>
          <w:tcPr>
            <w:tcW w:w="1701" w:type="dxa"/>
            <w:vAlign w:val="center"/>
          </w:tcPr>
          <w:p w14:paraId="41C4BED4" w14:textId="0193BA9B" w:rsidR="00BE0B3B" w:rsidRPr="00706156" w:rsidRDefault="00BE0B3B" w:rsidP="00BE0B3B">
            <w:pPr>
              <w:jc w:val="center"/>
              <w:rPr>
                <w:rFonts w:cs="Arial"/>
                <w:sz w:val="16"/>
                <w:szCs w:val="16"/>
              </w:rPr>
            </w:pPr>
            <w:r w:rsidRPr="00706156">
              <w:rPr>
                <w:rFonts w:cs="Arial"/>
                <w:sz w:val="16"/>
                <w:szCs w:val="16"/>
              </w:rPr>
              <w:t xml:space="preserve">Use of </w:t>
            </w:r>
            <w:proofErr w:type="gramStart"/>
            <w:r w:rsidRPr="00706156">
              <w:rPr>
                <w:rFonts w:cs="Arial"/>
                <w:sz w:val="16"/>
                <w:szCs w:val="16"/>
              </w:rPr>
              <w:t>screen based</w:t>
            </w:r>
            <w:proofErr w:type="gramEnd"/>
            <w:r w:rsidRPr="00706156">
              <w:rPr>
                <w:rFonts w:cs="Arial"/>
                <w:sz w:val="16"/>
                <w:szCs w:val="16"/>
              </w:rPr>
              <w:t xml:space="preserve"> devices; TV use; gaming</w:t>
            </w:r>
          </w:p>
        </w:tc>
        <w:tc>
          <w:tcPr>
            <w:tcW w:w="1701" w:type="dxa"/>
            <w:vAlign w:val="center"/>
          </w:tcPr>
          <w:p w14:paraId="33D99D96" w14:textId="1B6A81A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8953820" w14:textId="7CCFD218"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78524BB" w14:textId="0DDE183F" w:rsidTr="00BE0B3B">
        <w:tc>
          <w:tcPr>
            <w:tcW w:w="2263" w:type="dxa"/>
            <w:vAlign w:val="center"/>
          </w:tcPr>
          <w:p w14:paraId="516CE8F6" w14:textId="0F364EF5" w:rsidR="00BE0B3B" w:rsidRPr="00706156" w:rsidRDefault="00BE0B3B" w:rsidP="00BE0B3B">
            <w:pPr>
              <w:jc w:val="center"/>
              <w:rPr>
                <w:rFonts w:cs="Arial"/>
                <w:sz w:val="16"/>
                <w:szCs w:val="16"/>
              </w:rPr>
            </w:pPr>
            <w:r w:rsidRPr="00706156">
              <w:rPr>
                <w:rFonts w:cs="Arial"/>
                <w:sz w:val="16"/>
                <w:szCs w:val="16"/>
              </w:rPr>
              <w:t>Meyer et al.</w:t>
            </w:r>
            <w:r w:rsidRPr="00706156">
              <w:rPr>
                <w:rFonts w:cs="Arial"/>
                <w:sz w:val="16"/>
                <w:szCs w:val="16"/>
              </w:rPr>
              <w:fldChar w:fldCharType="begin"/>
            </w:r>
            <w:r w:rsidR="00E97678" w:rsidRPr="00706156">
              <w:rPr>
                <w:rFonts w:cs="Arial"/>
                <w:sz w:val="16"/>
                <w:szCs w:val="16"/>
              </w:rPr>
              <w:instrText xml:space="preserve"> ADDIN ZOTERO_ITEM CSL_CITATION {"citationID":"TP5q5GhR","properties":{"formattedCitation":"\\super 10\\nosupersub{}","plainCitation":"10","noteIndex":0},"citationItems":[{"id":4484,"uris":["http://zotero.org/users/7696217/items/6GSIUNMB"],"itemData":{"id":4484,"type":"article-journal","abstract":"The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10</w:t>
            </w:r>
            <w:r w:rsidRPr="00706156">
              <w:rPr>
                <w:rFonts w:cs="Arial"/>
                <w:sz w:val="16"/>
                <w:szCs w:val="16"/>
              </w:rPr>
              <w:fldChar w:fldCharType="end"/>
            </w:r>
          </w:p>
        </w:tc>
        <w:tc>
          <w:tcPr>
            <w:tcW w:w="1418" w:type="dxa"/>
            <w:vAlign w:val="center"/>
          </w:tcPr>
          <w:p w14:paraId="5A3210F7"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4DC1A746" w14:textId="58457EE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93B1694"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0ADDDFB2"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CDB5E6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6C215E7"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ECEE91A" w14:textId="77777777" w:rsidR="00BE0B3B" w:rsidRPr="00706156" w:rsidRDefault="00BE0B3B" w:rsidP="00BE0B3B">
            <w:pPr>
              <w:jc w:val="center"/>
              <w:rPr>
                <w:rFonts w:cs="Arial"/>
                <w:sz w:val="16"/>
                <w:szCs w:val="16"/>
              </w:rPr>
            </w:pPr>
            <w:r w:rsidRPr="00706156">
              <w:rPr>
                <w:rFonts w:cs="Arial"/>
                <w:sz w:val="16"/>
                <w:szCs w:val="16"/>
              </w:rPr>
              <w:t>1540</w:t>
            </w:r>
          </w:p>
        </w:tc>
        <w:tc>
          <w:tcPr>
            <w:tcW w:w="1701" w:type="dxa"/>
            <w:vAlign w:val="center"/>
          </w:tcPr>
          <w:p w14:paraId="42D16E66" w14:textId="37F08217" w:rsidR="00BE0B3B" w:rsidRPr="00706156" w:rsidRDefault="00BE0B3B" w:rsidP="00BE0B3B">
            <w:pPr>
              <w:jc w:val="center"/>
              <w:rPr>
                <w:rFonts w:cs="Arial"/>
                <w:sz w:val="16"/>
                <w:szCs w:val="16"/>
              </w:rPr>
            </w:pPr>
            <w:bookmarkStart w:id="2" w:name="OLE_LINK1"/>
            <w:bookmarkStart w:id="3" w:name="OLE_LINK2"/>
            <w:r w:rsidRPr="00706156">
              <w:rPr>
                <w:rFonts w:cs="Arial"/>
                <w:sz w:val="16"/>
                <w:szCs w:val="16"/>
              </w:rPr>
              <w:t xml:space="preserve">Overall </w:t>
            </w:r>
            <w:bookmarkEnd w:id="2"/>
            <w:bookmarkEnd w:id="3"/>
            <w:r w:rsidR="007A3E75" w:rsidRPr="00706156">
              <w:rPr>
                <w:rFonts w:cs="Arial"/>
                <w:sz w:val="16"/>
                <w:szCs w:val="16"/>
              </w:rPr>
              <w:t>screen time</w:t>
            </w:r>
          </w:p>
        </w:tc>
        <w:tc>
          <w:tcPr>
            <w:tcW w:w="1701" w:type="dxa"/>
            <w:vAlign w:val="center"/>
          </w:tcPr>
          <w:p w14:paraId="5C94CFD4" w14:textId="53774601"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C54E74E" w14:textId="4BBBE4F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44BC0DE7" w14:textId="0E2AEF06" w:rsidTr="00BE0B3B">
        <w:tc>
          <w:tcPr>
            <w:tcW w:w="2263" w:type="dxa"/>
            <w:vMerge w:val="restart"/>
            <w:vAlign w:val="center"/>
          </w:tcPr>
          <w:p w14:paraId="0BF0DC03" w14:textId="213D0EA8" w:rsidR="00BE0B3B" w:rsidRPr="00706156" w:rsidRDefault="00BE0B3B" w:rsidP="00BE0B3B">
            <w:pPr>
              <w:jc w:val="center"/>
              <w:rPr>
                <w:rFonts w:cs="Arial"/>
                <w:sz w:val="16"/>
                <w:szCs w:val="16"/>
              </w:rPr>
            </w:pPr>
            <w:r w:rsidRPr="00706156">
              <w:rPr>
                <w:rFonts w:cs="Arial"/>
                <w:sz w:val="16"/>
                <w:szCs w:val="16"/>
              </w:rPr>
              <w:t>Mitra et al.</w:t>
            </w:r>
            <w:r w:rsidRPr="00706156">
              <w:rPr>
                <w:rFonts w:cs="Arial"/>
                <w:sz w:val="16"/>
                <w:szCs w:val="16"/>
              </w:rPr>
              <w:fldChar w:fldCharType="begin"/>
            </w:r>
            <w:r w:rsidR="00E97678" w:rsidRPr="00706156">
              <w:rPr>
                <w:rFonts w:cs="Arial"/>
                <w:sz w:val="16"/>
                <w:szCs w:val="16"/>
              </w:rPr>
              <w:instrText xml:space="preserve"> ADDIN ZOTERO_ITEM CSL_CITATION {"citationID":"wAaFdWUV","properties":{"formattedCitation":"\\super 97\\nosupersub{}","plainCitation":"97","noteIndex":0},"citationItems":[{"id":4480,"uris":["http://zotero.org/users/7696217/items/6NCWHHV2"],"itemData":{"id":4480,"type":"article-journal","abstract":"This paper explores patterns of increased/ decreased physical activity, sedentary and sleep behaviours among Canadian children and youth aged 5-17 years during the COVID-19 pandemic, and examines how these changes are associated with the built environment near residential locations. A cluster analysis identified two groups who were primarily distinguished by the changes in outdoor activities. Compliance to 24-hour movement guidelines was low among both groups. For children, houses (versus apartments) was correlated with increased outdoor activities; proximity to major roads was a barrier. For youth, low dwelling density, and access to parks in high-density neighbourhoods, increased the odds of increased outdoor activities during the pandemic. Our findings can inform future urban and health crisis planning practices by providing new insights into the desirable public health messaging and characteristics of healthy and resilient communities. © 2020 Elsevier Ltd","container-title":"Health and Place","DOI":"10.1016/j.healthplace.2020.102418","title":"Healthy movement behaviours in children and youth during the COVID-19 pandemic: Exploring the role of the neighbourhood environment","URL":"https://www.scopus.com/inward/record.uri?eid=2-s2.0-85089894224&amp;doi=10.1016%2Fj.healthplace.2020.102418&amp;partnerID=40&amp;md5=0ccd327759e6a45662aaa3088a4099fd","volume":"65","author":[{"family":"Mitra","given":"R"},{"family":"Moore","given":"S A"},{"family":"Gillespie","given":"M"},{"family":"Faulkner","given":"G"},{"family":"Vanderloo","given":"L M"},{"family":"Chulak-Bozzer","given":"T"},{"family":"Rhodes","given":"R E"},{"family":"Brussoni","given":"M"},{"family":"Tremblay","given":"M S"}],"issued":{"date-parts":[["2020"]]}}}],"schema":"https://github.com/citation-style-language/schema/raw/master/csl-citation.json"}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97</w:t>
            </w:r>
            <w:r w:rsidRPr="00706156">
              <w:rPr>
                <w:rFonts w:cs="Arial"/>
                <w:sz w:val="16"/>
                <w:szCs w:val="16"/>
              </w:rPr>
              <w:fldChar w:fldCharType="end"/>
            </w:r>
          </w:p>
        </w:tc>
        <w:tc>
          <w:tcPr>
            <w:tcW w:w="1418" w:type="dxa"/>
            <w:vMerge w:val="restart"/>
            <w:vAlign w:val="center"/>
          </w:tcPr>
          <w:p w14:paraId="32352081" w14:textId="3EEA0E94" w:rsidR="00BE0B3B" w:rsidRPr="00706156" w:rsidRDefault="00BE0B3B" w:rsidP="00BE0B3B">
            <w:pPr>
              <w:jc w:val="center"/>
              <w:rPr>
                <w:rFonts w:cs="Arial"/>
                <w:sz w:val="16"/>
                <w:szCs w:val="16"/>
              </w:rPr>
            </w:pPr>
            <w:r w:rsidRPr="00706156">
              <w:rPr>
                <w:rFonts w:cs="Arial"/>
                <w:sz w:val="16"/>
                <w:szCs w:val="16"/>
              </w:rPr>
              <w:t>Canada</w:t>
            </w:r>
          </w:p>
        </w:tc>
        <w:tc>
          <w:tcPr>
            <w:tcW w:w="1417" w:type="dxa"/>
            <w:vMerge w:val="restart"/>
            <w:vAlign w:val="center"/>
          </w:tcPr>
          <w:p w14:paraId="3B2CBE4B" w14:textId="7DFCC19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E8D1D63" w14:textId="0DE7228F"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6AD2626" w14:textId="1350D9C2"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B9D48B5" w14:textId="7DD8DCDA" w:rsidR="00BE0B3B" w:rsidRPr="00706156" w:rsidRDefault="00BE0B3B" w:rsidP="00BE0B3B">
            <w:pPr>
              <w:jc w:val="center"/>
              <w:rPr>
                <w:rFonts w:cs="Arial"/>
                <w:sz w:val="16"/>
                <w:szCs w:val="16"/>
              </w:rPr>
            </w:pPr>
            <w:r w:rsidRPr="00706156">
              <w:rPr>
                <w:rFonts w:cs="Arial"/>
                <w:sz w:val="16"/>
                <w:szCs w:val="16"/>
              </w:rPr>
              <w:t>5-11</w:t>
            </w:r>
          </w:p>
        </w:tc>
        <w:tc>
          <w:tcPr>
            <w:tcW w:w="992" w:type="dxa"/>
            <w:vAlign w:val="center"/>
          </w:tcPr>
          <w:p w14:paraId="5BFB3DD7" w14:textId="2C6D011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0804522" w14:textId="3C0D4822" w:rsidR="00BE0B3B" w:rsidRPr="00706156" w:rsidRDefault="00BE0B3B" w:rsidP="00BE0B3B">
            <w:pPr>
              <w:jc w:val="center"/>
              <w:rPr>
                <w:rFonts w:cs="Arial"/>
                <w:sz w:val="16"/>
                <w:szCs w:val="16"/>
              </w:rPr>
            </w:pPr>
            <w:r w:rsidRPr="00706156">
              <w:rPr>
                <w:rFonts w:cs="Arial"/>
                <w:sz w:val="16"/>
                <w:szCs w:val="16"/>
              </w:rPr>
              <w:t>693</w:t>
            </w:r>
          </w:p>
        </w:tc>
        <w:tc>
          <w:tcPr>
            <w:tcW w:w="1701" w:type="dxa"/>
            <w:vAlign w:val="center"/>
          </w:tcPr>
          <w:p w14:paraId="63E915FF" w14:textId="2085E06A"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restart"/>
            <w:vAlign w:val="center"/>
          </w:tcPr>
          <w:p w14:paraId="7FFDC002" w14:textId="66DDCE9E" w:rsidR="00BE0B3B" w:rsidRPr="00706156" w:rsidRDefault="00BE0B3B" w:rsidP="00BE0B3B">
            <w:pPr>
              <w:jc w:val="center"/>
              <w:rPr>
                <w:rFonts w:cs="Arial"/>
                <w:sz w:val="16"/>
                <w:szCs w:val="16"/>
              </w:rPr>
            </w:pPr>
            <w:r w:rsidRPr="00706156">
              <w:rPr>
                <w:rFonts w:cs="Arial"/>
                <w:sz w:val="16"/>
                <w:szCs w:val="16"/>
              </w:rPr>
              <w:t>Online survey; parental report</w:t>
            </w:r>
          </w:p>
        </w:tc>
        <w:tc>
          <w:tcPr>
            <w:tcW w:w="1134" w:type="dxa"/>
            <w:vAlign w:val="center"/>
          </w:tcPr>
          <w:p w14:paraId="202083E3" w14:textId="024AE61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36EE0C0D" w14:textId="3893B9BD" w:rsidTr="00BE0B3B">
        <w:tc>
          <w:tcPr>
            <w:tcW w:w="2263" w:type="dxa"/>
            <w:vMerge/>
            <w:vAlign w:val="center"/>
          </w:tcPr>
          <w:p w14:paraId="38D55C32" w14:textId="77777777" w:rsidR="00BE0B3B" w:rsidRPr="00706156" w:rsidRDefault="00BE0B3B" w:rsidP="00BE0B3B">
            <w:pPr>
              <w:jc w:val="center"/>
              <w:rPr>
                <w:rFonts w:cs="Arial"/>
                <w:sz w:val="16"/>
                <w:szCs w:val="16"/>
              </w:rPr>
            </w:pPr>
          </w:p>
        </w:tc>
        <w:tc>
          <w:tcPr>
            <w:tcW w:w="1418" w:type="dxa"/>
            <w:vMerge/>
            <w:vAlign w:val="center"/>
          </w:tcPr>
          <w:p w14:paraId="6C3ECCB1" w14:textId="77777777" w:rsidR="00BE0B3B" w:rsidRPr="00706156" w:rsidRDefault="00BE0B3B" w:rsidP="00BE0B3B">
            <w:pPr>
              <w:jc w:val="center"/>
              <w:rPr>
                <w:rFonts w:cs="Arial"/>
                <w:sz w:val="16"/>
                <w:szCs w:val="16"/>
              </w:rPr>
            </w:pPr>
          </w:p>
        </w:tc>
        <w:tc>
          <w:tcPr>
            <w:tcW w:w="1417" w:type="dxa"/>
            <w:vMerge/>
            <w:vAlign w:val="center"/>
          </w:tcPr>
          <w:p w14:paraId="403F9D09" w14:textId="77777777" w:rsidR="00BE0B3B" w:rsidRPr="00706156" w:rsidRDefault="00BE0B3B" w:rsidP="00BE0B3B">
            <w:pPr>
              <w:jc w:val="center"/>
              <w:rPr>
                <w:rFonts w:cs="Arial"/>
                <w:sz w:val="16"/>
                <w:szCs w:val="16"/>
              </w:rPr>
            </w:pPr>
          </w:p>
        </w:tc>
        <w:tc>
          <w:tcPr>
            <w:tcW w:w="1701" w:type="dxa"/>
            <w:vAlign w:val="center"/>
          </w:tcPr>
          <w:p w14:paraId="63782A20" w14:textId="773305E9"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3F4EEE3" w14:textId="6DE3D8F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67D251A" w14:textId="5BB9EE2B" w:rsidR="00BE0B3B" w:rsidRPr="00706156" w:rsidRDefault="00BE0B3B" w:rsidP="00BE0B3B">
            <w:pPr>
              <w:jc w:val="center"/>
              <w:rPr>
                <w:rFonts w:cs="Arial"/>
                <w:sz w:val="16"/>
                <w:szCs w:val="16"/>
              </w:rPr>
            </w:pPr>
            <w:r w:rsidRPr="00706156">
              <w:rPr>
                <w:rFonts w:cs="Arial"/>
                <w:sz w:val="16"/>
                <w:szCs w:val="16"/>
              </w:rPr>
              <w:t>12-17</w:t>
            </w:r>
          </w:p>
        </w:tc>
        <w:tc>
          <w:tcPr>
            <w:tcW w:w="992" w:type="dxa"/>
            <w:vAlign w:val="center"/>
          </w:tcPr>
          <w:p w14:paraId="7A05177B" w14:textId="71E61F83"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062BD00" w14:textId="5948D607" w:rsidR="00BE0B3B" w:rsidRPr="00706156" w:rsidRDefault="00BE0B3B" w:rsidP="00BE0B3B">
            <w:pPr>
              <w:jc w:val="center"/>
              <w:rPr>
                <w:rFonts w:cs="Arial"/>
                <w:sz w:val="16"/>
                <w:szCs w:val="16"/>
              </w:rPr>
            </w:pPr>
            <w:r w:rsidRPr="00706156">
              <w:rPr>
                <w:rFonts w:cs="Arial"/>
                <w:sz w:val="16"/>
                <w:szCs w:val="16"/>
              </w:rPr>
              <w:t>779</w:t>
            </w:r>
          </w:p>
        </w:tc>
        <w:tc>
          <w:tcPr>
            <w:tcW w:w="1701" w:type="dxa"/>
            <w:vAlign w:val="center"/>
          </w:tcPr>
          <w:p w14:paraId="56F97174" w14:textId="79C6C17A"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3A8261C8" w14:textId="77777777" w:rsidR="00BE0B3B" w:rsidRPr="00706156" w:rsidRDefault="00BE0B3B" w:rsidP="00BE0B3B">
            <w:pPr>
              <w:jc w:val="center"/>
              <w:rPr>
                <w:rFonts w:cs="Arial"/>
                <w:sz w:val="16"/>
                <w:szCs w:val="16"/>
              </w:rPr>
            </w:pPr>
          </w:p>
        </w:tc>
        <w:tc>
          <w:tcPr>
            <w:tcW w:w="1134" w:type="dxa"/>
            <w:vAlign w:val="center"/>
          </w:tcPr>
          <w:p w14:paraId="1649683F" w14:textId="0E68DEF7"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3FE3B598" w14:textId="1F1C555A" w:rsidTr="00BE0B3B">
        <w:tc>
          <w:tcPr>
            <w:tcW w:w="2263" w:type="dxa"/>
            <w:vAlign w:val="center"/>
          </w:tcPr>
          <w:p w14:paraId="2580EC90" w14:textId="7944B9FE" w:rsidR="00BE0B3B" w:rsidRPr="00706156" w:rsidRDefault="00BE0B3B" w:rsidP="00BE0B3B">
            <w:pPr>
              <w:jc w:val="center"/>
              <w:rPr>
                <w:rFonts w:cs="Arial"/>
                <w:sz w:val="16"/>
                <w:szCs w:val="16"/>
              </w:rPr>
            </w:pPr>
            <w:r w:rsidRPr="00706156">
              <w:rPr>
                <w:rFonts w:cs="Arial"/>
                <w:sz w:val="16"/>
                <w:szCs w:val="16"/>
              </w:rPr>
              <w:t>Mohan et al.</w:t>
            </w:r>
            <w:r w:rsidRPr="00706156">
              <w:rPr>
                <w:rFonts w:cs="Arial"/>
                <w:sz w:val="16"/>
                <w:szCs w:val="16"/>
              </w:rPr>
              <w:fldChar w:fldCharType="begin"/>
            </w:r>
            <w:r w:rsidR="00E97678" w:rsidRPr="00706156">
              <w:rPr>
                <w:rFonts w:cs="Arial"/>
                <w:sz w:val="16"/>
                <w:szCs w:val="16"/>
              </w:rPr>
              <w:instrText xml:space="preserve"> ADDIN ZOTERO_ITEM CSL_CITATION {"citationID":"BfoqcmUI","properties":{"formattedCitation":"\\super 98\\nosupersub{}","plainCitation":"98","noteIndex":0},"citationItems":[{"id":41,"uris":["http://zotero.org/users/7696217/items/5MMJNAI8"],"itemData":{"id":41,"type":"article-journal","container-title":"Indian Journal of Ophthalmology","issue":"1","journalAbbreviation":"Indian Journal of Ophthalmology","note":"publisher: Wolters Kluwer--Medknow Publications","page":"140","title":"Prevalence and risk factor assessment of digital eye strain among children using online e-learning during the COVID-19 pandemic: Digital eye strain among kids (DESK study-1)","volume":"69","author":[{"family":"Mohan","given":"Amit"},{"family":"Sen","given":"Pradhnya"},{"family":"Shah","given":"Chintan"},{"family":"Jain","given":"Elesh"},{"family":"Jain","given":"Swapni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98</w:t>
            </w:r>
            <w:r w:rsidRPr="00706156">
              <w:rPr>
                <w:rFonts w:cs="Arial"/>
                <w:sz w:val="16"/>
                <w:szCs w:val="16"/>
              </w:rPr>
              <w:fldChar w:fldCharType="end"/>
            </w:r>
          </w:p>
        </w:tc>
        <w:tc>
          <w:tcPr>
            <w:tcW w:w="1418" w:type="dxa"/>
            <w:vAlign w:val="center"/>
          </w:tcPr>
          <w:p w14:paraId="5E001A44" w14:textId="0BE8A934" w:rsidR="00BE0B3B" w:rsidRPr="00706156" w:rsidRDefault="00BE0B3B" w:rsidP="00BE0B3B">
            <w:pPr>
              <w:jc w:val="center"/>
              <w:rPr>
                <w:rFonts w:cs="Arial"/>
                <w:sz w:val="16"/>
                <w:szCs w:val="16"/>
              </w:rPr>
            </w:pPr>
            <w:r w:rsidRPr="00706156">
              <w:rPr>
                <w:rFonts w:cs="Arial"/>
                <w:sz w:val="16"/>
                <w:szCs w:val="16"/>
              </w:rPr>
              <w:t>India</w:t>
            </w:r>
          </w:p>
        </w:tc>
        <w:tc>
          <w:tcPr>
            <w:tcW w:w="1417" w:type="dxa"/>
            <w:vAlign w:val="center"/>
          </w:tcPr>
          <w:p w14:paraId="44FC8742" w14:textId="38F26EF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6DDBFAD" w14:textId="6D75BA46"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8827B82" w14:textId="77777777" w:rsidR="00BE0B3B" w:rsidRPr="00706156" w:rsidRDefault="00BE0B3B" w:rsidP="00BE0B3B">
            <w:pPr>
              <w:jc w:val="center"/>
              <w:rPr>
                <w:rFonts w:cs="Arial"/>
                <w:sz w:val="16"/>
                <w:szCs w:val="16"/>
              </w:rPr>
            </w:pPr>
            <w:r w:rsidRPr="00706156">
              <w:rPr>
                <w:rFonts w:cs="Arial"/>
                <w:sz w:val="16"/>
                <w:szCs w:val="16"/>
              </w:rPr>
              <w:t>13</w:t>
            </w:r>
          </w:p>
          <w:p w14:paraId="240F1B61" w14:textId="1041031E" w:rsidR="00BE0B3B" w:rsidRPr="00706156" w:rsidRDefault="00BE0B3B" w:rsidP="00BE0B3B">
            <w:pPr>
              <w:jc w:val="center"/>
              <w:rPr>
                <w:rFonts w:cs="Arial"/>
                <w:sz w:val="16"/>
                <w:szCs w:val="16"/>
              </w:rPr>
            </w:pPr>
            <w:r w:rsidRPr="00706156">
              <w:rPr>
                <w:rFonts w:cs="Arial"/>
                <w:sz w:val="16"/>
                <w:szCs w:val="16"/>
              </w:rPr>
              <w:t>(2</w:t>
            </w:r>
            <w:r w:rsidRPr="00706156">
              <w:rPr>
                <w:rFonts w:cs="Arial"/>
              </w:rPr>
              <w:t>·</w:t>
            </w:r>
            <w:r w:rsidRPr="00706156">
              <w:rPr>
                <w:rFonts w:cs="Arial"/>
                <w:sz w:val="16"/>
                <w:szCs w:val="16"/>
              </w:rPr>
              <w:t>5)</w:t>
            </w:r>
          </w:p>
        </w:tc>
        <w:tc>
          <w:tcPr>
            <w:tcW w:w="992" w:type="dxa"/>
            <w:vAlign w:val="center"/>
          </w:tcPr>
          <w:p w14:paraId="729A0F4F" w14:textId="050811A5" w:rsidR="00BE0B3B" w:rsidRPr="00706156" w:rsidRDefault="00BE0B3B" w:rsidP="00BE0B3B">
            <w:pPr>
              <w:jc w:val="center"/>
              <w:rPr>
                <w:rFonts w:cs="Arial"/>
                <w:sz w:val="16"/>
                <w:szCs w:val="16"/>
              </w:rPr>
            </w:pPr>
            <w:r w:rsidRPr="00706156">
              <w:rPr>
                <w:rFonts w:cs="Arial"/>
                <w:sz w:val="16"/>
                <w:szCs w:val="16"/>
              </w:rPr>
              <w:t>10-18</w:t>
            </w:r>
          </w:p>
        </w:tc>
        <w:tc>
          <w:tcPr>
            <w:tcW w:w="992" w:type="dxa"/>
            <w:vAlign w:val="center"/>
          </w:tcPr>
          <w:p w14:paraId="1B4A36F2" w14:textId="2B4BFD21" w:rsidR="00BE0B3B" w:rsidRPr="00706156" w:rsidRDefault="00BE0B3B" w:rsidP="00BE0B3B">
            <w:pPr>
              <w:jc w:val="center"/>
              <w:rPr>
                <w:rFonts w:cs="Arial"/>
                <w:sz w:val="16"/>
                <w:szCs w:val="16"/>
              </w:rPr>
            </w:pPr>
            <w:r w:rsidRPr="00706156">
              <w:rPr>
                <w:rFonts w:cs="Arial"/>
                <w:sz w:val="16"/>
                <w:szCs w:val="16"/>
              </w:rPr>
              <w:t>54%</w:t>
            </w:r>
          </w:p>
        </w:tc>
        <w:tc>
          <w:tcPr>
            <w:tcW w:w="992" w:type="dxa"/>
            <w:vAlign w:val="center"/>
          </w:tcPr>
          <w:p w14:paraId="092AB576" w14:textId="54CCE75B" w:rsidR="00BE0B3B" w:rsidRPr="00706156" w:rsidRDefault="00BE0B3B" w:rsidP="00BE0B3B">
            <w:pPr>
              <w:jc w:val="center"/>
              <w:rPr>
                <w:rFonts w:cs="Arial"/>
                <w:sz w:val="16"/>
                <w:szCs w:val="16"/>
              </w:rPr>
            </w:pPr>
            <w:r w:rsidRPr="00706156">
              <w:rPr>
                <w:rFonts w:cs="Arial"/>
                <w:sz w:val="16"/>
                <w:szCs w:val="16"/>
              </w:rPr>
              <w:t>261</w:t>
            </w:r>
          </w:p>
        </w:tc>
        <w:tc>
          <w:tcPr>
            <w:tcW w:w="1701" w:type="dxa"/>
            <w:vAlign w:val="center"/>
          </w:tcPr>
          <w:p w14:paraId="468037A6" w14:textId="232CB893"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0CA969A3" w14:textId="7742E32B" w:rsidR="00BE0B3B" w:rsidRPr="00706156" w:rsidRDefault="00BE0B3B" w:rsidP="00BE0B3B">
            <w:pPr>
              <w:jc w:val="center"/>
              <w:rPr>
                <w:rFonts w:cs="Arial"/>
                <w:sz w:val="16"/>
                <w:szCs w:val="16"/>
              </w:rPr>
            </w:pPr>
            <w:r w:rsidRPr="00706156">
              <w:rPr>
                <w:rFonts w:cs="Arial"/>
                <w:sz w:val="16"/>
                <w:szCs w:val="16"/>
              </w:rPr>
              <w:t>Online survey; parental and self-report</w:t>
            </w:r>
          </w:p>
        </w:tc>
        <w:tc>
          <w:tcPr>
            <w:tcW w:w="1134" w:type="dxa"/>
            <w:vAlign w:val="center"/>
          </w:tcPr>
          <w:p w14:paraId="1D031F69" w14:textId="683E5377"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4FB4FA4F" w14:textId="768E77FB" w:rsidTr="00BE0B3B">
        <w:tc>
          <w:tcPr>
            <w:tcW w:w="2263" w:type="dxa"/>
            <w:vAlign w:val="center"/>
          </w:tcPr>
          <w:p w14:paraId="4C6BE0FE" w14:textId="22C95FC8" w:rsidR="00BE0B3B" w:rsidRPr="00706156" w:rsidRDefault="00BE0B3B" w:rsidP="00BE0B3B">
            <w:pPr>
              <w:jc w:val="center"/>
              <w:rPr>
                <w:rFonts w:cs="Arial"/>
                <w:sz w:val="16"/>
                <w:szCs w:val="16"/>
              </w:rPr>
            </w:pPr>
            <w:r w:rsidRPr="00706156">
              <w:rPr>
                <w:rFonts w:cs="Arial"/>
                <w:sz w:val="16"/>
                <w:szCs w:val="16"/>
              </w:rPr>
              <w:t>Mon-Lopez et al.</w:t>
            </w:r>
            <w:r w:rsidRPr="00706156">
              <w:rPr>
                <w:rFonts w:cs="Arial"/>
                <w:sz w:val="16"/>
                <w:szCs w:val="16"/>
              </w:rPr>
              <w:fldChar w:fldCharType="begin"/>
            </w:r>
            <w:r w:rsidR="00E97678" w:rsidRPr="00706156">
              <w:rPr>
                <w:rFonts w:cs="Arial"/>
                <w:sz w:val="16"/>
                <w:szCs w:val="16"/>
              </w:rPr>
              <w:instrText xml:space="preserve"> ADDIN ZOTERO_ITEM CSL_CITATION {"citationID":"WrnGPpW1","properties":{"formattedCitation":"\\super 52\\nosupersub{}","plainCitation":"52","noteIndex":0},"citationItems":[{"id":10228,"uris":["http://zotero.org/users/7696217/items/F4E2VFGI"],"itemData":{"id":10228,"type":"article-journal","container-title":"International journal of environmental research and public health","issue":"20","journalAbbreviation":"International journal of environmental research and public health","note":"publisher: Multidisciplinary Digital Publishing Institute","page":"7406","title":"The influence of COVID-19 isolation on physical activity habits and its relationship with convergence insufficiency","volume":"17","author":[{"family":"Mon-López","given":"Daniel"},{"family":"Bernardez-Vilaboa","given":"Ricardo"},{"family":"Fernandez-Balbuena","given":"Antonio Alvarez"},{"family":"Sillero-Quintana","given":"Manuel"}],"issued":{"date-parts":[["2020"]]}}}],"schema":"https://github.com/citation-style-language/schema/raw/master/csl-citation.json"}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52</w:t>
            </w:r>
            <w:r w:rsidRPr="00706156">
              <w:rPr>
                <w:rFonts w:cs="Arial"/>
                <w:sz w:val="16"/>
                <w:szCs w:val="16"/>
              </w:rPr>
              <w:fldChar w:fldCharType="end"/>
            </w:r>
          </w:p>
        </w:tc>
        <w:tc>
          <w:tcPr>
            <w:tcW w:w="1418" w:type="dxa"/>
            <w:vAlign w:val="center"/>
          </w:tcPr>
          <w:p w14:paraId="61A35CB1" w14:textId="498D85EC" w:rsidR="00BE0B3B" w:rsidRPr="00706156" w:rsidRDefault="00BE0B3B" w:rsidP="00BE0B3B">
            <w:pPr>
              <w:jc w:val="center"/>
              <w:rPr>
                <w:rFonts w:cs="Arial"/>
                <w:sz w:val="16"/>
                <w:szCs w:val="16"/>
              </w:rPr>
            </w:pPr>
            <w:r w:rsidRPr="00706156">
              <w:rPr>
                <w:rFonts w:cs="Arial"/>
                <w:sz w:val="16"/>
                <w:szCs w:val="16"/>
              </w:rPr>
              <w:t>Spain</w:t>
            </w:r>
          </w:p>
        </w:tc>
        <w:tc>
          <w:tcPr>
            <w:tcW w:w="1417" w:type="dxa"/>
            <w:vAlign w:val="center"/>
          </w:tcPr>
          <w:p w14:paraId="5327EC22" w14:textId="18CADC51"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D9ABB87" w14:textId="0A7D7CCA"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027DC7C9" w14:textId="77777777" w:rsidR="00BE0B3B" w:rsidRPr="00706156" w:rsidRDefault="00BE0B3B" w:rsidP="00BE0B3B">
            <w:pPr>
              <w:jc w:val="center"/>
              <w:rPr>
                <w:rFonts w:cs="Arial"/>
                <w:sz w:val="16"/>
                <w:szCs w:val="16"/>
              </w:rPr>
            </w:pPr>
            <w:r w:rsidRPr="00706156">
              <w:rPr>
                <w:rFonts w:cs="Arial"/>
                <w:sz w:val="16"/>
                <w:szCs w:val="16"/>
              </w:rPr>
              <w:t>39.7</w:t>
            </w:r>
          </w:p>
          <w:p w14:paraId="74190873" w14:textId="537F0D9B" w:rsidR="00BE0B3B" w:rsidRPr="00706156" w:rsidRDefault="00BE0B3B" w:rsidP="00BE0B3B">
            <w:pPr>
              <w:jc w:val="center"/>
              <w:rPr>
                <w:rFonts w:cs="Arial"/>
                <w:sz w:val="16"/>
                <w:szCs w:val="16"/>
              </w:rPr>
            </w:pPr>
            <w:r w:rsidRPr="00706156">
              <w:rPr>
                <w:rFonts w:cs="Arial"/>
                <w:sz w:val="16"/>
                <w:szCs w:val="16"/>
              </w:rPr>
              <w:t>(13.6)</w:t>
            </w:r>
          </w:p>
        </w:tc>
        <w:tc>
          <w:tcPr>
            <w:tcW w:w="992" w:type="dxa"/>
            <w:vAlign w:val="center"/>
          </w:tcPr>
          <w:p w14:paraId="7F661EE2" w14:textId="5EEAAEB6"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BBBAEBA" w14:textId="3E3875C5" w:rsidR="00BE0B3B" w:rsidRPr="00706156" w:rsidRDefault="00BE0B3B" w:rsidP="00BE0B3B">
            <w:pPr>
              <w:jc w:val="center"/>
              <w:rPr>
                <w:rFonts w:cs="Arial"/>
                <w:sz w:val="16"/>
                <w:szCs w:val="16"/>
              </w:rPr>
            </w:pPr>
            <w:r w:rsidRPr="00706156">
              <w:rPr>
                <w:rFonts w:cs="Arial"/>
                <w:sz w:val="16"/>
                <w:szCs w:val="16"/>
              </w:rPr>
              <w:t>50%</w:t>
            </w:r>
          </w:p>
        </w:tc>
        <w:tc>
          <w:tcPr>
            <w:tcW w:w="992" w:type="dxa"/>
            <w:vAlign w:val="center"/>
          </w:tcPr>
          <w:p w14:paraId="3A2ADB54" w14:textId="45A6CD91" w:rsidR="00BE0B3B" w:rsidRPr="00706156" w:rsidRDefault="00BE0B3B" w:rsidP="00BE0B3B">
            <w:pPr>
              <w:jc w:val="center"/>
              <w:rPr>
                <w:rFonts w:cs="Arial"/>
                <w:sz w:val="16"/>
                <w:szCs w:val="16"/>
              </w:rPr>
            </w:pPr>
            <w:r w:rsidRPr="00706156">
              <w:rPr>
                <w:rFonts w:cs="Arial"/>
                <w:sz w:val="16"/>
                <w:szCs w:val="16"/>
              </w:rPr>
              <w:t>120</w:t>
            </w:r>
          </w:p>
        </w:tc>
        <w:tc>
          <w:tcPr>
            <w:tcW w:w="1701" w:type="dxa"/>
            <w:vAlign w:val="center"/>
          </w:tcPr>
          <w:p w14:paraId="192D037A" w14:textId="36C6916B"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6EEB309D" w14:textId="18FDA398"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29DDFBA" w14:textId="3A14F3BE"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16005AEA" w14:textId="7365EB4B" w:rsidTr="00BE0B3B">
        <w:tc>
          <w:tcPr>
            <w:tcW w:w="2263" w:type="dxa"/>
            <w:vAlign w:val="center"/>
          </w:tcPr>
          <w:p w14:paraId="49DF066E" w14:textId="2926BAB5" w:rsidR="00BE0B3B" w:rsidRPr="00706156" w:rsidRDefault="00BE0B3B" w:rsidP="00BE0B3B">
            <w:pPr>
              <w:jc w:val="center"/>
              <w:rPr>
                <w:rFonts w:cs="Arial"/>
                <w:sz w:val="16"/>
                <w:szCs w:val="16"/>
              </w:rPr>
            </w:pPr>
            <w:r w:rsidRPr="00706156">
              <w:rPr>
                <w:rFonts w:cs="Arial"/>
                <w:sz w:val="16"/>
                <w:szCs w:val="16"/>
              </w:rPr>
              <w:t>Nassar et al.</w:t>
            </w:r>
            <w:r w:rsidRPr="00706156">
              <w:rPr>
                <w:rFonts w:cs="Arial"/>
                <w:sz w:val="16"/>
                <w:szCs w:val="16"/>
              </w:rPr>
              <w:fldChar w:fldCharType="begin"/>
            </w:r>
            <w:r w:rsidR="00E97678" w:rsidRPr="00706156">
              <w:rPr>
                <w:rFonts w:cs="Arial"/>
                <w:sz w:val="16"/>
                <w:szCs w:val="16"/>
              </w:rPr>
              <w:instrText xml:space="preserve"> ADDIN ZOTERO_ITEM CSL_CITATION {"citationID":"3B8wVjAC","properties":{"formattedCitation":"\\super 99\\nosupersub{}","plainCitation":"99","noteIndex":0},"citationItems":[{"id":65,"uris":["http://zotero.org/users/7696217/items/A95Q8EYH"],"itemData":{"id":65,"type":"article-journal","container-title":"Global Pediatric Health","ISSN":"2333-794X","journalAbbreviation":"Global Pediatric Health","note":"publisher: SAGE Publications Sage CA: Los Angeles, CA","page":"2333794X211012980","title":"Effect of COVID-19 Lockdown on Young Egyptian Soccer Players","volume":"8","author":[{"family":"Nassar","given":"May Fouad"},{"family":"Allam","given":"Mohamed Farouk"},{"family":"Shata","given":"Mennatallah Osama"}],"issued":{"date-parts":[["2021"]]}}}],"schema":"https://github.com/citation-style-language/schema/raw/master/csl-citation.json"}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99</w:t>
            </w:r>
            <w:r w:rsidRPr="00706156">
              <w:rPr>
                <w:rFonts w:cs="Arial"/>
                <w:sz w:val="16"/>
                <w:szCs w:val="16"/>
              </w:rPr>
              <w:fldChar w:fldCharType="end"/>
            </w:r>
          </w:p>
        </w:tc>
        <w:tc>
          <w:tcPr>
            <w:tcW w:w="1418" w:type="dxa"/>
            <w:vAlign w:val="center"/>
          </w:tcPr>
          <w:p w14:paraId="0C068467" w14:textId="77777777" w:rsidR="00BE0B3B" w:rsidRPr="00706156" w:rsidRDefault="00BE0B3B" w:rsidP="00BE0B3B">
            <w:pPr>
              <w:jc w:val="center"/>
              <w:rPr>
                <w:rFonts w:cs="Arial"/>
                <w:sz w:val="16"/>
                <w:szCs w:val="16"/>
              </w:rPr>
            </w:pPr>
            <w:r w:rsidRPr="00706156">
              <w:rPr>
                <w:rFonts w:cs="Arial"/>
                <w:sz w:val="16"/>
                <w:szCs w:val="16"/>
              </w:rPr>
              <w:t>Egypt</w:t>
            </w:r>
          </w:p>
        </w:tc>
        <w:tc>
          <w:tcPr>
            <w:tcW w:w="1417" w:type="dxa"/>
            <w:vAlign w:val="center"/>
          </w:tcPr>
          <w:p w14:paraId="7112201B" w14:textId="4797E45A"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F66B0F4" w14:textId="77777777" w:rsidR="00BE0B3B" w:rsidRPr="00706156" w:rsidRDefault="00BE0B3B" w:rsidP="00BE0B3B">
            <w:pPr>
              <w:jc w:val="center"/>
              <w:rPr>
                <w:rFonts w:cs="Arial"/>
                <w:sz w:val="16"/>
                <w:szCs w:val="16"/>
              </w:rPr>
            </w:pPr>
            <w:r w:rsidRPr="00706156">
              <w:rPr>
                <w:rFonts w:cs="Arial"/>
                <w:sz w:val="16"/>
                <w:szCs w:val="16"/>
              </w:rPr>
              <w:t>Children (soccer players)</w:t>
            </w:r>
          </w:p>
        </w:tc>
        <w:tc>
          <w:tcPr>
            <w:tcW w:w="993" w:type="dxa"/>
            <w:vAlign w:val="center"/>
          </w:tcPr>
          <w:p w14:paraId="019F784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DD6FEE2" w14:textId="77777777" w:rsidR="00BE0B3B" w:rsidRPr="00706156" w:rsidRDefault="00BE0B3B" w:rsidP="00BE0B3B">
            <w:pPr>
              <w:jc w:val="center"/>
              <w:rPr>
                <w:rFonts w:cs="Arial"/>
                <w:sz w:val="16"/>
                <w:szCs w:val="16"/>
              </w:rPr>
            </w:pPr>
            <w:r w:rsidRPr="00706156">
              <w:rPr>
                <w:rFonts w:cs="Arial"/>
                <w:sz w:val="16"/>
                <w:szCs w:val="16"/>
              </w:rPr>
              <w:t>9-11</w:t>
            </w:r>
          </w:p>
        </w:tc>
        <w:tc>
          <w:tcPr>
            <w:tcW w:w="992" w:type="dxa"/>
            <w:vAlign w:val="center"/>
          </w:tcPr>
          <w:p w14:paraId="1BFD06F0" w14:textId="77777777" w:rsidR="00BE0B3B" w:rsidRPr="00706156" w:rsidRDefault="00BE0B3B" w:rsidP="00BE0B3B">
            <w:pPr>
              <w:jc w:val="center"/>
              <w:rPr>
                <w:rFonts w:cs="Arial"/>
                <w:sz w:val="16"/>
                <w:szCs w:val="16"/>
              </w:rPr>
            </w:pPr>
            <w:r w:rsidRPr="00706156">
              <w:rPr>
                <w:rFonts w:cs="Arial"/>
                <w:sz w:val="16"/>
                <w:szCs w:val="16"/>
              </w:rPr>
              <w:t>0%</w:t>
            </w:r>
          </w:p>
        </w:tc>
        <w:tc>
          <w:tcPr>
            <w:tcW w:w="992" w:type="dxa"/>
            <w:vAlign w:val="center"/>
          </w:tcPr>
          <w:p w14:paraId="54FFD42B" w14:textId="77777777" w:rsidR="00BE0B3B" w:rsidRPr="00706156" w:rsidRDefault="00BE0B3B" w:rsidP="00BE0B3B">
            <w:pPr>
              <w:jc w:val="center"/>
              <w:rPr>
                <w:rFonts w:cs="Arial"/>
                <w:sz w:val="16"/>
                <w:szCs w:val="16"/>
              </w:rPr>
            </w:pPr>
            <w:r w:rsidRPr="00706156">
              <w:rPr>
                <w:rFonts w:cs="Arial"/>
                <w:sz w:val="16"/>
                <w:szCs w:val="16"/>
              </w:rPr>
              <w:t>74</w:t>
            </w:r>
          </w:p>
        </w:tc>
        <w:tc>
          <w:tcPr>
            <w:tcW w:w="1701" w:type="dxa"/>
            <w:vAlign w:val="center"/>
          </w:tcPr>
          <w:p w14:paraId="757B4B30" w14:textId="239CFC2E"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68622A99" w14:textId="2D9BF85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8008EE3" w14:textId="50D78EFF"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2F1816B2" w14:textId="76CB40EC" w:rsidTr="00BE0B3B">
        <w:tc>
          <w:tcPr>
            <w:tcW w:w="2263" w:type="dxa"/>
            <w:vAlign w:val="center"/>
          </w:tcPr>
          <w:p w14:paraId="07EFA9BD" w14:textId="254030B3" w:rsidR="00BE0B3B" w:rsidRPr="00706156" w:rsidRDefault="00BE0B3B" w:rsidP="00BE0B3B">
            <w:pPr>
              <w:jc w:val="center"/>
              <w:rPr>
                <w:rFonts w:cs="Arial"/>
                <w:sz w:val="16"/>
                <w:szCs w:val="16"/>
              </w:rPr>
            </w:pPr>
            <w:r w:rsidRPr="00706156">
              <w:rPr>
                <w:rFonts w:cs="Arial"/>
                <w:sz w:val="16"/>
                <w:szCs w:val="16"/>
              </w:rPr>
              <w:t>Nathan et al.</w:t>
            </w:r>
            <w:r w:rsidRPr="00706156">
              <w:rPr>
                <w:rFonts w:cs="Arial"/>
                <w:sz w:val="16"/>
                <w:szCs w:val="16"/>
              </w:rPr>
              <w:fldChar w:fldCharType="begin"/>
            </w:r>
            <w:r w:rsidR="00E97678" w:rsidRPr="00706156">
              <w:rPr>
                <w:rFonts w:cs="Arial"/>
                <w:sz w:val="16"/>
                <w:szCs w:val="16"/>
              </w:rPr>
              <w:instrText xml:space="preserve"> ADDIN ZOTERO_ITEM CSL_CITATION {"citationID":"E5AG0Y8a","properties":{"formattedCitation":"\\super 100\\nosupersub{}","plainCitation":"100","noteIndex":0},"citationItems":[{"id":10251,"uris":["http://zotero.org/users/7696217/items/QK7NYNED"],"itemData":{"id":10251,"type":"article-journal","container-title":"International Journal of Environmental Research and Public Health","issue":"5","journalAbbreviation":"International Journal of Environmental Research and Public Health","note":"publisher: Multidisciplinary Digital Publishing Institute","page":"2583","title":"Impact of COVID-19 Restrictions on Western Australian Children’s Physical Activity and Screen Time","volume":"18","author":[{"family":"Nathan","given":"Andrea"},{"family":"George","given":"Phoebe"},{"family":"Ng","given":"Michelle"},{"family":"Wenden","given":"Elizabeth"},{"family":"Bai","given":"Pulan"},{"family":"Phiri","given":"Zino"},{"family":"Christian","given":"Hayley"}],"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100</w:t>
            </w:r>
            <w:r w:rsidRPr="00706156">
              <w:rPr>
                <w:rFonts w:cs="Arial"/>
                <w:sz w:val="16"/>
                <w:szCs w:val="16"/>
              </w:rPr>
              <w:fldChar w:fldCharType="end"/>
            </w:r>
          </w:p>
        </w:tc>
        <w:tc>
          <w:tcPr>
            <w:tcW w:w="1418" w:type="dxa"/>
            <w:vAlign w:val="center"/>
          </w:tcPr>
          <w:p w14:paraId="104F75A1" w14:textId="36A99CDD" w:rsidR="00BE0B3B" w:rsidRPr="00706156" w:rsidRDefault="00BE0B3B" w:rsidP="00BE0B3B">
            <w:pPr>
              <w:jc w:val="center"/>
              <w:rPr>
                <w:rFonts w:cs="Arial"/>
                <w:sz w:val="16"/>
                <w:szCs w:val="16"/>
              </w:rPr>
            </w:pPr>
            <w:r w:rsidRPr="00706156">
              <w:rPr>
                <w:rFonts w:cs="Arial"/>
                <w:sz w:val="16"/>
                <w:szCs w:val="16"/>
              </w:rPr>
              <w:t>Australia</w:t>
            </w:r>
          </w:p>
        </w:tc>
        <w:tc>
          <w:tcPr>
            <w:tcW w:w="1417" w:type="dxa"/>
            <w:vAlign w:val="center"/>
          </w:tcPr>
          <w:p w14:paraId="53605D48" w14:textId="61B241D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2E76B0C" w14:textId="4F9A81AF"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00580B1" w14:textId="77777777" w:rsidR="00BE0B3B" w:rsidRPr="00706156" w:rsidRDefault="00BE0B3B" w:rsidP="00BE0B3B">
            <w:pPr>
              <w:jc w:val="center"/>
              <w:rPr>
                <w:rFonts w:cs="Arial"/>
                <w:sz w:val="16"/>
                <w:szCs w:val="16"/>
              </w:rPr>
            </w:pPr>
            <w:r w:rsidRPr="00706156">
              <w:rPr>
                <w:rFonts w:cs="Arial"/>
                <w:sz w:val="16"/>
                <w:szCs w:val="16"/>
              </w:rPr>
              <w:t>6.9</w:t>
            </w:r>
          </w:p>
          <w:p w14:paraId="730287AB" w14:textId="33B464C9" w:rsidR="00BE0B3B" w:rsidRPr="00706156" w:rsidRDefault="00BE0B3B" w:rsidP="00BE0B3B">
            <w:pPr>
              <w:jc w:val="center"/>
              <w:rPr>
                <w:rFonts w:cs="Arial"/>
                <w:sz w:val="16"/>
                <w:szCs w:val="16"/>
              </w:rPr>
            </w:pPr>
            <w:r w:rsidRPr="00706156">
              <w:rPr>
                <w:rFonts w:cs="Arial"/>
                <w:sz w:val="16"/>
                <w:szCs w:val="16"/>
              </w:rPr>
              <w:t>(1.7)</w:t>
            </w:r>
          </w:p>
        </w:tc>
        <w:tc>
          <w:tcPr>
            <w:tcW w:w="992" w:type="dxa"/>
            <w:vAlign w:val="center"/>
          </w:tcPr>
          <w:p w14:paraId="431BA2EE" w14:textId="47021F97" w:rsidR="00BE0B3B" w:rsidRPr="00706156" w:rsidRDefault="00BE0B3B" w:rsidP="00BE0B3B">
            <w:pPr>
              <w:jc w:val="center"/>
              <w:rPr>
                <w:rFonts w:cs="Arial"/>
                <w:sz w:val="16"/>
                <w:szCs w:val="16"/>
              </w:rPr>
            </w:pPr>
            <w:r w:rsidRPr="00706156">
              <w:rPr>
                <w:rFonts w:cs="Arial"/>
                <w:sz w:val="16"/>
                <w:szCs w:val="16"/>
              </w:rPr>
              <w:t>5-9</w:t>
            </w:r>
          </w:p>
        </w:tc>
        <w:tc>
          <w:tcPr>
            <w:tcW w:w="992" w:type="dxa"/>
            <w:vAlign w:val="center"/>
          </w:tcPr>
          <w:p w14:paraId="16466F63" w14:textId="169D1012" w:rsidR="00BE0B3B" w:rsidRPr="00706156" w:rsidRDefault="00BE0B3B" w:rsidP="00BE0B3B">
            <w:pPr>
              <w:jc w:val="center"/>
              <w:rPr>
                <w:rFonts w:cs="Arial"/>
                <w:sz w:val="16"/>
                <w:szCs w:val="16"/>
              </w:rPr>
            </w:pPr>
            <w:r w:rsidRPr="00706156">
              <w:rPr>
                <w:rFonts w:cs="Arial"/>
                <w:sz w:val="16"/>
                <w:szCs w:val="16"/>
              </w:rPr>
              <w:t>45.9%</w:t>
            </w:r>
          </w:p>
        </w:tc>
        <w:tc>
          <w:tcPr>
            <w:tcW w:w="992" w:type="dxa"/>
            <w:vAlign w:val="center"/>
          </w:tcPr>
          <w:p w14:paraId="272BE429" w14:textId="524DF3FE" w:rsidR="00BE0B3B" w:rsidRPr="00706156" w:rsidRDefault="00BE0B3B" w:rsidP="00BE0B3B">
            <w:pPr>
              <w:jc w:val="center"/>
              <w:rPr>
                <w:rFonts w:cs="Arial"/>
                <w:sz w:val="16"/>
                <w:szCs w:val="16"/>
              </w:rPr>
            </w:pPr>
            <w:r w:rsidRPr="00706156">
              <w:rPr>
                <w:rFonts w:cs="Arial"/>
                <w:sz w:val="16"/>
                <w:szCs w:val="16"/>
              </w:rPr>
              <w:t>157</w:t>
            </w:r>
          </w:p>
        </w:tc>
        <w:tc>
          <w:tcPr>
            <w:tcW w:w="1701" w:type="dxa"/>
            <w:vAlign w:val="center"/>
          </w:tcPr>
          <w:p w14:paraId="59DCBF67" w14:textId="4329E9FE" w:rsidR="00BE0B3B" w:rsidRPr="00706156" w:rsidRDefault="00BE0B3B" w:rsidP="00BE0B3B">
            <w:pPr>
              <w:jc w:val="center"/>
              <w:rPr>
                <w:rFonts w:cs="Arial"/>
                <w:sz w:val="16"/>
                <w:szCs w:val="16"/>
              </w:rPr>
            </w:pPr>
            <w:r w:rsidRPr="00706156">
              <w:rPr>
                <w:rFonts w:cs="Arial"/>
                <w:sz w:val="16"/>
                <w:szCs w:val="16"/>
              </w:rPr>
              <w:t xml:space="preserve">Leisure </w:t>
            </w:r>
            <w:r w:rsidR="007A3E75" w:rsidRPr="00706156">
              <w:rPr>
                <w:rFonts w:cs="Arial"/>
                <w:sz w:val="16"/>
                <w:szCs w:val="16"/>
              </w:rPr>
              <w:t>screen time</w:t>
            </w:r>
          </w:p>
        </w:tc>
        <w:tc>
          <w:tcPr>
            <w:tcW w:w="1701" w:type="dxa"/>
            <w:vAlign w:val="center"/>
          </w:tcPr>
          <w:p w14:paraId="04A7A957" w14:textId="439BAC90"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E86A833" w14:textId="7895B7B5"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4D19C20D" w14:textId="5ADB9CF0" w:rsidTr="00BE0B3B">
        <w:tc>
          <w:tcPr>
            <w:tcW w:w="2263" w:type="dxa"/>
            <w:vAlign w:val="center"/>
          </w:tcPr>
          <w:p w14:paraId="26AC7AD5" w14:textId="4A8D49E2" w:rsidR="00BE0B3B" w:rsidRPr="00706156" w:rsidRDefault="00BE0B3B" w:rsidP="00BE0B3B">
            <w:pPr>
              <w:jc w:val="center"/>
              <w:rPr>
                <w:rFonts w:cs="Arial"/>
                <w:sz w:val="16"/>
                <w:szCs w:val="16"/>
              </w:rPr>
            </w:pPr>
            <w:r w:rsidRPr="00706156">
              <w:rPr>
                <w:rFonts w:cs="Arial"/>
                <w:sz w:val="16"/>
                <w:szCs w:val="16"/>
              </w:rPr>
              <w:t>Oswald et al.</w:t>
            </w:r>
            <w:r w:rsidRPr="00706156">
              <w:rPr>
                <w:rFonts w:cs="Arial"/>
                <w:sz w:val="16"/>
                <w:szCs w:val="16"/>
              </w:rPr>
              <w:fldChar w:fldCharType="begin"/>
            </w:r>
            <w:r w:rsidR="00E97678" w:rsidRPr="00706156">
              <w:rPr>
                <w:rFonts w:cs="Arial"/>
                <w:sz w:val="16"/>
                <w:szCs w:val="16"/>
              </w:rPr>
              <w:instrText xml:space="preserve"> ADDIN ZOTERO_ITEM CSL_CITATION {"citationID":"GXvZKIAe","properties":{"formattedCitation":"\\super 53\\nosupersub{}","plainCitation":"53","noteIndex":0},"citationItems":[{"id":64,"uris":["http://zotero.org/users/7696217/items/V2X2Z524"],"itemData":{"id":64,"type":"article-journal","container-title":"International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53</w:t>
            </w:r>
            <w:r w:rsidRPr="00706156">
              <w:rPr>
                <w:rFonts w:cs="Arial"/>
                <w:sz w:val="16"/>
                <w:szCs w:val="16"/>
              </w:rPr>
              <w:fldChar w:fldCharType="end"/>
            </w:r>
          </w:p>
        </w:tc>
        <w:tc>
          <w:tcPr>
            <w:tcW w:w="1418" w:type="dxa"/>
            <w:vAlign w:val="center"/>
          </w:tcPr>
          <w:p w14:paraId="41F0FD38" w14:textId="77777777" w:rsidR="00BE0B3B" w:rsidRPr="00706156" w:rsidRDefault="00BE0B3B" w:rsidP="00BE0B3B">
            <w:pPr>
              <w:jc w:val="center"/>
              <w:rPr>
                <w:rFonts w:cs="Arial"/>
                <w:sz w:val="16"/>
                <w:szCs w:val="16"/>
              </w:rPr>
            </w:pPr>
            <w:r w:rsidRPr="00706156">
              <w:rPr>
                <w:rFonts w:cs="Arial"/>
                <w:sz w:val="16"/>
                <w:szCs w:val="16"/>
              </w:rPr>
              <w:t>Australia</w:t>
            </w:r>
          </w:p>
        </w:tc>
        <w:tc>
          <w:tcPr>
            <w:tcW w:w="1417" w:type="dxa"/>
            <w:vAlign w:val="center"/>
          </w:tcPr>
          <w:p w14:paraId="552F1DE4" w14:textId="29203CBE"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B9A97C9"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4BDB955" w14:textId="6B688AA2" w:rsidR="00BE0B3B" w:rsidRPr="00706156" w:rsidRDefault="00BE0B3B" w:rsidP="00BE0B3B">
            <w:pPr>
              <w:jc w:val="center"/>
              <w:rPr>
                <w:rFonts w:cs="Arial"/>
                <w:sz w:val="16"/>
                <w:szCs w:val="16"/>
              </w:rPr>
            </w:pPr>
            <w:r w:rsidRPr="00706156">
              <w:rPr>
                <w:rFonts w:cs="Arial"/>
                <w:sz w:val="16"/>
                <w:szCs w:val="16"/>
              </w:rPr>
              <w:t>21</w:t>
            </w:r>
            <w:r w:rsidRPr="00706156">
              <w:rPr>
                <w:rFonts w:cs="Arial"/>
              </w:rPr>
              <w:t>·</w:t>
            </w:r>
            <w:r w:rsidRPr="00706156">
              <w:rPr>
                <w:rFonts w:cs="Arial"/>
                <w:sz w:val="16"/>
                <w:szCs w:val="16"/>
              </w:rPr>
              <w:t>2</w:t>
            </w:r>
          </w:p>
          <w:p w14:paraId="3D7BDE60" w14:textId="74ECBFF0"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9)</w:t>
            </w:r>
          </w:p>
        </w:tc>
        <w:tc>
          <w:tcPr>
            <w:tcW w:w="992" w:type="dxa"/>
            <w:vAlign w:val="center"/>
          </w:tcPr>
          <w:p w14:paraId="540EE350" w14:textId="77777777" w:rsidR="00BE0B3B" w:rsidRPr="00706156" w:rsidRDefault="00BE0B3B" w:rsidP="00BE0B3B">
            <w:pPr>
              <w:jc w:val="center"/>
              <w:rPr>
                <w:rFonts w:cs="Arial"/>
                <w:sz w:val="16"/>
                <w:szCs w:val="16"/>
              </w:rPr>
            </w:pPr>
            <w:r w:rsidRPr="00706156">
              <w:rPr>
                <w:rFonts w:cs="Arial"/>
                <w:sz w:val="16"/>
                <w:szCs w:val="16"/>
              </w:rPr>
              <w:t>18-24</w:t>
            </w:r>
          </w:p>
        </w:tc>
        <w:tc>
          <w:tcPr>
            <w:tcW w:w="992" w:type="dxa"/>
            <w:vAlign w:val="center"/>
          </w:tcPr>
          <w:p w14:paraId="5A33571E" w14:textId="77777777" w:rsidR="00BE0B3B" w:rsidRPr="00706156" w:rsidRDefault="00BE0B3B" w:rsidP="00BE0B3B">
            <w:pPr>
              <w:jc w:val="center"/>
              <w:rPr>
                <w:rFonts w:cs="Arial"/>
                <w:sz w:val="16"/>
                <w:szCs w:val="16"/>
              </w:rPr>
            </w:pPr>
            <w:r w:rsidRPr="00706156">
              <w:rPr>
                <w:rFonts w:cs="Arial"/>
                <w:sz w:val="16"/>
                <w:szCs w:val="16"/>
              </w:rPr>
              <w:t>55%</w:t>
            </w:r>
          </w:p>
        </w:tc>
        <w:tc>
          <w:tcPr>
            <w:tcW w:w="992" w:type="dxa"/>
            <w:vAlign w:val="center"/>
          </w:tcPr>
          <w:p w14:paraId="7EA1F8AE" w14:textId="77777777" w:rsidR="00BE0B3B" w:rsidRPr="00706156" w:rsidRDefault="00BE0B3B" w:rsidP="00BE0B3B">
            <w:pPr>
              <w:jc w:val="center"/>
              <w:rPr>
                <w:rFonts w:cs="Arial"/>
                <w:sz w:val="16"/>
                <w:szCs w:val="16"/>
              </w:rPr>
            </w:pPr>
            <w:r w:rsidRPr="00706156">
              <w:rPr>
                <w:rFonts w:cs="Arial"/>
                <w:sz w:val="16"/>
                <w:szCs w:val="16"/>
              </w:rPr>
              <w:t>55</w:t>
            </w:r>
          </w:p>
        </w:tc>
        <w:tc>
          <w:tcPr>
            <w:tcW w:w="1701" w:type="dxa"/>
            <w:vAlign w:val="center"/>
          </w:tcPr>
          <w:p w14:paraId="26CE22CC" w14:textId="1F0937B6"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61E4A3ED" w14:textId="6647AD9E"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6207B14" w14:textId="22B58A40"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0197D44" w14:textId="5181FF77" w:rsidTr="00BE0B3B">
        <w:tc>
          <w:tcPr>
            <w:tcW w:w="2263" w:type="dxa"/>
            <w:vAlign w:val="center"/>
          </w:tcPr>
          <w:p w14:paraId="703653AC" w14:textId="6EB4CE7F" w:rsidR="00BE0B3B" w:rsidRPr="00706156" w:rsidRDefault="00BE0B3B" w:rsidP="00BE0B3B">
            <w:pPr>
              <w:jc w:val="center"/>
              <w:rPr>
                <w:rFonts w:cs="Arial"/>
                <w:sz w:val="16"/>
                <w:szCs w:val="16"/>
              </w:rPr>
            </w:pPr>
            <w:r w:rsidRPr="00706156">
              <w:rPr>
                <w:rFonts w:cs="Arial"/>
                <w:sz w:val="16"/>
                <w:szCs w:val="16"/>
              </w:rPr>
              <w:t>Pavithra and Sundar</w:t>
            </w:r>
            <w:r w:rsidRPr="00706156">
              <w:rPr>
                <w:rFonts w:cs="Arial"/>
                <w:sz w:val="16"/>
                <w:szCs w:val="16"/>
              </w:rPr>
              <w:fldChar w:fldCharType="begin"/>
            </w:r>
            <w:r w:rsidR="00E97678" w:rsidRPr="00706156">
              <w:rPr>
                <w:rFonts w:cs="Arial"/>
                <w:sz w:val="16"/>
                <w:szCs w:val="16"/>
              </w:rPr>
              <w:instrText xml:space="preserve"> ADDIN ZOTERO_ITEM CSL_CITATION {"citationID":"evKaXLjG","properties":{"formattedCitation":"\\super 13\\nosupersub{}","plainCitation":"13","noteIndex":0},"citationItems":[{"id":4769,"uris":["http://zotero.org/users/7696217/items/HWEKIMHY"],"itemData":{"id":4769,"type":"article-journal","container-title":"International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13</w:t>
            </w:r>
            <w:r w:rsidRPr="00706156">
              <w:rPr>
                <w:rFonts w:cs="Arial"/>
                <w:sz w:val="16"/>
                <w:szCs w:val="16"/>
              </w:rPr>
              <w:fldChar w:fldCharType="end"/>
            </w:r>
          </w:p>
        </w:tc>
        <w:tc>
          <w:tcPr>
            <w:tcW w:w="1418" w:type="dxa"/>
            <w:vAlign w:val="center"/>
          </w:tcPr>
          <w:p w14:paraId="6F34DD5A" w14:textId="77777777" w:rsidR="00BE0B3B" w:rsidRPr="00706156" w:rsidRDefault="00BE0B3B" w:rsidP="00BE0B3B">
            <w:pPr>
              <w:jc w:val="center"/>
              <w:rPr>
                <w:rFonts w:cs="Arial"/>
                <w:sz w:val="16"/>
                <w:szCs w:val="16"/>
              </w:rPr>
            </w:pPr>
            <w:r w:rsidRPr="00706156">
              <w:rPr>
                <w:rFonts w:cs="Arial"/>
                <w:sz w:val="16"/>
                <w:szCs w:val="16"/>
              </w:rPr>
              <w:t>India</w:t>
            </w:r>
          </w:p>
        </w:tc>
        <w:tc>
          <w:tcPr>
            <w:tcW w:w="1417" w:type="dxa"/>
            <w:vAlign w:val="center"/>
          </w:tcPr>
          <w:p w14:paraId="5A1CA6E0" w14:textId="54C71C0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83ACFD8" w14:textId="77777777" w:rsidR="00BE0B3B" w:rsidRPr="00706156" w:rsidRDefault="00BE0B3B" w:rsidP="00BE0B3B">
            <w:pPr>
              <w:jc w:val="center"/>
              <w:rPr>
                <w:rFonts w:cs="Arial"/>
                <w:sz w:val="16"/>
                <w:szCs w:val="16"/>
              </w:rPr>
            </w:pPr>
            <w:r w:rsidRPr="00706156">
              <w:rPr>
                <w:rFonts w:cs="Arial"/>
                <w:sz w:val="16"/>
                <w:szCs w:val="16"/>
              </w:rPr>
              <w:t>Adults (engineering students)</w:t>
            </w:r>
          </w:p>
        </w:tc>
        <w:tc>
          <w:tcPr>
            <w:tcW w:w="993" w:type="dxa"/>
            <w:vAlign w:val="center"/>
          </w:tcPr>
          <w:p w14:paraId="23445D99"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0C77F0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0616EE9" w14:textId="77777777" w:rsidR="00BE0B3B" w:rsidRPr="00706156" w:rsidRDefault="00BE0B3B" w:rsidP="00BE0B3B">
            <w:pPr>
              <w:jc w:val="center"/>
              <w:rPr>
                <w:rFonts w:cs="Arial"/>
                <w:sz w:val="16"/>
                <w:szCs w:val="16"/>
              </w:rPr>
            </w:pPr>
            <w:r w:rsidRPr="00706156">
              <w:rPr>
                <w:rFonts w:cs="Arial"/>
                <w:sz w:val="16"/>
                <w:szCs w:val="16"/>
              </w:rPr>
              <w:t>54%</w:t>
            </w:r>
          </w:p>
        </w:tc>
        <w:tc>
          <w:tcPr>
            <w:tcW w:w="992" w:type="dxa"/>
            <w:vAlign w:val="center"/>
          </w:tcPr>
          <w:p w14:paraId="44E8B709" w14:textId="77777777" w:rsidR="00BE0B3B" w:rsidRPr="00706156" w:rsidRDefault="00BE0B3B" w:rsidP="00BE0B3B">
            <w:pPr>
              <w:jc w:val="center"/>
              <w:rPr>
                <w:rFonts w:cs="Arial"/>
                <w:sz w:val="16"/>
                <w:szCs w:val="16"/>
              </w:rPr>
            </w:pPr>
            <w:r w:rsidRPr="00706156">
              <w:rPr>
                <w:rFonts w:cs="Arial"/>
                <w:sz w:val="16"/>
                <w:szCs w:val="16"/>
              </w:rPr>
              <w:t>396</w:t>
            </w:r>
          </w:p>
        </w:tc>
        <w:tc>
          <w:tcPr>
            <w:tcW w:w="1701" w:type="dxa"/>
            <w:vAlign w:val="center"/>
          </w:tcPr>
          <w:p w14:paraId="2EC2BEAB" w14:textId="43EB277C"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36877D82" w14:textId="3608E7C1"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33252D3" w14:textId="29857784"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928F236" w14:textId="54181EFB" w:rsidTr="00BE0B3B">
        <w:tc>
          <w:tcPr>
            <w:tcW w:w="2263" w:type="dxa"/>
            <w:vAlign w:val="center"/>
          </w:tcPr>
          <w:p w14:paraId="15A52726" w14:textId="150270F8" w:rsidR="00BE0B3B" w:rsidRPr="00706156" w:rsidRDefault="00BE0B3B" w:rsidP="00BE0B3B">
            <w:pPr>
              <w:jc w:val="center"/>
              <w:rPr>
                <w:rFonts w:cs="Arial"/>
                <w:sz w:val="16"/>
                <w:szCs w:val="16"/>
              </w:rPr>
            </w:pPr>
            <w:r w:rsidRPr="00706156">
              <w:rPr>
                <w:rFonts w:cs="Arial"/>
                <w:sz w:val="16"/>
                <w:szCs w:val="16"/>
              </w:rPr>
              <w:t>Peddie et al.</w:t>
            </w:r>
            <w:r w:rsidRPr="00706156">
              <w:rPr>
                <w:rFonts w:cs="Arial"/>
                <w:sz w:val="16"/>
                <w:szCs w:val="16"/>
              </w:rPr>
              <w:fldChar w:fldCharType="begin"/>
            </w:r>
            <w:r w:rsidR="00E97678" w:rsidRPr="00706156">
              <w:rPr>
                <w:rFonts w:cs="Arial"/>
                <w:sz w:val="16"/>
                <w:szCs w:val="16"/>
              </w:rPr>
              <w:instrText xml:space="preserve"> ADDIN ZOTERO_ITEM CSL_CITATION {"citationID":"Y3cluHsQ","properties":{"formattedCitation":"\\super 101\\nosupersub{}","plainCitation":"101","noteIndex":0},"citationItems":[{"id":10230,"uris":["http://zotero.org/users/7696217/items/GE9AUHPB"],"itemData":{"id":10230,"type":"article-journal","container-title":"International journal of environmental research and public health","issue":"15","journalAbbreviation":"International journal of environmental research and public health","note":"publisher: Multidisciplinary Digital Publishing Institute","page":"8035","title":"Using a 24 h Activity Recall (STAR-24) to Describe Activity in Adolescent Boys in New Zealand: Comparisons between a Sample Collected before, and a Sample Collected during the COVID-19 Lockdown","volume":"18","author":[{"family":"Peddie","given":"Meredith C"},{"family":"Scott","given":"Tessa"},{"family":"Haszard","given":"Jillian J"}],"issued":{"date-parts":[["2021"]]}}}],"schema":"https://github.com/citation-style-language/schema/raw/master/csl-citation.json"}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101</w:t>
            </w:r>
            <w:r w:rsidRPr="00706156">
              <w:rPr>
                <w:rFonts w:cs="Arial"/>
                <w:sz w:val="16"/>
                <w:szCs w:val="16"/>
              </w:rPr>
              <w:fldChar w:fldCharType="end"/>
            </w:r>
          </w:p>
        </w:tc>
        <w:tc>
          <w:tcPr>
            <w:tcW w:w="1418" w:type="dxa"/>
            <w:vAlign w:val="center"/>
          </w:tcPr>
          <w:p w14:paraId="7BDB9FA3" w14:textId="1119C4FD" w:rsidR="00BE0B3B" w:rsidRPr="00706156" w:rsidRDefault="00BE0B3B" w:rsidP="00BE0B3B">
            <w:pPr>
              <w:jc w:val="center"/>
              <w:rPr>
                <w:rFonts w:cs="Arial"/>
                <w:sz w:val="16"/>
                <w:szCs w:val="16"/>
              </w:rPr>
            </w:pPr>
            <w:r w:rsidRPr="00706156">
              <w:rPr>
                <w:rFonts w:cs="Arial"/>
                <w:sz w:val="16"/>
                <w:szCs w:val="16"/>
              </w:rPr>
              <w:t>New Zealand</w:t>
            </w:r>
          </w:p>
        </w:tc>
        <w:tc>
          <w:tcPr>
            <w:tcW w:w="1417" w:type="dxa"/>
            <w:vAlign w:val="center"/>
          </w:tcPr>
          <w:p w14:paraId="33883151" w14:textId="36EC3B5B"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AD8C912" w14:textId="6B68DA7E" w:rsidR="00BE0B3B" w:rsidRPr="00706156" w:rsidRDefault="00BE0B3B" w:rsidP="00BE0B3B">
            <w:pPr>
              <w:jc w:val="center"/>
              <w:rPr>
                <w:rFonts w:cs="Arial"/>
                <w:sz w:val="16"/>
                <w:szCs w:val="16"/>
              </w:rPr>
            </w:pPr>
            <w:r w:rsidRPr="00706156">
              <w:rPr>
                <w:rFonts w:cs="Arial"/>
                <w:sz w:val="16"/>
                <w:szCs w:val="16"/>
              </w:rPr>
              <w:t>Children (adolescent boys)</w:t>
            </w:r>
          </w:p>
        </w:tc>
        <w:tc>
          <w:tcPr>
            <w:tcW w:w="993" w:type="dxa"/>
            <w:vAlign w:val="center"/>
          </w:tcPr>
          <w:p w14:paraId="31C144A4" w14:textId="77777777" w:rsidR="00BE0B3B" w:rsidRPr="00706156" w:rsidRDefault="00BE0B3B" w:rsidP="00BE0B3B">
            <w:pPr>
              <w:jc w:val="center"/>
              <w:rPr>
                <w:rFonts w:cs="Arial"/>
                <w:sz w:val="16"/>
                <w:szCs w:val="16"/>
              </w:rPr>
            </w:pPr>
            <w:r w:rsidRPr="00706156">
              <w:rPr>
                <w:rFonts w:cs="Arial"/>
                <w:sz w:val="16"/>
                <w:szCs w:val="16"/>
              </w:rPr>
              <w:t>16.6</w:t>
            </w:r>
          </w:p>
          <w:p w14:paraId="39A66672" w14:textId="17B34917" w:rsidR="00BE0B3B" w:rsidRPr="00706156" w:rsidRDefault="00BE0B3B" w:rsidP="00BE0B3B">
            <w:pPr>
              <w:jc w:val="center"/>
              <w:rPr>
                <w:rFonts w:cs="Arial"/>
                <w:sz w:val="16"/>
                <w:szCs w:val="16"/>
              </w:rPr>
            </w:pPr>
            <w:r w:rsidRPr="00706156">
              <w:rPr>
                <w:rFonts w:cs="Arial"/>
                <w:sz w:val="16"/>
                <w:szCs w:val="16"/>
              </w:rPr>
              <w:t>(0.7)</w:t>
            </w:r>
          </w:p>
        </w:tc>
        <w:tc>
          <w:tcPr>
            <w:tcW w:w="992" w:type="dxa"/>
            <w:vAlign w:val="center"/>
          </w:tcPr>
          <w:p w14:paraId="3FB4F204" w14:textId="6A5B58D9" w:rsidR="00BE0B3B" w:rsidRPr="00706156" w:rsidRDefault="00BE0B3B" w:rsidP="00BE0B3B">
            <w:pPr>
              <w:jc w:val="center"/>
              <w:rPr>
                <w:rFonts w:cs="Arial"/>
                <w:sz w:val="16"/>
                <w:szCs w:val="16"/>
              </w:rPr>
            </w:pPr>
            <w:r w:rsidRPr="00706156">
              <w:rPr>
                <w:rFonts w:cs="Arial"/>
                <w:sz w:val="16"/>
                <w:szCs w:val="16"/>
              </w:rPr>
              <w:t>15-18</w:t>
            </w:r>
          </w:p>
        </w:tc>
        <w:tc>
          <w:tcPr>
            <w:tcW w:w="992" w:type="dxa"/>
            <w:vAlign w:val="center"/>
          </w:tcPr>
          <w:p w14:paraId="1BB54BB0" w14:textId="746463E7" w:rsidR="00BE0B3B" w:rsidRPr="00706156" w:rsidRDefault="00BE0B3B" w:rsidP="00BE0B3B">
            <w:pPr>
              <w:jc w:val="center"/>
              <w:rPr>
                <w:rFonts w:cs="Arial"/>
                <w:sz w:val="16"/>
                <w:szCs w:val="16"/>
              </w:rPr>
            </w:pPr>
            <w:r w:rsidRPr="00706156">
              <w:rPr>
                <w:rFonts w:cs="Arial"/>
                <w:sz w:val="16"/>
                <w:szCs w:val="16"/>
              </w:rPr>
              <w:t>0%</w:t>
            </w:r>
          </w:p>
        </w:tc>
        <w:tc>
          <w:tcPr>
            <w:tcW w:w="992" w:type="dxa"/>
            <w:vAlign w:val="center"/>
          </w:tcPr>
          <w:p w14:paraId="15255650" w14:textId="0DC83370" w:rsidR="00BE0B3B" w:rsidRPr="00706156" w:rsidRDefault="00BE0B3B" w:rsidP="00BE0B3B">
            <w:pPr>
              <w:jc w:val="center"/>
              <w:rPr>
                <w:rFonts w:cs="Arial"/>
                <w:sz w:val="16"/>
                <w:szCs w:val="16"/>
              </w:rPr>
            </w:pPr>
            <w:r w:rsidRPr="00706156">
              <w:rPr>
                <w:rFonts w:cs="Arial"/>
                <w:sz w:val="16"/>
                <w:szCs w:val="16"/>
              </w:rPr>
              <w:t>109</w:t>
            </w:r>
          </w:p>
        </w:tc>
        <w:tc>
          <w:tcPr>
            <w:tcW w:w="1701" w:type="dxa"/>
            <w:vAlign w:val="center"/>
          </w:tcPr>
          <w:p w14:paraId="546CF774" w14:textId="438C8E6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35E0669" w14:textId="5D3C620A"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C696F61" w14:textId="0046DAA0"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5D73C371" w14:textId="70E37E64" w:rsidTr="00BE0B3B">
        <w:tc>
          <w:tcPr>
            <w:tcW w:w="2263" w:type="dxa"/>
            <w:vAlign w:val="center"/>
          </w:tcPr>
          <w:p w14:paraId="432757FC" w14:textId="3070666A" w:rsidR="00BE0B3B" w:rsidRPr="00706156" w:rsidRDefault="00BE0B3B" w:rsidP="00BE0B3B">
            <w:pPr>
              <w:jc w:val="center"/>
              <w:rPr>
                <w:rFonts w:cs="Arial"/>
                <w:sz w:val="16"/>
                <w:szCs w:val="16"/>
              </w:rPr>
            </w:pPr>
            <w:r w:rsidRPr="00706156">
              <w:rPr>
                <w:rFonts w:cs="Arial"/>
                <w:sz w:val="16"/>
                <w:szCs w:val="16"/>
              </w:rPr>
              <w:t>Robbins et al.</w:t>
            </w:r>
            <w:r w:rsidRPr="00706156">
              <w:rPr>
                <w:rFonts w:cs="Arial"/>
                <w:sz w:val="16"/>
                <w:szCs w:val="16"/>
              </w:rPr>
              <w:fldChar w:fldCharType="begin"/>
            </w:r>
            <w:r w:rsidR="00E97678" w:rsidRPr="00706156">
              <w:rPr>
                <w:rFonts w:cs="Arial"/>
                <w:sz w:val="16"/>
                <w:szCs w:val="16"/>
              </w:rPr>
              <w:instrText xml:space="preserve"> ADDIN ZOTERO_ITEM CSL_CITATION {"citationID":"7mwHnTyB","properties":{"formattedCitation":"\\super 54\\nosupersub{}","plainCitation":"54","noteIndex":0},"citationItems":[{"id":10173,"uris":["http://zotero.org/users/7696217/items/KWHGFX2L"],"itemData":{"id":10173,"type":"article-journal","abstract":"OBJECTIVES: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54</w:t>
            </w:r>
            <w:r w:rsidRPr="00706156">
              <w:rPr>
                <w:rFonts w:cs="Arial"/>
                <w:sz w:val="16"/>
                <w:szCs w:val="16"/>
              </w:rPr>
              <w:fldChar w:fldCharType="end"/>
            </w:r>
          </w:p>
        </w:tc>
        <w:tc>
          <w:tcPr>
            <w:tcW w:w="1418" w:type="dxa"/>
            <w:vAlign w:val="center"/>
          </w:tcPr>
          <w:p w14:paraId="57673D2E" w14:textId="151EF249"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2EA2F75C" w14:textId="414BD0F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3CF8629B" w14:textId="015C75CE" w:rsidR="00BE0B3B" w:rsidRPr="00706156" w:rsidRDefault="00BE0B3B" w:rsidP="00BE0B3B">
            <w:pPr>
              <w:jc w:val="center"/>
              <w:rPr>
                <w:rFonts w:cs="Arial"/>
                <w:sz w:val="16"/>
                <w:szCs w:val="16"/>
              </w:rPr>
            </w:pPr>
            <w:r w:rsidRPr="00706156">
              <w:rPr>
                <w:rFonts w:cs="Arial"/>
                <w:sz w:val="16"/>
                <w:szCs w:val="16"/>
              </w:rPr>
              <w:t>Adults (elderly adults)</w:t>
            </w:r>
          </w:p>
        </w:tc>
        <w:tc>
          <w:tcPr>
            <w:tcW w:w="993" w:type="dxa"/>
            <w:vAlign w:val="center"/>
          </w:tcPr>
          <w:p w14:paraId="1FEBBA83" w14:textId="0E3610E6"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15F0424" w14:textId="6F6DE0CA" w:rsidR="00BE0B3B" w:rsidRPr="00706156" w:rsidRDefault="00BE0B3B" w:rsidP="00BE0B3B">
            <w:pPr>
              <w:jc w:val="center"/>
              <w:rPr>
                <w:rFonts w:cs="Arial"/>
                <w:sz w:val="16"/>
                <w:szCs w:val="16"/>
              </w:rPr>
            </w:pPr>
            <w:r w:rsidRPr="00706156">
              <w:rPr>
                <w:rFonts w:cs="Arial"/>
                <w:sz w:val="16"/>
                <w:szCs w:val="16"/>
              </w:rPr>
              <w:t>65+</w:t>
            </w:r>
          </w:p>
        </w:tc>
        <w:tc>
          <w:tcPr>
            <w:tcW w:w="992" w:type="dxa"/>
            <w:vAlign w:val="center"/>
          </w:tcPr>
          <w:p w14:paraId="252E96AC" w14:textId="2156C1E6"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75703CD" w14:textId="0D73D79D" w:rsidR="00BE0B3B" w:rsidRPr="00706156" w:rsidRDefault="00BE0B3B" w:rsidP="00BE0B3B">
            <w:pPr>
              <w:jc w:val="center"/>
              <w:rPr>
                <w:rFonts w:cs="Arial"/>
                <w:sz w:val="16"/>
                <w:szCs w:val="16"/>
              </w:rPr>
            </w:pPr>
            <w:r w:rsidRPr="00706156">
              <w:rPr>
                <w:rFonts w:cs="Arial"/>
                <w:sz w:val="16"/>
                <w:szCs w:val="16"/>
              </w:rPr>
              <w:t>3122</w:t>
            </w:r>
          </w:p>
        </w:tc>
        <w:tc>
          <w:tcPr>
            <w:tcW w:w="1701" w:type="dxa"/>
            <w:vAlign w:val="center"/>
          </w:tcPr>
          <w:p w14:paraId="3039959B" w14:textId="7945C989" w:rsidR="00BE0B3B" w:rsidRPr="00706156" w:rsidRDefault="00BE0B3B" w:rsidP="00BE0B3B">
            <w:pPr>
              <w:jc w:val="center"/>
              <w:rPr>
                <w:rFonts w:cs="Arial"/>
                <w:sz w:val="16"/>
                <w:szCs w:val="16"/>
              </w:rPr>
            </w:pPr>
            <w:r w:rsidRPr="00706156">
              <w:rPr>
                <w:rFonts w:cs="Arial"/>
                <w:sz w:val="16"/>
                <w:szCs w:val="16"/>
              </w:rPr>
              <w:t>TV time</w:t>
            </w:r>
          </w:p>
        </w:tc>
        <w:tc>
          <w:tcPr>
            <w:tcW w:w="1701" w:type="dxa"/>
            <w:vAlign w:val="center"/>
          </w:tcPr>
          <w:p w14:paraId="2C2D35C0" w14:textId="40D30D2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274C800" w14:textId="393DCD2B"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58358FEF" w14:textId="214A270F" w:rsidTr="00BE0B3B">
        <w:tc>
          <w:tcPr>
            <w:tcW w:w="2263" w:type="dxa"/>
            <w:vAlign w:val="center"/>
          </w:tcPr>
          <w:p w14:paraId="732035C0" w14:textId="2CA5CC30" w:rsidR="00BE0B3B" w:rsidRPr="00706156" w:rsidRDefault="00BE0B3B" w:rsidP="00BE0B3B">
            <w:pPr>
              <w:jc w:val="center"/>
              <w:rPr>
                <w:rFonts w:cs="Arial"/>
                <w:sz w:val="16"/>
                <w:szCs w:val="16"/>
              </w:rPr>
            </w:pPr>
            <w:r w:rsidRPr="00706156">
              <w:rPr>
                <w:rFonts w:cs="Arial"/>
                <w:sz w:val="16"/>
                <w:szCs w:val="16"/>
              </w:rPr>
              <w:t>Rodriguez-</w:t>
            </w:r>
            <w:proofErr w:type="spellStart"/>
            <w:r w:rsidRPr="00706156">
              <w:rPr>
                <w:rFonts w:cs="Arial"/>
                <w:sz w:val="16"/>
                <w:szCs w:val="16"/>
              </w:rPr>
              <w:t>Larrad</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{"citationID":"HfDpGrYn","properties":{"formattedCitation":"\\super 55\\nosupersub{}","plainCitation":"55","noteIndex":0},"citationItems":[{"id":61,"uris":["http://zotero.org/users/7696217/items/P3IGDEQD"],"itemData":{"id":61,"type":"article-journal","container-title":"International Journal of Environmental Research and Public Health","issue":"2","journalAbbreviation":"International Journal of Environmental Research and Public Health","note":"publisher: Multidisciplinary Digital Publishing Institute","page":"369","title":"Impact of COVID-19 confinement on physical activity and sedentary behaviour in Spanish University Students: role of gender","volume":"18","author":[{"family":"Rodríguez-Larrad","given":"Ana"},{"family":"Mañas","given":"Asier"},{"family":"Labayen","given":"Idoia"},{"family":"González-Gross","given":"Marcela"},{"family":"Espin","given":"Ander"},{"family":"Aznar","given":"Susana"},{"family":"Serrano-Sánchez","given":"José Antonio"},{"family":"Vera-Garcia","given":"Francisco J"},{"family":"González-Lamuño","given":"Domingo"},{"family":"Ara","given":"Ignacio"}],"issued":{"date-parts":[["2021"]]}}}],"schema":"https://github.com/citation-style-language/schema/raw/master/csl-citation.json"}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55</w:t>
            </w:r>
            <w:r w:rsidRPr="00706156">
              <w:rPr>
                <w:rFonts w:cs="Arial"/>
                <w:sz w:val="16"/>
                <w:szCs w:val="16"/>
              </w:rPr>
              <w:fldChar w:fldCharType="end"/>
            </w:r>
          </w:p>
        </w:tc>
        <w:tc>
          <w:tcPr>
            <w:tcW w:w="1418" w:type="dxa"/>
            <w:vAlign w:val="center"/>
          </w:tcPr>
          <w:p w14:paraId="35BB0EF8" w14:textId="77777777" w:rsidR="00BE0B3B" w:rsidRPr="00706156" w:rsidRDefault="00BE0B3B" w:rsidP="00BE0B3B">
            <w:pPr>
              <w:jc w:val="center"/>
              <w:rPr>
                <w:rFonts w:cs="Arial"/>
                <w:sz w:val="16"/>
                <w:szCs w:val="16"/>
              </w:rPr>
            </w:pPr>
            <w:r w:rsidRPr="00706156">
              <w:rPr>
                <w:rFonts w:cs="Arial"/>
                <w:sz w:val="16"/>
                <w:szCs w:val="16"/>
              </w:rPr>
              <w:t>Spain</w:t>
            </w:r>
          </w:p>
        </w:tc>
        <w:tc>
          <w:tcPr>
            <w:tcW w:w="1417" w:type="dxa"/>
            <w:vAlign w:val="center"/>
          </w:tcPr>
          <w:p w14:paraId="643A229F" w14:textId="5D009649"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54F287F"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68D157D7" w14:textId="067AF0EC" w:rsidR="00BE0B3B" w:rsidRPr="00706156" w:rsidRDefault="00BE0B3B" w:rsidP="00BE0B3B">
            <w:pPr>
              <w:jc w:val="center"/>
              <w:rPr>
                <w:rFonts w:cs="Arial"/>
                <w:sz w:val="16"/>
                <w:szCs w:val="16"/>
              </w:rPr>
            </w:pPr>
            <w:r w:rsidRPr="00706156">
              <w:rPr>
                <w:rFonts w:cs="Arial"/>
                <w:sz w:val="16"/>
                <w:szCs w:val="16"/>
              </w:rPr>
              <w:t>22</w:t>
            </w:r>
            <w:r w:rsidRPr="00706156">
              <w:rPr>
                <w:rFonts w:cs="Arial"/>
              </w:rPr>
              <w:t>·</w:t>
            </w:r>
            <w:r w:rsidRPr="00706156">
              <w:rPr>
                <w:rFonts w:cs="Arial"/>
                <w:sz w:val="16"/>
                <w:szCs w:val="16"/>
              </w:rPr>
              <w:t>8</w:t>
            </w:r>
          </w:p>
          <w:p w14:paraId="4223CCCA" w14:textId="0AAA450E" w:rsidR="00BE0B3B" w:rsidRPr="00706156" w:rsidRDefault="00BE0B3B" w:rsidP="00BE0B3B">
            <w:pPr>
              <w:jc w:val="center"/>
              <w:rPr>
                <w:rFonts w:cs="Arial"/>
                <w:sz w:val="16"/>
                <w:szCs w:val="16"/>
              </w:rPr>
            </w:pPr>
            <w:r w:rsidRPr="00706156">
              <w:rPr>
                <w:rFonts w:cs="Arial"/>
                <w:sz w:val="16"/>
                <w:szCs w:val="16"/>
              </w:rPr>
              <w:t>(5</w:t>
            </w:r>
            <w:r w:rsidRPr="00706156">
              <w:rPr>
                <w:rFonts w:cs="Arial"/>
              </w:rPr>
              <w:t>·</w:t>
            </w:r>
            <w:r w:rsidRPr="00706156">
              <w:rPr>
                <w:rFonts w:cs="Arial"/>
                <w:sz w:val="16"/>
                <w:szCs w:val="16"/>
              </w:rPr>
              <w:t>3)</w:t>
            </w:r>
          </w:p>
        </w:tc>
        <w:tc>
          <w:tcPr>
            <w:tcW w:w="992" w:type="dxa"/>
            <w:vAlign w:val="center"/>
          </w:tcPr>
          <w:p w14:paraId="72743A9F" w14:textId="77777777" w:rsidR="00BE0B3B" w:rsidRPr="00706156" w:rsidRDefault="00BE0B3B" w:rsidP="00BE0B3B">
            <w:pPr>
              <w:jc w:val="center"/>
              <w:rPr>
                <w:rFonts w:cs="Arial"/>
                <w:sz w:val="16"/>
                <w:szCs w:val="16"/>
              </w:rPr>
            </w:pPr>
            <w:r w:rsidRPr="00706156">
              <w:rPr>
                <w:rFonts w:cs="Arial"/>
                <w:sz w:val="16"/>
                <w:szCs w:val="16"/>
              </w:rPr>
              <w:t>18-54</w:t>
            </w:r>
          </w:p>
        </w:tc>
        <w:tc>
          <w:tcPr>
            <w:tcW w:w="992" w:type="dxa"/>
            <w:vAlign w:val="center"/>
          </w:tcPr>
          <w:p w14:paraId="6FF9CC69" w14:textId="77777777" w:rsidR="00BE0B3B" w:rsidRPr="00706156" w:rsidRDefault="00BE0B3B" w:rsidP="00BE0B3B">
            <w:pPr>
              <w:jc w:val="center"/>
              <w:rPr>
                <w:rFonts w:cs="Arial"/>
                <w:sz w:val="16"/>
                <w:szCs w:val="16"/>
              </w:rPr>
            </w:pPr>
            <w:r w:rsidRPr="00706156">
              <w:rPr>
                <w:rFonts w:cs="Arial"/>
                <w:sz w:val="16"/>
                <w:szCs w:val="16"/>
              </w:rPr>
              <w:t>65%</w:t>
            </w:r>
          </w:p>
        </w:tc>
        <w:tc>
          <w:tcPr>
            <w:tcW w:w="992" w:type="dxa"/>
            <w:vAlign w:val="center"/>
          </w:tcPr>
          <w:p w14:paraId="5D23D2A7" w14:textId="77777777" w:rsidR="00BE0B3B" w:rsidRPr="00706156" w:rsidRDefault="00BE0B3B" w:rsidP="00BE0B3B">
            <w:pPr>
              <w:jc w:val="center"/>
              <w:rPr>
                <w:rFonts w:cs="Arial"/>
                <w:sz w:val="16"/>
                <w:szCs w:val="16"/>
              </w:rPr>
            </w:pPr>
            <w:r w:rsidRPr="00706156">
              <w:rPr>
                <w:rFonts w:cs="Arial"/>
                <w:sz w:val="16"/>
                <w:szCs w:val="16"/>
              </w:rPr>
              <w:t>13754</w:t>
            </w:r>
          </w:p>
        </w:tc>
        <w:tc>
          <w:tcPr>
            <w:tcW w:w="1701" w:type="dxa"/>
            <w:vAlign w:val="center"/>
          </w:tcPr>
          <w:p w14:paraId="425529E8" w14:textId="25D222B0" w:rsidR="00BE0B3B" w:rsidRPr="00706156" w:rsidRDefault="00BE0B3B" w:rsidP="00BE0B3B">
            <w:pPr>
              <w:jc w:val="center"/>
              <w:rPr>
                <w:rFonts w:cs="Arial"/>
                <w:sz w:val="16"/>
                <w:szCs w:val="16"/>
              </w:rPr>
            </w:pPr>
            <w:r w:rsidRPr="00706156">
              <w:rPr>
                <w:rFonts w:cs="Arial"/>
                <w:sz w:val="16"/>
                <w:szCs w:val="16"/>
              </w:rPr>
              <w:t xml:space="preserve">Leisure </w:t>
            </w:r>
            <w:r w:rsidR="007A3E75" w:rsidRPr="00706156">
              <w:rPr>
                <w:rFonts w:cs="Arial"/>
                <w:sz w:val="16"/>
                <w:szCs w:val="16"/>
              </w:rPr>
              <w:t>screen time</w:t>
            </w:r>
            <w:r w:rsidRPr="00706156">
              <w:rPr>
                <w:rFonts w:cs="Arial"/>
                <w:sz w:val="16"/>
                <w:szCs w:val="16"/>
              </w:rPr>
              <w:t xml:space="preserve">; study </w:t>
            </w:r>
            <w:r w:rsidR="007A3E75" w:rsidRPr="00706156">
              <w:rPr>
                <w:rFonts w:cs="Arial"/>
                <w:sz w:val="16"/>
                <w:szCs w:val="16"/>
              </w:rPr>
              <w:t>screen time</w:t>
            </w:r>
          </w:p>
        </w:tc>
        <w:tc>
          <w:tcPr>
            <w:tcW w:w="1701" w:type="dxa"/>
            <w:vAlign w:val="center"/>
          </w:tcPr>
          <w:p w14:paraId="3162A3AE" w14:textId="55D3EE65"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4C941AB" w14:textId="12F4C870"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791DAD1" w14:textId="54F393FB" w:rsidTr="00BE0B3B">
        <w:tc>
          <w:tcPr>
            <w:tcW w:w="2263" w:type="dxa"/>
            <w:vMerge w:val="restart"/>
            <w:vAlign w:val="center"/>
          </w:tcPr>
          <w:p w14:paraId="233686BA" w14:textId="3135C56D" w:rsidR="00BE0B3B" w:rsidRPr="00706156" w:rsidRDefault="00BE0B3B" w:rsidP="00BE0B3B">
            <w:pPr>
              <w:jc w:val="center"/>
              <w:rPr>
                <w:rFonts w:cs="Arial"/>
                <w:sz w:val="16"/>
                <w:szCs w:val="16"/>
              </w:rPr>
            </w:pPr>
            <w:r w:rsidRPr="00706156">
              <w:rPr>
                <w:rFonts w:cs="Arial"/>
                <w:sz w:val="16"/>
                <w:szCs w:val="16"/>
              </w:rPr>
              <w:t>Sallie et al.</w:t>
            </w:r>
            <w:r w:rsidRPr="00706156">
              <w:rPr>
                <w:rFonts w:cs="Arial"/>
                <w:sz w:val="16"/>
                <w:szCs w:val="16"/>
              </w:rPr>
              <w:fldChar w:fldCharType="begin"/>
            </w:r>
            <w:r w:rsidR="00E97678" w:rsidRPr="00706156">
              <w:rPr>
                <w:rFonts w:cs="Arial"/>
                <w:sz w:val="16"/>
                <w:szCs w:val="16"/>
              </w:rPr>
              <w:instrText xml:space="preserve"> ADDIN ZOTERO_ITEM CSL_CITATION {"citationID":"wov0Osdc","properties":{"formattedCitation":"\\super 56\\nosupersub{}","plainCitation":"56","noteIndex":0},"citationItems":[{"id":10169,"uris":["http://zotero.org/users/7696217/items/UX6SYI5E"],"itemData":{"id":10169,"type":"article-journal","abstract":"Background and aim\nThe Coronavirus (COVID-19) pandemic has required drastic safety precautions to contain virus spread, involving a protracted self-isolation period. Those with greater perceived or actual life stress are vulnerable to develop problematic internet behaviors. Thus, we assessed how COVID-19 social isolation affected online gaming (OG) and pornography viewing (PV) in the general population.\nMethods\nWe developed an online cross-sectional survey, Habit Tracker (HabiT), completed by 1,344 adults (≥18 years). HabiT was released internationally with individuals from 80 countries participating; a majority residing in the United States and United Kingdom. We measured changes in OG (IGDS9-SF) and PV (CYPAT) behaviors before and during the COVID-19 quarantine period. We also assessed psychiatric factors such as anxiety, depression (HADS), and impulsivity (SUPPS-P). The primary outcome measures were change in amount of, and current OG and PV severity during quarantine. These measures were related to ten COVID-19-related stress factors.\nResults\nOverall, we observed a large increase in OG and a minor increase in PV. Those who increased OG (63%) and PV (43%) during quarantine were younger individuals, males, those who left the quarantine household infrequently, those who reported low frequency or poor quality social interactions, and those with higher depression, anxiety, and urgency impulsivity.\nDiscussion\nOur findings highlight similarities between forms of problematic internet behaviors driven by stress, depression, anxiety; while highlighting distinct avenues which these behaviors can manifest.\nConclusion\nWe emphasize the relevance of identifying those in need of emotional regulation interventions, to mitigate problematic internet behaviors in the context of COVID-19 isolation.","container-title":"Addictive Behaviors","DOI":"10.1016/j.addbeh.2021.107044","ISSN":"0306-4603","journalAbbreviation":"Addictive Behaviors","page":"107044","title":"Assessing online gaming and pornography consumption patterns during COVID-19 isolation using an online survey: Highlighting distinct avenues of problematic internet behavior","volume":"123","author":[{"family":"Sallie","given":"Samantha N."},{"family":"Ritou","given":"Valentin J.E."},{"family":"Bowden-Jones","given":"Henrietta"},{"family":"Voon","given":"Valerie"}],"issued":{"date-parts":[["2021",12,1]]}}}],"schema":"https://github.com/citation-style-language/schema/raw/master/csl-citation.json"}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56</w:t>
            </w:r>
            <w:r w:rsidRPr="00706156">
              <w:rPr>
                <w:rFonts w:cs="Arial"/>
                <w:sz w:val="16"/>
                <w:szCs w:val="16"/>
              </w:rPr>
              <w:fldChar w:fldCharType="end"/>
            </w:r>
          </w:p>
        </w:tc>
        <w:tc>
          <w:tcPr>
            <w:tcW w:w="1418" w:type="dxa"/>
            <w:vMerge w:val="restart"/>
            <w:vAlign w:val="center"/>
          </w:tcPr>
          <w:p w14:paraId="7DDB4889" w14:textId="6A53FAB2" w:rsidR="00BE0B3B" w:rsidRPr="00706156" w:rsidRDefault="00BE0B3B" w:rsidP="00BE0B3B">
            <w:pPr>
              <w:jc w:val="center"/>
              <w:rPr>
                <w:rFonts w:cs="Arial"/>
                <w:sz w:val="16"/>
                <w:szCs w:val="16"/>
              </w:rPr>
            </w:pPr>
            <w:r w:rsidRPr="00706156">
              <w:rPr>
                <w:rFonts w:cs="Arial"/>
                <w:sz w:val="16"/>
                <w:szCs w:val="16"/>
              </w:rPr>
              <w:t>International cohort</w:t>
            </w:r>
          </w:p>
        </w:tc>
        <w:tc>
          <w:tcPr>
            <w:tcW w:w="1417" w:type="dxa"/>
            <w:vMerge w:val="restart"/>
            <w:vAlign w:val="center"/>
          </w:tcPr>
          <w:p w14:paraId="607AAE19" w14:textId="36EC820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Merge w:val="restart"/>
            <w:vAlign w:val="center"/>
          </w:tcPr>
          <w:p w14:paraId="5D75D883" w14:textId="57D94922" w:rsidR="00BE0B3B" w:rsidRPr="00706156" w:rsidRDefault="00BE0B3B" w:rsidP="00BE0B3B">
            <w:pPr>
              <w:jc w:val="center"/>
              <w:rPr>
                <w:rFonts w:cs="Arial"/>
                <w:sz w:val="16"/>
                <w:szCs w:val="16"/>
              </w:rPr>
            </w:pPr>
            <w:r w:rsidRPr="00706156">
              <w:rPr>
                <w:rFonts w:cs="Arial"/>
                <w:sz w:val="16"/>
                <w:szCs w:val="16"/>
              </w:rPr>
              <w:t>Adults</w:t>
            </w:r>
          </w:p>
        </w:tc>
        <w:tc>
          <w:tcPr>
            <w:tcW w:w="993" w:type="dxa"/>
            <w:vMerge w:val="restart"/>
            <w:vAlign w:val="center"/>
          </w:tcPr>
          <w:p w14:paraId="444913E3" w14:textId="77777777" w:rsidR="00BE0B3B" w:rsidRPr="00706156" w:rsidRDefault="00BE0B3B" w:rsidP="00BE0B3B">
            <w:pPr>
              <w:jc w:val="center"/>
              <w:rPr>
                <w:rFonts w:cs="Arial"/>
                <w:sz w:val="16"/>
                <w:szCs w:val="16"/>
              </w:rPr>
            </w:pPr>
            <w:r w:rsidRPr="00706156">
              <w:rPr>
                <w:rFonts w:cs="Arial"/>
                <w:sz w:val="16"/>
                <w:szCs w:val="16"/>
              </w:rPr>
              <w:t>28.9</w:t>
            </w:r>
          </w:p>
          <w:p w14:paraId="0CFFF4DB" w14:textId="365B68F3" w:rsidR="00BE0B3B" w:rsidRPr="00706156" w:rsidRDefault="00BE0B3B" w:rsidP="00BE0B3B">
            <w:pPr>
              <w:jc w:val="center"/>
              <w:rPr>
                <w:rFonts w:cs="Arial"/>
                <w:sz w:val="16"/>
                <w:szCs w:val="16"/>
              </w:rPr>
            </w:pPr>
            <w:r w:rsidRPr="00706156">
              <w:rPr>
                <w:rFonts w:cs="Arial"/>
                <w:sz w:val="16"/>
                <w:szCs w:val="16"/>
              </w:rPr>
              <w:t>(12.5)</w:t>
            </w:r>
          </w:p>
        </w:tc>
        <w:tc>
          <w:tcPr>
            <w:tcW w:w="992" w:type="dxa"/>
            <w:vMerge w:val="restart"/>
            <w:vAlign w:val="center"/>
          </w:tcPr>
          <w:p w14:paraId="5261322D" w14:textId="790A649B" w:rsidR="00BE0B3B" w:rsidRPr="00706156" w:rsidRDefault="00BE0B3B" w:rsidP="00BE0B3B">
            <w:pPr>
              <w:jc w:val="center"/>
              <w:rPr>
                <w:rFonts w:cs="Arial"/>
                <w:sz w:val="16"/>
                <w:szCs w:val="16"/>
              </w:rPr>
            </w:pPr>
            <w:r w:rsidRPr="00706156">
              <w:rPr>
                <w:rFonts w:cs="Arial"/>
                <w:sz w:val="16"/>
                <w:szCs w:val="16"/>
              </w:rPr>
              <w:t>18-90</w:t>
            </w:r>
          </w:p>
        </w:tc>
        <w:tc>
          <w:tcPr>
            <w:tcW w:w="992" w:type="dxa"/>
            <w:vMerge w:val="restart"/>
            <w:vAlign w:val="center"/>
          </w:tcPr>
          <w:p w14:paraId="75CEC029" w14:textId="4F39D82D" w:rsidR="00BE0B3B" w:rsidRPr="00706156" w:rsidRDefault="00BE0B3B" w:rsidP="00BE0B3B">
            <w:pPr>
              <w:jc w:val="center"/>
              <w:rPr>
                <w:rFonts w:cs="Arial"/>
                <w:sz w:val="16"/>
                <w:szCs w:val="16"/>
              </w:rPr>
            </w:pPr>
            <w:r w:rsidRPr="00706156">
              <w:rPr>
                <w:rFonts w:cs="Arial"/>
                <w:sz w:val="16"/>
                <w:szCs w:val="16"/>
              </w:rPr>
              <w:t>24.2%</w:t>
            </w:r>
          </w:p>
        </w:tc>
        <w:tc>
          <w:tcPr>
            <w:tcW w:w="992" w:type="dxa"/>
            <w:vAlign w:val="center"/>
          </w:tcPr>
          <w:p w14:paraId="17AEE09B" w14:textId="072A4503" w:rsidR="00BE0B3B" w:rsidRPr="00706156" w:rsidRDefault="00BE0B3B" w:rsidP="00BE0B3B">
            <w:pPr>
              <w:jc w:val="center"/>
              <w:rPr>
                <w:rFonts w:cs="Arial"/>
                <w:sz w:val="16"/>
                <w:szCs w:val="16"/>
              </w:rPr>
            </w:pPr>
            <w:r w:rsidRPr="00706156">
              <w:rPr>
                <w:rFonts w:cs="Arial"/>
                <w:sz w:val="16"/>
                <w:szCs w:val="16"/>
              </w:rPr>
              <w:t>771</w:t>
            </w:r>
          </w:p>
        </w:tc>
        <w:tc>
          <w:tcPr>
            <w:tcW w:w="1701" w:type="dxa"/>
            <w:vAlign w:val="center"/>
          </w:tcPr>
          <w:p w14:paraId="2AEB4997" w14:textId="678D163C" w:rsidR="00BE0B3B" w:rsidRPr="00706156" w:rsidRDefault="00BE0B3B" w:rsidP="00BE0B3B">
            <w:pPr>
              <w:jc w:val="center"/>
              <w:rPr>
                <w:rFonts w:cs="Arial"/>
                <w:sz w:val="16"/>
                <w:szCs w:val="16"/>
              </w:rPr>
            </w:pPr>
            <w:r w:rsidRPr="00706156">
              <w:rPr>
                <w:rFonts w:cs="Arial"/>
                <w:sz w:val="16"/>
                <w:szCs w:val="16"/>
              </w:rPr>
              <w:t>Online gaming</w:t>
            </w:r>
          </w:p>
        </w:tc>
        <w:tc>
          <w:tcPr>
            <w:tcW w:w="1701" w:type="dxa"/>
            <w:vMerge w:val="restart"/>
            <w:vAlign w:val="center"/>
          </w:tcPr>
          <w:p w14:paraId="1F72F0F0" w14:textId="02A0A37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F80D52F" w14:textId="53BA1C1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506E6FD3" w14:textId="62EB49CA" w:rsidTr="00BE0B3B">
        <w:tc>
          <w:tcPr>
            <w:tcW w:w="2263" w:type="dxa"/>
            <w:vMerge/>
            <w:vAlign w:val="center"/>
          </w:tcPr>
          <w:p w14:paraId="0DBD11FF" w14:textId="77777777" w:rsidR="00BE0B3B" w:rsidRPr="00706156" w:rsidRDefault="00BE0B3B" w:rsidP="00BE0B3B">
            <w:pPr>
              <w:jc w:val="center"/>
              <w:rPr>
                <w:rFonts w:cs="Arial"/>
                <w:sz w:val="16"/>
                <w:szCs w:val="16"/>
              </w:rPr>
            </w:pPr>
          </w:p>
        </w:tc>
        <w:tc>
          <w:tcPr>
            <w:tcW w:w="1418" w:type="dxa"/>
            <w:vMerge/>
            <w:vAlign w:val="center"/>
          </w:tcPr>
          <w:p w14:paraId="2968189D" w14:textId="77777777" w:rsidR="00BE0B3B" w:rsidRPr="00706156" w:rsidRDefault="00BE0B3B" w:rsidP="00BE0B3B">
            <w:pPr>
              <w:jc w:val="center"/>
              <w:rPr>
                <w:rFonts w:cs="Arial"/>
                <w:sz w:val="16"/>
                <w:szCs w:val="16"/>
              </w:rPr>
            </w:pPr>
          </w:p>
        </w:tc>
        <w:tc>
          <w:tcPr>
            <w:tcW w:w="1417" w:type="dxa"/>
            <w:vMerge/>
            <w:vAlign w:val="center"/>
          </w:tcPr>
          <w:p w14:paraId="198502A0" w14:textId="77777777" w:rsidR="00BE0B3B" w:rsidRPr="00706156" w:rsidRDefault="00BE0B3B" w:rsidP="00BE0B3B">
            <w:pPr>
              <w:jc w:val="center"/>
              <w:rPr>
                <w:rFonts w:cs="Arial"/>
                <w:sz w:val="16"/>
                <w:szCs w:val="16"/>
              </w:rPr>
            </w:pPr>
          </w:p>
        </w:tc>
        <w:tc>
          <w:tcPr>
            <w:tcW w:w="1701" w:type="dxa"/>
            <w:vMerge/>
            <w:vAlign w:val="center"/>
          </w:tcPr>
          <w:p w14:paraId="1EC26175" w14:textId="77777777" w:rsidR="00BE0B3B" w:rsidRPr="00706156" w:rsidRDefault="00BE0B3B" w:rsidP="00BE0B3B">
            <w:pPr>
              <w:jc w:val="center"/>
              <w:rPr>
                <w:rFonts w:cs="Arial"/>
                <w:sz w:val="16"/>
                <w:szCs w:val="16"/>
              </w:rPr>
            </w:pPr>
          </w:p>
        </w:tc>
        <w:tc>
          <w:tcPr>
            <w:tcW w:w="993" w:type="dxa"/>
            <w:vMerge/>
            <w:vAlign w:val="center"/>
          </w:tcPr>
          <w:p w14:paraId="22219B39" w14:textId="77777777" w:rsidR="00BE0B3B" w:rsidRPr="00706156" w:rsidRDefault="00BE0B3B" w:rsidP="00BE0B3B">
            <w:pPr>
              <w:jc w:val="center"/>
              <w:rPr>
                <w:rFonts w:cs="Arial"/>
                <w:sz w:val="16"/>
                <w:szCs w:val="16"/>
              </w:rPr>
            </w:pPr>
          </w:p>
        </w:tc>
        <w:tc>
          <w:tcPr>
            <w:tcW w:w="992" w:type="dxa"/>
            <w:vMerge/>
            <w:vAlign w:val="center"/>
          </w:tcPr>
          <w:p w14:paraId="7E4CABC0" w14:textId="77777777" w:rsidR="00BE0B3B" w:rsidRPr="00706156" w:rsidRDefault="00BE0B3B" w:rsidP="00BE0B3B">
            <w:pPr>
              <w:jc w:val="center"/>
              <w:rPr>
                <w:rFonts w:cs="Arial"/>
                <w:sz w:val="16"/>
                <w:szCs w:val="16"/>
              </w:rPr>
            </w:pPr>
          </w:p>
        </w:tc>
        <w:tc>
          <w:tcPr>
            <w:tcW w:w="992" w:type="dxa"/>
            <w:vMerge/>
            <w:vAlign w:val="center"/>
          </w:tcPr>
          <w:p w14:paraId="5E65E0FB" w14:textId="77777777" w:rsidR="00BE0B3B" w:rsidRPr="00706156" w:rsidRDefault="00BE0B3B" w:rsidP="00BE0B3B">
            <w:pPr>
              <w:jc w:val="center"/>
              <w:rPr>
                <w:rFonts w:cs="Arial"/>
                <w:sz w:val="16"/>
                <w:szCs w:val="16"/>
              </w:rPr>
            </w:pPr>
          </w:p>
        </w:tc>
        <w:tc>
          <w:tcPr>
            <w:tcW w:w="992" w:type="dxa"/>
            <w:vAlign w:val="center"/>
          </w:tcPr>
          <w:p w14:paraId="0574DD52" w14:textId="4ECCBAB2" w:rsidR="00BE0B3B" w:rsidRPr="00706156" w:rsidRDefault="00BE0B3B" w:rsidP="00BE0B3B">
            <w:pPr>
              <w:jc w:val="center"/>
              <w:rPr>
                <w:rFonts w:cs="Arial"/>
                <w:sz w:val="16"/>
                <w:szCs w:val="16"/>
              </w:rPr>
            </w:pPr>
            <w:r w:rsidRPr="00706156">
              <w:rPr>
                <w:rFonts w:cs="Arial"/>
                <w:sz w:val="16"/>
                <w:szCs w:val="16"/>
              </w:rPr>
              <w:t>859</w:t>
            </w:r>
          </w:p>
        </w:tc>
        <w:tc>
          <w:tcPr>
            <w:tcW w:w="1701" w:type="dxa"/>
            <w:vAlign w:val="center"/>
          </w:tcPr>
          <w:p w14:paraId="6F5B47FC" w14:textId="55082AF2" w:rsidR="00BE0B3B" w:rsidRPr="00706156" w:rsidRDefault="00BE0B3B" w:rsidP="00BE0B3B">
            <w:pPr>
              <w:jc w:val="center"/>
              <w:rPr>
                <w:rFonts w:cs="Arial"/>
                <w:sz w:val="16"/>
                <w:szCs w:val="16"/>
              </w:rPr>
            </w:pPr>
            <w:r w:rsidRPr="00706156">
              <w:rPr>
                <w:rFonts w:cs="Arial"/>
                <w:sz w:val="16"/>
                <w:szCs w:val="16"/>
              </w:rPr>
              <w:t>Porn viewing</w:t>
            </w:r>
          </w:p>
        </w:tc>
        <w:tc>
          <w:tcPr>
            <w:tcW w:w="1701" w:type="dxa"/>
            <w:vMerge/>
            <w:vAlign w:val="center"/>
          </w:tcPr>
          <w:p w14:paraId="1BE58D67" w14:textId="77777777" w:rsidR="00BE0B3B" w:rsidRPr="00706156" w:rsidRDefault="00BE0B3B" w:rsidP="00BE0B3B">
            <w:pPr>
              <w:jc w:val="center"/>
              <w:rPr>
                <w:rFonts w:cs="Arial"/>
                <w:sz w:val="16"/>
                <w:szCs w:val="16"/>
              </w:rPr>
            </w:pPr>
          </w:p>
        </w:tc>
        <w:tc>
          <w:tcPr>
            <w:tcW w:w="1134" w:type="dxa"/>
            <w:vAlign w:val="center"/>
          </w:tcPr>
          <w:p w14:paraId="777AB60D" w14:textId="25D3BEE6"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5B477FE" w14:textId="13CC88FA" w:rsidTr="00BE0B3B">
        <w:tc>
          <w:tcPr>
            <w:tcW w:w="2263" w:type="dxa"/>
            <w:vAlign w:val="center"/>
          </w:tcPr>
          <w:p w14:paraId="19DF97D2" w14:textId="019A10F8" w:rsidR="00BE0B3B" w:rsidRPr="00706156" w:rsidRDefault="00BE0B3B" w:rsidP="00BE0B3B">
            <w:pPr>
              <w:jc w:val="center"/>
              <w:rPr>
                <w:rFonts w:cs="Arial"/>
                <w:sz w:val="16"/>
                <w:szCs w:val="16"/>
              </w:rPr>
            </w:pPr>
            <w:proofErr w:type="spellStart"/>
            <w:r w:rsidRPr="00706156">
              <w:rPr>
                <w:rFonts w:cs="Arial"/>
                <w:sz w:val="16"/>
                <w:szCs w:val="16"/>
              </w:rPr>
              <w:t>Sanudo</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{"citationID":"RK26n2I5","properties":{"formattedCitation":"\\super 70\\nosupersub{}","plainCitation":"70","noteIndex":0},"citationItems":[{"id":4469,"uris":["http://zotero.org/users/7696217/items/NNRUKNLJ"],"itemData":{"id":4469,"type":"article-journal","abstract":"This study assessed the effects of COVID-19 home confinement on physical activity, sedentary behavior, smartphone use, and sleep patterns. Data was collected in a sample of 20 young adults (mean age ± SD: 22.6 ± 3.4 years; 55% males) over seven days pre- and during the COVID-19 lockdown. Objective and subjective physical activity (Accelerometer and the International Physical Activity Questionnaire (IPAQ), respectively), the number of hours sitting (IPAQ), objectively-measured smartphone use (smartphone screen time applications), and objective and subjective sleep (accelerometer and the Pittsburgh Sleep Quality Index, respectively) were assessed. Results revealed significantly greater walking time and mean steps (p \\textless 0.001, d = 1.223 to 1.605), and moderate and vigorous physical activity (p \\textless 0.05, d = 0.568 to 0.616), in the precompared with the during-COVID-19 lockdown phase. Additionally, smartphone use (p = 0.009, d = 0.654), sitting time (p = 0.002, d = 1.120), and total sleep (p \\textless 0.004, d = 0.666) were significantly greater in the during- compared with the pre-COVID-19 lockdown phase. Multiple regressions analyses showed associations between physical activity and sedentary behavior and sleep quality. The number of hours sitting per day and moderate-to-vigorous physical activity significantly predicted deep sleep (adj.R2 = 0.46). In conclusion, this study revealed that during the COVID-19 outbreak, behaviors changed, with participants spending less time engaging in physical activity, sitting more, spending more time using the smartphone, and sleeping more hours. These findings may be of importance to make recommendations, including lifestyle modifications during this time. © 2020 by the authors.","container-title":"Sustainability (Switzerland)","DOI":"10.3390/SU12155890","issue":"15","title":"Objectively-assessed physical activity, sedentary behavior, smartphone use, and sleep patterns preand during-COVID-19 quarantine in young adults from Spain","URL":"https://www.scopus.com/inward/record.uri?eid=2-s2.0-85089728821&amp;doi=10.3390%2FSU12155890&amp;partnerID=40&amp;md5=d56d8afb088acf5eed718e4f9792931b","volume":"12","author":[{"family":"Sañudo","given":"B"},{"family":"Fennell","given":"C"},{"family":"Sánchez-Oliver","given":"A J"}],"issued":{"date-parts":[["2020"]]}}}],"schema":"https://github.com/citation-style-language/schema/raw/master/csl-citation.json"}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70</w:t>
            </w:r>
            <w:r w:rsidRPr="00706156">
              <w:rPr>
                <w:rFonts w:cs="Arial"/>
                <w:sz w:val="16"/>
                <w:szCs w:val="16"/>
              </w:rPr>
              <w:fldChar w:fldCharType="end"/>
            </w:r>
          </w:p>
        </w:tc>
        <w:tc>
          <w:tcPr>
            <w:tcW w:w="1418" w:type="dxa"/>
            <w:vAlign w:val="center"/>
          </w:tcPr>
          <w:p w14:paraId="31D01E85" w14:textId="77777777" w:rsidR="00BE0B3B" w:rsidRPr="00706156" w:rsidRDefault="00BE0B3B" w:rsidP="00BE0B3B">
            <w:pPr>
              <w:jc w:val="center"/>
              <w:rPr>
                <w:rFonts w:cs="Arial"/>
                <w:sz w:val="16"/>
                <w:szCs w:val="16"/>
              </w:rPr>
            </w:pPr>
            <w:r w:rsidRPr="00706156">
              <w:rPr>
                <w:rFonts w:cs="Arial"/>
                <w:sz w:val="16"/>
                <w:szCs w:val="16"/>
              </w:rPr>
              <w:t>Spain</w:t>
            </w:r>
          </w:p>
        </w:tc>
        <w:tc>
          <w:tcPr>
            <w:tcW w:w="1417" w:type="dxa"/>
            <w:vAlign w:val="center"/>
          </w:tcPr>
          <w:p w14:paraId="182F95E2" w14:textId="7A9253F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495B01A"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D91CDB5" w14:textId="339C35C4" w:rsidR="00BE0B3B" w:rsidRPr="00706156" w:rsidRDefault="00BE0B3B" w:rsidP="00BE0B3B">
            <w:pPr>
              <w:jc w:val="center"/>
              <w:rPr>
                <w:rFonts w:cs="Arial"/>
                <w:sz w:val="16"/>
                <w:szCs w:val="16"/>
              </w:rPr>
            </w:pPr>
            <w:r w:rsidRPr="00706156">
              <w:rPr>
                <w:rFonts w:cs="Arial"/>
                <w:sz w:val="16"/>
                <w:szCs w:val="16"/>
              </w:rPr>
              <w:t>22</w:t>
            </w:r>
            <w:r w:rsidRPr="00706156">
              <w:rPr>
                <w:rFonts w:cs="Arial"/>
              </w:rPr>
              <w:t>·</w:t>
            </w:r>
            <w:r w:rsidRPr="00706156">
              <w:rPr>
                <w:rFonts w:cs="Arial"/>
                <w:sz w:val="16"/>
                <w:szCs w:val="16"/>
              </w:rPr>
              <w:t>6</w:t>
            </w:r>
          </w:p>
          <w:p w14:paraId="4D8D60C2" w14:textId="21DE26F4"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4)</w:t>
            </w:r>
          </w:p>
        </w:tc>
        <w:tc>
          <w:tcPr>
            <w:tcW w:w="992" w:type="dxa"/>
            <w:vAlign w:val="center"/>
          </w:tcPr>
          <w:p w14:paraId="43C5E1AC"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96F4C3E" w14:textId="77777777" w:rsidR="00BE0B3B" w:rsidRPr="00706156" w:rsidRDefault="00BE0B3B" w:rsidP="00BE0B3B">
            <w:pPr>
              <w:jc w:val="center"/>
              <w:rPr>
                <w:rFonts w:cs="Arial"/>
                <w:sz w:val="16"/>
                <w:szCs w:val="16"/>
              </w:rPr>
            </w:pPr>
            <w:r w:rsidRPr="00706156">
              <w:rPr>
                <w:rFonts w:cs="Arial"/>
                <w:sz w:val="16"/>
                <w:szCs w:val="16"/>
              </w:rPr>
              <w:t>45%</w:t>
            </w:r>
          </w:p>
        </w:tc>
        <w:tc>
          <w:tcPr>
            <w:tcW w:w="992" w:type="dxa"/>
            <w:vAlign w:val="center"/>
          </w:tcPr>
          <w:p w14:paraId="5DCCA84F" w14:textId="77777777" w:rsidR="00BE0B3B" w:rsidRPr="00706156" w:rsidRDefault="00BE0B3B" w:rsidP="00BE0B3B">
            <w:pPr>
              <w:jc w:val="center"/>
              <w:rPr>
                <w:rFonts w:cs="Arial"/>
                <w:sz w:val="16"/>
                <w:szCs w:val="16"/>
              </w:rPr>
            </w:pPr>
            <w:r w:rsidRPr="00706156">
              <w:rPr>
                <w:rFonts w:cs="Arial"/>
                <w:sz w:val="16"/>
                <w:szCs w:val="16"/>
              </w:rPr>
              <w:t>20</w:t>
            </w:r>
          </w:p>
        </w:tc>
        <w:tc>
          <w:tcPr>
            <w:tcW w:w="1701" w:type="dxa"/>
            <w:vAlign w:val="center"/>
          </w:tcPr>
          <w:p w14:paraId="0F61CAF9" w14:textId="3D4DEEEB"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341D01E7" w14:textId="26BC1266" w:rsidR="00BE0B3B" w:rsidRPr="00706156" w:rsidRDefault="00BE0B3B" w:rsidP="00BE0B3B">
            <w:pPr>
              <w:jc w:val="center"/>
              <w:rPr>
                <w:rFonts w:cs="Arial"/>
                <w:sz w:val="16"/>
                <w:szCs w:val="16"/>
              </w:rPr>
            </w:pPr>
            <w:r w:rsidRPr="00706156">
              <w:rPr>
                <w:rFonts w:cs="Arial"/>
                <w:sz w:val="16"/>
                <w:szCs w:val="16"/>
              </w:rPr>
              <w:t>Phone usage data; objectively measured</w:t>
            </w:r>
          </w:p>
        </w:tc>
        <w:tc>
          <w:tcPr>
            <w:tcW w:w="1134" w:type="dxa"/>
            <w:vAlign w:val="center"/>
          </w:tcPr>
          <w:p w14:paraId="28AF8A0E" w14:textId="474F47A9"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6683295A" w14:textId="05C000DC" w:rsidTr="00BE0B3B">
        <w:tc>
          <w:tcPr>
            <w:tcW w:w="2263" w:type="dxa"/>
            <w:vAlign w:val="center"/>
          </w:tcPr>
          <w:p w14:paraId="676C1454" w14:textId="34A241FB" w:rsidR="00BE0B3B" w:rsidRPr="00706156" w:rsidRDefault="00BE0B3B" w:rsidP="00BE0B3B">
            <w:pPr>
              <w:jc w:val="center"/>
              <w:rPr>
                <w:rFonts w:cs="Arial"/>
                <w:sz w:val="16"/>
                <w:szCs w:val="16"/>
              </w:rPr>
            </w:pPr>
            <w:r w:rsidRPr="00706156">
              <w:rPr>
                <w:rFonts w:cs="Arial"/>
                <w:sz w:val="16"/>
                <w:szCs w:val="16"/>
              </w:rPr>
              <w:t>Saxena et al.</w:t>
            </w:r>
            <w:r w:rsidRPr="00706156">
              <w:rPr>
                <w:rFonts w:cs="Arial"/>
                <w:sz w:val="16"/>
                <w:szCs w:val="16"/>
              </w:rPr>
              <w:fldChar w:fldCharType="begin"/>
            </w:r>
            <w:r w:rsidR="00E97678" w:rsidRPr="00706156">
              <w:rPr>
                <w:rFonts w:cs="Arial"/>
                <w:sz w:val="16"/>
                <w:szCs w:val="16"/>
              </w:rPr>
              <w:instrText xml:space="preserve"> ADDIN ZOTERO_ITEM CSL_CITATION {"citationID":"NS7MEvum","properties":{"formattedCitation":"\\super 57\\nosupersub{}","plainCitation":"57","noteIndex":0},"citationItems":[{"id":59,"uris":["http://zotero.org/users/7696217/items/UMAGIJQE"],"itemData":{"id":59,"type":"article-journal","container-title":"Indian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57</w:t>
            </w:r>
            <w:r w:rsidRPr="00706156">
              <w:rPr>
                <w:rFonts w:cs="Arial"/>
                <w:sz w:val="16"/>
                <w:szCs w:val="16"/>
              </w:rPr>
              <w:fldChar w:fldCharType="end"/>
            </w:r>
          </w:p>
        </w:tc>
        <w:tc>
          <w:tcPr>
            <w:tcW w:w="1418" w:type="dxa"/>
            <w:vAlign w:val="center"/>
          </w:tcPr>
          <w:p w14:paraId="3854B82D" w14:textId="77777777" w:rsidR="00BE0B3B" w:rsidRPr="00706156" w:rsidRDefault="00BE0B3B" w:rsidP="00BE0B3B">
            <w:pPr>
              <w:jc w:val="center"/>
              <w:rPr>
                <w:rFonts w:cs="Arial"/>
                <w:sz w:val="16"/>
                <w:szCs w:val="16"/>
              </w:rPr>
            </w:pPr>
            <w:r w:rsidRPr="00706156">
              <w:rPr>
                <w:rFonts w:cs="Arial"/>
                <w:sz w:val="16"/>
                <w:szCs w:val="16"/>
              </w:rPr>
              <w:t>India</w:t>
            </w:r>
          </w:p>
        </w:tc>
        <w:tc>
          <w:tcPr>
            <w:tcW w:w="1417" w:type="dxa"/>
            <w:vAlign w:val="center"/>
          </w:tcPr>
          <w:p w14:paraId="252A7223" w14:textId="5AAC4F0C"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8696FBF" w14:textId="77777777" w:rsidR="00BE0B3B" w:rsidRPr="00706156" w:rsidRDefault="00BE0B3B" w:rsidP="00BE0B3B">
            <w:pPr>
              <w:jc w:val="center"/>
              <w:rPr>
                <w:rFonts w:cs="Arial"/>
                <w:sz w:val="16"/>
                <w:szCs w:val="16"/>
              </w:rPr>
            </w:pPr>
            <w:r w:rsidRPr="00706156">
              <w:rPr>
                <w:rFonts w:cs="Arial"/>
                <w:sz w:val="16"/>
                <w:szCs w:val="16"/>
              </w:rPr>
              <w:t>Adults (college students)</w:t>
            </w:r>
          </w:p>
        </w:tc>
        <w:tc>
          <w:tcPr>
            <w:tcW w:w="993" w:type="dxa"/>
            <w:vAlign w:val="center"/>
          </w:tcPr>
          <w:p w14:paraId="2FF0D3B8" w14:textId="43BECA13" w:rsidR="00BE0B3B" w:rsidRPr="00706156" w:rsidRDefault="00BE0B3B" w:rsidP="00BE0B3B">
            <w:pPr>
              <w:jc w:val="center"/>
              <w:rPr>
                <w:rFonts w:cs="Arial"/>
                <w:sz w:val="16"/>
                <w:szCs w:val="16"/>
              </w:rPr>
            </w:pPr>
            <w:r w:rsidRPr="00706156">
              <w:rPr>
                <w:rFonts w:cs="Arial"/>
                <w:sz w:val="16"/>
                <w:szCs w:val="16"/>
              </w:rPr>
              <w:t>20</w:t>
            </w:r>
            <w:r w:rsidRPr="00706156">
              <w:rPr>
                <w:rFonts w:cs="Arial"/>
              </w:rPr>
              <w:t>·</w:t>
            </w:r>
            <w:r w:rsidRPr="00706156">
              <w:rPr>
                <w:rFonts w:cs="Arial"/>
                <w:sz w:val="16"/>
                <w:szCs w:val="16"/>
              </w:rPr>
              <w:t>4</w:t>
            </w:r>
          </w:p>
          <w:p w14:paraId="44F711CF" w14:textId="0485823A"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4)</w:t>
            </w:r>
          </w:p>
        </w:tc>
        <w:tc>
          <w:tcPr>
            <w:tcW w:w="992" w:type="dxa"/>
            <w:vAlign w:val="center"/>
          </w:tcPr>
          <w:p w14:paraId="5573157A" w14:textId="77777777" w:rsidR="00BE0B3B" w:rsidRPr="00706156" w:rsidRDefault="00BE0B3B" w:rsidP="00BE0B3B">
            <w:pPr>
              <w:jc w:val="center"/>
              <w:rPr>
                <w:rFonts w:cs="Arial"/>
                <w:sz w:val="16"/>
                <w:szCs w:val="16"/>
              </w:rPr>
            </w:pPr>
            <w:r w:rsidRPr="00706156">
              <w:rPr>
                <w:rFonts w:cs="Arial"/>
                <w:sz w:val="16"/>
                <w:szCs w:val="16"/>
              </w:rPr>
              <w:t>18-24</w:t>
            </w:r>
          </w:p>
        </w:tc>
        <w:tc>
          <w:tcPr>
            <w:tcW w:w="992" w:type="dxa"/>
            <w:vAlign w:val="center"/>
          </w:tcPr>
          <w:p w14:paraId="3B0BDD03" w14:textId="77777777" w:rsidR="00BE0B3B" w:rsidRPr="00706156" w:rsidRDefault="00BE0B3B" w:rsidP="00BE0B3B">
            <w:pPr>
              <w:jc w:val="center"/>
              <w:rPr>
                <w:rFonts w:cs="Arial"/>
                <w:sz w:val="16"/>
                <w:szCs w:val="16"/>
              </w:rPr>
            </w:pPr>
            <w:r w:rsidRPr="00706156">
              <w:rPr>
                <w:rFonts w:cs="Arial"/>
                <w:sz w:val="16"/>
                <w:szCs w:val="16"/>
              </w:rPr>
              <w:t>50%</w:t>
            </w:r>
          </w:p>
        </w:tc>
        <w:tc>
          <w:tcPr>
            <w:tcW w:w="992" w:type="dxa"/>
            <w:vAlign w:val="center"/>
          </w:tcPr>
          <w:p w14:paraId="512A80F3" w14:textId="77777777" w:rsidR="00BE0B3B" w:rsidRPr="00706156" w:rsidRDefault="00BE0B3B" w:rsidP="00BE0B3B">
            <w:pPr>
              <w:jc w:val="center"/>
              <w:rPr>
                <w:rFonts w:cs="Arial"/>
                <w:sz w:val="16"/>
                <w:szCs w:val="16"/>
              </w:rPr>
            </w:pPr>
            <w:r w:rsidRPr="00706156">
              <w:rPr>
                <w:rFonts w:cs="Arial"/>
                <w:sz w:val="16"/>
                <w:szCs w:val="16"/>
              </w:rPr>
              <w:t>60</w:t>
            </w:r>
          </w:p>
        </w:tc>
        <w:tc>
          <w:tcPr>
            <w:tcW w:w="1701" w:type="dxa"/>
            <w:vAlign w:val="center"/>
          </w:tcPr>
          <w:p w14:paraId="66A1C158" w14:textId="2F61302F"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7E391B00" w14:textId="73FF7C2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31EDA807" w14:textId="477CEA86"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6764C7DA" w14:textId="76612B77" w:rsidTr="00BE0B3B">
        <w:tc>
          <w:tcPr>
            <w:tcW w:w="2263" w:type="dxa"/>
            <w:vAlign w:val="center"/>
          </w:tcPr>
          <w:p w14:paraId="50D66079" w14:textId="225412B9" w:rsidR="00BE0B3B" w:rsidRPr="00706156" w:rsidRDefault="00BE0B3B" w:rsidP="00BE0B3B">
            <w:pPr>
              <w:jc w:val="center"/>
              <w:rPr>
                <w:rFonts w:cs="Arial"/>
                <w:sz w:val="16"/>
                <w:szCs w:val="16"/>
              </w:rPr>
            </w:pPr>
            <w:r w:rsidRPr="00706156">
              <w:rPr>
                <w:rFonts w:cs="Arial"/>
                <w:sz w:val="16"/>
                <w:szCs w:val="16"/>
              </w:rPr>
              <w:lastRenderedPageBreak/>
              <w:t>Schmidt et al.</w:t>
            </w:r>
            <w:r w:rsidRPr="00706156">
              <w:rPr>
                <w:rFonts w:cs="Arial"/>
                <w:sz w:val="16"/>
                <w:szCs w:val="16"/>
              </w:rPr>
              <w:fldChar w:fldCharType="begin"/>
            </w:r>
            <w:r w:rsidR="00E97678" w:rsidRPr="00706156">
              <w:rPr>
                <w:rFonts w:cs="Arial"/>
                <w:sz w:val="16"/>
                <w:szCs w:val="16"/>
              </w:rPr>
              <w:instrText xml:space="preserve"> ADDIN ZOTERO_ITEM CSL_CITATION {"citationID":"7PWnVX9P","properties":{"formattedCitation":"\\super 102\\nosupersub{}","plainCitation":"102","noteIndex":0},"citationItems":[{"id":58,"uris":["http://zotero.org/users/7696217/items/28ZAUJLA"],"itemData":{"id":58,"type":"article-journal","container-title":"Scientific reports","ISSN":"2045-2322","issue":"1","journalAbbreviation":"Scientific reports","note":"publisher: Nature Publishing Group","page":"1-12","title":"Physical activity and screen time of children and adolescents before and during the COVID-19 lockdown in Germany: a natural experiment","volume":"10","author":[{"family":"Schmidt","given":"Steffen CE"},{"family":"Anedda","given":"Bastian"},{"family":"Burchartz","given":"Alexander"},{"family":"Eichsteller","given":"Ana"},{"family":"Kolb","given":"Simon"},{"family":"Nigg","given":"Carina"},{"family":"Niessner","given":"Claudia"},{"family":"Oriwol","given":"Doris"},{"family":"Worth","given":"Annette"},{"family":"Woll","given":"Alexander"}],"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102</w:t>
            </w:r>
            <w:r w:rsidRPr="00706156">
              <w:rPr>
                <w:rFonts w:cs="Arial"/>
                <w:sz w:val="16"/>
                <w:szCs w:val="16"/>
              </w:rPr>
              <w:fldChar w:fldCharType="end"/>
            </w:r>
          </w:p>
        </w:tc>
        <w:tc>
          <w:tcPr>
            <w:tcW w:w="1418" w:type="dxa"/>
            <w:vAlign w:val="center"/>
          </w:tcPr>
          <w:p w14:paraId="4B3FE8AF" w14:textId="77777777" w:rsidR="00BE0B3B" w:rsidRPr="00706156" w:rsidRDefault="00BE0B3B" w:rsidP="00BE0B3B">
            <w:pPr>
              <w:jc w:val="center"/>
              <w:rPr>
                <w:rFonts w:cs="Arial"/>
                <w:sz w:val="16"/>
                <w:szCs w:val="16"/>
              </w:rPr>
            </w:pPr>
            <w:r w:rsidRPr="00706156">
              <w:rPr>
                <w:rFonts w:cs="Arial"/>
                <w:sz w:val="16"/>
                <w:szCs w:val="16"/>
              </w:rPr>
              <w:t>Germany</w:t>
            </w:r>
          </w:p>
        </w:tc>
        <w:tc>
          <w:tcPr>
            <w:tcW w:w="1417" w:type="dxa"/>
            <w:vAlign w:val="center"/>
          </w:tcPr>
          <w:p w14:paraId="6DCE5C89" w14:textId="1F61663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0C0E13E"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228DC98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4796795" w14:textId="77777777" w:rsidR="00BE0B3B" w:rsidRPr="00706156" w:rsidRDefault="00BE0B3B" w:rsidP="00BE0B3B">
            <w:pPr>
              <w:jc w:val="center"/>
              <w:rPr>
                <w:rFonts w:cs="Arial"/>
                <w:sz w:val="16"/>
                <w:szCs w:val="16"/>
              </w:rPr>
            </w:pPr>
            <w:r w:rsidRPr="00706156">
              <w:rPr>
                <w:rFonts w:cs="Arial"/>
                <w:sz w:val="16"/>
                <w:szCs w:val="16"/>
              </w:rPr>
              <w:t>4-17</w:t>
            </w:r>
          </w:p>
        </w:tc>
        <w:tc>
          <w:tcPr>
            <w:tcW w:w="992" w:type="dxa"/>
            <w:vAlign w:val="center"/>
          </w:tcPr>
          <w:p w14:paraId="30879EAA"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DDEA9EF" w14:textId="77777777" w:rsidR="00BE0B3B" w:rsidRPr="00706156" w:rsidRDefault="00BE0B3B" w:rsidP="00BE0B3B">
            <w:pPr>
              <w:jc w:val="center"/>
              <w:rPr>
                <w:rFonts w:cs="Arial"/>
                <w:sz w:val="16"/>
                <w:szCs w:val="16"/>
              </w:rPr>
            </w:pPr>
            <w:r w:rsidRPr="00706156">
              <w:rPr>
                <w:rFonts w:cs="Arial"/>
                <w:sz w:val="16"/>
                <w:szCs w:val="16"/>
              </w:rPr>
              <w:t>1711</w:t>
            </w:r>
          </w:p>
        </w:tc>
        <w:tc>
          <w:tcPr>
            <w:tcW w:w="1701" w:type="dxa"/>
            <w:vAlign w:val="center"/>
          </w:tcPr>
          <w:p w14:paraId="422A2F48" w14:textId="1FBF2113" w:rsidR="00BE0B3B" w:rsidRPr="00706156" w:rsidRDefault="00BE0B3B" w:rsidP="00BE0B3B">
            <w:pPr>
              <w:jc w:val="center"/>
              <w:rPr>
                <w:rFonts w:cs="Arial"/>
                <w:sz w:val="16"/>
                <w:szCs w:val="16"/>
              </w:rPr>
            </w:pPr>
            <w:r w:rsidRPr="00706156">
              <w:rPr>
                <w:rFonts w:cs="Arial"/>
                <w:sz w:val="16"/>
                <w:szCs w:val="16"/>
              </w:rPr>
              <w:t xml:space="preserve">Television use; gaming time; recreational internet use; recreational </w:t>
            </w:r>
            <w:r w:rsidR="007A3E75" w:rsidRPr="00706156">
              <w:rPr>
                <w:rFonts w:cs="Arial"/>
                <w:sz w:val="16"/>
                <w:szCs w:val="16"/>
              </w:rPr>
              <w:t>screen time</w:t>
            </w:r>
          </w:p>
        </w:tc>
        <w:tc>
          <w:tcPr>
            <w:tcW w:w="1701" w:type="dxa"/>
            <w:vAlign w:val="center"/>
          </w:tcPr>
          <w:p w14:paraId="75930D6C" w14:textId="2E31A3C5"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8CD6B72" w14:textId="1E3DDF23"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538FB98" w14:textId="13250B54" w:rsidTr="00BE0B3B">
        <w:tc>
          <w:tcPr>
            <w:tcW w:w="2263" w:type="dxa"/>
            <w:vAlign w:val="center"/>
          </w:tcPr>
          <w:p w14:paraId="2053E936" w14:textId="38C1A3F6" w:rsidR="00BE0B3B" w:rsidRPr="00706156" w:rsidRDefault="00BE0B3B" w:rsidP="00BE0B3B">
            <w:pPr>
              <w:jc w:val="center"/>
              <w:rPr>
                <w:rFonts w:cs="Arial"/>
                <w:sz w:val="16"/>
                <w:szCs w:val="16"/>
              </w:rPr>
            </w:pPr>
            <w:r w:rsidRPr="00706156">
              <w:rPr>
                <w:rFonts w:cs="Arial"/>
                <w:sz w:val="16"/>
                <w:szCs w:val="16"/>
              </w:rPr>
              <w:t>Sewall et al.</w:t>
            </w:r>
            <w:r w:rsidRPr="00706156">
              <w:rPr>
                <w:rFonts w:cs="Arial"/>
                <w:sz w:val="16"/>
                <w:szCs w:val="16"/>
              </w:rPr>
              <w:fldChar w:fldCharType="begin"/>
            </w:r>
            <w:r w:rsidR="00E97678" w:rsidRPr="00706156">
              <w:rPr>
                <w:rFonts w:cs="Arial"/>
                <w:sz w:val="16"/>
                <w:szCs w:val="16"/>
              </w:rPr>
              <w:instrText xml:space="preserve"> ADDIN ZOTERO_ITEM CSL_CITATION {"citationID":"CrUDyfKF","properties":{"formattedCitation":"\\super 58\\nosupersub{}","plainCitation":"58","noteIndex":0},"citationItems":[{"id":57,"uris":["http://zotero.org/users/7696217/items/UNEZDA5N"],"itemData":{"id":57,"type":"article-journal","container-title":"Journal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58</w:t>
            </w:r>
            <w:r w:rsidRPr="00706156">
              <w:rPr>
                <w:rFonts w:cs="Arial"/>
                <w:sz w:val="16"/>
                <w:szCs w:val="16"/>
              </w:rPr>
              <w:fldChar w:fldCharType="end"/>
            </w:r>
          </w:p>
        </w:tc>
        <w:tc>
          <w:tcPr>
            <w:tcW w:w="1418" w:type="dxa"/>
            <w:vAlign w:val="center"/>
          </w:tcPr>
          <w:p w14:paraId="4E268F7D" w14:textId="77777777" w:rsidR="00BE0B3B" w:rsidRPr="00706156" w:rsidRDefault="00BE0B3B" w:rsidP="00BE0B3B">
            <w:pPr>
              <w:jc w:val="center"/>
              <w:rPr>
                <w:rFonts w:cs="Arial"/>
                <w:sz w:val="16"/>
                <w:szCs w:val="16"/>
              </w:rPr>
            </w:pPr>
            <w:r w:rsidRPr="00706156">
              <w:rPr>
                <w:rFonts w:cs="Arial"/>
                <w:sz w:val="16"/>
                <w:szCs w:val="16"/>
              </w:rPr>
              <w:t>USA</w:t>
            </w:r>
          </w:p>
        </w:tc>
        <w:tc>
          <w:tcPr>
            <w:tcW w:w="1417" w:type="dxa"/>
            <w:vAlign w:val="center"/>
          </w:tcPr>
          <w:p w14:paraId="385B8434" w14:textId="769BF4B2"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9EB97E8"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E2F7107" w14:textId="4090839A" w:rsidR="00BE0B3B" w:rsidRPr="00706156" w:rsidRDefault="00BE0B3B" w:rsidP="00BE0B3B">
            <w:pPr>
              <w:jc w:val="center"/>
              <w:rPr>
                <w:rFonts w:cs="Arial"/>
                <w:sz w:val="16"/>
                <w:szCs w:val="16"/>
              </w:rPr>
            </w:pPr>
            <w:r w:rsidRPr="00706156">
              <w:rPr>
                <w:rFonts w:cs="Arial"/>
                <w:sz w:val="16"/>
                <w:szCs w:val="16"/>
              </w:rPr>
              <w:t>24</w:t>
            </w:r>
            <w:r w:rsidRPr="00706156">
              <w:rPr>
                <w:rFonts w:cs="Arial"/>
              </w:rPr>
              <w:t>·</w:t>
            </w:r>
            <w:r w:rsidRPr="00706156">
              <w:rPr>
                <w:rFonts w:cs="Arial"/>
                <w:sz w:val="16"/>
                <w:szCs w:val="16"/>
              </w:rPr>
              <w:t>5</w:t>
            </w:r>
          </w:p>
          <w:p w14:paraId="0D0FF9E7" w14:textId="6DECA9A9" w:rsidR="00BE0B3B" w:rsidRPr="00706156" w:rsidRDefault="00BE0B3B" w:rsidP="00BE0B3B">
            <w:pPr>
              <w:jc w:val="center"/>
              <w:rPr>
                <w:rFonts w:cs="Arial"/>
                <w:sz w:val="16"/>
                <w:szCs w:val="16"/>
              </w:rPr>
            </w:pPr>
            <w:r w:rsidRPr="00706156">
              <w:rPr>
                <w:rFonts w:cs="Arial"/>
                <w:sz w:val="16"/>
                <w:szCs w:val="16"/>
              </w:rPr>
              <w:t>(5</w:t>
            </w:r>
            <w:r w:rsidRPr="00706156">
              <w:rPr>
                <w:rFonts w:cs="Arial"/>
              </w:rPr>
              <w:t>·</w:t>
            </w:r>
            <w:r w:rsidRPr="00706156">
              <w:rPr>
                <w:rFonts w:cs="Arial"/>
                <w:sz w:val="16"/>
                <w:szCs w:val="16"/>
              </w:rPr>
              <w:t>1)</w:t>
            </w:r>
          </w:p>
        </w:tc>
        <w:tc>
          <w:tcPr>
            <w:tcW w:w="992" w:type="dxa"/>
            <w:vAlign w:val="center"/>
          </w:tcPr>
          <w:p w14:paraId="38F2DD06" w14:textId="77777777" w:rsidR="00BE0B3B" w:rsidRPr="00706156" w:rsidRDefault="00BE0B3B" w:rsidP="00BE0B3B">
            <w:pPr>
              <w:jc w:val="center"/>
              <w:rPr>
                <w:rFonts w:cs="Arial"/>
                <w:sz w:val="16"/>
                <w:szCs w:val="16"/>
              </w:rPr>
            </w:pPr>
            <w:r w:rsidRPr="00706156">
              <w:rPr>
                <w:rFonts w:cs="Arial"/>
                <w:sz w:val="16"/>
                <w:szCs w:val="16"/>
              </w:rPr>
              <w:t>18-35</w:t>
            </w:r>
          </w:p>
        </w:tc>
        <w:tc>
          <w:tcPr>
            <w:tcW w:w="992" w:type="dxa"/>
            <w:vAlign w:val="center"/>
          </w:tcPr>
          <w:p w14:paraId="5815FB4E" w14:textId="77777777" w:rsidR="00BE0B3B" w:rsidRPr="00706156" w:rsidRDefault="00BE0B3B" w:rsidP="00BE0B3B">
            <w:pPr>
              <w:jc w:val="center"/>
              <w:rPr>
                <w:rFonts w:cs="Arial"/>
                <w:sz w:val="16"/>
                <w:szCs w:val="16"/>
              </w:rPr>
            </w:pPr>
            <w:r w:rsidRPr="00706156">
              <w:rPr>
                <w:rFonts w:cs="Arial"/>
                <w:sz w:val="16"/>
                <w:szCs w:val="16"/>
              </w:rPr>
              <w:t>57%</w:t>
            </w:r>
          </w:p>
        </w:tc>
        <w:tc>
          <w:tcPr>
            <w:tcW w:w="992" w:type="dxa"/>
            <w:vAlign w:val="center"/>
          </w:tcPr>
          <w:p w14:paraId="5E56CE27" w14:textId="77777777" w:rsidR="00BE0B3B" w:rsidRPr="00706156" w:rsidRDefault="00BE0B3B" w:rsidP="00BE0B3B">
            <w:pPr>
              <w:jc w:val="center"/>
              <w:rPr>
                <w:rFonts w:cs="Arial"/>
                <w:sz w:val="16"/>
                <w:szCs w:val="16"/>
              </w:rPr>
            </w:pPr>
            <w:r w:rsidRPr="00706156">
              <w:rPr>
                <w:rFonts w:cs="Arial"/>
                <w:sz w:val="16"/>
                <w:szCs w:val="16"/>
              </w:rPr>
              <w:t>384</w:t>
            </w:r>
          </w:p>
        </w:tc>
        <w:tc>
          <w:tcPr>
            <w:tcW w:w="1701" w:type="dxa"/>
            <w:vAlign w:val="center"/>
          </w:tcPr>
          <w:p w14:paraId="432FA0CF" w14:textId="14C8CA6E" w:rsidR="00BE0B3B" w:rsidRPr="00706156" w:rsidRDefault="00BE0B3B" w:rsidP="00BE0B3B">
            <w:pPr>
              <w:jc w:val="center"/>
              <w:rPr>
                <w:rFonts w:cs="Arial"/>
                <w:sz w:val="16"/>
                <w:szCs w:val="16"/>
              </w:rPr>
            </w:pPr>
            <w:r w:rsidRPr="00706156">
              <w:rPr>
                <w:rFonts w:cs="Arial"/>
                <w:sz w:val="16"/>
                <w:szCs w:val="16"/>
              </w:rPr>
              <w:t xml:space="preserve">Objectively measured </w:t>
            </w:r>
            <w:r w:rsidR="007A3E75" w:rsidRPr="00706156">
              <w:rPr>
                <w:rFonts w:cs="Arial"/>
                <w:sz w:val="16"/>
                <w:szCs w:val="16"/>
              </w:rPr>
              <w:t>screen time</w:t>
            </w:r>
          </w:p>
        </w:tc>
        <w:tc>
          <w:tcPr>
            <w:tcW w:w="1701" w:type="dxa"/>
            <w:vAlign w:val="center"/>
          </w:tcPr>
          <w:p w14:paraId="35EC603B" w14:textId="37CF84D0" w:rsidR="00BE0B3B" w:rsidRPr="00706156" w:rsidRDefault="00BE0B3B" w:rsidP="00BE0B3B">
            <w:pPr>
              <w:jc w:val="center"/>
              <w:rPr>
                <w:rFonts w:cs="Arial"/>
                <w:sz w:val="16"/>
                <w:szCs w:val="16"/>
              </w:rPr>
            </w:pPr>
            <w:r w:rsidRPr="00706156">
              <w:rPr>
                <w:rFonts w:cs="Arial"/>
                <w:sz w:val="16"/>
                <w:szCs w:val="16"/>
              </w:rPr>
              <w:t>iPhone screen time data shared via screenshots</w:t>
            </w:r>
          </w:p>
        </w:tc>
        <w:tc>
          <w:tcPr>
            <w:tcW w:w="1134" w:type="dxa"/>
            <w:vAlign w:val="center"/>
          </w:tcPr>
          <w:p w14:paraId="0F30623F" w14:textId="46A60DFE"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12716D68" w14:textId="43F4ACE5" w:rsidTr="00BE0B3B">
        <w:tc>
          <w:tcPr>
            <w:tcW w:w="2263" w:type="dxa"/>
            <w:vAlign w:val="center"/>
          </w:tcPr>
          <w:p w14:paraId="13AF3A1F" w14:textId="10376A80" w:rsidR="00BE0B3B" w:rsidRPr="00706156" w:rsidRDefault="00BE0B3B" w:rsidP="00BE0B3B">
            <w:pPr>
              <w:jc w:val="center"/>
              <w:rPr>
                <w:rFonts w:cs="Arial"/>
                <w:sz w:val="16"/>
                <w:szCs w:val="16"/>
              </w:rPr>
            </w:pPr>
            <w:proofErr w:type="spellStart"/>
            <w:r w:rsidRPr="00706156">
              <w:rPr>
                <w:rFonts w:cs="Arial"/>
                <w:sz w:val="16"/>
                <w:szCs w:val="16"/>
              </w:rPr>
              <w:t>Sikorska</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{"citationID":"kKpfTnWG","properties":{"formattedCitation":"\\super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103</w:t>
            </w:r>
            <w:r w:rsidRPr="00706156">
              <w:rPr>
                <w:rFonts w:cs="Arial"/>
                <w:sz w:val="16"/>
                <w:szCs w:val="16"/>
              </w:rPr>
              <w:fldChar w:fldCharType="end"/>
            </w:r>
          </w:p>
        </w:tc>
        <w:tc>
          <w:tcPr>
            <w:tcW w:w="1418" w:type="dxa"/>
            <w:vAlign w:val="center"/>
          </w:tcPr>
          <w:p w14:paraId="44557E25" w14:textId="0B042D38" w:rsidR="00BE0B3B" w:rsidRPr="00706156" w:rsidRDefault="00BE0B3B" w:rsidP="00BE0B3B">
            <w:pPr>
              <w:jc w:val="center"/>
              <w:rPr>
                <w:rFonts w:cs="Arial"/>
                <w:sz w:val="16"/>
                <w:szCs w:val="16"/>
              </w:rPr>
            </w:pPr>
            <w:r w:rsidRPr="00706156">
              <w:rPr>
                <w:rFonts w:cs="Arial"/>
                <w:sz w:val="16"/>
                <w:szCs w:val="16"/>
              </w:rPr>
              <w:t>International cohort</w:t>
            </w:r>
          </w:p>
        </w:tc>
        <w:tc>
          <w:tcPr>
            <w:tcW w:w="1417" w:type="dxa"/>
            <w:vAlign w:val="center"/>
          </w:tcPr>
          <w:p w14:paraId="1ED524D7" w14:textId="03B8FCCB"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1F305F3" w14:textId="6B7C20E1"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3381DD0" w14:textId="5171556B"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ADC62A4" w14:textId="73882467" w:rsidR="00BE0B3B" w:rsidRPr="00706156" w:rsidRDefault="00BE0B3B" w:rsidP="00BE0B3B">
            <w:pPr>
              <w:jc w:val="center"/>
              <w:rPr>
                <w:rFonts w:cs="Arial"/>
                <w:sz w:val="16"/>
                <w:szCs w:val="16"/>
              </w:rPr>
            </w:pPr>
            <w:r w:rsidRPr="00706156">
              <w:rPr>
                <w:rFonts w:cs="Arial"/>
                <w:sz w:val="16"/>
                <w:szCs w:val="16"/>
              </w:rPr>
              <w:t>11-16</w:t>
            </w:r>
          </w:p>
        </w:tc>
        <w:tc>
          <w:tcPr>
            <w:tcW w:w="992" w:type="dxa"/>
            <w:vAlign w:val="center"/>
          </w:tcPr>
          <w:p w14:paraId="23C1229E" w14:textId="35088A01" w:rsidR="00BE0B3B" w:rsidRPr="00706156" w:rsidRDefault="00BE0B3B" w:rsidP="00BE0B3B">
            <w:pPr>
              <w:jc w:val="center"/>
              <w:rPr>
                <w:rFonts w:cs="Arial"/>
                <w:sz w:val="16"/>
                <w:szCs w:val="16"/>
              </w:rPr>
            </w:pPr>
            <w:r w:rsidRPr="00706156">
              <w:rPr>
                <w:rFonts w:cs="Arial"/>
                <w:sz w:val="16"/>
                <w:szCs w:val="16"/>
              </w:rPr>
              <w:t>65.7%</w:t>
            </w:r>
          </w:p>
        </w:tc>
        <w:tc>
          <w:tcPr>
            <w:tcW w:w="992" w:type="dxa"/>
            <w:vAlign w:val="center"/>
          </w:tcPr>
          <w:p w14:paraId="4359D6BF" w14:textId="75F624DE" w:rsidR="00BE0B3B" w:rsidRPr="00706156" w:rsidRDefault="00BE0B3B" w:rsidP="00BE0B3B">
            <w:pPr>
              <w:jc w:val="center"/>
              <w:rPr>
                <w:rFonts w:cs="Arial"/>
                <w:sz w:val="16"/>
                <w:szCs w:val="16"/>
              </w:rPr>
            </w:pPr>
            <w:r w:rsidRPr="00706156">
              <w:rPr>
                <w:rFonts w:cs="Arial"/>
                <w:sz w:val="16"/>
                <w:szCs w:val="16"/>
              </w:rPr>
              <w:t>370</w:t>
            </w:r>
          </w:p>
        </w:tc>
        <w:tc>
          <w:tcPr>
            <w:tcW w:w="1701" w:type="dxa"/>
            <w:vAlign w:val="center"/>
          </w:tcPr>
          <w:p w14:paraId="689044EF" w14:textId="348677B7" w:rsidR="00BE0B3B" w:rsidRPr="00706156" w:rsidRDefault="00BE0B3B" w:rsidP="00BE0B3B">
            <w:pPr>
              <w:jc w:val="center"/>
              <w:rPr>
                <w:rFonts w:cs="Arial"/>
                <w:sz w:val="16"/>
                <w:szCs w:val="16"/>
              </w:rPr>
            </w:pPr>
            <w:r w:rsidRPr="00706156">
              <w:rPr>
                <w:rFonts w:cs="Arial"/>
                <w:sz w:val="16"/>
                <w:szCs w:val="16"/>
              </w:rPr>
              <w:t>Online gaming; internet browsing; TV use; social media</w:t>
            </w:r>
          </w:p>
        </w:tc>
        <w:tc>
          <w:tcPr>
            <w:tcW w:w="1701" w:type="dxa"/>
            <w:vAlign w:val="center"/>
          </w:tcPr>
          <w:p w14:paraId="01B18614" w14:textId="4826446A"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C999B7E" w14:textId="6B739FAA"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4011617" w14:textId="7F5B7F87" w:rsidTr="00BE0B3B">
        <w:tc>
          <w:tcPr>
            <w:tcW w:w="2263" w:type="dxa"/>
            <w:vAlign w:val="center"/>
          </w:tcPr>
          <w:p w14:paraId="7E380310" w14:textId="35FE2A6E" w:rsidR="00BE0B3B" w:rsidRPr="00706156" w:rsidRDefault="00BE0B3B" w:rsidP="00BE0B3B">
            <w:pPr>
              <w:jc w:val="center"/>
              <w:rPr>
                <w:rFonts w:cs="Arial"/>
                <w:sz w:val="16"/>
                <w:szCs w:val="16"/>
              </w:rPr>
            </w:pPr>
            <w:proofErr w:type="spellStart"/>
            <w:r w:rsidRPr="00706156">
              <w:rPr>
                <w:rFonts w:cs="Arial"/>
                <w:sz w:val="16"/>
                <w:szCs w:val="16"/>
              </w:rPr>
              <w:t>Siste</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{"citationID":"12rK10Ay","properties":{"formattedCitation":"\\super 104\\nosupersub{}","plainCitation":"104","noteIndex":0},"citationItems":[{"id":10202,"uris":["http://zotero.org/users/7696217/items/E5IB6VKX"],"itemData":{"id":10202,"type":"article-journal","container-title":"Frontiers in Psychiatry","journalAbbreviation":"Frontiers in Psychiatry","note":"publisher: Frontiers Media SA","title":"Implications of COVID-19 and Lockdown on Internet Addiction Among Adolescents: Data From a Developing Country","volume":"12","author":[{"family":"Siste","given":"Kristiana"},{"family":"Hanafi","given":"Enjeline"},{"family":"Sen","given":"Lee Thung"},{"family":"Murtani","given":"Belinda Julivia"},{"family":"Christian","given":"Hans"},{"family":"Limawan","given":"Albert Prabowo"},{"family":"Siswidiani","given":"Levina Putri"}],"issued":{"date-parts":[["2021"]]}}}],"schema":"https://github.com/citation-style-language/schema/raw/master/csl-citation.json"}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104</w:t>
            </w:r>
            <w:r w:rsidRPr="00706156">
              <w:rPr>
                <w:rFonts w:cs="Arial"/>
                <w:sz w:val="16"/>
                <w:szCs w:val="16"/>
              </w:rPr>
              <w:fldChar w:fldCharType="end"/>
            </w:r>
          </w:p>
        </w:tc>
        <w:tc>
          <w:tcPr>
            <w:tcW w:w="1418" w:type="dxa"/>
            <w:vAlign w:val="center"/>
          </w:tcPr>
          <w:p w14:paraId="45DA7586" w14:textId="01305DC1" w:rsidR="00BE0B3B" w:rsidRPr="00706156" w:rsidRDefault="00BE0B3B" w:rsidP="00BE0B3B">
            <w:pPr>
              <w:jc w:val="center"/>
              <w:rPr>
                <w:rFonts w:cs="Arial"/>
                <w:sz w:val="16"/>
                <w:szCs w:val="16"/>
              </w:rPr>
            </w:pPr>
            <w:r w:rsidRPr="00706156">
              <w:rPr>
                <w:rFonts w:cs="Arial"/>
                <w:sz w:val="16"/>
                <w:szCs w:val="16"/>
              </w:rPr>
              <w:t>Indonesia</w:t>
            </w:r>
          </w:p>
        </w:tc>
        <w:tc>
          <w:tcPr>
            <w:tcW w:w="1417" w:type="dxa"/>
            <w:vAlign w:val="center"/>
          </w:tcPr>
          <w:p w14:paraId="68DB6121" w14:textId="641116D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32A2BD2" w14:textId="5840A2DD"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6D35FA5" w14:textId="77777777" w:rsidR="00BE0B3B" w:rsidRPr="00706156" w:rsidRDefault="00BE0B3B" w:rsidP="00BE0B3B">
            <w:pPr>
              <w:jc w:val="center"/>
              <w:rPr>
                <w:rFonts w:cs="Arial"/>
                <w:sz w:val="16"/>
                <w:szCs w:val="16"/>
              </w:rPr>
            </w:pPr>
            <w:r w:rsidRPr="00706156">
              <w:rPr>
                <w:rFonts w:cs="Arial"/>
                <w:sz w:val="16"/>
                <w:szCs w:val="16"/>
              </w:rPr>
              <w:t>17.4</w:t>
            </w:r>
          </w:p>
          <w:p w14:paraId="43DFE24B" w14:textId="2DED0CD9" w:rsidR="00BE0B3B" w:rsidRPr="00706156" w:rsidRDefault="00BE0B3B" w:rsidP="00BE0B3B">
            <w:pPr>
              <w:jc w:val="center"/>
              <w:rPr>
                <w:rFonts w:cs="Arial"/>
                <w:sz w:val="16"/>
                <w:szCs w:val="16"/>
              </w:rPr>
            </w:pPr>
            <w:r w:rsidRPr="00706156">
              <w:rPr>
                <w:rFonts w:cs="Arial"/>
                <w:sz w:val="16"/>
                <w:szCs w:val="16"/>
              </w:rPr>
              <w:t>(2.2)</w:t>
            </w:r>
          </w:p>
        </w:tc>
        <w:tc>
          <w:tcPr>
            <w:tcW w:w="992" w:type="dxa"/>
            <w:vAlign w:val="center"/>
          </w:tcPr>
          <w:p w14:paraId="7EF92A43" w14:textId="3AB5B3F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7D7566F" w14:textId="5DC7A60B" w:rsidR="00BE0B3B" w:rsidRPr="00706156" w:rsidRDefault="00BE0B3B" w:rsidP="00BE0B3B">
            <w:pPr>
              <w:jc w:val="center"/>
              <w:rPr>
                <w:rFonts w:cs="Arial"/>
                <w:sz w:val="16"/>
                <w:szCs w:val="16"/>
              </w:rPr>
            </w:pPr>
            <w:r w:rsidRPr="00706156">
              <w:rPr>
                <w:rFonts w:cs="Arial"/>
                <w:sz w:val="16"/>
                <w:szCs w:val="16"/>
              </w:rPr>
              <w:t>78.7%</w:t>
            </w:r>
          </w:p>
        </w:tc>
        <w:tc>
          <w:tcPr>
            <w:tcW w:w="992" w:type="dxa"/>
            <w:vAlign w:val="center"/>
          </w:tcPr>
          <w:p w14:paraId="5B1BB12C" w14:textId="566DCEF4" w:rsidR="00BE0B3B" w:rsidRPr="00706156" w:rsidRDefault="00BE0B3B" w:rsidP="00BE0B3B">
            <w:pPr>
              <w:jc w:val="center"/>
              <w:rPr>
                <w:rFonts w:cs="Arial"/>
                <w:sz w:val="16"/>
                <w:szCs w:val="16"/>
              </w:rPr>
            </w:pPr>
            <w:r w:rsidRPr="00706156">
              <w:rPr>
                <w:rFonts w:cs="Arial"/>
                <w:sz w:val="16"/>
                <w:szCs w:val="16"/>
              </w:rPr>
              <w:t>2932</w:t>
            </w:r>
          </w:p>
        </w:tc>
        <w:tc>
          <w:tcPr>
            <w:tcW w:w="1701" w:type="dxa"/>
            <w:vAlign w:val="center"/>
          </w:tcPr>
          <w:p w14:paraId="5068BE73" w14:textId="4C001265" w:rsidR="00BE0B3B" w:rsidRPr="00706156" w:rsidRDefault="00BE0B3B" w:rsidP="00BE0B3B">
            <w:pPr>
              <w:jc w:val="center"/>
              <w:rPr>
                <w:rFonts w:cs="Arial"/>
                <w:sz w:val="16"/>
                <w:szCs w:val="16"/>
              </w:rPr>
            </w:pPr>
            <w:r w:rsidRPr="00706156">
              <w:rPr>
                <w:rFonts w:cs="Arial"/>
                <w:sz w:val="16"/>
                <w:szCs w:val="16"/>
              </w:rPr>
              <w:t>Internet duration</w:t>
            </w:r>
          </w:p>
        </w:tc>
        <w:tc>
          <w:tcPr>
            <w:tcW w:w="1701" w:type="dxa"/>
            <w:vAlign w:val="center"/>
          </w:tcPr>
          <w:p w14:paraId="5D5F16F8" w14:textId="15D6F503"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74385567" w14:textId="4DC12728"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6FA14221" w14:textId="2FF19CAB" w:rsidTr="00BE0B3B">
        <w:tc>
          <w:tcPr>
            <w:tcW w:w="2263" w:type="dxa"/>
            <w:vAlign w:val="center"/>
          </w:tcPr>
          <w:p w14:paraId="5CD8B133" w14:textId="5CFBC892" w:rsidR="00BE0B3B" w:rsidRPr="00706156" w:rsidRDefault="00BE0B3B" w:rsidP="00BE0B3B">
            <w:pPr>
              <w:jc w:val="center"/>
              <w:rPr>
                <w:rFonts w:cs="Arial"/>
                <w:sz w:val="16"/>
                <w:szCs w:val="16"/>
              </w:rPr>
            </w:pPr>
            <w:r w:rsidRPr="00706156">
              <w:rPr>
                <w:rFonts w:cs="Arial"/>
                <w:sz w:val="16"/>
                <w:szCs w:val="16"/>
              </w:rPr>
              <w:t>Spence et al.</w:t>
            </w:r>
            <w:r w:rsidRPr="00706156">
              <w:rPr>
                <w:rFonts w:cs="Arial"/>
                <w:sz w:val="16"/>
                <w:szCs w:val="16"/>
              </w:rPr>
              <w:fldChar w:fldCharType="begin"/>
            </w:r>
            <w:r w:rsidR="00E97678" w:rsidRPr="00706156">
              <w:rPr>
                <w:rFonts w:cs="Arial"/>
                <w:sz w:val="16"/>
                <w:szCs w:val="16"/>
              </w:rPr>
              <w:instrText xml:space="preserve"> ADDIN ZOTERO_ITEM CSL_CITATION {"citationID":"DhrRFoqV","properties":{"formattedCitation":"\\super 59\\nosupersub{}","plainCitation":"59","noteIndex":0},"citationItems":[{"id":55,"uris":["http://zotero.org/users/7696217/items/GEPC2ALZ"],"itemData":{"id":55,"type":"article-journal","container-title":"British Journal of Health Psychology","ISSN":"1359-107X","issue":"2","journalAbbreviation":"British Journal of Health Psychology","note":"publisher: Wiley Online Library","page":"588-605","title":"Determinants of physical activity among adults in the United Kingdom during the COVID</w:instrText>
            </w:r>
            <w:r w:rsidR="00E97678" w:rsidRPr="00706156">
              <w:rPr>
                <w:rFonts w:ascii="Cambria Math" w:hAnsi="Cambria Math" w:cs="Cambria Math"/>
                <w:sz w:val="16"/>
                <w:szCs w:val="16"/>
              </w:rPr>
              <w:instrText>‐</w:instrText>
            </w:r>
            <w:r w:rsidR="00E97678" w:rsidRPr="00706156">
              <w:rPr>
                <w:rFonts w:cs="Arial"/>
                <w:sz w:val="16"/>
                <w:szCs w:val="16"/>
              </w:rPr>
              <w:instrText>19 pandemic: The DUK</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COVID study","volume":"26","author":[{"family":"Spence","given":"John C"},{"family":"Rhodes","given":"Ryan E"},{"family":"McCurdy","given":"Ashley"},{"family":"Mangan","given":"Amie"},{"family":"Hopkins","given":"Debbie"},{"family":"Mummery","given":"W Kerry"}],"issued":{"date-parts":[["2021"]]}}}],"schema":"https://github.com/citation-style-language/schema/raw/master/csl-citation.json"}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59</w:t>
            </w:r>
            <w:r w:rsidRPr="00706156">
              <w:rPr>
                <w:rFonts w:cs="Arial"/>
                <w:sz w:val="16"/>
                <w:szCs w:val="16"/>
              </w:rPr>
              <w:fldChar w:fldCharType="end"/>
            </w:r>
          </w:p>
        </w:tc>
        <w:tc>
          <w:tcPr>
            <w:tcW w:w="1418" w:type="dxa"/>
            <w:vAlign w:val="center"/>
          </w:tcPr>
          <w:p w14:paraId="0012E333" w14:textId="77777777" w:rsidR="00BE0B3B" w:rsidRPr="00706156" w:rsidRDefault="00BE0B3B" w:rsidP="00BE0B3B">
            <w:pPr>
              <w:jc w:val="center"/>
              <w:rPr>
                <w:rFonts w:cs="Arial"/>
                <w:sz w:val="16"/>
                <w:szCs w:val="16"/>
              </w:rPr>
            </w:pPr>
            <w:r w:rsidRPr="00706156">
              <w:rPr>
                <w:rFonts w:cs="Arial"/>
                <w:sz w:val="16"/>
                <w:szCs w:val="16"/>
              </w:rPr>
              <w:t>UK</w:t>
            </w:r>
          </w:p>
        </w:tc>
        <w:tc>
          <w:tcPr>
            <w:tcW w:w="1417" w:type="dxa"/>
            <w:vAlign w:val="center"/>
          </w:tcPr>
          <w:p w14:paraId="6FA2BDB1" w14:textId="27AB54F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15428E9"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4B252A1"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818B81D"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75C1145" w14:textId="77777777" w:rsidR="00BE0B3B" w:rsidRPr="00706156" w:rsidRDefault="00BE0B3B" w:rsidP="00BE0B3B">
            <w:pPr>
              <w:jc w:val="center"/>
              <w:rPr>
                <w:rFonts w:cs="Arial"/>
                <w:sz w:val="16"/>
                <w:szCs w:val="16"/>
              </w:rPr>
            </w:pPr>
            <w:r w:rsidRPr="00706156">
              <w:rPr>
                <w:rFonts w:cs="Arial"/>
                <w:sz w:val="16"/>
                <w:szCs w:val="16"/>
              </w:rPr>
              <w:t>51%</w:t>
            </w:r>
          </w:p>
        </w:tc>
        <w:tc>
          <w:tcPr>
            <w:tcW w:w="992" w:type="dxa"/>
            <w:vAlign w:val="center"/>
          </w:tcPr>
          <w:p w14:paraId="420F4AA6" w14:textId="77777777" w:rsidR="00BE0B3B" w:rsidRPr="00706156" w:rsidRDefault="00BE0B3B" w:rsidP="00BE0B3B">
            <w:pPr>
              <w:jc w:val="center"/>
              <w:rPr>
                <w:rFonts w:cs="Arial"/>
                <w:sz w:val="16"/>
                <w:szCs w:val="16"/>
              </w:rPr>
            </w:pPr>
            <w:r w:rsidRPr="00706156">
              <w:rPr>
                <w:rFonts w:cs="Arial"/>
                <w:sz w:val="16"/>
                <w:szCs w:val="16"/>
              </w:rPr>
              <w:t>1521</w:t>
            </w:r>
          </w:p>
        </w:tc>
        <w:tc>
          <w:tcPr>
            <w:tcW w:w="1701" w:type="dxa"/>
            <w:vAlign w:val="center"/>
          </w:tcPr>
          <w:p w14:paraId="5FAFA030" w14:textId="5FC45EED"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r w:rsidRPr="00706156">
              <w:rPr>
                <w:rFonts w:cs="Arial"/>
                <w:sz w:val="16"/>
                <w:szCs w:val="16"/>
              </w:rPr>
              <w:t xml:space="preserve">; </w:t>
            </w:r>
            <w:r w:rsidR="007A3E75" w:rsidRPr="00706156">
              <w:rPr>
                <w:rFonts w:cs="Arial"/>
                <w:sz w:val="16"/>
                <w:szCs w:val="16"/>
              </w:rPr>
              <w:t>screen time</w:t>
            </w:r>
            <w:r w:rsidRPr="00706156">
              <w:rPr>
                <w:rFonts w:cs="Arial"/>
                <w:sz w:val="16"/>
                <w:szCs w:val="16"/>
              </w:rPr>
              <w:t xml:space="preserve"> for work/school; </w:t>
            </w:r>
            <w:r w:rsidR="007A3E75" w:rsidRPr="00706156">
              <w:rPr>
                <w:rFonts w:cs="Arial"/>
                <w:sz w:val="16"/>
                <w:szCs w:val="16"/>
              </w:rPr>
              <w:t>screen time</w:t>
            </w:r>
            <w:r w:rsidRPr="00706156">
              <w:rPr>
                <w:rFonts w:cs="Arial"/>
                <w:sz w:val="16"/>
                <w:szCs w:val="16"/>
              </w:rPr>
              <w:t xml:space="preserve"> for leisure</w:t>
            </w:r>
          </w:p>
        </w:tc>
        <w:tc>
          <w:tcPr>
            <w:tcW w:w="1701" w:type="dxa"/>
            <w:vAlign w:val="center"/>
          </w:tcPr>
          <w:p w14:paraId="50F0404E" w14:textId="53A417A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3140DAE" w14:textId="060800AD"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1CC241BF" w14:textId="2866A7B6" w:rsidTr="00BE0B3B">
        <w:tc>
          <w:tcPr>
            <w:tcW w:w="2263" w:type="dxa"/>
            <w:vAlign w:val="center"/>
          </w:tcPr>
          <w:p w14:paraId="1872CD06" w14:textId="5FA7E0D1" w:rsidR="00BE0B3B" w:rsidRPr="00706156" w:rsidRDefault="00BE0B3B" w:rsidP="00BE0B3B">
            <w:pPr>
              <w:jc w:val="center"/>
              <w:rPr>
                <w:rFonts w:cs="Arial"/>
                <w:sz w:val="16"/>
                <w:szCs w:val="16"/>
              </w:rPr>
            </w:pPr>
            <w:proofErr w:type="spellStart"/>
            <w:r w:rsidRPr="00706156">
              <w:rPr>
                <w:rFonts w:cs="Arial"/>
                <w:sz w:val="16"/>
                <w:szCs w:val="16"/>
              </w:rPr>
              <w:t>Stieger</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{"citationID":"ZlpUpIkb","properties":{"formattedCitation":"\\super 60\\nosupersub{}","plainCitation":"60","noteIndex":0},"citationItems":[{"id":54,"uris":["http://zotero.org/users/7696217/items/NW4XUCXG"],"itemData":{"id":54,"type":"article-journal","container-title":"Journal of happiness studies","ISSN":"1573-7780","journalAbbreviation":"Journal of happiness studies","note":"publisher: Springer","page":"1-18","title":"Emotional well-being under conditions of lockdown: An experience sampling study in Austria during the COVID-19 pandemic","author":[{"family":"Stieger","given":"Stefan"},{"family":"Lewetz","given":"David"},{"family":"Swami","given":"Viren"}],"issued":{"date-parts":[["2021"]]}}}],"schema":"https://github.com/citation-style-language/schema/raw/master/csl-citation.json"}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60</w:t>
            </w:r>
            <w:r w:rsidRPr="00706156">
              <w:rPr>
                <w:rFonts w:cs="Arial"/>
                <w:sz w:val="16"/>
                <w:szCs w:val="16"/>
              </w:rPr>
              <w:fldChar w:fldCharType="end"/>
            </w:r>
          </w:p>
        </w:tc>
        <w:tc>
          <w:tcPr>
            <w:tcW w:w="1418" w:type="dxa"/>
            <w:vAlign w:val="center"/>
          </w:tcPr>
          <w:p w14:paraId="07301B5A" w14:textId="77777777" w:rsidR="00BE0B3B" w:rsidRPr="00706156" w:rsidRDefault="00BE0B3B" w:rsidP="00BE0B3B">
            <w:pPr>
              <w:jc w:val="center"/>
              <w:rPr>
                <w:rFonts w:cs="Arial"/>
                <w:sz w:val="16"/>
                <w:szCs w:val="16"/>
              </w:rPr>
            </w:pPr>
            <w:r w:rsidRPr="00706156">
              <w:rPr>
                <w:rFonts w:cs="Arial"/>
                <w:sz w:val="16"/>
                <w:szCs w:val="16"/>
              </w:rPr>
              <w:t>Austria</w:t>
            </w:r>
          </w:p>
        </w:tc>
        <w:tc>
          <w:tcPr>
            <w:tcW w:w="1417" w:type="dxa"/>
            <w:vAlign w:val="center"/>
          </w:tcPr>
          <w:p w14:paraId="5B95F9B3" w14:textId="72E6E86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3993619"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47BD3067" w14:textId="77777777" w:rsidR="00BE0B3B" w:rsidRPr="00706156" w:rsidRDefault="00BE0B3B" w:rsidP="00BE0B3B">
            <w:pPr>
              <w:jc w:val="center"/>
              <w:rPr>
                <w:rFonts w:cs="Arial"/>
                <w:sz w:val="16"/>
                <w:szCs w:val="16"/>
              </w:rPr>
            </w:pPr>
            <w:r w:rsidRPr="00706156">
              <w:rPr>
                <w:rFonts w:cs="Arial"/>
                <w:sz w:val="16"/>
                <w:szCs w:val="16"/>
              </w:rPr>
              <w:t>31</w:t>
            </w:r>
          </w:p>
          <w:p w14:paraId="3FF6B8A8" w14:textId="444E6CFB" w:rsidR="00BE0B3B" w:rsidRPr="00706156" w:rsidRDefault="00BE0B3B" w:rsidP="00BE0B3B">
            <w:pPr>
              <w:jc w:val="center"/>
              <w:rPr>
                <w:rFonts w:cs="Arial"/>
                <w:sz w:val="16"/>
                <w:szCs w:val="16"/>
              </w:rPr>
            </w:pPr>
            <w:r w:rsidRPr="00706156">
              <w:rPr>
                <w:rFonts w:cs="Arial"/>
                <w:sz w:val="16"/>
                <w:szCs w:val="16"/>
              </w:rPr>
              <w:t>(14</w:t>
            </w:r>
            <w:r w:rsidRPr="00706156">
              <w:rPr>
                <w:rFonts w:cs="Arial"/>
              </w:rPr>
              <w:t>·</w:t>
            </w:r>
            <w:r w:rsidRPr="00706156">
              <w:rPr>
                <w:rFonts w:cs="Arial"/>
                <w:sz w:val="16"/>
                <w:szCs w:val="16"/>
              </w:rPr>
              <w:t>5)</w:t>
            </w:r>
          </w:p>
        </w:tc>
        <w:tc>
          <w:tcPr>
            <w:tcW w:w="992" w:type="dxa"/>
            <w:vAlign w:val="center"/>
          </w:tcPr>
          <w:p w14:paraId="7716EBA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55C6C92" w14:textId="77777777" w:rsidR="00BE0B3B" w:rsidRPr="00706156" w:rsidRDefault="00BE0B3B" w:rsidP="00BE0B3B">
            <w:pPr>
              <w:jc w:val="center"/>
              <w:rPr>
                <w:rFonts w:cs="Arial"/>
                <w:sz w:val="16"/>
                <w:szCs w:val="16"/>
              </w:rPr>
            </w:pPr>
            <w:r w:rsidRPr="00706156">
              <w:rPr>
                <w:rFonts w:cs="Arial"/>
                <w:sz w:val="16"/>
                <w:szCs w:val="16"/>
              </w:rPr>
              <w:t>56%</w:t>
            </w:r>
          </w:p>
        </w:tc>
        <w:tc>
          <w:tcPr>
            <w:tcW w:w="992" w:type="dxa"/>
            <w:vAlign w:val="center"/>
          </w:tcPr>
          <w:p w14:paraId="05BDE859" w14:textId="77777777" w:rsidR="00BE0B3B" w:rsidRPr="00706156" w:rsidRDefault="00BE0B3B" w:rsidP="00BE0B3B">
            <w:pPr>
              <w:jc w:val="center"/>
              <w:rPr>
                <w:rFonts w:cs="Arial"/>
                <w:sz w:val="16"/>
                <w:szCs w:val="16"/>
              </w:rPr>
            </w:pPr>
            <w:r w:rsidRPr="00706156">
              <w:rPr>
                <w:rFonts w:cs="Arial"/>
                <w:sz w:val="16"/>
                <w:szCs w:val="16"/>
              </w:rPr>
              <w:t>286</w:t>
            </w:r>
          </w:p>
        </w:tc>
        <w:tc>
          <w:tcPr>
            <w:tcW w:w="1701" w:type="dxa"/>
            <w:vAlign w:val="center"/>
          </w:tcPr>
          <w:p w14:paraId="6187407F" w14:textId="7990568B"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5146B7A8" w14:textId="0EBE0967" w:rsidR="00BE0B3B" w:rsidRPr="00706156" w:rsidRDefault="00BE0B3B" w:rsidP="00BE0B3B">
            <w:pPr>
              <w:jc w:val="center"/>
              <w:rPr>
                <w:rFonts w:cs="Arial"/>
                <w:sz w:val="16"/>
                <w:szCs w:val="16"/>
              </w:rPr>
            </w:pPr>
            <w:r w:rsidRPr="00706156">
              <w:rPr>
                <w:rFonts w:cs="Arial"/>
                <w:sz w:val="16"/>
                <w:szCs w:val="16"/>
              </w:rPr>
              <w:t>App-collected; self-report</w:t>
            </w:r>
          </w:p>
        </w:tc>
        <w:tc>
          <w:tcPr>
            <w:tcW w:w="1134" w:type="dxa"/>
            <w:vAlign w:val="center"/>
          </w:tcPr>
          <w:p w14:paraId="053CB2FC" w14:textId="7C0EA9D6"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63B2597" w14:textId="13775981" w:rsidTr="00BE0B3B">
        <w:tc>
          <w:tcPr>
            <w:tcW w:w="2263" w:type="dxa"/>
            <w:vAlign w:val="center"/>
          </w:tcPr>
          <w:p w14:paraId="41559F8F" w14:textId="47573F86" w:rsidR="00BE0B3B" w:rsidRPr="00706156" w:rsidRDefault="00BE0B3B" w:rsidP="00BE0B3B">
            <w:pPr>
              <w:jc w:val="center"/>
              <w:rPr>
                <w:rFonts w:cs="Arial"/>
                <w:sz w:val="16"/>
                <w:szCs w:val="16"/>
              </w:rPr>
            </w:pPr>
            <w:r w:rsidRPr="00706156">
              <w:rPr>
                <w:rFonts w:cs="Arial"/>
                <w:sz w:val="16"/>
                <w:szCs w:val="16"/>
              </w:rPr>
              <w:t>Stokes et al.</w:t>
            </w:r>
            <w:r w:rsidRPr="00706156">
              <w:rPr>
                <w:rFonts w:cs="Arial"/>
                <w:sz w:val="16"/>
                <w:szCs w:val="16"/>
              </w:rPr>
              <w:fldChar w:fldCharType="begin"/>
            </w:r>
            <w:r w:rsidR="00E97678" w:rsidRPr="00706156">
              <w:rPr>
                <w:rFonts w:cs="Arial"/>
                <w:sz w:val="16"/>
                <w:szCs w:val="16"/>
              </w:rPr>
              <w:instrText xml:space="preserve"> ADDIN ZOTERO_ITEM CSL_CITATION {"citationID":"qBcNPPRN","properties":{"formattedCitation":"\\super 105\\nosupersub{}","plainCitation":"105","noteIndex":0},"citationItems":[{"id":10212,"uris":["http://zotero.org/users/7696217/items/9YF8KUJ9"],"itemData":{"id":10212,"type":"article-journal","container-title":"Journal of attention disorders","ISSN":"1087-0547","journalAbbreviation":"Journal of attention disorders","note":"publisher: Sage Publications Sage CA: Los Angeles, CA","page":"1087054720978549","title":"Physical health, media use, and mental health in children and adolescents with ADHD during the COVID-19 pandemic in australia","author":[{"family":"Sciberras","given":"Emma"},{"family":"Patel","given":"Pooja"},{"family":"Stokes","given":"Mark A"},{"family":"Coghill","given":"David"},{"family":"Middeldorp","given":"Christel M"},{"family":"Bellgrove","given":"Mark A"},{"family":"Becker","given":"Stephen P"},{"family":"Efron","given":"Daryl"},{"family":"Stringaris","given":"Argyris"},{"family":"Faraone","given":"Stephen V"}],"issued":{"date-parts":[["2020"]]}}}],"schema":"https://github.com/citation-style-language/schema/raw/master/csl-citation.json"}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105</w:t>
            </w:r>
            <w:r w:rsidRPr="00706156">
              <w:rPr>
                <w:rFonts w:cs="Arial"/>
                <w:sz w:val="16"/>
                <w:szCs w:val="16"/>
              </w:rPr>
              <w:fldChar w:fldCharType="end"/>
            </w:r>
          </w:p>
        </w:tc>
        <w:tc>
          <w:tcPr>
            <w:tcW w:w="1418" w:type="dxa"/>
            <w:vAlign w:val="center"/>
          </w:tcPr>
          <w:p w14:paraId="0CD6FB5B" w14:textId="2C4F99EA" w:rsidR="00BE0B3B" w:rsidRPr="00706156" w:rsidRDefault="00BE0B3B" w:rsidP="00BE0B3B">
            <w:pPr>
              <w:jc w:val="center"/>
              <w:rPr>
                <w:rFonts w:cs="Arial"/>
                <w:sz w:val="16"/>
                <w:szCs w:val="16"/>
              </w:rPr>
            </w:pPr>
            <w:r w:rsidRPr="00706156">
              <w:rPr>
                <w:rFonts w:cs="Arial"/>
                <w:sz w:val="16"/>
                <w:szCs w:val="16"/>
              </w:rPr>
              <w:t>Australia</w:t>
            </w:r>
          </w:p>
        </w:tc>
        <w:tc>
          <w:tcPr>
            <w:tcW w:w="1417" w:type="dxa"/>
            <w:vAlign w:val="center"/>
          </w:tcPr>
          <w:p w14:paraId="2E7593B2" w14:textId="3A720F1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FAFF1FF" w14:textId="64B9289C"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3069E4B0" w14:textId="77777777" w:rsidR="00BE0B3B" w:rsidRPr="00706156" w:rsidRDefault="00BE0B3B" w:rsidP="00BE0B3B">
            <w:pPr>
              <w:jc w:val="center"/>
              <w:rPr>
                <w:rFonts w:cs="Arial"/>
                <w:sz w:val="16"/>
                <w:szCs w:val="16"/>
              </w:rPr>
            </w:pPr>
            <w:r w:rsidRPr="00706156">
              <w:rPr>
                <w:rFonts w:cs="Arial"/>
                <w:sz w:val="16"/>
                <w:szCs w:val="16"/>
              </w:rPr>
              <w:t>10.6</w:t>
            </w:r>
          </w:p>
          <w:p w14:paraId="4BE3B7C6" w14:textId="0FB77AC5" w:rsidR="00BE0B3B" w:rsidRPr="00706156" w:rsidRDefault="00BE0B3B" w:rsidP="00BE0B3B">
            <w:pPr>
              <w:jc w:val="center"/>
              <w:rPr>
                <w:rFonts w:cs="Arial"/>
                <w:sz w:val="16"/>
                <w:szCs w:val="16"/>
              </w:rPr>
            </w:pPr>
            <w:r w:rsidRPr="00706156">
              <w:rPr>
                <w:rFonts w:cs="Arial"/>
                <w:sz w:val="16"/>
                <w:szCs w:val="16"/>
              </w:rPr>
              <w:t>(3.1)</w:t>
            </w:r>
          </w:p>
        </w:tc>
        <w:tc>
          <w:tcPr>
            <w:tcW w:w="992" w:type="dxa"/>
            <w:vAlign w:val="center"/>
          </w:tcPr>
          <w:p w14:paraId="7A0E15BF" w14:textId="610DBB7A" w:rsidR="00BE0B3B" w:rsidRPr="00706156" w:rsidRDefault="00BE0B3B" w:rsidP="00BE0B3B">
            <w:pPr>
              <w:jc w:val="center"/>
              <w:rPr>
                <w:rFonts w:cs="Arial"/>
                <w:sz w:val="16"/>
                <w:szCs w:val="16"/>
              </w:rPr>
            </w:pPr>
            <w:r w:rsidRPr="00706156">
              <w:rPr>
                <w:rFonts w:cs="Arial"/>
                <w:sz w:val="16"/>
                <w:szCs w:val="16"/>
              </w:rPr>
              <w:t>5-17</w:t>
            </w:r>
          </w:p>
        </w:tc>
        <w:tc>
          <w:tcPr>
            <w:tcW w:w="992" w:type="dxa"/>
            <w:vAlign w:val="center"/>
          </w:tcPr>
          <w:p w14:paraId="09653308" w14:textId="23A3153E" w:rsidR="00BE0B3B" w:rsidRPr="00706156" w:rsidRDefault="00BE0B3B" w:rsidP="00BE0B3B">
            <w:pPr>
              <w:jc w:val="center"/>
              <w:rPr>
                <w:rFonts w:cs="Arial"/>
                <w:sz w:val="16"/>
                <w:szCs w:val="16"/>
              </w:rPr>
            </w:pPr>
            <w:r w:rsidRPr="00706156">
              <w:rPr>
                <w:rFonts w:cs="Arial"/>
                <w:sz w:val="16"/>
                <w:szCs w:val="16"/>
              </w:rPr>
              <w:t>23.6%</w:t>
            </w:r>
          </w:p>
        </w:tc>
        <w:tc>
          <w:tcPr>
            <w:tcW w:w="992" w:type="dxa"/>
            <w:vAlign w:val="center"/>
          </w:tcPr>
          <w:p w14:paraId="0A636A17" w14:textId="54048519" w:rsidR="00BE0B3B" w:rsidRPr="00706156" w:rsidRDefault="00BE0B3B" w:rsidP="00BE0B3B">
            <w:pPr>
              <w:jc w:val="center"/>
              <w:rPr>
                <w:rFonts w:cs="Arial"/>
                <w:sz w:val="16"/>
                <w:szCs w:val="16"/>
              </w:rPr>
            </w:pPr>
            <w:r w:rsidRPr="00706156">
              <w:rPr>
                <w:rFonts w:cs="Arial"/>
                <w:sz w:val="16"/>
                <w:szCs w:val="16"/>
              </w:rPr>
              <w:t>213</w:t>
            </w:r>
          </w:p>
        </w:tc>
        <w:tc>
          <w:tcPr>
            <w:tcW w:w="1701" w:type="dxa"/>
            <w:vAlign w:val="center"/>
          </w:tcPr>
          <w:p w14:paraId="22E99FF7" w14:textId="5F8832C9" w:rsidR="00BE0B3B" w:rsidRPr="00706156" w:rsidRDefault="00BE0B3B" w:rsidP="00BE0B3B">
            <w:pPr>
              <w:jc w:val="center"/>
              <w:rPr>
                <w:rFonts w:cs="Arial"/>
                <w:sz w:val="16"/>
                <w:szCs w:val="16"/>
              </w:rPr>
            </w:pPr>
            <w:r w:rsidRPr="00706156">
              <w:rPr>
                <w:rFonts w:cs="Arial"/>
                <w:sz w:val="16"/>
                <w:szCs w:val="16"/>
              </w:rPr>
              <w:t>TV use; social media use; gaming</w:t>
            </w:r>
          </w:p>
        </w:tc>
        <w:tc>
          <w:tcPr>
            <w:tcW w:w="1701" w:type="dxa"/>
            <w:vAlign w:val="center"/>
          </w:tcPr>
          <w:p w14:paraId="77AA95A0" w14:textId="2F0E9784"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4B15DA3" w14:textId="59967166"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3E01D2DA" w14:textId="6E76471C" w:rsidTr="00BE0B3B">
        <w:tc>
          <w:tcPr>
            <w:tcW w:w="2263" w:type="dxa"/>
            <w:vAlign w:val="center"/>
          </w:tcPr>
          <w:p w14:paraId="63610EA8" w14:textId="00333836" w:rsidR="00BE0B3B" w:rsidRPr="00706156" w:rsidRDefault="00BE0B3B" w:rsidP="00BE0B3B">
            <w:pPr>
              <w:jc w:val="center"/>
              <w:rPr>
                <w:rFonts w:cs="Arial"/>
                <w:sz w:val="16"/>
                <w:szCs w:val="16"/>
              </w:rPr>
            </w:pPr>
            <w:proofErr w:type="spellStart"/>
            <w:r w:rsidRPr="00706156">
              <w:rPr>
                <w:rFonts w:cs="Arial"/>
                <w:sz w:val="16"/>
                <w:szCs w:val="16"/>
              </w:rPr>
              <w:t>Suka</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{"citationID":"MomR6zrg","properties":{"formattedCitation":"\\super 61\\nosupersub{}","plainCitation":"61","noteIndex":0},"citationItems":[{"id":53,"uris":["http://zotero.org/users/7696217/items/MWPSXFBC"],"itemData":{"id":53,"type":"article-journal","container-title":"Environmental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61</w:t>
            </w:r>
            <w:r w:rsidRPr="00706156">
              <w:rPr>
                <w:rFonts w:cs="Arial"/>
                <w:sz w:val="16"/>
                <w:szCs w:val="16"/>
              </w:rPr>
              <w:fldChar w:fldCharType="end"/>
            </w:r>
          </w:p>
        </w:tc>
        <w:tc>
          <w:tcPr>
            <w:tcW w:w="1418" w:type="dxa"/>
            <w:vAlign w:val="center"/>
          </w:tcPr>
          <w:p w14:paraId="1D7C2DCE" w14:textId="77777777" w:rsidR="00BE0B3B" w:rsidRPr="00706156" w:rsidRDefault="00BE0B3B" w:rsidP="00BE0B3B">
            <w:pPr>
              <w:jc w:val="center"/>
              <w:rPr>
                <w:rFonts w:cs="Arial"/>
                <w:sz w:val="16"/>
                <w:szCs w:val="16"/>
              </w:rPr>
            </w:pPr>
            <w:r w:rsidRPr="00706156">
              <w:rPr>
                <w:rFonts w:cs="Arial"/>
                <w:sz w:val="16"/>
                <w:szCs w:val="16"/>
              </w:rPr>
              <w:t>Japan</w:t>
            </w:r>
          </w:p>
        </w:tc>
        <w:tc>
          <w:tcPr>
            <w:tcW w:w="1417" w:type="dxa"/>
            <w:vAlign w:val="center"/>
          </w:tcPr>
          <w:p w14:paraId="3FF60B75" w14:textId="1F6EE0D5"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D225641"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0953D1C9"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FA3BB26" w14:textId="77777777" w:rsidR="00BE0B3B" w:rsidRPr="00706156" w:rsidRDefault="00BE0B3B" w:rsidP="00BE0B3B">
            <w:pPr>
              <w:jc w:val="center"/>
              <w:rPr>
                <w:rFonts w:cs="Arial"/>
                <w:sz w:val="16"/>
                <w:szCs w:val="16"/>
              </w:rPr>
            </w:pPr>
            <w:r w:rsidRPr="00706156">
              <w:rPr>
                <w:rFonts w:cs="Arial"/>
                <w:sz w:val="16"/>
                <w:szCs w:val="16"/>
              </w:rPr>
              <w:t>25-64</w:t>
            </w:r>
          </w:p>
        </w:tc>
        <w:tc>
          <w:tcPr>
            <w:tcW w:w="992" w:type="dxa"/>
            <w:vAlign w:val="center"/>
          </w:tcPr>
          <w:p w14:paraId="774F844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093ACEE" w14:textId="77777777" w:rsidR="00BE0B3B" w:rsidRPr="00706156" w:rsidRDefault="00BE0B3B" w:rsidP="00BE0B3B">
            <w:pPr>
              <w:jc w:val="center"/>
              <w:rPr>
                <w:rFonts w:cs="Arial"/>
                <w:sz w:val="16"/>
                <w:szCs w:val="16"/>
              </w:rPr>
            </w:pPr>
            <w:r w:rsidRPr="00706156">
              <w:rPr>
                <w:rFonts w:cs="Arial"/>
                <w:sz w:val="16"/>
                <w:szCs w:val="16"/>
              </w:rPr>
              <w:t>8000</w:t>
            </w:r>
          </w:p>
        </w:tc>
        <w:tc>
          <w:tcPr>
            <w:tcW w:w="1701" w:type="dxa"/>
            <w:vAlign w:val="center"/>
          </w:tcPr>
          <w:p w14:paraId="7C5E0564" w14:textId="77777777" w:rsidR="00BE0B3B" w:rsidRPr="00706156" w:rsidRDefault="00BE0B3B" w:rsidP="00BE0B3B">
            <w:pPr>
              <w:jc w:val="center"/>
              <w:rPr>
                <w:rFonts w:cs="Arial"/>
                <w:sz w:val="16"/>
                <w:szCs w:val="16"/>
              </w:rPr>
            </w:pPr>
            <w:r w:rsidRPr="00706156">
              <w:rPr>
                <w:rFonts w:cs="Arial"/>
                <w:sz w:val="16"/>
                <w:szCs w:val="16"/>
              </w:rPr>
              <w:t>Television use; digital media exposure</w:t>
            </w:r>
          </w:p>
        </w:tc>
        <w:tc>
          <w:tcPr>
            <w:tcW w:w="1701" w:type="dxa"/>
            <w:vAlign w:val="center"/>
          </w:tcPr>
          <w:p w14:paraId="3CE0F9C9" w14:textId="1C646D87"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A92E133" w14:textId="7B893D3A"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79F34FE3" w14:textId="0D4FCC47" w:rsidTr="00BE0B3B">
        <w:tc>
          <w:tcPr>
            <w:tcW w:w="2263" w:type="dxa"/>
            <w:vAlign w:val="center"/>
          </w:tcPr>
          <w:p w14:paraId="6702C30B" w14:textId="3B7E7A22" w:rsidR="00BE0B3B" w:rsidRPr="00706156" w:rsidRDefault="00BE0B3B" w:rsidP="00BE0B3B">
            <w:pPr>
              <w:jc w:val="center"/>
              <w:rPr>
                <w:rFonts w:cs="Arial"/>
                <w:sz w:val="16"/>
                <w:szCs w:val="16"/>
              </w:rPr>
            </w:pPr>
            <w:proofErr w:type="spellStart"/>
            <w:r w:rsidRPr="00706156">
              <w:rPr>
                <w:rFonts w:cs="Arial"/>
                <w:sz w:val="16"/>
                <w:szCs w:val="16"/>
              </w:rPr>
              <w:t>Szwarcwald</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{"citationID":"eBzZr5Mw","properties":{"formattedCitation":"\\super 106\\nosupersub{}","plainCitation":"106","noteIndex":0},"citationItems":[{"id":52,"uris":["http://zotero.org/users/7696217/items/XJ8GB44V"],"itemData":{"id":52,"type":"article-journal","container-title":"International Journal of Environmental Research and Public Health","issue":"11","journalAbbreviation":"International Journal of Environmental Research and Public Health","note":"publisher: Multidisciplinary Digital Publishing Institute","page":"6160","title":"Associations of Sociodemographic Factors and Health Behaviors with the Emotional Well-Being of Adolescents during the COVID-19 Pandemic in Brazil","volume":"18","author":[{"family":"Szwarcwald","given":"Célia Landmann"},{"family":"Malta","given":"Deborah Carvalho"},{"family":"Barros","given":"Marilisa Berti de Azevedo"},{"family":"Souza Júnior","given":"Paulo Roberto Borges","non-dropping-particle":"de"},{"family":"Romero","given":"Dália"},{"family":"Almeida","given":"Wanessa da Silva","non-dropping-particle":"de"},{"family":"Damacena","given":"Giseli Nogueira"},{"family":"Werneck","given":"André Oliveira"},{"family":"Silva","given":"Danilo Rodrigues Pereira","non-dropping-particle":"da"},{"family":"Lima","given":"Margareth Guimarães"}],"issued":{"date-parts":[["2021"]]}}}],"schema":"https://github.com/citation-style-language/schema/raw/master/csl-citation.json"}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106</w:t>
            </w:r>
            <w:r w:rsidRPr="00706156">
              <w:rPr>
                <w:rFonts w:cs="Arial"/>
                <w:sz w:val="16"/>
                <w:szCs w:val="16"/>
              </w:rPr>
              <w:fldChar w:fldCharType="end"/>
            </w:r>
          </w:p>
        </w:tc>
        <w:tc>
          <w:tcPr>
            <w:tcW w:w="1418" w:type="dxa"/>
            <w:vAlign w:val="center"/>
          </w:tcPr>
          <w:p w14:paraId="700172A2" w14:textId="77777777" w:rsidR="00BE0B3B" w:rsidRPr="00706156" w:rsidRDefault="00BE0B3B" w:rsidP="00BE0B3B">
            <w:pPr>
              <w:jc w:val="center"/>
              <w:rPr>
                <w:rFonts w:cs="Arial"/>
                <w:sz w:val="16"/>
                <w:szCs w:val="16"/>
              </w:rPr>
            </w:pPr>
            <w:r w:rsidRPr="00706156">
              <w:rPr>
                <w:rFonts w:cs="Arial"/>
                <w:sz w:val="16"/>
                <w:szCs w:val="16"/>
              </w:rPr>
              <w:t>Brazil</w:t>
            </w:r>
          </w:p>
        </w:tc>
        <w:tc>
          <w:tcPr>
            <w:tcW w:w="1417" w:type="dxa"/>
            <w:vAlign w:val="center"/>
          </w:tcPr>
          <w:p w14:paraId="02979170" w14:textId="7BB4196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BB32E69"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740838E0"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A7AEC30" w14:textId="77777777" w:rsidR="00BE0B3B" w:rsidRPr="00706156" w:rsidRDefault="00BE0B3B" w:rsidP="00BE0B3B">
            <w:pPr>
              <w:jc w:val="center"/>
              <w:rPr>
                <w:rFonts w:cs="Arial"/>
                <w:sz w:val="16"/>
                <w:szCs w:val="16"/>
              </w:rPr>
            </w:pPr>
            <w:r w:rsidRPr="00706156">
              <w:rPr>
                <w:rFonts w:cs="Arial"/>
                <w:sz w:val="16"/>
                <w:szCs w:val="16"/>
              </w:rPr>
              <w:t>12-17</w:t>
            </w:r>
          </w:p>
        </w:tc>
        <w:tc>
          <w:tcPr>
            <w:tcW w:w="992" w:type="dxa"/>
            <w:vAlign w:val="center"/>
          </w:tcPr>
          <w:p w14:paraId="58C3E40C" w14:textId="77777777" w:rsidR="00BE0B3B" w:rsidRPr="00706156" w:rsidRDefault="00BE0B3B" w:rsidP="00BE0B3B">
            <w:pPr>
              <w:jc w:val="center"/>
              <w:rPr>
                <w:rFonts w:cs="Arial"/>
                <w:sz w:val="16"/>
                <w:szCs w:val="16"/>
              </w:rPr>
            </w:pPr>
            <w:r w:rsidRPr="00706156">
              <w:rPr>
                <w:rFonts w:cs="Arial"/>
                <w:sz w:val="16"/>
                <w:szCs w:val="16"/>
              </w:rPr>
              <w:t>50%</w:t>
            </w:r>
          </w:p>
        </w:tc>
        <w:tc>
          <w:tcPr>
            <w:tcW w:w="992" w:type="dxa"/>
            <w:vAlign w:val="center"/>
          </w:tcPr>
          <w:p w14:paraId="6E108EE0" w14:textId="77777777" w:rsidR="00BE0B3B" w:rsidRPr="00706156" w:rsidRDefault="00BE0B3B" w:rsidP="00BE0B3B">
            <w:pPr>
              <w:jc w:val="center"/>
              <w:rPr>
                <w:rFonts w:cs="Arial"/>
                <w:sz w:val="16"/>
                <w:szCs w:val="16"/>
              </w:rPr>
            </w:pPr>
            <w:r w:rsidRPr="00706156">
              <w:rPr>
                <w:rFonts w:cs="Arial"/>
                <w:sz w:val="16"/>
                <w:szCs w:val="16"/>
              </w:rPr>
              <w:t>9470</w:t>
            </w:r>
          </w:p>
        </w:tc>
        <w:tc>
          <w:tcPr>
            <w:tcW w:w="1701" w:type="dxa"/>
            <w:vAlign w:val="center"/>
          </w:tcPr>
          <w:p w14:paraId="0C462482" w14:textId="0AAD7A38"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53ED4AA1" w14:textId="0896EE7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95C8746" w14:textId="5AFEDED8"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54CC48AB" w14:textId="2D800A16" w:rsidTr="00BE0B3B">
        <w:tc>
          <w:tcPr>
            <w:tcW w:w="2263" w:type="dxa"/>
            <w:vAlign w:val="center"/>
          </w:tcPr>
          <w:p w14:paraId="70607640" w14:textId="700C01D9" w:rsidR="00BE0B3B" w:rsidRPr="00706156" w:rsidRDefault="00BE0B3B" w:rsidP="00BE0B3B">
            <w:pPr>
              <w:jc w:val="center"/>
              <w:rPr>
                <w:rFonts w:cs="Arial"/>
                <w:sz w:val="16"/>
                <w:szCs w:val="16"/>
              </w:rPr>
            </w:pPr>
            <w:r w:rsidRPr="00706156">
              <w:rPr>
                <w:rFonts w:cs="Arial"/>
                <w:sz w:val="16"/>
                <w:szCs w:val="16"/>
              </w:rPr>
              <w:t>Tan et al.</w:t>
            </w:r>
            <w:r w:rsidRPr="00706156">
              <w:rPr>
                <w:rFonts w:cs="Arial"/>
                <w:sz w:val="16"/>
                <w:szCs w:val="16"/>
              </w:rPr>
              <w:fldChar w:fldCharType="begin"/>
            </w:r>
            <w:r w:rsidR="00E97678" w:rsidRPr="00706156">
              <w:rPr>
                <w:rFonts w:cs="Arial"/>
                <w:sz w:val="16"/>
                <w:szCs w:val="16"/>
              </w:rPr>
              <w:instrText xml:space="preserve"> ADDIN ZOTERO_ITEM CSL_CITATION {"citationID":"zLZ1lqMy","properties":{"formattedCitation":"\\super 62\\nosupersub{}","plainCitation":"62","noteIndex":0},"citationItems":[{"id":10223,"uris":["http://zotero.org/users/7696217/items/GASDUUQI"],"itemData":{"id":10223,"type":"article-journal","container-title":"Nutrition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62</w:t>
            </w:r>
            <w:r w:rsidRPr="00706156">
              <w:rPr>
                <w:rFonts w:cs="Arial"/>
                <w:sz w:val="16"/>
                <w:szCs w:val="16"/>
              </w:rPr>
              <w:fldChar w:fldCharType="end"/>
            </w:r>
          </w:p>
        </w:tc>
        <w:tc>
          <w:tcPr>
            <w:tcW w:w="1418" w:type="dxa"/>
            <w:vAlign w:val="center"/>
          </w:tcPr>
          <w:p w14:paraId="3FA5657E" w14:textId="0C5B0A8A" w:rsidR="00BE0B3B" w:rsidRPr="00706156" w:rsidRDefault="00BE0B3B" w:rsidP="00BE0B3B">
            <w:pPr>
              <w:jc w:val="center"/>
              <w:rPr>
                <w:rFonts w:cs="Arial"/>
                <w:sz w:val="16"/>
                <w:szCs w:val="16"/>
              </w:rPr>
            </w:pPr>
            <w:r w:rsidRPr="00706156">
              <w:rPr>
                <w:rFonts w:cs="Arial"/>
                <w:sz w:val="16"/>
                <w:szCs w:val="16"/>
              </w:rPr>
              <w:t>Malaysia</w:t>
            </w:r>
          </w:p>
        </w:tc>
        <w:tc>
          <w:tcPr>
            <w:tcW w:w="1417" w:type="dxa"/>
            <w:vAlign w:val="center"/>
          </w:tcPr>
          <w:p w14:paraId="47337082" w14:textId="5BCE22ED"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B700DFC" w14:textId="4D75F47E" w:rsidR="00BE0B3B" w:rsidRPr="00706156" w:rsidRDefault="00BE0B3B" w:rsidP="00BE0B3B">
            <w:pPr>
              <w:jc w:val="center"/>
              <w:rPr>
                <w:rFonts w:cs="Arial"/>
                <w:sz w:val="16"/>
                <w:szCs w:val="16"/>
              </w:rPr>
            </w:pPr>
            <w:r w:rsidRPr="00706156">
              <w:rPr>
                <w:rFonts w:cs="Arial"/>
                <w:sz w:val="16"/>
                <w:szCs w:val="16"/>
              </w:rPr>
              <w:t>Adults (university students)</w:t>
            </w:r>
          </w:p>
        </w:tc>
        <w:tc>
          <w:tcPr>
            <w:tcW w:w="993" w:type="dxa"/>
            <w:vAlign w:val="center"/>
          </w:tcPr>
          <w:p w14:paraId="4D18A345" w14:textId="77777777" w:rsidR="00BE0B3B" w:rsidRPr="00706156" w:rsidRDefault="00BE0B3B" w:rsidP="00BE0B3B">
            <w:pPr>
              <w:jc w:val="center"/>
              <w:rPr>
                <w:rFonts w:cs="Arial"/>
                <w:sz w:val="16"/>
                <w:szCs w:val="16"/>
              </w:rPr>
            </w:pPr>
            <w:r w:rsidRPr="00706156">
              <w:rPr>
                <w:rFonts w:cs="Arial"/>
                <w:sz w:val="16"/>
                <w:szCs w:val="16"/>
              </w:rPr>
              <w:t>22</w:t>
            </w:r>
          </w:p>
          <w:p w14:paraId="34D53F75" w14:textId="1F436F24" w:rsidR="00BE0B3B" w:rsidRPr="00706156" w:rsidRDefault="00BE0B3B" w:rsidP="00BE0B3B">
            <w:pPr>
              <w:jc w:val="center"/>
              <w:rPr>
                <w:rFonts w:cs="Arial"/>
                <w:sz w:val="16"/>
                <w:szCs w:val="16"/>
              </w:rPr>
            </w:pPr>
            <w:r w:rsidRPr="00706156">
              <w:rPr>
                <w:rFonts w:cs="Arial"/>
                <w:sz w:val="16"/>
                <w:szCs w:val="16"/>
              </w:rPr>
              <w:t>(2.3)</w:t>
            </w:r>
          </w:p>
        </w:tc>
        <w:tc>
          <w:tcPr>
            <w:tcW w:w="992" w:type="dxa"/>
            <w:vAlign w:val="center"/>
          </w:tcPr>
          <w:p w14:paraId="73F04D35" w14:textId="3FC42BFD" w:rsidR="00BE0B3B" w:rsidRPr="00706156" w:rsidRDefault="00BE0B3B" w:rsidP="00BE0B3B">
            <w:pPr>
              <w:jc w:val="center"/>
              <w:rPr>
                <w:rFonts w:cs="Arial"/>
                <w:sz w:val="16"/>
                <w:szCs w:val="16"/>
              </w:rPr>
            </w:pPr>
            <w:r w:rsidRPr="00706156">
              <w:rPr>
                <w:rFonts w:cs="Arial"/>
                <w:sz w:val="16"/>
                <w:szCs w:val="16"/>
              </w:rPr>
              <w:t>18-27</w:t>
            </w:r>
          </w:p>
        </w:tc>
        <w:tc>
          <w:tcPr>
            <w:tcW w:w="992" w:type="dxa"/>
            <w:vAlign w:val="center"/>
          </w:tcPr>
          <w:p w14:paraId="64CEE50F" w14:textId="4D619E73" w:rsidR="00BE0B3B" w:rsidRPr="00706156" w:rsidRDefault="00BE0B3B" w:rsidP="00BE0B3B">
            <w:pPr>
              <w:jc w:val="center"/>
              <w:rPr>
                <w:rFonts w:cs="Arial"/>
                <w:sz w:val="16"/>
                <w:szCs w:val="16"/>
              </w:rPr>
            </w:pPr>
            <w:r w:rsidRPr="00706156">
              <w:rPr>
                <w:rFonts w:cs="Arial"/>
                <w:sz w:val="16"/>
                <w:szCs w:val="16"/>
              </w:rPr>
              <w:t>74.2%</w:t>
            </w:r>
          </w:p>
        </w:tc>
        <w:tc>
          <w:tcPr>
            <w:tcW w:w="992" w:type="dxa"/>
            <w:vAlign w:val="center"/>
          </w:tcPr>
          <w:p w14:paraId="7036658F" w14:textId="615F5389" w:rsidR="00BE0B3B" w:rsidRPr="00706156" w:rsidRDefault="00BE0B3B" w:rsidP="00BE0B3B">
            <w:pPr>
              <w:jc w:val="center"/>
              <w:rPr>
                <w:rFonts w:cs="Arial"/>
                <w:sz w:val="16"/>
                <w:szCs w:val="16"/>
              </w:rPr>
            </w:pPr>
            <w:r w:rsidRPr="00706156">
              <w:rPr>
                <w:rFonts w:cs="Arial"/>
                <w:sz w:val="16"/>
                <w:szCs w:val="16"/>
              </w:rPr>
              <w:t>186</w:t>
            </w:r>
          </w:p>
        </w:tc>
        <w:tc>
          <w:tcPr>
            <w:tcW w:w="1701" w:type="dxa"/>
            <w:vAlign w:val="center"/>
          </w:tcPr>
          <w:p w14:paraId="71E31B7A" w14:textId="1D803F69" w:rsidR="00BE0B3B" w:rsidRPr="00706156" w:rsidRDefault="00BE0B3B" w:rsidP="00BE0B3B">
            <w:pPr>
              <w:jc w:val="center"/>
              <w:rPr>
                <w:rFonts w:cs="Arial"/>
                <w:sz w:val="16"/>
                <w:szCs w:val="16"/>
              </w:rPr>
            </w:pPr>
            <w:r w:rsidRPr="00706156">
              <w:rPr>
                <w:rFonts w:cs="Arial"/>
                <w:sz w:val="16"/>
                <w:szCs w:val="16"/>
              </w:rPr>
              <w:t xml:space="preserve">Sedentary </w:t>
            </w:r>
            <w:r w:rsidR="007A3E75" w:rsidRPr="00706156">
              <w:rPr>
                <w:rFonts w:cs="Arial"/>
                <w:sz w:val="16"/>
                <w:szCs w:val="16"/>
              </w:rPr>
              <w:t>screen time</w:t>
            </w:r>
          </w:p>
        </w:tc>
        <w:tc>
          <w:tcPr>
            <w:tcW w:w="1701" w:type="dxa"/>
            <w:vAlign w:val="center"/>
          </w:tcPr>
          <w:p w14:paraId="30A21354" w14:textId="03BF6B86"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40FCC8E" w14:textId="7EB7D936"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1002484" w14:textId="5EF14788" w:rsidTr="00BE0B3B">
        <w:tc>
          <w:tcPr>
            <w:tcW w:w="2263" w:type="dxa"/>
            <w:vAlign w:val="center"/>
          </w:tcPr>
          <w:p w14:paraId="064CAE4E" w14:textId="1EEAEFDD" w:rsidR="00BE0B3B" w:rsidRPr="00706156" w:rsidRDefault="00BE0B3B" w:rsidP="00BE0B3B">
            <w:pPr>
              <w:jc w:val="center"/>
              <w:rPr>
                <w:rFonts w:cs="Arial"/>
                <w:sz w:val="16"/>
                <w:szCs w:val="16"/>
              </w:rPr>
            </w:pPr>
            <w:proofErr w:type="spellStart"/>
            <w:r w:rsidRPr="00706156">
              <w:rPr>
                <w:rFonts w:cs="Arial"/>
                <w:sz w:val="16"/>
                <w:szCs w:val="16"/>
              </w:rPr>
              <w:t>Tebar</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{"citationID":"NC3N3baV","properties":{"formattedCitation":"\\super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Pr="00706156">
              <w:rPr>
                <w:rFonts w:cs="Arial"/>
                <w:sz w:val="16"/>
                <w:szCs w:val="16"/>
              </w:rPr>
              <w:fldChar w:fldCharType="separate"/>
            </w:r>
            <w:r w:rsidR="007E01AD" w:rsidRPr="00706156">
              <w:rPr>
                <w:rFonts w:cs="Arial"/>
                <w:sz w:val="16"/>
                <w:vertAlign w:val="superscript"/>
              </w:rPr>
              <w:t>8</w:t>
            </w:r>
            <w:r w:rsidRPr="00706156">
              <w:rPr>
                <w:rFonts w:cs="Arial"/>
                <w:sz w:val="16"/>
                <w:szCs w:val="16"/>
              </w:rPr>
              <w:fldChar w:fldCharType="end"/>
            </w:r>
          </w:p>
        </w:tc>
        <w:tc>
          <w:tcPr>
            <w:tcW w:w="1418" w:type="dxa"/>
            <w:vAlign w:val="center"/>
          </w:tcPr>
          <w:p w14:paraId="46C79D1C" w14:textId="77777777" w:rsidR="00BE0B3B" w:rsidRPr="00706156" w:rsidRDefault="00BE0B3B" w:rsidP="00BE0B3B">
            <w:pPr>
              <w:jc w:val="center"/>
              <w:rPr>
                <w:rFonts w:cs="Arial"/>
                <w:sz w:val="16"/>
                <w:szCs w:val="16"/>
              </w:rPr>
            </w:pPr>
            <w:r w:rsidRPr="00706156">
              <w:rPr>
                <w:rFonts w:cs="Arial"/>
                <w:sz w:val="16"/>
                <w:szCs w:val="16"/>
              </w:rPr>
              <w:t>Brazil</w:t>
            </w:r>
          </w:p>
        </w:tc>
        <w:tc>
          <w:tcPr>
            <w:tcW w:w="1417" w:type="dxa"/>
            <w:vAlign w:val="center"/>
          </w:tcPr>
          <w:p w14:paraId="72E30C8B" w14:textId="473E7B73"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0B651461"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3FCB85A9" w14:textId="179D84DC" w:rsidR="00BE0B3B" w:rsidRPr="00706156" w:rsidRDefault="00BE0B3B" w:rsidP="00BE0B3B">
            <w:pPr>
              <w:jc w:val="center"/>
              <w:rPr>
                <w:rFonts w:cs="Arial"/>
                <w:sz w:val="16"/>
                <w:szCs w:val="16"/>
              </w:rPr>
            </w:pPr>
            <w:r w:rsidRPr="00706156">
              <w:rPr>
                <w:rFonts w:cs="Arial"/>
                <w:sz w:val="16"/>
                <w:szCs w:val="16"/>
              </w:rPr>
              <w:t>37</w:t>
            </w:r>
            <w:r w:rsidRPr="00706156">
              <w:rPr>
                <w:rFonts w:cs="Arial"/>
              </w:rPr>
              <w:t>·</w:t>
            </w:r>
            <w:r w:rsidRPr="00706156">
              <w:rPr>
                <w:rFonts w:cs="Arial"/>
                <w:sz w:val="16"/>
                <w:szCs w:val="16"/>
              </w:rPr>
              <w:t>9</w:t>
            </w:r>
          </w:p>
          <w:p w14:paraId="7DD3759D" w14:textId="157D637A" w:rsidR="00BE0B3B" w:rsidRPr="00706156" w:rsidRDefault="00BE0B3B" w:rsidP="00BE0B3B">
            <w:pPr>
              <w:jc w:val="center"/>
              <w:rPr>
                <w:rFonts w:cs="Arial"/>
                <w:sz w:val="16"/>
                <w:szCs w:val="16"/>
              </w:rPr>
            </w:pPr>
            <w:r w:rsidRPr="00706156">
              <w:rPr>
                <w:rFonts w:cs="Arial"/>
                <w:sz w:val="16"/>
                <w:szCs w:val="16"/>
              </w:rPr>
              <w:t>(13</w:t>
            </w:r>
            <w:r w:rsidRPr="00706156">
              <w:rPr>
                <w:rFonts w:cs="Arial"/>
              </w:rPr>
              <w:t>·</w:t>
            </w:r>
            <w:r w:rsidRPr="00706156">
              <w:rPr>
                <w:rFonts w:cs="Arial"/>
                <w:sz w:val="16"/>
                <w:szCs w:val="16"/>
              </w:rPr>
              <w:t>3)</w:t>
            </w:r>
          </w:p>
        </w:tc>
        <w:tc>
          <w:tcPr>
            <w:tcW w:w="992" w:type="dxa"/>
            <w:vAlign w:val="center"/>
          </w:tcPr>
          <w:p w14:paraId="34540458"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63764A2" w14:textId="77777777" w:rsidR="00BE0B3B" w:rsidRPr="00706156" w:rsidRDefault="00BE0B3B" w:rsidP="00BE0B3B">
            <w:pPr>
              <w:jc w:val="center"/>
              <w:rPr>
                <w:rFonts w:cs="Arial"/>
                <w:sz w:val="16"/>
                <w:szCs w:val="16"/>
              </w:rPr>
            </w:pPr>
            <w:r w:rsidRPr="00706156">
              <w:rPr>
                <w:rFonts w:cs="Arial"/>
                <w:sz w:val="16"/>
                <w:szCs w:val="16"/>
              </w:rPr>
              <w:t>59%</w:t>
            </w:r>
          </w:p>
        </w:tc>
        <w:tc>
          <w:tcPr>
            <w:tcW w:w="992" w:type="dxa"/>
            <w:vAlign w:val="center"/>
          </w:tcPr>
          <w:p w14:paraId="661C6B53" w14:textId="77777777" w:rsidR="00BE0B3B" w:rsidRPr="00706156" w:rsidRDefault="00BE0B3B" w:rsidP="00BE0B3B">
            <w:pPr>
              <w:jc w:val="center"/>
              <w:rPr>
                <w:rFonts w:cs="Arial"/>
                <w:sz w:val="16"/>
                <w:szCs w:val="16"/>
              </w:rPr>
            </w:pPr>
            <w:r w:rsidRPr="00706156">
              <w:rPr>
                <w:rFonts w:cs="Arial"/>
                <w:sz w:val="16"/>
                <w:szCs w:val="16"/>
              </w:rPr>
              <w:t>1896</w:t>
            </w:r>
          </w:p>
        </w:tc>
        <w:tc>
          <w:tcPr>
            <w:tcW w:w="1701" w:type="dxa"/>
            <w:vAlign w:val="center"/>
          </w:tcPr>
          <w:p w14:paraId="6B4E2C23" w14:textId="77777777" w:rsidR="00BE0B3B" w:rsidRPr="00706156" w:rsidRDefault="00BE0B3B" w:rsidP="00BE0B3B">
            <w:pPr>
              <w:jc w:val="center"/>
              <w:rPr>
                <w:rFonts w:cs="Arial"/>
                <w:sz w:val="16"/>
                <w:szCs w:val="16"/>
              </w:rPr>
            </w:pPr>
            <w:r w:rsidRPr="00706156">
              <w:rPr>
                <w:rFonts w:cs="Arial"/>
                <w:sz w:val="16"/>
                <w:szCs w:val="16"/>
              </w:rPr>
              <w:t>Television use; cell phone use; computer time</w:t>
            </w:r>
          </w:p>
        </w:tc>
        <w:tc>
          <w:tcPr>
            <w:tcW w:w="1701" w:type="dxa"/>
            <w:vAlign w:val="center"/>
          </w:tcPr>
          <w:p w14:paraId="40C780C3" w14:textId="5EF37882"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95226D6" w14:textId="6E14D72A"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0C9D5BA2" w14:textId="2E41DB09" w:rsidTr="00BE0B3B">
        <w:tc>
          <w:tcPr>
            <w:tcW w:w="2263" w:type="dxa"/>
            <w:vAlign w:val="center"/>
          </w:tcPr>
          <w:p w14:paraId="25ABDEC9" w14:textId="46C9F7C5" w:rsidR="00BE0B3B" w:rsidRPr="00706156" w:rsidRDefault="00BE0B3B" w:rsidP="00BE0B3B">
            <w:pPr>
              <w:jc w:val="center"/>
              <w:rPr>
                <w:rFonts w:cs="Arial"/>
                <w:sz w:val="16"/>
                <w:szCs w:val="16"/>
              </w:rPr>
            </w:pPr>
            <w:r w:rsidRPr="00706156">
              <w:rPr>
                <w:rFonts w:cs="Arial"/>
                <w:sz w:val="16"/>
                <w:szCs w:val="16"/>
              </w:rPr>
              <w:t>Werneck et al.</w:t>
            </w:r>
            <w:r w:rsidRPr="00706156">
              <w:rPr>
                <w:rFonts w:cs="Arial"/>
                <w:sz w:val="16"/>
                <w:szCs w:val="16"/>
              </w:rPr>
              <w:fldChar w:fldCharType="begin"/>
            </w:r>
            <w:r w:rsidR="00E97678" w:rsidRPr="00706156">
              <w:rPr>
                <w:rFonts w:cs="Arial"/>
                <w:sz w:val="16"/>
                <w:szCs w:val="16"/>
              </w:rPr>
              <w:instrText xml:space="preserve"> ADDIN ZOTERO_ITEM CSL_CITATION {"citationID":"H0Dv4xM5","properties":{"formattedCitation":"\\super 64\\nosupersub{}","plainCitation":"64","noteIndex":0},"citationItems":[{"id":50,"uris":["http://zotero.org/users/7696217/items/Z8JD73M3"],"itemData":{"id":50,"type":"article-journal","container-title":"Public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64</w:t>
            </w:r>
            <w:r w:rsidRPr="00706156">
              <w:rPr>
                <w:rFonts w:cs="Arial"/>
                <w:sz w:val="16"/>
                <w:szCs w:val="16"/>
              </w:rPr>
              <w:fldChar w:fldCharType="end"/>
            </w:r>
          </w:p>
        </w:tc>
        <w:tc>
          <w:tcPr>
            <w:tcW w:w="1418" w:type="dxa"/>
            <w:vAlign w:val="center"/>
          </w:tcPr>
          <w:p w14:paraId="4D8E9DBC" w14:textId="77777777" w:rsidR="00BE0B3B" w:rsidRPr="00706156" w:rsidRDefault="00BE0B3B" w:rsidP="00BE0B3B">
            <w:pPr>
              <w:jc w:val="center"/>
              <w:rPr>
                <w:rFonts w:cs="Arial"/>
                <w:sz w:val="16"/>
                <w:szCs w:val="16"/>
              </w:rPr>
            </w:pPr>
            <w:r w:rsidRPr="00706156">
              <w:rPr>
                <w:rFonts w:cs="Arial"/>
                <w:sz w:val="16"/>
                <w:szCs w:val="16"/>
              </w:rPr>
              <w:t>Brazil</w:t>
            </w:r>
          </w:p>
        </w:tc>
        <w:tc>
          <w:tcPr>
            <w:tcW w:w="1417" w:type="dxa"/>
            <w:vAlign w:val="center"/>
          </w:tcPr>
          <w:p w14:paraId="73461188" w14:textId="41D435A8"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621B7F3F"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53ED8301"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9C7A583"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B257EDC" w14:textId="77777777" w:rsidR="00BE0B3B" w:rsidRPr="00706156" w:rsidRDefault="00BE0B3B" w:rsidP="00BE0B3B">
            <w:pPr>
              <w:jc w:val="center"/>
              <w:rPr>
                <w:rFonts w:cs="Arial"/>
                <w:sz w:val="16"/>
                <w:szCs w:val="16"/>
              </w:rPr>
            </w:pPr>
            <w:r w:rsidRPr="00706156">
              <w:rPr>
                <w:rFonts w:cs="Arial"/>
                <w:sz w:val="16"/>
                <w:szCs w:val="16"/>
              </w:rPr>
              <w:t>53%</w:t>
            </w:r>
          </w:p>
        </w:tc>
        <w:tc>
          <w:tcPr>
            <w:tcW w:w="992" w:type="dxa"/>
            <w:vAlign w:val="center"/>
          </w:tcPr>
          <w:p w14:paraId="4880A9D2" w14:textId="77777777" w:rsidR="00BE0B3B" w:rsidRPr="00706156" w:rsidRDefault="00BE0B3B" w:rsidP="00BE0B3B">
            <w:pPr>
              <w:jc w:val="center"/>
              <w:rPr>
                <w:rFonts w:cs="Arial"/>
                <w:sz w:val="16"/>
                <w:szCs w:val="16"/>
              </w:rPr>
            </w:pPr>
            <w:r w:rsidRPr="00706156">
              <w:rPr>
                <w:rFonts w:cs="Arial"/>
                <w:sz w:val="16"/>
                <w:szCs w:val="16"/>
              </w:rPr>
              <w:t>33862</w:t>
            </w:r>
          </w:p>
        </w:tc>
        <w:tc>
          <w:tcPr>
            <w:tcW w:w="1701" w:type="dxa"/>
            <w:vAlign w:val="center"/>
          </w:tcPr>
          <w:p w14:paraId="0AFFA659" w14:textId="77777777" w:rsidR="00BE0B3B" w:rsidRPr="00706156" w:rsidRDefault="00BE0B3B" w:rsidP="00BE0B3B">
            <w:pPr>
              <w:jc w:val="center"/>
              <w:rPr>
                <w:rFonts w:cs="Arial"/>
                <w:sz w:val="16"/>
                <w:szCs w:val="16"/>
              </w:rPr>
            </w:pPr>
            <w:r w:rsidRPr="00706156">
              <w:rPr>
                <w:rFonts w:cs="Arial"/>
                <w:sz w:val="16"/>
                <w:szCs w:val="16"/>
              </w:rPr>
              <w:t>Television use; computer/tablet use</w:t>
            </w:r>
          </w:p>
        </w:tc>
        <w:tc>
          <w:tcPr>
            <w:tcW w:w="1701" w:type="dxa"/>
            <w:vAlign w:val="center"/>
          </w:tcPr>
          <w:p w14:paraId="1FE0B6ED" w14:textId="5B6EFC2B"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F7CB6A5" w14:textId="308F4B7D" w:rsidR="00BE0B3B" w:rsidRPr="00706156" w:rsidRDefault="00BE0B3B" w:rsidP="00BE0B3B">
            <w:pPr>
              <w:jc w:val="center"/>
              <w:rPr>
                <w:rFonts w:cs="Arial"/>
                <w:sz w:val="16"/>
                <w:szCs w:val="16"/>
              </w:rPr>
            </w:pPr>
            <w:r w:rsidRPr="00706156">
              <w:rPr>
                <w:rFonts w:cs="Arial"/>
                <w:color w:val="000000"/>
                <w:sz w:val="16"/>
                <w:szCs w:val="16"/>
              </w:rPr>
              <w:t>8</w:t>
            </w:r>
          </w:p>
        </w:tc>
      </w:tr>
      <w:tr w:rsidR="00BE0B3B" w:rsidRPr="00706156" w14:paraId="49C02714" w14:textId="0FBAF721" w:rsidTr="00BE0B3B">
        <w:tc>
          <w:tcPr>
            <w:tcW w:w="2263" w:type="dxa"/>
            <w:vAlign w:val="center"/>
          </w:tcPr>
          <w:p w14:paraId="0BD10B47" w14:textId="1846EC51" w:rsidR="00BE0B3B" w:rsidRPr="00706156" w:rsidRDefault="00BE0B3B" w:rsidP="00BE0B3B">
            <w:pPr>
              <w:jc w:val="center"/>
              <w:rPr>
                <w:rFonts w:cs="Arial"/>
                <w:sz w:val="16"/>
                <w:szCs w:val="16"/>
              </w:rPr>
            </w:pPr>
            <w:proofErr w:type="spellStart"/>
            <w:r w:rsidRPr="00706156">
              <w:rPr>
                <w:rFonts w:cs="Arial"/>
                <w:sz w:val="16"/>
                <w:szCs w:val="16"/>
              </w:rPr>
              <w:t>Windiani</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{"citationID":"PWDsTcuD","properties":{"formattedCitation":"\\super 107\\nosupersub{}","plainCitation":"107","noteIndex":0},"citationItems":[{"id":49,"uris":["http://zotero.org/users/7696217/items/827AMY2L"],"itemData":{"id":49,"type":"article-journal","container-title":"Open Access Macedonian Journal of Medical Sciences","ISSN":"1857-9655","issue":"B","journalAbbreviation":"Open Access Macedonian Journal of Medical Sciences","page":"297-300","title":"Prevalence of Sleep Disorders in Adolescents and its Relation with Screen Time during the COVID-19 Pandemic Era","volume":"9","author":[{"family":"Windiani","given":"I Gusti Ayu Trisna"},{"family":"Noviyani","given":"Ni Made Reditya"},{"family":"Adnyana","given":"I Gusti Agung Ngurah Sugitha"},{"family":"Murti","given":"Ni Luh Sukma Pratiwi"},{"family":"Soetjiningsih","given":"Soetjiningsih"}],"issued":{"date-parts":[["2021"]]}}}],"schema":"https://github.com/citation-style-language/schema/raw/master/csl-citation.json"}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107</w:t>
            </w:r>
            <w:r w:rsidRPr="00706156">
              <w:rPr>
                <w:rFonts w:cs="Arial"/>
                <w:sz w:val="16"/>
                <w:szCs w:val="16"/>
              </w:rPr>
              <w:fldChar w:fldCharType="end"/>
            </w:r>
          </w:p>
        </w:tc>
        <w:tc>
          <w:tcPr>
            <w:tcW w:w="1418" w:type="dxa"/>
            <w:vAlign w:val="center"/>
          </w:tcPr>
          <w:p w14:paraId="6DAA69D3" w14:textId="77777777" w:rsidR="00BE0B3B" w:rsidRPr="00706156" w:rsidRDefault="00BE0B3B" w:rsidP="00BE0B3B">
            <w:pPr>
              <w:jc w:val="center"/>
              <w:rPr>
                <w:rFonts w:cs="Arial"/>
                <w:sz w:val="16"/>
                <w:szCs w:val="16"/>
              </w:rPr>
            </w:pPr>
            <w:r w:rsidRPr="00706156">
              <w:rPr>
                <w:rFonts w:cs="Arial"/>
                <w:sz w:val="16"/>
                <w:szCs w:val="16"/>
              </w:rPr>
              <w:t>Indonesia</w:t>
            </w:r>
          </w:p>
        </w:tc>
        <w:tc>
          <w:tcPr>
            <w:tcW w:w="1417" w:type="dxa"/>
            <w:vAlign w:val="center"/>
          </w:tcPr>
          <w:p w14:paraId="3DAAA4FC" w14:textId="051B4D1F"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6882F96"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419677BE" w14:textId="77777777" w:rsidR="00BE0B3B" w:rsidRPr="00706156" w:rsidRDefault="00BE0B3B" w:rsidP="00BE0B3B">
            <w:pPr>
              <w:jc w:val="center"/>
              <w:rPr>
                <w:rFonts w:cs="Arial"/>
                <w:sz w:val="16"/>
                <w:szCs w:val="16"/>
              </w:rPr>
            </w:pPr>
            <w:r w:rsidRPr="00706156">
              <w:rPr>
                <w:rFonts w:cs="Arial"/>
                <w:sz w:val="16"/>
                <w:szCs w:val="16"/>
              </w:rPr>
              <w:t>Median 16</w:t>
            </w:r>
          </w:p>
        </w:tc>
        <w:tc>
          <w:tcPr>
            <w:tcW w:w="992" w:type="dxa"/>
            <w:vAlign w:val="center"/>
          </w:tcPr>
          <w:p w14:paraId="447C7D3A" w14:textId="77777777" w:rsidR="00BE0B3B" w:rsidRPr="00706156" w:rsidRDefault="00BE0B3B" w:rsidP="00BE0B3B">
            <w:pPr>
              <w:jc w:val="center"/>
              <w:rPr>
                <w:rFonts w:cs="Arial"/>
                <w:sz w:val="16"/>
                <w:szCs w:val="16"/>
              </w:rPr>
            </w:pPr>
            <w:r w:rsidRPr="00706156">
              <w:rPr>
                <w:rFonts w:cs="Arial"/>
                <w:sz w:val="16"/>
                <w:szCs w:val="16"/>
              </w:rPr>
              <w:t>15-18</w:t>
            </w:r>
          </w:p>
        </w:tc>
        <w:tc>
          <w:tcPr>
            <w:tcW w:w="992" w:type="dxa"/>
            <w:vAlign w:val="center"/>
          </w:tcPr>
          <w:p w14:paraId="76DD05AA" w14:textId="77777777" w:rsidR="00BE0B3B" w:rsidRPr="00706156" w:rsidRDefault="00BE0B3B" w:rsidP="00BE0B3B">
            <w:pPr>
              <w:jc w:val="center"/>
              <w:rPr>
                <w:rFonts w:cs="Arial"/>
                <w:sz w:val="16"/>
                <w:szCs w:val="16"/>
              </w:rPr>
            </w:pPr>
            <w:r w:rsidRPr="00706156">
              <w:rPr>
                <w:rFonts w:cs="Arial"/>
                <w:sz w:val="16"/>
                <w:szCs w:val="16"/>
              </w:rPr>
              <w:t>49%</w:t>
            </w:r>
          </w:p>
        </w:tc>
        <w:tc>
          <w:tcPr>
            <w:tcW w:w="992" w:type="dxa"/>
            <w:vAlign w:val="center"/>
          </w:tcPr>
          <w:p w14:paraId="182F44AB" w14:textId="77777777" w:rsidR="00BE0B3B" w:rsidRPr="00706156" w:rsidRDefault="00BE0B3B" w:rsidP="00BE0B3B">
            <w:pPr>
              <w:jc w:val="center"/>
              <w:rPr>
                <w:rFonts w:cs="Arial"/>
                <w:sz w:val="16"/>
                <w:szCs w:val="16"/>
              </w:rPr>
            </w:pPr>
            <w:r w:rsidRPr="00706156">
              <w:rPr>
                <w:rFonts w:cs="Arial"/>
                <w:sz w:val="16"/>
                <w:szCs w:val="16"/>
              </w:rPr>
              <w:t>204</w:t>
            </w:r>
          </w:p>
        </w:tc>
        <w:tc>
          <w:tcPr>
            <w:tcW w:w="1701" w:type="dxa"/>
            <w:vAlign w:val="center"/>
          </w:tcPr>
          <w:p w14:paraId="686A1BFA" w14:textId="6AA71EF4"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4F675CB5" w14:textId="52A0EBF9"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12A7541B" w14:textId="044FBD2D"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BCF9430" w14:textId="6CB46477" w:rsidTr="00BE0B3B">
        <w:tc>
          <w:tcPr>
            <w:tcW w:w="2263" w:type="dxa"/>
            <w:vAlign w:val="center"/>
          </w:tcPr>
          <w:p w14:paraId="6BA7FB43" w14:textId="21C27DE6" w:rsidR="00BE0B3B" w:rsidRPr="00706156" w:rsidRDefault="00BE0B3B" w:rsidP="00BE0B3B">
            <w:pPr>
              <w:jc w:val="center"/>
              <w:rPr>
                <w:rFonts w:cs="Arial"/>
                <w:sz w:val="16"/>
                <w:szCs w:val="16"/>
              </w:rPr>
            </w:pPr>
            <w:r w:rsidRPr="00706156">
              <w:rPr>
                <w:rFonts w:cs="Arial"/>
                <w:sz w:val="16"/>
                <w:szCs w:val="16"/>
              </w:rPr>
              <w:t>Woodruff et al.</w:t>
            </w:r>
            <w:r w:rsidRPr="00706156">
              <w:rPr>
                <w:rFonts w:cs="Arial"/>
                <w:sz w:val="16"/>
                <w:szCs w:val="16"/>
              </w:rPr>
              <w:fldChar w:fldCharType="begin"/>
            </w:r>
            <w:r w:rsidR="00E97678" w:rsidRPr="00706156">
              <w:rPr>
                <w:rFonts w:cs="Arial"/>
                <w:sz w:val="16"/>
                <w:szCs w:val="16"/>
              </w:rPr>
              <w:instrText xml:space="preserve"> ADDIN ZOTERO_ITEM CSL_CITATION {"citationID":"6ekN2858","properties":{"formattedCitation":"\\super 65\\nosupersub{}","plainCitation":"65","noteIndex":0},"citationItems":[{"id":48,"uris":["http://zotero.org/users/7696217/items/GLXX7APZ"],"itemData":{"id":48,"type":"article-journal","container-title":"Applied Psychology: Health and Well</w:instrText>
            </w:r>
            <w:r w:rsidR="00E97678" w:rsidRPr="00706156">
              <w:rPr>
                <w:rFonts w:ascii="Cambria Math" w:hAnsi="Cambria Math" w:cs="Cambria Math"/>
                <w:sz w:val="16"/>
                <w:szCs w:val="16"/>
              </w:rPr>
              <w:instrText>‐</w:instrText>
            </w:r>
            <w:r w:rsidR="00E97678" w:rsidRPr="00706156">
              <w:rPr>
                <w:rFonts w:cs="Arial"/>
                <w:sz w:val="16"/>
                <w:szCs w:val="16"/>
              </w:rPr>
              <w:instrText>Being","ISSN":"1758-0846","issue":"2","journalAbbreviation":"Applied Psychology: Health and Well</w:instrText>
            </w:r>
            <w:r w:rsidR="00E97678" w:rsidRPr="00706156">
              <w:rPr>
                <w:rFonts w:ascii="Cambria Math" w:hAnsi="Cambria Math" w:cs="Cambria Math"/>
                <w:sz w:val="16"/>
                <w:szCs w:val="16"/>
              </w:rPr>
              <w:instrText>‐</w:instrText>
            </w:r>
            <w:r w:rsidR="00E97678" w:rsidRPr="00706156">
              <w:rPr>
                <w:rFonts w:cs="Arial"/>
                <w:sz w:val="16"/>
                <w:szCs w:val="16"/>
              </w:rPr>
              <w:instrText>Being","note":"publisher: Wiley Online Library","page":"454-468","title":"Stress, physical activity, and screen</w:instrText>
            </w:r>
            <w:r w:rsidR="00E97678" w:rsidRPr="00706156">
              <w:rPr>
                <w:rFonts w:ascii="Cambria Math" w:hAnsi="Cambria Math" w:cs="Cambria Math"/>
                <w:sz w:val="16"/>
                <w:szCs w:val="16"/>
              </w:rPr>
              <w:instrText>‐</w:instrText>
            </w:r>
            <w:r w:rsidR="00E97678" w:rsidRPr="00706156">
              <w:rPr>
                <w:rFonts w:cs="Arial"/>
                <w:sz w:val="16"/>
                <w:szCs w:val="16"/>
              </w:rPr>
              <w:instrText>related sedentary behaviour within the first month of the COVID</w:instrText>
            </w:r>
            <w:r w:rsidR="00E97678" w:rsidRPr="00706156">
              <w:rPr>
                <w:rFonts w:ascii="Cambria Math" w:hAnsi="Cambria Math" w:cs="Cambria Math"/>
                <w:sz w:val="16"/>
                <w:szCs w:val="16"/>
              </w:rPr>
              <w:instrText>‐</w:instrText>
            </w:r>
            <w:r w:rsidR="00E97678" w:rsidRPr="00706156">
              <w:rPr>
                <w:rFonts w:cs="Arial"/>
                <w:sz w:val="16"/>
                <w:szCs w:val="16"/>
              </w:rPr>
              <w:instrText>19 pandemic","volume":"13","author":[{"family":"Woodruff","given":"Sarah J"},{"family":"Coyne","given":"Paige"},{"family":"St</w:instrText>
            </w:r>
            <w:r w:rsidR="00E97678" w:rsidRPr="00706156">
              <w:rPr>
                <w:rFonts w:ascii="Cambria Math" w:hAnsi="Cambria Math" w:cs="Cambria Math"/>
                <w:sz w:val="16"/>
                <w:szCs w:val="16"/>
              </w:rPr>
              <w:instrText>‐</w:instrText>
            </w:r>
            <w:r w:rsidR="00E97678" w:rsidRPr="00706156">
              <w:rPr>
                <w:rFonts w:cs="Arial"/>
                <w:sz w:val="16"/>
                <w:szCs w:val="16"/>
              </w:rPr>
              <w:instrText xml:space="preserve">Pierre","given":"Emily"}],"issued":{"date-parts":[["2021"]]}}}],"schema":"https://github.com/citation-style-language/schema/raw/master/csl-citation.json"}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65</w:t>
            </w:r>
            <w:r w:rsidRPr="00706156">
              <w:rPr>
                <w:rFonts w:cs="Arial"/>
                <w:sz w:val="16"/>
                <w:szCs w:val="16"/>
              </w:rPr>
              <w:fldChar w:fldCharType="end"/>
            </w:r>
          </w:p>
        </w:tc>
        <w:tc>
          <w:tcPr>
            <w:tcW w:w="1418" w:type="dxa"/>
            <w:vAlign w:val="center"/>
          </w:tcPr>
          <w:p w14:paraId="265F20BE" w14:textId="77777777"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2A77E5FA" w14:textId="036A3EA3"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4BE7033"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28E34033" w14:textId="0CC44A80" w:rsidR="00BE0B3B" w:rsidRPr="00706156" w:rsidRDefault="00BE0B3B" w:rsidP="00BE0B3B">
            <w:pPr>
              <w:jc w:val="center"/>
              <w:rPr>
                <w:rFonts w:cs="Arial"/>
                <w:sz w:val="16"/>
                <w:szCs w:val="16"/>
              </w:rPr>
            </w:pPr>
            <w:r w:rsidRPr="00706156">
              <w:rPr>
                <w:rFonts w:cs="Arial"/>
                <w:sz w:val="16"/>
                <w:szCs w:val="16"/>
              </w:rPr>
              <w:t>36</w:t>
            </w:r>
            <w:r w:rsidRPr="00706156">
              <w:rPr>
                <w:rFonts w:cs="Arial"/>
              </w:rPr>
              <w:t>·</w:t>
            </w:r>
            <w:r w:rsidRPr="00706156">
              <w:rPr>
                <w:rFonts w:cs="Arial"/>
                <w:sz w:val="16"/>
                <w:szCs w:val="16"/>
              </w:rPr>
              <w:t>2</w:t>
            </w:r>
          </w:p>
          <w:p w14:paraId="3122BF0B" w14:textId="5B3D1957" w:rsidR="00BE0B3B" w:rsidRPr="00706156" w:rsidRDefault="00BE0B3B" w:rsidP="00BE0B3B">
            <w:pPr>
              <w:jc w:val="center"/>
              <w:rPr>
                <w:rFonts w:cs="Arial"/>
                <w:sz w:val="16"/>
                <w:szCs w:val="16"/>
              </w:rPr>
            </w:pPr>
            <w:r w:rsidRPr="00706156">
              <w:rPr>
                <w:rFonts w:cs="Arial"/>
                <w:sz w:val="16"/>
                <w:szCs w:val="16"/>
              </w:rPr>
              <w:t>(13</w:t>
            </w:r>
            <w:r w:rsidRPr="00706156">
              <w:rPr>
                <w:rFonts w:cs="Arial"/>
              </w:rPr>
              <w:t>·</w:t>
            </w:r>
            <w:r w:rsidRPr="00706156">
              <w:rPr>
                <w:rFonts w:cs="Arial"/>
                <w:sz w:val="16"/>
                <w:szCs w:val="16"/>
              </w:rPr>
              <w:t>1)</w:t>
            </w:r>
          </w:p>
        </w:tc>
        <w:tc>
          <w:tcPr>
            <w:tcW w:w="992" w:type="dxa"/>
            <w:vAlign w:val="center"/>
          </w:tcPr>
          <w:p w14:paraId="1D07CCA9" w14:textId="77777777" w:rsidR="00BE0B3B" w:rsidRPr="00706156" w:rsidRDefault="00BE0B3B" w:rsidP="00BE0B3B">
            <w:pPr>
              <w:jc w:val="center"/>
              <w:rPr>
                <w:rFonts w:cs="Arial"/>
                <w:sz w:val="16"/>
                <w:szCs w:val="16"/>
              </w:rPr>
            </w:pPr>
            <w:r w:rsidRPr="00706156">
              <w:rPr>
                <w:rFonts w:cs="Arial"/>
                <w:sz w:val="16"/>
                <w:szCs w:val="16"/>
              </w:rPr>
              <w:t>18-77</w:t>
            </w:r>
          </w:p>
        </w:tc>
        <w:tc>
          <w:tcPr>
            <w:tcW w:w="992" w:type="dxa"/>
            <w:vAlign w:val="center"/>
          </w:tcPr>
          <w:p w14:paraId="4F4323B2" w14:textId="77777777" w:rsidR="00BE0B3B" w:rsidRPr="00706156" w:rsidRDefault="00BE0B3B" w:rsidP="00BE0B3B">
            <w:pPr>
              <w:jc w:val="center"/>
              <w:rPr>
                <w:rFonts w:cs="Arial"/>
                <w:sz w:val="16"/>
                <w:szCs w:val="16"/>
              </w:rPr>
            </w:pPr>
            <w:r w:rsidRPr="00706156">
              <w:rPr>
                <w:rFonts w:cs="Arial"/>
                <w:sz w:val="16"/>
                <w:szCs w:val="16"/>
              </w:rPr>
              <w:t>80%</w:t>
            </w:r>
          </w:p>
        </w:tc>
        <w:tc>
          <w:tcPr>
            <w:tcW w:w="992" w:type="dxa"/>
            <w:vAlign w:val="center"/>
          </w:tcPr>
          <w:p w14:paraId="5DBD3542" w14:textId="77777777" w:rsidR="00BE0B3B" w:rsidRPr="00706156" w:rsidRDefault="00BE0B3B" w:rsidP="00BE0B3B">
            <w:pPr>
              <w:jc w:val="center"/>
              <w:rPr>
                <w:rFonts w:cs="Arial"/>
                <w:sz w:val="16"/>
                <w:szCs w:val="16"/>
              </w:rPr>
            </w:pPr>
            <w:r w:rsidRPr="00706156">
              <w:rPr>
                <w:rFonts w:cs="Arial"/>
                <w:sz w:val="16"/>
                <w:szCs w:val="16"/>
              </w:rPr>
              <w:t>80</w:t>
            </w:r>
          </w:p>
        </w:tc>
        <w:tc>
          <w:tcPr>
            <w:tcW w:w="1701" w:type="dxa"/>
            <w:vAlign w:val="center"/>
          </w:tcPr>
          <w:p w14:paraId="3EB11DC3" w14:textId="77777777" w:rsidR="00BE0B3B" w:rsidRPr="00706156" w:rsidRDefault="00BE0B3B" w:rsidP="00BE0B3B">
            <w:pPr>
              <w:jc w:val="center"/>
              <w:rPr>
                <w:rFonts w:cs="Arial"/>
                <w:sz w:val="16"/>
                <w:szCs w:val="16"/>
              </w:rPr>
            </w:pPr>
            <w:r w:rsidRPr="00706156">
              <w:rPr>
                <w:rFonts w:cs="Arial"/>
                <w:sz w:val="16"/>
                <w:szCs w:val="16"/>
              </w:rPr>
              <w:t>Screen related sedentary behaviour</w:t>
            </w:r>
          </w:p>
        </w:tc>
        <w:tc>
          <w:tcPr>
            <w:tcW w:w="1701" w:type="dxa"/>
            <w:vAlign w:val="center"/>
          </w:tcPr>
          <w:p w14:paraId="42EB8E3E" w14:textId="42A6AF1D"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F7F20F7" w14:textId="021914C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13F41F61" w14:textId="4E622FA3" w:rsidTr="00BE0B3B">
        <w:tc>
          <w:tcPr>
            <w:tcW w:w="2263" w:type="dxa"/>
            <w:vAlign w:val="center"/>
          </w:tcPr>
          <w:p w14:paraId="4035A24C" w14:textId="10100734" w:rsidR="00BE0B3B" w:rsidRPr="00706156" w:rsidRDefault="00BE0B3B" w:rsidP="00BE0B3B">
            <w:pPr>
              <w:jc w:val="center"/>
              <w:rPr>
                <w:rFonts w:cs="Arial"/>
                <w:sz w:val="16"/>
                <w:szCs w:val="16"/>
              </w:rPr>
            </w:pPr>
            <w:r w:rsidRPr="00706156">
              <w:rPr>
                <w:rFonts w:cs="Arial"/>
                <w:sz w:val="16"/>
                <w:szCs w:val="16"/>
              </w:rPr>
              <w:t>Wunsch et al.</w:t>
            </w:r>
            <w:r w:rsidRPr="00706156">
              <w:rPr>
                <w:rFonts w:cs="Arial"/>
                <w:sz w:val="16"/>
                <w:szCs w:val="16"/>
              </w:rPr>
              <w:fldChar w:fldCharType="begin"/>
            </w:r>
            <w:r w:rsidR="00E97678" w:rsidRPr="00706156">
              <w:rPr>
                <w:rFonts w:cs="Arial"/>
                <w:sz w:val="16"/>
                <w:szCs w:val="16"/>
              </w:rPr>
              <w:instrText xml:space="preserve"> ADDIN ZOTERO_ITEM CSL_CITATION {"citationID":"P9RaA5rN","properties":{"formattedCitation":"\\super 108\\nosupersub{}","plainCitation":"108","noteIndex":0},"citationItems":[{"id":43,"uris":["http://zotero.org/users/7696217/items/9HRHTDDP"],"itemData":{"id":43,"type":"article-journal","container-title":"Children","issue":"2","journalAbbreviation":"Children","note":"publisher: Multidisciplinary Digital Publishing Institute","page":"98","title":"The Impact of COVID-19 on the Interrelation of Physical Activity, Screen Time and Health-Related Quality of Life in Children and Adolescents in Germany: Results of the Motorik-Modul Study","volume":"8","author":[{"family":"Wunsch","given":"Kathrin"},{"family":"Nigg","given":"Carina"},{"family":"Niessner","given":"Claudia"},{"family":"Schmidt","given":"Steffen CE"},{"family":"Oriwol","given":"Doris"},{"family":"Hanssen-Doose","given":"Anke"},{"family":"Burchartz","given":"Alexander"},{"family":"Eichsteller","given":"Ana"},{"family":"Kolb","given":"Simon"},{"family":"Worth","given":"Annette"}],"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108</w:t>
            </w:r>
            <w:r w:rsidRPr="00706156">
              <w:rPr>
                <w:rFonts w:cs="Arial"/>
                <w:sz w:val="16"/>
                <w:szCs w:val="16"/>
              </w:rPr>
              <w:fldChar w:fldCharType="end"/>
            </w:r>
          </w:p>
        </w:tc>
        <w:tc>
          <w:tcPr>
            <w:tcW w:w="1418" w:type="dxa"/>
            <w:vAlign w:val="center"/>
          </w:tcPr>
          <w:p w14:paraId="64A01A25" w14:textId="7F07B3B1" w:rsidR="00BE0B3B" w:rsidRPr="00706156" w:rsidRDefault="00BE0B3B" w:rsidP="00BE0B3B">
            <w:pPr>
              <w:jc w:val="center"/>
              <w:rPr>
                <w:rFonts w:cs="Arial"/>
                <w:sz w:val="16"/>
                <w:szCs w:val="16"/>
              </w:rPr>
            </w:pPr>
            <w:r w:rsidRPr="00706156">
              <w:rPr>
                <w:rFonts w:cs="Arial"/>
                <w:sz w:val="16"/>
                <w:szCs w:val="16"/>
              </w:rPr>
              <w:t>Germany</w:t>
            </w:r>
          </w:p>
        </w:tc>
        <w:tc>
          <w:tcPr>
            <w:tcW w:w="1417" w:type="dxa"/>
            <w:vAlign w:val="center"/>
          </w:tcPr>
          <w:p w14:paraId="6D17E3CB" w14:textId="1DF19250"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88AC13B" w14:textId="5F331655"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0E23D039" w14:textId="006B949E"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EF7E1BE" w14:textId="4EFA215E" w:rsidR="00BE0B3B" w:rsidRPr="00706156" w:rsidRDefault="00BE0B3B" w:rsidP="00BE0B3B">
            <w:pPr>
              <w:jc w:val="center"/>
              <w:rPr>
                <w:rFonts w:cs="Arial"/>
                <w:sz w:val="16"/>
                <w:szCs w:val="16"/>
              </w:rPr>
            </w:pPr>
            <w:r w:rsidRPr="00706156">
              <w:rPr>
                <w:rFonts w:cs="Arial"/>
                <w:sz w:val="16"/>
                <w:szCs w:val="16"/>
              </w:rPr>
              <w:t>4-17</w:t>
            </w:r>
          </w:p>
        </w:tc>
        <w:tc>
          <w:tcPr>
            <w:tcW w:w="992" w:type="dxa"/>
            <w:vAlign w:val="center"/>
          </w:tcPr>
          <w:p w14:paraId="569BF0FE" w14:textId="4013CDA0"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3779183D" w14:textId="77BFDBC7" w:rsidR="00BE0B3B" w:rsidRPr="00706156" w:rsidRDefault="00BE0B3B" w:rsidP="00BE0B3B">
            <w:pPr>
              <w:jc w:val="center"/>
              <w:rPr>
                <w:rFonts w:cs="Arial"/>
                <w:sz w:val="16"/>
                <w:szCs w:val="16"/>
              </w:rPr>
            </w:pPr>
            <w:r w:rsidRPr="00706156">
              <w:rPr>
                <w:rFonts w:cs="Arial"/>
                <w:sz w:val="16"/>
                <w:szCs w:val="16"/>
              </w:rPr>
              <w:t>1686</w:t>
            </w:r>
          </w:p>
        </w:tc>
        <w:tc>
          <w:tcPr>
            <w:tcW w:w="1701" w:type="dxa"/>
            <w:vAlign w:val="center"/>
          </w:tcPr>
          <w:p w14:paraId="3BA3BF71" w14:textId="2CEE3896"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330D586A" w14:textId="2DB6C457"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27CA5B08" w14:textId="173E0CCD"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74133953" w14:textId="3FE60083" w:rsidTr="00BE0B3B">
        <w:tc>
          <w:tcPr>
            <w:tcW w:w="2263" w:type="dxa"/>
            <w:vAlign w:val="center"/>
          </w:tcPr>
          <w:p w14:paraId="5574C0D0" w14:textId="7C0E1EC2" w:rsidR="00BE0B3B" w:rsidRPr="00706156" w:rsidRDefault="00BE0B3B" w:rsidP="00BE0B3B">
            <w:pPr>
              <w:jc w:val="center"/>
              <w:rPr>
                <w:rFonts w:cs="Arial"/>
                <w:sz w:val="16"/>
                <w:szCs w:val="16"/>
              </w:rPr>
            </w:pPr>
            <w:r w:rsidRPr="00706156">
              <w:rPr>
                <w:rFonts w:cs="Arial"/>
                <w:sz w:val="16"/>
                <w:szCs w:val="16"/>
              </w:rPr>
              <w:t>Xiao et al.</w:t>
            </w:r>
            <w:r w:rsidRPr="00706156">
              <w:rPr>
                <w:rFonts w:cs="Arial"/>
                <w:sz w:val="16"/>
                <w:szCs w:val="16"/>
              </w:rPr>
              <w:fldChar w:fldCharType="begin"/>
            </w:r>
            <w:r w:rsidR="00E97678" w:rsidRPr="00706156">
              <w:rPr>
                <w:rFonts w:cs="Arial"/>
                <w:sz w:val="16"/>
                <w:szCs w:val="16"/>
              </w:rPr>
              <w:instrText xml:space="preserve"> ADDIN ZOTERO_ITEM CSL_CITATION {"citationID":"HGE9bOUg","properties":{"formattedCitation":"\\super 109\\nosupersub{}","plainCitation":"109","noteIndex":0},"citationItems":[{"id":47,"uris":["http://zotero.org/users/7696217/items/Z96ZWTAG"],"itemData":{"id":47,"type":"article-journal","container-title":"Journal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109</w:t>
            </w:r>
            <w:r w:rsidRPr="00706156">
              <w:rPr>
                <w:rFonts w:cs="Arial"/>
                <w:sz w:val="16"/>
                <w:szCs w:val="16"/>
              </w:rPr>
              <w:fldChar w:fldCharType="end"/>
            </w:r>
          </w:p>
        </w:tc>
        <w:tc>
          <w:tcPr>
            <w:tcW w:w="1418" w:type="dxa"/>
            <w:vAlign w:val="center"/>
          </w:tcPr>
          <w:p w14:paraId="7B15E16C" w14:textId="77777777"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1175E1BA" w14:textId="5786C926"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726148DA" w14:textId="77777777" w:rsidR="00BE0B3B" w:rsidRPr="00706156" w:rsidRDefault="00BE0B3B" w:rsidP="00BE0B3B">
            <w:pPr>
              <w:jc w:val="center"/>
              <w:rPr>
                <w:rFonts w:cs="Arial"/>
                <w:sz w:val="16"/>
                <w:szCs w:val="16"/>
              </w:rPr>
            </w:pPr>
            <w:r w:rsidRPr="00706156">
              <w:rPr>
                <w:rFonts w:cs="Arial"/>
                <w:sz w:val="16"/>
                <w:szCs w:val="16"/>
              </w:rPr>
              <w:t>Children</w:t>
            </w:r>
          </w:p>
        </w:tc>
        <w:tc>
          <w:tcPr>
            <w:tcW w:w="993" w:type="dxa"/>
            <w:vAlign w:val="center"/>
          </w:tcPr>
          <w:p w14:paraId="1934BA73"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6E18CF2"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65E8D81C" w14:textId="77777777" w:rsidR="00BE0B3B" w:rsidRPr="00706156" w:rsidRDefault="00BE0B3B" w:rsidP="00BE0B3B">
            <w:pPr>
              <w:jc w:val="center"/>
              <w:rPr>
                <w:rFonts w:cs="Arial"/>
                <w:sz w:val="16"/>
                <w:szCs w:val="16"/>
              </w:rPr>
            </w:pPr>
            <w:r w:rsidRPr="00706156">
              <w:rPr>
                <w:rFonts w:cs="Arial"/>
                <w:sz w:val="16"/>
                <w:szCs w:val="16"/>
              </w:rPr>
              <w:t>49%</w:t>
            </w:r>
          </w:p>
        </w:tc>
        <w:tc>
          <w:tcPr>
            <w:tcW w:w="992" w:type="dxa"/>
            <w:vAlign w:val="center"/>
          </w:tcPr>
          <w:p w14:paraId="30B78CDB" w14:textId="77777777" w:rsidR="00BE0B3B" w:rsidRPr="00706156" w:rsidRDefault="00BE0B3B" w:rsidP="00BE0B3B">
            <w:pPr>
              <w:jc w:val="center"/>
              <w:rPr>
                <w:rFonts w:cs="Arial"/>
                <w:sz w:val="16"/>
                <w:szCs w:val="16"/>
              </w:rPr>
            </w:pPr>
            <w:r w:rsidRPr="00706156">
              <w:rPr>
                <w:rFonts w:cs="Arial"/>
                <w:sz w:val="16"/>
                <w:szCs w:val="16"/>
              </w:rPr>
              <w:t>1680</w:t>
            </w:r>
          </w:p>
        </w:tc>
        <w:tc>
          <w:tcPr>
            <w:tcW w:w="1701" w:type="dxa"/>
            <w:vAlign w:val="center"/>
          </w:tcPr>
          <w:p w14:paraId="0CA36981" w14:textId="7A9F842F" w:rsidR="00BE0B3B" w:rsidRPr="00706156" w:rsidRDefault="00BE0B3B" w:rsidP="00BE0B3B">
            <w:pPr>
              <w:jc w:val="center"/>
              <w:rPr>
                <w:rFonts w:cs="Arial"/>
                <w:sz w:val="16"/>
                <w:szCs w:val="16"/>
              </w:rPr>
            </w:pPr>
            <w:r w:rsidRPr="00706156">
              <w:rPr>
                <w:rFonts w:cs="Arial"/>
                <w:sz w:val="16"/>
                <w:szCs w:val="16"/>
              </w:rPr>
              <w:t xml:space="preserve">Online study time; other </w:t>
            </w:r>
            <w:r w:rsidR="007A3E75" w:rsidRPr="00706156">
              <w:rPr>
                <w:rFonts w:cs="Arial"/>
                <w:sz w:val="16"/>
                <w:szCs w:val="16"/>
              </w:rPr>
              <w:t>screen time</w:t>
            </w:r>
          </w:p>
        </w:tc>
        <w:tc>
          <w:tcPr>
            <w:tcW w:w="1701" w:type="dxa"/>
            <w:vAlign w:val="center"/>
          </w:tcPr>
          <w:p w14:paraId="7CE62DB9" w14:textId="5796F67A"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75AE65EC" w14:textId="427DE267"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0911720C" w14:textId="24228A6D" w:rsidTr="00BE0B3B">
        <w:tc>
          <w:tcPr>
            <w:tcW w:w="2263" w:type="dxa"/>
            <w:vMerge w:val="restart"/>
            <w:vAlign w:val="center"/>
          </w:tcPr>
          <w:p w14:paraId="208B1F96" w14:textId="56E0ECD8" w:rsidR="00BE0B3B" w:rsidRPr="00706156" w:rsidRDefault="00BE0B3B" w:rsidP="00BE0B3B">
            <w:pPr>
              <w:jc w:val="center"/>
              <w:rPr>
                <w:rFonts w:cs="Arial"/>
                <w:sz w:val="16"/>
                <w:szCs w:val="16"/>
              </w:rPr>
            </w:pPr>
            <w:r w:rsidRPr="00706156">
              <w:rPr>
                <w:rFonts w:cs="Arial"/>
                <w:sz w:val="16"/>
                <w:szCs w:val="16"/>
              </w:rPr>
              <w:t>Yang et al.</w:t>
            </w:r>
            <w:r w:rsidRPr="00706156">
              <w:rPr>
                <w:rFonts w:cs="Arial"/>
                <w:sz w:val="16"/>
                <w:szCs w:val="16"/>
              </w:rPr>
              <w:fldChar w:fldCharType="begin"/>
            </w:r>
            <w:r w:rsidR="00E97678" w:rsidRPr="00706156">
              <w:rPr>
                <w:rFonts w:cs="Arial"/>
                <w:sz w:val="16"/>
                <w:szCs w:val="16"/>
              </w:rPr>
              <w:instrText xml:space="preserve"> ADDIN ZOTERO_ITEM CSL_CITATION {"citationID":"r8z0ui3K","properties":{"formattedCitation":"\\super 66\\nosupersub{}","plainCitation":"66","noteIndex":0},"citationItems":[{"id":4466,"uris":["http://zotero.org/users/7696217/items/VQ78LIGK"],"itemData":{"id":4466,"type":"article-journal","abstract":"This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66</w:t>
            </w:r>
            <w:r w:rsidRPr="00706156">
              <w:rPr>
                <w:rFonts w:cs="Arial"/>
                <w:sz w:val="16"/>
                <w:szCs w:val="16"/>
              </w:rPr>
              <w:fldChar w:fldCharType="end"/>
            </w:r>
            <w:r w:rsidRPr="00706156">
              <w:rPr>
                <w:rFonts w:cs="Arial"/>
                <w:sz w:val="16"/>
                <w:szCs w:val="16"/>
              </w:rPr>
              <w:t>†</w:t>
            </w:r>
          </w:p>
        </w:tc>
        <w:tc>
          <w:tcPr>
            <w:tcW w:w="1418" w:type="dxa"/>
            <w:vMerge w:val="restart"/>
            <w:vAlign w:val="center"/>
          </w:tcPr>
          <w:p w14:paraId="14478FD7" w14:textId="77777777" w:rsidR="00BE0B3B" w:rsidRPr="00706156" w:rsidRDefault="00BE0B3B" w:rsidP="00BE0B3B">
            <w:pPr>
              <w:jc w:val="center"/>
              <w:rPr>
                <w:rFonts w:cs="Arial"/>
                <w:sz w:val="16"/>
                <w:szCs w:val="16"/>
              </w:rPr>
            </w:pPr>
            <w:r w:rsidRPr="00706156">
              <w:rPr>
                <w:rFonts w:cs="Arial"/>
                <w:sz w:val="16"/>
                <w:szCs w:val="16"/>
              </w:rPr>
              <w:t>China</w:t>
            </w:r>
          </w:p>
        </w:tc>
        <w:tc>
          <w:tcPr>
            <w:tcW w:w="1417" w:type="dxa"/>
            <w:vMerge w:val="restart"/>
            <w:vAlign w:val="center"/>
          </w:tcPr>
          <w:p w14:paraId="1865F67C" w14:textId="68DF9895"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1AADC28C" w14:textId="77777777" w:rsidR="00BE0B3B" w:rsidRPr="00706156" w:rsidRDefault="00BE0B3B" w:rsidP="00BE0B3B">
            <w:pPr>
              <w:jc w:val="center"/>
              <w:rPr>
                <w:rFonts w:cs="Arial"/>
                <w:sz w:val="16"/>
                <w:szCs w:val="16"/>
              </w:rPr>
            </w:pPr>
            <w:r w:rsidRPr="00706156">
              <w:rPr>
                <w:rFonts w:cs="Arial"/>
                <w:sz w:val="16"/>
                <w:szCs w:val="16"/>
              </w:rPr>
              <w:t>Adults (graduate students)</w:t>
            </w:r>
          </w:p>
        </w:tc>
        <w:tc>
          <w:tcPr>
            <w:tcW w:w="993" w:type="dxa"/>
            <w:vAlign w:val="center"/>
          </w:tcPr>
          <w:p w14:paraId="170D43FD" w14:textId="325CCB4D" w:rsidR="00BE0B3B" w:rsidRPr="00706156" w:rsidRDefault="00BE0B3B" w:rsidP="00BE0B3B">
            <w:pPr>
              <w:jc w:val="center"/>
              <w:rPr>
                <w:rFonts w:cs="Arial"/>
                <w:sz w:val="16"/>
                <w:szCs w:val="16"/>
              </w:rPr>
            </w:pPr>
            <w:r w:rsidRPr="00706156">
              <w:rPr>
                <w:rFonts w:cs="Arial"/>
                <w:sz w:val="16"/>
                <w:szCs w:val="16"/>
              </w:rPr>
              <w:t>24</w:t>
            </w:r>
            <w:r w:rsidRPr="00706156">
              <w:rPr>
                <w:rFonts w:cs="Arial"/>
              </w:rPr>
              <w:t>·</w:t>
            </w:r>
            <w:r w:rsidRPr="00706156">
              <w:rPr>
                <w:rFonts w:cs="Arial"/>
                <w:sz w:val="16"/>
                <w:szCs w:val="16"/>
              </w:rPr>
              <w:t>6</w:t>
            </w:r>
          </w:p>
          <w:p w14:paraId="72F5ED31" w14:textId="10E214DA"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5)</w:t>
            </w:r>
          </w:p>
        </w:tc>
        <w:tc>
          <w:tcPr>
            <w:tcW w:w="992" w:type="dxa"/>
            <w:vAlign w:val="center"/>
          </w:tcPr>
          <w:p w14:paraId="5F99580D"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8D3D041" w14:textId="77777777" w:rsidR="00BE0B3B" w:rsidRPr="00706156" w:rsidRDefault="00BE0B3B" w:rsidP="00BE0B3B">
            <w:pPr>
              <w:jc w:val="center"/>
              <w:rPr>
                <w:rFonts w:cs="Arial"/>
                <w:sz w:val="16"/>
                <w:szCs w:val="16"/>
              </w:rPr>
            </w:pPr>
            <w:r w:rsidRPr="00706156">
              <w:rPr>
                <w:rFonts w:cs="Arial"/>
                <w:sz w:val="16"/>
                <w:szCs w:val="16"/>
              </w:rPr>
              <w:t>71%</w:t>
            </w:r>
          </w:p>
        </w:tc>
        <w:tc>
          <w:tcPr>
            <w:tcW w:w="992" w:type="dxa"/>
            <w:vAlign w:val="center"/>
          </w:tcPr>
          <w:p w14:paraId="10E905D0" w14:textId="77777777" w:rsidR="00BE0B3B" w:rsidRPr="00706156" w:rsidRDefault="00BE0B3B" w:rsidP="00BE0B3B">
            <w:pPr>
              <w:jc w:val="center"/>
              <w:rPr>
                <w:rFonts w:cs="Arial"/>
                <w:sz w:val="16"/>
                <w:szCs w:val="16"/>
              </w:rPr>
            </w:pPr>
            <w:r w:rsidRPr="00706156">
              <w:rPr>
                <w:rFonts w:cs="Arial"/>
                <w:sz w:val="16"/>
                <w:szCs w:val="16"/>
              </w:rPr>
              <w:t>234</w:t>
            </w:r>
          </w:p>
        </w:tc>
        <w:tc>
          <w:tcPr>
            <w:tcW w:w="1701" w:type="dxa"/>
            <w:vAlign w:val="center"/>
          </w:tcPr>
          <w:p w14:paraId="5690B8E1" w14:textId="722C7756"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restart"/>
            <w:vAlign w:val="center"/>
          </w:tcPr>
          <w:p w14:paraId="0ED54235" w14:textId="5B2D62B5"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5C254C7D" w14:textId="7263504C"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12AAC231" w14:textId="502AA568" w:rsidTr="00BE0B3B">
        <w:tc>
          <w:tcPr>
            <w:tcW w:w="2263" w:type="dxa"/>
            <w:vMerge/>
            <w:vAlign w:val="center"/>
          </w:tcPr>
          <w:p w14:paraId="7D50F5D2" w14:textId="77777777" w:rsidR="00BE0B3B" w:rsidRPr="00706156" w:rsidRDefault="00BE0B3B" w:rsidP="00BE0B3B">
            <w:pPr>
              <w:jc w:val="center"/>
              <w:rPr>
                <w:rFonts w:cs="Arial"/>
                <w:sz w:val="16"/>
                <w:szCs w:val="16"/>
              </w:rPr>
            </w:pPr>
          </w:p>
        </w:tc>
        <w:tc>
          <w:tcPr>
            <w:tcW w:w="1418" w:type="dxa"/>
            <w:vMerge/>
            <w:vAlign w:val="center"/>
          </w:tcPr>
          <w:p w14:paraId="25F373B9" w14:textId="77777777" w:rsidR="00BE0B3B" w:rsidRPr="00706156" w:rsidRDefault="00BE0B3B" w:rsidP="00BE0B3B">
            <w:pPr>
              <w:jc w:val="center"/>
              <w:rPr>
                <w:rFonts w:cs="Arial"/>
                <w:sz w:val="16"/>
                <w:szCs w:val="16"/>
              </w:rPr>
            </w:pPr>
          </w:p>
        </w:tc>
        <w:tc>
          <w:tcPr>
            <w:tcW w:w="1417" w:type="dxa"/>
            <w:vMerge/>
            <w:vAlign w:val="center"/>
          </w:tcPr>
          <w:p w14:paraId="07AB528F" w14:textId="77777777" w:rsidR="00BE0B3B" w:rsidRPr="00706156" w:rsidRDefault="00BE0B3B" w:rsidP="00BE0B3B">
            <w:pPr>
              <w:jc w:val="center"/>
              <w:rPr>
                <w:rFonts w:cs="Arial"/>
                <w:sz w:val="16"/>
                <w:szCs w:val="16"/>
              </w:rPr>
            </w:pPr>
          </w:p>
        </w:tc>
        <w:tc>
          <w:tcPr>
            <w:tcW w:w="1701" w:type="dxa"/>
            <w:vAlign w:val="center"/>
          </w:tcPr>
          <w:p w14:paraId="528ADCF7" w14:textId="77777777" w:rsidR="00BE0B3B" w:rsidRPr="00706156" w:rsidRDefault="00BE0B3B" w:rsidP="00BE0B3B">
            <w:pPr>
              <w:jc w:val="center"/>
              <w:rPr>
                <w:rFonts w:cs="Arial"/>
                <w:sz w:val="16"/>
                <w:szCs w:val="16"/>
              </w:rPr>
            </w:pPr>
            <w:r w:rsidRPr="00706156">
              <w:rPr>
                <w:rFonts w:cs="Arial"/>
                <w:sz w:val="16"/>
                <w:szCs w:val="16"/>
              </w:rPr>
              <w:t>Adults (undergraduate students)</w:t>
            </w:r>
          </w:p>
        </w:tc>
        <w:tc>
          <w:tcPr>
            <w:tcW w:w="993" w:type="dxa"/>
            <w:vAlign w:val="center"/>
          </w:tcPr>
          <w:p w14:paraId="344BBF3B" w14:textId="503CAB3A" w:rsidR="00BE0B3B" w:rsidRPr="00706156" w:rsidRDefault="00BE0B3B" w:rsidP="00BE0B3B">
            <w:pPr>
              <w:jc w:val="center"/>
              <w:rPr>
                <w:rFonts w:cs="Arial"/>
                <w:sz w:val="16"/>
                <w:szCs w:val="16"/>
              </w:rPr>
            </w:pPr>
            <w:r w:rsidRPr="00706156">
              <w:rPr>
                <w:rFonts w:cs="Arial"/>
                <w:sz w:val="16"/>
                <w:szCs w:val="16"/>
              </w:rPr>
              <w:t>20</w:t>
            </w:r>
            <w:r w:rsidRPr="00706156">
              <w:rPr>
                <w:rFonts w:cs="Arial"/>
              </w:rPr>
              <w:t>·</w:t>
            </w:r>
            <w:r w:rsidRPr="00706156">
              <w:rPr>
                <w:rFonts w:cs="Arial"/>
                <w:sz w:val="16"/>
                <w:szCs w:val="16"/>
              </w:rPr>
              <w:t>6</w:t>
            </w:r>
          </w:p>
          <w:p w14:paraId="58F4098F" w14:textId="072315FF"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6)</w:t>
            </w:r>
          </w:p>
        </w:tc>
        <w:tc>
          <w:tcPr>
            <w:tcW w:w="992" w:type="dxa"/>
            <w:vAlign w:val="center"/>
          </w:tcPr>
          <w:p w14:paraId="251F8599"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554FF78" w14:textId="77777777" w:rsidR="00BE0B3B" w:rsidRPr="00706156" w:rsidRDefault="00BE0B3B" w:rsidP="00BE0B3B">
            <w:pPr>
              <w:jc w:val="center"/>
              <w:rPr>
                <w:rFonts w:cs="Arial"/>
                <w:sz w:val="16"/>
                <w:szCs w:val="16"/>
              </w:rPr>
            </w:pPr>
            <w:r w:rsidRPr="00706156">
              <w:rPr>
                <w:rFonts w:cs="Arial"/>
                <w:sz w:val="16"/>
                <w:szCs w:val="16"/>
              </w:rPr>
              <w:t>70%</w:t>
            </w:r>
          </w:p>
        </w:tc>
        <w:tc>
          <w:tcPr>
            <w:tcW w:w="992" w:type="dxa"/>
            <w:vAlign w:val="center"/>
          </w:tcPr>
          <w:p w14:paraId="68D983F8" w14:textId="77777777" w:rsidR="00BE0B3B" w:rsidRPr="00706156" w:rsidRDefault="00BE0B3B" w:rsidP="00BE0B3B">
            <w:pPr>
              <w:jc w:val="center"/>
              <w:rPr>
                <w:rFonts w:cs="Arial"/>
                <w:sz w:val="16"/>
                <w:szCs w:val="16"/>
              </w:rPr>
            </w:pPr>
            <w:r w:rsidRPr="00706156">
              <w:rPr>
                <w:rFonts w:cs="Arial"/>
                <w:sz w:val="16"/>
                <w:szCs w:val="16"/>
              </w:rPr>
              <w:t>7024</w:t>
            </w:r>
          </w:p>
        </w:tc>
        <w:tc>
          <w:tcPr>
            <w:tcW w:w="1701" w:type="dxa"/>
            <w:vAlign w:val="center"/>
          </w:tcPr>
          <w:p w14:paraId="7BA8B814" w14:textId="60AACD6E"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2BECCC18" w14:textId="77777777" w:rsidR="00BE0B3B" w:rsidRPr="00706156" w:rsidRDefault="00BE0B3B" w:rsidP="00BE0B3B">
            <w:pPr>
              <w:jc w:val="center"/>
              <w:rPr>
                <w:rFonts w:cs="Arial"/>
                <w:sz w:val="16"/>
                <w:szCs w:val="16"/>
              </w:rPr>
            </w:pPr>
          </w:p>
        </w:tc>
        <w:tc>
          <w:tcPr>
            <w:tcW w:w="1134" w:type="dxa"/>
            <w:vAlign w:val="center"/>
          </w:tcPr>
          <w:p w14:paraId="0F1854C9" w14:textId="670C6D5E" w:rsidR="00BE0B3B" w:rsidRPr="00706156" w:rsidRDefault="00BE0B3B" w:rsidP="00BE0B3B">
            <w:pPr>
              <w:jc w:val="center"/>
              <w:rPr>
                <w:rFonts w:cs="Arial"/>
                <w:sz w:val="16"/>
                <w:szCs w:val="16"/>
              </w:rPr>
            </w:pPr>
            <w:r w:rsidRPr="00706156">
              <w:rPr>
                <w:rFonts w:cs="Arial"/>
                <w:color w:val="000000"/>
                <w:sz w:val="16"/>
                <w:szCs w:val="16"/>
              </w:rPr>
              <w:t>5</w:t>
            </w:r>
          </w:p>
        </w:tc>
      </w:tr>
      <w:tr w:rsidR="00BE0B3B" w:rsidRPr="00706156" w14:paraId="75888298" w14:textId="3B16D6AB" w:rsidTr="00BE0B3B">
        <w:tc>
          <w:tcPr>
            <w:tcW w:w="2263" w:type="dxa"/>
            <w:vMerge/>
            <w:vAlign w:val="center"/>
          </w:tcPr>
          <w:p w14:paraId="3BE88D12" w14:textId="77777777" w:rsidR="00BE0B3B" w:rsidRPr="00706156" w:rsidRDefault="00BE0B3B" w:rsidP="00BE0B3B">
            <w:pPr>
              <w:jc w:val="center"/>
              <w:rPr>
                <w:rFonts w:cs="Arial"/>
                <w:sz w:val="16"/>
                <w:szCs w:val="16"/>
              </w:rPr>
            </w:pPr>
          </w:p>
        </w:tc>
        <w:tc>
          <w:tcPr>
            <w:tcW w:w="1418" w:type="dxa"/>
            <w:vMerge/>
            <w:vAlign w:val="center"/>
          </w:tcPr>
          <w:p w14:paraId="6378B903" w14:textId="77777777" w:rsidR="00BE0B3B" w:rsidRPr="00706156" w:rsidRDefault="00BE0B3B" w:rsidP="00BE0B3B">
            <w:pPr>
              <w:jc w:val="center"/>
              <w:rPr>
                <w:rFonts w:cs="Arial"/>
                <w:sz w:val="16"/>
                <w:szCs w:val="16"/>
              </w:rPr>
            </w:pPr>
          </w:p>
        </w:tc>
        <w:tc>
          <w:tcPr>
            <w:tcW w:w="1417" w:type="dxa"/>
            <w:vMerge/>
            <w:vAlign w:val="center"/>
          </w:tcPr>
          <w:p w14:paraId="295EA140" w14:textId="77777777" w:rsidR="00BE0B3B" w:rsidRPr="00706156" w:rsidRDefault="00BE0B3B" w:rsidP="00BE0B3B">
            <w:pPr>
              <w:jc w:val="center"/>
              <w:rPr>
                <w:rFonts w:cs="Arial"/>
                <w:sz w:val="16"/>
                <w:szCs w:val="16"/>
              </w:rPr>
            </w:pPr>
          </w:p>
        </w:tc>
        <w:tc>
          <w:tcPr>
            <w:tcW w:w="1701" w:type="dxa"/>
            <w:vAlign w:val="center"/>
          </w:tcPr>
          <w:p w14:paraId="2E5CE313" w14:textId="77777777" w:rsidR="00BE0B3B" w:rsidRPr="00706156" w:rsidRDefault="00BE0B3B" w:rsidP="00BE0B3B">
            <w:pPr>
              <w:jc w:val="center"/>
              <w:rPr>
                <w:rFonts w:cs="Arial"/>
                <w:sz w:val="16"/>
                <w:szCs w:val="16"/>
              </w:rPr>
            </w:pPr>
            <w:r w:rsidRPr="00706156">
              <w:rPr>
                <w:rFonts w:cs="Arial"/>
                <w:sz w:val="16"/>
                <w:szCs w:val="16"/>
              </w:rPr>
              <w:t>Children (high school students)</w:t>
            </w:r>
          </w:p>
        </w:tc>
        <w:tc>
          <w:tcPr>
            <w:tcW w:w="993" w:type="dxa"/>
            <w:vAlign w:val="center"/>
          </w:tcPr>
          <w:p w14:paraId="3C802D0A" w14:textId="375B8914" w:rsidR="00BE0B3B" w:rsidRPr="00706156" w:rsidRDefault="00BE0B3B" w:rsidP="00BE0B3B">
            <w:pPr>
              <w:jc w:val="center"/>
              <w:rPr>
                <w:rFonts w:cs="Arial"/>
                <w:sz w:val="16"/>
                <w:szCs w:val="16"/>
              </w:rPr>
            </w:pPr>
            <w:r w:rsidRPr="00706156">
              <w:rPr>
                <w:rFonts w:cs="Arial"/>
                <w:sz w:val="16"/>
                <w:szCs w:val="16"/>
              </w:rPr>
              <w:t>17</w:t>
            </w:r>
            <w:r w:rsidRPr="00706156">
              <w:rPr>
                <w:rFonts w:cs="Arial"/>
              </w:rPr>
              <w:t>·</w:t>
            </w:r>
            <w:r w:rsidRPr="00706156">
              <w:rPr>
                <w:rFonts w:cs="Arial"/>
                <w:sz w:val="16"/>
                <w:szCs w:val="16"/>
              </w:rPr>
              <w:t>5</w:t>
            </w:r>
          </w:p>
          <w:p w14:paraId="1C4CAA02" w14:textId="0B5CEB5F"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2)</w:t>
            </w:r>
          </w:p>
        </w:tc>
        <w:tc>
          <w:tcPr>
            <w:tcW w:w="992" w:type="dxa"/>
            <w:vAlign w:val="center"/>
          </w:tcPr>
          <w:p w14:paraId="4422CC3E"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0602453D" w14:textId="77777777" w:rsidR="00BE0B3B" w:rsidRPr="00706156" w:rsidRDefault="00BE0B3B" w:rsidP="00BE0B3B">
            <w:pPr>
              <w:jc w:val="center"/>
              <w:rPr>
                <w:rFonts w:cs="Arial"/>
                <w:sz w:val="16"/>
                <w:szCs w:val="16"/>
              </w:rPr>
            </w:pPr>
            <w:r w:rsidRPr="00706156">
              <w:rPr>
                <w:rFonts w:cs="Arial"/>
                <w:sz w:val="16"/>
                <w:szCs w:val="16"/>
              </w:rPr>
              <w:t>76%</w:t>
            </w:r>
          </w:p>
        </w:tc>
        <w:tc>
          <w:tcPr>
            <w:tcW w:w="992" w:type="dxa"/>
            <w:vAlign w:val="center"/>
          </w:tcPr>
          <w:p w14:paraId="2026D90E" w14:textId="77777777" w:rsidR="00BE0B3B" w:rsidRPr="00706156" w:rsidRDefault="00BE0B3B" w:rsidP="00BE0B3B">
            <w:pPr>
              <w:jc w:val="center"/>
              <w:rPr>
                <w:rFonts w:cs="Arial"/>
                <w:sz w:val="16"/>
                <w:szCs w:val="16"/>
              </w:rPr>
            </w:pPr>
            <w:r w:rsidRPr="00706156">
              <w:rPr>
                <w:rFonts w:cs="Arial"/>
                <w:sz w:val="16"/>
                <w:szCs w:val="16"/>
              </w:rPr>
              <w:t>2824</w:t>
            </w:r>
          </w:p>
        </w:tc>
        <w:tc>
          <w:tcPr>
            <w:tcW w:w="1701" w:type="dxa"/>
            <w:vAlign w:val="center"/>
          </w:tcPr>
          <w:p w14:paraId="0D61A1CA" w14:textId="2CD04BC0"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32EAF0FC" w14:textId="77777777" w:rsidR="00BE0B3B" w:rsidRPr="00706156" w:rsidRDefault="00BE0B3B" w:rsidP="00BE0B3B">
            <w:pPr>
              <w:jc w:val="center"/>
              <w:rPr>
                <w:rFonts w:cs="Arial"/>
                <w:sz w:val="16"/>
                <w:szCs w:val="16"/>
              </w:rPr>
            </w:pPr>
          </w:p>
        </w:tc>
        <w:tc>
          <w:tcPr>
            <w:tcW w:w="1134" w:type="dxa"/>
            <w:vAlign w:val="center"/>
          </w:tcPr>
          <w:p w14:paraId="76363D34" w14:textId="62CC8F6E"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6380E151" w14:textId="0F94719A" w:rsidTr="00BE0B3B">
        <w:tc>
          <w:tcPr>
            <w:tcW w:w="2263" w:type="dxa"/>
            <w:vAlign w:val="center"/>
          </w:tcPr>
          <w:p w14:paraId="1106F49D" w14:textId="64A9E854" w:rsidR="00BE0B3B" w:rsidRPr="00706156" w:rsidRDefault="00BE0B3B" w:rsidP="00BE0B3B">
            <w:pPr>
              <w:jc w:val="center"/>
              <w:rPr>
                <w:rFonts w:cs="Arial"/>
                <w:sz w:val="16"/>
                <w:szCs w:val="16"/>
              </w:rPr>
            </w:pPr>
            <w:proofErr w:type="spellStart"/>
            <w:r w:rsidRPr="00706156">
              <w:rPr>
                <w:rFonts w:cs="Arial"/>
                <w:sz w:val="16"/>
                <w:szCs w:val="16"/>
              </w:rPr>
              <w:t>Zajacova</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{"citationID":"pVNfiFb1","properties":{"formattedCitation":"\\super 67\\nosupersub{}","plainCitation":"67","noteIndex":0},"citationItems":[{"id":45,"uris":["http://zotero.org/users/7696217/items/IRJ88D9M"],"itemData":{"id":45,"type":"article-journal","container-title":"Canadian Journal of Public Health","ISSN":"1920-7476","issue":"6","journalAbbreviation":"Canadian Journal of Public Health","note":"publisher: Springer","page":"953-962","title":"Changes in health behaviours during early COVID-19 and socio-demographic disparities: a cross-sectional analysis","volume":"111","author":[{"family":"Zajacova","given":"Anna"},{"family":"Jehn","given":"Anthony"},{"family":"Stackhouse","given":"Matthew"},{"family":"Denice","given":"Patrick"},{"family":"Ramos","given":"Howard"}],"issued":{"date-parts":[["2020"]]}}}],"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67</w:t>
            </w:r>
            <w:r w:rsidRPr="00706156">
              <w:rPr>
                <w:rFonts w:cs="Arial"/>
                <w:sz w:val="16"/>
                <w:szCs w:val="16"/>
              </w:rPr>
              <w:fldChar w:fldCharType="end"/>
            </w:r>
          </w:p>
        </w:tc>
        <w:tc>
          <w:tcPr>
            <w:tcW w:w="1418" w:type="dxa"/>
            <w:vAlign w:val="center"/>
          </w:tcPr>
          <w:p w14:paraId="52E2D405" w14:textId="77777777" w:rsidR="00BE0B3B" w:rsidRPr="00706156" w:rsidRDefault="00BE0B3B" w:rsidP="00BE0B3B">
            <w:pPr>
              <w:jc w:val="center"/>
              <w:rPr>
                <w:rFonts w:cs="Arial"/>
                <w:sz w:val="16"/>
                <w:szCs w:val="16"/>
              </w:rPr>
            </w:pPr>
            <w:r w:rsidRPr="00706156">
              <w:rPr>
                <w:rFonts w:cs="Arial"/>
                <w:sz w:val="16"/>
                <w:szCs w:val="16"/>
              </w:rPr>
              <w:t>Canada</w:t>
            </w:r>
          </w:p>
        </w:tc>
        <w:tc>
          <w:tcPr>
            <w:tcW w:w="1417" w:type="dxa"/>
            <w:vAlign w:val="center"/>
          </w:tcPr>
          <w:p w14:paraId="62ECAB5E" w14:textId="64ED8DE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C77100A" w14:textId="77777777"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6EAF0FC5"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CFCE4FD"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CE99175" w14:textId="77777777" w:rsidR="00BE0B3B" w:rsidRPr="00706156" w:rsidRDefault="00BE0B3B" w:rsidP="00BE0B3B">
            <w:pPr>
              <w:jc w:val="center"/>
              <w:rPr>
                <w:rFonts w:cs="Arial"/>
                <w:sz w:val="16"/>
                <w:szCs w:val="16"/>
              </w:rPr>
            </w:pPr>
            <w:r w:rsidRPr="00706156">
              <w:rPr>
                <w:rFonts w:cs="Arial"/>
                <w:sz w:val="16"/>
                <w:szCs w:val="16"/>
              </w:rPr>
              <w:t>51%</w:t>
            </w:r>
          </w:p>
        </w:tc>
        <w:tc>
          <w:tcPr>
            <w:tcW w:w="992" w:type="dxa"/>
            <w:vAlign w:val="center"/>
          </w:tcPr>
          <w:p w14:paraId="477DFD49" w14:textId="77777777" w:rsidR="00BE0B3B" w:rsidRPr="00706156" w:rsidRDefault="00BE0B3B" w:rsidP="00BE0B3B">
            <w:pPr>
              <w:jc w:val="center"/>
              <w:rPr>
                <w:rFonts w:cs="Arial"/>
                <w:sz w:val="16"/>
                <w:szCs w:val="16"/>
              </w:rPr>
            </w:pPr>
            <w:r w:rsidRPr="00706156">
              <w:rPr>
                <w:rFonts w:cs="Arial"/>
                <w:sz w:val="16"/>
                <w:szCs w:val="16"/>
              </w:rPr>
              <w:t>4319</w:t>
            </w:r>
          </w:p>
        </w:tc>
        <w:tc>
          <w:tcPr>
            <w:tcW w:w="1701" w:type="dxa"/>
            <w:vAlign w:val="center"/>
          </w:tcPr>
          <w:p w14:paraId="476AB3CF" w14:textId="77777777" w:rsidR="00BE0B3B" w:rsidRPr="00706156" w:rsidRDefault="00BE0B3B" w:rsidP="00BE0B3B">
            <w:pPr>
              <w:jc w:val="center"/>
              <w:rPr>
                <w:rFonts w:cs="Arial"/>
                <w:sz w:val="16"/>
                <w:szCs w:val="16"/>
              </w:rPr>
            </w:pPr>
            <w:r w:rsidRPr="00706156">
              <w:rPr>
                <w:rFonts w:cs="Arial"/>
                <w:sz w:val="16"/>
                <w:szCs w:val="16"/>
              </w:rPr>
              <w:t>Internet time; television time</w:t>
            </w:r>
          </w:p>
        </w:tc>
        <w:tc>
          <w:tcPr>
            <w:tcW w:w="1701" w:type="dxa"/>
            <w:vAlign w:val="center"/>
          </w:tcPr>
          <w:p w14:paraId="4341F59D" w14:textId="1818D22F"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4CD6DC5D" w14:textId="5CA75875" w:rsidR="00BE0B3B" w:rsidRPr="00706156" w:rsidRDefault="00BE0B3B" w:rsidP="00BE0B3B">
            <w:pPr>
              <w:jc w:val="center"/>
              <w:rPr>
                <w:rFonts w:cs="Arial"/>
                <w:sz w:val="16"/>
                <w:szCs w:val="16"/>
              </w:rPr>
            </w:pPr>
            <w:r w:rsidRPr="00706156">
              <w:rPr>
                <w:rFonts w:cs="Arial"/>
                <w:color w:val="000000"/>
                <w:sz w:val="16"/>
                <w:szCs w:val="16"/>
              </w:rPr>
              <w:t>4</w:t>
            </w:r>
          </w:p>
        </w:tc>
      </w:tr>
      <w:tr w:rsidR="00BE0B3B" w:rsidRPr="00706156" w14:paraId="75E384D2" w14:textId="2EF0F734" w:rsidTr="00BE0B3B">
        <w:tc>
          <w:tcPr>
            <w:tcW w:w="2263" w:type="dxa"/>
            <w:vAlign w:val="center"/>
          </w:tcPr>
          <w:p w14:paraId="071D6684" w14:textId="2F7AA44D" w:rsidR="00BE0B3B" w:rsidRPr="00706156" w:rsidRDefault="00BE0B3B" w:rsidP="00BE0B3B">
            <w:pPr>
              <w:jc w:val="center"/>
              <w:rPr>
                <w:rFonts w:cs="Arial"/>
                <w:sz w:val="16"/>
                <w:szCs w:val="16"/>
              </w:rPr>
            </w:pPr>
            <w:proofErr w:type="spellStart"/>
            <w:r w:rsidRPr="00706156">
              <w:rPr>
                <w:rFonts w:cs="Arial"/>
                <w:sz w:val="16"/>
                <w:szCs w:val="16"/>
              </w:rPr>
              <w:t>Zarco-Alpeunte</w:t>
            </w:r>
            <w:proofErr w:type="spellEnd"/>
            <w:r w:rsidRPr="00706156">
              <w:rPr>
                <w:rFonts w:cs="Arial"/>
                <w:sz w:val="16"/>
                <w:szCs w:val="16"/>
              </w:rPr>
              <w:t xml:space="preserve"> et al.</w:t>
            </w:r>
            <w:r w:rsidRPr="00706156">
              <w:rPr>
                <w:rFonts w:cs="Arial"/>
                <w:sz w:val="16"/>
                <w:szCs w:val="16"/>
              </w:rPr>
              <w:fldChar w:fldCharType="begin"/>
            </w:r>
            <w:r w:rsidR="00E97678" w:rsidRPr="00706156">
              <w:rPr>
                <w:rFonts w:cs="Arial"/>
                <w:sz w:val="16"/>
                <w:szCs w:val="16"/>
              </w:rPr>
              <w:instrText xml:space="preserve"> ADDIN ZOTERO_ITEM CSL_CITATION {"citationID":"qlSgZXRk","properties":{"formattedCitation":"\\super 63\\nosupersub{}","plainCitation":"63","noteIndex":0},"citationItems":[{"id":10215,"uris":["http://zotero.org/users/7696217/items/LWPY6LLF"],"itemData":{"id":10215,"type":"article-journal","container-title":"Cyberpsychology: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63</w:t>
            </w:r>
            <w:r w:rsidRPr="00706156">
              <w:rPr>
                <w:rFonts w:cs="Arial"/>
                <w:sz w:val="16"/>
                <w:szCs w:val="16"/>
              </w:rPr>
              <w:fldChar w:fldCharType="end"/>
            </w:r>
          </w:p>
        </w:tc>
        <w:tc>
          <w:tcPr>
            <w:tcW w:w="1418" w:type="dxa"/>
            <w:vAlign w:val="center"/>
          </w:tcPr>
          <w:p w14:paraId="0DF291F9" w14:textId="69B8F716" w:rsidR="00BE0B3B" w:rsidRPr="00706156" w:rsidRDefault="00BE0B3B" w:rsidP="00BE0B3B">
            <w:pPr>
              <w:jc w:val="center"/>
              <w:rPr>
                <w:rFonts w:cs="Arial"/>
                <w:sz w:val="16"/>
                <w:szCs w:val="16"/>
              </w:rPr>
            </w:pPr>
            <w:r w:rsidRPr="00706156">
              <w:rPr>
                <w:rFonts w:cs="Arial"/>
                <w:sz w:val="16"/>
                <w:szCs w:val="16"/>
              </w:rPr>
              <w:t>Spain</w:t>
            </w:r>
          </w:p>
        </w:tc>
        <w:tc>
          <w:tcPr>
            <w:tcW w:w="1417" w:type="dxa"/>
            <w:vAlign w:val="center"/>
          </w:tcPr>
          <w:p w14:paraId="2DD6C3E4" w14:textId="7B23CF34"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2325D1C7" w14:textId="51272C28" w:rsidR="00BE0B3B" w:rsidRPr="00706156" w:rsidRDefault="00BE0B3B" w:rsidP="00BE0B3B">
            <w:pPr>
              <w:jc w:val="center"/>
              <w:rPr>
                <w:rFonts w:cs="Arial"/>
                <w:sz w:val="16"/>
                <w:szCs w:val="16"/>
              </w:rPr>
            </w:pPr>
            <w:r w:rsidRPr="00706156">
              <w:rPr>
                <w:rFonts w:cs="Arial"/>
                <w:sz w:val="16"/>
                <w:szCs w:val="16"/>
              </w:rPr>
              <w:t>Adults</w:t>
            </w:r>
          </w:p>
        </w:tc>
        <w:tc>
          <w:tcPr>
            <w:tcW w:w="993" w:type="dxa"/>
            <w:vAlign w:val="center"/>
          </w:tcPr>
          <w:p w14:paraId="7CED91DC" w14:textId="34BF8C7F"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4101AB91" w14:textId="2430DC31" w:rsidR="00BE0B3B" w:rsidRPr="00706156" w:rsidRDefault="00BE0B3B" w:rsidP="00BE0B3B">
            <w:pPr>
              <w:jc w:val="center"/>
              <w:rPr>
                <w:rFonts w:cs="Arial"/>
                <w:sz w:val="16"/>
                <w:szCs w:val="16"/>
              </w:rPr>
            </w:pPr>
            <w:r w:rsidRPr="00706156">
              <w:rPr>
                <w:rFonts w:cs="Arial"/>
                <w:sz w:val="16"/>
                <w:szCs w:val="16"/>
              </w:rPr>
              <w:t>18-55</w:t>
            </w:r>
          </w:p>
        </w:tc>
        <w:tc>
          <w:tcPr>
            <w:tcW w:w="992" w:type="dxa"/>
            <w:vAlign w:val="center"/>
          </w:tcPr>
          <w:p w14:paraId="781FC33F" w14:textId="0F00627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5924577" w14:textId="4954C698" w:rsidR="00BE0B3B" w:rsidRPr="00706156" w:rsidRDefault="00BE0B3B" w:rsidP="00BE0B3B">
            <w:pPr>
              <w:jc w:val="center"/>
              <w:rPr>
                <w:rFonts w:cs="Arial"/>
                <w:sz w:val="16"/>
                <w:szCs w:val="16"/>
              </w:rPr>
            </w:pPr>
            <w:r w:rsidRPr="00706156">
              <w:rPr>
                <w:rFonts w:cs="Arial"/>
                <w:sz w:val="16"/>
                <w:szCs w:val="16"/>
              </w:rPr>
              <w:t>886</w:t>
            </w:r>
          </w:p>
        </w:tc>
        <w:tc>
          <w:tcPr>
            <w:tcW w:w="1701" w:type="dxa"/>
            <w:vAlign w:val="center"/>
          </w:tcPr>
          <w:p w14:paraId="077FD08F" w14:textId="2F471877" w:rsidR="00BE0B3B" w:rsidRPr="00706156" w:rsidRDefault="00BE0B3B" w:rsidP="00BE0B3B">
            <w:pPr>
              <w:jc w:val="center"/>
              <w:rPr>
                <w:rFonts w:cs="Arial"/>
                <w:sz w:val="16"/>
                <w:szCs w:val="16"/>
              </w:rPr>
            </w:pPr>
            <w:r w:rsidRPr="00706156">
              <w:rPr>
                <w:rFonts w:cs="Arial"/>
                <w:sz w:val="16"/>
                <w:szCs w:val="16"/>
              </w:rPr>
              <w:t>TV use; online sexual activities; video games; social networks; online shopping; instant messaging</w:t>
            </w:r>
          </w:p>
        </w:tc>
        <w:tc>
          <w:tcPr>
            <w:tcW w:w="1701" w:type="dxa"/>
            <w:vAlign w:val="center"/>
          </w:tcPr>
          <w:p w14:paraId="4D70A7D5" w14:textId="04271DAC"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D485BFB" w14:textId="1AF9771E"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783E4DAD" w14:textId="099A881E" w:rsidTr="00BE0B3B">
        <w:tc>
          <w:tcPr>
            <w:tcW w:w="2263" w:type="dxa"/>
            <w:vAlign w:val="center"/>
          </w:tcPr>
          <w:p w14:paraId="6250C773" w14:textId="43837FC2" w:rsidR="00BE0B3B" w:rsidRPr="00706156" w:rsidRDefault="00BE0B3B" w:rsidP="00BE0B3B">
            <w:pPr>
              <w:jc w:val="center"/>
              <w:rPr>
                <w:rFonts w:cs="Arial"/>
                <w:sz w:val="16"/>
                <w:szCs w:val="16"/>
              </w:rPr>
            </w:pPr>
            <w:r w:rsidRPr="00706156">
              <w:rPr>
                <w:rFonts w:cs="Arial"/>
                <w:sz w:val="16"/>
                <w:szCs w:val="16"/>
              </w:rPr>
              <w:t>Zhang et al.</w:t>
            </w:r>
            <w:r w:rsidRPr="00706156">
              <w:rPr>
                <w:rFonts w:cs="Arial"/>
                <w:sz w:val="16"/>
                <w:szCs w:val="16"/>
              </w:rPr>
              <w:fldChar w:fldCharType="begin"/>
            </w:r>
            <w:r w:rsidR="00E97678" w:rsidRPr="00706156">
              <w:rPr>
                <w:rFonts w:cs="Arial"/>
                <w:sz w:val="16"/>
                <w:szCs w:val="16"/>
              </w:rPr>
              <w:instrText xml:space="preserve"> ADDIN ZOTERO_ITEM CSL_CITATION {"citationID":"4llBaJAG","properties":{"formattedCitation":"\\super 68\\nosupersub{}","plainCitation":"68","noteIndex":0},"citationItems":[{"id":4766,"uris":["http://zotero.org/users/7696217/items/NYMPZBY8"],"itemData":{"id":4766,"type":"article-journal","container-title":"Frontiers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68</w:t>
            </w:r>
            <w:r w:rsidRPr="00706156">
              <w:rPr>
                <w:rFonts w:cs="Arial"/>
                <w:sz w:val="16"/>
                <w:szCs w:val="16"/>
              </w:rPr>
              <w:fldChar w:fldCharType="end"/>
            </w:r>
          </w:p>
        </w:tc>
        <w:tc>
          <w:tcPr>
            <w:tcW w:w="1418" w:type="dxa"/>
            <w:vAlign w:val="center"/>
          </w:tcPr>
          <w:p w14:paraId="50007D9D" w14:textId="77777777" w:rsidR="00BE0B3B" w:rsidRPr="00706156" w:rsidRDefault="00BE0B3B" w:rsidP="00BE0B3B">
            <w:pPr>
              <w:jc w:val="center"/>
              <w:rPr>
                <w:rFonts w:cs="Arial"/>
                <w:sz w:val="16"/>
                <w:szCs w:val="16"/>
              </w:rPr>
            </w:pPr>
            <w:r w:rsidRPr="00706156">
              <w:rPr>
                <w:rFonts w:cs="Arial"/>
                <w:sz w:val="16"/>
                <w:szCs w:val="16"/>
              </w:rPr>
              <w:t>China</w:t>
            </w:r>
          </w:p>
        </w:tc>
        <w:tc>
          <w:tcPr>
            <w:tcW w:w="1417" w:type="dxa"/>
            <w:vAlign w:val="center"/>
          </w:tcPr>
          <w:p w14:paraId="3DDFCD06" w14:textId="0869C7D7"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4DC9229D" w14:textId="77777777" w:rsidR="00BE0B3B" w:rsidRPr="00706156" w:rsidRDefault="00BE0B3B" w:rsidP="00BE0B3B">
            <w:pPr>
              <w:jc w:val="center"/>
              <w:rPr>
                <w:rFonts w:cs="Arial"/>
                <w:sz w:val="16"/>
                <w:szCs w:val="16"/>
              </w:rPr>
            </w:pPr>
            <w:r w:rsidRPr="00706156">
              <w:rPr>
                <w:rFonts w:cs="Arial"/>
                <w:sz w:val="16"/>
                <w:szCs w:val="16"/>
              </w:rPr>
              <w:t>Adults (pregnant women)</w:t>
            </w:r>
          </w:p>
        </w:tc>
        <w:tc>
          <w:tcPr>
            <w:tcW w:w="993" w:type="dxa"/>
            <w:vAlign w:val="center"/>
          </w:tcPr>
          <w:p w14:paraId="3841CD28" w14:textId="77777777" w:rsidR="00BE0B3B" w:rsidRPr="00706156" w:rsidRDefault="00BE0B3B" w:rsidP="00BE0B3B">
            <w:pPr>
              <w:jc w:val="center"/>
              <w:rPr>
                <w:rFonts w:cs="Arial"/>
                <w:sz w:val="16"/>
                <w:szCs w:val="16"/>
              </w:rPr>
            </w:pPr>
            <w:r w:rsidRPr="00706156">
              <w:rPr>
                <w:rFonts w:cs="Arial"/>
                <w:sz w:val="16"/>
                <w:szCs w:val="16"/>
              </w:rPr>
              <w:t>29</w:t>
            </w:r>
          </w:p>
          <w:p w14:paraId="4F68557E" w14:textId="77777777" w:rsidR="00BE0B3B" w:rsidRPr="00706156" w:rsidRDefault="00BE0B3B" w:rsidP="00BE0B3B">
            <w:pPr>
              <w:jc w:val="center"/>
              <w:rPr>
                <w:rFonts w:cs="Arial"/>
                <w:sz w:val="16"/>
                <w:szCs w:val="16"/>
              </w:rPr>
            </w:pPr>
            <w:r w:rsidRPr="00706156">
              <w:rPr>
                <w:rFonts w:cs="Arial"/>
                <w:sz w:val="16"/>
                <w:szCs w:val="16"/>
              </w:rPr>
              <w:t>(4)</w:t>
            </w:r>
          </w:p>
        </w:tc>
        <w:tc>
          <w:tcPr>
            <w:tcW w:w="992" w:type="dxa"/>
            <w:vAlign w:val="center"/>
          </w:tcPr>
          <w:p w14:paraId="70A49411" w14:textId="77777777"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74D15372" w14:textId="77777777" w:rsidR="00BE0B3B" w:rsidRPr="00706156" w:rsidRDefault="00BE0B3B" w:rsidP="00BE0B3B">
            <w:pPr>
              <w:jc w:val="center"/>
              <w:rPr>
                <w:rFonts w:cs="Arial"/>
                <w:sz w:val="16"/>
                <w:szCs w:val="16"/>
              </w:rPr>
            </w:pPr>
            <w:r w:rsidRPr="00706156">
              <w:rPr>
                <w:rFonts w:cs="Arial"/>
                <w:sz w:val="16"/>
                <w:szCs w:val="16"/>
              </w:rPr>
              <w:t>100%</w:t>
            </w:r>
          </w:p>
        </w:tc>
        <w:tc>
          <w:tcPr>
            <w:tcW w:w="992" w:type="dxa"/>
            <w:vAlign w:val="center"/>
          </w:tcPr>
          <w:p w14:paraId="1D7B459C" w14:textId="77777777" w:rsidR="00BE0B3B" w:rsidRPr="00706156" w:rsidRDefault="00BE0B3B" w:rsidP="00BE0B3B">
            <w:pPr>
              <w:jc w:val="center"/>
              <w:rPr>
                <w:rFonts w:cs="Arial"/>
                <w:sz w:val="16"/>
                <w:szCs w:val="16"/>
              </w:rPr>
            </w:pPr>
            <w:r w:rsidRPr="00706156">
              <w:rPr>
                <w:rFonts w:cs="Arial"/>
                <w:sz w:val="16"/>
                <w:szCs w:val="16"/>
              </w:rPr>
              <w:t>1794</w:t>
            </w:r>
          </w:p>
        </w:tc>
        <w:tc>
          <w:tcPr>
            <w:tcW w:w="1701" w:type="dxa"/>
            <w:vAlign w:val="center"/>
          </w:tcPr>
          <w:p w14:paraId="1D2A3BA1" w14:textId="535C79E7"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Align w:val="center"/>
          </w:tcPr>
          <w:p w14:paraId="18FB338A" w14:textId="1AAAF8C0"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0864A2EB" w14:textId="6F5B81FA"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457E003F" w14:textId="4DDAF697" w:rsidTr="00BE0B3B">
        <w:tc>
          <w:tcPr>
            <w:tcW w:w="2263" w:type="dxa"/>
            <w:vMerge w:val="restart"/>
            <w:vAlign w:val="center"/>
          </w:tcPr>
          <w:p w14:paraId="694138B3" w14:textId="2021D231" w:rsidR="00BE0B3B" w:rsidRPr="00706156" w:rsidRDefault="00BE0B3B" w:rsidP="00BE0B3B">
            <w:pPr>
              <w:jc w:val="center"/>
              <w:rPr>
                <w:rFonts w:cs="Arial"/>
                <w:sz w:val="16"/>
                <w:szCs w:val="16"/>
              </w:rPr>
            </w:pPr>
            <w:r w:rsidRPr="00706156">
              <w:rPr>
                <w:rFonts w:cs="Arial"/>
                <w:sz w:val="16"/>
                <w:szCs w:val="16"/>
              </w:rPr>
              <w:t>Zhou et al.</w:t>
            </w:r>
            <w:r w:rsidRPr="00706156">
              <w:rPr>
                <w:rFonts w:cs="Arial"/>
                <w:sz w:val="16"/>
                <w:szCs w:val="16"/>
              </w:rPr>
              <w:fldChar w:fldCharType="begin"/>
            </w:r>
            <w:r w:rsidR="00E97678" w:rsidRPr="00706156">
              <w:rPr>
                <w:rFonts w:cs="Arial"/>
                <w:sz w:val="16"/>
                <w:szCs w:val="16"/>
              </w:rPr>
              <w:instrText xml:space="preserve"> ADDIN ZOTERO_ITEM CSL_CITATION {"citationID":"Rw2JxVVm","properties":{"formattedCitation":"\\super 69\\nosupersub{}","plainCitation":"69","noteIndex":0},"citationItems":[{"id":10172,"uris":["http://zotero.org/users/7696217/items/JH6Z5ERE"],"itemData":{"id":10172,"type":"article-journal","container-title":"International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schema":"https://github.com/citation-style-language/schema/raw/master/csl-citation.json"} </w:instrText>
            </w:r>
            <w:r w:rsidRPr="00706156">
              <w:rPr>
                <w:rFonts w:cs="Arial"/>
                <w:sz w:val="16"/>
                <w:szCs w:val="16"/>
              </w:rPr>
              <w:fldChar w:fldCharType="separate"/>
            </w:r>
            <w:r w:rsidR="00095CC6" w:rsidRPr="00706156">
              <w:rPr>
                <w:rFonts w:cs="Arial"/>
                <w:sz w:val="16"/>
                <w:vertAlign w:val="superscript"/>
              </w:rPr>
              <w:t>69</w:t>
            </w:r>
            <w:r w:rsidRPr="00706156">
              <w:rPr>
                <w:rFonts w:cs="Arial"/>
                <w:sz w:val="16"/>
                <w:szCs w:val="16"/>
              </w:rPr>
              <w:fldChar w:fldCharType="end"/>
            </w:r>
            <w:r w:rsidRPr="00706156">
              <w:rPr>
                <w:rFonts w:cs="Arial"/>
                <w:sz w:val="16"/>
                <w:szCs w:val="16"/>
              </w:rPr>
              <w:t>†</w:t>
            </w:r>
          </w:p>
        </w:tc>
        <w:tc>
          <w:tcPr>
            <w:tcW w:w="1418" w:type="dxa"/>
            <w:vMerge w:val="restart"/>
            <w:vAlign w:val="center"/>
          </w:tcPr>
          <w:p w14:paraId="06292C6F" w14:textId="3DB32767" w:rsidR="00BE0B3B" w:rsidRPr="00706156" w:rsidRDefault="00BE0B3B" w:rsidP="00BE0B3B">
            <w:pPr>
              <w:jc w:val="center"/>
              <w:rPr>
                <w:rFonts w:cs="Arial"/>
                <w:sz w:val="16"/>
                <w:szCs w:val="16"/>
              </w:rPr>
            </w:pPr>
            <w:r w:rsidRPr="00706156">
              <w:rPr>
                <w:rFonts w:cs="Arial"/>
                <w:sz w:val="16"/>
                <w:szCs w:val="16"/>
              </w:rPr>
              <w:t>China</w:t>
            </w:r>
          </w:p>
        </w:tc>
        <w:tc>
          <w:tcPr>
            <w:tcW w:w="1417" w:type="dxa"/>
            <w:vMerge w:val="restart"/>
            <w:vAlign w:val="center"/>
          </w:tcPr>
          <w:p w14:paraId="749A4609" w14:textId="1CFB77B5" w:rsidR="00BE0B3B" w:rsidRPr="00706156" w:rsidRDefault="00BE0B3B" w:rsidP="00BE0B3B">
            <w:pPr>
              <w:jc w:val="center"/>
              <w:rPr>
                <w:rFonts w:cs="Arial"/>
                <w:sz w:val="16"/>
                <w:szCs w:val="16"/>
              </w:rPr>
            </w:pPr>
            <w:r w:rsidRPr="00706156">
              <w:rPr>
                <w:rFonts w:cs="Arial"/>
                <w:sz w:val="16"/>
                <w:szCs w:val="16"/>
              </w:rPr>
              <w:t>Cross-sectional</w:t>
            </w:r>
          </w:p>
        </w:tc>
        <w:tc>
          <w:tcPr>
            <w:tcW w:w="1701" w:type="dxa"/>
            <w:vAlign w:val="center"/>
          </w:tcPr>
          <w:p w14:paraId="5D7DAB72" w14:textId="762C13B2" w:rsidR="00BE0B3B" w:rsidRPr="00706156" w:rsidRDefault="00BE0B3B" w:rsidP="00BE0B3B">
            <w:pPr>
              <w:jc w:val="center"/>
              <w:rPr>
                <w:rFonts w:cs="Arial"/>
                <w:sz w:val="16"/>
                <w:szCs w:val="16"/>
              </w:rPr>
            </w:pPr>
            <w:r w:rsidRPr="00706156">
              <w:rPr>
                <w:rFonts w:cs="Arial"/>
                <w:sz w:val="16"/>
                <w:szCs w:val="16"/>
              </w:rPr>
              <w:t>Adults (graduate students)</w:t>
            </w:r>
          </w:p>
        </w:tc>
        <w:tc>
          <w:tcPr>
            <w:tcW w:w="993" w:type="dxa"/>
            <w:vAlign w:val="center"/>
          </w:tcPr>
          <w:p w14:paraId="13FC95AB" w14:textId="77777777" w:rsidR="00BE0B3B" w:rsidRPr="00706156" w:rsidRDefault="00BE0B3B" w:rsidP="00BE0B3B">
            <w:pPr>
              <w:jc w:val="center"/>
              <w:rPr>
                <w:rFonts w:cs="Arial"/>
                <w:sz w:val="16"/>
                <w:szCs w:val="16"/>
              </w:rPr>
            </w:pPr>
            <w:r w:rsidRPr="00706156">
              <w:rPr>
                <w:rFonts w:cs="Arial"/>
                <w:sz w:val="16"/>
                <w:szCs w:val="16"/>
              </w:rPr>
              <w:t>24</w:t>
            </w:r>
            <w:r w:rsidRPr="00706156">
              <w:rPr>
                <w:rFonts w:cs="Arial"/>
              </w:rPr>
              <w:t>·</w:t>
            </w:r>
            <w:r w:rsidRPr="00706156">
              <w:rPr>
                <w:rFonts w:cs="Arial"/>
                <w:sz w:val="16"/>
                <w:szCs w:val="16"/>
              </w:rPr>
              <w:t>6</w:t>
            </w:r>
          </w:p>
          <w:p w14:paraId="39272F13" w14:textId="5C067A4A" w:rsidR="00BE0B3B" w:rsidRPr="00706156" w:rsidRDefault="00BE0B3B" w:rsidP="00BE0B3B">
            <w:pPr>
              <w:jc w:val="center"/>
              <w:rPr>
                <w:rFonts w:cs="Arial"/>
                <w:sz w:val="16"/>
                <w:szCs w:val="16"/>
              </w:rPr>
            </w:pPr>
            <w:r w:rsidRPr="00706156">
              <w:rPr>
                <w:rFonts w:cs="Arial"/>
                <w:sz w:val="16"/>
                <w:szCs w:val="16"/>
              </w:rPr>
              <w:t>(3</w:t>
            </w:r>
            <w:r w:rsidRPr="00706156">
              <w:rPr>
                <w:rFonts w:cs="Arial"/>
              </w:rPr>
              <w:t>·</w:t>
            </w:r>
            <w:r w:rsidRPr="00706156">
              <w:rPr>
                <w:rFonts w:cs="Arial"/>
                <w:sz w:val="16"/>
                <w:szCs w:val="16"/>
              </w:rPr>
              <w:t>5)</w:t>
            </w:r>
          </w:p>
        </w:tc>
        <w:tc>
          <w:tcPr>
            <w:tcW w:w="992" w:type="dxa"/>
            <w:vAlign w:val="center"/>
          </w:tcPr>
          <w:p w14:paraId="2F45ACA4" w14:textId="7F8E596C"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EFCE706" w14:textId="13097DB2" w:rsidR="00BE0B3B" w:rsidRPr="00706156" w:rsidRDefault="00BE0B3B" w:rsidP="00BE0B3B">
            <w:pPr>
              <w:jc w:val="center"/>
              <w:rPr>
                <w:rFonts w:cs="Arial"/>
                <w:sz w:val="16"/>
                <w:szCs w:val="16"/>
              </w:rPr>
            </w:pPr>
            <w:r w:rsidRPr="00706156">
              <w:rPr>
                <w:rFonts w:cs="Arial"/>
                <w:sz w:val="16"/>
                <w:szCs w:val="16"/>
              </w:rPr>
              <w:t>71%</w:t>
            </w:r>
          </w:p>
        </w:tc>
        <w:tc>
          <w:tcPr>
            <w:tcW w:w="992" w:type="dxa"/>
            <w:vAlign w:val="center"/>
          </w:tcPr>
          <w:p w14:paraId="673783AE" w14:textId="6E27DA12" w:rsidR="00BE0B3B" w:rsidRPr="00706156" w:rsidRDefault="00BE0B3B" w:rsidP="00BE0B3B">
            <w:pPr>
              <w:jc w:val="center"/>
              <w:rPr>
                <w:rFonts w:cs="Arial"/>
                <w:sz w:val="16"/>
                <w:szCs w:val="16"/>
              </w:rPr>
            </w:pPr>
            <w:r w:rsidRPr="00706156">
              <w:rPr>
                <w:rFonts w:cs="Arial"/>
                <w:sz w:val="16"/>
                <w:szCs w:val="16"/>
              </w:rPr>
              <w:t>234</w:t>
            </w:r>
          </w:p>
        </w:tc>
        <w:tc>
          <w:tcPr>
            <w:tcW w:w="1701" w:type="dxa"/>
            <w:vAlign w:val="center"/>
          </w:tcPr>
          <w:p w14:paraId="57C39462" w14:textId="5FCC9192"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restart"/>
            <w:vAlign w:val="center"/>
          </w:tcPr>
          <w:p w14:paraId="05205C35" w14:textId="2EC21AA0" w:rsidR="00BE0B3B" w:rsidRPr="00706156" w:rsidRDefault="00BE0B3B" w:rsidP="00BE0B3B">
            <w:pPr>
              <w:jc w:val="center"/>
              <w:rPr>
                <w:rFonts w:cs="Arial"/>
                <w:sz w:val="16"/>
                <w:szCs w:val="16"/>
              </w:rPr>
            </w:pPr>
            <w:r w:rsidRPr="00706156">
              <w:rPr>
                <w:rFonts w:cs="Arial"/>
                <w:sz w:val="16"/>
                <w:szCs w:val="16"/>
              </w:rPr>
              <w:t>Online survey; self-report</w:t>
            </w:r>
          </w:p>
        </w:tc>
        <w:tc>
          <w:tcPr>
            <w:tcW w:w="1134" w:type="dxa"/>
            <w:vAlign w:val="center"/>
          </w:tcPr>
          <w:p w14:paraId="6432DF23" w14:textId="249649FC" w:rsidR="00BE0B3B" w:rsidRPr="00706156" w:rsidRDefault="00BE0B3B" w:rsidP="00BE0B3B">
            <w:pPr>
              <w:jc w:val="center"/>
              <w:rPr>
                <w:rFonts w:cs="Arial"/>
                <w:sz w:val="16"/>
                <w:szCs w:val="16"/>
              </w:rPr>
            </w:pPr>
            <w:r w:rsidRPr="00706156">
              <w:rPr>
                <w:rFonts w:cs="Arial"/>
                <w:color w:val="000000"/>
                <w:sz w:val="16"/>
                <w:szCs w:val="16"/>
              </w:rPr>
              <w:t>6</w:t>
            </w:r>
          </w:p>
        </w:tc>
      </w:tr>
      <w:tr w:rsidR="00BE0B3B" w:rsidRPr="00706156" w14:paraId="39325DAE" w14:textId="12CF7885" w:rsidTr="00BE0B3B">
        <w:tc>
          <w:tcPr>
            <w:tcW w:w="2263" w:type="dxa"/>
            <w:vMerge/>
            <w:vAlign w:val="center"/>
          </w:tcPr>
          <w:p w14:paraId="5A828D94" w14:textId="77777777" w:rsidR="00BE0B3B" w:rsidRPr="00706156" w:rsidRDefault="00BE0B3B" w:rsidP="00BE0B3B">
            <w:pPr>
              <w:jc w:val="center"/>
              <w:rPr>
                <w:rFonts w:cs="Arial"/>
                <w:sz w:val="16"/>
                <w:szCs w:val="16"/>
              </w:rPr>
            </w:pPr>
          </w:p>
        </w:tc>
        <w:tc>
          <w:tcPr>
            <w:tcW w:w="1418" w:type="dxa"/>
            <w:vMerge/>
            <w:vAlign w:val="center"/>
          </w:tcPr>
          <w:p w14:paraId="5D7E48FF" w14:textId="77777777" w:rsidR="00BE0B3B" w:rsidRPr="00706156" w:rsidRDefault="00BE0B3B" w:rsidP="00BE0B3B">
            <w:pPr>
              <w:jc w:val="center"/>
              <w:rPr>
                <w:rFonts w:cs="Arial"/>
                <w:sz w:val="16"/>
                <w:szCs w:val="16"/>
              </w:rPr>
            </w:pPr>
          </w:p>
        </w:tc>
        <w:tc>
          <w:tcPr>
            <w:tcW w:w="1417" w:type="dxa"/>
            <w:vMerge/>
            <w:vAlign w:val="center"/>
          </w:tcPr>
          <w:p w14:paraId="50C33D7F" w14:textId="77777777" w:rsidR="00BE0B3B" w:rsidRPr="00706156" w:rsidRDefault="00BE0B3B" w:rsidP="00BE0B3B">
            <w:pPr>
              <w:jc w:val="center"/>
              <w:rPr>
                <w:rFonts w:cs="Arial"/>
                <w:sz w:val="16"/>
                <w:szCs w:val="16"/>
              </w:rPr>
            </w:pPr>
          </w:p>
        </w:tc>
        <w:tc>
          <w:tcPr>
            <w:tcW w:w="1701" w:type="dxa"/>
            <w:vAlign w:val="center"/>
          </w:tcPr>
          <w:p w14:paraId="6D1B0953" w14:textId="5296896E" w:rsidR="00BE0B3B" w:rsidRPr="00706156" w:rsidRDefault="00BE0B3B" w:rsidP="00BE0B3B">
            <w:pPr>
              <w:jc w:val="center"/>
              <w:rPr>
                <w:rFonts w:cs="Arial"/>
                <w:sz w:val="16"/>
                <w:szCs w:val="16"/>
              </w:rPr>
            </w:pPr>
            <w:r w:rsidRPr="00706156">
              <w:rPr>
                <w:rFonts w:cs="Arial"/>
                <w:sz w:val="16"/>
                <w:szCs w:val="16"/>
              </w:rPr>
              <w:t>Adults (undergraduate students)</w:t>
            </w:r>
          </w:p>
        </w:tc>
        <w:tc>
          <w:tcPr>
            <w:tcW w:w="993" w:type="dxa"/>
            <w:vAlign w:val="center"/>
          </w:tcPr>
          <w:p w14:paraId="74231720" w14:textId="77777777" w:rsidR="00BE0B3B" w:rsidRPr="00706156" w:rsidRDefault="00BE0B3B" w:rsidP="00BE0B3B">
            <w:pPr>
              <w:jc w:val="center"/>
              <w:rPr>
                <w:rFonts w:cs="Arial"/>
                <w:sz w:val="16"/>
                <w:szCs w:val="16"/>
              </w:rPr>
            </w:pPr>
            <w:r w:rsidRPr="00706156">
              <w:rPr>
                <w:rFonts w:cs="Arial"/>
                <w:sz w:val="16"/>
                <w:szCs w:val="16"/>
              </w:rPr>
              <w:t>20</w:t>
            </w:r>
            <w:r w:rsidRPr="00706156">
              <w:rPr>
                <w:rFonts w:cs="Arial"/>
              </w:rPr>
              <w:t>·</w:t>
            </w:r>
            <w:r w:rsidRPr="00706156">
              <w:rPr>
                <w:rFonts w:cs="Arial"/>
                <w:sz w:val="16"/>
                <w:szCs w:val="16"/>
              </w:rPr>
              <w:t>6</w:t>
            </w:r>
          </w:p>
          <w:p w14:paraId="4141AD56" w14:textId="013B227C"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6)</w:t>
            </w:r>
          </w:p>
        </w:tc>
        <w:tc>
          <w:tcPr>
            <w:tcW w:w="992" w:type="dxa"/>
            <w:vAlign w:val="center"/>
          </w:tcPr>
          <w:p w14:paraId="0FA3A392" w14:textId="54A6AC43"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13C6DE06" w14:textId="192B6F8B" w:rsidR="00BE0B3B" w:rsidRPr="00706156" w:rsidRDefault="00BE0B3B" w:rsidP="00BE0B3B">
            <w:pPr>
              <w:jc w:val="center"/>
              <w:rPr>
                <w:rFonts w:cs="Arial"/>
                <w:sz w:val="16"/>
                <w:szCs w:val="16"/>
              </w:rPr>
            </w:pPr>
            <w:r w:rsidRPr="00706156">
              <w:rPr>
                <w:rFonts w:cs="Arial"/>
                <w:sz w:val="16"/>
                <w:szCs w:val="16"/>
              </w:rPr>
              <w:t>70%</w:t>
            </w:r>
          </w:p>
        </w:tc>
        <w:tc>
          <w:tcPr>
            <w:tcW w:w="992" w:type="dxa"/>
            <w:vAlign w:val="center"/>
          </w:tcPr>
          <w:p w14:paraId="4F4058AE" w14:textId="3262E756" w:rsidR="00BE0B3B" w:rsidRPr="00706156" w:rsidRDefault="00BE0B3B" w:rsidP="00BE0B3B">
            <w:pPr>
              <w:jc w:val="center"/>
              <w:rPr>
                <w:rFonts w:cs="Arial"/>
                <w:sz w:val="16"/>
                <w:szCs w:val="16"/>
              </w:rPr>
            </w:pPr>
            <w:r w:rsidRPr="00706156">
              <w:rPr>
                <w:rFonts w:cs="Arial"/>
                <w:sz w:val="16"/>
                <w:szCs w:val="16"/>
              </w:rPr>
              <w:t>7024</w:t>
            </w:r>
          </w:p>
        </w:tc>
        <w:tc>
          <w:tcPr>
            <w:tcW w:w="1701" w:type="dxa"/>
            <w:vAlign w:val="center"/>
          </w:tcPr>
          <w:p w14:paraId="7296F681" w14:textId="129B1C60"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247BB743" w14:textId="77777777" w:rsidR="00BE0B3B" w:rsidRPr="00706156" w:rsidRDefault="00BE0B3B" w:rsidP="00BE0B3B">
            <w:pPr>
              <w:jc w:val="center"/>
              <w:rPr>
                <w:rFonts w:cs="Arial"/>
                <w:sz w:val="16"/>
                <w:szCs w:val="16"/>
              </w:rPr>
            </w:pPr>
          </w:p>
        </w:tc>
        <w:tc>
          <w:tcPr>
            <w:tcW w:w="1134" w:type="dxa"/>
            <w:vAlign w:val="center"/>
          </w:tcPr>
          <w:p w14:paraId="3C4F2FC1" w14:textId="34A10D42" w:rsidR="00BE0B3B" w:rsidRPr="00706156" w:rsidRDefault="00BE0B3B" w:rsidP="00BE0B3B">
            <w:pPr>
              <w:jc w:val="center"/>
              <w:rPr>
                <w:rFonts w:cs="Arial"/>
                <w:sz w:val="16"/>
                <w:szCs w:val="16"/>
              </w:rPr>
            </w:pPr>
            <w:r w:rsidRPr="00706156">
              <w:rPr>
                <w:rFonts w:cs="Arial"/>
                <w:color w:val="000000"/>
                <w:sz w:val="16"/>
                <w:szCs w:val="16"/>
              </w:rPr>
              <w:t>7</w:t>
            </w:r>
          </w:p>
        </w:tc>
      </w:tr>
      <w:tr w:rsidR="00BE0B3B" w:rsidRPr="00706156" w14:paraId="241B5770" w14:textId="553EF965" w:rsidTr="00BE0B3B">
        <w:tc>
          <w:tcPr>
            <w:tcW w:w="2263" w:type="dxa"/>
            <w:vMerge/>
            <w:vAlign w:val="center"/>
          </w:tcPr>
          <w:p w14:paraId="1B8CC4BB" w14:textId="77777777" w:rsidR="00BE0B3B" w:rsidRPr="00706156" w:rsidRDefault="00BE0B3B" w:rsidP="00BE0B3B">
            <w:pPr>
              <w:jc w:val="center"/>
              <w:rPr>
                <w:rFonts w:cs="Arial"/>
                <w:sz w:val="16"/>
                <w:szCs w:val="16"/>
              </w:rPr>
            </w:pPr>
          </w:p>
        </w:tc>
        <w:tc>
          <w:tcPr>
            <w:tcW w:w="1418" w:type="dxa"/>
            <w:vMerge/>
            <w:vAlign w:val="center"/>
          </w:tcPr>
          <w:p w14:paraId="0264023E" w14:textId="77777777" w:rsidR="00BE0B3B" w:rsidRPr="00706156" w:rsidRDefault="00BE0B3B" w:rsidP="00BE0B3B">
            <w:pPr>
              <w:jc w:val="center"/>
              <w:rPr>
                <w:rFonts w:cs="Arial"/>
                <w:sz w:val="16"/>
                <w:szCs w:val="16"/>
              </w:rPr>
            </w:pPr>
          </w:p>
        </w:tc>
        <w:tc>
          <w:tcPr>
            <w:tcW w:w="1417" w:type="dxa"/>
            <w:vMerge/>
            <w:vAlign w:val="center"/>
          </w:tcPr>
          <w:p w14:paraId="51B6C2DD" w14:textId="77777777" w:rsidR="00BE0B3B" w:rsidRPr="00706156" w:rsidRDefault="00BE0B3B" w:rsidP="00BE0B3B">
            <w:pPr>
              <w:jc w:val="center"/>
              <w:rPr>
                <w:rFonts w:cs="Arial"/>
                <w:sz w:val="16"/>
                <w:szCs w:val="16"/>
              </w:rPr>
            </w:pPr>
          </w:p>
        </w:tc>
        <w:tc>
          <w:tcPr>
            <w:tcW w:w="1701" w:type="dxa"/>
            <w:vAlign w:val="center"/>
          </w:tcPr>
          <w:p w14:paraId="6B5E76EB" w14:textId="31458F57" w:rsidR="00BE0B3B" w:rsidRPr="00706156" w:rsidRDefault="00BE0B3B" w:rsidP="00BE0B3B">
            <w:pPr>
              <w:jc w:val="center"/>
              <w:rPr>
                <w:rFonts w:cs="Arial"/>
                <w:sz w:val="16"/>
                <w:szCs w:val="16"/>
              </w:rPr>
            </w:pPr>
            <w:r w:rsidRPr="00706156">
              <w:rPr>
                <w:rFonts w:cs="Arial"/>
                <w:sz w:val="16"/>
                <w:szCs w:val="16"/>
              </w:rPr>
              <w:t>Children (high school students)</w:t>
            </w:r>
          </w:p>
        </w:tc>
        <w:tc>
          <w:tcPr>
            <w:tcW w:w="993" w:type="dxa"/>
            <w:vAlign w:val="center"/>
          </w:tcPr>
          <w:p w14:paraId="5498BBEB" w14:textId="77777777" w:rsidR="00BE0B3B" w:rsidRPr="00706156" w:rsidRDefault="00BE0B3B" w:rsidP="00BE0B3B">
            <w:pPr>
              <w:jc w:val="center"/>
              <w:rPr>
                <w:rFonts w:cs="Arial"/>
                <w:sz w:val="16"/>
                <w:szCs w:val="16"/>
              </w:rPr>
            </w:pPr>
            <w:r w:rsidRPr="00706156">
              <w:rPr>
                <w:rFonts w:cs="Arial"/>
                <w:sz w:val="16"/>
                <w:szCs w:val="16"/>
              </w:rPr>
              <w:t>17</w:t>
            </w:r>
            <w:r w:rsidRPr="00706156">
              <w:rPr>
                <w:rFonts w:cs="Arial"/>
              </w:rPr>
              <w:t>·</w:t>
            </w:r>
            <w:r w:rsidRPr="00706156">
              <w:rPr>
                <w:rFonts w:cs="Arial"/>
                <w:sz w:val="16"/>
                <w:szCs w:val="16"/>
              </w:rPr>
              <w:t>5</w:t>
            </w:r>
          </w:p>
          <w:p w14:paraId="22051606" w14:textId="026E12DF" w:rsidR="00BE0B3B" w:rsidRPr="00706156" w:rsidRDefault="00BE0B3B" w:rsidP="00BE0B3B">
            <w:pPr>
              <w:jc w:val="center"/>
              <w:rPr>
                <w:rFonts w:cs="Arial"/>
                <w:sz w:val="16"/>
                <w:szCs w:val="16"/>
              </w:rPr>
            </w:pPr>
            <w:r w:rsidRPr="00706156">
              <w:rPr>
                <w:rFonts w:cs="Arial"/>
                <w:sz w:val="16"/>
                <w:szCs w:val="16"/>
              </w:rPr>
              <w:t>(1</w:t>
            </w:r>
            <w:r w:rsidRPr="00706156">
              <w:rPr>
                <w:rFonts w:cs="Arial"/>
              </w:rPr>
              <w:t>·</w:t>
            </w:r>
            <w:r w:rsidRPr="00706156">
              <w:rPr>
                <w:rFonts w:cs="Arial"/>
                <w:sz w:val="16"/>
                <w:szCs w:val="16"/>
              </w:rPr>
              <w:t>2)</w:t>
            </w:r>
          </w:p>
        </w:tc>
        <w:tc>
          <w:tcPr>
            <w:tcW w:w="992" w:type="dxa"/>
            <w:vAlign w:val="center"/>
          </w:tcPr>
          <w:p w14:paraId="382AB960" w14:textId="53D6A916" w:rsidR="00BE0B3B" w:rsidRPr="00706156" w:rsidRDefault="00BE0B3B" w:rsidP="00BE0B3B">
            <w:pPr>
              <w:jc w:val="center"/>
              <w:rPr>
                <w:rFonts w:cs="Arial"/>
                <w:sz w:val="16"/>
                <w:szCs w:val="16"/>
              </w:rPr>
            </w:pPr>
            <w:r w:rsidRPr="00706156">
              <w:rPr>
                <w:rFonts w:cs="Arial"/>
                <w:sz w:val="16"/>
                <w:szCs w:val="16"/>
              </w:rPr>
              <w:t>NR</w:t>
            </w:r>
          </w:p>
        </w:tc>
        <w:tc>
          <w:tcPr>
            <w:tcW w:w="992" w:type="dxa"/>
            <w:vAlign w:val="center"/>
          </w:tcPr>
          <w:p w14:paraId="5A165F81" w14:textId="6D21940C" w:rsidR="00BE0B3B" w:rsidRPr="00706156" w:rsidRDefault="00BE0B3B" w:rsidP="00BE0B3B">
            <w:pPr>
              <w:jc w:val="center"/>
              <w:rPr>
                <w:rFonts w:cs="Arial"/>
                <w:sz w:val="16"/>
                <w:szCs w:val="16"/>
              </w:rPr>
            </w:pPr>
            <w:r w:rsidRPr="00706156">
              <w:rPr>
                <w:rFonts w:cs="Arial"/>
                <w:sz w:val="16"/>
                <w:szCs w:val="16"/>
              </w:rPr>
              <w:t>76%</w:t>
            </w:r>
          </w:p>
        </w:tc>
        <w:tc>
          <w:tcPr>
            <w:tcW w:w="992" w:type="dxa"/>
            <w:vAlign w:val="center"/>
          </w:tcPr>
          <w:p w14:paraId="275ACA95" w14:textId="3C398626" w:rsidR="00BE0B3B" w:rsidRPr="00706156" w:rsidRDefault="00BE0B3B" w:rsidP="00BE0B3B">
            <w:pPr>
              <w:jc w:val="center"/>
              <w:rPr>
                <w:rFonts w:cs="Arial"/>
                <w:sz w:val="16"/>
                <w:szCs w:val="16"/>
              </w:rPr>
            </w:pPr>
            <w:r w:rsidRPr="00706156">
              <w:rPr>
                <w:rFonts w:cs="Arial"/>
                <w:sz w:val="16"/>
                <w:szCs w:val="16"/>
              </w:rPr>
              <w:t>2824</w:t>
            </w:r>
          </w:p>
        </w:tc>
        <w:tc>
          <w:tcPr>
            <w:tcW w:w="1701" w:type="dxa"/>
            <w:vAlign w:val="center"/>
          </w:tcPr>
          <w:p w14:paraId="611A6D20" w14:textId="2350D8A5" w:rsidR="00BE0B3B" w:rsidRPr="00706156" w:rsidRDefault="00BE0B3B" w:rsidP="00BE0B3B">
            <w:pPr>
              <w:jc w:val="center"/>
              <w:rPr>
                <w:rFonts w:cs="Arial"/>
                <w:sz w:val="16"/>
                <w:szCs w:val="16"/>
              </w:rPr>
            </w:pPr>
            <w:r w:rsidRPr="00706156">
              <w:rPr>
                <w:rFonts w:cs="Arial"/>
                <w:sz w:val="16"/>
                <w:szCs w:val="16"/>
              </w:rPr>
              <w:t xml:space="preserve">Overall </w:t>
            </w:r>
            <w:r w:rsidR="007A3E75" w:rsidRPr="00706156">
              <w:rPr>
                <w:rFonts w:cs="Arial"/>
                <w:sz w:val="16"/>
                <w:szCs w:val="16"/>
              </w:rPr>
              <w:t>screen time</w:t>
            </w:r>
          </w:p>
        </w:tc>
        <w:tc>
          <w:tcPr>
            <w:tcW w:w="1701" w:type="dxa"/>
            <w:vMerge/>
            <w:vAlign w:val="center"/>
          </w:tcPr>
          <w:p w14:paraId="4DD94AE7" w14:textId="77777777" w:rsidR="00BE0B3B" w:rsidRPr="00706156" w:rsidRDefault="00BE0B3B" w:rsidP="00BE0B3B">
            <w:pPr>
              <w:jc w:val="center"/>
              <w:rPr>
                <w:rFonts w:cs="Arial"/>
                <w:sz w:val="16"/>
                <w:szCs w:val="16"/>
              </w:rPr>
            </w:pPr>
          </w:p>
        </w:tc>
        <w:tc>
          <w:tcPr>
            <w:tcW w:w="1134" w:type="dxa"/>
            <w:vAlign w:val="center"/>
          </w:tcPr>
          <w:p w14:paraId="6BF26EFB" w14:textId="2186661C" w:rsidR="00BE0B3B" w:rsidRPr="00706156" w:rsidRDefault="00BE0B3B" w:rsidP="00BE0B3B">
            <w:pPr>
              <w:jc w:val="center"/>
              <w:rPr>
                <w:rFonts w:cs="Arial"/>
                <w:sz w:val="16"/>
                <w:szCs w:val="16"/>
              </w:rPr>
            </w:pPr>
            <w:r w:rsidRPr="00706156">
              <w:rPr>
                <w:rFonts w:cs="Arial"/>
                <w:color w:val="000000"/>
                <w:sz w:val="16"/>
                <w:szCs w:val="16"/>
              </w:rPr>
              <w:t>7</w:t>
            </w:r>
          </w:p>
        </w:tc>
      </w:tr>
    </w:tbl>
    <w:p w14:paraId="6D419EF4" w14:textId="27B729D7" w:rsidR="006C78A2" w:rsidRPr="00706156" w:rsidRDefault="00B67159">
      <w:pPr>
        <w:rPr>
          <w:rFonts w:ascii="Calibri" w:hAnsi="Calibri" w:cs="Calibri"/>
          <w:sz w:val="16"/>
          <w:szCs w:val="16"/>
        </w:rPr>
        <w:sectPr w:rsidR="006C78A2" w:rsidRPr="00706156" w:rsidSect="00FD21AD">
          <w:pgSz w:w="16838" w:h="11906" w:orient="landscape"/>
          <w:pgMar w:top="1440" w:right="1440" w:bottom="1440" w:left="1440" w:header="708" w:footer="708" w:gutter="0"/>
          <w:cols w:space="708"/>
          <w:docGrid w:linePitch="360"/>
        </w:sectPr>
      </w:pPr>
      <w:r w:rsidRPr="00706156">
        <w:rPr>
          <w:rFonts w:ascii="Calibri" w:hAnsi="Calibri" w:cs="Calibri"/>
        </w:rPr>
        <w:t>†</w:t>
      </w:r>
      <w:r w:rsidRPr="00706156">
        <w:rPr>
          <w:rFonts w:ascii="Calibri" w:hAnsi="Calibri" w:cs="Calibri"/>
          <w:sz w:val="16"/>
          <w:szCs w:val="16"/>
        </w:rPr>
        <w:t xml:space="preserve">Yang et al and </w:t>
      </w:r>
      <w:r w:rsidR="00FF5CC8" w:rsidRPr="00706156">
        <w:rPr>
          <w:rFonts w:ascii="Calibri" w:hAnsi="Calibri" w:cs="Calibri"/>
          <w:sz w:val="16"/>
          <w:szCs w:val="16"/>
        </w:rPr>
        <w:t>Zhou</w:t>
      </w:r>
      <w:r w:rsidRPr="00706156">
        <w:rPr>
          <w:rFonts w:ascii="Calibri" w:hAnsi="Calibri" w:cs="Calibri"/>
          <w:sz w:val="16"/>
          <w:szCs w:val="16"/>
        </w:rPr>
        <w:t xml:space="preserve"> et al. used the same </w:t>
      </w:r>
      <w:r w:rsidR="00687FC0" w:rsidRPr="00706156">
        <w:rPr>
          <w:rFonts w:ascii="Calibri" w:hAnsi="Calibri" w:cs="Calibri"/>
          <w:sz w:val="16"/>
          <w:szCs w:val="16"/>
        </w:rPr>
        <w:t xml:space="preserve">sample, with data reported in different </w:t>
      </w:r>
      <w:r w:rsidR="003071E2" w:rsidRPr="00706156">
        <w:rPr>
          <w:rFonts w:ascii="Calibri" w:hAnsi="Calibri" w:cs="Calibri"/>
          <w:sz w:val="16"/>
          <w:szCs w:val="16"/>
        </w:rPr>
        <w:t>formats</w:t>
      </w:r>
    </w:p>
    <w:p w14:paraId="42FD8750" w14:textId="49762F5A" w:rsidR="00D27BF3" w:rsidRPr="00706156" w:rsidRDefault="00D27BF3" w:rsidP="002455A4">
      <w:pPr>
        <w:pStyle w:val="Heading2"/>
      </w:pPr>
      <w:r w:rsidRPr="00706156">
        <w:lastRenderedPageBreak/>
        <w:t xml:space="preserve">Meta-analytic changes in </w:t>
      </w:r>
      <w:r w:rsidR="007A3E75" w:rsidRPr="00706156">
        <w:t>screen time</w:t>
      </w:r>
    </w:p>
    <w:p w14:paraId="1D94791B" w14:textId="45992B67" w:rsidR="00D76A28" w:rsidRPr="00706156" w:rsidRDefault="00D27BF3" w:rsidP="00F33D08">
      <w:pPr>
        <w:autoSpaceDE w:val="0"/>
        <w:autoSpaceDN w:val="0"/>
        <w:adjustRightInd w:val="0"/>
        <w:spacing w:line="360" w:lineRule="auto"/>
        <w:jc w:val="both"/>
        <w:rPr>
          <w:rFonts w:cs="Arial"/>
        </w:rPr>
      </w:pPr>
      <w:r w:rsidRPr="00706156">
        <w:rPr>
          <w:rFonts w:cs="Arial"/>
        </w:rPr>
        <w:t xml:space="preserve">There were </w:t>
      </w:r>
      <w:r w:rsidR="00150C07" w:rsidRPr="00706156">
        <w:rPr>
          <w:rFonts w:cs="Arial"/>
        </w:rPr>
        <w:t>133</w:t>
      </w:r>
      <w:r w:rsidRPr="00706156">
        <w:rPr>
          <w:rFonts w:cs="Arial"/>
        </w:rPr>
        <w:t xml:space="preserve"> outcomes yielded from </w:t>
      </w:r>
      <w:r w:rsidR="00150C07" w:rsidRPr="00706156">
        <w:rPr>
          <w:rFonts w:cs="Arial"/>
        </w:rPr>
        <w:t>32</w:t>
      </w:r>
      <w:r w:rsidRPr="00706156">
        <w:rPr>
          <w:rFonts w:cs="Arial"/>
        </w:rPr>
        <w:t xml:space="preserve"> studies in the meta-analysis. </w:t>
      </w:r>
      <w:r w:rsidR="00084513" w:rsidRPr="00706156">
        <w:rPr>
          <w:rFonts w:cs="Arial"/>
        </w:rPr>
        <w:t xml:space="preserve">Regarding </w:t>
      </w:r>
      <w:r w:rsidR="002C6A95" w:rsidRPr="00706156">
        <w:rPr>
          <w:rFonts w:cs="Arial"/>
        </w:rPr>
        <w:t>total</w:t>
      </w:r>
      <w:r w:rsidR="00084513" w:rsidRPr="00706156">
        <w:rPr>
          <w:rFonts w:cs="Arial"/>
        </w:rPr>
        <w:t xml:space="preserve"> </w:t>
      </w:r>
      <w:r w:rsidR="007A3E75" w:rsidRPr="00706156">
        <w:rPr>
          <w:rFonts w:cs="Arial"/>
        </w:rPr>
        <w:t>screen time</w:t>
      </w:r>
      <w:r w:rsidR="00A13B07" w:rsidRPr="00706156">
        <w:rPr>
          <w:rFonts w:cs="Arial"/>
        </w:rPr>
        <w:t xml:space="preserve"> (see Figure 2)</w:t>
      </w:r>
      <w:r w:rsidR="00084513" w:rsidRPr="00706156">
        <w:rPr>
          <w:rFonts w:cs="Arial"/>
        </w:rPr>
        <w:t xml:space="preserve">, </w:t>
      </w:r>
      <w:bookmarkStart w:id="4" w:name="OLE_LINK26"/>
      <w:bookmarkStart w:id="5" w:name="OLE_LINK27"/>
      <w:r w:rsidRPr="00706156">
        <w:rPr>
          <w:rFonts w:cs="Arial"/>
        </w:rPr>
        <w:t>adults</w:t>
      </w:r>
      <w:r w:rsidR="00084513" w:rsidRPr="00706156">
        <w:rPr>
          <w:rFonts w:cs="Arial"/>
        </w:rPr>
        <w:t xml:space="preserve"> </w:t>
      </w:r>
      <w:r w:rsidR="009539E9" w:rsidRPr="00706156">
        <w:rPr>
          <w:rFonts w:cs="Arial"/>
        </w:rPr>
        <w:t xml:space="preserve">reported </w:t>
      </w:r>
      <w:r w:rsidRPr="00706156">
        <w:rPr>
          <w:rFonts w:cs="Arial"/>
        </w:rPr>
        <w:t>increase</w:t>
      </w:r>
      <w:r w:rsidR="009539E9" w:rsidRPr="00706156">
        <w:rPr>
          <w:rFonts w:cs="Arial"/>
        </w:rPr>
        <w:t>s</w:t>
      </w:r>
      <w:r w:rsidRPr="00706156">
        <w:rPr>
          <w:rFonts w:cs="Arial"/>
        </w:rPr>
        <w:t xml:space="preserve"> </w:t>
      </w:r>
      <w:r w:rsidR="009539E9" w:rsidRPr="00706156">
        <w:rPr>
          <w:rFonts w:cs="Arial"/>
        </w:rPr>
        <w:t>of</w:t>
      </w:r>
      <w:r w:rsidRPr="00706156">
        <w:rPr>
          <w:rFonts w:cs="Arial"/>
        </w:rPr>
        <w:t xml:space="preserve"> </w:t>
      </w:r>
      <w:r w:rsidR="0085268C" w:rsidRPr="00706156">
        <w:rPr>
          <w:rFonts w:cs="Arial"/>
        </w:rPr>
        <w:t>0</w:t>
      </w:r>
      <w:r w:rsidR="00E90CBC" w:rsidRPr="00706156">
        <w:rPr>
          <w:rFonts w:cs="Arial"/>
        </w:rPr>
        <w:t>·</w:t>
      </w:r>
      <w:r w:rsidR="009539E9" w:rsidRPr="00706156">
        <w:rPr>
          <w:rFonts w:cs="Arial"/>
        </w:rPr>
        <w:t>96</w:t>
      </w:r>
      <w:r w:rsidRPr="00706156">
        <w:rPr>
          <w:rFonts w:cs="Arial"/>
        </w:rPr>
        <w:t>hrs/day (95%CI 0</w:t>
      </w:r>
      <w:r w:rsidR="00E90CBC" w:rsidRPr="00706156">
        <w:rPr>
          <w:rFonts w:cs="Arial"/>
        </w:rPr>
        <w:t>·</w:t>
      </w:r>
      <w:r w:rsidR="00D00E9F" w:rsidRPr="00706156">
        <w:rPr>
          <w:rFonts w:cs="Arial"/>
        </w:rPr>
        <w:t>70</w:t>
      </w:r>
      <w:r w:rsidRPr="00706156">
        <w:rPr>
          <w:rFonts w:cs="Arial"/>
        </w:rPr>
        <w:t>-</w:t>
      </w:r>
      <w:r w:rsidR="00D00E9F" w:rsidRPr="00706156">
        <w:rPr>
          <w:rFonts w:cs="Arial"/>
        </w:rPr>
        <w:t>1</w:t>
      </w:r>
      <w:r w:rsidR="00E90CBC" w:rsidRPr="00706156">
        <w:rPr>
          <w:rFonts w:cs="Arial"/>
        </w:rPr>
        <w:t>·</w:t>
      </w:r>
      <w:r w:rsidR="00D00E9F" w:rsidRPr="00706156">
        <w:rPr>
          <w:rFonts w:cs="Arial"/>
        </w:rPr>
        <w:t>22</w:t>
      </w:r>
      <w:r w:rsidRPr="00706156">
        <w:rPr>
          <w:rFonts w:cs="Arial"/>
        </w:rPr>
        <w:t>hrs/day; I</w:t>
      </w:r>
      <w:r w:rsidRPr="00706156">
        <w:rPr>
          <w:rFonts w:cs="Arial"/>
          <w:vertAlign w:val="superscript"/>
        </w:rPr>
        <w:t>2</w:t>
      </w:r>
      <w:r w:rsidRPr="00706156">
        <w:rPr>
          <w:rFonts w:cs="Arial"/>
        </w:rPr>
        <w:t>=99</w:t>
      </w:r>
      <w:r w:rsidR="00E90CBC" w:rsidRPr="00706156">
        <w:rPr>
          <w:rFonts w:cs="Arial"/>
        </w:rPr>
        <w:t>·</w:t>
      </w:r>
      <w:r w:rsidR="00D00E9F" w:rsidRPr="00706156">
        <w:rPr>
          <w:rFonts w:cs="Arial"/>
        </w:rPr>
        <w:t>80</w:t>
      </w:r>
      <w:r w:rsidRPr="00706156">
        <w:rPr>
          <w:rFonts w:cs="Arial"/>
        </w:rPr>
        <w:t xml:space="preserve">; </w:t>
      </w:r>
      <w:r w:rsidRPr="00706156">
        <w:rPr>
          <w:rFonts w:cs="Arial"/>
          <w:i/>
          <w:iCs/>
        </w:rPr>
        <w:t>k</w:t>
      </w:r>
      <w:r w:rsidRPr="00706156">
        <w:rPr>
          <w:rFonts w:cs="Arial"/>
        </w:rPr>
        <w:t>=</w:t>
      </w:r>
      <w:r w:rsidR="00D00E9F" w:rsidRPr="00706156">
        <w:rPr>
          <w:rFonts w:cs="Arial"/>
        </w:rPr>
        <w:t>33</w:t>
      </w:r>
      <w:r w:rsidRPr="00706156">
        <w:rPr>
          <w:rFonts w:cs="Arial"/>
        </w:rPr>
        <w:t>)</w:t>
      </w:r>
      <w:r w:rsidR="00EA6D2E" w:rsidRPr="00706156">
        <w:rPr>
          <w:rFonts w:cs="Arial"/>
        </w:rPr>
        <w:t xml:space="preserve">, </w:t>
      </w:r>
      <w:r w:rsidR="00F03324" w:rsidRPr="00706156">
        <w:rPr>
          <w:rFonts w:cs="Arial"/>
        </w:rPr>
        <w:t>adolescents</w:t>
      </w:r>
      <w:r w:rsidR="004416F8" w:rsidRPr="00706156">
        <w:rPr>
          <w:rFonts w:cs="Arial"/>
        </w:rPr>
        <w:t xml:space="preserve"> </w:t>
      </w:r>
      <w:bookmarkStart w:id="6" w:name="OLE_LINK24"/>
      <w:bookmarkStart w:id="7" w:name="OLE_LINK25"/>
      <w:r w:rsidR="00F03324" w:rsidRPr="00706156">
        <w:rPr>
          <w:rFonts w:cs="Arial"/>
        </w:rPr>
        <w:t>0·</w:t>
      </w:r>
      <w:r w:rsidR="008D7D9C" w:rsidRPr="00706156">
        <w:rPr>
          <w:rFonts w:cs="Arial"/>
        </w:rPr>
        <w:t>91</w:t>
      </w:r>
      <w:r w:rsidR="00F03324" w:rsidRPr="00706156">
        <w:rPr>
          <w:rFonts w:cs="Arial"/>
        </w:rPr>
        <w:t>hrs/day (95%CI 0·</w:t>
      </w:r>
      <w:r w:rsidR="008D7D9C" w:rsidRPr="00706156">
        <w:rPr>
          <w:rFonts w:cs="Arial"/>
        </w:rPr>
        <w:t>32</w:t>
      </w:r>
      <w:r w:rsidR="00F03324" w:rsidRPr="00706156">
        <w:rPr>
          <w:rFonts w:cs="Arial"/>
        </w:rPr>
        <w:t>-</w:t>
      </w:r>
      <w:r w:rsidR="008D7D9C" w:rsidRPr="00706156">
        <w:rPr>
          <w:rFonts w:cs="Arial"/>
        </w:rPr>
        <w:t>1</w:t>
      </w:r>
      <w:r w:rsidR="00F03324" w:rsidRPr="00706156">
        <w:rPr>
          <w:rFonts w:cs="Arial"/>
        </w:rPr>
        <w:t>·</w:t>
      </w:r>
      <w:r w:rsidR="008D7D9C" w:rsidRPr="00706156">
        <w:rPr>
          <w:rFonts w:cs="Arial"/>
        </w:rPr>
        <w:t>50</w:t>
      </w:r>
      <w:r w:rsidR="00F03324" w:rsidRPr="00706156">
        <w:rPr>
          <w:rFonts w:cs="Arial"/>
        </w:rPr>
        <w:t>; I</w:t>
      </w:r>
      <w:r w:rsidR="00F03324" w:rsidRPr="00706156">
        <w:rPr>
          <w:rFonts w:cs="Arial"/>
          <w:vertAlign w:val="superscript"/>
        </w:rPr>
        <w:t>2</w:t>
      </w:r>
      <w:r w:rsidR="00F03324" w:rsidRPr="00706156">
        <w:rPr>
          <w:rFonts w:cs="Arial"/>
        </w:rPr>
        <w:t>=9</w:t>
      </w:r>
      <w:r w:rsidR="008D7D9C" w:rsidRPr="00706156">
        <w:rPr>
          <w:rFonts w:cs="Arial"/>
        </w:rPr>
        <w:t>9</w:t>
      </w:r>
      <w:r w:rsidR="00F03324" w:rsidRPr="00706156">
        <w:rPr>
          <w:rFonts w:cs="Arial"/>
        </w:rPr>
        <w:t>·</w:t>
      </w:r>
      <w:r w:rsidR="008D7D9C" w:rsidRPr="00706156">
        <w:rPr>
          <w:rFonts w:cs="Arial"/>
        </w:rPr>
        <w:t>96</w:t>
      </w:r>
      <w:r w:rsidR="00F03324" w:rsidRPr="00706156">
        <w:rPr>
          <w:rFonts w:cs="Arial"/>
        </w:rPr>
        <w:t xml:space="preserve">; </w:t>
      </w:r>
      <w:r w:rsidR="00F03324" w:rsidRPr="00706156">
        <w:rPr>
          <w:rFonts w:cs="Arial"/>
          <w:i/>
          <w:iCs/>
        </w:rPr>
        <w:t>k</w:t>
      </w:r>
      <w:r w:rsidR="00F03324" w:rsidRPr="00706156">
        <w:rPr>
          <w:rFonts w:cs="Arial"/>
        </w:rPr>
        <w:t>=</w:t>
      </w:r>
      <w:r w:rsidR="008D7D9C" w:rsidRPr="00706156">
        <w:rPr>
          <w:rFonts w:cs="Arial"/>
        </w:rPr>
        <w:t>21</w:t>
      </w:r>
      <w:r w:rsidR="00F03324" w:rsidRPr="00706156">
        <w:rPr>
          <w:rFonts w:cs="Arial"/>
        </w:rPr>
        <w:t>)</w:t>
      </w:r>
      <w:r w:rsidR="008D7D9C" w:rsidRPr="00706156">
        <w:rPr>
          <w:rFonts w:cs="Arial"/>
        </w:rPr>
        <w:t xml:space="preserve">, </w:t>
      </w:r>
      <w:bookmarkEnd w:id="6"/>
      <w:bookmarkEnd w:id="7"/>
      <w:r w:rsidR="008D7D9C" w:rsidRPr="00706156">
        <w:rPr>
          <w:rFonts w:cs="Arial"/>
        </w:rPr>
        <w:t>primary aged children</w:t>
      </w:r>
      <w:r w:rsidR="00C05747" w:rsidRPr="00706156">
        <w:rPr>
          <w:rFonts w:cs="Arial"/>
        </w:rPr>
        <w:t xml:space="preserve"> 1·39hrs/day (95%CI 1·1-</w:t>
      </w:r>
      <w:r w:rsidR="005E3CE5" w:rsidRPr="00706156">
        <w:rPr>
          <w:rFonts w:cs="Arial"/>
        </w:rPr>
        <w:t>1</w:t>
      </w:r>
      <w:r w:rsidR="00C05747" w:rsidRPr="00706156">
        <w:rPr>
          <w:rFonts w:cs="Arial"/>
        </w:rPr>
        <w:t>·</w:t>
      </w:r>
      <w:r w:rsidR="005E3CE5" w:rsidRPr="00706156">
        <w:rPr>
          <w:rFonts w:cs="Arial"/>
        </w:rPr>
        <w:t>69</w:t>
      </w:r>
      <w:r w:rsidR="00C05747" w:rsidRPr="00706156">
        <w:rPr>
          <w:rFonts w:cs="Arial"/>
        </w:rPr>
        <w:t>; I</w:t>
      </w:r>
      <w:r w:rsidR="00C05747" w:rsidRPr="00706156">
        <w:rPr>
          <w:rFonts w:cs="Arial"/>
          <w:vertAlign w:val="superscript"/>
        </w:rPr>
        <w:t>2</w:t>
      </w:r>
      <w:r w:rsidR="00C05747" w:rsidRPr="00706156">
        <w:rPr>
          <w:rFonts w:cs="Arial"/>
        </w:rPr>
        <w:t>=9</w:t>
      </w:r>
      <w:r w:rsidR="005E3CE5" w:rsidRPr="00706156">
        <w:rPr>
          <w:rFonts w:cs="Arial"/>
        </w:rPr>
        <w:t>9</w:t>
      </w:r>
      <w:r w:rsidR="00C05747" w:rsidRPr="00706156">
        <w:rPr>
          <w:rFonts w:cs="Arial"/>
        </w:rPr>
        <w:t>·</w:t>
      </w:r>
      <w:r w:rsidR="005E3CE5" w:rsidRPr="00706156">
        <w:rPr>
          <w:rFonts w:cs="Arial"/>
        </w:rPr>
        <w:t>76</w:t>
      </w:r>
      <w:r w:rsidR="00C05747" w:rsidRPr="00706156">
        <w:rPr>
          <w:rFonts w:cs="Arial"/>
        </w:rPr>
        <w:t xml:space="preserve">; </w:t>
      </w:r>
      <w:r w:rsidR="00C05747" w:rsidRPr="00706156">
        <w:rPr>
          <w:rFonts w:cs="Arial"/>
          <w:i/>
          <w:iCs/>
        </w:rPr>
        <w:t>k</w:t>
      </w:r>
      <w:r w:rsidR="00C05747" w:rsidRPr="00706156">
        <w:rPr>
          <w:rFonts w:cs="Arial"/>
        </w:rPr>
        <w:t>=</w:t>
      </w:r>
      <w:r w:rsidR="005E3CE5" w:rsidRPr="00706156">
        <w:rPr>
          <w:rFonts w:cs="Arial"/>
        </w:rPr>
        <w:t>21</w:t>
      </w:r>
      <w:r w:rsidR="00C05747" w:rsidRPr="00706156">
        <w:rPr>
          <w:rFonts w:cs="Arial"/>
        </w:rPr>
        <w:t>),</w:t>
      </w:r>
      <w:r w:rsidR="005E3CE5" w:rsidRPr="00706156">
        <w:rPr>
          <w:rFonts w:cs="Arial"/>
        </w:rPr>
        <w:t xml:space="preserve"> and young children </w:t>
      </w:r>
      <w:r w:rsidR="007A6510" w:rsidRPr="00706156">
        <w:rPr>
          <w:rFonts w:cs="Arial"/>
        </w:rPr>
        <w:t>0</w:t>
      </w:r>
      <w:r w:rsidR="005E3CE5" w:rsidRPr="00706156">
        <w:rPr>
          <w:rFonts w:cs="Arial"/>
        </w:rPr>
        <w:t>·</w:t>
      </w:r>
      <w:r w:rsidR="007A6510" w:rsidRPr="00706156">
        <w:rPr>
          <w:rFonts w:cs="Arial"/>
        </w:rPr>
        <w:t>59</w:t>
      </w:r>
      <w:r w:rsidR="005E3CE5" w:rsidRPr="00706156">
        <w:rPr>
          <w:rFonts w:cs="Arial"/>
        </w:rPr>
        <w:t xml:space="preserve">hrs/day </w:t>
      </w:r>
      <w:r w:rsidR="007A6510" w:rsidRPr="00706156">
        <w:rPr>
          <w:rFonts w:cs="Arial"/>
        </w:rPr>
        <w:t>(</w:t>
      </w:r>
      <w:r w:rsidR="005E3CE5" w:rsidRPr="00706156">
        <w:rPr>
          <w:rFonts w:cs="Arial"/>
        </w:rPr>
        <w:t>95%CI 0·</w:t>
      </w:r>
      <w:r w:rsidR="007A6510" w:rsidRPr="00706156">
        <w:rPr>
          <w:rFonts w:cs="Arial"/>
        </w:rPr>
        <w:t>29</w:t>
      </w:r>
      <w:r w:rsidR="005E3CE5" w:rsidRPr="00706156">
        <w:rPr>
          <w:rFonts w:cs="Arial"/>
        </w:rPr>
        <w:t>-</w:t>
      </w:r>
      <w:r w:rsidR="007A6510" w:rsidRPr="00706156">
        <w:rPr>
          <w:rFonts w:cs="Arial"/>
        </w:rPr>
        <w:t>0</w:t>
      </w:r>
      <w:r w:rsidR="005E3CE5" w:rsidRPr="00706156">
        <w:rPr>
          <w:rFonts w:cs="Arial"/>
        </w:rPr>
        <w:t>·</w:t>
      </w:r>
      <w:r w:rsidR="007A6510" w:rsidRPr="00706156">
        <w:rPr>
          <w:rFonts w:cs="Arial"/>
        </w:rPr>
        <w:t>91</w:t>
      </w:r>
      <w:r w:rsidR="005E3CE5" w:rsidRPr="00706156">
        <w:rPr>
          <w:rFonts w:cs="Arial"/>
        </w:rPr>
        <w:t>; I</w:t>
      </w:r>
      <w:r w:rsidR="005E3CE5" w:rsidRPr="00706156">
        <w:rPr>
          <w:rFonts w:cs="Arial"/>
          <w:vertAlign w:val="superscript"/>
        </w:rPr>
        <w:t>2</w:t>
      </w:r>
      <w:r w:rsidR="005E3CE5" w:rsidRPr="00706156">
        <w:rPr>
          <w:rFonts w:cs="Arial"/>
        </w:rPr>
        <w:t>=9</w:t>
      </w:r>
      <w:r w:rsidR="007A6510" w:rsidRPr="00706156">
        <w:rPr>
          <w:rFonts w:cs="Arial"/>
        </w:rPr>
        <w:t>9</w:t>
      </w:r>
      <w:r w:rsidR="005E3CE5" w:rsidRPr="00706156">
        <w:rPr>
          <w:rFonts w:cs="Arial"/>
        </w:rPr>
        <w:t>·</w:t>
      </w:r>
      <w:r w:rsidR="007A6510" w:rsidRPr="00706156">
        <w:rPr>
          <w:rFonts w:cs="Arial"/>
        </w:rPr>
        <w:t>91</w:t>
      </w:r>
      <w:r w:rsidR="005E3CE5" w:rsidRPr="00706156">
        <w:rPr>
          <w:rFonts w:cs="Arial"/>
        </w:rPr>
        <w:t xml:space="preserve">; </w:t>
      </w:r>
      <w:r w:rsidR="005E3CE5" w:rsidRPr="00706156">
        <w:rPr>
          <w:rFonts w:cs="Arial"/>
          <w:i/>
          <w:iCs/>
        </w:rPr>
        <w:t>k</w:t>
      </w:r>
      <w:r w:rsidR="005E3CE5" w:rsidRPr="00706156">
        <w:rPr>
          <w:rFonts w:cs="Arial"/>
        </w:rPr>
        <w:t>=</w:t>
      </w:r>
      <w:r w:rsidR="007A6510" w:rsidRPr="00706156">
        <w:rPr>
          <w:rFonts w:cs="Arial"/>
        </w:rPr>
        <w:t>25</w:t>
      </w:r>
      <w:r w:rsidR="005E3CE5" w:rsidRPr="00706156">
        <w:rPr>
          <w:rFonts w:cs="Arial"/>
        </w:rPr>
        <w:t>)</w:t>
      </w:r>
      <w:r w:rsidR="007A6510" w:rsidRPr="00706156">
        <w:rPr>
          <w:rFonts w:cs="Arial"/>
        </w:rPr>
        <w:t xml:space="preserve">. </w:t>
      </w:r>
      <w:r w:rsidR="00A239B0" w:rsidRPr="00706156">
        <w:rPr>
          <w:rFonts w:cs="Arial"/>
        </w:rPr>
        <w:t xml:space="preserve">The </w:t>
      </w:r>
      <w:r w:rsidR="00150C07" w:rsidRPr="00706156">
        <w:rPr>
          <w:rFonts w:cs="Arial"/>
        </w:rPr>
        <w:t>analysis</w:t>
      </w:r>
      <w:r w:rsidR="00A239B0" w:rsidRPr="00706156">
        <w:rPr>
          <w:rFonts w:cs="Arial"/>
        </w:rPr>
        <w:t xml:space="preserve"> of total </w:t>
      </w:r>
      <w:r w:rsidR="007A3E75" w:rsidRPr="00706156">
        <w:rPr>
          <w:rFonts w:cs="Arial"/>
        </w:rPr>
        <w:t>screen time</w:t>
      </w:r>
      <w:r w:rsidR="00A239B0" w:rsidRPr="00706156">
        <w:rPr>
          <w:rFonts w:cs="Arial"/>
        </w:rPr>
        <w:t xml:space="preserve"> in young children showed significant publication bias (</w:t>
      </w:r>
      <w:r w:rsidR="00EC4DB7" w:rsidRPr="00706156">
        <w:rPr>
          <w:rFonts w:cs="Arial"/>
        </w:rPr>
        <w:t xml:space="preserve">Egger’s </w:t>
      </w:r>
      <w:r w:rsidR="00EC4DB7" w:rsidRPr="00706156">
        <w:rPr>
          <w:rFonts w:cs="Arial"/>
          <w:i/>
          <w:iCs/>
        </w:rPr>
        <w:t>p</w:t>
      </w:r>
      <w:r w:rsidR="00EC4DB7" w:rsidRPr="00706156">
        <w:rPr>
          <w:rFonts w:cs="Arial"/>
        </w:rPr>
        <w:t>=&lt;0.001)</w:t>
      </w:r>
      <w:r w:rsidR="00130A4E" w:rsidRPr="00706156">
        <w:rPr>
          <w:rFonts w:cs="Arial"/>
        </w:rPr>
        <w:t>. S</w:t>
      </w:r>
      <w:r w:rsidR="00EC4DB7" w:rsidRPr="00706156">
        <w:rPr>
          <w:rFonts w:cs="Arial"/>
        </w:rPr>
        <w:t>ubsequent trim and fill analysis</w:t>
      </w:r>
      <w:r w:rsidR="00A308F1" w:rsidRPr="00706156">
        <w:rPr>
          <w:rFonts w:cs="Arial"/>
        </w:rPr>
        <w:t xml:space="preserve"> yield</w:t>
      </w:r>
      <w:r w:rsidR="00130A4E" w:rsidRPr="00706156">
        <w:rPr>
          <w:rFonts w:cs="Arial"/>
        </w:rPr>
        <w:t>ed</w:t>
      </w:r>
      <w:r w:rsidR="00A308F1" w:rsidRPr="00706156">
        <w:rPr>
          <w:rFonts w:cs="Arial"/>
        </w:rPr>
        <w:t xml:space="preserve"> a significant increase of 0·70hrs/day (95%CI 0·43-0·97), with four studies trimmed to the right of the mean</w:t>
      </w:r>
      <w:r w:rsidR="00D76A28" w:rsidRPr="00706156">
        <w:rPr>
          <w:rFonts w:cs="Arial"/>
        </w:rPr>
        <w:t xml:space="preserve">. </w:t>
      </w:r>
      <w:r w:rsidR="00D00E9F" w:rsidRPr="00706156">
        <w:rPr>
          <w:rFonts w:cs="Arial"/>
        </w:rPr>
        <w:t xml:space="preserve">The magnitude or direction of results were not influenced by the removal of any one study. </w:t>
      </w:r>
      <w:bookmarkEnd w:id="4"/>
      <w:bookmarkEnd w:id="5"/>
      <w:r w:rsidR="0075350C" w:rsidRPr="00706156">
        <w:rPr>
          <w:rFonts w:cs="Arial"/>
        </w:rPr>
        <w:t xml:space="preserve">Because </w:t>
      </w:r>
      <w:r w:rsidR="003E0195" w:rsidRPr="00706156">
        <w:rPr>
          <w:rFonts w:cs="Arial"/>
        </w:rPr>
        <w:t xml:space="preserve">all analyses had </w:t>
      </w:r>
      <w:r w:rsidR="0075350C" w:rsidRPr="00706156">
        <w:rPr>
          <w:rFonts w:cs="Arial"/>
        </w:rPr>
        <w:t xml:space="preserve">high heterogeneity, all these results were classified as of </w:t>
      </w:r>
      <w:r w:rsidR="003E0195" w:rsidRPr="00706156">
        <w:rPr>
          <w:rFonts w:cs="Arial"/>
        </w:rPr>
        <w:t>‘very low’</w:t>
      </w:r>
      <w:r w:rsidR="0075350C" w:rsidRPr="00706156">
        <w:rPr>
          <w:rFonts w:cs="Arial"/>
        </w:rPr>
        <w:t xml:space="preserve"> certainty according to the GRADE criteria. </w:t>
      </w:r>
    </w:p>
    <w:p w14:paraId="7DDD10EF" w14:textId="40F4BEBD" w:rsidR="00D76A28" w:rsidRPr="00706156" w:rsidRDefault="00D76A28" w:rsidP="00F33D08">
      <w:pPr>
        <w:autoSpaceDE w:val="0"/>
        <w:autoSpaceDN w:val="0"/>
        <w:adjustRightInd w:val="0"/>
        <w:spacing w:line="360" w:lineRule="auto"/>
        <w:jc w:val="both"/>
        <w:rPr>
          <w:rFonts w:cs="Arial"/>
        </w:rPr>
      </w:pPr>
    </w:p>
    <w:p w14:paraId="13CE8186" w14:textId="3BB57D29" w:rsidR="0075350C" w:rsidRPr="00706156" w:rsidRDefault="006A656C" w:rsidP="0075350C">
      <w:pPr>
        <w:autoSpaceDE w:val="0"/>
        <w:autoSpaceDN w:val="0"/>
        <w:adjustRightInd w:val="0"/>
        <w:spacing w:line="360" w:lineRule="auto"/>
        <w:jc w:val="both"/>
        <w:rPr>
          <w:rFonts w:cs="Arial"/>
        </w:rPr>
      </w:pPr>
      <w:r w:rsidRPr="00706156">
        <w:rPr>
          <w:rFonts w:cs="Arial"/>
        </w:rPr>
        <w:t xml:space="preserve">In studies that reported changes in leisure </w:t>
      </w:r>
      <w:r w:rsidR="007A3E75" w:rsidRPr="00706156">
        <w:rPr>
          <w:rFonts w:cs="Arial"/>
        </w:rPr>
        <w:t>screen time</w:t>
      </w:r>
      <w:r w:rsidRPr="00706156">
        <w:rPr>
          <w:rFonts w:cs="Arial"/>
        </w:rPr>
        <w:t xml:space="preserve"> (non-work/</w:t>
      </w:r>
      <w:r w:rsidR="003649D7" w:rsidRPr="00706156">
        <w:rPr>
          <w:rFonts w:cs="Arial"/>
        </w:rPr>
        <w:t>non-</w:t>
      </w:r>
      <w:r w:rsidRPr="00706156">
        <w:rPr>
          <w:rFonts w:cs="Arial"/>
        </w:rPr>
        <w:t>academic</w:t>
      </w:r>
      <w:r w:rsidR="00A13B07" w:rsidRPr="00706156">
        <w:rPr>
          <w:rFonts w:cs="Arial"/>
        </w:rPr>
        <w:t>; see Figure 3</w:t>
      </w:r>
      <w:r w:rsidRPr="00706156">
        <w:rPr>
          <w:rFonts w:cs="Arial"/>
        </w:rPr>
        <w:t xml:space="preserve">), </w:t>
      </w:r>
      <w:r w:rsidR="00C06438" w:rsidRPr="00706156">
        <w:rPr>
          <w:rFonts w:cs="Arial"/>
        </w:rPr>
        <w:t>adults reported increases of 0·</w:t>
      </w:r>
      <w:r w:rsidR="00117746" w:rsidRPr="00706156">
        <w:rPr>
          <w:rFonts w:cs="Arial"/>
        </w:rPr>
        <w:t>72</w:t>
      </w:r>
      <w:r w:rsidR="00C06438" w:rsidRPr="00706156">
        <w:rPr>
          <w:rFonts w:cs="Arial"/>
        </w:rPr>
        <w:t>hrs/day (95%CI 0·</w:t>
      </w:r>
      <w:r w:rsidR="00117746" w:rsidRPr="00706156">
        <w:rPr>
          <w:rFonts w:cs="Arial"/>
        </w:rPr>
        <w:t>29</w:t>
      </w:r>
      <w:r w:rsidR="00C06438" w:rsidRPr="00706156">
        <w:rPr>
          <w:rFonts w:cs="Arial"/>
        </w:rPr>
        <w:t>-</w:t>
      </w:r>
      <w:r w:rsidR="00117746" w:rsidRPr="00706156">
        <w:rPr>
          <w:rFonts w:cs="Arial"/>
        </w:rPr>
        <w:t>1</w:t>
      </w:r>
      <w:r w:rsidR="00C06438" w:rsidRPr="00706156">
        <w:rPr>
          <w:rFonts w:cs="Arial"/>
        </w:rPr>
        <w:t>·</w:t>
      </w:r>
      <w:r w:rsidR="00117746" w:rsidRPr="00706156">
        <w:rPr>
          <w:rFonts w:cs="Arial"/>
        </w:rPr>
        <w:t>15</w:t>
      </w:r>
      <w:r w:rsidR="00C06438" w:rsidRPr="00706156">
        <w:rPr>
          <w:rFonts w:cs="Arial"/>
        </w:rPr>
        <w:t>hrs/day; I</w:t>
      </w:r>
      <w:r w:rsidR="00C06438" w:rsidRPr="00706156">
        <w:rPr>
          <w:rFonts w:cs="Arial"/>
          <w:vertAlign w:val="superscript"/>
        </w:rPr>
        <w:t>2</w:t>
      </w:r>
      <w:r w:rsidR="00C06438" w:rsidRPr="00706156">
        <w:rPr>
          <w:rFonts w:cs="Arial"/>
        </w:rPr>
        <w:t>=99·</w:t>
      </w:r>
      <w:r w:rsidR="00117746" w:rsidRPr="00706156">
        <w:rPr>
          <w:rFonts w:cs="Arial"/>
        </w:rPr>
        <w:t>89</w:t>
      </w:r>
      <w:r w:rsidR="00C06438" w:rsidRPr="00706156">
        <w:rPr>
          <w:rFonts w:cs="Arial"/>
        </w:rPr>
        <w:t xml:space="preserve">; </w:t>
      </w:r>
      <w:r w:rsidR="00C06438" w:rsidRPr="00706156">
        <w:rPr>
          <w:rFonts w:cs="Arial"/>
          <w:i/>
          <w:iCs/>
        </w:rPr>
        <w:t>k</w:t>
      </w:r>
      <w:r w:rsidR="00C06438" w:rsidRPr="00706156">
        <w:rPr>
          <w:rFonts w:cs="Arial"/>
        </w:rPr>
        <w:t>=</w:t>
      </w:r>
      <w:r w:rsidR="00117746" w:rsidRPr="00706156">
        <w:rPr>
          <w:rFonts w:cs="Arial"/>
        </w:rPr>
        <w:t>15</w:t>
      </w:r>
      <w:r w:rsidR="00C06438" w:rsidRPr="00706156">
        <w:rPr>
          <w:rFonts w:cs="Arial"/>
        </w:rPr>
        <w:t>), adolescents 0·</w:t>
      </w:r>
      <w:r w:rsidR="00037A33" w:rsidRPr="00706156">
        <w:rPr>
          <w:rFonts w:cs="Arial"/>
        </w:rPr>
        <w:t>48</w:t>
      </w:r>
      <w:r w:rsidR="00C06438" w:rsidRPr="00706156">
        <w:rPr>
          <w:rFonts w:cs="Arial"/>
        </w:rPr>
        <w:t>hrs/day (95%CI 0·</w:t>
      </w:r>
      <w:r w:rsidR="00037A33" w:rsidRPr="00706156">
        <w:rPr>
          <w:rFonts w:cs="Arial"/>
        </w:rPr>
        <w:t>29</w:t>
      </w:r>
      <w:r w:rsidR="00C06438" w:rsidRPr="00706156">
        <w:rPr>
          <w:rFonts w:cs="Arial"/>
        </w:rPr>
        <w:t>-</w:t>
      </w:r>
      <w:r w:rsidR="00037A33" w:rsidRPr="00706156">
        <w:rPr>
          <w:rFonts w:cs="Arial"/>
        </w:rPr>
        <w:t>0</w:t>
      </w:r>
      <w:r w:rsidR="00C06438" w:rsidRPr="00706156">
        <w:rPr>
          <w:rFonts w:cs="Arial"/>
        </w:rPr>
        <w:t>·</w:t>
      </w:r>
      <w:r w:rsidR="00037A33" w:rsidRPr="00706156">
        <w:rPr>
          <w:rFonts w:cs="Arial"/>
        </w:rPr>
        <w:t>67</w:t>
      </w:r>
      <w:r w:rsidR="00C06438" w:rsidRPr="00706156">
        <w:rPr>
          <w:rFonts w:cs="Arial"/>
        </w:rPr>
        <w:t>; I</w:t>
      </w:r>
      <w:r w:rsidR="00C06438" w:rsidRPr="00706156">
        <w:rPr>
          <w:rFonts w:cs="Arial"/>
          <w:vertAlign w:val="superscript"/>
        </w:rPr>
        <w:t>2</w:t>
      </w:r>
      <w:r w:rsidR="00C06438" w:rsidRPr="00706156">
        <w:rPr>
          <w:rFonts w:cs="Arial"/>
        </w:rPr>
        <w:t>=9</w:t>
      </w:r>
      <w:r w:rsidR="00037A33" w:rsidRPr="00706156">
        <w:rPr>
          <w:rFonts w:cs="Arial"/>
        </w:rPr>
        <w:t>8</w:t>
      </w:r>
      <w:r w:rsidR="00C06438" w:rsidRPr="00706156">
        <w:rPr>
          <w:rFonts w:cs="Arial"/>
        </w:rPr>
        <w:t>·</w:t>
      </w:r>
      <w:r w:rsidR="00037A33" w:rsidRPr="00706156">
        <w:rPr>
          <w:rFonts w:cs="Arial"/>
        </w:rPr>
        <w:t>14</w:t>
      </w:r>
      <w:r w:rsidR="00C06438" w:rsidRPr="00706156">
        <w:rPr>
          <w:rFonts w:cs="Arial"/>
        </w:rPr>
        <w:t xml:space="preserve">; </w:t>
      </w:r>
      <w:r w:rsidR="00C06438" w:rsidRPr="00706156">
        <w:rPr>
          <w:rFonts w:cs="Arial"/>
          <w:i/>
          <w:iCs/>
        </w:rPr>
        <w:t>k</w:t>
      </w:r>
      <w:r w:rsidR="00C06438" w:rsidRPr="00706156">
        <w:rPr>
          <w:rFonts w:cs="Arial"/>
        </w:rPr>
        <w:t>=</w:t>
      </w:r>
      <w:r w:rsidR="00037A33" w:rsidRPr="00706156">
        <w:rPr>
          <w:rFonts w:cs="Arial"/>
        </w:rPr>
        <w:t>10</w:t>
      </w:r>
      <w:r w:rsidR="00C06438" w:rsidRPr="00706156">
        <w:rPr>
          <w:rFonts w:cs="Arial"/>
        </w:rPr>
        <w:t xml:space="preserve">), primary aged children </w:t>
      </w:r>
      <w:r w:rsidR="00037A33" w:rsidRPr="00706156">
        <w:rPr>
          <w:rFonts w:cs="Arial"/>
        </w:rPr>
        <w:t>1</w:t>
      </w:r>
      <w:r w:rsidR="00C06438" w:rsidRPr="00706156">
        <w:rPr>
          <w:rFonts w:cs="Arial"/>
        </w:rPr>
        <w:t>·</w:t>
      </w:r>
      <w:r w:rsidR="00037A33" w:rsidRPr="00706156">
        <w:rPr>
          <w:rFonts w:cs="Arial"/>
        </w:rPr>
        <w:t>04</w:t>
      </w:r>
      <w:r w:rsidR="00C06438" w:rsidRPr="00706156">
        <w:rPr>
          <w:rFonts w:cs="Arial"/>
        </w:rPr>
        <w:t xml:space="preserve">hrs/day (95%CI </w:t>
      </w:r>
      <w:r w:rsidR="00037A33" w:rsidRPr="00706156">
        <w:rPr>
          <w:rFonts w:cs="Arial"/>
        </w:rPr>
        <w:t>0</w:t>
      </w:r>
      <w:r w:rsidR="00C06438" w:rsidRPr="00706156">
        <w:rPr>
          <w:rFonts w:cs="Arial"/>
        </w:rPr>
        <w:t>·</w:t>
      </w:r>
      <w:r w:rsidR="00037A33" w:rsidRPr="00706156">
        <w:rPr>
          <w:rFonts w:cs="Arial"/>
        </w:rPr>
        <w:t>77</w:t>
      </w:r>
      <w:r w:rsidR="00C06438" w:rsidRPr="00706156">
        <w:rPr>
          <w:rFonts w:cs="Arial"/>
        </w:rPr>
        <w:t>-1·</w:t>
      </w:r>
      <w:r w:rsidR="00A454F7" w:rsidRPr="00706156">
        <w:rPr>
          <w:rFonts w:cs="Arial"/>
        </w:rPr>
        <w:t>30</w:t>
      </w:r>
      <w:r w:rsidR="00C06438" w:rsidRPr="00706156">
        <w:rPr>
          <w:rFonts w:cs="Arial"/>
        </w:rPr>
        <w:t>; I</w:t>
      </w:r>
      <w:r w:rsidR="00C06438" w:rsidRPr="00706156">
        <w:rPr>
          <w:rFonts w:cs="Arial"/>
          <w:vertAlign w:val="superscript"/>
        </w:rPr>
        <w:t>2</w:t>
      </w:r>
      <w:r w:rsidR="00C06438" w:rsidRPr="00706156">
        <w:rPr>
          <w:rFonts w:cs="Arial"/>
        </w:rPr>
        <w:t>=99·</w:t>
      </w:r>
      <w:r w:rsidR="00A454F7" w:rsidRPr="00706156">
        <w:rPr>
          <w:rFonts w:cs="Arial"/>
        </w:rPr>
        <w:t>03</w:t>
      </w:r>
      <w:r w:rsidR="00C06438" w:rsidRPr="00706156">
        <w:rPr>
          <w:rFonts w:cs="Arial"/>
        </w:rPr>
        <w:t xml:space="preserve">; </w:t>
      </w:r>
      <w:r w:rsidR="00C06438" w:rsidRPr="00706156">
        <w:rPr>
          <w:rFonts w:cs="Arial"/>
          <w:i/>
          <w:iCs/>
        </w:rPr>
        <w:t>k</w:t>
      </w:r>
      <w:r w:rsidR="00A454F7" w:rsidRPr="00706156">
        <w:rPr>
          <w:rFonts w:cs="Arial"/>
          <w:i/>
          <w:iCs/>
        </w:rPr>
        <w:t>=</w:t>
      </w:r>
      <w:r w:rsidR="00A454F7" w:rsidRPr="00706156">
        <w:rPr>
          <w:rFonts w:cs="Arial"/>
        </w:rPr>
        <w:t>10</w:t>
      </w:r>
      <w:r w:rsidR="00C06438" w:rsidRPr="00706156">
        <w:rPr>
          <w:rFonts w:cs="Arial"/>
        </w:rPr>
        <w:t>), and young children 0·</w:t>
      </w:r>
      <w:r w:rsidR="00A454F7" w:rsidRPr="00706156">
        <w:rPr>
          <w:rFonts w:cs="Arial"/>
        </w:rPr>
        <w:t>61</w:t>
      </w:r>
      <w:r w:rsidR="00C06438" w:rsidRPr="00706156">
        <w:rPr>
          <w:rFonts w:cs="Arial"/>
        </w:rPr>
        <w:t>hrs/day (95%CI 0·</w:t>
      </w:r>
      <w:r w:rsidR="00A454F7" w:rsidRPr="00706156">
        <w:rPr>
          <w:rFonts w:cs="Arial"/>
        </w:rPr>
        <w:t>40</w:t>
      </w:r>
      <w:r w:rsidR="00C06438" w:rsidRPr="00706156">
        <w:rPr>
          <w:rFonts w:cs="Arial"/>
        </w:rPr>
        <w:t>-0·</w:t>
      </w:r>
      <w:r w:rsidR="00A454F7" w:rsidRPr="00706156">
        <w:rPr>
          <w:rFonts w:cs="Arial"/>
        </w:rPr>
        <w:t>82</w:t>
      </w:r>
      <w:r w:rsidR="00C06438" w:rsidRPr="00706156">
        <w:rPr>
          <w:rFonts w:cs="Arial"/>
        </w:rPr>
        <w:t>; I</w:t>
      </w:r>
      <w:r w:rsidR="00C06438" w:rsidRPr="00706156">
        <w:rPr>
          <w:rFonts w:cs="Arial"/>
          <w:vertAlign w:val="superscript"/>
        </w:rPr>
        <w:t>2</w:t>
      </w:r>
      <w:r w:rsidR="00C06438" w:rsidRPr="00706156">
        <w:rPr>
          <w:rFonts w:cs="Arial"/>
        </w:rPr>
        <w:t>=9</w:t>
      </w:r>
      <w:r w:rsidR="00A454F7" w:rsidRPr="00706156">
        <w:rPr>
          <w:rFonts w:cs="Arial"/>
        </w:rPr>
        <w:t>8</w:t>
      </w:r>
      <w:r w:rsidR="00C06438" w:rsidRPr="00706156">
        <w:rPr>
          <w:rFonts w:cs="Arial"/>
        </w:rPr>
        <w:t>·</w:t>
      </w:r>
      <w:r w:rsidR="00A454F7" w:rsidRPr="00706156">
        <w:rPr>
          <w:rFonts w:cs="Arial"/>
        </w:rPr>
        <w:t>78</w:t>
      </w:r>
      <w:r w:rsidR="00C06438" w:rsidRPr="00706156">
        <w:rPr>
          <w:rFonts w:cs="Arial"/>
        </w:rPr>
        <w:t xml:space="preserve">; </w:t>
      </w:r>
      <w:r w:rsidR="00C06438" w:rsidRPr="00706156">
        <w:rPr>
          <w:rFonts w:cs="Arial"/>
          <w:i/>
          <w:iCs/>
        </w:rPr>
        <w:t>k</w:t>
      </w:r>
      <w:r w:rsidR="00C06438" w:rsidRPr="00706156">
        <w:rPr>
          <w:rFonts w:cs="Arial"/>
        </w:rPr>
        <w:t>=</w:t>
      </w:r>
      <w:r w:rsidR="00A454F7" w:rsidRPr="00706156">
        <w:rPr>
          <w:rFonts w:cs="Arial"/>
        </w:rPr>
        <w:t>8</w:t>
      </w:r>
      <w:r w:rsidR="00C06438" w:rsidRPr="00706156">
        <w:rPr>
          <w:rFonts w:cs="Arial"/>
        </w:rPr>
        <w:t xml:space="preserve">). The </w:t>
      </w:r>
      <w:r w:rsidR="00D00C12" w:rsidRPr="00706156">
        <w:rPr>
          <w:rFonts w:cs="Arial"/>
        </w:rPr>
        <w:t>analysis</w:t>
      </w:r>
      <w:r w:rsidR="00C06438" w:rsidRPr="00706156">
        <w:rPr>
          <w:rFonts w:cs="Arial"/>
        </w:rPr>
        <w:t xml:space="preserve"> of </w:t>
      </w:r>
      <w:r w:rsidR="001313D4" w:rsidRPr="00706156">
        <w:rPr>
          <w:rFonts w:cs="Arial"/>
        </w:rPr>
        <w:t>leisure</w:t>
      </w:r>
      <w:r w:rsidR="00C06438" w:rsidRPr="00706156">
        <w:rPr>
          <w:rFonts w:cs="Arial"/>
        </w:rPr>
        <w:t xml:space="preserve"> </w:t>
      </w:r>
      <w:r w:rsidR="007A3E75" w:rsidRPr="00706156">
        <w:rPr>
          <w:rFonts w:cs="Arial"/>
        </w:rPr>
        <w:t>screen time</w:t>
      </w:r>
      <w:r w:rsidR="00C06438" w:rsidRPr="00706156">
        <w:rPr>
          <w:rFonts w:cs="Arial"/>
        </w:rPr>
        <w:t xml:space="preserve"> in </w:t>
      </w:r>
      <w:r w:rsidR="001313D4" w:rsidRPr="00706156">
        <w:rPr>
          <w:rFonts w:cs="Arial"/>
        </w:rPr>
        <w:t>adolescents and primary aged</w:t>
      </w:r>
      <w:r w:rsidR="00C06438" w:rsidRPr="00706156">
        <w:rPr>
          <w:rFonts w:cs="Arial"/>
        </w:rPr>
        <w:t xml:space="preserve"> children showed significant publication bias (Egger’s </w:t>
      </w:r>
      <w:r w:rsidR="00C06438" w:rsidRPr="00706156">
        <w:rPr>
          <w:rFonts w:cs="Arial"/>
          <w:i/>
          <w:iCs/>
        </w:rPr>
        <w:t>p</w:t>
      </w:r>
      <w:r w:rsidR="00C06438" w:rsidRPr="00706156">
        <w:rPr>
          <w:rFonts w:cs="Arial"/>
        </w:rPr>
        <w:t>=</w:t>
      </w:r>
      <w:r w:rsidR="001313D4" w:rsidRPr="00706156">
        <w:rPr>
          <w:rFonts w:cs="Arial"/>
        </w:rPr>
        <w:t xml:space="preserve">0.04 and </w:t>
      </w:r>
      <w:r w:rsidR="00C06438" w:rsidRPr="00706156">
        <w:rPr>
          <w:rFonts w:cs="Arial"/>
        </w:rPr>
        <w:t>&lt;0.001</w:t>
      </w:r>
      <w:r w:rsidR="001313D4" w:rsidRPr="00706156">
        <w:rPr>
          <w:rFonts w:cs="Arial"/>
        </w:rPr>
        <w:t>, respectively</w:t>
      </w:r>
      <w:r w:rsidR="00C06438" w:rsidRPr="00706156">
        <w:rPr>
          <w:rFonts w:cs="Arial"/>
        </w:rPr>
        <w:t>), with the subsequent trim and fill analys</w:t>
      </w:r>
      <w:r w:rsidR="001313D4" w:rsidRPr="00706156">
        <w:rPr>
          <w:rFonts w:cs="Arial"/>
        </w:rPr>
        <w:t>e</w:t>
      </w:r>
      <w:r w:rsidR="00C06438" w:rsidRPr="00706156">
        <w:rPr>
          <w:rFonts w:cs="Arial"/>
        </w:rPr>
        <w:t xml:space="preserve">s yielding </w:t>
      </w:r>
      <w:r w:rsidR="001313D4" w:rsidRPr="00706156">
        <w:rPr>
          <w:rFonts w:cs="Arial"/>
        </w:rPr>
        <w:t xml:space="preserve">respective </w:t>
      </w:r>
      <w:r w:rsidR="00C06438" w:rsidRPr="00706156">
        <w:rPr>
          <w:rFonts w:cs="Arial"/>
        </w:rPr>
        <w:t xml:space="preserve">significant increase of </w:t>
      </w:r>
      <w:bookmarkStart w:id="8" w:name="OLE_LINK28"/>
      <w:bookmarkStart w:id="9" w:name="OLE_LINK29"/>
      <w:r w:rsidR="00C06438" w:rsidRPr="00706156">
        <w:rPr>
          <w:rFonts w:cs="Arial"/>
        </w:rPr>
        <w:t>0·</w:t>
      </w:r>
      <w:r w:rsidR="001313D4" w:rsidRPr="00706156">
        <w:rPr>
          <w:rFonts w:cs="Arial"/>
        </w:rPr>
        <w:t>61</w:t>
      </w:r>
      <w:r w:rsidR="00C06438" w:rsidRPr="00706156">
        <w:rPr>
          <w:rFonts w:cs="Arial"/>
        </w:rPr>
        <w:t>hrs/day (95%CI 0·</w:t>
      </w:r>
      <w:r w:rsidR="001313D4" w:rsidRPr="00706156">
        <w:rPr>
          <w:rFonts w:cs="Arial"/>
        </w:rPr>
        <w:t>31</w:t>
      </w:r>
      <w:r w:rsidR="00C06438" w:rsidRPr="00706156">
        <w:rPr>
          <w:rFonts w:cs="Arial"/>
        </w:rPr>
        <w:t>-0·</w:t>
      </w:r>
      <w:r w:rsidR="001313D4" w:rsidRPr="00706156">
        <w:rPr>
          <w:rFonts w:cs="Arial"/>
        </w:rPr>
        <w:t>90; two studies removed</w:t>
      </w:r>
      <w:r w:rsidR="00C06438" w:rsidRPr="00706156">
        <w:rPr>
          <w:rFonts w:cs="Arial"/>
        </w:rPr>
        <w:t>)</w:t>
      </w:r>
      <w:r w:rsidR="001313D4" w:rsidRPr="00706156">
        <w:rPr>
          <w:rFonts w:cs="Arial"/>
        </w:rPr>
        <w:t xml:space="preserve"> </w:t>
      </w:r>
      <w:bookmarkEnd w:id="8"/>
      <w:bookmarkEnd w:id="9"/>
      <w:r w:rsidR="001313D4" w:rsidRPr="00706156">
        <w:rPr>
          <w:rFonts w:cs="Arial"/>
        </w:rPr>
        <w:t>a</w:t>
      </w:r>
      <w:r w:rsidR="00D00C12" w:rsidRPr="00706156">
        <w:rPr>
          <w:rFonts w:cs="Arial"/>
        </w:rPr>
        <w:t>nd 1·12hrs/day (95%CI 0·70-1·54; one study removed)</w:t>
      </w:r>
      <w:r w:rsidR="00C06438" w:rsidRPr="00706156">
        <w:rPr>
          <w:rFonts w:cs="Arial"/>
        </w:rPr>
        <w:t xml:space="preserve">, with </w:t>
      </w:r>
      <w:r w:rsidR="00D00C12" w:rsidRPr="00706156">
        <w:rPr>
          <w:rFonts w:cs="Arial"/>
        </w:rPr>
        <w:t>all</w:t>
      </w:r>
      <w:r w:rsidR="00C06438" w:rsidRPr="00706156">
        <w:rPr>
          <w:rFonts w:cs="Arial"/>
        </w:rPr>
        <w:t xml:space="preserve"> studies trimmed to the right of the mean. The magnitude or direction of results were not influenced by the removal of any one study. </w:t>
      </w:r>
      <w:r w:rsidR="00911C88" w:rsidRPr="00706156">
        <w:rPr>
          <w:rFonts w:cs="Arial"/>
        </w:rPr>
        <w:t xml:space="preserve">Due to the </w:t>
      </w:r>
      <w:r w:rsidR="00B715E1" w:rsidRPr="00706156">
        <w:rPr>
          <w:rFonts w:cs="Arial"/>
        </w:rPr>
        <w:t xml:space="preserve">study design (all included studies were cross-sectional) and </w:t>
      </w:r>
      <w:r w:rsidR="0075350C" w:rsidRPr="00706156">
        <w:rPr>
          <w:rFonts w:cs="Arial"/>
        </w:rPr>
        <w:t>high heterogeneity, all these results were classified as</w:t>
      </w:r>
      <w:r w:rsidR="00911C88" w:rsidRPr="00706156">
        <w:rPr>
          <w:rFonts w:cs="Arial"/>
        </w:rPr>
        <w:t xml:space="preserve"> </w:t>
      </w:r>
      <w:r w:rsidR="003E0195" w:rsidRPr="00706156">
        <w:rPr>
          <w:rFonts w:cs="Arial"/>
        </w:rPr>
        <w:t>‘very low’</w:t>
      </w:r>
      <w:r w:rsidR="0075350C" w:rsidRPr="00706156">
        <w:rPr>
          <w:rFonts w:cs="Arial"/>
        </w:rPr>
        <w:t xml:space="preserve"> certainty according to the GRADE criteria. </w:t>
      </w:r>
    </w:p>
    <w:p w14:paraId="00101ACF" w14:textId="744BA4C7" w:rsidR="00C7493C" w:rsidRPr="00706156" w:rsidRDefault="00C7493C" w:rsidP="00C7493C">
      <w:pPr>
        <w:autoSpaceDE w:val="0"/>
        <w:autoSpaceDN w:val="0"/>
        <w:adjustRightInd w:val="0"/>
        <w:spacing w:line="360" w:lineRule="auto"/>
        <w:jc w:val="both"/>
        <w:rPr>
          <w:rFonts w:cs="Arial"/>
        </w:rPr>
      </w:pPr>
    </w:p>
    <w:p w14:paraId="084624B7" w14:textId="04E11EC4" w:rsidR="00764867" w:rsidRPr="00706156" w:rsidRDefault="00764867" w:rsidP="00F33D08">
      <w:pPr>
        <w:autoSpaceDE w:val="0"/>
        <w:autoSpaceDN w:val="0"/>
        <w:adjustRightInd w:val="0"/>
        <w:spacing w:line="360" w:lineRule="auto"/>
        <w:jc w:val="both"/>
        <w:rPr>
          <w:rFonts w:cs="Arial"/>
        </w:rPr>
      </w:pPr>
    </w:p>
    <w:p w14:paraId="6A65081A" w14:textId="77777777" w:rsidR="00764867" w:rsidRPr="00706156" w:rsidRDefault="00764867" w:rsidP="00F33D08">
      <w:pPr>
        <w:autoSpaceDE w:val="0"/>
        <w:autoSpaceDN w:val="0"/>
        <w:adjustRightInd w:val="0"/>
        <w:spacing w:line="360" w:lineRule="auto"/>
        <w:jc w:val="both"/>
        <w:rPr>
          <w:rFonts w:cs="Arial"/>
        </w:rPr>
      </w:pPr>
    </w:p>
    <w:p w14:paraId="527A856A" w14:textId="77777777" w:rsidR="00C7493C" w:rsidRPr="00706156" w:rsidRDefault="00C7493C">
      <w:pPr>
        <w:rPr>
          <w:rFonts w:cs="Arial"/>
          <w:b/>
          <w:bCs/>
          <w:sz w:val="16"/>
          <w:szCs w:val="16"/>
        </w:rPr>
      </w:pPr>
      <w:r w:rsidRPr="00706156">
        <w:rPr>
          <w:rFonts w:cs="Arial"/>
          <w:b/>
          <w:bCs/>
          <w:sz w:val="16"/>
          <w:szCs w:val="16"/>
        </w:rPr>
        <w:br w:type="page"/>
      </w:r>
    </w:p>
    <w:p w14:paraId="25AD9966" w14:textId="0F2A1BF9" w:rsidR="00E37BCA" w:rsidRPr="00706156" w:rsidRDefault="00D76A28" w:rsidP="00F33D08">
      <w:pPr>
        <w:autoSpaceDE w:val="0"/>
        <w:autoSpaceDN w:val="0"/>
        <w:adjustRightInd w:val="0"/>
        <w:spacing w:line="360" w:lineRule="auto"/>
        <w:jc w:val="both"/>
        <w:rPr>
          <w:rFonts w:cs="Arial"/>
          <w:b/>
          <w:bCs/>
          <w:sz w:val="16"/>
          <w:szCs w:val="16"/>
        </w:rPr>
      </w:pPr>
      <w:r w:rsidRPr="00706156">
        <w:rPr>
          <w:rFonts w:cs="Arial"/>
          <w:b/>
          <w:bCs/>
          <w:sz w:val="16"/>
          <w:szCs w:val="16"/>
        </w:rPr>
        <w:lastRenderedPageBreak/>
        <w:t xml:space="preserve">Table </w:t>
      </w:r>
      <w:r w:rsidR="00D13E94" w:rsidRPr="00706156">
        <w:rPr>
          <w:rFonts w:cs="Arial"/>
          <w:b/>
          <w:bCs/>
          <w:sz w:val="16"/>
          <w:szCs w:val="16"/>
        </w:rPr>
        <w:t>2: Meta</w:t>
      </w:r>
      <w:r w:rsidRPr="00706156">
        <w:rPr>
          <w:rFonts w:cs="Arial"/>
          <w:b/>
          <w:bCs/>
          <w:sz w:val="16"/>
          <w:szCs w:val="16"/>
        </w:rPr>
        <w:t xml:space="preserve">-analytic changes in </w:t>
      </w:r>
      <w:r w:rsidR="00DB3BFD" w:rsidRPr="00706156">
        <w:rPr>
          <w:rFonts w:cs="Arial"/>
          <w:b/>
          <w:bCs/>
          <w:sz w:val="16"/>
          <w:szCs w:val="16"/>
        </w:rPr>
        <w:t xml:space="preserve">any type of </w:t>
      </w:r>
      <w:r w:rsidR="007A3E75" w:rsidRPr="00706156">
        <w:rPr>
          <w:rFonts w:cs="Arial"/>
          <w:b/>
          <w:bCs/>
          <w:sz w:val="16"/>
          <w:szCs w:val="16"/>
        </w:rPr>
        <w:t>screen time</w:t>
      </w:r>
      <w:r w:rsidR="006D5955" w:rsidRPr="00706156">
        <w:rPr>
          <w:rFonts w:cs="Arial"/>
          <w:b/>
          <w:bCs/>
          <w:sz w:val="16"/>
          <w:szCs w:val="16"/>
        </w:rPr>
        <w:t xml:space="preserve"> in hrs/day</w:t>
      </w:r>
      <w:r w:rsidR="003C660E" w:rsidRPr="00706156">
        <w:rPr>
          <w:rFonts w:cs="Arial"/>
          <w:b/>
          <w:bCs/>
          <w:sz w:val="16"/>
          <w:szCs w:val="16"/>
        </w:rPr>
        <w:t>, stratified between adults and children</w:t>
      </w:r>
    </w:p>
    <w:tbl>
      <w:tblPr>
        <w:tblStyle w:val="TableGrid"/>
        <w:tblW w:w="11194" w:type="dxa"/>
        <w:jc w:val="center"/>
        <w:tblLook w:val="04A0" w:firstRow="1" w:lastRow="0" w:firstColumn="1" w:lastColumn="0" w:noHBand="0" w:noVBand="1"/>
      </w:tblPr>
      <w:tblGrid>
        <w:gridCol w:w="1274"/>
        <w:gridCol w:w="1292"/>
        <w:gridCol w:w="1110"/>
        <w:gridCol w:w="1126"/>
        <w:gridCol w:w="1433"/>
        <w:gridCol w:w="797"/>
        <w:gridCol w:w="1038"/>
        <w:gridCol w:w="1010"/>
        <w:gridCol w:w="2114"/>
      </w:tblGrid>
      <w:tr w:rsidR="00C011D7" w:rsidRPr="00706156" w14:paraId="058DBCE6" w14:textId="36150DED" w:rsidTr="002967AA">
        <w:trPr>
          <w:jc w:val="center"/>
        </w:trPr>
        <w:tc>
          <w:tcPr>
            <w:tcW w:w="2566" w:type="dxa"/>
            <w:gridSpan w:val="2"/>
            <w:vAlign w:val="center"/>
          </w:tcPr>
          <w:p w14:paraId="3EAFF6E9" w14:textId="233977C8" w:rsidR="00C011D7" w:rsidRPr="00706156" w:rsidRDefault="00C011D7" w:rsidP="00BB6406">
            <w:pPr>
              <w:autoSpaceDE w:val="0"/>
              <w:autoSpaceDN w:val="0"/>
              <w:adjustRightInd w:val="0"/>
              <w:spacing w:line="360" w:lineRule="auto"/>
              <w:jc w:val="center"/>
              <w:rPr>
                <w:rFonts w:cs="Arial"/>
                <w:b/>
                <w:bCs/>
                <w:i/>
                <w:iCs/>
                <w:sz w:val="16"/>
                <w:szCs w:val="16"/>
              </w:rPr>
            </w:pPr>
            <w:bookmarkStart w:id="10" w:name="OLE_LINK20"/>
            <w:bookmarkStart w:id="11" w:name="OLE_LINK21"/>
            <w:r w:rsidRPr="00706156">
              <w:rPr>
                <w:rFonts w:cs="Arial"/>
                <w:b/>
                <w:bCs/>
                <w:sz w:val="16"/>
                <w:szCs w:val="16"/>
              </w:rPr>
              <w:t>Population</w:t>
            </w:r>
          </w:p>
        </w:tc>
        <w:tc>
          <w:tcPr>
            <w:tcW w:w="1110" w:type="dxa"/>
            <w:vAlign w:val="center"/>
          </w:tcPr>
          <w:p w14:paraId="0012ED77" w14:textId="566D6B08"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i/>
                <w:iCs/>
                <w:sz w:val="16"/>
                <w:szCs w:val="16"/>
              </w:rPr>
              <w:t>n</w:t>
            </w:r>
            <w:r w:rsidRPr="00706156">
              <w:rPr>
                <w:rFonts w:cs="Arial"/>
                <w:b/>
                <w:bCs/>
                <w:sz w:val="16"/>
                <w:szCs w:val="16"/>
              </w:rPr>
              <w:t xml:space="preserve"> studies</w:t>
            </w:r>
          </w:p>
          <w:p w14:paraId="42F06498" w14:textId="08AF78A5"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w:t>
            </w:r>
            <w:r w:rsidRPr="00706156">
              <w:rPr>
                <w:rFonts w:cs="Arial"/>
                <w:b/>
                <w:bCs/>
                <w:i/>
                <w:iCs/>
                <w:sz w:val="16"/>
                <w:szCs w:val="16"/>
              </w:rPr>
              <w:t xml:space="preserve">k </w:t>
            </w:r>
            <w:r w:rsidRPr="00706156">
              <w:rPr>
                <w:rFonts w:cs="Arial"/>
                <w:b/>
                <w:bCs/>
                <w:sz w:val="16"/>
                <w:szCs w:val="16"/>
              </w:rPr>
              <w:t>outcomes)</w:t>
            </w:r>
          </w:p>
        </w:tc>
        <w:tc>
          <w:tcPr>
            <w:tcW w:w="1126" w:type="dxa"/>
            <w:vAlign w:val="center"/>
          </w:tcPr>
          <w:p w14:paraId="4CC88A0D" w14:textId="7CE6D5A3"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i/>
                <w:iCs/>
                <w:sz w:val="16"/>
                <w:szCs w:val="16"/>
              </w:rPr>
              <w:t>n</w:t>
            </w:r>
            <w:r w:rsidRPr="00706156">
              <w:rPr>
                <w:rFonts w:cs="Arial"/>
                <w:b/>
                <w:bCs/>
                <w:sz w:val="16"/>
                <w:szCs w:val="16"/>
              </w:rPr>
              <w:t xml:space="preserve"> participants</w:t>
            </w:r>
          </w:p>
        </w:tc>
        <w:tc>
          <w:tcPr>
            <w:tcW w:w="1433" w:type="dxa"/>
            <w:vAlign w:val="center"/>
          </w:tcPr>
          <w:p w14:paraId="7040374F" w14:textId="3D3A6F05"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 xml:space="preserve">Pooled </w:t>
            </w:r>
            <w:r w:rsidR="007A3E75" w:rsidRPr="00706156">
              <w:rPr>
                <w:rFonts w:cs="Arial"/>
                <w:b/>
                <w:bCs/>
                <w:sz w:val="16"/>
                <w:szCs w:val="16"/>
              </w:rPr>
              <w:t>screen time</w:t>
            </w:r>
            <w:r w:rsidRPr="00706156">
              <w:rPr>
                <w:rFonts w:cs="Arial"/>
                <w:b/>
                <w:bCs/>
                <w:sz w:val="16"/>
                <w:szCs w:val="16"/>
              </w:rPr>
              <w:t xml:space="preserve"> change</w:t>
            </w:r>
          </w:p>
          <w:p w14:paraId="18371BB6" w14:textId="0AE437E0"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(95%CI)</w:t>
            </w:r>
          </w:p>
        </w:tc>
        <w:tc>
          <w:tcPr>
            <w:tcW w:w="797" w:type="dxa"/>
            <w:vAlign w:val="center"/>
          </w:tcPr>
          <w:p w14:paraId="152EDB41" w14:textId="16626946"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p-value</w:t>
            </w:r>
          </w:p>
        </w:tc>
        <w:tc>
          <w:tcPr>
            <w:tcW w:w="1038" w:type="dxa"/>
            <w:vAlign w:val="center"/>
          </w:tcPr>
          <w:p w14:paraId="419E00B0" w14:textId="586D6BB5"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I</w:t>
            </w:r>
            <w:r w:rsidRPr="00706156">
              <w:rPr>
                <w:rFonts w:cs="Arial"/>
                <w:b/>
                <w:bCs/>
                <w:sz w:val="16"/>
                <w:szCs w:val="16"/>
                <w:vertAlign w:val="superscript"/>
              </w:rPr>
              <w:t>2</w:t>
            </w:r>
          </w:p>
        </w:tc>
        <w:tc>
          <w:tcPr>
            <w:tcW w:w="1010" w:type="dxa"/>
            <w:vAlign w:val="center"/>
          </w:tcPr>
          <w:p w14:paraId="6F3E9405" w14:textId="64ABA119"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Eggers’s bias</w:t>
            </w:r>
          </w:p>
          <w:p w14:paraId="1B4FF50F" w14:textId="08DBB1BF" w:rsidR="00C011D7" w:rsidRPr="00706156" w:rsidRDefault="00C011D7" w:rsidP="00BB6406">
            <w:pPr>
              <w:autoSpaceDE w:val="0"/>
              <w:autoSpaceDN w:val="0"/>
              <w:adjustRightInd w:val="0"/>
              <w:spacing w:line="360" w:lineRule="auto"/>
              <w:jc w:val="center"/>
              <w:rPr>
                <w:rFonts w:cs="Arial"/>
                <w:b/>
                <w:bCs/>
                <w:sz w:val="16"/>
                <w:szCs w:val="16"/>
              </w:rPr>
            </w:pPr>
            <w:r w:rsidRPr="00706156">
              <w:rPr>
                <w:rFonts w:cs="Arial"/>
                <w:b/>
                <w:bCs/>
                <w:sz w:val="16"/>
                <w:szCs w:val="16"/>
              </w:rPr>
              <w:t>(p-value)</w:t>
            </w:r>
          </w:p>
        </w:tc>
        <w:tc>
          <w:tcPr>
            <w:tcW w:w="2114" w:type="dxa"/>
          </w:tcPr>
          <w:p w14:paraId="0E7EA26A" w14:textId="77777777" w:rsidR="00C011D7" w:rsidRPr="00706156" w:rsidRDefault="004A0FDB" w:rsidP="00BB6406">
            <w:pPr>
              <w:autoSpaceDE w:val="0"/>
              <w:autoSpaceDN w:val="0"/>
              <w:adjustRightInd w:val="0"/>
              <w:spacing w:line="360" w:lineRule="auto"/>
              <w:jc w:val="center"/>
              <w:rPr>
                <w:rFonts w:cs="Arial"/>
                <w:b/>
                <w:bCs/>
                <w:sz w:val="16"/>
                <w:szCs w:val="16"/>
              </w:rPr>
            </w:pPr>
            <w:r w:rsidRPr="00706156">
              <w:rPr>
                <w:rFonts w:cs="Arial"/>
                <w:b/>
                <w:bCs/>
                <w:sz w:val="16"/>
                <w:szCs w:val="16"/>
              </w:rPr>
              <w:t>Trim and fill adjustment</w:t>
            </w:r>
          </w:p>
          <w:p w14:paraId="60C4070D" w14:textId="1EEC3764" w:rsidR="004A0FDB" w:rsidRPr="00706156" w:rsidRDefault="004A0FDB" w:rsidP="00BB6406">
            <w:pPr>
              <w:autoSpaceDE w:val="0"/>
              <w:autoSpaceDN w:val="0"/>
              <w:adjustRightInd w:val="0"/>
              <w:spacing w:line="360" w:lineRule="auto"/>
              <w:jc w:val="center"/>
              <w:rPr>
                <w:rFonts w:cs="Arial"/>
                <w:b/>
                <w:bCs/>
                <w:sz w:val="16"/>
                <w:szCs w:val="16"/>
              </w:rPr>
            </w:pPr>
            <w:r w:rsidRPr="00706156">
              <w:rPr>
                <w:rFonts w:cs="Arial"/>
                <w:b/>
                <w:bCs/>
                <w:sz w:val="16"/>
                <w:szCs w:val="16"/>
              </w:rPr>
              <w:t>(95%CI; n studies trimmed)</w:t>
            </w:r>
          </w:p>
        </w:tc>
      </w:tr>
      <w:tr w:rsidR="00C011D7" w:rsidRPr="00706156" w14:paraId="5D76EBCE" w14:textId="64ABB33A" w:rsidTr="002967AA">
        <w:trPr>
          <w:jc w:val="center"/>
        </w:trPr>
        <w:tc>
          <w:tcPr>
            <w:tcW w:w="1274" w:type="dxa"/>
            <w:vMerge w:val="restart"/>
            <w:vAlign w:val="center"/>
          </w:tcPr>
          <w:p w14:paraId="3ECA0488" w14:textId="1921EF3D" w:rsidR="00C011D7" w:rsidRPr="00706156" w:rsidRDefault="00C011D7" w:rsidP="00BB6406">
            <w:pPr>
              <w:autoSpaceDE w:val="0"/>
              <w:autoSpaceDN w:val="0"/>
              <w:adjustRightInd w:val="0"/>
              <w:spacing w:line="360" w:lineRule="auto"/>
              <w:jc w:val="center"/>
              <w:rPr>
                <w:rFonts w:cs="Arial"/>
                <w:sz w:val="16"/>
                <w:szCs w:val="16"/>
              </w:rPr>
            </w:pPr>
            <w:r w:rsidRPr="00706156">
              <w:rPr>
                <w:rFonts w:cs="Arial"/>
                <w:sz w:val="16"/>
                <w:szCs w:val="16"/>
              </w:rPr>
              <w:t xml:space="preserve">Total </w:t>
            </w:r>
            <w:r w:rsidR="007A3E75" w:rsidRPr="00706156">
              <w:rPr>
                <w:rFonts w:cs="Arial"/>
                <w:sz w:val="16"/>
                <w:szCs w:val="16"/>
              </w:rPr>
              <w:t>screen time</w:t>
            </w:r>
          </w:p>
        </w:tc>
        <w:tc>
          <w:tcPr>
            <w:tcW w:w="1292" w:type="dxa"/>
            <w:vAlign w:val="center"/>
          </w:tcPr>
          <w:p w14:paraId="30D0B85B" w14:textId="6EB5037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Adults</w:t>
            </w:r>
          </w:p>
        </w:tc>
        <w:tc>
          <w:tcPr>
            <w:tcW w:w="1110" w:type="dxa"/>
            <w:vAlign w:val="center"/>
          </w:tcPr>
          <w:p w14:paraId="334DB4B6" w14:textId="3E326272"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13</w:t>
            </w:r>
          </w:p>
          <w:p w14:paraId="51EEBC54" w14:textId="213AEC4E"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(33)</w:t>
            </w:r>
          </w:p>
        </w:tc>
        <w:tc>
          <w:tcPr>
            <w:tcW w:w="1126" w:type="dxa"/>
            <w:vAlign w:val="center"/>
          </w:tcPr>
          <w:p w14:paraId="4EBBC652" w14:textId="5F76D60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30514</w:t>
            </w:r>
          </w:p>
        </w:tc>
        <w:tc>
          <w:tcPr>
            <w:tcW w:w="1433" w:type="dxa"/>
            <w:vAlign w:val="center"/>
          </w:tcPr>
          <w:p w14:paraId="7432BC8D" w14:textId="635E1DC8"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35532F" w:rsidRPr="00706156">
              <w:rPr>
                <w:rFonts w:cs="Arial"/>
                <w:sz w:val="16"/>
                <w:szCs w:val="16"/>
              </w:rPr>
              <w:t>96</w:t>
            </w:r>
          </w:p>
          <w:p w14:paraId="14B40F88" w14:textId="33B08E6C"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35532F" w:rsidRPr="00706156">
              <w:rPr>
                <w:rFonts w:cs="Arial"/>
                <w:sz w:val="16"/>
                <w:szCs w:val="16"/>
              </w:rPr>
              <w:t>70</w:t>
            </w:r>
            <w:r w:rsidRPr="00706156">
              <w:rPr>
                <w:rFonts w:cs="Arial"/>
                <w:sz w:val="16"/>
                <w:szCs w:val="16"/>
              </w:rPr>
              <w:t>-</w:t>
            </w:r>
            <w:r w:rsidR="0035532F" w:rsidRPr="00706156">
              <w:rPr>
                <w:rFonts w:cs="Arial"/>
                <w:sz w:val="16"/>
                <w:szCs w:val="16"/>
              </w:rPr>
              <w:t>1</w:t>
            </w:r>
            <w:r w:rsidRPr="00706156">
              <w:rPr>
                <w:rFonts w:cs="Arial"/>
                <w:sz w:val="16"/>
                <w:szCs w:val="16"/>
              </w:rPr>
              <w:t>·</w:t>
            </w:r>
            <w:r w:rsidR="0035532F" w:rsidRPr="00706156">
              <w:rPr>
                <w:rFonts w:cs="Arial"/>
                <w:sz w:val="16"/>
                <w:szCs w:val="16"/>
              </w:rPr>
              <w:t>22</w:t>
            </w:r>
            <w:r w:rsidRPr="00706156">
              <w:rPr>
                <w:rFonts w:cs="Arial"/>
                <w:sz w:val="16"/>
                <w:szCs w:val="16"/>
              </w:rPr>
              <w:t>)</w:t>
            </w:r>
          </w:p>
        </w:tc>
        <w:tc>
          <w:tcPr>
            <w:tcW w:w="797" w:type="dxa"/>
            <w:vAlign w:val="center"/>
          </w:tcPr>
          <w:p w14:paraId="5AC4A2C8" w14:textId="006D6C57"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44A5AC58" w14:textId="3716EC8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99·</w:t>
            </w:r>
            <w:r w:rsidR="0035532F" w:rsidRPr="00706156">
              <w:rPr>
                <w:rFonts w:cs="Arial"/>
                <w:sz w:val="16"/>
                <w:szCs w:val="16"/>
              </w:rPr>
              <w:t>80</w:t>
            </w:r>
          </w:p>
        </w:tc>
        <w:tc>
          <w:tcPr>
            <w:tcW w:w="1010" w:type="dxa"/>
            <w:vAlign w:val="center"/>
          </w:tcPr>
          <w:p w14:paraId="59993618" w14:textId="1D75A2DF" w:rsidR="00C011D7" w:rsidRPr="00706156" w:rsidRDefault="0035532F" w:rsidP="002967AA">
            <w:pPr>
              <w:autoSpaceDE w:val="0"/>
              <w:autoSpaceDN w:val="0"/>
              <w:adjustRightInd w:val="0"/>
              <w:spacing w:line="360" w:lineRule="auto"/>
              <w:jc w:val="center"/>
              <w:rPr>
                <w:rFonts w:cs="Arial"/>
                <w:sz w:val="16"/>
                <w:szCs w:val="16"/>
              </w:rPr>
            </w:pPr>
            <w:bookmarkStart w:id="12" w:name="OLE_LINK7"/>
            <w:bookmarkStart w:id="13" w:name="OLE_LINK8"/>
            <w:bookmarkStart w:id="14" w:name="OLE_LINK5"/>
            <w:bookmarkStart w:id="15" w:name="OLE_LINK6"/>
            <w:r w:rsidRPr="00706156">
              <w:rPr>
                <w:rFonts w:cs="Arial"/>
                <w:sz w:val="16"/>
                <w:szCs w:val="16"/>
              </w:rPr>
              <w:t>0</w:t>
            </w:r>
            <w:r w:rsidR="00C011D7" w:rsidRPr="00706156">
              <w:rPr>
                <w:rFonts w:cs="Arial"/>
                <w:sz w:val="16"/>
                <w:szCs w:val="16"/>
              </w:rPr>
              <w:t>·</w:t>
            </w:r>
            <w:bookmarkEnd w:id="12"/>
            <w:bookmarkEnd w:id="13"/>
            <w:r w:rsidRPr="00706156">
              <w:rPr>
                <w:rFonts w:cs="Arial"/>
                <w:sz w:val="16"/>
                <w:szCs w:val="16"/>
              </w:rPr>
              <w:t>10</w:t>
            </w:r>
          </w:p>
          <w:p w14:paraId="22D19612" w14:textId="66F2A6BA"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w:t>
            </w:r>
            <w:r w:rsidR="00217692" w:rsidRPr="00706156">
              <w:rPr>
                <w:rFonts w:cs="Arial"/>
                <w:sz w:val="16"/>
                <w:szCs w:val="16"/>
              </w:rPr>
              <w:t>1</w:t>
            </w:r>
            <w:r w:rsidRPr="00706156">
              <w:rPr>
                <w:rFonts w:cs="Arial"/>
                <w:sz w:val="16"/>
                <w:szCs w:val="16"/>
              </w:rPr>
              <w:t>·</w:t>
            </w:r>
            <w:r w:rsidR="00217692" w:rsidRPr="00706156">
              <w:rPr>
                <w:rFonts w:cs="Arial"/>
                <w:sz w:val="16"/>
                <w:szCs w:val="16"/>
              </w:rPr>
              <w:t>00</w:t>
            </w:r>
            <w:r w:rsidRPr="00706156">
              <w:rPr>
                <w:rFonts w:cs="Arial"/>
                <w:sz w:val="16"/>
                <w:szCs w:val="16"/>
              </w:rPr>
              <w:t>)</w:t>
            </w:r>
            <w:bookmarkEnd w:id="14"/>
            <w:bookmarkEnd w:id="15"/>
          </w:p>
        </w:tc>
        <w:tc>
          <w:tcPr>
            <w:tcW w:w="2114" w:type="dxa"/>
            <w:vAlign w:val="center"/>
          </w:tcPr>
          <w:p w14:paraId="2A079834" w14:textId="5F34E883" w:rsidR="00C011D7" w:rsidRPr="00706156" w:rsidRDefault="00AB18F5" w:rsidP="002967AA">
            <w:pPr>
              <w:autoSpaceDE w:val="0"/>
              <w:autoSpaceDN w:val="0"/>
              <w:adjustRightInd w:val="0"/>
              <w:spacing w:line="360" w:lineRule="auto"/>
              <w:jc w:val="center"/>
              <w:rPr>
                <w:rFonts w:cs="Arial"/>
                <w:sz w:val="16"/>
                <w:szCs w:val="16"/>
              </w:rPr>
            </w:pPr>
            <w:r w:rsidRPr="00706156">
              <w:rPr>
                <w:rFonts w:cs="Arial"/>
                <w:sz w:val="16"/>
                <w:szCs w:val="16"/>
              </w:rPr>
              <w:t>NA</w:t>
            </w:r>
          </w:p>
        </w:tc>
      </w:tr>
      <w:tr w:rsidR="00C011D7" w:rsidRPr="00706156" w14:paraId="109FBA4E" w14:textId="7A177047" w:rsidTr="002967AA">
        <w:trPr>
          <w:jc w:val="center"/>
        </w:trPr>
        <w:tc>
          <w:tcPr>
            <w:tcW w:w="1274" w:type="dxa"/>
            <w:vMerge/>
            <w:vAlign w:val="center"/>
          </w:tcPr>
          <w:p w14:paraId="35480185" w14:textId="77777777" w:rsidR="00C011D7" w:rsidRPr="00706156" w:rsidRDefault="00C011D7" w:rsidP="00BB6406">
            <w:pPr>
              <w:autoSpaceDE w:val="0"/>
              <w:autoSpaceDN w:val="0"/>
              <w:adjustRightInd w:val="0"/>
              <w:spacing w:line="360" w:lineRule="auto"/>
              <w:jc w:val="center"/>
              <w:rPr>
                <w:rFonts w:cs="Arial"/>
                <w:sz w:val="16"/>
                <w:szCs w:val="16"/>
              </w:rPr>
            </w:pPr>
          </w:p>
        </w:tc>
        <w:tc>
          <w:tcPr>
            <w:tcW w:w="1292" w:type="dxa"/>
            <w:vAlign w:val="center"/>
          </w:tcPr>
          <w:p w14:paraId="266F2682" w14:textId="4FC96A9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Adolescents</w:t>
            </w:r>
          </w:p>
        </w:tc>
        <w:tc>
          <w:tcPr>
            <w:tcW w:w="1110" w:type="dxa"/>
            <w:vAlign w:val="center"/>
          </w:tcPr>
          <w:p w14:paraId="34E70F62" w14:textId="136408AD" w:rsidR="00C011D7" w:rsidRPr="00706156" w:rsidRDefault="002967AA" w:rsidP="002967AA">
            <w:pPr>
              <w:autoSpaceDE w:val="0"/>
              <w:autoSpaceDN w:val="0"/>
              <w:adjustRightInd w:val="0"/>
              <w:spacing w:line="360" w:lineRule="auto"/>
              <w:jc w:val="center"/>
              <w:rPr>
                <w:rFonts w:cs="Arial"/>
                <w:sz w:val="16"/>
                <w:szCs w:val="16"/>
              </w:rPr>
            </w:pPr>
            <w:r w:rsidRPr="00706156">
              <w:rPr>
                <w:rFonts w:cs="Arial"/>
                <w:sz w:val="16"/>
                <w:szCs w:val="16"/>
              </w:rPr>
              <w:t>8</w:t>
            </w:r>
          </w:p>
          <w:p w14:paraId="1124FEE1" w14:textId="3A5A063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(21)</w:t>
            </w:r>
          </w:p>
        </w:tc>
        <w:tc>
          <w:tcPr>
            <w:tcW w:w="1126" w:type="dxa"/>
            <w:vAlign w:val="center"/>
          </w:tcPr>
          <w:p w14:paraId="5352B350" w14:textId="046C84FE" w:rsidR="00C011D7" w:rsidRPr="00706156" w:rsidRDefault="002967AA" w:rsidP="002967AA">
            <w:pPr>
              <w:autoSpaceDE w:val="0"/>
              <w:autoSpaceDN w:val="0"/>
              <w:adjustRightInd w:val="0"/>
              <w:spacing w:line="360" w:lineRule="auto"/>
              <w:jc w:val="center"/>
              <w:rPr>
                <w:rFonts w:cs="Arial"/>
                <w:sz w:val="16"/>
                <w:szCs w:val="16"/>
              </w:rPr>
            </w:pPr>
            <w:r w:rsidRPr="00706156">
              <w:rPr>
                <w:rFonts w:cs="Arial"/>
                <w:sz w:val="16"/>
                <w:szCs w:val="16"/>
              </w:rPr>
              <w:t>6495</w:t>
            </w:r>
          </w:p>
        </w:tc>
        <w:tc>
          <w:tcPr>
            <w:tcW w:w="1433" w:type="dxa"/>
            <w:vAlign w:val="center"/>
          </w:tcPr>
          <w:p w14:paraId="0AAF06C2" w14:textId="7E6FE3FD"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0·91</w:t>
            </w:r>
          </w:p>
          <w:p w14:paraId="26B5D908" w14:textId="4A6EDA4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(0·32-1·50)</w:t>
            </w:r>
          </w:p>
        </w:tc>
        <w:tc>
          <w:tcPr>
            <w:tcW w:w="797" w:type="dxa"/>
            <w:vAlign w:val="center"/>
          </w:tcPr>
          <w:p w14:paraId="2953E0FF" w14:textId="23BAB60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0·003</w:t>
            </w:r>
          </w:p>
        </w:tc>
        <w:tc>
          <w:tcPr>
            <w:tcW w:w="1038" w:type="dxa"/>
            <w:vAlign w:val="center"/>
          </w:tcPr>
          <w:p w14:paraId="11EB6F5B" w14:textId="5620FF7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99·96</w:t>
            </w:r>
          </w:p>
        </w:tc>
        <w:tc>
          <w:tcPr>
            <w:tcW w:w="1010" w:type="dxa"/>
            <w:vAlign w:val="center"/>
          </w:tcPr>
          <w:p w14:paraId="6B2EBDDD" w14:textId="77777777"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-4·56</w:t>
            </w:r>
          </w:p>
          <w:p w14:paraId="101BABEF" w14:textId="7426C0D9"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(0·80)</w:t>
            </w:r>
          </w:p>
        </w:tc>
        <w:tc>
          <w:tcPr>
            <w:tcW w:w="2114" w:type="dxa"/>
            <w:vAlign w:val="center"/>
          </w:tcPr>
          <w:p w14:paraId="703B4887" w14:textId="1A5359FB" w:rsidR="00C011D7" w:rsidRPr="00706156" w:rsidRDefault="002967AA" w:rsidP="002967AA">
            <w:pPr>
              <w:autoSpaceDE w:val="0"/>
              <w:autoSpaceDN w:val="0"/>
              <w:adjustRightInd w:val="0"/>
              <w:spacing w:line="360" w:lineRule="auto"/>
              <w:jc w:val="center"/>
              <w:rPr>
                <w:rFonts w:cs="Arial"/>
                <w:sz w:val="16"/>
                <w:szCs w:val="16"/>
              </w:rPr>
            </w:pPr>
            <w:r w:rsidRPr="00706156">
              <w:rPr>
                <w:rFonts w:cs="Arial"/>
                <w:sz w:val="16"/>
                <w:szCs w:val="16"/>
              </w:rPr>
              <w:t>NA</w:t>
            </w:r>
          </w:p>
        </w:tc>
      </w:tr>
      <w:tr w:rsidR="00C011D7" w:rsidRPr="00706156" w14:paraId="53D5B60B" w14:textId="7415DC35" w:rsidTr="002967AA">
        <w:trPr>
          <w:jc w:val="center"/>
        </w:trPr>
        <w:tc>
          <w:tcPr>
            <w:tcW w:w="1274" w:type="dxa"/>
            <w:vMerge/>
            <w:vAlign w:val="center"/>
          </w:tcPr>
          <w:p w14:paraId="38ABFF60" w14:textId="77777777" w:rsidR="00C011D7" w:rsidRPr="00706156" w:rsidRDefault="00C011D7" w:rsidP="00BB6406">
            <w:pPr>
              <w:autoSpaceDE w:val="0"/>
              <w:autoSpaceDN w:val="0"/>
              <w:adjustRightInd w:val="0"/>
              <w:spacing w:line="360" w:lineRule="auto"/>
              <w:jc w:val="center"/>
              <w:rPr>
                <w:rFonts w:cs="Arial"/>
                <w:sz w:val="16"/>
                <w:szCs w:val="16"/>
              </w:rPr>
            </w:pPr>
          </w:p>
        </w:tc>
        <w:tc>
          <w:tcPr>
            <w:tcW w:w="1292" w:type="dxa"/>
            <w:vAlign w:val="center"/>
          </w:tcPr>
          <w:p w14:paraId="3970D90C" w14:textId="47B21249"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Primary aged children</w:t>
            </w:r>
          </w:p>
        </w:tc>
        <w:tc>
          <w:tcPr>
            <w:tcW w:w="1110" w:type="dxa"/>
            <w:vAlign w:val="center"/>
          </w:tcPr>
          <w:p w14:paraId="2F261168" w14:textId="37495CB2" w:rsidR="00C011D7" w:rsidRPr="00706156" w:rsidRDefault="002967AA" w:rsidP="002967AA">
            <w:pPr>
              <w:autoSpaceDE w:val="0"/>
              <w:autoSpaceDN w:val="0"/>
              <w:adjustRightInd w:val="0"/>
              <w:spacing w:line="360" w:lineRule="auto"/>
              <w:jc w:val="center"/>
              <w:rPr>
                <w:rFonts w:cs="Arial"/>
                <w:sz w:val="16"/>
                <w:szCs w:val="16"/>
              </w:rPr>
            </w:pPr>
            <w:r w:rsidRPr="00706156">
              <w:rPr>
                <w:rFonts w:cs="Arial"/>
                <w:sz w:val="16"/>
                <w:szCs w:val="16"/>
              </w:rPr>
              <w:t>11</w:t>
            </w:r>
          </w:p>
          <w:p w14:paraId="39436CAA" w14:textId="0D2B12A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(21)</w:t>
            </w:r>
          </w:p>
        </w:tc>
        <w:tc>
          <w:tcPr>
            <w:tcW w:w="1126" w:type="dxa"/>
            <w:vAlign w:val="center"/>
          </w:tcPr>
          <w:p w14:paraId="6AAC7E49" w14:textId="507CC841" w:rsidR="00697AE1" w:rsidRPr="00706156" w:rsidRDefault="00697AE1" w:rsidP="002967AA">
            <w:pPr>
              <w:autoSpaceDE w:val="0"/>
              <w:autoSpaceDN w:val="0"/>
              <w:adjustRightInd w:val="0"/>
              <w:spacing w:line="360" w:lineRule="auto"/>
              <w:jc w:val="center"/>
              <w:rPr>
                <w:rFonts w:cs="Arial"/>
                <w:sz w:val="16"/>
                <w:szCs w:val="16"/>
              </w:rPr>
            </w:pPr>
            <w:r w:rsidRPr="00706156">
              <w:rPr>
                <w:rFonts w:cs="Arial"/>
                <w:sz w:val="16"/>
                <w:szCs w:val="16"/>
              </w:rPr>
              <w:t>5566</w:t>
            </w:r>
          </w:p>
        </w:tc>
        <w:tc>
          <w:tcPr>
            <w:tcW w:w="1433" w:type="dxa"/>
            <w:vAlign w:val="center"/>
          </w:tcPr>
          <w:p w14:paraId="032C12CF" w14:textId="364C525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1·39</w:t>
            </w:r>
          </w:p>
          <w:p w14:paraId="7675B020" w14:textId="6990AFF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(1·10-1·69)</w:t>
            </w:r>
          </w:p>
        </w:tc>
        <w:tc>
          <w:tcPr>
            <w:tcW w:w="797" w:type="dxa"/>
            <w:vAlign w:val="center"/>
          </w:tcPr>
          <w:p w14:paraId="1BF2B443" w14:textId="6392A8E9"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48FA32E6" w14:textId="3B10BEB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99·76</w:t>
            </w:r>
          </w:p>
        </w:tc>
        <w:tc>
          <w:tcPr>
            <w:tcW w:w="1010" w:type="dxa"/>
            <w:vAlign w:val="center"/>
          </w:tcPr>
          <w:p w14:paraId="30BF6E89" w14:textId="77777777"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3·24</w:t>
            </w:r>
          </w:p>
          <w:p w14:paraId="417F831D" w14:textId="1CD1BB7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(0·69)</w:t>
            </w:r>
          </w:p>
        </w:tc>
        <w:tc>
          <w:tcPr>
            <w:tcW w:w="2114" w:type="dxa"/>
            <w:vAlign w:val="center"/>
          </w:tcPr>
          <w:p w14:paraId="05ADCDE0" w14:textId="0BC29217" w:rsidR="00C011D7" w:rsidRPr="00706156" w:rsidRDefault="002967AA" w:rsidP="002967AA">
            <w:pPr>
              <w:autoSpaceDE w:val="0"/>
              <w:autoSpaceDN w:val="0"/>
              <w:adjustRightInd w:val="0"/>
              <w:spacing w:line="360" w:lineRule="auto"/>
              <w:jc w:val="center"/>
              <w:rPr>
                <w:rFonts w:cs="Arial"/>
                <w:sz w:val="16"/>
                <w:szCs w:val="16"/>
              </w:rPr>
            </w:pPr>
            <w:r w:rsidRPr="00706156">
              <w:rPr>
                <w:rFonts w:cs="Arial"/>
                <w:sz w:val="16"/>
                <w:szCs w:val="16"/>
              </w:rPr>
              <w:t>NA</w:t>
            </w:r>
          </w:p>
        </w:tc>
      </w:tr>
      <w:tr w:rsidR="00C011D7" w:rsidRPr="00706156" w14:paraId="0271BC58" w14:textId="0B4A36C1" w:rsidTr="002967AA">
        <w:trPr>
          <w:jc w:val="center"/>
        </w:trPr>
        <w:tc>
          <w:tcPr>
            <w:tcW w:w="1274" w:type="dxa"/>
            <w:vMerge/>
            <w:vAlign w:val="center"/>
          </w:tcPr>
          <w:p w14:paraId="097B1BB6" w14:textId="77777777" w:rsidR="00C011D7" w:rsidRPr="00706156" w:rsidRDefault="00C011D7" w:rsidP="00BB6406">
            <w:pPr>
              <w:autoSpaceDE w:val="0"/>
              <w:autoSpaceDN w:val="0"/>
              <w:adjustRightInd w:val="0"/>
              <w:spacing w:line="360" w:lineRule="auto"/>
              <w:jc w:val="center"/>
              <w:rPr>
                <w:rFonts w:cs="Arial"/>
                <w:sz w:val="16"/>
                <w:szCs w:val="16"/>
              </w:rPr>
            </w:pPr>
            <w:commentRangeStart w:id="16"/>
          </w:p>
        </w:tc>
        <w:tc>
          <w:tcPr>
            <w:tcW w:w="1292" w:type="dxa"/>
            <w:vAlign w:val="center"/>
          </w:tcPr>
          <w:p w14:paraId="52E2CFEF" w14:textId="7A057B0A"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Young children</w:t>
            </w:r>
            <w:commentRangeEnd w:id="16"/>
            <w:r w:rsidR="00696455" w:rsidRPr="00706156">
              <w:rPr>
                <w:rStyle w:val="CommentReference"/>
              </w:rPr>
              <w:commentReference w:id="16"/>
            </w:r>
          </w:p>
        </w:tc>
        <w:tc>
          <w:tcPr>
            <w:tcW w:w="1110" w:type="dxa"/>
            <w:vAlign w:val="center"/>
          </w:tcPr>
          <w:p w14:paraId="6A465405" w14:textId="1B70F9AC" w:rsidR="00C011D7" w:rsidRPr="00706156" w:rsidRDefault="00D7269E" w:rsidP="002967AA">
            <w:pPr>
              <w:autoSpaceDE w:val="0"/>
              <w:autoSpaceDN w:val="0"/>
              <w:adjustRightInd w:val="0"/>
              <w:spacing w:line="360" w:lineRule="auto"/>
              <w:jc w:val="center"/>
              <w:rPr>
                <w:rFonts w:cs="Arial"/>
                <w:sz w:val="16"/>
                <w:szCs w:val="16"/>
              </w:rPr>
            </w:pPr>
            <w:r w:rsidRPr="00706156">
              <w:rPr>
                <w:rFonts w:cs="Arial"/>
                <w:sz w:val="16"/>
                <w:szCs w:val="16"/>
              </w:rPr>
              <w:t>7</w:t>
            </w:r>
          </w:p>
          <w:p w14:paraId="624FF437" w14:textId="58C7722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(25)</w:t>
            </w:r>
          </w:p>
        </w:tc>
        <w:tc>
          <w:tcPr>
            <w:tcW w:w="1126" w:type="dxa"/>
            <w:vAlign w:val="center"/>
          </w:tcPr>
          <w:p w14:paraId="3058CD81" w14:textId="5532D229" w:rsidR="00C011D7" w:rsidRPr="00706156" w:rsidRDefault="0055790A" w:rsidP="002967AA">
            <w:pPr>
              <w:autoSpaceDE w:val="0"/>
              <w:autoSpaceDN w:val="0"/>
              <w:adjustRightInd w:val="0"/>
              <w:spacing w:line="360" w:lineRule="auto"/>
              <w:jc w:val="center"/>
              <w:rPr>
                <w:rFonts w:cs="Arial"/>
                <w:sz w:val="16"/>
                <w:szCs w:val="16"/>
              </w:rPr>
            </w:pPr>
            <w:r w:rsidRPr="00706156">
              <w:rPr>
                <w:rFonts w:cs="Arial"/>
                <w:sz w:val="16"/>
                <w:szCs w:val="16"/>
              </w:rPr>
              <w:t>5991</w:t>
            </w:r>
          </w:p>
        </w:tc>
        <w:tc>
          <w:tcPr>
            <w:tcW w:w="1433" w:type="dxa"/>
            <w:vAlign w:val="center"/>
          </w:tcPr>
          <w:p w14:paraId="4E938C3F" w14:textId="55FCA96E"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0·59</w:t>
            </w:r>
          </w:p>
          <w:p w14:paraId="59D09A70" w14:textId="0B8D13E2"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(0·29-0·91)</w:t>
            </w:r>
          </w:p>
        </w:tc>
        <w:tc>
          <w:tcPr>
            <w:tcW w:w="797" w:type="dxa"/>
            <w:vAlign w:val="center"/>
          </w:tcPr>
          <w:p w14:paraId="32C1ACF4" w14:textId="28C81092"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4B14E68E" w14:textId="50DB8561"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99·91</w:t>
            </w:r>
          </w:p>
        </w:tc>
        <w:tc>
          <w:tcPr>
            <w:tcW w:w="1010" w:type="dxa"/>
            <w:vAlign w:val="center"/>
          </w:tcPr>
          <w:p w14:paraId="3858AA76" w14:textId="77777777"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-32·17</w:t>
            </w:r>
          </w:p>
          <w:p w14:paraId="7BDDAE39" w14:textId="775608FD" w:rsidR="00C011D7" w:rsidRPr="00706156" w:rsidRDefault="00C011D7" w:rsidP="002967AA">
            <w:pPr>
              <w:autoSpaceDE w:val="0"/>
              <w:autoSpaceDN w:val="0"/>
              <w:adjustRightInd w:val="0"/>
              <w:spacing w:line="360" w:lineRule="auto"/>
              <w:jc w:val="center"/>
              <w:rPr>
                <w:rFonts w:cs="Arial"/>
                <w:sz w:val="16"/>
                <w:szCs w:val="16"/>
              </w:rPr>
            </w:pPr>
            <w:bookmarkStart w:id="17" w:name="OLE_LINK17"/>
            <w:bookmarkStart w:id="18" w:name="OLE_LINK18"/>
            <w:r w:rsidRPr="00706156">
              <w:rPr>
                <w:rFonts w:cs="Arial"/>
                <w:sz w:val="16"/>
                <w:szCs w:val="16"/>
              </w:rPr>
              <w:t>(&lt;0·001)</w:t>
            </w:r>
            <w:bookmarkEnd w:id="17"/>
            <w:bookmarkEnd w:id="18"/>
          </w:p>
        </w:tc>
        <w:tc>
          <w:tcPr>
            <w:tcW w:w="2114" w:type="dxa"/>
            <w:vAlign w:val="center"/>
          </w:tcPr>
          <w:p w14:paraId="164A1EDE" w14:textId="77777777" w:rsidR="002967AA" w:rsidRPr="00706156" w:rsidRDefault="006F4272" w:rsidP="002967AA">
            <w:pPr>
              <w:autoSpaceDE w:val="0"/>
              <w:autoSpaceDN w:val="0"/>
              <w:adjustRightInd w:val="0"/>
              <w:spacing w:line="360" w:lineRule="auto"/>
              <w:jc w:val="center"/>
              <w:rPr>
                <w:rFonts w:cs="Arial"/>
                <w:sz w:val="16"/>
                <w:szCs w:val="16"/>
              </w:rPr>
            </w:pPr>
            <w:r w:rsidRPr="00706156">
              <w:rPr>
                <w:rFonts w:cs="Arial"/>
                <w:sz w:val="16"/>
                <w:szCs w:val="16"/>
              </w:rPr>
              <w:t>0·</w:t>
            </w:r>
            <w:r w:rsidR="002463FF" w:rsidRPr="00706156">
              <w:rPr>
                <w:rFonts w:cs="Arial"/>
                <w:sz w:val="16"/>
                <w:szCs w:val="16"/>
              </w:rPr>
              <w:t>70</w:t>
            </w:r>
            <w:r w:rsidRPr="00706156">
              <w:rPr>
                <w:rFonts w:cs="Arial"/>
                <w:sz w:val="16"/>
                <w:szCs w:val="16"/>
              </w:rPr>
              <w:t xml:space="preserve"> </w:t>
            </w:r>
          </w:p>
          <w:p w14:paraId="39234169" w14:textId="4C2A8556" w:rsidR="00C011D7" w:rsidRPr="00706156" w:rsidRDefault="006F4272" w:rsidP="002967AA">
            <w:pPr>
              <w:autoSpaceDE w:val="0"/>
              <w:autoSpaceDN w:val="0"/>
              <w:adjustRightInd w:val="0"/>
              <w:spacing w:line="360" w:lineRule="auto"/>
              <w:jc w:val="center"/>
              <w:rPr>
                <w:rFonts w:cs="Arial"/>
                <w:sz w:val="16"/>
                <w:szCs w:val="16"/>
              </w:rPr>
            </w:pPr>
            <w:r w:rsidRPr="00706156">
              <w:rPr>
                <w:rFonts w:cs="Arial"/>
                <w:sz w:val="16"/>
                <w:szCs w:val="16"/>
              </w:rPr>
              <w:t>(0·</w:t>
            </w:r>
            <w:r w:rsidR="002463FF" w:rsidRPr="00706156">
              <w:rPr>
                <w:rFonts w:cs="Arial"/>
                <w:sz w:val="16"/>
                <w:szCs w:val="16"/>
              </w:rPr>
              <w:t>43</w:t>
            </w:r>
            <w:r w:rsidRPr="00706156">
              <w:rPr>
                <w:rFonts w:cs="Arial"/>
                <w:sz w:val="16"/>
                <w:szCs w:val="16"/>
              </w:rPr>
              <w:t>-0·</w:t>
            </w:r>
            <w:r w:rsidR="002463FF" w:rsidRPr="00706156">
              <w:rPr>
                <w:rFonts w:cs="Arial"/>
                <w:sz w:val="16"/>
                <w:szCs w:val="16"/>
              </w:rPr>
              <w:t>97</w:t>
            </w:r>
            <w:r w:rsidRPr="00706156">
              <w:rPr>
                <w:rFonts w:cs="Arial"/>
                <w:sz w:val="16"/>
                <w:szCs w:val="16"/>
              </w:rPr>
              <w:t xml:space="preserve">; </w:t>
            </w:r>
            <w:r w:rsidR="002463FF" w:rsidRPr="00706156">
              <w:rPr>
                <w:rFonts w:cs="Arial"/>
                <w:sz w:val="16"/>
                <w:szCs w:val="16"/>
              </w:rPr>
              <w:t>4</w:t>
            </w:r>
            <w:r w:rsidR="002967AA" w:rsidRPr="00706156">
              <w:rPr>
                <w:rFonts w:cs="Arial"/>
                <w:sz w:val="16"/>
                <w:szCs w:val="16"/>
              </w:rPr>
              <w:t xml:space="preserve"> studies</w:t>
            </w:r>
            <w:r w:rsidRPr="00706156">
              <w:rPr>
                <w:rFonts w:cs="Arial"/>
                <w:sz w:val="16"/>
                <w:szCs w:val="16"/>
              </w:rPr>
              <w:t>)</w:t>
            </w:r>
          </w:p>
        </w:tc>
      </w:tr>
      <w:tr w:rsidR="00C011D7" w:rsidRPr="00706156" w14:paraId="276E73BE" w14:textId="7BA461E3" w:rsidTr="002967AA">
        <w:trPr>
          <w:jc w:val="center"/>
        </w:trPr>
        <w:tc>
          <w:tcPr>
            <w:tcW w:w="1274" w:type="dxa"/>
            <w:vMerge w:val="restart"/>
            <w:vAlign w:val="center"/>
          </w:tcPr>
          <w:p w14:paraId="6F0EB028" w14:textId="7DFC48DC" w:rsidR="00C011D7" w:rsidRPr="00706156" w:rsidRDefault="00C011D7" w:rsidP="00BB6406">
            <w:pPr>
              <w:autoSpaceDE w:val="0"/>
              <w:autoSpaceDN w:val="0"/>
              <w:adjustRightInd w:val="0"/>
              <w:spacing w:line="360" w:lineRule="auto"/>
              <w:jc w:val="center"/>
              <w:rPr>
                <w:rFonts w:cs="Arial"/>
                <w:sz w:val="16"/>
                <w:szCs w:val="16"/>
              </w:rPr>
            </w:pPr>
            <w:r w:rsidRPr="00706156">
              <w:rPr>
                <w:rFonts w:cs="Arial"/>
                <w:sz w:val="16"/>
                <w:szCs w:val="16"/>
              </w:rPr>
              <w:t xml:space="preserve">Leisure </w:t>
            </w:r>
            <w:r w:rsidR="007A3E75" w:rsidRPr="00706156">
              <w:rPr>
                <w:rFonts w:cs="Arial"/>
                <w:sz w:val="16"/>
                <w:szCs w:val="16"/>
              </w:rPr>
              <w:t>screen time</w:t>
            </w:r>
          </w:p>
        </w:tc>
        <w:tc>
          <w:tcPr>
            <w:tcW w:w="1292" w:type="dxa"/>
            <w:vAlign w:val="center"/>
          </w:tcPr>
          <w:p w14:paraId="2188CFA4" w14:textId="0689E0F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Adults</w:t>
            </w:r>
          </w:p>
        </w:tc>
        <w:tc>
          <w:tcPr>
            <w:tcW w:w="1110" w:type="dxa"/>
            <w:vAlign w:val="center"/>
          </w:tcPr>
          <w:p w14:paraId="05412AD6" w14:textId="4774BED5"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7</w:t>
            </w:r>
          </w:p>
          <w:p w14:paraId="189289A4" w14:textId="23581E1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(15)</w:t>
            </w:r>
          </w:p>
        </w:tc>
        <w:tc>
          <w:tcPr>
            <w:tcW w:w="1126" w:type="dxa"/>
            <w:vAlign w:val="center"/>
          </w:tcPr>
          <w:p w14:paraId="48B721DC" w14:textId="502241C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22921</w:t>
            </w:r>
          </w:p>
        </w:tc>
        <w:tc>
          <w:tcPr>
            <w:tcW w:w="1433" w:type="dxa"/>
            <w:vAlign w:val="center"/>
          </w:tcPr>
          <w:p w14:paraId="4E932EAC" w14:textId="6845C5A9"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bookmarkStart w:id="19" w:name="OLE_LINK30"/>
            <w:bookmarkStart w:id="20" w:name="OLE_LINK31"/>
            <w:r w:rsidRPr="00706156">
              <w:rPr>
                <w:rFonts w:cs="Arial"/>
                <w:sz w:val="16"/>
                <w:szCs w:val="16"/>
              </w:rPr>
              <w:t>·</w:t>
            </w:r>
            <w:bookmarkEnd w:id="19"/>
            <w:bookmarkEnd w:id="20"/>
            <w:r w:rsidR="00B91158" w:rsidRPr="00706156">
              <w:rPr>
                <w:rFonts w:cs="Arial"/>
                <w:sz w:val="16"/>
                <w:szCs w:val="16"/>
              </w:rPr>
              <w:t>72</w:t>
            </w:r>
          </w:p>
          <w:p w14:paraId="349AC120" w14:textId="097CEA05"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230980" w:rsidRPr="00706156">
              <w:rPr>
                <w:rFonts w:cs="Arial"/>
                <w:sz w:val="16"/>
                <w:szCs w:val="16"/>
              </w:rPr>
              <w:t>29</w:t>
            </w:r>
            <w:r w:rsidRPr="00706156">
              <w:rPr>
                <w:rFonts w:cs="Arial"/>
                <w:sz w:val="16"/>
                <w:szCs w:val="16"/>
              </w:rPr>
              <w:t>-</w:t>
            </w:r>
            <w:r w:rsidR="00230980" w:rsidRPr="00706156">
              <w:rPr>
                <w:rFonts w:cs="Arial"/>
                <w:sz w:val="16"/>
                <w:szCs w:val="16"/>
              </w:rPr>
              <w:t>1</w:t>
            </w:r>
            <w:r w:rsidRPr="00706156">
              <w:rPr>
                <w:rFonts w:cs="Arial"/>
                <w:sz w:val="16"/>
                <w:szCs w:val="16"/>
              </w:rPr>
              <w:t>·</w:t>
            </w:r>
            <w:r w:rsidR="00230980" w:rsidRPr="00706156">
              <w:rPr>
                <w:rFonts w:cs="Arial"/>
                <w:sz w:val="16"/>
                <w:szCs w:val="16"/>
              </w:rPr>
              <w:t>15</w:t>
            </w:r>
            <w:r w:rsidRPr="00706156">
              <w:rPr>
                <w:rFonts w:cs="Arial"/>
                <w:sz w:val="16"/>
                <w:szCs w:val="16"/>
              </w:rPr>
              <w:t>)</w:t>
            </w:r>
          </w:p>
        </w:tc>
        <w:tc>
          <w:tcPr>
            <w:tcW w:w="797" w:type="dxa"/>
            <w:vAlign w:val="center"/>
          </w:tcPr>
          <w:p w14:paraId="2FEFB80D" w14:textId="182A8A20"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0·001</w:t>
            </w:r>
          </w:p>
        </w:tc>
        <w:tc>
          <w:tcPr>
            <w:tcW w:w="1038" w:type="dxa"/>
            <w:vAlign w:val="center"/>
          </w:tcPr>
          <w:p w14:paraId="1A7492E2" w14:textId="79B91E82"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99·</w:t>
            </w:r>
            <w:r w:rsidR="00230980" w:rsidRPr="00706156">
              <w:rPr>
                <w:rFonts w:cs="Arial"/>
                <w:sz w:val="16"/>
                <w:szCs w:val="16"/>
              </w:rPr>
              <w:t>89</w:t>
            </w:r>
          </w:p>
        </w:tc>
        <w:tc>
          <w:tcPr>
            <w:tcW w:w="1010" w:type="dxa"/>
            <w:vAlign w:val="center"/>
          </w:tcPr>
          <w:p w14:paraId="35535FFC" w14:textId="6DF70E6B" w:rsidR="00C011D7" w:rsidRPr="00706156" w:rsidRDefault="00C011D7" w:rsidP="002967AA">
            <w:pPr>
              <w:autoSpaceDE w:val="0"/>
              <w:autoSpaceDN w:val="0"/>
              <w:adjustRightInd w:val="0"/>
              <w:spacing w:line="360" w:lineRule="auto"/>
              <w:jc w:val="center"/>
              <w:rPr>
                <w:rFonts w:cs="Arial"/>
                <w:sz w:val="16"/>
                <w:szCs w:val="16"/>
              </w:rPr>
            </w:pPr>
            <w:bookmarkStart w:id="21" w:name="OLE_LINK9"/>
            <w:bookmarkStart w:id="22" w:name="OLE_LINK10"/>
            <w:r w:rsidRPr="00706156">
              <w:rPr>
                <w:rFonts w:cs="Arial"/>
                <w:sz w:val="16"/>
                <w:szCs w:val="16"/>
              </w:rPr>
              <w:t>-3·</w:t>
            </w:r>
            <w:r w:rsidR="00A956A6" w:rsidRPr="00706156">
              <w:rPr>
                <w:rFonts w:cs="Arial"/>
                <w:sz w:val="16"/>
                <w:szCs w:val="16"/>
              </w:rPr>
              <w:t>36</w:t>
            </w:r>
          </w:p>
          <w:p w14:paraId="05339882" w14:textId="5DE9EE92"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A956A6" w:rsidRPr="00706156">
              <w:rPr>
                <w:rFonts w:cs="Arial"/>
                <w:sz w:val="16"/>
                <w:szCs w:val="16"/>
              </w:rPr>
              <w:t>84</w:t>
            </w:r>
            <w:r w:rsidRPr="00706156">
              <w:rPr>
                <w:rFonts w:cs="Arial"/>
                <w:sz w:val="16"/>
                <w:szCs w:val="16"/>
              </w:rPr>
              <w:t>)</w:t>
            </w:r>
            <w:bookmarkEnd w:id="21"/>
            <w:bookmarkEnd w:id="22"/>
          </w:p>
        </w:tc>
        <w:tc>
          <w:tcPr>
            <w:tcW w:w="2114" w:type="dxa"/>
            <w:vAlign w:val="center"/>
          </w:tcPr>
          <w:p w14:paraId="6C4C3FCB" w14:textId="21821CA5" w:rsidR="00C011D7" w:rsidRPr="00706156" w:rsidRDefault="00A956A6" w:rsidP="002967AA">
            <w:pPr>
              <w:autoSpaceDE w:val="0"/>
              <w:autoSpaceDN w:val="0"/>
              <w:adjustRightInd w:val="0"/>
              <w:spacing w:line="360" w:lineRule="auto"/>
              <w:jc w:val="center"/>
              <w:rPr>
                <w:rFonts w:cs="Arial"/>
                <w:sz w:val="16"/>
                <w:szCs w:val="16"/>
              </w:rPr>
            </w:pPr>
            <w:r w:rsidRPr="00706156">
              <w:rPr>
                <w:rFonts w:cs="Arial"/>
                <w:sz w:val="16"/>
                <w:szCs w:val="16"/>
              </w:rPr>
              <w:t>NA</w:t>
            </w:r>
          </w:p>
        </w:tc>
      </w:tr>
      <w:tr w:rsidR="00C011D7" w:rsidRPr="00706156" w14:paraId="0E99EA11" w14:textId="66FD3592" w:rsidTr="002967AA">
        <w:trPr>
          <w:jc w:val="center"/>
        </w:trPr>
        <w:tc>
          <w:tcPr>
            <w:tcW w:w="1274" w:type="dxa"/>
            <w:vMerge/>
            <w:vAlign w:val="center"/>
          </w:tcPr>
          <w:p w14:paraId="7174410C" w14:textId="6A7F09B6" w:rsidR="00C011D7" w:rsidRPr="00706156" w:rsidRDefault="00C011D7" w:rsidP="00BB6406">
            <w:pPr>
              <w:autoSpaceDE w:val="0"/>
              <w:autoSpaceDN w:val="0"/>
              <w:adjustRightInd w:val="0"/>
              <w:spacing w:line="360" w:lineRule="auto"/>
              <w:jc w:val="center"/>
              <w:rPr>
                <w:rFonts w:cs="Arial"/>
                <w:sz w:val="16"/>
                <w:szCs w:val="16"/>
              </w:rPr>
            </w:pPr>
          </w:p>
        </w:tc>
        <w:tc>
          <w:tcPr>
            <w:tcW w:w="1292" w:type="dxa"/>
            <w:vAlign w:val="center"/>
          </w:tcPr>
          <w:p w14:paraId="13F06020" w14:textId="271300F7"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Adolescents</w:t>
            </w:r>
          </w:p>
        </w:tc>
        <w:tc>
          <w:tcPr>
            <w:tcW w:w="1110" w:type="dxa"/>
            <w:vAlign w:val="center"/>
          </w:tcPr>
          <w:p w14:paraId="49DFAC39" w14:textId="31E91D7C" w:rsidR="00C011D7" w:rsidRPr="00706156" w:rsidRDefault="0065606E" w:rsidP="002967AA">
            <w:pPr>
              <w:autoSpaceDE w:val="0"/>
              <w:autoSpaceDN w:val="0"/>
              <w:adjustRightInd w:val="0"/>
              <w:spacing w:line="360" w:lineRule="auto"/>
              <w:jc w:val="center"/>
              <w:rPr>
                <w:rFonts w:cs="Arial"/>
                <w:sz w:val="16"/>
                <w:szCs w:val="16"/>
              </w:rPr>
            </w:pPr>
            <w:r w:rsidRPr="00706156">
              <w:rPr>
                <w:rFonts w:cs="Arial"/>
                <w:sz w:val="16"/>
                <w:szCs w:val="16"/>
              </w:rPr>
              <w:t>3</w:t>
            </w:r>
          </w:p>
          <w:p w14:paraId="07A45B5C" w14:textId="2AB6133D"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(10)</w:t>
            </w:r>
          </w:p>
        </w:tc>
        <w:tc>
          <w:tcPr>
            <w:tcW w:w="1126" w:type="dxa"/>
            <w:vAlign w:val="center"/>
          </w:tcPr>
          <w:p w14:paraId="47518095" w14:textId="3ED29F94" w:rsidR="00C011D7" w:rsidRPr="00706156" w:rsidRDefault="00917F6D" w:rsidP="002967AA">
            <w:pPr>
              <w:autoSpaceDE w:val="0"/>
              <w:autoSpaceDN w:val="0"/>
              <w:adjustRightInd w:val="0"/>
              <w:spacing w:line="360" w:lineRule="auto"/>
              <w:jc w:val="center"/>
              <w:rPr>
                <w:rFonts w:cs="Arial"/>
                <w:sz w:val="16"/>
                <w:szCs w:val="16"/>
              </w:rPr>
            </w:pPr>
            <w:r w:rsidRPr="00706156">
              <w:rPr>
                <w:rFonts w:cs="Arial"/>
                <w:sz w:val="16"/>
                <w:szCs w:val="16"/>
              </w:rPr>
              <w:t>2102</w:t>
            </w:r>
          </w:p>
        </w:tc>
        <w:tc>
          <w:tcPr>
            <w:tcW w:w="1433" w:type="dxa"/>
            <w:vAlign w:val="center"/>
          </w:tcPr>
          <w:p w14:paraId="612BEE10" w14:textId="143850DC"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0·48</w:t>
            </w:r>
          </w:p>
          <w:p w14:paraId="1CBEBBC2" w14:textId="72AC614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(0·29-0·67)</w:t>
            </w:r>
          </w:p>
        </w:tc>
        <w:tc>
          <w:tcPr>
            <w:tcW w:w="797" w:type="dxa"/>
            <w:vAlign w:val="center"/>
          </w:tcPr>
          <w:p w14:paraId="5C35BCF8" w14:textId="05C1DC63"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149F587A" w14:textId="6B9E5DE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98</w:t>
            </w:r>
            <w:bookmarkStart w:id="23" w:name="OLE_LINK11"/>
            <w:bookmarkStart w:id="24" w:name="OLE_LINK12"/>
            <w:r w:rsidRPr="00706156">
              <w:rPr>
                <w:rFonts w:cs="Arial"/>
                <w:sz w:val="16"/>
                <w:szCs w:val="16"/>
              </w:rPr>
              <w:t>·</w:t>
            </w:r>
            <w:bookmarkEnd w:id="23"/>
            <w:bookmarkEnd w:id="24"/>
            <w:r w:rsidRPr="00706156">
              <w:rPr>
                <w:rFonts w:cs="Arial"/>
                <w:sz w:val="16"/>
                <w:szCs w:val="16"/>
              </w:rPr>
              <w:t>14</w:t>
            </w:r>
          </w:p>
        </w:tc>
        <w:tc>
          <w:tcPr>
            <w:tcW w:w="1010" w:type="dxa"/>
            <w:vAlign w:val="center"/>
          </w:tcPr>
          <w:p w14:paraId="0B55C6A6" w14:textId="26C0D01A" w:rsidR="00C011D7" w:rsidRPr="00706156" w:rsidRDefault="00C011D7" w:rsidP="002967AA">
            <w:pPr>
              <w:autoSpaceDE w:val="0"/>
              <w:autoSpaceDN w:val="0"/>
              <w:adjustRightInd w:val="0"/>
              <w:spacing w:line="360" w:lineRule="auto"/>
              <w:jc w:val="center"/>
              <w:rPr>
                <w:rFonts w:cs="Arial"/>
                <w:sz w:val="16"/>
                <w:szCs w:val="16"/>
              </w:rPr>
            </w:pPr>
            <w:bookmarkStart w:id="25" w:name="OLE_LINK15"/>
            <w:bookmarkStart w:id="26" w:name="OLE_LINK16"/>
            <w:r w:rsidRPr="00706156">
              <w:rPr>
                <w:rFonts w:cs="Arial"/>
                <w:sz w:val="16"/>
                <w:szCs w:val="16"/>
              </w:rPr>
              <w:t>11·02</w:t>
            </w:r>
          </w:p>
          <w:p w14:paraId="401206C1" w14:textId="60051D0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(0·04)</w:t>
            </w:r>
            <w:bookmarkEnd w:id="25"/>
            <w:bookmarkEnd w:id="26"/>
          </w:p>
        </w:tc>
        <w:tc>
          <w:tcPr>
            <w:tcW w:w="2114" w:type="dxa"/>
            <w:vAlign w:val="center"/>
          </w:tcPr>
          <w:p w14:paraId="4B822E8E" w14:textId="77777777" w:rsidR="002967AA" w:rsidRPr="00706156" w:rsidRDefault="00DA2B66" w:rsidP="002967AA">
            <w:pPr>
              <w:autoSpaceDE w:val="0"/>
              <w:autoSpaceDN w:val="0"/>
              <w:adjustRightInd w:val="0"/>
              <w:spacing w:line="360" w:lineRule="auto"/>
              <w:jc w:val="center"/>
              <w:rPr>
                <w:rFonts w:cs="Arial"/>
                <w:sz w:val="16"/>
                <w:szCs w:val="16"/>
              </w:rPr>
            </w:pPr>
            <w:bookmarkStart w:id="27" w:name="OLE_LINK13"/>
            <w:bookmarkStart w:id="28" w:name="OLE_LINK14"/>
            <w:bookmarkStart w:id="29" w:name="OLE_LINK19"/>
            <w:r w:rsidRPr="00706156">
              <w:rPr>
                <w:rFonts w:cs="Arial"/>
                <w:sz w:val="16"/>
                <w:szCs w:val="16"/>
              </w:rPr>
              <w:t>0·</w:t>
            </w:r>
            <w:r w:rsidR="00047291" w:rsidRPr="00706156">
              <w:rPr>
                <w:rFonts w:cs="Arial"/>
                <w:sz w:val="16"/>
                <w:szCs w:val="16"/>
              </w:rPr>
              <w:t xml:space="preserve">61 </w:t>
            </w:r>
          </w:p>
          <w:p w14:paraId="1AFD0206" w14:textId="2529B143" w:rsidR="00C011D7" w:rsidRPr="00706156" w:rsidRDefault="00047291" w:rsidP="002967AA">
            <w:pPr>
              <w:autoSpaceDE w:val="0"/>
              <w:autoSpaceDN w:val="0"/>
              <w:adjustRightInd w:val="0"/>
              <w:spacing w:line="360" w:lineRule="auto"/>
              <w:jc w:val="center"/>
              <w:rPr>
                <w:rFonts w:cs="Arial"/>
                <w:sz w:val="16"/>
                <w:szCs w:val="16"/>
              </w:rPr>
            </w:pPr>
            <w:r w:rsidRPr="00706156">
              <w:rPr>
                <w:rFonts w:cs="Arial"/>
                <w:sz w:val="16"/>
                <w:szCs w:val="16"/>
              </w:rPr>
              <w:t>(0·31-0·</w:t>
            </w:r>
            <w:r w:rsidR="003173B8" w:rsidRPr="00706156">
              <w:rPr>
                <w:rFonts w:cs="Arial"/>
                <w:sz w:val="16"/>
                <w:szCs w:val="16"/>
              </w:rPr>
              <w:t>90; 2 studies)</w:t>
            </w:r>
            <w:bookmarkEnd w:id="27"/>
            <w:bookmarkEnd w:id="28"/>
            <w:bookmarkEnd w:id="29"/>
          </w:p>
        </w:tc>
      </w:tr>
      <w:tr w:rsidR="00C011D7" w:rsidRPr="00706156" w14:paraId="28032F4E" w14:textId="36CA9FB3" w:rsidTr="002967AA">
        <w:trPr>
          <w:jc w:val="center"/>
        </w:trPr>
        <w:tc>
          <w:tcPr>
            <w:tcW w:w="1274" w:type="dxa"/>
            <w:vMerge/>
            <w:vAlign w:val="center"/>
          </w:tcPr>
          <w:p w14:paraId="0149E411" w14:textId="77777777" w:rsidR="00C011D7" w:rsidRPr="00706156" w:rsidRDefault="00C011D7" w:rsidP="00BB6406">
            <w:pPr>
              <w:autoSpaceDE w:val="0"/>
              <w:autoSpaceDN w:val="0"/>
              <w:adjustRightInd w:val="0"/>
              <w:spacing w:line="360" w:lineRule="auto"/>
              <w:jc w:val="center"/>
              <w:rPr>
                <w:rFonts w:cs="Arial"/>
                <w:sz w:val="16"/>
                <w:szCs w:val="16"/>
              </w:rPr>
            </w:pPr>
          </w:p>
        </w:tc>
        <w:tc>
          <w:tcPr>
            <w:tcW w:w="1292" w:type="dxa"/>
            <w:vAlign w:val="center"/>
          </w:tcPr>
          <w:p w14:paraId="0ABF111C" w14:textId="05B3E83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Primary aged children</w:t>
            </w:r>
          </w:p>
        </w:tc>
        <w:tc>
          <w:tcPr>
            <w:tcW w:w="1110" w:type="dxa"/>
            <w:vAlign w:val="center"/>
          </w:tcPr>
          <w:p w14:paraId="51CB7C70" w14:textId="1B8D064C" w:rsidR="00C011D7" w:rsidRPr="00706156" w:rsidRDefault="00917F6D" w:rsidP="002967AA">
            <w:pPr>
              <w:autoSpaceDE w:val="0"/>
              <w:autoSpaceDN w:val="0"/>
              <w:adjustRightInd w:val="0"/>
              <w:spacing w:line="360" w:lineRule="auto"/>
              <w:jc w:val="center"/>
              <w:rPr>
                <w:rFonts w:cs="Arial"/>
                <w:sz w:val="16"/>
                <w:szCs w:val="16"/>
              </w:rPr>
            </w:pPr>
            <w:r w:rsidRPr="00706156">
              <w:rPr>
                <w:rFonts w:cs="Arial"/>
                <w:sz w:val="16"/>
                <w:szCs w:val="16"/>
              </w:rPr>
              <w:t>6</w:t>
            </w:r>
          </w:p>
          <w:p w14:paraId="5F0003BD" w14:textId="0A1431D8"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w:t>
            </w:r>
            <w:r w:rsidR="00174E06" w:rsidRPr="00706156">
              <w:rPr>
                <w:rFonts w:cs="Arial"/>
                <w:sz w:val="16"/>
                <w:szCs w:val="16"/>
              </w:rPr>
              <w:t>10</w:t>
            </w:r>
            <w:r w:rsidRPr="00706156">
              <w:rPr>
                <w:rFonts w:cs="Arial"/>
                <w:sz w:val="16"/>
                <w:szCs w:val="16"/>
              </w:rPr>
              <w:t>)</w:t>
            </w:r>
          </w:p>
        </w:tc>
        <w:tc>
          <w:tcPr>
            <w:tcW w:w="1126" w:type="dxa"/>
            <w:vAlign w:val="center"/>
          </w:tcPr>
          <w:p w14:paraId="1E9C4137" w14:textId="29E43CDF" w:rsidR="00C011D7" w:rsidRPr="00706156" w:rsidRDefault="00917F6D" w:rsidP="002967AA">
            <w:pPr>
              <w:autoSpaceDE w:val="0"/>
              <w:autoSpaceDN w:val="0"/>
              <w:adjustRightInd w:val="0"/>
              <w:spacing w:line="360" w:lineRule="auto"/>
              <w:jc w:val="center"/>
              <w:rPr>
                <w:rFonts w:cs="Arial"/>
                <w:sz w:val="16"/>
                <w:szCs w:val="16"/>
              </w:rPr>
            </w:pPr>
            <w:r w:rsidRPr="00706156">
              <w:rPr>
                <w:rFonts w:cs="Arial"/>
                <w:sz w:val="16"/>
                <w:szCs w:val="16"/>
              </w:rPr>
              <w:t>2202</w:t>
            </w:r>
          </w:p>
        </w:tc>
        <w:tc>
          <w:tcPr>
            <w:tcW w:w="1433" w:type="dxa"/>
            <w:vAlign w:val="center"/>
          </w:tcPr>
          <w:p w14:paraId="4396817E" w14:textId="2792DA3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1·0</w:t>
            </w:r>
            <w:r w:rsidR="00493E96" w:rsidRPr="00706156">
              <w:rPr>
                <w:rFonts w:cs="Arial"/>
                <w:sz w:val="16"/>
                <w:szCs w:val="16"/>
              </w:rPr>
              <w:t>4</w:t>
            </w:r>
          </w:p>
          <w:p w14:paraId="6B7EAB27" w14:textId="66C64725"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493E96" w:rsidRPr="00706156">
              <w:rPr>
                <w:rFonts w:cs="Arial"/>
                <w:sz w:val="16"/>
                <w:szCs w:val="16"/>
              </w:rPr>
              <w:t>77</w:t>
            </w:r>
            <w:r w:rsidRPr="00706156">
              <w:rPr>
                <w:rFonts w:cs="Arial"/>
                <w:sz w:val="16"/>
                <w:szCs w:val="16"/>
              </w:rPr>
              <w:t>-1·</w:t>
            </w:r>
            <w:r w:rsidR="00493E96" w:rsidRPr="00706156">
              <w:rPr>
                <w:rFonts w:cs="Arial"/>
                <w:sz w:val="16"/>
                <w:szCs w:val="16"/>
              </w:rPr>
              <w:t>30</w:t>
            </w:r>
            <w:r w:rsidRPr="00706156">
              <w:rPr>
                <w:rFonts w:cs="Arial"/>
                <w:sz w:val="16"/>
                <w:szCs w:val="16"/>
              </w:rPr>
              <w:t>)</w:t>
            </w:r>
          </w:p>
        </w:tc>
        <w:tc>
          <w:tcPr>
            <w:tcW w:w="797" w:type="dxa"/>
            <w:vAlign w:val="center"/>
          </w:tcPr>
          <w:p w14:paraId="7578DEA4" w14:textId="361A024E"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390233F0" w14:textId="7F505AD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9</w:t>
            </w:r>
            <w:r w:rsidR="00493E96" w:rsidRPr="00706156">
              <w:rPr>
                <w:rFonts w:cs="Arial"/>
                <w:sz w:val="16"/>
                <w:szCs w:val="16"/>
              </w:rPr>
              <w:t>9</w:t>
            </w:r>
            <w:r w:rsidRPr="00706156">
              <w:rPr>
                <w:rFonts w:cs="Arial"/>
                <w:sz w:val="16"/>
                <w:szCs w:val="16"/>
              </w:rPr>
              <w:t>·</w:t>
            </w:r>
            <w:r w:rsidR="00493E96" w:rsidRPr="00706156">
              <w:rPr>
                <w:rFonts w:cs="Arial"/>
                <w:sz w:val="16"/>
                <w:szCs w:val="16"/>
              </w:rPr>
              <w:t>03</w:t>
            </w:r>
          </w:p>
        </w:tc>
        <w:tc>
          <w:tcPr>
            <w:tcW w:w="1010" w:type="dxa"/>
            <w:vAlign w:val="center"/>
          </w:tcPr>
          <w:p w14:paraId="3A8292DE" w14:textId="529EF1B2" w:rsidR="00493E96" w:rsidRPr="00706156" w:rsidRDefault="00493E96" w:rsidP="002967AA">
            <w:pPr>
              <w:autoSpaceDE w:val="0"/>
              <w:autoSpaceDN w:val="0"/>
              <w:adjustRightInd w:val="0"/>
              <w:spacing w:line="360" w:lineRule="auto"/>
              <w:jc w:val="center"/>
              <w:rPr>
                <w:rFonts w:cs="Arial"/>
                <w:sz w:val="16"/>
                <w:szCs w:val="16"/>
              </w:rPr>
            </w:pPr>
            <w:r w:rsidRPr="00706156">
              <w:rPr>
                <w:rFonts w:cs="Arial"/>
                <w:sz w:val="16"/>
                <w:szCs w:val="16"/>
              </w:rPr>
              <w:t>15·78</w:t>
            </w:r>
          </w:p>
          <w:p w14:paraId="248F497E" w14:textId="6F0DB837" w:rsidR="00C011D7" w:rsidRPr="00706156" w:rsidRDefault="00A44622"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2114" w:type="dxa"/>
            <w:vAlign w:val="center"/>
          </w:tcPr>
          <w:p w14:paraId="439F2A67" w14:textId="77777777" w:rsidR="002967AA" w:rsidRPr="00706156" w:rsidRDefault="001F6D13" w:rsidP="002967AA">
            <w:pPr>
              <w:autoSpaceDE w:val="0"/>
              <w:autoSpaceDN w:val="0"/>
              <w:adjustRightInd w:val="0"/>
              <w:spacing w:line="360" w:lineRule="auto"/>
              <w:jc w:val="center"/>
              <w:rPr>
                <w:rFonts w:cs="Arial"/>
                <w:sz w:val="16"/>
                <w:szCs w:val="16"/>
              </w:rPr>
            </w:pPr>
            <w:r w:rsidRPr="00706156">
              <w:rPr>
                <w:rFonts w:cs="Arial"/>
                <w:sz w:val="16"/>
                <w:szCs w:val="16"/>
              </w:rPr>
              <w:t>1</w:t>
            </w:r>
            <w:r w:rsidR="00A44622" w:rsidRPr="00706156">
              <w:rPr>
                <w:rFonts w:cs="Arial"/>
                <w:sz w:val="16"/>
                <w:szCs w:val="16"/>
              </w:rPr>
              <w:t>·</w:t>
            </w:r>
            <w:r w:rsidRPr="00706156">
              <w:rPr>
                <w:rFonts w:cs="Arial"/>
                <w:sz w:val="16"/>
                <w:szCs w:val="16"/>
              </w:rPr>
              <w:t>12</w:t>
            </w:r>
            <w:r w:rsidR="00A44622" w:rsidRPr="00706156">
              <w:rPr>
                <w:rFonts w:cs="Arial"/>
                <w:sz w:val="16"/>
                <w:szCs w:val="16"/>
              </w:rPr>
              <w:t xml:space="preserve"> </w:t>
            </w:r>
          </w:p>
          <w:p w14:paraId="165D5498" w14:textId="410DA5D1" w:rsidR="00C011D7" w:rsidRPr="00706156" w:rsidRDefault="00A44622" w:rsidP="002967AA">
            <w:pPr>
              <w:autoSpaceDE w:val="0"/>
              <w:autoSpaceDN w:val="0"/>
              <w:adjustRightInd w:val="0"/>
              <w:spacing w:line="360" w:lineRule="auto"/>
              <w:jc w:val="center"/>
              <w:rPr>
                <w:rFonts w:cs="Arial"/>
                <w:sz w:val="16"/>
                <w:szCs w:val="16"/>
              </w:rPr>
            </w:pPr>
            <w:r w:rsidRPr="00706156">
              <w:rPr>
                <w:rFonts w:cs="Arial"/>
                <w:sz w:val="16"/>
                <w:szCs w:val="16"/>
              </w:rPr>
              <w:t>(0·</w:t>
            </w:r>
            <w:r w:rsidR="001F6D13" w:rsidRPr="00706156">
              <w:rPr>
                <w:rFonts w:cs="Arial"/>
                <w:sz w:val="16"/>
                <w:szCs w:val="16"/>
              </w:rPr>
              <w:t>70</w:t>
            </w:r>
            <w:r w:rsidRPr="00706156">
              <w:rPr>
                <w:rFonts w:cs="Arial"/>
                <w:sz w:val="16"/>
                <w:szCs w:val="16"/>
              </w:rPr>
              <w:t>-</w:t>
            </w:r>
            <w:r w:rsidR="001F6D13" w:rsidRPr="00706156">
              <w:rPr>
                <w:rFonts w:cs="Arial"/>
                <w:sz w:val="16"/>
                <w:szCs w:val="16"/>
              </w:rPr>
              <w:t>1</w:t>
            </w:r>
            <w:r w:rsidRPr="00706156">
              <w:rPr>
                <w:rFonts w:cs="Arial"/>
                <w:sz w:val="16"/>
                <w:szCs w:val="16"/>
              </w:rPr>
              <w:t>·</w:t>
            </w:r>
            <w:r w:rsidR="001F6D13" w:rsidRPr="00706156">
              <w:rPr>
                <w:rFonts w:cs="Arial"/>
                <w:sz w:val="16"/>
                <w:szCs w:val="16"/>
              </w:rPr>
              <w:t>54</w:t>
            </w:r>
            <w:r w:rsidRPr="00706156">
              <w:rPr>
                <w:rFonts w:cs="Arial"/>
                <w:sz w:val="16"/>
                <w:szCs w:val="16"/>
              </w:rPr>
              <w:t xml:space="preserve">; </w:t>
            </w:r>
            <w:r w:rsidR="001F6D13" w:rsidRPr="00706156">
              <w:rPr>
                <w:rFonts w:cs="Arial"/>
                <w:sz w:val="16"/>
                <w:szCs w:val="16"/>
              </w:rPr>
              <w:t>1</w:t>
            </w:r>
            <w:r w:rsidRPr="00706156">
              <w:rPr>
                <w:rFonts w:cs="Arial"/>
                <w:sz w:val="16"/>
                <w:szCs w:val="16"/>
              </w:rPr>
              <w:t xml:space="preserve"> stud</w:t>
            </w:r>
            <w:r w:rsidR="001F6D13" w:rsidRPr="00706156">
              <w:rPr>
                <w:rFonts w:cs="Arial"/>
                <w:sz w:val="16"/>
                <w:szCs w:val="16"/>
              </w:rPr>
              <w:t>y</w:t>
            </w:r>
            <w:r w:rsidRPr="00706156">
              <w:rPr>
                <w:rFonts w:cs="Arial"/>
                <w:sz w:val="16"/>
                <w:szCs w:val="16"/>
              </w:rPr>
              <w:t>)</w:t>
            </w:r>
          </w:p>
        </w:tc>
      </w:tr>
      <w:tr w:rsidR="00C011D7" w:rsidRPr="00706156" w14:paraId="1E6D8030" w14:textId="30DDD121" w:rsidTr="002967AA">
        <w:trPr>
          <w:jc w:val="center"/>
        </w:trPr>
        <w:tc>
          <w:tcPr>
            <w:tcW w:w="1274" w:type="dxa"/>
            <w:vMerge/>
            <w:vAlign w:val="center"/>
          </w:tcPr>
          <w:p w14:paraId="44A1DA6C" w14:textId="77777777" w:rsidR="00C011D7" w:rsidRPr="00706156" w:rsidRDefault="00C011D7" w:rsidP="00BB6406">
            <w:pPr>
              <w:autoSpaceDE w:val="0"/>
              <w:autoSpaceDN w:val="0"/>
              <w:adjustRightInd w:val="0"/>
              <w:spacing w:line="360" w:lineRule="auto"/>
              <w:jc w:val="center"/>
              <w:rPr>
                <w:rFonts w:cs="Arial"/>
                <w:sz w:val="16"/>
                <w:szCs w:val="16"/>
              </w:rPr>
            </w:pPr>
          </w:p>
        </w:tc>
        <w:tc>
          <w:tcPr>
            <w:tcW w:w="1292" w:type="dxa"/>
            <w:vAlign w:val="center"/>
          </w:tcPr>
          <w:p w14:paraId="104541F8" w14:textId="7FAD932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Young children</w:t>
            </w:r>
          </w:p>
        </w:tc>
        <w:tc>
          <w:tcPr>
            <w:tcW w:w="1110" w:type="dxa"/>
            <w:vAlign w:val="center"/>
          </w:tcPr>
          <w:p w14:paraId="360C9715" w14:textId="7DA53A21" w:rsidR="00C011D7" w:rsidRPr="00706156" w:rsidRDefault="00917F6D" w:rsidP="002967AA">
            <w:pPr>
              <w:autoSpaceDE w:val="0"/>
              <w:autoSpaceDN w:val="0"/>
              <w:adjustRightInd w:val="0"/>
              <w:spacing w:line="360" w:lineRule="auto"/>
              <w:jc w:val="center"/>
              <w:rPr>
                <w:rFonts w:cs="Arial"/>
                <w:sz w:val="16"/>
                <w:szCs w:val="16"/>
              </w:rPr>
            </w:pPr>
            <w:r w:rsidRPr="00706156">
              <w:rPr>
                <w:rFonts w:cs="Arial"/>
                <w:sz w:val="16"/>
                <w:szCs w:val="16"/>
              </w:rPr>
              <w:t>3</w:t>
            </w:r>
          </w:p>
          <w:p w14:paraId="4C008DAD" w14:textId="1498F36F"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w:t>
            </w:r>
            <w:r w:rsidR="00A26992" w:rsidRPr="00706156">
              <w:rPr>
                <w:rFonts w:cs="Arial"/>
                <w:sz w:val="16"/>
                <w:szCs w:val="16"/>
              </w:rPr>
              <w:t>8</w:t>
            </w:r>
            <w:r w:rsidRPr="00706156">
              <w:rPr>
                <w:rFonts w:cs="Arial"/>
                <w:sz w:val="16"/>
                <w:szCs w:val="16"/>
              </w:rPr>
              <w:t>)</w:t>
            </w:r>
          </w:p>
        </w:tc>
        <w:tc>
          <w:tcPr>
            <w:tcW w:w="1126" w:type="dxa"/>
            <w:vAlign w:val="center"/>
          </w:tcPr>
          <w:p w14:paraId="4C4803BB" w14:textId="3F910706" w:rsidR="00C011D7" w:rsidRPr="00706156" w:rsidRDefault="006D03B5" w:rsidP="002967AA">
            <w:pPr>
              <w:autoSpaceDE w:val="0"/>
              <w:autoSpaceDN w:val="0"/>
              <w:adjustRightInd w:val="0"/>
              <w:spacing w:line="360" w:lineRule="auto"/>
              <w:jc w:val="center"/>
              <w:rPr>
                <w:rFonts w:cs="Arial"/>
                <w:sz w:val="16"/>
                <w:szCs w:val="16"/>
              </w:rPr>
            </w:pPr>
            <w:r w:rsidRPr="00706156">
              <w:rPr>
                <w:rFonts w:cs="Arial"/>
                <w:sz w:val="16"/>
                <w:szCs w:val="16"/>
              </w:rPr>
              <w:t>1767</w:t>
            </w:r>
          </w:p>
        </w:tc>
        <w:tc>
          <w:tcPr>
            <w:tcW w:w="1433" w:type="dxa"/>
            <w:vAlign w:val="center"/>
          </w:tcPr>
          <w:p w14:paraId="0C284E29" w14:textId="451CC796"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B747B1" w:rsidRPr="00706156">
              <w:rPr>
                <w:rFonts w:cs="Arial"/>
                <w:sz w:val="16"/>
                <w:szCs w:val="16"/>
              </w:rPr>
              <w:t>61</w:t>
            </w:r>
          </w:p>
          <w:p w14:paraId="01C40DA1" w14:textId="51242DB1"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(0·</w:t>
            </w:r>
            <w:r w:rsidR="00B747B1" w:rsidRPr="00706156">
              <w:rPr>
                <w:rFonts w:cs="Arial"/>
                <w:sz w:val="16"/>
                <w:szCs w:val="16"/>
              </w:rPr>
              <w:t>40</w:t>
            </w:r>
            <w:r w:rsidRPr="00706156">
              <w:rPr>
                <w:rFonts w:cs="Arial"/>
                <w:sz w:val="16"/>
                <w:szCs w:val="16"/>
              </w:rPr>
              <w:t>-</w:t>
            </w:r>
            <w:r w:rsidR="00B747B1" w:rsidRPr="00706156">
              <w:rPr>
                <w:rFonts w:cs="Arial"/>
                <w:sz w:val="16"/>
                <w:szCs w:val="16"/>
              </w:rPr>
              <w:t>0</w:t>
            </w:r>
            <w:r w:rsidRPr="00706156">
              <w:rPr>
                <w:rFonts w:cs="Arial"/>
                <w:sz w:val="16"/>
                <w:szCs w:val="16"/>
              </w:rPr>
              <w:t>·</w:t>
            </w:r>
            <w:r w:rsidR="00B747B1" w:rsidRPr="00706156">
              <w:rPr>
                <w:rFonts w:cs="Arial"/>
                <w:sz w:val="16"/>
                <w:szCs w:val="16"/>
              </w:rPr>
              <w:t>82</w:t>
            </w:r>
            <w:r w:rsidRPr="00706156">
              <w:rPr>
                <w:rFonts w:cs="Arial"/>
                <w:sz w:val="16"/>
                <w:szCs w:val="16"/>
              </w:rPr>
              <w:t>)</w:t>
            </w:r>
          </w:p>
        </w:tc>
        <w:tc>
          <w:tcPr>
            <w:tcW w:w="797" w:type="dxa"/>
            <w:vAlign w:val="center"/>
          </w:tcPr>
          <w:p w14:paraId="594B9428" w14:textId="1C59C024"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&lt;0·001</w:t>
            </w:r>
          </w:p>
        </w:tc>
        <w:tc>
          <w:tcPr>
            <w:tcW w:w="1038" w:type="dxa"/>
            <w:vAlign w:val="center"/>
          </w:tcPr>
          <w:p w14:paraId="437FA4FD" w14:textId="0A11E906" w:rsidR="00C011D7" w:rsidRPr="00706156" w:rsidRDefault="00B747B1" w:rsidP="002967AA">
            <w:pPr>
              <w:autoSpaceDE w:val="0"/>
              <w:autoSpaceDN w:val="0"/>
              <w:adjustRightInd w:val="0"/>
              <w:spacing w:line="360" w:lineRule="auto"/>
              <w:jc w:val="center"/>
              <w:rPr>
                <w:rFonts w:cs="Arial"/>
                <w:sz w:val="16"/>
                <w:szCs w:val="16"/>
              </w:rPr>
            </w:pPr>
            <w:r w:rsidRPr="00706156">
              <w:rPr>
                <w:rFonts w:cs="Arial"/>
                <w:sz w:val="16"/>
                <w:szCs w:val="16"/>
              </w:rPr>
              <w:t>98</w:t>
            </w:r>
            <w:r w:rsidR="00C011D7" w:rsidRPr="00706156">
              <w:rPr>
                <w:rFonts w:cs="Arial"/>
                <w:sz w:val="16"/>
                <w:szCs w:val="16"/>
              </w:rPr>
              <w:t>·</w:t>
            </w:r>
            <w:r w:rsidRPr="00706156">
              <w:rPr>
                <w:rFonts w:cs="Arial"/>
                <w:sz w:val="16"/>
                <w:szCs w:val="16"/>
              </w:rPr>
              <w:t>78</w:t>
            </w:r>
          </w:p>
        </w:tc>
        <w:tc>
          <w:tcPr>
            <w:tcW w:w="1010" w:type="dxa"/>
            <w:vAlign w:val="center"/>
          </w:tcPr>
          <w:p w14:paraId="12E96251" w14:textId="69855473" w:rsidR="00C011D7" w:rsidRPr="00706156" w:rsidRDefault="00C011D7" w:rsidP="002967AA">
            <w:pPr>
              <w:autoSpaceDE w:val="0"/>
              <w:autoSpaceDN w:val="0"/>
              <w:adjustRightInd w:val="0"/>
              <w:spacing w:line="360" w:lineRule="auto"/>
              <w:jc w:val="center"/>
              <w:rPr>
                <w:rFonts w:cs="Arial"/>
                <w:sz w:val="16"/>
                <w:szCs w:val="16"/>
              </w:rPr>
            </w:pPr>
            <w:r w:rsidRPr="00706156">
              <w:rPr>
                <w:rFonts w:cs="Arial"/>
                <w:sz w:val="16"/>
                <w:szCs w:val="16"/>
              </w:rPr>
              <w:t>NA</w:t>
            </w:r>
          </w:p>
        </w:tc>
        <w:tc>
          <w:tcPr>
            <w:tcW w:w="2114" w:type="dxa"/>
            <w:vAlign w:val="center"/>
          </w:tcPr>
          <w:p w14:paraId="48ACBAA0" w14:textId="123D0FE6" w:rsidR="00C011D7" w:rsidRPr="00706156" w:rsidRDefault="00A26992" w:rsidP="002967AA">
            <w:pPr>
              <w:autoSpaceDE w:val="0"/>
              <w:autoSpaceDN w:val="0"/>
              <w:adjustRightInd w:val="0"/>
              <w:spacing w:line="360" w:lineRule="auto"/>
              <w:jc w:val="center"/>
              <w:rPr>
                <w:rFonts w:cs="Arial"/>
                <w:sz w:val="16"/>
                <w:szCs w:val="16"/>
              </w:rPr>
            </w:pPr>
            <w:r w:rsidRPr="00706156">
              <w:rPr>
                <w:rFonts w:cs="Arial"/>
                <w:sz w:val="16"/>
                <w:szCs w:val="16"/>
              </w:rPr>
              <w:t>NA</w:t>
            </w:r>
          </w:p>
        </w:tc>
      </w:tr>
      <w:bookmarkEnd w:id="10"/>
      <w:bookmarkEnd w:id="11"/>
    </w:tbl>
    <w:p w14:paraId="6E60C3F2" w14:textId="77777777" w:rsidR="008E1EB3" w:rsidRPr="00706156" w:rsidRDefault="008E1EB3">
      <w:pPr>
        <w:rPr>
          <w:rFonts w:cs="Arial"/>
        </w:rPr>
      </w:pPr>
    </w:p>
    <w:p w14:paraId="1AA2738D" w14:textId="77777777" w:rsidR="00D21D4C" w:rsidRPr="00706156" w:rsidRDefault="00D21D4C">
      <w:pPr>
        <w:rPr>
          <w:rFonts w:cs="Arial"/>
        </w:rPr>
      </w:pPr>
    </w:p>
    <w:p w14:paraId="73A2EC9A" w14:textId="6CECCFF1" w:rsidR="002C7A6A" w:rsidRPr="00706156" w:rsidRDefault="00F33D08" w:rsidP="002455A4">
      <w:pPr>
        <w:pStyle w:val="Heading2"/>
      </w:pPr>
      <w:r w:rsidRPr="00706156">
        <w:t xml:space="preserve">Percent changes in </w:t>
      </w:r>
      <w:r w:rsidR="007A3E75" w:rsidRPr="00706156">
        <w:t>screen time</w:t>
      </w:r>
    </w:p>
    <w:p w14:paraId="59F06C2C" w14:textId="77777777" w:rsidR="00D7620A" w:rsidRPr="00706156" w:rsidRDefault="00D7620A">
      <w:pPr>
        <w:rPr>
          <w:rFonts w:cs="Arial"/>
        </w:rPr>
      </w:pPr>
    </w:p>
    <w:p w14:paraId="6E793ED6" w14:textId="4C2DF9EB" w:rsidR="002C7A6A" w:rsidRPr="00706156" w:rsidRDefault="009C7CD5" w:rsidP="008E1EB3">
      <w:pPr>
        <w:spacing w:line="360" w:lineRule="auto"/>
        <w:rPr>
          <w:rFonts w:cs="Arial"/>
        </w:rPr>
      </w:pPr>
      <w:r w:rsidRPr="00706156">
        <w:rPr>
          <w:rFonts w:cs="Arial"/>
        </w:rPr>
        <w:t>As shown in Table 3</w:t>
      </w:r>
      <w:r w:rsidR="00A509BD" w:rsidRPr="00706156">
        <w:rPr>
          <w:rFonts w:cs="Arial"/>
        </w:rPr>
        <w:t xml:space="preserve"> and Figure </w:t>
      </w:r>
      <w:r w:rsidR="00A13B07" w:rsidRPr="00706156">
        <w:rPr>
          <w:rFonts w:cs="Arial"/>
        </w:rPr>
        <w:t>4</w:t>
      </w:r>
      <w:r w:rsidR="00AC37FA" w:rsidRPr="00706156">
        <w:rPr>
          <w:rFonts w:cs="Arial"/>
        </w:rPr>
        <w:t xml:space="preserve">, </w:t>
      </w:r>
      <w:r w:rsidR="00E764E3" w:rsidRPr="00706156">
        <w:rPr>
          <w:rFonts w:cs="Arial"/>
        </w:rPr>
        <w:t xml:space="preserve">the random effects model </w:t>
      </w:r>
      <w:proofErr w:type="gramStart"/>
      <w:r w:rsidR="00E764E3" w:rsidRPr="00706156">
        <w:rPr>
          <w:rFonts w:cs="Arial"/>
        </w:rPr>
        <w:t xml:space="preserve">yielded  </w:t>
      </w:r>
      <w:r w:rsidR="00326DAD" w:rsidRPr="00706156">
        <w:rPr>
          <w:rFonts w:cs="Arial"/>
        </w:rPr>
        <w:t>5</w:t>
      </w:r>
      <w:r w:rsidR="00027FC2" w:rsidRPr="00706156">
        <w:rPr>
          <w:rFonts w:cs="Arial"/>
        </w:rPr>
        <w:t>1</w:t>
      </w:r>
      <w:proofErr w:type="gramEnd"/>
      <w:r w:rsidR="00476DF1" w:rsidRPr="00706156">
        <w:rPr>
          <w:rFonts w:cs="Arial"/>
        </w:rPr>
        <w:t>% (</w:t>
      </w:r>
      <w:r w:rsidR="00027FC2" w:rsidRPr="00706156">
        <w:rPr>
          <w:rFonts w:cs="Arial"/>
        </w:rPr>
        <w:t>95%CI 44-</w:t>
      </w:r>
      <w:r w:rsidR="003F3F7B" w:rsidRPr="00706156">
        <w:rPr>
          <w:rFonts w:cs="Arial"/>
        </w:rPr>
        <w:t>58</w:t>
      </w:r>
      <w:r w:rsidR="00476DF1" w:rsidRPr="00706156">
        <w:rPr>
          <w:rFonts w:cs="Arial"/>
        </w:rPr>
        <w:t xml:space="preserve">) </w:t>
      </w:r>
      <w:r w:rsidR="00E072CD" w:rsidRPr="00706156">
        <w:rPr>
          <w:rFonts w:cs="Arial"/>
        </w:rPr>
        <w:t xml:space="preserve">of adults </w:t>
      </w:r>
      <w:r w:rsidR="003F3F7B" w:rsidRPr="00706156">
        <w:rPr>
          <w:rFonts w:cs="Arial"/>
        </w:rPr>
        <w:t>report</w:t>
      </w:r>
      <w:r w:rsidR="00B473D1" w:rsidRPr="00706156">
        <w:rPr>
          <w:rFonts w:cs="Arial"/>
        </w:rPr>
        <w:t xml:space="preserve">ing an </w:t>
      </w:r>
      <w:r w:rsidR="00E072CD" w:rsidRPr="00706156">
        <w:rPr>
          <w:rFonts w:cs="Arial"/>
        </w:rPr>
        <w:t>increase</w:t>
      </w:r>
      <w:r w:rsidR="003F3F7B" w:rsidRPr="00706156">
        <w:rPr>
          <w:rFonts w:cs="Arial"/>
        </w:rPr>
        <w:t xml:space="preserve"> in</w:t>
      </w:r>
      <w:r w:rsidR="00E072CD" w:rsidRPr="00706156">
        <w:rPr>
          <w:rFonts w:cs="Arial"/>
        </w:rPr>
        <w:t xml:space="preserve"> total </w:t>
      </w:r>
      <w:r w:rsidR="007A3E75" w:rsidRPr="00706156">
        <w:rPr>
          <w:rFonts w:cs="Arial"/>
        </w:rPr>
        <w:t>screen time</w:t>
      </w:r>
      <w:r w:rsidR="00E072CD" w:rsidRPr="00706156">
        <w:rPr>
          <w:rFonts w:cs="Arial"/>
        </w:rPr>
        <w:t xml:space="preserve">, </w:t>
      </w:r>
      <w:r w:rsidR="003F3F7B" w:rsidRPr="00706156">
        <w:rPr>
          <w:rFonts w:cs="Arial"/>
        </w:rPr>
        <w:t>39</w:t>
      </w:r>
      <w:r w:rsidR="00E072CD" w:rsidRPr="00706156">
        <w:rPr>
          <w:rFonts w:cs="Arial"/>
        </w:rPr>
        <w:t xml:space="preserve">% </w:t>
      </w:r>
      <w:r w:rsidR="00D7620A" w:rsidRPr="00706156">
        <w:rPr>
          <w:rFonts w:cs="Arial"/>
        </w:rPr>
        <w:t>(</w:t>
      </w:r>
      <w:r w:rsidR="00163977" w:rsidRPr="00706156">
        <w:rPr>
          <w:rFonts w:cs="Arial"/>
        </w:rPr>
        <w:t>95% CI 3</w:t>
      </w:r>
      <w:r w:rsidR="003F3F7B" w:rsidRPr="00706156">
        <w:rPr>
          <w:rFonts w:cs="Arial"/>
        </w:rPr>
        <w:t>3</w:t>
      </w:r>
      <w:r w:rsidR="00163977" w:rsidRPr="00706156">
        <w:rPr>
          <w:rFonts w:cs="Arial"/>
        </w:rPr>
        <w:t>-4</w:t>
      </w:r>
      <w:r w:rsidR="003F3F7B" w:rsidRPr="00706156">
        <w:rPr>
          <w:rFonts w:cs="Arial"/>
        </w:rPr>
        <w:t>6</w:t>
      </w:r>
      <w:r w:rsidR="00163977" w:rsidRPr="00706156">
        <w:rPr>
          <w:rFonts w:cs="Arial"/>
        </w:rPr>
        <w:t>)</w:t>
      </w:r>
      <w:r w:rsidR="00F45FAE" w:rsidRPr="00706156">
        <w:rPr>
          <w:rFonts w:cs="Arial"/>
        </w:rPr>
        <w:t xml:space="preserve"> no change, and </w:t>
      </w:r>
      <w:r w:rsidR="00163977" w:rsidRPr="00706156">
        <w:rPr>
          <w:rFonts w:cs="Arial"/>
        </w:rPr>
        <w:t>7</w:t>
      </w:r>
      <w:r w:rsidR="00F45FAE" w:rsidRPr="00706156">
        <w:rPr>
          <w:rFonts w:cs="Arial"/>
        </w:rPr>
        <w:t>% (</w:t>
      </w:r>
      <w:r w:rsidR="00163977" w:rsidRPr="00706156">
        <w:rPr>
          <w:rFonts w:cs="Arial"/>
        </w:rPr>
        <w:t xml:space="preserve">95% CI </w:t>
      </w:r>
      <w:r w:rsidR="00781974" w:rsidRPr="00706156">
        <w:rPr>
          <w:rFonts w:cs="Arial"/>
        </w:rPr>
        <w:t>5-</w:t>
      </w:r>
      <w:r w:rsidR="008C5AE9" w:rsidRPr="00706156">
        <w:rPr>
          <w:rFonts w:cs="Arial"/>
        </w:rPr>
        <w:t>9</w:t>
      </w:r>
      <w:r w:rsidR="00F45FAE" w:rsidRPr="00706156">
        <w:rPr>
          <w:rFonts w:cs="Arial"/>
        </w:rPr>
        <w:t xml:space="preserve">) </w:t>
      </w:r>
      <w:r w:rsidR="00B473D1" w:rsidRPr="00706156">
        <w:rPr>
          <w:rFonts w:cs="Arial"/>
        </w:rPr>
        <w:t xml:space="preserve">a </w:t>
      </w:r>
      <w:r w:rsidR="00F45FAE" w:rsidRPr="00706156">
        <w:rPr>
          <w:rFonts w:cs="Arial"/>
        </w:rPr>
        <w:t xml:space="preserve">decrease. Regarding leisure screen time (non-academic or </w:t>
      </w:r>
      <w:r w:rsidR="00E22F62" w:rsidRPr="00706156">
        <w:rPr>
          <w:rFonts w:cs="Arial"/>
        </w:rPr>
        <w:t>non-</w:t>
      </w:r>
      <w:r w:rsidR="00F45FAE" w:rsidRPr="00706156">
        <w:rPr>
          <w:rFonts w:cs="Arial"/>
        </w:rPr>
        <w:t xml:space="preserve">work related), </w:t>
      </w:r>
      <w:r w:rsidR="008C5AE9" w:rsidRPr="00706156">
        <w:rPr>
          <w:rFonts w:cs="Arial"/>
        </w:rPr>
        <w:t>5</w:t>
      </w:r>
      <w:r w:rsidR="00781974" w:rsidRPr="00706156">
        <w:rPr>
          <w:rFonts w:cs="Arial"/>
        </w:rPr>
        <w:t>2</w:t>
      </w:r>
      <w:r w:rsidR="00A509BD" w:rsidRPr="00706156">
        <w:rPr>
          <w:rFonts w:cs="Arial"/>
        </w:rPr>
        <w:t>% (</w:t>
      </w:r>
      <w:r w:rsidR="00781974" w:rsidRPr="00706156">
        <w:rPr>
          <w:rFonts w:cs="Arial"/>
        </w:rPr>
        <w:t>95%</w:t>
      </w:r>
      <w:r w:rsidR="00D822F3" w:rsidRPr="00706156">
        <w:rPr>
          <w:rFonts w:cs="Arial"/>
        </w:rPr>
        <w:t xml:space="preserve"> CI </w:t>
      </w:r>
      <w:r w:rsidR="008C5AE9" w:rsidRPr="00706156">
        <w:rPr>
          <w:rFonts w:cs="Arial"/>
        </w:rPr>
        <w:t>38</w:t>
      </w:r>
      <w:r w:rsidR="00D822F3" w:rsidRPr="00706156">
        <w:rPr>
          <w:rFonts w:cs="Arial"/>
        </w:rPr>
        <w:t>-</w:t>
      </w:r>
      <w:r w:rsidR="008C5AE9" w:rsidRPr="00706156">
        <w:rPr>
          <w:rFonts w:cs="Arial"/>
        </w:rPr>
        <w:t>66</w:t>
      </w:r>
      <w:r w:rsidR="00A509BD" w:rsidRPr="00706156">
        <w:rPr>
          <w:rFonts w:cs="Arial"/>
        </w:rPr>
        <w:t>) of adults</w:t>
      </w:r>
      <w:r w:rsidR="00F008E3" w:rsidRPr="00706156">
        <w:rPr>
          <w:rFonts w:cs="Arial"/>
        </w:rPr>
        <w:t xml:space="preserve"> reported an increase, </w:t>
      </w:r>
      <w:r w:rsidR="00A01601" w:rsidRPr="00706156">
        <w:rPr>
          <w:rFonts w:cs="Arial"/>
        </w:rPr>
        <w:t>38</w:t>
      </w:r>
      <w:r w:rsidR="00F008E3" w:rsidRPr="00706156">
        <w:rPr>
          <w:rFonts w:cs="Arial"/>
        </w:rPr>
        <w:t>% (</w:t>
      </w:r>
      <w:r w:rsidR="00D822F3" w:rsidRPr="00706156">
        <w:rPr>
          <w:rFonts w:cs="Arial"/>
        </w:rPr>
        <w:t xml:space="preserve">95% CI </w:t>
      </w:r>
      <w:r w:rsidR="00A01601" w:rsidRPr="00706156">
        <w:rPr>
          <w:rFonts w:cs="Arial"/>
        </w:rPr>
        <w:t>27</w:t>
      </w:r>
      <w:r w:rsidR="00D822F3" w:rsidRPr="00706156">
        <w:rPr>
          <w:rFonts w:cs="Arial"/>
        </w:rPr>
        <w:t>-</w:t>
      </w:r>
      <w:r w:rsidR="00A01601" w:rsidRPr="00706156">
        <w:rPr>
          <w:rFonts w:cs="Arial"/>
        </w:rPr>
        <w:t>51</w:t>
      </w:r>
      <w:r w:rsidR="00F008E3" w:rsidRPr="00706156">
        <w:rPr>
          <w:rFonts w:cs="Arial"/>
        </w:rPr>
        <w:t xml:space="preserve">) reported no change, and </w:t>
      </w:r>
      <w:r w:rsidR="00D822F3" w:rsidRPr="00706156">
        <w:rPr>
          <w:rFonts w:cs="Arial"/>
        </w:rPr>
        <w:t>7</w:t>
      </w:r>
      <w:r w:rsidR="00F008E3" w:rsidRPr="00706156">
        <w:rPr>
          <w:rFonts w:cs="Arial"/>
        </w:rPr>
        <w:t>% (</w:t>
      </w:r>
      <w:r w:rsidR="00D822F3" w:rsidRPr="00706156">
        <w:rPr>
          <w:rFonts w:cs="Arial"/>
        </w:rPr>
        <w:t xml:space="preserve">95% CI </w:t>
      </w:r>
      <w:r w:rsidR="001D66BE" w:rsidRPr="00706156">
        <w:rPr>
          <w:rFonts w:cs="Arial"/>
        </w:rPr>
        <w:t>5-9</w:t>
      </w:r>
      <w:r w:rsidR="00F008E3" w:rsidRPr="00706156">
        <w:rPr>
          <w:rFonts w:cs="Arial"/>
        </w:rPr>
        <w:t xml:space="preserve">) reported </w:t>
      </w:r>
      <w:r w:rsidR="00B473D1" w:rsidRPr="00706156">
        <w:rPr>
          <w:rFonts w:cs="Arial"/>
        </w:rPr>
        <w:t xml:space="preserve">a </w:t>
      </w:r>
      <w:r w:rsidR="00F008E3" w:rsidRPr="00706156">
        <w:rPr>
          <w:rFonts w:cs="Arial"/>
        </w:rPr>
        <w:t>decrease. In children, 6</w:t>
      </w:r>
      <w:r w:rsidR="00EE0FA3" w:rsidRPr="00706156">
        <w:rPr>
          <w:rFonts w:cs="Arial"/>
        </w:rPr>
        <w:t>7</w:t>
      </w:r>
      <w:r w:rsidR="006577B6" w:rsidRPr="00706156">
        <w:rPr>
          <w:rFonts w:cs="Arial"/>
        </w:rPr>
        <w:t>% (</w:t>
      </w:r>
      <w:r w:rsidR="001D66BE" w:rsidRPr="00706156">
        <w:rPr>
          <w:rFonts w:cs="Arial"/>
        </w:rPr>
        <w:t xml:space="preserve">95% CI </w:t>
      </w:r>
      <w:r w:rsidR="00EE0FA3" w:rsidRPr="00706156">
        <w:rPr>
          <w:rFonts w:cs="Arial"/>
        </w:rPr>
        <w:t>60</w:t>
      </w:r>
      <w:r w:rsidR="000C5945" w:rsidRPr="00706156">
        <w:rPr>
          <w:rFonts w:cs="Arial"/>
        </w:rPr>
        <w:t>-7</w:t>
      </w:r>
      <w:r w:rsidR="00EE0FA3" w:rsidRPr="00706156">
        <w:rPr>
          <w:rFonts w:cs="Arial"/>
        </w:rPr>
        <w:t>4</w:t>
      </w:r>
      <w:r w:rsidR="006577B6" w:rsidRPr="00706156">
        <w:rPr>
          <w:rFonts w:cs="Arial"/>
        </w:rPr>
        <w:t xml:space="preserve">) reported </w:t>
      </w:r>
      <w:r w:rsidR="00B473D1" w:rsidRPr="00706156">
        <w:rPr>
          <w:rFonts w:cs="Arial"/>
        </w:rPr>
        <w:t xml:space="preserve">an </w:t>
      </w:r>
      <w:r w:rsidR="006577B6" w:rsidRPr="00706156">
        <w:rPr>
          <w:rFonts w:cs="Arial"/>
        </w:rPr>
        <w:t xml:space="preserve">increase in total </w:t>
      </w:r>
      <w:r w:rsidR="007A3E75" w:rsidRPr="00706156">
        <w:rPr>
          <w:rFonts w:cs="Arial"/>
        </w:rPr>
        <w:t>screen time</w:t>
      </w:r>
      <w:r w:rsidR="006577B6" w:rsidRPr="00706156">
        <w:rPr>
          <w:rFonts w:cs="Arial"/>
        </w:rPr>
        <w:t xml:space="preserve">, </w:t>
      </w:r>
      <w:r w:rsidR="00EE0FA3" w:rsidRPr="00706156">
        <w:rPr>
          <w:rFonts w:cs="Arial"/>
        </w:rPr>
        <w:t>27</w:t>
      </w:r>
      <w:r w:rsidR="006577B6" w:rsidRPr="00706156">
        <w:rPr>
          <w:rFonts w:cs="Arial"/>
        </w:rPr>
        <w:t>% (</w:t>
      </w:r>
      <w:r w:rsidR="0042252D" w:rsidRPr="00706156">
        <w:rPr>
          <w:rFonts w:cs="Arial"/>
        </w:rPr>
        <w:t>95% CI 2</w:t>
      </w:r>
      <w:r w:rsidR="00CD064C" w:rsidRPr="00706156">
        <w:rPr>
          <w:rFonts w:cs="Arial"/>
        </w:rPr>
        <w:t>1</w:t>
      </w:r>
      <w:r w:rsidR="0042252D" w:rsidRPr="00706156">
        <w:rPr>
          <w:rFonts w:cs="Arial"/>
        </w:rPr>
        <w:t>-3</w:t>
      </w:r>
      <w:r w:rsidR="00CD064C" w:rsidRPr="00706156">
        <w:rPr>
          <w:rFonts w:cs="Arial"/>
        </w:rPr>
        <w:t>3</w:t>
      </w:r>
      <w:r w:rsidR="006577B6" w:rsidRPr="00706156">
        <w:rPr>
          <w:rFonts w:cs="Arial"/>
        </w:rPr>
        <w:t xml:space="preserve">) reported no change, and </w:t>
      </w:r>
      <w:r w:rsidR="006971DC" w:rsidRPr="00706156">
        <w:rPr>
          <w:rFonts w:cs="Arial"/>
        </w:rPr>
        <w:t>4% (</w:t>
      </w:r>
      <w:r w:rsidR="0042252D" w:rsidRPr="00706156">
        <w:rPr>
          <w:rFonts w:cs="Arial"/>
        </w:rPr>
        <w:t xml:space="preserve">95% CI </w:t>
      </w:r>
      <w:r w:rsidR="00CD064C" w:rsidRPr="00706156">
        <w:rPr>
          <w:rFonts w:cs="Arial"/>
        </w:rPr>
        <w:t>3</w:t>
      </w:r>
      <w:r w:rsidR="00C8449B" w:rsidRPr="00706156">
        <w:rPr>
          <w:rFonts w:cs="Arial"/>
        </w:rPr>
        <w:t>-</w:t>
      </w:r>
      <w:r w:rsidR="00CD064C" w:rsidRPr="00706156">
        <w:rPr>
          <w:rFonts w:cs="Arial"/>
        </w:rPr>
        <w:t>6</w:t>
      </w:r>
      <w:r w:rsidR="006971DC" w:rsidRPr="00706156">
        <w:rPr>
          <w:rFonts w:cs="Arial"/>
        </w:rPr>
        <w:t xml:space="preserve">) reported </w:t>
      </w:r>
      <w:r w:rsidR="00B473D1" w:rsidRPr="00706156">
        <w:rPr>
          <w:rFonts w:cs="Arial"/>
        </w:rPr>
        <w:t xml:space="preserve">a </w:t>
      </w:r>
      <w:r w:rsidR="006971DC" w:rsidRPr="00706156">
        <w:rPr>
          <w:rFonts w:cs="Arial"/>
        </w:rPr>
        <w:t>decrease. Regarding leisure (non-academic</w:t>
      </w:r>
      <w:r w:rsidR="00E22F62" w:rsidRPr="00706156">
        <w:rPr>
          <w:rFonts w:cs="Arial"/>
        </w:rPr>
        <w:t xml:space="preserve"> or non-work</w:t>
      </w:r>
      <w:r w:rsidR="006971DC" w:rsidRPr="00706156">
        <w:rPr>
          <w:rFonts w:cs="Arial"/>
        </w:rPr>
        <w:t xml:space="preserve"> related) </w:t>
      </w:r>
      <w:r w:rsidR="007A3E75" w:rsidRPr="00706156">
        <w:rPr>
          <w:rFonts w:cs="Arial"/>
        </w:rPr>
        <w:t>screen time</w:t>
      </w:r>
      <w:r w:rsidR="006971DC" w:rsidRPr="00706156">
        <w:rPr>
          <w:rFonts w:cs="Arial"/>
        </w:rPr>
        <w:t xml:space="preserve">, </w:t>
      </w:r>
      <w:r w:rsidR="00CD064C" w:rsidRPr="00706156">
        <w:rPr>
          <w:rFonts w:cs="Arial"/>
        </w:rPr>
        <w:t>59</w:t>
      </w:r>
      <w:r w:rsidR="006971DC" w:rsidRPr="00706156">
        <w:rPr>
          <w:rFonts w:cs="Arial"/>
        </w:rPr>
        <w:t>% (</w:t>
      </w:r>
      <w:r w:rsidR="00AB6DC2" w:rsidRPr="00706156">
        <w:rPr>
          <w:rFonts w:cs="Arial"/>
        </w:rPr>
        <w:t xml:space="preserve">95% CI </w:t>
      </w:r>
      <w:r w:rsidR="00CD064C" w:rsidRPr="00706156">
        <w:rPr>
          <w:rFonts w:cs="Arial"/>
        </w:rPr>
        <w:t>50</w:t>
      </w:r>
      <w:r w:rsidR="00AB6DC2" w:rsidRPr="00706156">
        <w:rPr>
          <w:rFonts w:cs="Arial"/>
        </w:rPr>
        <w:t>-</w:t>
      </w:r>
      <w:r w:rsidR="00CD064C" w:rsidRPr="00706156">
        <w:rPr>
          <w:rFonts w:cs="Arial"/>
        </w:rPr>
        <w:t>69</w:t>
      </w:r>
      <w:r w:rsidR="006971DC" w:rsidRPr="00706156">
        <w:rPr>
          <w:rFonts w:cs="Arial"/>
        </w:rPr>
        <w:t>)</w:t>
      </w:r>
      <w:r w:rsidR="00D752FA" w:rsidRPr="00706156">
        <w:rPr>
          <w:rFonts w:cs="Arial"/>
        </w:rPr>
        <w:t xml:space="preserve"> of children</w:t>
      </w:r>
      <w:r w:rsidR="006971DC" w:rsidRPr="00706156">
        <w:rPr>
          <w:rFonts w:cs="Arial"/>
        </w:rPr>
        <w:t xml:space="preserve"> reported </w:t>
      </w:r>
      <w:r w:rsidR="00B473D1" w:rsidRPr="00706156">
        <w:rPr>
          <w:rFonts w:cs="Arial"/>
        </w:rPr>
        <w:t xml:space="preserve">an </w:t>
      </w:r>
      <w:r w:rsidR="006971DC" w:rsidRPr="00706156">
        <w:rPr>
          <w:rFonts w:cs="Arial"/>
        </w:rPr>
        <w:t>increase</w:t>
      </w:r>
      <w:r w:rsidR="00F77242" w:rsidRPr="00706156">
        <w:rPr>
          <w:rFonts w:cs="Arial"/>
        </w:rPr>
        <w:t>, 3</w:t>
      </w:r>
      <w:r w:rsidR="00CD064C" w:rsidRPr="00706156">
        <w:rPr>
          <w:rFonts w:cs="Arial"/>
        </w:rPr>
        <w:t>0</w:t>
      </w:r>
      <w:r w:rsidR="00F77242" w:rsidRPr="00706156">
        <w:rPr>
          <w:rFonts w:cs="Arial"/>
        </w:rPr>
        <w:t>% (</w:t>
      </w:r>
      <w:r w:rsidR="00AB6DC2" w:rsidRPr="00706156">
        <w:rPr>
          <w:rFonts w:cs="Arial"/>
        </w:rPr>
        <w:t xml:space="preserve">95% CI </w:t>
      </w:r>
      <w:r w:rsidR="00CD064C" w:rsidRPr="00706156">
        <w:rPr>
          <w:rFonts w:cs="Arial"/>
        </w:rPr>
        <w:t>24</w:t>
      </w:r>
      <w:r w:rsidR="00AB6DC2" w:rsidRPr="00706156">
        <w:rPr>
          <w:rFonts w:cs="Arial"/>
        </w:rPr>
        <w:t>-</w:t>
      </w:r>
      <w:r w:rsidR="00CD064C" w:rsidRPr="00706156">
        <w:rPr>
          <w:rFonts w:cs="Arial"/>
        </w:rPr>
        <w:t>35</w:t>
      </w:r>
      <w:r w:rsidR="00F77242" w:rsidRPr="00706156">
        <w:rPr>
          <w:rFonts w:cs="Arial"/>
        </w:rPr>
        <w:t xml:space="preserve">) reported no change, and </w:t>
      </w:r>
      <w:r w:rsidR="00CD064C" w:rsidRPr="00706156">
        <w:rPr>
          <w:rFonts w:cs="Arial"/>
        </w:rPr>
        <w:t>9</w:t>
      </w:r>
      <w:r w:rsidR="00F77242" w:rsidRPr="00706156">
        <w:rPr>
          <w:rFonts w:cs="Arial"/>
        </w:rPr>
        <w:t>% (</w:t>
      </w:r>
      <w:r w:rsidR="00DA277B" w:rsidRPr="00706156">
        <w:rPr>
          <w:rFonts w:cs="Arial"/>
        </w:rPr>
        <w:t xml:space="preserve">95% CI </w:t>
      </w:r>
      <w:r w:rsidR="00CD064C" w:rsidRPr="00706156">
        <w:rPr>
          <w:rFonts w:cs="Arial"/>
        </w:rPr>
        <w:t>6</w:t>
      </w:r>
      <w:r w:rsidR="00DA277B" w:rsidRPr="00706156">
        <w:rPr>
          <w:rFonts w:cs="Arial"/>
        </w:rPr>
        <w:t>-</w:t>
      </w:r>
      <w:r w:rsidR="00CD064C" w:rsidRPr="00706156">
        <w:rPr>
          <w:rFonts w:cs="Arial"/>
        </w:rPr>
        <w:t>14</w:t>
      </w:r>
      <w:r w:rsidR="00F77242" w:rsidRPr="00706156">
        <w:rPr>
          <w:rFonts w:cs="Arial"/>
        </w:rPr>
        <w:t xml:space="preserve">) reported </w:t>
      </w:r>
      <w:r w:rsidR="00B473D1" w:rsidRPr="00706156">
        <w:rPr>
          <w:rFonts w:cs="Arial"/>
        </w:rPr>
        <w:t xml:space="preserve">a </w:t>
      </w:r>
      <w:r w:rsidR="00F77242" w:rsidRPr="00706156">
        <w:rPr>
          <w:rFonts w:cs="Arial"/>
        </w:rPr>
        <w:t xml:space="preserve">decrease (see Figure </w:t>
      </w:r>
      <w:r w:rsidR="00A13B07" w:rsidRPr="00706156">
        <w:rPr>
          <w:rFonts w:cs="Arial"/>
        </w:rPr>
        <w:t>5</w:t>
      </w:r>
      <w:r w:rsidR="00F77242" w:rsidRPr="00706156">
        <w:rPr>
          <w:rFonts w:cs="Arial"/>
        </w:rPr>
        <w:t>).</w:t>
      </w:r>
      <w:r w:rsidR="00A509BD" w:rsidRPr="00706156">
        <w:rPr>
          <w:rFonts w:cs="Arial"/>
        </w:rPr>
        <w:t xml:space="preserve"> </w:t>
      </w:r>
      <w:r w:rsidR="001419DA" w:rsidRPr="00706156">
        <w:rPr>
          <w:rFonts w:cs="Arial"/>
        </w:rPr>
        <w:t xml:space="preserve">Stratification of children into </w:t>
      </w:r>
      <w:r w:rsidR="0075350C" w:rsidRPr="00706156">
        <w:rPr>
          <w:rFonts w:cs="Arial"/>
        </w:rPr>
        <w:t>age</w:t>
      </w:r>
      <w:r w:rsidR="001419DA" w:rsidRPr="00706156">
        <w:rPr>
          <w:rFonts w:cs="Arial"/>
        </w:rPr>
        <w:t>-groups was not possible due to a paucity of data.</w:t>
      </w:r>
    </w:p>
    <w:p w14:paraId="259AAC97" w14:textId="77777777" w:rsidR="00D27BF3" w:rsidRPr="00706156" w:rsidRDefault="00D27BF3">
      <w:pPr>
        <w:rPr>
          <w:rFonts w:ascii="Calibri" w:hAnsi="Calibri" w:cs="Calibri"/>
          <w:sz w:val="16"/>
          <w:szCs w:val="16"/>
        </w:rPr>
      </w:pPr>
    </w:p>
    <w:p w14:paraId="600561FD" w14:textId="77777777" w:rsidR="008E1EB3" w:rsidRPr="00706156" w:rsidRDefault="008E1EB3">
      <w:pPr>
        <w:rPr>
          <w:rFonts w:cs="Arial"/>
          <w:b/>
          <w:bCs/>
          <w:sz w:val="16"/>
          <w:szCs w:val="16"/>
        </w:rPr>
      </w:pPr>
    </w:p>
    <w:p w14:paraId="4617013C" w14:textId="77777777" w:rsidR="008E1EB3" w:rsidRPr="00706156" w:rsidRDefault="008E1EB3">
      <w:pPr>
        <w:rPr>
          <w:rFonts w:cs="Arial"/>
          <w:b/>
          <w:bCs/>
          <w:sz w:val="16"/>
          <w:szCs w:val="16"/>
        </w:rPr>
      </w:pPr>
    </w:p>
    <w:p w14:paraId="72AB844E" w14:textId="77777777" w:rsidR="008E1EB3" w:rsidRPr="00706156" w:rsidRDefault="008E1EB3">
      <w:pPr>
        <w:rPr>
          <w:rFonts w:cs="Arial"/>
          <w:b/>
          <w:bCs/>
          <w:sz w:val="16"/>
          <w:szCs w:val="16"/>
        </w:rPr>
      </w:pPr>
    </w:p>
    <w:p w14:paraId="43550880" w14:textId="77777777" w:rsidR="008E1EB3" w:rsidRPr="00706156" w:rsidRDefault="008E1EB3">
      <w:pPr>
        <w:rPr>
          <w:rFonts w:cs="Arial"/>
          <w:b/>
          <w:bCs/>
          <w:sz w:val="16"/>
          <w:szCs w:val="16"/>
        </w:rPr>
      </w:pPr>
    </w:p>
    <w:p w14:paraId="277D826D" w14:textId="77777777" w:rsidR="009502A9" w:rsidRPr="00706156" w:rsidRDefault="009502A9">
      <w:pPr>
        <w:rPr>
          <w:rFonts w:cs="Arial"/>
          <w:b/>
          <w:bCs/>
          <w:sz w:val="16"/>
          <w:szCs w:val="16"/>
        </w:rPr>
      </w:pPr>
    </w:p>
    <w:p w14:paraId="6EAD7B10" w14:textId="77777777" w:rsidR="002455A4" w:rsidRPr="00706156" w:rsidRDefault="002455A4">
      <w:pPr>
        <w:rPr>
          <w:rFonts w:cs="Arial"/>
          <w:b/>
          <w:bCs/>
          <w:sz w:val="16"/>
          <w:szCs w:val="16"/>
        </w:rPr>
      </w:pPr>
    </w:p>
    <w:p w14:paraId="6FB7E29B" w14:textId="38995DBA" w:rsidR="003F3752" w:rsidRPr="00706156" w:rsidRDefault="002C7A6A">
      <w:pPr>
        <w:rPr>
          <w:rFonts w:cs="Arial"/>
          <w:b/>
          <w:bCs/>
          <w:sz w:val="16"/>
          <w:szCs w:val="16"/>
        </w:rPr>
      </w:pPr>
      <w:r w:rsidRPr="00706156">
        <w:rPr>
          <w:rFonts w:cs="Arial"/>
          <w:b/>
          <w:bCs/>
          <w:sz w:val="16"/>
          <w:szCs w:val="16"/>
        </w:rPr>
        <w:lastRenderedPageBreak/>
        <w:t xml:space="preserve">Table </w:t>
      </w:r>
      <w:r w:rsidR="006C3638" w:rsidRPr="00706156">
        <w:rPr>
          <w:rFonts w:cs="Arial"/>
          <w:b/>
          <w:bCs/>
          <w:sz w:val="16"/>
          <w:szCs w:val="16"/>
        </w:rPr>
        <w:t>3</w:t>
      </w:r>
      <w:r w:rsidRPr="00706156">
        <w:rPr>
          <w:rFonts w:cs="Arial"/>
          <w:b/>
          <w:bCs/>
          <w:sz w:val="16"/>
          <w:szCs w:val="16"/>
        </w:rPr>
        <w:t xml:space="preserve">: </w:t>
      </w:r>
      <w:r w:rsidR="00BD1E50" w:rsidRPr="00706156">
        <w:rPr>
          <w:rFonts w:cs="Arial"/>
          <w:b/>
          <w:bCs/>
          <w:sz w:val="16"/>
          <w:szCs w:val="16"/>
        </w:rPr>
        <w:t>Pooled changes in screen time over the COVID-19 pandemic reported as percentages</w:t>
      </w:r>
    </w:p>
    <w:tbl>
      <w:tblPr>
        <w:tblStyle w:val="TableGrid"/>
        <w:tblW w:w="0" w:type="auto"/>
        <w:tblLook w:val="04A0" w:firstRow="1" w:lastRow="0" w:firstColumn="1" w:lastColumn="0" w:noHBand="0" w:noVBand="1"/>
      </w:tblPr>
      <w:tblGrid>
        <w:gridCol w:w="1545"/>
        <w:gridCol w:w="1273"/>
        <w:gridCol w:w="1218"/>
        <w:gridCol w:w="1098"/>
        <w:gridCol w:w="1327"/>
        <w:gridCol w:w="1237"/>
        <w:gridCol w:w="1318"/>
      </w:tblGrid>
      <w:tr w:rsidR="00F609BA" w:rsidRPr="00706156" w14:paraId="14288E94" w14:textId="77777777" w:rsidTr="00F609BA">
        <w:tc>
          <w:tcPr>
            <w:tcW w:w="2818" w:type="dxa"/>
            <w:gridSpan w:val="2"/>
            <w:vAlign w:val="center"/>
          </w:tcPr>
          <w:p w14:paraId="4E7A50BB" w14:textId="77777777" w:rsidR="00F609BA" w:rsidRPr="00706156" w:rsidRDefault="00F609BA" w:rsidP="007621E8">
            <w:pPr>
              <w:jc w:val="center"/>
              <w:rPr>
                <w:rFonts w:cs="Arial"/>
                <w:sz w:val="16"/>
                <w:szCs w:val="16"/>
              </w:rPr>
            </w:pPr>
            <w:bookmarkStart w:id="30" w:name="OLE_LINK32"/>
            <w:bookmarkStart w:id="31" w:name="OLE_LINK33"/>
          </w:p>
        </w:tc>
        <w:tc>
          <w:tcPr>
            <w:tcW w:w="1218" w:type="dxa"/>
          </w:tcPr>
          <w:p w14:paraId="43017E64" w14:textId="7E837083" w:rsidR="00F609BA" w:rsidRPr="00706156" w:rsidRDefault="00F609BA" w:rsidP="007621E8">
            <w:pPr>
              <w:jc w:val="center"/>
              <w:rPr>
                <w:rFonts w:cs="Arial"/>
                <w:sz w:val="16"/>
                <w:szCs w:val="16"/>
              </w:rPr>
            </w:pPr>
            <w:r w:rsidRPr="00706156">
              <w:rPr>
                <w:rFonts w:cs="Arial"/>
                <w:i/>
                <w:iCs/>
                <w:sz w:val="16"/>
                <w:szCs w:val="16"/>
              </w:rPr>
              <w:t>n</w:t>
            </w:r>
            <w:r w:rsidRPr="00706156">
              <w:rPr>
                <w:rFonts w:cs="Arial"/>
                <w:sz w:val="16"/>
                <w:szCs w:val="16"/>
              </w:rPr>
              <w:t xml:space="preserve"> studies </w:t>
            </w:r>
          </w:p>
          <w:p w14:paraId="3FA6320E" w14:textId="7F029325" w:rsidR="00F609BA" w:rsidRPr="00706156" w:rsidRDefault="00F609BA" w:rsidP="007621E8">
            <w:pPr>
              <w:jc w:val="center"/>
              <w:rPr>
                <w:rFonts w:cs="Arial"/>
                <w:sz w:val="16"/>
                <w:szCs w:val="16"/>
              </w:rPr>
            </w:pPr>
            <w:r w:rsidRPr="00706156">
              <w:rPr>
                <w:rFonts w:cs="Arial"/>
                <w:sz w:val="16"/>
                <w:szCs w:val="16"/>
              </w:rPr>
              <w:t>(</w:t>
            </w:r>
            <w:r w:rsidRPr="00706156">
              <w:rPr>
                <w:rFonts w:cs="Arial"/>
                <w:i/>
                <w:iCs/>
                <w:sz w:val="16"/>
                <w:szCs w:val="16"/>
              </w:rPr>
              <w:t>k</w:t>
            </w:r>
            <w:r w:rsidRPr="00706156">
              <w:rPr>
                <w:rFonts w:cs="Arial"/>
                <w:sz w:val="16"/>
                <w:szCs w:val="16"/>
              </w:rPr>
              <w:t xml:space="preserve"> outcomes) </w:t>
            </w:r>
          </w:p>
        </w:tc>
        <w:tc>
          <w:tcPr>
            <w:tcW w:w="1098" w:type="dxa"/>
          </w:tcPr>
          <w:p w14:paraId="24CA229A" w14:textId="48200FDA" w:rsidR="00F609BA" w:rsidRPr="00706156" w:rsidRDefault="00F609BA" w:rsidP="007621E8">
            <w:pPr>
              <w:jc w:val="center"/>
              <w:rPr>
                <w:rFonts w:cs="Arial"/>
                <w:sz w:val="16"/>
                <w:szCs w:val="16"/>
              </w:rPr>
            </w:pPr>
            <w:r w:rsidRPr="00706156">
              <w:rPr>
                <w:rFonts w:cs="Arial"/>
                <w:i/>
                <w:iCs/>
                <w:sz w:val="16"/>
                <w:szCs w:val="16"/>
              </w:rPr>
              <w:t>n</w:t>
            </w:r>
            <w:r w:rsidRPr="00706156">
              <w:rPr>
                <w:rFonts w:cs="Arial"/>
                <w:sz w:val="16"/>
                <w:szCs w:val="16"/>
              </w:rPr>
              <w:t xml:space="preserve"> participants</w:t>
            </w:r>
          </w:p>
        </w:tc>
        <w:tc>
          <w:tcPr>
            <w:tcW w:w="1327" w:type="dxa"/>
            <w:vAlign w:val="center"/>
          </w:tcPr>
          <w:p w14:paraId="3923D741" w14:textId="2FA9EBDC" w:rsidR="00F609BA" w:rsidRPr="00706156" w:rsidRDefault="00F609BA" w:rsidP="007621E8">
            <w:pPr>
              <w:jc w:val="center"/>
              <w:rPr>
                <w:rFonts w:cs="Arial"/>
                <w:sz w:val="16"/>
                <w:szCs w:val="16"/>
              </w:rPr>
            </w:pPr>
            <w:r w:rsidRPr="00706156">
              <w:rPr>
                <w:rFonts w:cs="Arial"/>
                <w:sz w:val="16"/>
                <w:szCs w:val="16"/>
              </w:rPr>
              <w:t>Increased</w:t>
            </w:r>
          </w:p>
          <w:p w14:paraId="4577F3D2" w14:textId="70B538A6" w:rsidR="00F609BA" w:rsidRPr="00706156" w:rsidRDefault="00F609BA" w:rsidP="007621E8">
            <w:pPr>
              <w:jc w:val="center"/>
              <w:rPr>
                <w:rFonts w:cs="Arial"/>
                <w:sz w:val="16"/>
                <w:szCs w:val="16"/>
              </w:rPr>
            </w:pPr>
            <w:r w:rsidRPr="00706156">
              <w:rPr>
                <w:rFonts w:cs="Arial"/>
                <w:sz w:val="16"/>
                <w:szCs w:val="16"/>
              </w:rPr>
              <w:t>(95% CI)</w:t>
            </w:r>
          </w:p>
        </w:tc>
        <w:tc>
          <w:tcPr>
            <w:tcW w:w="1237" w:type="dxa"/>
            <w:vAlign w:val="center"/>
          </w:tcPr>
          <w:p w14:paraId="4DA37F82" w14:textId="1CA5BB25" w:rsidR="00F609BA" w:rsidRPr="00706156" w:rsidRDefault="00F609BA" w:rsidP="007621E8">
            <w:pPr>
              <w:jc w:val="center"/>
              <w:rPr>
                <w:rFonts w:cs="Arial"/>
                <w:sz w:val="16"/>
                <w:szCs w:val="16"/>
              </w:rPr>
            </w:pPr>
            <w:r w:rsidRPr="00706156">
              <w:rPr>
                <w:rFonts w:cs="Arial"/>
                <w:sz w:val="16"/>
                <w:szCs w:val="16"/>
              </w:rPr>
              <w:t>No change</w:t>
            </w:r>
          </w:p>
          <w:p w14:paraId="25D1899F" w14:textId="561A650D" w:rsidR="00F609BA" w:rsidRPr="00706156" w:rsidRDefault="00F609BA" w:rsidP="007621E8">
            <w:pPr>
              <w:jc w:val="center"/>
              <w:rPr>
                <w:rFonts w:cs="Arial"/>
                <w:sz w:val="16"/>
                <w:szCs w:val="16"/>
              </w:rPr>
            </w:pPr>
            <w:r w:rsidRPr="00706156">
              <w:rPr>
                <w:rFonts w:cs="Arial"/>
                <w:sz w:val="16"/>
                <w:szCs w:val="16"/>
              </w:rPr>
              <w:t>(95% CI)</w:t>
            </w:r>
          </w:p>
        </w:tc>
        <w:tc>
          <w:tcPr>
            <w:tcW w:w="1318" w:type="dxa"/>
            <w:vAlign w:val="center"/>
          </w:tcPr>
          <w:p w14:paraId="23BA7049" w14:textId="79A8189D" w:rsidR="00F609BA" w:rsidRPr="00706156" w:rsidRDefault="00F609BA" w:rsidP="007621E8">
            <w:pPr>
              <w:jc w:val="center"/>
              <w:rPr>
                <w:rFonts w:cs="Arial"/>
                <w:sz w:val="16"/>
                <w:szCs w:val="16"/>
              </w:rPr>
            </w:pPr>
            <w:r w:rsidRPr="00706156">
              <w:rPr>
                <w:rFonts w:cs="Arial"/>
                <w:sz w:val="16"/>
                <w:szCs w:val="16"/>
              </w:rPr>
              <w:t>Decrease</w:t>
            </w:r>
          </w:p>
          <w:p w14:paraId="7299536E" w14:textId="307C3418" w:rsidR="00F609BA" w:rsidRPr="00706156" w:rsidRDefault="00F609BA" w:rsidP="007621E8">
            <w:pPr>
              <w:jc w:val="center"/>
              <w:rPr>
                <w:rFonts w:cs="Arial"/>
                <w:sz w:val="16"/>
                <w:szCs w:val="16"/>
              </w:rPr>
            </w:pPr>
            <w:r w:rsidRPr="00706156">
              <w:rPr>
                <w:rFonts w:cs="Arial"/>
                <w:sz w:val="16"/>
                <w:szCs w:val="16"/>
              </w:rPr>
              <w:t>(95% CI)</w:t>
            </w:r>
          </w:p>
        </w:tc>
      </w:tr>
      <w:tr w:rsidR="00F609BA" w:rsidRPr="00706156" w14:paraId="31878F80" w14:textId="77777777" w:rsidTr="00F609BA">
        <w:tc>
          <w:tcPr>
            <w:tcW w:w="1545" w:type="dxa"/>
            <w:vMerge w:val="restart"/>
            <w:vAlign w:val="center"/>
          </w:tcPr>
          <w:p w14:paraId="72F276CA" w14:textId="1227741E" w:rsidR="00F609BA" w:rsidRPr="00706156" w:rsidRDefault="00F609BA" w:rsidP="007621E8">
            <w:pPr>
              <w:jc w:val="center"/>
              <w:rPr>
                <w:rFonts w:cs="Arial"/>
                <w:sz w:val="16"/>
                <w:szCs w:val="16"/>
              </w:rPr>
            </w:pPr>
            <w:r w:rsidRPr="00706156">
              <w:rPr>
                <w:rFonts w:cs="Arial"/>
                <w:sz w:val="16"/>
                <w:szCs w:val="16"/>
              </w:rPr>
              <w:t>Total screen time</w:t>
            </w:r>
          </w:p>
        </w:tc>
        <w:tc>
          <w:tcPr>
            <w:tcW w:w="1273" w:type="dxa"/>
            <w:vAlign w:val="center"/>
          </w:tcPr>
          <w:p w14:paraId="5AC417F8" w14:textId="29BFA1B6" w:rsidR="00F609BA" w:rsidRPr="00706156" w:rsidRDefault="00F609BA" w:rsidP="007621E8">
            <w:pPr>
              <w:jc w:val="center"/>
              <w:rPr>
                <w:rFonts w:cs="Arial"/>
                <w:sz w:val="16"/>
                <w:szCs w:val="16"/>
              </w:rPr>
            </w:pPr>
            <w:r w:rsidRPr="00706156">
              <w:rPr>
                <w:rFonts w:cs="Arial"/>
                <w:sz w:val="16"/>
                <w:szCs w:val="16"/>
              </w:rPr>
              <w:t>Adults</w:t>
            </w:r>
          </w:p>
        </w:tc>
        <w:tc>
          <w:tcPr>
            <w:tcW w:w="1218" w:type="dxa"/>
          </w:tcPr>
          <w:p w14:paraId="6C12E32A" w14:textId="77777777" w:rsidR="00F609BA" w:rsidRPr="00706156" w:rsidRDefault="00F609BA" w:rsidP="007621E8">
            <w:pPr>
              <w:jc w:val="center"/>
              <w:rPr>
                <w:rFonts w:cs="Arial"/>
                <w:sz w:val="16"/>
                <w:szCs w:val="16"/>
              </w:rPr>
            </w:pPr>
            <w:r w:rsidRPr="00706156">
              <w:rPr>
                <w:rFonts w:cs="Arial"/>
                <w:sz w:val="16"/>
                <w:szCs w:val="16"/>
              </w:rPr>
              <w:t>13</w:t>
            </w:r>
          </w:p>
          <w:p w14:paraId="3E941099" w14:textId="5A8881D1" w:rsidR="00F609BA" w:rsidRPr="00706156" w:rsidRDefault="00F609BA" w:rsidP="007621E8">
            <w:pPr>
              <w:jc w:val="center"/>
              <w:rPr>
                <w:rFonts w:cs="Arial"/>
                <w:sz w:val="16"/>
                <w:szCs w:val="16"/>
              </w:rPr>
            </w:pPr>
            <w:r w:rsidRPr="00706156">
              <w:rPr>
                <w:rFonts w:cs="Arial"/>
                <w:sz w:val="16"/>
                <w:szCs w:val="16"/>
              </w:rPr>
              <w:t>(26)</w:t>
            </w:r>
          </w:p>
        </w:tc>
        <w:tc>
          <w:tcPr>
            <w:tcW w:w="1098" w:type="dxa"/>
          </w:tcPr>
          <w:p w14:paraId="60259228" w14:textId="6DA2799E" w:rsidR="00F609BA" w:rsidRPr="00706156" w:rsidRDefault="006E382A" w:rsidP="007621E8">
            <w:pPr>
              <w:jc w:val="center"/>
              <w:rPr>
                <w:rFonts w:cs="Arial"/>
                <w:sz w:val="16"/>
                <w:szCs w:val="16"/>
              </w:rPr>
            </w:pPr>
            <w:r w:rsidRPr="00706156">
              <w:rPr>
                <w:rFonts w:cs="Arial"/>
                <w:sz w:val="16"/>
                <w:szCs w:val="16"/>
              </w:rPr>
              <w:t>59405</w:t>
            </w:r>
          </w:p>
        </w:tc>
        <w:tc>
          <w:tcPr>
            <w:tcW w:w="1327" w:type="dxa"/>
            <w:vAlign w:val="center"/>
          </w:tcPr>
          <w:p w14:paraId="3930D836" w14:textId="0DAC0512" w:rsidR="00F609BA" w:rsidRPr="00706156" w:rsidRDefault="00F609BA" w:rsidP="007621E8">
            <w:pPr>
              <w:jc w:val="center"/>
              <w:rPr>
                <w:rFonts w:cs="Arial"/>
                <w:sz w:val="16"/>
                <w:szCs w:val="16"/>
              </w:rPr>
            </w:pPr>
            <w:r w:rsidRPr="00706156">
              <w:rPr>
                <w:rFonts w:cs="Arial"/>
                <w:sz w:val="16"/>
                <w:szCs w:val="16"/>
              </w:rPr>
              <w:t>50</w:t>
            </w:r>
            <w:r w:rsidR="006E382A" w:rsidRPr="00706156">
              <w:rPr>
                <w:rFonts w:cs="Arial"/>
                <w:sz w:val="16"/>
                <w:szCs w:val="16"/>
              </w:rPr>
              <w:t>·</w:t>
            </w:r>
            <w:r w:rsidRPr="00706156">
              <w:rPr>
                <w:rFonts w:cs="Arial"/>
                <w:sz w:val="16"/>
                <w:szCs w:val="16"/>
              </w:rPr>
              <w:t>8%</w:t>
            </w:r>
          </w:p>
          <w:p w14:paraId="2FD87736" w14:textId="46EBCB80" w:rsidR="00F609BA" w:rsidRPr="00706156" w:rsidRDefault="00F609BA" w:rsidP="007621E8">
            <w:pPr>
              <w:jc w:val="center"/>
              <w:rPr>
                <w:rFonts w:cs="Arial"/>
                <w:sz w:val="16"/>
                <w:szCs w:val="16"/>
              </w:rPr>
            </w:pPr>
            <w:r w:rsidRPr="00706156">
              <w:rPr>
                <w:rFonts w:cs="Arial"/>
                <w:sz w:val="16"/>
                <w:szCs w:val="16"/>
              </w:rPr>
              <w:t>(44</w:t>
            </w:r>
            <w:r w:rsidR="006E382A" w:rsidRPr="00706156">
              <w:rPr>
                <w:rFonts w:cs="Arial"/>
                <w:sz w:val="16"/>
                <w:szCs w:val="16"/>
              </w:rPr>
              <w:t>·</w:t>
            </w:r>
            <w:r w:rsidRPr="00706156">
              <w:rPr>
                <w:rFonts w:cs="Arial"/>
                <w:sz w:val="16"/>
                <w:szCs w:val="16"/>
              </w:rPr>
              <w:t>0-57</w:t>
            </w:r>
            <w:r w:rsidR="006E382A" w:rsidRPr="00706156">
              <w:rPr>
                <w:rFonts w:cs="Arial"/>
                <w:sz w:val="16"/>
                <w:szCs w:val="16"/>
              </w:rPr>
              <w:t>·</w:t>
            </w:r>
            <w:r w:rsidRPr="00706156">
              <w:rPr>
                <w:rFonts w:cs="Arial"/>
                <w:sz w:val="16"/>
                <w:szCs w:val="16"/>
              </w:rPr>
              <w:t>6%)</w:t>
            </w:r>
          </w:p>
        </w:tc>
        <w:tc>
          <w:tcPr>
            <w:tcW w:w="1237" w:type="dxa"/>
            <w:vAlign w:val="center"/>
          </w:tcPr>
          <w:p w14:paraId="3D4A06C3" w14:textId="2DAD3B98" w:rsidR="00F609BA" w:rsidRPr="00706156" w:rsidRDefault="00F609BA" w:rsidP="007621E8">
            <w:pPr>
              <w:jc w:val="center"/>
              <w:rPr>
                <w:rFonts w:cs="Arial"/>
                <w:sz w:val="16"/>
                <w:szCs w:val="16"/>
              </w:rPr>
            </w:pPr>
            <w:r w:rsidRPr="00706156">
              <w:rPr>
                <w:rFonts w:cs="Arial"/>
                <w:sz w:val="16"/>
                <w:szCs w:val="16"/>
              </w:rPr>
              <w:t>39</w:t>
            </w:r>
            <w:r w:rsidR="006E382A" w:rsidRPr="00706156">
              <w:rPr>
                <w:rFonts w:cs="Arial"/>
                <w:sz w:val="16"/>
                <w:szCs w:val="16"/>
              </w:rPr>
              <w:t>·</w:t>
            </w:r>
            <w:r w:rsidRPr="00706156">
              <w:rPr>
                <w:rFonts w:cs="Arial"/>
                <w:sz w:val="16"/>
                <w:szCs w:val="16"/>
              </w:rPr>
              <w:t>0%</w:t>
            </w:r>
          </w:p>
          <w:p w14:paraId="1E621E99" w14:textId="741A9856" w:rsidR="00F609BA" w:rsidRPr="00706156" w:rsidRDefault="00F609BA" w:rsidP="007621E8">
            <w:pPr>
              <w:jc w:val="center"/>
              <w:rPr>
                <w:rFonts w:cs="Arial"/>
                <w:sz w:val="16"/>
                <w:szCs w:val="16"/>
              </w:rPr>
            </w:pPr>
            <w:r w:rsidRPr="00706156">
              <w:rPr>
                <w:rFonts w:cs="Arial"/>
                <w:sz w:val="16"/>
                <w:szCs w:val="16"/>
              </w:rPr>
              <w:t>(32</w:t>
            </w:r>
            <w:r w:rsidR="006E382A" w:rsidRPr="00706156">
              <w:rPr>
                <w:rFonts w:cs="Arial"/>
                <w:sz w:val="16"/>
                <w:szCs w:val="16"/>
              </w:rPr>
              <w:t>·</w:t>
            </w:r>
            <w:r w:rsidRPr="00706156">
              <w:rPr>
                <w:rFonts w:cs="Arial"/>
                <w:sz w:val="16"/>
                <w:szCs w:val="16"/>
              </w:rPr>
              <w:t>9-45</w:t>
            </w:r>
            <w:r w:rsidR="006E382A" w:rsidRPr="00706156">
              <w:rPr>
                <w:rFonts w:cs="Arial"/>
                <w:sz w:val="16"/>
                <w:szCs w:val="16"/>
              </w:rPr>
              <w:t>·</w:t>
            </w:r>
            <w:r w:rsidRPr="00706156">
              <w:rPr>
                <w:rFonts w:cs="Arial"/>
                <w:sz w:val="16"/>
                <w:szCs w:val="16"/>
              </w:rPr>
              <w:t>5%)</w:t>
            </w:r>
          </w:p>
        </w:tc>
        <w:tc>
          <w:tcPr>
            <w:tcW w:w="1318" w:type="dxa"/>
            <w:vAlign w:val="center"/>
          </w:tcPr>
          <w:p w14:paraId="2C64A3E5" w14:textId="06706D06" w:rsidR="00F609BA" w:rsidRPr="00706156" w:rsidRDefault="00F609BA" w:rsidP="007621E8">
            <w:pPr>
              <w:jc w:val="center"/>
              <w:rPr>
                <w:rFonts w:cs="Arial"/>
                <w:sz w:val="16"/>
                <w:szCs w:val="16"/>
              </w:rPr>
            </w:pPr>
            <w:r w:rsidRPr="00706156">
              <w:rPr>
                <w:rFonts w:cs="Arial"/>
                <w:sz w:val="16"/>
                <w:szCs w:val="16"/>
              </w:rPr>
              <w:t>7</w:t>
            </w:r>
            <w:r w:rsidR="006E382A" w:rsidRPr="00706156">
              <w:rPr>
                <w:rFonts w:cs="Arial"/>
                <w:sz w:val="16"/>
                <w:szCs w:val="16"/>
              </w:rPr>
              <w:t>·</w:t>
            </w:r>
            <w:r w:rsidRPr="00706156">
              <w:rPr>
                <w:rFonts w:cs="Arial"/>
                <w:sz w:val="16"/>
                <w:szCs w:val="16"/>
              </w:rPr>
              <w:t>0%</w:t>
            </w:r>
          </w:p>
          <w:p w14:paraId="353C8E1A" w14:textId="40B751FE" w:rsidR="00F609BA" w:rsidRPr="00706156" w:rsidRDefault="00F609BA" w:rsidP="007621E8">
            <w:pPr>
              <w:jc w:val="center"/>
              <w:rPr>
                <w:rFonts w:cs="Arial"/>
                <w:sz w:val="16"/>
                <w:szCs w:val="16"/>
              </w:rPr>
            </w:pPr>
            <w:r w:rsidRPr="00706156">
              <w:rPr>
                <w:rFonts w:cs="Arial"/>
                <w:sz w:val="16"/>
                <w:szCs w:val="16"/>
              </w:rPr>
              <w:t>(5</w:t>
            </w:r>
            <w:r w:rsidR="006E382A" w:rsidRPr="00706156">
              <w:rPr>
                <w:rFonts w:cs="Arial"/>
                <w:sz w:val="16"/>
                <w:szCs w:val="16"/>
              </w:rPr>
              <w:t>·</w:t>
            </w:r>
            <w:r w:rsidRPr="00706156">
              <w:rPr>
                <w:rFonts w:cs="Arial"/>
                <w:sz w:val="16"/>
                <w:szCs w:val="16"/>
              </w:rPr>
              <w:t>1-9</w:t>
            </w:r>
            <w:r w:rsidR="006E382A" w:rsidRPr="00706156">
              <w:rPr>
                <w:rFonts w:cs="Arial"/>
                <w:sz w:val="16"/>
                <w:szCs w:val="16"/>
              </w:rPr>
              <w:t>·</w:t>
            </w:r>
            <w:r w:rsidRPr="00706156">
              <w:rPr>
                <w:rFonts w:cs="Arial"/>
                <w:sz w:val="16"/>
                <w:szCs w:val="16"/>
              </w:rPr>
              <w:t>4%)</w:t>
            </w:r>
          </w:p>
        </w:tc>
      </w:tr>
      <w:tr w:rsidR="00F609BA" w:rsidRPr="00706156" w14:paraId="5AB41345" w14:textId="77777777" w:rsidTr="00F609BA">
        <w:tc>
          <w:tcPr>
            <w:tcW w:w="1545" w:type="dxa"/>
            <w:vMerge/>
            <w:vAlign w:val="center"/>
          </w:tcPr>
          <w:p w14:paraId="5DB7D483" w14:textId="7629C49C" w:rsidR="00F609BA" w:rsidRPr="00706156" w:rsidRDefault="00F609BA" w:rsidP="007621E8">
            <w:pPr>
              <w:jc w:val="center"/>
              <w:rPr>
                <w:rFonts w:cs="Arial"/>
                <w:sz w:val="16"/>
                <w:szCs w:val="16"/>
              </w:rPr>
            </w:pPr>
          </w:p>
        </w:tc>
        <w:tc>
          <w:tcPr>
            <w:tcW w:w="1273" w:type="dxa"/>
            <w:vAlign w:val="center"/>
          </w:tcPr>
          <w:p w14:paraId="7060A09F" w14:textId="37AB9191" w:rsidR="00F609BA" w:rsidRPr="00706156" w:rsidRDefault="00F609BA" w:rsidP="007621E8">
            <w:pPr>
              <w:jc w:val="center"/>
              <w:rPr>
                <w:rFonts w:cs="Arial"/>
                <w:sz w:val="16"/>
                <w:szCs w:val="16"/>
              </w:rPr>
            </w:pPr>
            <w:r w:rsidRPr="00706156">
              <w:rPr>
                <w:rFonts w:cs="Arial"/>
                <w:sz w:val="16"/>
                <w:szCs w:val="16"/>
              </w:rPr>
              <w:t>Children</w:t>
            </w:r>
          </w:p>
        </w:tc>
        <w:tc>
          <w:tcPr>
            <w:tcW w:w="1218" w:type="dxa"/>
          </w:tcPr>
          <w:p w14:paraId="365FA0E0" w14:textId="77777777" w:rsidR="00F609BA" w:rsidRPr="00706156" w:rsidRDefault="00F609BA" w:rsidP="007621E8">
            <w:pPr>
              <w:jc w:val="center"/>
              <w:rPr>
                <w:rFonts w:cs="Arial"/>
                <w:sz w:val="16"/>
                <w:szCs w:val="16"/>
              </w:rPr>
            </w:pPr>
            <w:r w:rsidRPr="00706156">
              <w:rPr>
                <w:rFonts w:cs="Arial"/>
                <w:sz w:val="16"/>
                <w:szCs w:val="16"/>
              </w:rPr>
              <w:t>12</w:t>
            </w:r>
          </w:p>
          <w:p w14:paraId="2112E429" w14:textId="4A338AC6" w:rsidR="00F609BA" w:rsidRPr="00706156" w:rsidRDefault="00F609BA" w:rsidP="007621E8">
            <w:pPr>
              <w:jc w:val="center"/>
              <w:rPr>
                <w:rFonts w:cs="Arial"/>
                <w:sz w:val="16"/>
                <w:szCs w:val="16"/>
              </w:rPr>
            </w:pPr>
            <w:r w:rsidRPr="00706156">
              <w:rPr>
                <w:rFonts w:cs="Arial"/>
                <w:sz w:val="16"/>
                <w:szCs w:val="16"/>
              </w:rPr>
              <w:t>(21)</w:t>
            </w:r>
          </w:p>
        </w:tc>
        <w:tc>
          <w:tcPr>
            <w:tcW w:w="1098" w:type="dxa"/>
          </w:tcPr>
          <w:p w14:paraId="3E8D4F46" w14:textId="0E9FEF30" w:rsidR="00F609BA" w:rsidRPr="00706156" w:rsidRDefault="00916A30" w:rsidP="007621E8">
            <w:pPr>
              <w:jc w:val="center"/>
              <w:rPr>
                <w:rFonts w:cs="Arial"/>
                <w:sz w:val="16"/>
                <w:szCs w:val="16"/>
              </w:rPr>
            </w:pPr>
            <w:r w:rsidRPr="00706156">
              <w:rPr>
                <w:rFonts w:cs="Arial"/>
                <w:sz w:val="16"/>
                <w:szCs w:val="16"/>
              </w:rPr>
              <w:t>34467</w:t>
            </w:r>
          </w:p>
        </w:tc>
        <w:tc>
          <w:tcPr>
            <w:tcW w:w="1327" w:type="dxa"/>
            <w:vAlign w:val="center"/>
          </w:tcPr>
          <w:p w14:paraId="500AEAB6" w14:textId="529E8956" w:rsidR="00F609BA" w:rsidRPr="00706156" w:rsidRDefault="00F609BA" w:rsidP="007621E8">
            <w:pPr>
              <w:jc w:val="center"/>
              <w:rPr>
                <w:rFonts w:cs="Arial"/>
                <w:sz w:val="16"/>
                <w:szCs w:val="16"/>
              </w:rPr>
            </w:pPr>
            <w:r w:rsidRPr="00706156">
              <w:rPr>
                <w:rFonts w:cs="Arial"/>
                <w:sz w:val="16"/>
                <w:szCs w:val="16"/>
              </w:rPr>
              <w:t>67</w:t>
            </w:r>
            <w:r w:rsidR="006E382A" w:rsidRPr="00706156">
              <w:rPr>
                <w:rFonts w:cs="Arial"/>
                <w:sz w:val="16"/>
                <w:szCs w:val="16"/>
              </w:rPr>
              <w:t>·</w:t>
            </w:r>
            <w:r w:rsidRPr="00706156">
              <w:rPr>
                <w:rFonts w:cs="Arial"/>
                <w:sz w:val="16"/>
                <w:szCs w:val="16"/>
              </w:rPr>
              <w:t>3%</w:t>
            </w:r>
          </w:p>
          <w:p w14:paraId="45FED757" w14:textId="7669FE37" w:rsidR="00F609BA" w:rsidRPr="00706156" w:rsidRDefault="00F609BA" w:rsidP="007621E8">
            <w:pPr>
              <w:jc w:val="center"/>
              <w:rPr>
                <w:rFonts w:cs="Arial"/>
                <w:sz w:val="16"/>
                <w:szCs w:val="16"/>
              </w:rPr>
            </w:pPr>
            <w:r w:rsidRPr="00706156">
              <w:rPr>
                <w:rFonts w:cs="Arial"/>
                <w:sz w:val="16"/>
                <w:szCs w:val="16"/>
              </w:rPr>
              <w:t>(59</w:t>
            </w:r>
            <w:r w:rsidR="006E382A" w:rsidRPr="00706156">
              <w:rPr>
                <w:rFonts w:cs="Arial"/>
                <w:sz w:val="16"/>
                <w:szCs w:val="16"/>
              </w:rPr>
              <w:t>·</w:t>
            </w:r>
            <w:r w:rsidRPr="00706156">
              <w:rPr>
                <w:rFonts w:cs="Arial"/>
                <w:sz w:val="16"/>
                <w:szCs w:val="16"/>
              </w:rPr>
              <w:t>8-74%)</w:t>
            </w:r>
          </w:p>
        </w:tc>
        <w:tc>
          <w:tcPr>
            <w:tcW w:w="1237" w:type="dxa"/>
            <w:vAlign w:val="center"/>
          </w:tcPr>
          <w:p w14:paraId="57745C81" w14:textId="58D6E8E3" w:rsidR="00F609BA" w:rsidRPr="00706156" w:rsidRDefault="00F609BA" w:rsidP="007621E8">
            <w:pPr>
              <w:jc w:val="center"/>
              <w:rPr>
                <w:rFonts w:cs="Arial"/>
                <w:sz w:val="16"/>
                <w:szCs w:val="16"/>
              </w:rPr>
            </w:pPr>
            <w:r w:rsidRPr="00706156">
              <w:rPr>
                <w:rFonts w:cs="Arial"/>
                <w:sz w:val="16"/>
                <w:szCs w:val="16"/>
              </w:rPr>
              <w:t>26</w:t>
            </w:r>
            <w:r w:rsidR="006E382A" w:rsidRPr="00706156">
              <w:rPr>
                <w:rFonts w:cs="Arial"/>
                <w:sz w:val="16"/>
                <w:szCs w:val="16"/>
              </w:rPr>
              <w:t>·</w:t>
            </w:r>
            <w:r w:rsidRPr="00706156">
              <w:rPr>
                <w:rFonts w:cs="Arial"/>
                <w:sz w:val="16"/>
                <w:szCs w:val="16"/>
              </w:rPr>
              <w:t>8%</w:t>
            </w:r>
          </w:p>
          <w:p w14:paraId="5C980DE1" w14:textId="383CA6D3" w:rsidR="00F609BA" w:rsidRPr="00706156" w:rsidRDefault="00F609BA" w:rsidP="007621E8">
            <w:pPr>
              <w:jc w:val="center"/>
              <w:rPr>
                <w:rFonts w:cs="Arial"/>
                <w:sz w:val="16"/>
                <w:szCs w:val="16"/>
              </w:rPr>
            </w:pPr>
            <w:r w:rsidRPr="00706156">
              <w:rPr>
                <w:rFonts w:cs="Arial"/>
                <w:sz w:val="16"/>
                <w:szCs w:val="16"/>
              </w:rPr>
              <w:t>(21</w:t>
            </w:r>
            <w:r w:rsidR="006E382A" w:rsidRPr="00706156">
              <w:rPr>
                <w:rFonts w:cs="Arial"/>
                <w:sz w:val="16"/>
                <w:szCs w:val="16"/>
              </w:rPr>
              <w:t>·</w:t>
            </w:r>
            <w:r w:rsidRPr="00706156">
              <w:rPr>
                <w:rFonts w:cs="Arial"/>
                <w:sz w:val="16"/>
                <w:szCs w:val="16"/>
              </w:rPr>
              <w:t>1-33</w:t>
            </w:r>
            <w:r w:rsidR="006E382A" w:rsidRPr="00706156">
              <w:rPr>
                <w:rFonts w:cs="Arial"/>
                <w:sz w:val="16"/>
                <w:szCs w:val="16"/>
              </w:rPr>
              <w:t>·</w:t>
            </w:r>
            <w:r w:rsidRPr="00706156">
              <w:rPr>
                <w:rFonts w:cs="Arial"/>
                <w:sz w:val="16"/>
                <w:szCs w:val="16"/>
              </w:rPr>
              <w:t>3%)</w:t>
            </w:r>
          </w:p>
        </w:tc>
        <w:tc>
          <w:tcPr>
            <w:tcW w:w="1318" w:type="dxa"/>
            <w:vAlign w:val="center"/>
          </w:tcPr>
          <w:p w14:paraId="46FC5684" w14:textId="215561B8" w:rsidR="00F609BA" w:rsidRPr="00706156" w:rsidRDefault="00F609BA" w:rsidP="007621E8">
            <w:pPr>
              <w:jc w:val="center"/>
              <w:rPr>
                <w:rFonts w:cs="Arial"/>
                <w:sz w:val="16"/>
                <w:szCs w:val="16"/>
              </w:rPr>
            </w:pPr>
            <w:r w:rsidRPr="00706156">
              <w:rPr>
                <w:rFonts w:cs="Arial"/>
                <w:sz w:val="16"/>
                <w:szCs w:val="16"/>
              </w:rPr>
              <w:t>4</w:t>
            </w:r>
            <w:r w:rsidR="006E382A" w:rsidRPr="00706156">
              <w:rPr>
                <w:rFonts w:cs="Arial"/>
                <w:sz w:val="16"/>
                <w:szCs w:val="16"/>
              </w:rPr>
              <w:t>·</w:t>
            </w:r>
            <w:r w:rsidRPr="00706156">
              <w:rPr>
                <w:rFonts w:cs="Arial"/>
                <w:sz w:val="16"/>
                <w:szCs w:val="16"/>
              </w:rPr>
              <w:t>0%</w:t>
            </w:r>
          </w:p>
          <w:p w14:paraId="50595272" w14:textId="67A1F553" w:rsidR="00F609BA" w:rsidRPr="00706156" w:rsidRDefault="00F609BA" w:rsidP="007621E8">
            <w:pPr>
              <w:jc w:val="center"/>
              <w:rPr>
                <w:rFonts w:cs="Arial"/>
                <w:sz w:val="16"/>
                <w:szCs w:val="16"/>
              </w:rPr>
            </w:pPr>
            <w:r w:rsidRPr="00706156">
              <w:rPr>
                <w:rFonts w:cs="Arial"/>
                <w:sz w:val="16"/>
                <w:szCs w:val="16"/>
              </w:rPr>
              <w:t>(2</w:t>
            </w:r>
            <w:r w:rsidR="006E382A" w:rsidRPr="00706156">
              <w:rPr>
                <w:rFonts w:cs="Arial"/>
                <w:sz w:val="16"/>
                <w:szCs w:val="16"/>
              </w:rPr>
              <w:t>·</w:t>
            </w:r>
            <w:r w:rsidRPr="00706156">
              <w:rPr>
                <w:rFonts w:cs="Arial"/>
                <w:sz w:val="16"/>
                <w:szCs w:val="16"/>
              </w:rPr>
              <w:t>7-6</w:t>
            </w:r>
            <w:r w:rsidR="006E382A" w:rsidRPr="00706156">
              <w:rPr>
                <w:rFonts w:cs="Arial"/>
                <w:sz w:val="16"/>
                <w:szCs w:val="16"/>
              </w:rPr>
              <w:t>·</w:t>
            </w:r>
            <w:r w:rsidRPr="00706156">
              <w:rPr>
                <w:rFonts w:cs="Arial"/>
                <w:sz w:val="16"/>
                <w:szCs w:val="16"/>
              </w:rPr>
              <w:t>0%)</w:t>
            </w:r>
          </w:p>
        </w:tc>
      </w:tr>
      <w:tr w:rsidR="00F609BA" w:rsidRPr="00706156" w14:paraId="22E6C20B" w14:textId="77777777" w:rsidTr="00F609BA">
        <w:tc>
          <w:tcPr>
            <w:tcW w:w="1545" w:type="dxa"/>
            <w:vMerge w:val="restart"/>
            <w:vAlign w:val="center"/>
          </w:tcPr>
          <w:p w14:paraId="0662F274" w14:textId="1D7A9FB5" w:rsidR="00F609BA" w:rsidRPr="00706156" w:rsidRDefault="00F609BA" w:rsidP="007621E8">
            <w:pPr>
              <w:jc w:val="center"/>
              <w:rPr>
                <w:rFonts w:cs="Arial"/>
                <w:sz w:val="16"/>
                <w:szCs w:val="16"/>
              </w:rPr>
            </w:pPr>
            <w:r w:rsidRPr="00706156">
              <w:rPr>
                <w:rFonts w:cs="Arial"/>
                <w:sz w:val="16"/>
                <w:szCs w:val="16"/>
              </w:rPr>
              <w:t>Leisure screen time (non-work/</w:t>
            </w:r>
            <w:r w:rsidR="003649D7" w:rsidRPr="00706156">
              <w:rPr>
                <w:rFonts w:cs="Arial"/>
                <w:sz w:val="16"/>
                <w:szCs w:val="16"/>
              </w:rPr>
              <w:t>non-</w:t>
            </w:r>
            <w:r w:rsidRPr="00706156">
              <w:rPr>
                <w:rFonts w:cs="Arial"/>
                <w:sz w:val="16"/>
                <w:szCs w:val="16"/>
              </w:rPr>
              <w:t>academic)</w:t>
            </w:r>
          </w:p>
        </w:tc>
        <w:tc>
          <w:tcPr>
            <w:tcW w:w="1273" w:type="dxa"/>
            <w:vAlign w:val="center"/>
          </w:tcPr>
          <w:p w14:paraId="1CFC0ADC" w14:textId="098C466E" w:rsidR="00F609BA" w:rsidRPr="00706156" w:rsidRDefault="00F609BA" w:rsidP="007621E8">
            <w:pPr>
              <w:jc w:val="center"/>
              <w:rPr>
                <w:rFonts w:cs="Arial"/>
                <w:sz w:val="16"/>
                <w:szCs w:val="16"/>
              </w:rPr>
            </w:pPr>
            <w:r w:rsidRPr="00706156">
              <w:rPr>
                <w:rFonts w:cs="Arial"/>
                <w:sz w:val="16"/>
                <w:szCs w:val="16"/>
              </w:rPr>
              <w:t>Adults</w:t>
            </w:r>
          </w:p>
        </w:tc>
        <w:tc>
          <w:tcPr>
            <w:tcW w:w="1218" w:type="dxa"/>
          </w:tcPr>
          <w:p w14:paraId="750F97CA" w14:textId="77777777" w:rsidR="00F609BA" w:rsidRPr="00706156" w:rsidRDefault="00F609BA" w:rsidP="007621E8">
            <w:pPr>
              <w:jc w:val="center"/>
              <w:rPr>
                <w:rFonts w:cs="Arial"/>
                <w:sz w:val="16"/>
                <w:szCs w:val="16"/>
              </w:rPr>
            </w:pPr>
            <w:r w:rsidRPr="00706156">
              <w:rPr>
                <w:rFonts w:cs="Arial"/>
                <w:sz w:val="16"/>
                <w:szCs w:val="16"/>
              </w:rPr>
              <w:t>4</w:t>
            </w:r>
          </w:p>
          <w:p w14:paraId="751548D3" w14:textId="1D614C39" w:rsidR="00F609BA" w:rsidRPr="00706156" w:rsidRDefault="00F609BA" w:rsidP="007621E8">
            <w:pPr>
              <w:jc w:val="center"/>
              <w:rPr>
                <w:rFonts w:cs="Arial"/>
                <w:sz w:val="16"/>
                <w:szCs w:val="16"/>
              </w:rPr>
            </w:pPr>
            <w:r w:rsidRPr="00706156">
              <w:rPr>
                <w:rFonts w:cs="Arial"/>
                <w:sz w:val="16"/>
                <w:szCs w:val="16"/>
              </w:rPr>
              <w:t>(6)</w:t>
            </w:r>
          </w:p>
        </w:tc>
        <w:tc>
          <w:tcPr>
            <w:tcW w:w="1098" w:type="dxa"/>
          </w:tcPr>
          <w:p w14:paraId="1BF1609C" w14:textId="706928B8" w:rsidR="00F609BA" w:rsidRPr="00706156" w:rsidRDefault="006E382A" w:rsidP="007621E8">
            <w:pPr>
              <w:jc w:val="center"/>
              <w:rPr>
                <w:rFonts w:cs="Arial"/>
                <w:sz w:val="16"/>
                <w:szCs w:val="16"/>
              </w:rPr>
            </w:pPr>
            <w:r w:rsidRPr="00706156">
              <w:rPr>
                <w:rFonts w:cs="Arial"/>
                <w:sz w:val="16"/>
                <w:szCs w:val="16"/>
              </w:rPr>
              <w:t>6733</w:t>
            </w:r>
          </w:p>
        </w:tc>
        <w:tc>
          <w:tcPr>
            <w:tcW w:w="1327" w:type="dxa"/>
            <w:vAlign w:val="center"/>
          </w:tcPr>
          <w:p w14:paraId="49B1105C" w14:textId="69D925F9" w:rsidR="00F609BA" w:rsidRPr="00706156" w:rsidRDefault="00F609BA" w:rsidP="007621E8">
            <w:pPr>
              <w:jc w:val="center"/>
              <w:rPr>
                <w:rFonts w:cs="Arial"/>
                <w:sz w:val="16"/>
                <w:szCs w:val="16"/>
              </w:rPr>
            </w:pPr>
            <w:r w:rsidRPr="00706156">
              <w:rPr>
                <w:rFonts w:cs="Arial"/>
                <w:sz w:val="16"/>
                <w:szCs w:val="16"/>
              </w:rPr>
              <w:t>52</w:t>
            </w:r>
            <w:r w:rsidR="006E382A" w:rsidRPr="00706156">
              <w:rPr>
                <w:rFonts w:cs="Arial"/>
                <w:sz w:val="16"/>
                <w:szCs w:val="16"/>
              </w:rPr>
              <w:t>·</w:t>
            </w:r>
            <w:r w:rsidRPr="00706156">
              <w:rPr>
                <w:rFonts w:cs="Arial"/>
                <w:sz w:val="16"/>
                <w:szCs w:val="16"/>
              </w:rPr>
              <w:t>4%</w:t>
            </w:r>
          </w:p>
          <w:p w14:paraId="0C394EAD" w14:textId="7FEE5C40" w:rsidR="00F609BA" w:rsidRPr="00706156" w:rsidRDefault="00F609BA" w:rsidP="007621E8">
            <w:pPr>
              <w:jc w:val="center"/>
              <w:rPr>
                <w:rFonts w:cs="Arial"/>
                <w:sz w:val="16"/>
                <w:szCs w:val="16"/>
              </w:rPr>
            </w:pPr>
            <w:r w:rsidRPr="00706156">
              <w:rPr>
                <w:rFonts w:cs="Arial"/>
                <w:sz w:val="16"/>
                <w:szCs w:val="16"/>
              </w:rPr>
              <w:t>(38</w:t>
            </w:r>
            <w:r w:rsidR="006E382A" w:rsidRPr="00706156">
              <w:rPr>
                <w:rFonts w:cs="Arial"/>
                <w:sz w:val="16"/>
                <w:szCs w:val="16"/>
              </w:rPr>
              <w:t>·</w:t>
            </w:r>
            <w:r w:rsidRPr="00706156">
              <w:rPr>
                <w:rFonts w:cs="Arial"/>
                <w:sz w:val="16"/>
                <w:szCs w:val="16"/>
              </w:rPr>
              <w:t>3-66</w:t>
            </w:r>
            <w:r w:rsidR="006E382A" w:rsidRPr="00706156">
              <w:rPr>
                <w:rFonts w:cs="Arial"/>
                <w:sz w:val="16"/>
                <w:szCs w:val="16"/>
              </w:rPr>
              <w:t>·</w:t>
            </w:r>
            <w:r w:rsidRPr="00706156">
              <w:rPr>
                <w:rFonts w:cs="Arial"/>
                <w:sz w:val="16"/>
                <w:szCs w:val="16"/>
              </w:rPr>
              <w:t>2%)</w:t>
            </w:r>
          </w:p>
        </w:tc>
        <w:tc>
          <w:tcPr>
            <w:tcW w:w="1237" w:type="dxa"/>
            <w:vAlign w:val="center"/>
          </w:tcPr>
          <w:p w14:paraId="4BE12949" w14:textId="5C455118" w:rsidR="00F609BA" w:rsidRPr="00706156" w:rsidRDefault="00F609BA" w:rsidP="007621E8">
            <w:pPr>
              <w:jc w:val="center"/>
              <w:rPr>
                <w:rFonts w:cs="Arial"/>
                <w:sz w:val="16"/>
                <w:szCs w:val="16"/>
              </w:rPr>
            </w:pPr>
            <w:r w:rsidRPr="00706156">
              <w:rPr>
                <w:rFonts w:cs="Arial"/>
                <w:sz w:val="16"/>
                <w:szCs w:val="16"/>
              </w:rPr>
              <w:t>38</w:t>
            </w:r>
            <w:r w:rsidR="006E382A" w:rsidRPr="00706156">
              <w:rPr>
                <w:rFonts w:cs="Arial"/>
                <w:sz w:val="16"/>
                <w:szCs w:val="16"/>
              </w:rPr>
              <w:t>·</w:t>
            </w:r>
            <w:r w:rsidRPr="00706156">
              <w:rPr>
                <w:rFonts w:cs="Arial"/>
                <w:sz w:val="16"/>
                <w:szCs w:val="16"/>
              </w:rPr>
              <w:t>0%</w:t>
            </w:r>
          </w:p>
          <w:p w14:paraId="0D8BF188" w14:textId="591EF388" w:rsidR="00F609BA" w:rsidRPr="00706156" w:rsidRDefault="00F609BA" w:rsidP="007621E8">
            <w:pPr>
              <w:jc w:val="center"/>
              <w:rPr>
                <w:rFonts w:cs="Arial"/>
                <w:sz w:val="16"/>
                <w:szCs w:val="16"/>
              </w:rPr>
            </w:pPr>
            <w:r w:rsidRPr="00706156">
              <w:rPr>
                <w:rFonts w:cs="Arial"/>
                <w:sz w:val="16"/>
                <w:szCs w:val="16"/>
              </w:rPr>
              <w:t>(26</w:t>
            </w:r>
            <w:r w:rsidR="006E382A" w:rsidRPr="00706156">
              <w:rPr>
                <w:rFonts w:cs="Arial"/>
                <w:sz w:val="16"/>
                <w:szCs w:val="16"/>
              </w:rPr>
              <w:t>·</w:t>
            </w:r>
            <w:r w:rsidRPr="00706156">
              <w:rPr>
                <w:rFonts w:cs="Arial"/>
                <w:sz w:val="16"/>
                <w:szCs w:val="16"/>
              </w:rPr>
              <w:t>8-50</w:t>
            </w:r>
            <w:r w:rsidR="006E382A" w:rsidRPr="00706156">
              <w:rPr>
                <w:rFonts w:cs="Arial"/>
                <w:sz w:val="16"/>
                <w:szCs w:val="16"/>
              </w:rPr>
              <w:t>·</w:t>
            </w:r>
            <w:r w:rsidRPr="00706156">
              <w:rPr>
                <w:rFonts w:cs="Arial"/>
                <w:sz w:val="16"/>
                <w:szCs w:val="16"/>
              </w:rPr>
              <w:t>5%)</w:t>
            </w:r>
          </w:p>
        </w:tc>
        <w:tc>
          <w:tcPr>
            <w:tcW w:w="1318" w:type="dxa"/>
            <w:vAlign w:val="center"/>
          </w:tcPr>
          <w:p w14:paraId="3DF4E65E" w14:textId="06E04291" w:rsidR="00F609BA" w:rsidRPr="00706156" w:rsidRDefault="00F609BA" w:rsidP="007621E8">
            <w:pPr>
              <w:jc w:val="center"/>
              <w:rPr>
                <w:rFonts w:cs="Arial"/>
                <w:sz w:val="16"/>
                <w:szCs w:val="16"/>
              </w:rPr>
            </w:pPr>
            <w:r w:rsidRPr="00706156">
              <w:rPr>
                <w:rFonts w:cs="Arial"/>
                <w:sz w:val="16"/>
                <w:szCs w:val="16"/>
              </w:rPr>
              <w:t>6</w:t>
            </w:r>
            <w:r w:rsidR="006E382A" w:rsidRPr="00706156">
              <w:rPr>
                <w:rFonts w:cs="Arial"/>
                <w:sz w:val="16"/>
                <w:szCs w:val="16"/>
              </w:rPr>
              <w:t>·</w:t>
            </w:r>
            <w:r w:rsidRPr="00706156">
              <w:rPr>
                <w:rFonts w:cs="Arial"/>
                <w:sz w:val="16"/>
                <w:szCs w:val="16"/>
              </w:rPr>
              <w:t>7%</w:t>
            </w:r>
          </w:p>
          <w:p w14:paraId="4CBDA81A" w14:textId="17345587" w:rsidR="00F609BA" w:rsidRPr="00706156" w:rsidRDefault="00F609BA" w:rsidP="007621E8">
            <w:pPr>
              <w:jc w:val="center"/>
              <w:rPr>
                <w:rFonts w:cs="Arial"/>
                <w:sz w:val="16"/>
                <w:szCs w:val="16"/>
              </w:rPr>
            </w:pPr>
            <w:r w:rsidRPr="00706156">
              <w:rPr>
                <w:rFonts w:cs="Arial"/>
                <w:sz w:val="16"/>
                <w:szCs w:val="16"/>
              </w:rPr>
              <w:t>(4</w:t>
            </w:r>
            <w:r w:rsidR="006E382A" w:rsidRPr="00706156">
              <w:rPr>
                <w:rFonts w:cs="Arial"/>
                <w:sz w:val="16"/>
                <w:szCs w:val="16"/>
              </w:rPr>
              <w:t>·</w:t>
            </w:r>
            <w:r w:rsidRPr="00706156">
              <w:rPr>
                <w:rFonts w:cs="Arial"/>
                <w:sz w:val="16"/>
                <w:szCs w:val="16"/>
              </w:rPr>
              <w:t>8-9</w:t>
            </w:r>
            <w:r w:rsidR="006E382A" w:rsidRPr="00706156">
              <w:rPr>
                <w:rFonts w:cs="Arial"/>
                <w:sz w:val="16"/>
                <w:szCs w:val="16"/>
              </w:rPr>
              <w:t>·</w:t>
            </w:r>
            <w:r w:rsidRPr="00706156">
              <w:rPr>
                <w:rFonts w:cs="Arial"/>
                <w:sz w:val="16"/>
                <w:szCs w:val="16"/>
              </w:rPr>
              <w:t>3%)</w:t>
            </w:r>
          </w:p>
        </w:tc>
      </w:tr>
      <w:tr w:rsidR="00F609BA" w:rsidRPr="00706156" w14:paraId="0157BFB2" w14:textId="77777777" w:rsidTr="00F609BA">
        <w:tc>
          <w:tcPr>
            <w:tcW w:w="1545" w:type="dxa"/>
            <w:vMerge/>
            <w:vAlign w:val="center"/>
          </w:tcPr>
          <w:p w14:paraId="23884391" w14:textId="77777777" w:rsidR="00F609BA" w:rsidRPr="00706156" w:rsidRDefault="00F609BA" w:rsidP="00CE2557">
            <w:pPr>
              <w:jc w:val="center"/>
              <w:rPr>
                <w:rFonts w:cs="Arial"/>
                <w:sz w:val="16"/>
                <w:szCs w:val="16"/>
              </w:rPr>
            </w:pPr>
          </w:p>
        </w:tc>
        <w:tc>
          <w:tcPr>
            <w:tcW w:w="1273" w:type="dxa"/>
            <w:vAlign w:val="center"/>
          </w:tcPr>
          <w:p w14:paraId="3D94C4C7" w14:textId="0AC130F2" w:rsidR="00F609BA" w:rsidRPr="00706156" w:rsidRDefault="00F609BA" w:rsidP="00CE2557">
            <w:pPr>
              <w:jc w:val="center"/>
              <w:rPr>
                <w:rFonts w:cs="Arial"/>
                <w:sz w:val="16"/>
                <w:szCs w:val="16"/>
              </w:rPr>
            </w:pPr>
            <w:r w:rsidRPr="00706156">
              <w:rPr>
                <w:rFonts w:cs="Arial"/>
                <w:sz w:val="16"/>
                <w:szCs w:val="16"/>
              </w:rPr>
              <w:t>Children</w:t>
            </w:r>
          </w:p>
        </w:tc>
        <w:tc>
          <w:tcPr>
            <w:tcW w:w="1218" w:type="dxa"/>
          </w:tcPr>
          <w:p w14:paraId="1D454E3D" w14:textId="77777777" w:rsidR="00F609BA" w:rsidRPr="00706156" w:rsidRDefault="00F609BA" w:rsidP="00CE2557">
            <w:pPr>
              <w:jc w:val="center"/>
              <w:rPr>
                <w:rFonts w:cs="Arial"/>
                <w:sz w:val="16"/>
                <w:szCs w:val="16"/>
              </w:rPr>
            </w:pPr>
            <w:r w:rsidRPr="00706156">
              <w:rPr>
                <w:rFonts w:cs="Arial"/>
                <w:sz w:val="16"/>
                <w:szCs w:val="16"/>
              </w:rPr>
              <w:t>3</w:t>
            </w:r>
          </w:p>
          <w:p w14:paraId="5AF34D26" w14:textId="11B7D5E9" w:rsidR="00F609BA" w:rsidRPr="00706156" w:rsidRDefault="00F609BA" w:rsidP="00CE2557">
            <w:pPr>
              <w:jc w:val="center"/>
              <w:rPr>
                <w:rFonts w:cs="Arial"/>
                <w:sz w:val="16"/>
                <w:szCs w:val="16"/>
              </w:rPr>
            </w:pPr>
            <w:r w:rsidRPr="00706156">
              <w:rPr>
                <w:rFonts w:cs="Arial"/>
                <w:sz w:val="16"/>
                <w:szCs w:val="16"/>
              </w:rPr>
              <w:t>(6)</w:t>
            </w:r>
          </w:p>
        </w:tc>
        <w:tc>
          <w:tcPr>
            <w:tcW w:w="1098" w:type="dxa"/>
          </w:tcPr>
          <w:p w14:paraId="6A6648AC" w14:textId="5A92C305" w:rsidR="00F609BA" w:rsidRPr="00706156" w:rsidRDefault="005E5726" w:rsidP="00CE2557">
            <w:pPr>
              <w:jc w:val="center"/>
              <w:rPr>
                <w:rFonts w:cs="Arial"/>
                <w:sz w:val="16"/>
                <w:szCs w:val="16"/>
              </w:rPr>
            </w:pPr>
            <w:r w:rsidRPr="00706156">
              <w:rPr>
                <w:rFonts w:cs="Arial"/>
                <w:sz w:val="16"/>
                <w:szCs w:val="16"/>
              </w:rPr>
              <w:t>3805</w:t>
            </w:r>
          </w:p>
        </w:tc>
        <w:tc>
          <w:tcPr>
            <w:tcW w:w="1327" w:type="dxa"/>
            <w:vAlign w:val="center"/>
          </w:tcPr>
          <w:p w14:paraId="1DDD47F0" w14:textId="1F40131F" w:rsidR="00F609BA" w:rsidRPr="00706156" w:rsidRDefault="00F609BA" w:rsidP="00CE2557">
            <w:pPr>
              <w:jc w:val="center"/>
              <w:rPr>
                <w:rFonts w:cs="Arial"/>
                <w:sz w:val="16"/>
                <w:szCs w:val="16"/>
              </w:rPr>
            </w:pPr>
            <w:r w:rsidRPr="00706156">
              <w:rPr>
                <w:rFonts w:cs="Arial"/>
                <w:sz w:val="16"/>
                <w:szCs w:val="16"/>
              </w:rPr>
              <w:t>59</w:t>
            </w:r>
            <w:r w:rsidR="006E382A" w:rsidRPr="00706156">
              <w:rPr>
                <w:rFonts w:cs="Arial"/>
                <w:sz w:val="16"/>
                <w:szCs w:val="16"/>
              </w:rPr>
              <w:t>·</w:t>
            </w:r>
            <w:r w:rsidRPr="00706156">
              <w:rPr>
                <w:rFonts w:cs="Arial"/>
                <w:sz w:val="16"/>
                <w:szCs w:val="16"/>
              </w:rPr>
              <w:t>4%</w:t>
            </w:r>
          </w:p>
          <w:p w14:paraId="0F4DDB7D" w14:textId="37315C19" w:rsidR="00F609BA" w:rsidRPr="00706156" w:rsidRDefault="00F609BA" w:rsidP="00CE2557">
            <w:pPr>
              <w:jc w:val="center"/>
              <w:rPr>
                <w:rFonts w:cs="Arial"/>
                <w:sz w:val="16"/>
                <w:szCs w:val="16"/>
              </w:rPr>
            </w:pPr>
            <w:r w:rsidRPr="00706156">
              <w:rPr>
                <w:rFonts w:cs="Arial"/>
                <w:sz w:val="16"/>
                <w:szCs w:val="16"/>
              </w:rPr>
              <w:t>(49</w:t>
            </w:r>
            <w:r w:rsidR="006E382A" w:rsidRPr="00706156">
              <w:rPr>
                <w:rFonts w:cs="Arial"/>
                <w:sz w:val="16"/>
                <w:szCs w:val="16"/>
              </w:rPr>
              <w:t>·</w:t>
            </w:r>
            <w:r w:rsidRPr="00706156">
              <w:rPr>
                <w:rFonts w:cs="Arial"/>
                <w:sz w:val="16"/>
                <w:szCs w:val="16"/>
              </w:rPr>
              <w:t>6-68</w:t>
            </w:r>
            <w:r w:rsidR="006E382A" w:rsidRPr="00706156">
              <w:rPr>
                <w:rFonts w:cs="Arial"/>
                <w:sz w:val="16"/>
                <w:szCs w:val="16"/>
              </w:rPr>
              <w:t>·</w:t>
            </w:r>
            <w:r w:rsidRPr="00706156">
              <w:rPr>
                <w:rFonts w:cs="Arial"/>
                <w:sz w:val="16"/>
                <w:szCs w:val="16"/>
              </w:rPr>
              <w:t>5%)</w:t>
            </w:r>
          </w:p>
        </w:tc>
        <w:tc>
          <w:tcPr>
            <w:tcW w:w="1237" w:type="dxa"/>
            <w:vAlign w:val="center"/>
          </w:tcPr>
          <w:p w14:paraId="1CF920D2" w14:textId="519CE198" w:rsidR="00F609BA" w:rsidRPr="00706156" w:rsidRDefault="00F609BA" w:rsidP="00CE2557">
            <w:pPr>
              <w:jc w:val="center"/>
              <w:rPr>
                <w:rFonts w:cs="Arial"/>
                <w:sz w:val="16"/>
                <w:szCs w:val="16"/>
              </w:rPr>
            </w:pPr>
            <w:r w:rsidRPr="00706156">
              <w:rPr>
                <w:rFonts w:cs="Arial"/>
                <w:sz w:val="16"/>
                <w:szCs w:val="16"/>
              </w:rPr>
              <w:t>29</w:t>
            </w:r>
            <w:r w:rsidR="006E382A" w:rsidRPr="00706156">
              <w:rPr>
                <w:rFonts w:cs="Arial"/>
                <w:sz w:val="16"/>
                <w:szCs w:val="16"/>
              </w:rPr>
              <w:t>·</w:t>
            </w:r>
            <w:r w:rsidRPr="00706156">
              <w:rPr>
                <w:rFonts w:cs="Arial"/>
                <w:sz w:val="16"/>
                <w:szCs w:val="16"/>
              </w:rPr>
              <w:t>5%</w:t>
            </w:r>
          </w:p>
          <w:p w14:paraId="38EA120B" w14:textId="38987C2E" w:rsidR="00F609BA" w:rsidRPr="00706156" w:rsidRDefault="00F609BA" w:rsidP="00CE2557">
            <w:pPr>
              <w:jc w:val="center"/>
              <w:rPr>
                <w:rFonts w:cs="Arial"/>
                <w:sz w:val="16"/>
                <w:szCs w:val="16"/>
              </w:rPr>
            </w:pPr>
            <w:r w:rsidRPr="00706156">
              <w:rPr>
                <w:rFonts w:cs="Arial"/>
                <w:sz w:val="16"/>
                <w:szCs w:val="16"/>
              </w:rPr>
              <w:t>(24</w:t>
            </w:r>
            <w:r w:rsidR="006E382A" w:rsidRPr="00706156">
              <w:rPr>
                <w:rFonts w:cs="Arial"/>
                <w:sz w:val="16"/>
                <w:szCs w:val="16"/>
              </w:rPr>
              <w:t>·</w:t>
            </w:r>
            <w:r w:rsidRPr="00706156">
              <w:rPr>
                <w:rFonts w:cs="Arial"/>
                <w:sz w:val="16"/>
                <w:szCs w:val="16"/>
              </w:rPr>
              <w:t>2-35</w:t>
            </w:r>
            <w:r w:rsidR="006E382A" w:rsidRPr="00706156">
              <w:rPr>
                <w:rFonts w:cs="Arial"/>
                <w:sz w:val="16"/>
                <w:szCs w:val="16"/>
              </w:rPr>
              <w:t>·</w:t>
            </w:r>
            <w:r w:rsidRPr="00706156">
              <w:rPr>
                <w:rFonts w:cs="Arial"/>
                <w:sz w:val="16"/>
                <w:szCs w:val="16"/>
              </w:rPr>
              <w:t>3%)</w:t>
            </w:r>
          </w:p>
        </w:tc>
        <w:tc>
          <w:tcPr>
            <w:tcW w:w="1318" w:type="dxa"/>
            <w:vAlign w:val="center"/>
          </w:tcPr>
          <w:p w14:paraId="5EACEC4C" w14:textId="6603DDB0" w:rsidR="00F609BA" w:rsidRPr="00706156" w:rsidRDefault="00F609BA" w:rsidP="00CE2557">
            <w:pPr>
              <w:jc w:val="center"/>
              <w:rPr>
                <w:rFonts w:cs="Arial"/>
                <w:sz w:val="16"/>
                <w:szCs w:val="16"/>
              </w:rPr>
            </w:pPr>
            <w:r w:rsidRPr="00706156">
              <w:rPr>
                <w:rFonts w:cs="Arial"/>
                <w:sz w:val="16"/>
                <w:szCs w:val="16"/>
              </w:rPr>
              <w:t>9</w:t>
            </w:r>
            <w:r w:rsidR="006E382A" w:rsidRPr="00706156">
              <w:rPr>
                <w:rFonts w:cs="Arial"/>
                <w:sz w:val="16"/>
                <w:szCs w:val="16"/>
              </w:rPr>
              <w:t>·</w:t>
            </w:r>
            <w:r w:rsidRPr="00706156">
              <w:rPr>
                <w:rFonts w:cs="Arial"/>
                <w:sz w:val="16"/>
                <w:szCs w:val="16"/>
              </w:rPr>
              <w:t>0%</w:t>
            </w:r>
          </w:p>
          <w:p w14:paraId="06C2FC5A" w14:textId="5BE33FE7" w:rsidR="00F609BA" w:rsidRPr="00706156" w:rsidRDefault="00F609BA" w:rsidP="00CE2557">
            <w:pPr>
              <w:jc w:val="center"/>
              <w:rPr>
                <w:rFonts w:cs="Arial"/>
                <w:sz w:val="16"/>
                <w:szCs w:val="16"/>
              </w:rPr>
            </w:pPr>
            <w:r w:rsidRPr="00706156">
              <w:rPr>
                <w:rFonts w:cs="Arial"/>
                <w:sz w:val="16"/>
                <w:szCs w:val="16"/>
              </w:rPr>
              <w:t>(5</w:t>
            </w:r>
            <w:r w:rsidR="006E382A" w:rsidRPr="00706156">
              <w:rPr>
                <w:rFonts w:cs="Arial"/>
                <w:sz w:val="16"/>
                <w:szCs w:val="16"/>
              </w:rPr>
              <w:t>·</w:t>
            </w:r>
            <w:r w:rsidRPr="00706156">
              <w:rPr>
                <w:rFonts w:cs="Arial"/>
                <w:sz w:val="16"/>
                <w:szCs w:val="16"/>
              </w:rPr>
              <w:t>7-13</w:t>
            </w:r>
            <w:r w:rsidR="006E382A" w:rsidRPr="00706156">
              <w:rPr>
                <w:rFonts w:cs="Arial"/>
                <w:sz w:val="16"/>
                <w:szCs w:val="16"/>
              </w:rPr>
              <w:t>·</w:t>
            </w:r>
            <w:r w:rsidRPr="00706156">
              <w:rPr>
                <w:rFonts w:cs="Arial"/>
                <w:sz w:val="16"/>
                <w:szCs w:val="16"/>
              </w:rPr>
              <w:t>9%)</w:t>
            </w:r>
          </w:p>
        </w:tc>
      </w:tr>
      <w:bookmarkEnd w:id="30"/>
      <w:bookmarkEnd w:id="31"/>
    </w:tbl>
    <w:p w14:paraId="43FA915A" w14:textId="41429264" w:rsidR="00FF52BA" w:rsidRPr="00706156" w:rsidRDefault="00FF52BA">
      <w:pPr>
        <w:rPr>
          <w:rFonts w:ascii="Calibri" w:hAnsi="Calibri" w:cs="Calibri"/>
          <w:sz w:val="16"/>
          <w:szCs w:val="16"/>
        </w:rPr>
      </w:pPr>
    </w:p>
    <w:p w14:paraId="31F6D11C" w14:textId="77777777" w:rsidR="00FF52BA" w:rsidRPr="00706156" w:rsidRDefault="00FF52BA">
      <w:pPr>
        <w:rPr>
          <w:rFonts w:ascii="Calibri" w:hAnsi="Calibri" w:cs="Calibri"/>
          <w:sz w:val="16"/>
          <w:szCs w:val="16"/>
        </w:rPr>
      </w:pPr>
      <w:r w:rsidRPr="00706156">
        <w:rPr>
          <w:rFonts w:ascii="Calibri" w:hAnsi="Calibri" w:cs="Calibri"/>
          <w:sz w:val="16"/>
          <w:szCs w:val="16"/>
        </w:rPr>
        <w:br w:type="page"/>
      </w:r>
    </w:p>
    <w:p w14:paraId="4816F336" w14:textId="4E9CD39B" w:rsidR="0038500F" w:rsidRPr="00706156" w:rsidRDefault="00091802" w:rsidP="002455A4">
      <w:pPr>
        <w:pStyle w:val="Heading2"/>
      </w:pPr>
      <w:r w:rsidRPr="00706156">
        <w:lastRenderedPageBreak/>
        <w:t xml:space="preserve">Associations between </w:t>
      </w:r>
      <w:r w:rsidR="007A3E75" w:rsidRPr="00706156">
        <w:t>screen time</w:t>
      </w:r>
      <w:r w:rsidR="00951DDD" w:rsidRPr="00706156">
        <w:t xml:space="preserve"> and multiple correlates </w:t>
      </w:r>
    </w:p>
    <w:p w14:paraId="4AE1585D" w14:textId="6BE430FB" w:rsidR="0038500F" w:rsidRPr="00706156" w:rsidRDefault="00F925DB" w:rsidP="002455A4">
      <w:pPr>
        <w:pStyle w:val="Heading3"/>
        <w:rPr>
          <w:b/>
          <w:bCs/>
        </w:rPr>
      </w:pPr>
      <w:r w:rsidRPr="00706156">
        <w:rPr>
          <w:b/>
          <w:bCs/>
        </w:rPr>
        <w:t>Adults</w:t>
      </w:r>
    </w:p>
    <w:p w14:paraId="58DCDDFE" w14:textId="1C055F38" w:rsidR="00C5699A" w:rsidRPr="00706156" w:rsidRDefault="00211705">
      <w:pPr>
        <w:rPr>
          <w:rFonts w:cs="Arial"/>
        </w:rPr>
      </w:pPr>
      <w:r w:rsidRPr="00706156">
        <w:rPr>
          <w:rFonts w:cs="Arial"/>
        </w:rPr>
        <w:t>I</w:t>
      </w:r>
      <w:r w:rsidR="0038500F" w:rsidRPr="00706156">
        <w:rPr>
          <w:rFonts w:cs="Arial"/>
        </w:rPr>
        <w:t xml:space="preserve">n adults, </w:t>
      </w:r>
      <w:r w:rsidR="00671CAD" w:rsidRPr="00706156">
        <w:rPr>
          <w:rFonts w:cs="Arial"/>
        </w:rPr>
        <w:t>30</w:t>
      </w:r>
      <w:r w:rsidR="00B237A4" w:rsidRPr="00706156">
        <w:rPr>
          <w:rFonts w:cs="Arial"/>
        </w:rPr>
        <w:t xml:space="preserve"> studies</w:t>
      </w:r>
      <w:r w:rsidR="00DF48AB" w:rsidRPr="00706156">
        <w:rPr>
          <w:rFonts w:cs="Arial"/>
        </w:rPr>
        <w:fldChar w:fldCharType="begin"/>
      </w:r>
      <w:r w:rsidR="00E97678" w:rsidRPr="00706156">
        <w:rPr>
          <w:rFonts w:cs="Arial"/>
        </w:rPr>
        <w:instrText xml:space="preserve"> ADDIN ZOTERO_ITEM CSL_CITATION {"citationID":"K9ejgmqc","properties":{"formattedCitation":"\\super 7,8,10,13,14,30,31,33,36,40,41,43\\uc0\\u8211{}45,47,49,50,52\\uc0\\u8211{}54,57,58,60\\uc0\\u8211{}64,66,68,69\\nosupersub{}","plainCitation":"7,8,10,13,14,30,31,33,36,40,41,43–45,47,49,50,52–54,57,58,60–64,66,68,69","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L"}],"issued":{"date-parts":[["2021"]]}}},{"id":97,"uris":["http://zotero.org/users/7696217/items/VMMXVQGF"],"itemData":{"id":97,"type":"article-journal","container-title":"PeerJ","ISSN":"2167-8359","journalAbbreviation":"PeerJ","note":"publisher: PeerJ Inc.","page":"e11431","title":"Eating habits, lifestyle behaviors and stress during the COVID-19 pandemic quarantine among Peruvian adults","volume":"9","author":[{"family":"Agurto","given":"Hellen S"},{"family":"Alcantara-Diaz","given":"Ana L"},{"family":"Espinet-Coll","given":"Eduardo"},{"family":"Toro-Huamanchumo","given":"Carlos J"}],"issued":{"date-parts":[["2021"]]}}},{"id":10231,"uris":["http://zotero.org/users/7696217/items/AA6285U3"],"itemData":{"id":10231,"type":"article-journal","container-title":"Psychology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I"},{"family":"Hamer","given":"Mark"}],"issued":{"date-parts":[["2021"]]}}},{"id":87,"uris":["http://zotero.org/users/7696217/items/GDGVSNHT"],"itemData":{"id":87,"type":"article-journal","container-title":"Journal of Clinical Sleep Medicine","ISSN":"1550-9397","issue":"2","journalAbbreviation":"Journal of Clinical Sleep Medicine","note":"publisher: American Academy of Sleep Medicine","page":"185-191","title":"The effects of COVID-19 stay-at-home order on sleep, health, and working patterns: a survey study of US health care workers","volume":"17","author":[{"family":"Conroy","given":"Deirdre A"},{"family":"Hadler","given":"Nicole L"},{"family":"Cho","given":"Echelle"},{"family":"Moreira","given":"Aliya"},{"family":"MacKenzie","given":"Chamisa"},{"family":"Swanson","given":"Leslie M"},{"family":"Burgess","given":"Helen J"},{"family":"Arnedt","given":"J Todd"},{"family":"Goldstein","given":"Cathy A"}],"issued":{"date-parts":[["2021"]]}}},{"id":10186,"uris":["http://zotero.org/users/7696217/items/LZENICDG"],"itemData":{"id":10186,"type":"article-journal","container-title":"Psychology of Popular Media","ISSN":"2689-6575","journalAbbreviation":"Psychology of Popular Media","note":"publisher: Educational Publishing Foundation","title":"College students’ media habits, concern for themselves and others, and mental health in the era of COVID-19.","author":[{"family":"Fraser","given":"Ashley M"},{"family":"Stockdale","given":"Laura A"},{"family":"Bryce","given":"Crystal I"},{"family":"Alexander","given":"Brittany L"}],"issued":{"date-parts":[["2021"]]}}},{"id":10190,"uris":["http://zotero.org/users/7696217/items/27DYXL9A"],"itemData":{"id":10190,"type":"article-journal","container-title":"Ophthalmic epidemiology","ISSN":"0928-6586","issue":"4","journalAbbreviation":"Ophthalmic epidemiology","note":"publisher: Taylor &amp; Francis","page":"285-292","title":"Digital eye strain epidemic amid COVID-19 pandemic–a cross-sectional survey","volume":"28","author":[{"family":"Ganne","given":"Pratyusha"},{"family":"Najeeb","given":"Shaista"},{"family":"Chaitanya","given":"Ganne"},{"family":"Sharma","given":"Aditya"},{"family":"Krishnappa","given":"Nagesha C"}],"issued":{"date-parts":[["2021"]]}}},{"id":10180,"uris":["http://zotero.org/users/7696217/items/D43CBJ8A"],"itemData":{"id":10180,"type":"article-journal","container-title":"Journal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id":78,"uris":["http://zotero.org/users/7696217/items/REDI363F"],"itemData":{"id":78,"type":"article-journal","container-title":"Computers in Human Behavior","ISSN":"0747-5632","journalAbbreviation":"Computers in Human Behavior","note":"publisher: Elsevier","page":"106616","title":"Smartphone Screen Time: Inaccuracy of self-reports and influence of psychological and contextual factors","volume":"115","author":[{"family":"Hodes","given":"Leora N"},{"family":"Thomas","given":"Kevin GF"}],"issued":{"date-parts":[["2021"]]}}},{"id":77,"uris":["http://zotero.org/users/7696217/items/67GJP7DA"],"itemData":{"id":77,"type":"article-journal","container-title":"Journal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id":10228,"uris":["http://zotero.org/users/7696217/items/F4E2VFGI"],"itemData":{"id":10228,"type":"article-journal","container-title":"International journal of environmental research and public health","issue":"20","journalAbbreviation":"International journal of environmental research and public health","note":"publisher: Multidisciplinary Digital Publishing Institute","page":"7406","title":"The influence of COVID-19 isolation on physical activity habits and its relationship with convergence insufficiency","volume":"17","author":[{"family":"Mon-López","given":"Daniel"},{"family":"Bernardez-Vilaboa","given":"Ricardo"},{"family":"Fernandez-Balbuena","given":"Antonio Alvarez"},{"family":"Sillero-Quintana","given":"Manuel"}],"issued":{"date-parts":[["2020"]]}}},{"id":64,"uris":["http://zotero.org/users/7696217/items/V2X2Z524"],"itemData":{"id":64,"type":"article-journal","container-title":"International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R"},{"family":"Rosen","given":"Daniel"}],"issued":{"date-parts":[["2021"]]}}},{"id":54,"uris":["http://zotero.org/users/7696217/items/NW4XUCXG"],"itemData":{"id":54,"type":"article-journal","container-title":"Journal of happiness studies","ISSN":"1573-7780","journalAbbreviation":"Journal of happiness studies","note":"publisher: Springer","page":"1-18","title":"Emotional well-being under conditions of lockdown: An experience sampling study in Austria during the COVID-19 pandemic","author":[{"family":"Stieger","given":"Stefan"},{"family":"Lewetz","given":"David"},{"family":"Swami","given":"Viren"}],"issued":{"date-parts":[["2021"]]}}},{"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00DF48AB" w:rsidRPr="00706156">
        <w:rPr>
          <w:rFonts w:cs="Arial"/>
        </w:rPr>
        <w:fldChar w:fldCharType="separate"/>
      </w:r>
      <w:r w:rsidR="00E97678" w:rsidRPr="00706156">
        <w:rPr>
          <w:rFonts w:cs="Arial"/>
          <w:vertAlign w:val="superscript"/>
        </w:rPr>
        <w:t>7,8,10,13,14,30,31,33,36,40,41,43–45,47,49,50,52–54,57,58,60–64,66,68,69</w:t>
      </w:r>
      <w:r w:rsidR="00DF48AB" w:rsidRPr="00706156">
        <w:rPr>
          <w:rFonts w:cs="Arial"/>
        </w:rPr>
        <w:fldChar w:fldCharType="end"/>
      </w:r>
      <w:r w:rsidR="00B237A4" w:rsidRPr="00706156">
        <w:rPr>
          <w:rFonts w:cs="Arial"/>
        </w:rPr>
        <w:t xml:space="preserve"> reported 109 outcomes</w:t>
      </w:r>
      <w:r w:rsidR="00AA30CC" w:rsidRPr="00706156">
        <w:rPr>
          <w:rFonts w:cs="Arial"/>
        </w:rPr>
        <w:t xml:space="preserve"> </w:t>
      </w:r>
      <w:r w:rsidR="0075350C" w:rsidRPr="00706156">
        <w:rPr>
          <w:rFonts w:cs="Arial"/>
        </w:rPr>
        <w:t>across</w:t>
      </w:r>
      <w:r w:rsidR="00C33A2D" w:rsidRPr="00706156">
        <w:rPr>
          <w:rFonts w:cs="Arial"/>
        </w:rPr>
        <w:t xml:space="preserve"> the following </w:t>
      </w:r>
      <w:r w:rsidR="00E261EE" w:rsidRPr="00706156">
        <w:rPr>
          <w:rFonts w:cs="Arial"/>
        </w:rPr>
        <w:t xml:space="preserve">areas: </w:t>
      </w:r>
      <w:r w:rsidR="00AF69AC" w:rsidRPr="00706156">
        <w:rPr>
          <w:rFonts w:cs="Arial"/>
        </w:rPr>
        <w:t xml:space="preserve">diet and smoking, eye health, mental health, fatigue, general health, physical </w:t>
      </w:r>
      <w:r w:rsidR="00F70D61" w:rsidRPr="00706156">
        <w:rPr>
          <w:rFonts w:cs="Arial"/>
        </w:rPr>
        <w:t>activity, and weight gain/BMI</w:t>
      </w:r>
      <w:r w:rsidRPr="00706156">
        <w:rPr>
          <w:rFonts w:cs="Arial"/>
        </w:rPr>
        <w:t xml:space="preserve"> (see Supplementary Table 2)</w:t>
      </w:r>
      <w:r w:rsidR="00F70D61" w:rsidRPr="00706156">
        <w:rPr>
          <w:rFonts w:cs="Arial"/>
        </w:rPr>
        <w:t xml:space="preserve">. </w:t>
      </w:r>
    </w:p>
    <w:p w14:paraId="3DA28B2A" w14:textId="77777777" w:rsidR="00C5699A" w:rsidRPr="00706156" w:rsidRDefault="00C5699A" w:rsidP="002455A4">
      <w:pPr>
        <w:pStyle w:val="Heading4"/>
      </w:pPr>
      <w:r w:rsidRPr="00706156">
        <w:t>Diet and smoking</w:t>
      </w:r>
    </w:p>
    <w:p w14:paraId="4530DFC5" w14:textId="3E047E34" w:rsidR="0025074A" w:rsidRPr="00706156" w:rsidRDefault="00B31F90">
      <w:pPr>
        <w:rPr>
          <w:rFonts w:cs="Arial"/>
        </w:rPr>
      </w:pPr>
      <w:r w:rsidRPr="00706156">
        <w:rPr>
          <w:rFonts w:cs="Arial"/>
        </w:rPr>
        <w:t>Three studies</w:t>
      </w:r>
      <w:r w:rsidRPr="00706156">
        <w:rPr>
          <w:rFonts w:cs="Arial"/>
        </w:rPr>
        <w:fldChar w:fldCharType="begin"/>
      </w:r>
      <w:r w:rsidR="00E97678" w:rsidRPr="00706156">
        <w:rPr>
          <w:rFonts w:cs="Arial"/>
        </w:rPr>
        <w:instrText xml:space="preserve"> ADDIN ZOTERO_ITEM CSL_CITATION {"citationID":"ylGqveyY","properties":{"formattedCitation":"\\super 7,8,62\\nosupersub{}","plainCitation":"7,8,62","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Pr="00706156">
        <w:rPr>
          <w:rFonts w:cs="Arial"/>
        </w:rPr>
        <w:fldChar w:fldCharType="separate"/>
      </w:r>
      <w:r w:rsidR="00095CC6" w:rsidRPr="00706156">
        <w:rPr>
          <w:rFonts w:cs="Arial"/>
          <w:vertAlign w:val="superscript"/>
        </w:rPr>
        <w:t>7,8,62</w:t>
      </w:r>
      <w:r w:rsidRPr="00706156">
        <w:rPr>
          <w:rFonts w:cs="Arial"/>
        </w:rPr>
        <w:fldChar w:fldCharType="end"/>
      </w:r>
      <w:r w:rsidR="00867449" w:rsidRPr="00706156">
        <w:rPr>
          <w:rFonts w:cs="Arial"/>
        </w:rPr>
        <w:t xml:space="preserve"> </w:t>
      </w:r>
      <w:r w:rsidR="007C760B" w:rsidRPr="00706156">
        <w:rPr>
          <w:rFonts w:cs="Arial"/>
        </w:rPr>
        <w:t xml:space="preserve">(yielding 29 independent outcomes) </w:t>
      </w:r>
      <w:r w:rsidR="00867449" w:rsidRPr="00706156">
        <w:rPr>
          <w:rFonts w:cs="Arial"/>
        </w:rPr>
        <w:t xml:space="preserve">reported </w:t>
      </w:r>
      <w:r w:rsidR="00D7189E" w:rsidRPr="00706156">
        <w:rPr>
          <w:rFonts w:cs="Arial"/>
        </w:rPr>
        <w:t>correlates in relation to</w:t>
      </w:r>
      <w:r w:rsidR="00025DC4" w:rsidRPr="00706156">
        <w:rPr>
          <w:rFonts w:cs="Arial"/>
        </w:rPr>
        <w:t xml:space="preserve"> </w:t>
      </w:r>
      <w:r w:rsidR="00F93E63" w:rsidRPr="00706156">
        <w:rPr>
          <w:rFonts w:cs="Arial"/>
        </w:rPr>
        <w:t>diet and smoking</w:t>
      </w:r>
      <w:r w:rsidR="00C27307" w:rsidRPr="00706156">
        <w:rPr>
          <w:rFonts w:cs="Arial"/>
        </w:rPr>
        <w:t xml:space="preserve">, of which </w:t>
      </w:r>
      <w:r w:rsidR="0025074A" w:rsidRPr="00706156">
        <w:rPr>
          <w:rFonts w:cs="Arial"/>
        </w:rPr>
        <w:t>35% (</w:t>
      </w:r>
      <w:r w:rsidR="001A3B62" w:rsidRPr="00706156">
        <w:rPr>
          <w:rFonts w:cs="Arial"/>
        </w:rPr>
        <w:t>10</w:t>
      </w:r>
      <w:r w:rsidR="0025074A" w:rsidRPr="00706156">
        <w:rPr>
          <w:rFonts w:cs="Arial"/>
        </w:rPr>
        <w:t>/29)</w:t>
      </w:r>
      <w:r w:rsidR="001A3B62" w:rsidRPr="00706156">
        <w:rPr>
          <w:rFonts w:cs="Arial"/>
        </w:rPr>
        <w:t xml:space="preserve"> were statistically </w:t>
      </w:r>
      <w:r w:rsidR="00F93E63" w:rsidRPr="00706156">
        <w:rPr>
          <w:rFonts w:cs="Arial"/>
        </w:rPr>
        <w:t>significant</w:t>
      </w:r>
      <w:r w:rsidR="001A3B62" w:rsidRPr="00706156">
        <w:rPr>
          <w:rFonts w:cs="Arial"/>
        </w:rPr>
        <w:t xml:space="preserve">. </w:t>
      </w:r>
    </w:p>
    <w:p w14:paraId="5C8A4864" w14:textId="78E10CE1" w:rsidR="00301A00" w:rsidRPr="00706156" w:rsidRDefault="00301A00">
      <w:pPr>
        <w:rPr>
          <w:rFonts w:cs="Arial"/>
        </w:rPr>
      </w:pPr>
      <w:r w:rsidRPr="00706156">
        <w:rPr>
          <w:rFonts w:cs="Arial"/>
        </w:rPr>
        <w:t xml:space="preserve">In outcomes that were related to overall </w:t>
      </w:r>
      <w:r w:rsidR="007A3E75" w:rsidRPr="00706156">
        <w:rPr>
          <w:rFonts w:cs="Arial"/>
        </w:rPr>
        <w:t>screen time</w:t>
      </w:r>
      <w:r w:rsidRPr="00706156">
        <w:rPr>
          <w:rFonts w:cs="Arial"/>
        </w:rPr>
        <w:t xml:space="preserve">, </w:t>
      </w:r>
      <w:r w:rsidR="00C93915" w:rsidRPr="00706156">
        <w:rPr>
          <w:rFonts w:cs="Arial"/>
        </w:rPr>
        <w:t>50%</w:t>
      </w:r>
      <w:r w:rsidR="00A02C51" w:rsidRPr="00706156">
        <w:rPr>
          <w:rFonts w:cs="Arial"/>
        </w:rPr>
        <w:t xml:space="preserve"> </w:t>
      </w:r>
      <w:r w:rsidR="00C93915" w:rsidRPr="00706156">
        <w:rPr>
          <w:rFonts w:cs="Arial"/>
        </w:rPr>
        <w:t xml:space="preserve">(2/4) </w:t>
      </w:r>
      <w:r w:rsidR="00A02C51" w:rsidRPr="00706156">
        <w:rPr>
          <w:rFonts w:cs="Arial"/>
        </w:rPr>
        <w:t xml:space="preserve">of the outcomes yielded significant outcomes. The significant outcomes </w:t>
      </w:r>
      <w:r w:rsidR="00387FE4" w:rsidRPr="00706156">
        <w:rPr>
          <w:rFonts w:cs="Arial"/>
        </w:rPr>
        <w:t xml:space="preserve">included a negative </w:t>
      </w:r>
      <w:r w:rsidR="0081484E" w:rsidRPr="00706156">
        <w:rPr>
          <w:rFonts w:cs="Arial"/>
        </w:rPr>
        <w:t>association</w:t>
      </w:r>
      <w:r w:rsidR="00387FE4" w:rsidRPr="00706156">
        <w:rPr>
          <w:rFonts w:cs="Arial"/>
        </w:rPr>
        <w:t xml:space="preserve"> between increases in </w:t>
      </w:r>
      <w:r w:rsidR="007A3E75" w:rsidRPr="00706156">
        <w:rPr>
          <w:rFonts w:cs="Arial"/>
        </w:rPr>
        <w:t>screen time</w:t>
      </w:r>
      <w:r w:rsidR="00387FE4" w:rsidRPr="00706156">
        <w:rPr>
          <w:rFonts w:cs="Arial"/>
        </w:rPr>
        <w:t xml:space="preserve"> and a </w:t>
      </w:r>
      <w:r w:rsidR="004B536C" w:rsidRPr="00706156">
        <w:rPr>
          <w:rFonts w:cs="Arial"/>
        </w:rPr>
        <w:t>‘</w:t>
      </w:r>
      <w:r w:rsidR="00387FE4" w:rsidRPr="00706156">
        <w:rPr>
          <w:rFonts w:cs="Arial"/>
        </w:rPr>
        <w:t>constant diet</w:t>
      </w:r>
      <w:r w:rsidR="004B536C" w:rsidRPr="00706156">
        <w:rPr>
          <w:rFonts w:cs="Arial"/>
        </w:rPr>
        <w:t>’</w:t>
      </w:r>
      <w:r w:rsidR="00387FE4" w:rsidRPr="00706156">
        <w:rPr>
          <w:rFonts w:cs="Arial"/>
        </w:rPr>
        <w:t xml:space="preserve"> during COVID (</w:t>
      </w:r>
      <w:r w:rsidR="0081484E" w:rsidRPr="00706156">
        <w:rPr>
          <w:rFonts w:cs="Arial"/>
        </w:rPr>
        <w:t>OR=0</w:t>
      </w:r>
      <w:r w:rsidR="0081484E" w:rsidRPr="00706156">
        <w:rPr>
          <w:rFonts w:cs="Arial"/>
          <w:sz w:val="16"/>
          <w:szCs w:val="16"/>
        </w:rPr>
        <w:t>·</w:t>
      </w:r>
      <w:r w:rsidR="0081484E" w:rsidRPr="00706156">
        <w:rPr>
          <w:rFonts w:cs="Arial"/>
        </w:rPr>
        <w:t>68; 95%CI 0</w:t>
      </w:r>
      <w:r w:rsidR="0081484E" w:rsidRPr="00706156">
        <w:rPr>
          <w:rFonts w:cs="Arial"/>
          <w:sz w:val="16"/>
          <w:szCs w:val="16"/>
        </w:rPr>
        <w:t>·</w:t>
      </w:r>
      <w:r w:rsidR="0081484E" w:rsidRPr="00706156">
        <w:rPr>
          <w:rFonts w:cs="Arial"/>
        </w:rPr>
        <w:t>56-0</w:t>
      </w:r>
      <w:r w:rsidR="0081484E" w:rsidRPr="00706156">
        <w:rPr>
          <w:rFonts w:cs="Arial"/>
          <w:sz w:val="16"/>
          <w:szCs w:val="16"/>
        </w:rPr>
        <w:t>·</w:t>
      </w:r>
      <w:r w:rsidR="0081484E" w:rsidRPr="00706156">
        <w:rPr>
          <w:rFonts w:cs="Arial"/>
        </w:rPr>
        <w:t>82</w:t>
      </w:r>
      <w:r w:rsidR="00F10221" w:rsidRPr="00706156">
        <w:rPr>
          <w:rFonts w:cs="Arial"/>
        </w:rPr>
        <w:t>)</w:t>
      </w:r>
      <w:r w:rsidR="00535161" w:rsidRPr="00706156">
        <w:rPr>
          <w:rFonts w:cs="Arial"/>
        </w:rPr>
        <w:fldChar w:fldCharType="begin"/>
      </w:r>
      <w:r w:rsidR="00E97678" w:rsidRPr="00706156">
        <w:rPr>
          <w:rFonts w:cs="Arial"/>
        </w:rPr>
        <w:instrText xml:space="preserve"> ADDIN ZOTERO_ITEM CSL_CITATION {"citationID":"gvBOT6dw","properties":{"formattedCitation":"\\super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5D7528" w:rsidRPr="00706156">
        <w:rPr>
          <w:rFonts w:cs="Arial"/>
        </w:rPr>
        <w:t xml:space="preserve"> , </w:t>
      </w:r>
      <w:r w:rsidR="00992ABE" w:rsidRPr="00706156">
        <w:rPr>
          <w:rFonts w:cs="Arial"/>
        </w:rPr>
        <w:t xml:space="preserve">and </w:t>
      </w:r>
      <w:r w:rsidR="0081484E" w:rsidRPr="00706156">
        <w:rPr>
          <w:rFonts w:cs="Arial"/>
        </w:rPr>
        <w:t xml:space="preserve">increases in </w:t>
      </w:r>
      <w:r w:rsidR="007A3E75" w:rsidRPr="00706156">
        <w:rPr>
          <w:rFonts w:cs="Arial"/>
        </w:rPr>
        <w:t>screen time</w:t>
      </w:r>
      <w:r w:rsidR="0081484E" w:rsidRPr="00706156">
        <w:rPr>
          <w:rFonts w:cs="Arial"/>
        </w:rPr>
        <w:t xml:space="preserve"> </w:t>
      </w:r>
      <w:r w:rsidR="002227B8" w:rsidRPr="00706156">
        <w:rPr>
          <w:rFonts w:cs="Arial"/>
        </w:rPr>
        <w:t>w</w:t>
      </w:r>
      <w:r w:rsidR="004B536C" w:rsidRPr="00706156">
        <w:rPr>
          <w:rFonts w:cs="Arial"/>
        </w:rPr>
        <w:t>as</w:t>
      </w:r>
      <w:r w:rsidR="002227B8" w:rsidRPr="00706156">
        <w:rPr>
          <w:rFonts w:cs="Arial"/>
        </w:rPr>
        <w:t xml:space="preserve"> </w:t>
      </w:r>
      <w:r w:rsidR="004B536C" w:rsidRPr="00706156">
        <w:rPr>
          <w:rFonts w:cs="Arial"/>
        </w:rPr>
        <w:t xml:space="preserve">reported to be </w:t>
      </w:r>
      <w:r w:rsidR="002227B8" w:rsidRPr="00706156">
        <w:rPr>
          <w:rFonts w:cs="Arial"/>
        </w:rPr>
        <w:t>associated with</w:t>
      </w:r>
      <w:r w:rsidR="0081484E" w:rsidRPr="00706156">
        <w:rPr>
          <w:rFonts w:cs="Arial"/>
        </w:rPr>
        <w:t xml:space="preserve"> </w:t>
      </w:r>
      <w:r w:rsidR="004B536C" w:rsidRPr="00706156">
        <w:rPr>
          <w:rFonts w:cs="Arial"/>
        </w:rPr>
        <w:t>‘</w:t>
      </w:r>
      <w:r w:rsidR="0081484E" w:rsidRPr="00706156">
        <w:rPr>
          <w:rFonts w:cs="Arial"/>
        </w:rPr>
        <w:t>unhealthy dietary changes</w:t>
      </w:r>
      <w:r w:rsidR="004B536C" w:rsidRPr="00706156">
        <w:rPr>
          <w:rFonts w:cs="Arial"/>
        </w:rPr>
        <w:t>’</w:t>
      </w:r>
      <w:r w:rsidR="0081484E" w:rsidRPr="00706156">
        <w:rPr>
          <w:rFonts w:cs="Arial"/>
        </w:rPr>
        <w:t xml:space="preserve"> (OR=1</w:t>
      </w:r>
      <w:r w:rsidR="0081484E" w:rsidRPr="00706156">
        <w:rPr>
          <w:rFonts w:cs="Arial"/>
          <w:sz w:val="16"/>
          <w:szCs w:val="16"/>
        </w:rPr>
        <w:t>·</w:t>
      </w:r>
      <w:r w:rsidR="0081484E" w:rsidRPr="00706156">
        <w:rPr>
          <w:rFonts w:cs="Arial"/>
        </w:rPr>
        <w:t>54 95%CI 1</w:t>
      </w:r>
      <w:r w:rsidR="0081484E" w:rsidRPr="00706156">
        <w:rPr>
          <w:rFonts w:cs="Arial"/>
          <w:sz w:val="16"/>
          <w:szCs w:val="16"/>
        </w:rPr>
        <w:t>·</w:t>
      </w:r>
      <w:r w:rsidR="0081484E" w:rsidRPr="00706156">
        <w:rPr>
          <w:rFonts w:cs="Arial"/>
        </w:rPr>
        <w:t>21-1</w:t>
      </w:r>
      <w:r w:rsidR="0081484E" w:rsidRPr="00706156">
        <w:rPr>
          <w:rFonts w:cs="Arial"/>
          <w:sz w:val="16"/>
          <w:szCs w:val="16"/>
        </w:rPr>
        <w:t>·</w:t>
      </w:r>
      <w:r w:rsidR="0081484E" w:rsidRPr="00706156">
        <w:rPr>
          <w:rFonts w:cs="Arial"/>
        </w:rPr>
        <w:t>96)</w:t>
      </w:r>
      <w:r w:rsidR="00535161" w:rsidRPr="00706156">
        <w:rPr>
          <w:rFonts w:cs="Arial"/>
        </w:rPr>
        <w:fldChar w:fldCharType="begin"/>
      </w:r>
      <w:r w:rsidR="00E97678" w:rsidRPr="00706156">
        <w:rPr>
          <w:rFonts w:cs="Arial"/>
        </w:rPr>
        <w:instrText xml:space="preserve"> ADDIN ZOTERO_ITEM CSL_CITATION {"citationID":"TtpDmn9C","properties":{"formattedCitation":"\\super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992ABE" w:rsidRPr="00706156">
        <w:rPr>
          <w:rFonts w:cs="Arial"/>
        </w:rPr>
        <w:t>. Non-si</w:t>
      </w:r>
      <w:r w:rsidR="004F216D" w:rsidRPr="00706156">
        <w:rPr>
          <w:rFonts w:cs="Arial"/>
        </w:rPr>
        <w:t xml:space="preserve">gnificant </w:t>
      </w:r>
      <w:r w:rsidR="004B536C" w:rsidRPr="00706156">
        <w:rPr>
          <w:rFonts w:cs="Arial"/>
        </w:rPr>
        <w:t>associations were found between</w:t>
      </w:r>
      <w:r w:rsidR="00297582" w:rsidRPr="00706156">
        <w:rPr>
          <w:rFonts w:cs="Arial"/>
        </w:rPr>
        <w:t xml:space="preserve"> </w:t>
      </w:r>
      <w:r w:rsidR="004B536C" w:rsidRPr="00706156">
        <w:rPr>
          <w:rFonts w:cs="Arial"/>
        </w:rPr>
        <w:t>increases in</w:t>
      </w:r>
      <w:r w:rsidR="00297582" w:rsidRPr="00706156">
        <w:rPr>
          <w:rFonts w:cs="Arial"/>
        </w:rPr>
        <w:t xml:space="preserve"> </w:t>
      </w:r>
      <w:r w:rsidR="007A3E75" w:rsidRPr="00706156">
        <w:rPr>
          <w:rFonts w:cs="Arial"/>
        </w:rPr>
        <w:t>screen time</w:t>
      </w:r>
      <w:r w:rsidR="00297582" w:rsidRPr="00706156">
        <w:rPr>
          <w:rFonts w:cs="Arial"/>
        </w:rPr>
        <w:t xml:space="preserve"> </w:t>
      </w:r>
      <w:r w:rsidR="004B536C" w:rsidRPr="00706156">
        <w:rPr>
          <w:rFonts w:cs="Arial"/>
        </w:rPr>
        <w:t>and</w:t>
      </w:r>
      <w:r w:rsidR="00D21C24" w:rsidRPr="00706156">
        <w:rPr>
          <w:rFonts w:cs="Arial"/>
        </w:rPr>
        <w:t xml:space="preserve"> </w:t>
      </w:r>
      <w:r w:rsidR="004B536C" w:rsidRPr="00706156">
        <w:rPr>
          <w:rFonts w:cs="Arial"/>
        </w:rPr>
        <w:t>‘</w:t>
      </w:r>
      <w:r w:rsidR="00D21C24" w:rsidRPr="00706156">
        <w:rPr>
          <w:rFonts w:cs="Arial"/>
        </w:rPr>
        <w:t>pro-healthy</w:t>
      </w:r>
      <w:r w:rsidR="004B536C" w:rsidRPr="00706156">
        <w:rPr>
          <w:rFonts w:cs="Arial"/>
        </w:rPr>
        <w:t>’</w:t>
      </w:r>
      <w:r w:rsidR="00D21C24" w:rsidRPr="00706156">
        <w:rPr>
          <w:rFonts w:cs="Arial"/>
        </w:rPr>
        <w:t xml:space="preserve"> dietary changes, or </w:t>
      </w:r>
      <w:r w:rsidR="004B536C" w:rsidRPr="00706156">
        <w:rPr>
          <w:rFonts w:cs="Arial"/>
        </w:rPr>
        <w:t>‘</w:t>
      </w:r>
      <w:r w:rsidR="00D21C24" w:rsidRPr="00706156">
        <w:rPr>
          <w:rFonts w:cs="Arial"/>
        </w:rPr>
        <w:t>self-regulation around eating</w:t>
      </w:r>
      <w:r w:rsidR="004B536C" w:rsidRPr="00706156">
        <w:rPr>
          <w:rFonts w:cs="Arial"/>
        </w:rPr>
        <w:t>’</w:t>
      </w:r>
      <w:r w:rsidR="009925E3" w:rsidRPr="00706156">
        <w:rPr>
          <w:rFonts w:cs="Arial"/>
        </w:rPr>
        <w:fldChar w:fldCharType="begin"/>
      </w:r>
      <w:r w:rsidR="00E97678" w:rsidRPr="00706156">
        <w:rPr>
          <w:rFonts w:cs="Arial"/>
        </w:rPr>
        <w:instrText xml:space="preserve"> ADDIN ZOTERO_ITEM CSL_CITATION {"citationID":"ZB9xZEft","properties":{"formattedCitation":"\\super 7\\nosupersub{}","plainCitation":"7","noteIndex":0},"citationItems":[{"id":4771,"uris":["http://zotero.org/users/7696217/items/5S2RBUKM"],"itemData":{"id":4771,"type":"article-journal","container-title":"Nutrients","issue":"8","journalAbbreviation":"Nutrients","note":"publisher: Multidisciplinary Digital Publishing Institute","page":"2324","title":"Dietary and lifestyle changes during COVID-19 and the subsequent lockdowns among Polish adults: a cross-sectional online survey PLifeCOVID-19 study","volume":"12","author":[{"family":"Górnicka","given":"Magdalena"},{"family":"Drywień","given":"Małgorzata Ewa"},{"family":"Zielinska","given":"Monika A"},{"family":"Hamułka","given":"Jadwiga"}],"issued":{"date-parts":[["2020"]]}}}],"schema":"https://github.com/citation-style-language/schema/raw/master/csl-citation.json"} </w:instrText>
      </w:r>
      <w:r w:rsidR="009925E3" w:rsidRPr="00706156">
        <w:rPr>
          <w:rFonts w:cs="Arial"/>
        </w:rPr>
        <w:fldChar w:fldCharType="separate"/>
      </w:r>
      <w:r w:rsidR="007E01AD" w:rsidRPr="00706156">
        <w:rPr>
          <w:rFonts w:cs="Arial"/>
          <w:vertAlign w:val="superscript"/>
        </w:rPr>
        <w:t>7</w:t>
      </w:r>
      <w:r w:rsidR="009925E3" w:rsidRPr="00706156">
        <w:rPr>
          <w:rFonts w:cs="Arial"/>
        </w:rPr>
        <w:fldChar w:fldCharType="end"/>
      </w:r>
      <w:r w:rsidR="00D21C24" w:rsidRPr="00706156">
        <w:rPr>
          <w:rFonts w:cs="Arial"/>
        </w:rPr>
        <w:t xml:space="preserve">. </w:t>
      </w:r>
    </w:p>
    <w:p w14:paraId="4B39A9DB" w14:textId="14DA3F50" w:rsidR="001A3B62" w:rsidRPr="00706156" w:rsidRDefault="00645069">
      <w:pPr>
        <w:rPr>
          <w:rFonts w:cs="Arial"/>
        </w:rPr>
      </w:pPr>
      <w:r w:rsidRPr="00706156">
        <w:rPr>
          <w:rFonts w:cs="Arial"/>
        </w:rPr>
        <w:t xml:space="preserve">Regarding TV time, </w:t>
      </w:r>
      <w:r w:rsidR="000974FD" w:rsidRPr="00706156">
        <w:rPr>
          <w:rFonts w:cs="Arial"/>
        </w:rPr>
        <w:t>43% (3/7)</w:t>
      </w:r>
      <w:r w:rsidRPr="00706156">
        <w:rPr>
          <w:rFonts w:cs="Arial"/>
        </w:rPr>
        <w:t xml:space="preserve"> outcomes were statis</w:t>
      </w:r>
      <w:r w:rsidR="00443349" w:rsidRPr="00706156">
        <w:rPr>
          <w:rFonts w:cs="Arial"/>
        </w:rPr>
        <w:t>tically significant, including</w:t>
      </w:r>
      <w:r w:rsidR="001839BA" w:rsidRPr="00706156">
        <w:rPr>
          <w:rFonts w:cs="Arial"/>
        </w:rPr>
        <w:t xml:space="preserve"> a significant </w:t>
      </w:r>
      <w:r w:rsidR="001E3B0C" w:rsidRPr="00706156">
        <w:rPr>
          <w:rFonts w:cs="Arial"/>
        </w:rPr>
        <w:t xml:space="preserve">negative </w:t>
      </w:r>
      <w:r w:rsidR="001839BA" w:rsidRPr="00706156">
        <w:rPr>
          <w:rFonts w:cs="Arial"/>
        </w:rPr>
        <w:t xml:space="preserve">correlation between TV time and </w:t>
      </w:r>
      <w:r w:rsidR="00852C86" w:rsidRPr="00706156">
        <w:rPr>
          <w:rFonts w:cs="Arial"/>
        </w:rPr>
        <w:t>self-regulation</w:t>
      </w:r>
      <w:r w:rsidR="00B46C93" w:rsidRPr="00706156">
        <w:rPr>
          <w:rFonts w:cs="Arial"/>
        </w:rPr>
        <w:t xml:space="preserve"> around</w:t>
      </w:r>
      <w:r w:rsidR="001E3B0C" w:rsidRPr="00706156">
        <w:rPr>
          <w:rFonts w:cs="Arial"/>
        </w:rPr>
        <w:t xml:space="preserve"> eating (</w:t>
      </w:r>
      <w:r w:rsidR="001E3B0C" w:rsidRPr="00706156">
        <w:rPr>
          <w:rFonts w:cs="Arial"/>
          <w:i/>
          <w:iCs/>
        </w:rPr>
        <w:t>r</w:t>
      </w:r>
      <w:r w:rsidR="001E3B0C" w:rsidRPr="00706156">
        <w:rPr>
          <w:rFonts w:cs="Arial"/>
        </w:rPr>
        <w:t>= -0</w:t>
      </w:r>
      <w:r w:rsidR="00865616" w:rsidRPr="00706156">
        <w:rPr>
          <w:rFonts w:cs="Arial"/>
          <w:sz w:val="16"/>
          <w:szCs w:val="16"/>
        </w:rPr>
        <w:t>·</w:t>
      </w:r>
      <w:r w:rsidR="001E3B0C" w:rsidRPr="00706156">
        <w:rPr>
          <w:rFonts w:cs="Arial"/>
        </w:rPr>
        <w:t xml:space="preserve">24; </w:t>
      </w:r>
      <w:r w:rsidR="001E3B0C" w:rsidRPr="00706156">
        <w:rPr>
          <w:rFonts w:cs="Arial"/>
          <w:i/>
          <w:iCs/>
        </w:rPr>
        <w:t>p</w:t>
      </w:r>
      <w:r w:rsidR="001E3B0C" w:rsidRPr="00706156">
        <w:rPr>
          <w:rFonts w:cs="Arial"/>
        </w:rPr>
        <w:t>=0</w:t>
      </w:r>
      <w:r w:rsidR="00865616" w:rsidRPr="00706156">
        <w:rPr>
          <w:rFonts w:cs="Arial"/>
          <w:sz w:val="16"/>
          <w:szCs w:val="16"/>
        </w:rPr>
        <w:t>·</w:t>
      </w:r>
      <w:r w:rsidR="001E3B0C" w:rsidRPr="00706156">
        <w:rPr>
          <w:rFonts w:cs="Arial"/>
        </w:rPr>
        <w:t>01)</w:t>
      </w:r>
      <w:r w:rsidR="003C3FB2" w:rsidRPr="00706156">
        <w:rPr>
          <w:rFonts w:cs="Arial"/>
        </w:rPr>
        <w:fldChar w:fldCharType="begin"/>
      </w:r>
      <w:r w:rsidR="00E97678" w:rsidRPr="00706156">
        <w:rPr>
          <w:rFonts w:cs="Arial"/>
        </w:rPr>
        <w:instrText xml:space="preserve"> ADDIN ZOTERO_ITEM CSL_CITATION {"citationID":"7mWqPx5G","properties":{"formattedCitation":"\\super 62\\nosupersub{}","plainCitation":"62","noteIndex":0},"citationItems":[{"id":10223,"uris":["http://zotero.org/users/7696217/items/GASDUUQI"],"itemData":{"id":10223,"type":"article-journal","container-title":"Nutrition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003C3FB2" w:rsidRPr="00706156">
        <w:rPr>
          <w:rFonts w:cs="Arial"/>
        </w:rPr>
        <w:fldChar w:fldCharType="separate"/>
      </w:r>
      <w:r w:rsidR="00095CC6" w:rsidRPr="00706156">
        <w:rPr>
          <w:rFonts w:cs="Arial"/>
          <w:vertAlign w:val="superscript"/>
        </w:rPr>
        <w:t>62</w:t>
      </w:r>
      <w:r w:rsidR="003C3FB2" w:rsidRPr="00706156">
        <w:rPr>
          <w:rFonts w:cs="Arial"/>
        </w:rPr>
        <w:fldChar w:fldCharType="end"/>
      </w:r>
      <w:r w:rsidR="00865616" w:rsidRPr="00706156">
        <w:rPr>
          <w:rFonts w:cs="Arial"/>
        </w:rPr>
        <w:t xml:space="preserve">, </w:t>
      </w:r>
      <w:r w:rsidR="004B536C" w:rsidRPr="00706156">
        <w:rPr>
          <w:rFonts w:cs="Arial"/>
        </w:rPr>
        <w:t xml:space="preserve">positive </w:t>
      </w:r>
      <w:r w:rsidR="00865616" w:rsidRPr="00706156">
        <w:rPr>
          <w:rFonts w:cs="Arial"/>
        </w:rPr>
        <w:t xml:space="preserve">associations between increased </w:t>
      </w:r>
      <w:r w:rsidR="004B536C" w:rsidRPr="00706156">
        <w:rPr>
          <w:rFonts w:cs="Arial"/>
        </w:rPr>
        <w:t>TV</w:t>
      </w:r>
      <w:r w:rsidR="00865616" w:rsidRPr="00706156">
        <w:rPr>
          <w:rFonts w:cs="Arial"/>
        </w:rPr>
        <w:t xml:space="preserve"> use and increased desire to drink (OR=1</w:t>
      </w:r>
      <w:r w:rsidR="00865616" w:rsidRPr="00706156">
        <w:rPr>
          <w:rFonts w:cs="Arial"/>
          <w:sz w:val="16"/>
          <w:szCs w:val="16"/>
        </w:rPr>
        <w:t>·</w:t>
      </w:r>
      <w:r w:rsidR="00865616" w:rsidRPr="00706156">
        <w:rPr>
          <w:rFonts w:cs="Arial"/>
        </w:rPr>
        <w:t>46 95%CI 1</w:t>
      </w:r>
      <w:r w:rsidR="00865616" w:rsidRPr="00706156">
        <w:rPr>
          <w:rFonts w:cs="Arial"/>
          <w:sz w:val="16"/>
          <w:szCs w:val="16"/>
        </w:rPr>
        <w:t>·</w:t>
      </w:r>
      <w:r w:rsidR="00865616" w:rsidRPr="00706156">
        <w:rPr>
          <w:rFonts w:cs="Arial"/>
        </w:rPr>
        <w:t>12-1</w:t>
      </w:r>
      <w:r w:rsidR="00865616" w:rsidRPr="00706156">
        <w:rPr>
          <w:rFonts w:cs="Arial"/>
          <w:sz w:val="16"/>
          <w:szCs w:val="16"/>
        </w:rPr>
        <w:t>·</w:t>
      </w:r>
      <w:r w:rsidR="00865616" w:rsidRPr="00706156">
        <w:rPr>
          <w:rFonts w:cs="Arial"/>
        </w:rPr>
        <w:t>89)</w:t>
      </w:r>
      <w:r w:rsidR="00535161" w:rsidRPr="00706156">
        <w:rPr>
          <w:rFonts w:cs="Arial"/>
        </w:rPr>
        <w:fldChar w:fldCharType="begin"/>
      </w:r>
      <w:r w:rsidR="00E97678" w:rsidRPr="00706156">
        <w:rPr>
          <w:rFonts w:cs="Arial"/>
        </w:rPr>
        <w:instrText xml:space="preserve"> ADDIN ZOTERO_ITEM CSL_CITATION {"citationID":"0txfwOEl","properties":{"formattedCitation":"\\super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6876F1" w:rsidRPr="00706156">
        <w:rPr>
          <w:rFonts w:cs="Arial"/>
        </w:rPr>
        <w:t xml:space="preserve">, and </w:t>
      </w:r>
      <w:r w:rsidR="004B536C" w:rsidRPr="00706156">
        <w:rPr>
          <w:rFonts w:cs="Arial"/>
        </w:rPr>
        <w:t>increases</w:t>
      </w:r>
      <w:r w:rsidR="006876F1" w:rsidRPr="00706156">
        <w:rPr>
          <w:rFonts w:cs="Arial"/>
        </w:rPr>
        <w:t xml:space="preserve"> in sweetened food </w:t>
      </w:r>
      <w:r w:rsidR="00B83F25" w:rsidRPr="00706156">
        <w:rPr>
          <w:rFonts w:cs="Arial"/>
        </w:rPr>
        <w:t>consumption</w:t>
      </w:r>
      <w:r w:rsidR="006876F1" w:rsidRPr="00706156">
        <w:rPr>
          <w:rFonts w:cs="Arial"/>
        </w:rPr>
        <w:t xml:space="preserve"> </w:t>
      </w:r>
      <w:r w:rsidR="00B83F25" w:rsidRPr="00706156">
        <w:rPr>
          <w:rFonts w:cs="Arial"/>
        </w:rPr>
        <w:t>(OR=1</w:t>
      </w:r>
      <w:r w:rsidR="00B83F25" w:rsidRPr="00706156">
        <w:rPr>
          <w:rFonts w:cs="Arial"/>
          <w:sz w:val="16"/>
          <w:szCs w:val="16"/>
        </w:rPr>
        <w:t>·</w:t>
      </w:r>
      <w:r w:rsidR="00CF08C5" w:rsidRPr="00706156">
        <w:rPr>
          <w:rFonts w:cs="Arial"/>
        </w:rPr>
        <w:t>53</w:t>
      </w:r>
      <w:r w:rsidR="00B83F25" w:rsidRPr="00706156">
        <w:rPr>
          <w:rFonts w:cs="Arial"/>
        </w:rPr>
        <w:t xml:space="preserve"> 95%CI 1</w:t>
      </w:r>
      <w:r w:rsidR="00B83F25" w:rsidRPr="00706156">
        <w:rPr>
          <w:rFonts w:cs="Arial"/>
          <w:sz w:val="16"/>
          <w:szCs w:val="16"/>
        </w:rPr>
        <w:t>·</w:t>
      </w:r>
      <w:r w:rsidR="00CF08C5" w:rsidRPr="00706156">
        <w:rPr>
          <w:rFonts w:cs="Arial"/>
        </w:rPr>
        <w:t>12</w:t>
      </w:r>
      <w:r w:rsidR="00B83F25" w:rsidRPr="00706156">
        <w:rPr>
          <w:rFonts w:cs="Arial"/>
        </w:rPr>
        <w:t>-1</w:t>
      </w:r>
      <w:r w:rsidR="00B83F25" w:rsidRPr="00706156">
        <w:rPr>
          <w:rFonts w:cs="Arial"/>
          <w:sz w:val="16"/>
          <w:szCs w:val="16"/>
        </w:rPr>
        <w:t>·</w:t>
      </w:r>
      <w:r w:rsidR="00CF08C5" w:rsidRPr="00706156">
        <w:rPr>
          <w:rFonts w:cs="Arial"/>
        </w:rPr>
        <w:t>89)</w:t>
      </w:r>
      <w:r w:rsidR="00535161" w:rsidRPr="00706156">
        <w:rPr>
          <w:rFonts w:cs="Arial"/>
        </w:rPr>
        <w:fldChar w:fldCharType="begin"/>
      </w:r>
      <w:r w:rsidR="00E97678" w:rsidRPr="00706156">
        <w:rPr>
          <w:rFonts w:cs="Arial"/>
        </w:rPr>
        <w:instrText xml:space="preserve"> ADDIN ZOTERO_ITEM CSL_CITATION {"citationID":"xnzppHhL","properties":{"formattedCitation":"\\super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CF08C5" w:rsidRPr="00706156">
        <w:rPr>
          <w:rFonts w:cs="Arial"/>
        </w:rPr>
        <w:t xml:space="preserve">. </w:t>
      </w:r>
      <w:r w:rsidR="00B15D48" w:rsidRPr="00706156">
        <w:rPr>
          <w:rFonts w:cs="Arial"/>
        </w:rPr>
        <w:t xml:space="preserve">Non-significant findings included increased </w:t>
      </w:r>
      <w:r w:rsidR="004B536C" w:rsidRPr="00706156">
        <w:rPr>
          <w:rFonts w:cs="Arial"/>
        </w:rPr>
        <w:t>TV</w:t>
      </w:r>
      <w:r w:rsidR="00B15D48" w:rsidRPr="00706156">
        <w:rPr>
          <w:rFonts w:cs="Arial"/>
        </w:rPr>
        <w:t xml:space="preserve"> use and </w:t>
      </w:r>
      <w:r w:rsidR="001F2F19" w:rsidRPr="00706156">
        <w:rPr>
          <w:rFonts w:cs="Arial"/>
        </w:rPr>
        <w:t>alcohol consumption</w:t>
      </w:r>
      <w:r w:rsidR="00B76A13" w:rsidRPr="00706156">
        <w:rPr>
          <w:rFonts w:cs="Arial"/>
        </w:rPr>
        <w:t>,</w:t>
      </w:r>
      <w:r w:rsidR="001F2F19" w:rsidRPr="00706156">
        <w:rPr>
          <w:rFonts w:cs="Arial"/>
        </w:rPr>
        <w:t xml:space="preserve"> increased desire to smoke, and increases in smoking. </w:t>
      </w:r>
    </w:p>
    <w:p w14:paraId="79795DBC" w14:textId="069F36FE" w:rsidR="001A3B62" w:rsidRPr="00706156" w:rsidRDefault="00062382">
      <w:pPr>
        <w:rPr>
          <w:rFonts w:cs="Arial"/>
        </w:rPr>
      </w:pPr>
      <w:r w:rsidRPr="00706156">
        <w:rPr>
          <w:rFonts w:cs="Arial"/>
        </w:rPr>
        <w:t xml:space="preserve">In </w:t>
      </w:r>
      <w:r w:rsidR="004E5E5D" w:rsidRPr="00706156">
        <w:rPr>
          <w:rFonts w:cs="Arial"/>
        </w:rPr>
        <w:t>outcomes</w:t>
      </w:r>
      <w:r w:rsidRPr="00706156">
        <w:rPr>
          <w:rFonts w:cs="Arial"/>
        </w:rPr>
        <w:t xml:space="preserve"> that measured </w:t>
      </w:r>
      <w:r w:rsidR="00DA7A98" w:rsidRPr="00706156">
        <w:rPr>
          <w:rFonts w:cs="Arial"/>
        </w:rPr>
        <w:t xml:space="preserve">gaming, 50% (1/2) </w:t>
      </w:r>
      <w:r w:rsidR="004B536C" w:rsidRPr="00706156">
        <w:rPr>
          <w:rFonts w:cs="Arial"/>
        </w:rPr>
        <w:t xml:space="preserve">of </w:t>
      </w:r>
      <w:r w:rsidR="00F7083F" w:rsidRPr="00706156">
        <w:rPr>
          <w:rFonts w:cs="Arial"/>
        </w:rPr>
        <w:t xml:space="preserve">univariate </w:t>
      </w:r>
      <w:r w:rsidR="007C760B" w:rsidRPr="00706156">
        <w:rPr>
          <w:rFonts w:cs="Arial"/>
        </w:rPr>
        <w:t>correlation</w:t>
      </w:r>
      <w:r w:rsidR="004B536C" w:rsidRPr="00706156">
        <w:rPr>
          <w:rFonts w:cs="Arial"/>
        </w:rPr>
        <w:t>s</w:t>
      </w:r>
      <w:r w:rsidR="00DA7A98" w:rsidRPr="00706156">
        <w:rPr>
          <w:rFonts w:cs="Arial"/>
        </w:rPr>
        <w:t xml:space="preserve"> </w:t>
      </w:r>
      <w:r w:rsidR="004B536C" w:rsidRPr="00706156">
        <w:rPr>
          <w:rFonts w:cs="Arial"/>
        </w:rPr>
        <w:t>were</w:t>
      </w:r>
      <w:r w:rsidR="00DA7A98" w:rsidRPr="00706156">
        <w:rPr>
          <w:rFonts w:cs="Arial"/>
        </w:rPr>
        <w:t xml:space="preserve"> statistically significant</w:t>
      </w:r>
      <w:r w:rsidR="00EE50E3" w:rsidRPr="00706156">
        <w:rPr>
          <w:rFonts w:cs="Arial"/>
        </w:rPr>
        <w:t>.</w:t>
      </w:r>
      <w:r w:rsidR="002A31A2" w:rsidRPr="00706156">
        <w:rPr>
          <w:rFonts w:cs="Arial"/>
        </w:rPr>
        <w:t xml:space="preserve"> The significant association was</w:t>
      </w:r>
      <w:r w:rsidR="00DA7A98" w:rsidRPr="00706156">
        <w:rPr>
          <w:rFonts w:cs="Arial"/>
        </w:rPr>
        <w:t xml:space="preserve"> a </w:t>
      </w:r>
      <w:r w:rsidR="00B46C93" w:rsidRPr="00706156">
        <w:rPr>
          <w:rFonts w:cs="Arial"/>
        </w:rPr>
        <w:t xml:space="preserve">negative </w:t>
      </w:r>
      <w:r w:rsidR="00DA7A98" w:rsidRPr="00706156">
        <w:rPr>
          <w:rFonts w:cs="Arial"/>
        </w:rPr>
        <w:t xml:space="preserve">correlation between the use of </w:t>
      </w:r>
      <w:r w:rsidR="004B536C" w:rsidRPr="00706156">
        <w:rPr>
          <w:rFonts w:cs="Arial"/>
        </w:rPr>
        <w:t xml:space="preserve">gaming </w:t>
      </w:r>
      <w:r w:rsidR="00DA7A98" w:rsidRPr="00706156">
        <w:rPr>
          <w:rFonts w:cs="Arial"/>
        </w:rPr>
        <w:t xml:space="preserve">consoles and </w:t>
      </w:r>
      <w:r w:rsidR="00B46C93" w:rsidRPr="00706156">
        <w:rPr>
          <w:rFonts w:cs="Arial"/>
        </w:rPr>
        <w:t>self-regulation around eating (</w:t>
      </w:r>
      <w:r w:rsidR="00B46C93" w:rsidRPr="00706156">
        <w:rPr>
          <w:rFonts w:cs="Arial"/>
          <w:i/>
          <w:iCs/>
        </w:rPr>
        <w:t>r</w:t>
      </w:r>
      <w:r w:rsidR="00B46C93" w:rsidRPr="00706156">
        <w:rPr>
          <w:rFonts w:cs="Arial"/>
        </w:rPr>
        <w:t>= -0</w:t>
      </w:r>
      <w:r w:rsidR="00B46C93" w:rsidRPr="00706156">
        <w:rPr>
          <w:rFonts w:cs="Arial"/>
          <w:sz w:val="16"/>
          <w:szCs w:val="16"/>
        </w:rPr>
        <w:t>·</w:t>
      </w:r>
      <w:r w:rsidR="00E10527" w:rsidRPr="00706156">
        <w:rPr>
          <w:rFonts w:cs="Arial"/>
        </w:rPr>
        <w:t>15</w:t>
      </w:r>
      <w:r w:rsidR="00B46C93" w:rsidRPr="00706156">
        <w:rPr>
          <w:rFonts w:cs="Arial"/>
        </w:rPr>
        <w:t xml:space="preserve">; </w:t>
      </w:r>
      <w:r w:rsidR="00B46C93" w:rsidRPr="00706156">
        <w:rPr>
          <w:rFonts w:cs="Arial"/>
          <w:i/>
          <w:iCs/>
        </w:rPr>
        <w:t>p</w:t>
      </w:r>
      <w:r w:rsidR="00B46C93" w:rsidRPr="00706156">
        <w:rPr>
          <w:rFonts w:cs="Arial"/>
        </w:rPr>
        <w:t>=0</w:t>
      </w:r>
      <w:r w:rsidR="00B46C93" w:rsidRPr="00706156">
        <w:rPr>
          <w:rFonts w:cs="Arial"/>
          <w:sz w:val="16"/>
          <w:szCs w:val="16"/>
        </w:rPr>
        <w:t>·</w:t>
      </w:r>
      <w:r w:rsidR="00B46C93" w:rsidRPr="00706156">
        <w:rPr>
          <w:rFonts w:cs="Arial"/>
        </w:rPr>
        <w:t>0</w:t>
      </w:r>
      <w:r w:rsidR="00E10527" w:rsidRPr="00706156">
        <w:rPr>
          <w:rFonts w:cs="Arial"/>
        </w:rPr>
        <w:t>4</w:t>
      </w:r>
      <w:r w:rsidR="00B46C93" w:rsidRPr="00706156">
        <w:rPr>
          <w:rFonts w:cs="Arial"/>
        </w:rPr>
        <w:t>)</w:t>
      </w:r>
      <w:r w:rsidR="00535161" w:rsidRPr="00706156">
        <w:rPr>
          <w:rFonts w:cs="Arial"/>
        </w:rPr>
        <w:fldChar w:fldCharType="begin"/>
      </w:r>
      <w:r w:rsidR="00E97678" w:rsidRPr="00706156">
        <w:rPr>
          <w:rFonts w:cs="Arial"/>
        </w:rPr>
        <w:instrText xml:space="preserve"> ADDIN ZOTERO_ITEM CSL_CITATION {"citationID":"OLYfO7rR","properties":{"formattedCitation":"\\super 62\\nosupersub{}","plainCitation":"62","noteIndex":0},"citationItems":[{"id":10223,"uris":["http://zotero.org/users/7696217/items/GASDUUQI"],"itemData":{"id":10223,"type":"article-journal","container-title":"Nutrition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00535161" w:rsidRPr="00706156">
        <w:rPr>
          <w:rFonts w:cs="Arial"/>
        </w:rPr>
        <w:fldChar w:fldCharType="separate"/>
      </w:r>
      <w:r w:rsidR="00095CC6" w:rsidRPr="00706156">
        <w:rPr>
          <w:rFonts w:cs="Arial"/>
          <w:vertAlign w:val="superscript"/>
        </w:rPr>
        <w:t>62</w:t>
      </w:r>
      <w:r w:rsidR="00535161" w:rsidRPr="00706156">
        <w:rPr>
          <w:rFonts w:cs="Arial"/>
        </w:rPr>
        <w:fldChar w:fldCharType="end"/>
      </w:r>
      <w:r w:rsidR="00261665" w:rsidRPr="00706156">
        <w:rPr>
          <w:rFonts w:cs="Arial"/>
        </w:rPr>
        <w:t xml:space="preserve">, </w:t>
      </w:r>
      <w:r w:rsidR="004B536C" w:rsidRPr="00706156">
        <w:rPr>
          <w:rFonts w:cs="Arial"/>
        </w:rPr>
        <w:t>and</w:t>
      </w:r>
      <w:r w:rsidR="00E10527" w:rsidRPr="00706156">
        <w:rPr>
          <w:rFonts w:cs="Arial"/>
        </w:rPr>
        <w:t xml:space="preserve"> </w:t>
      </w:r>
      <w:r w:rsidR="00261665" w:rsidRPr="00706156">
        <w:rPr>
          <w:rFonts w:cs="Arial"/>
        </w:rPr>
        <w:t>t</w:t>
      </w:r>
      <w:r w:rsidR="00E10527" w:rsidRPr="00706156">
        <w:rPr>
          <w:rFonts w:cs="Arial"/>
        </w:rPr>
        <w:t xml:space="preserve">he non-significant </w:t>
      </w:r>
      <w:r w:rsidR="004B536C" w:rsidRPr="00706156">
        <w:rPr>
          <w:rFonts w:cs="Arial"/>
        </w:rPr>
        <w:t>association</w:t>
      </w:r>
      <w:r w:rsidR="00E10527" w:rsidRPr="00706156">
        <w:rPr>
          <w:rFonts w:cs="Arial"/>
        </w:rPr>
        <w:t xml:space="preserve"> was </w:t>
      </w:r>
      <w:r w:rsidR="004B536C" w:rsidRPr="00706156">
        <w:rPr>
          <w:rFonts w:cs="Arial"/>
        </w:rPr>
        <w:t>‘</w:t>
      </w:r>
      <w:r w:rsidR="00E10527" w:rsidRPr="00706156">
        <w:rPr>
          <w:rFonts w:cs="Arial"/>
        </w:rPr>
        <w:t>gaming on a computer</w:t>
      </w:r>
      <w:r w:rsidR="004B536C" w:rsidRPr="00706156">
        <w:rPr>
          <w:rFonts w:cs="Arial"/>
        </w:rPr>
        <w:t>’</w:t>
      </w:r>
      <w:r w:rsidR="00E10527" w:rsidRPr="00706156">
        <w:rPr>
          <w:rFonts w:cs="Arial"/>
        </w:rPr>
        <w:t xml:space="preserve"> </w:t>
      </w:r>
      <w:r w:rsidR="00A140B6" w:rsidRPr="00706156">
        <w:rPr>
          <w:rFonts w:cs="Arial"/>
        </w:rPr>
        <w:t xml:space="preserve">and </w:t>
      </w:r>
      <w:r w:rsidR="00261665" w:rsidRPr="00706156">
        <w:rPr>
          <w:rFonts w:cs="Arial"/>
        </w:rPr>
        <w:t>self-regulation around eating (</w:t>
      </w:r>
      <w:r w:rsidR="00261665" w:rsidRPr="00706156">
        <w:rPr>
          <w:rFonts w:cs="Arial"/>
          <w:i/>
          <w:iCs/>
        </w:rPr>
        <w:t>r</w:t>
      </w:r>
      <w:r w:rsidR="00261665" w:rsidRPr="00706156">
        <w:rPr>
          <w:rFonts w:cs="Arial"/>
        </w:rPr>
        <w:t>= -0</w:t>
      </w:r>
      <w:r w:rsidR="00261665" w:rsidRPr="00706156">
        <w:rPr>
          <w:rFonts w:cs="Arial"/>
          <w:sz w:val="16"/>
          <w:szCs w:val="16"/>
        </w:rPr>
        <w:t>·</w:t>
      </w:r>
      <w:r w:rsidR="00261665" w:rsidRPr="00706156">
        <w:rPr>
          <w:rFonts w:cs="Arial"/>
        </w:rPr>
        <w:t xml:space="preserve">06; </w:t>
      </w:r>
      <w:r w:rsidR="00261665" w:rsidRPr="00706156">
        <w:rPr>
          <w:rFonts w:cs="Arial"/>
          <w:i/>
          <w:iCs/>
        </w:rPr>
        <w:t>p</w:t>
      </w:r>
      <w:r w:rsidR="00261665" w:rsidRPr="00706156">
        <w:rPr>
          <w:rFonts w:cs="Arial"/>
        </w:rPr>
        <w:t>=NR)</w:t>
      </w:r>
      <w:r w:rsidR="003C3FB2" w:rsidRPr="00706156">
        <w:rPr>
          <w:rFonts w:cs="Arial"/>
        </w:rPr>
        <w:fldChar w:fldCharType="begin"/>
      </w:r>
      <w:r w:rsidR="00E97678" w:rsidRPr="00706156">
        <w:rPr>
          <w:rFonts w:cs="Arial"/>
        </w:rPr>
        <w:instrText xml:space="preserve"> ADDIN ZOTERO_ITEM CSL_CITATION {"citationID":"COCAoodo","properties":{"formattedCitation":"\\super 62\\nosupersub{}","plainCitation":"62","noteIndex":0},"citationItems":[{"id":10223,"uris":["http://zotero.org/users/7696217/items/GASDUUQI"],"itemData":{"id":10223,"type":"article-journal","container-title":"Nutrition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003C3FB2" w:rsidRPr="00706156">
        <w:rPr>
          <w:rFonts w:cs="Arial"/>
        </w:rPr>
        <w:fldChar w:fldCharType="separate"/>
      </w:r>
      <w:r w:rsidR="00095CC6" w:rsidRPr="00706156">
        <w:rPr>
          <w:rFonts w:cs="Arial"/>
          <w:vertAlign w:val="superscript"/>
        </w:rPr>
        <w:t>62</w:t>
      </w:r>
      <w:r w:rsidR="003C3FB2" w:rsidRPr="00706156">
        <w:rPr>
          <w:rFonts w:cs="Arial"/>
        </w:rPr>
        <w:fldChar w:fldCharType="end"/>
      </w:r>
      <w:r w:rsidR="00261665" w:rsidRPr="00706156">
        <w:rPr>
          <w:rFonts w:cs="Arial"/>
        </w:rPr>
        <w:t xml:space="preserve">. </w:t>
      </w:r>
    </w:p>
    <w:p w14:paraId="0B0FFC75" w14:textId="77C3E6EF" w:rsidR="004E5E5D" w:rsidRPr="00706156" w:rsidRDefault="006A0B0B">
      <w:pPr>
        <w:rPr>
          <w:rFonts w:cs="Arial"/>
        </w:rPr>
      </w:pPr>
      <w:r w:rsidRPr="00706156">
        <w:rPr>
          <w:rFonts w:cs="Arial"/>
        </w:rPr>
        <w:t>Regarding</w:t>
      </w:r>
      <w:r w:rsidR="00CC63B9" w:rsidRPr="00706156">
        <w:rPr>
          <w:rFonts w:cs="Arial"/>
        </w:rPr>
        <w:t xml:space="preserve"> cell phone use, </w:t>
      </w:r>
      <w:r w:rsidR="00567B53" w:rsidRPr="00706156">
        <w:rPr>
          <w:rFonts w:cs="Arial"/>
        </w:rPr>
        <w:t xml:space="preserve">17% (1/6) of outcomes yielded significant associations, with </w:t>
      </w:r>
      <w:r w:rsidRPr="00706156">
        <w:rPr>
          <w:rFonts w:cs="Arial"/>
        </w:rPr>
        <w:t>increases in cell phone use being</w:t>
      </w:r>
      <w:r w:rsidR="0023387F" w:rsidRPr="00706156">
        <w:rPr>
          <w:rFonts w:cs="Arial"/>
        </w:rPr>
        <w:t xml:space="preserve"> significantly </w:t>
      </w:r>
      <w:r w:rsidRPr="00706156">
        <w:rPr>
          <w:rFonts w:cs="Arial"/>
        </w:rPr>
        <w:t>associated with</w:t>
      </w:r>
      <w:r w:rsidR="004B71C7" w:rsidRPr="00706156">
        <w:rPr>
          <w:rFonts w:cs="Arial"/>
        </w:rPr>
        <w:t xml:space="preserve"> the consumption of </w:t>
      </w:r>
      <w:r w:rsidR="007C154E" w:rsidRPr="00706156">
        <w:rPr>
          <w:rFonts w:cs="Arial"/>
        </w:rPr>
        <w:t>s</w:t>
      </w:r>
      <w:r w:rsidRPr="00706156">
        <w:rPr>
          <w:rFonts w:cs="Arial"/>
        </w:rPr>
        <w:t>weetened foods (OR=1</w:t>
      </w:r>
      <w:r w:rsidRPr="00706156">
        <w:rPr>
          <w:rFonts w:cs="Arial"/>
          <w:sz w:val="16"/>
          <w:szCs w:val="16"/>
        </w:rPr>
        <w:t>·</w:t>
      </w:r>
      <w:r w:rsidRPr="00706156">
        <w:rPr>
          <w:rFonts w:cs="Arial"/>
        </w:rPr>
        <w:t>78 95%CI 1</w:t>
      </w:r>
      <w:r w:rsidRPr="00706156">
        <w:rPr>
          <w:rFonts w:cs="Arial"/>
          <w:sz w:val="16"/>
          <w:szCs w:val="16"/>
        </w:rPr>
        <w:t>·</w:t>
      </w:r>
      <w:r w:rsidRPr="00706156">
        <w:rPr>
          <w:rFonts w:cs="Arial"/>
        </w:rPr>
        <w:t>18-2</w:t>
      </w:r>
      <w:r w:rsidRPr="00706156">
        <w:rPr>
          <w:rFonts w:cs="Arial"/>
          <w:sz w:val="16"/>
          <w:szCs w:val="16"/>
        </w:rPr>
        <w:t>·</w:t>
      </w:r>
      <w:r w:rsidRPr="00706156">
        <w:rPr>
          <w:rFonts w:cs="Arial"/>
        </w:rPr>
        <w:t>67)</w:t>
      </w:r>
      <w:r w:rsidR="00535161" w:rsidRPr="00706156">
        <w:rPr>
          <w:rFonts w:cs="Arial"/>
        </w:rPr>
        <w:fldChar w:fldCharType="begin"/>
      </w:r>
      <w:r w:rsidR="00E97678" w:rsidRPr="00706156">
        <w:rPr>
          <w:rFonts w:cs="Arial"/>
        </w:rPr>
        <w:instrText xml:space="preserve"> ADDIN ZOTERO_ITEM CSL_CITATION {"citationID":"aXkCmioR","properties":{"formattedCitation":"\\super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281523" w:rsidRPr="00706156">
        <w:rPr>
          <w:rFonts w:cs="Arial"/>
        </w:rPr>
        <w:t xml:space="preserve">. Increases </w:t>
      </w:r>
      <w:r w:rsidR="00587668" w:rsidRPr="00706156">
        <w:rPr>
          <w:rFonts w:cs="Arial"/>
        </w:rPr>
        <w:t xml:space="preserve">in cell phone use was </w:t>
      </w:r>
      <w:r w:rsidR="00990EC2" w:rsidRPr="00706156">
        <w:rPr>
          <w:rFonts w:cs="Arial"/>
        </w:rPr>
        <w:t>not s</w:t>
      </w:r>
      <w:r w:rsidRPr="00706156">
        <w:rPr>
          <w:rFonts w:cs="Arial"/>
        </w:rPr>
        <w:t xml:space="preserve">ignificantly associated with </w:t>
      </w:r>
      <w:r w:rsidR="00670643" w:rsidRPr="00706156">
        <w:rPr>
          <w:rFonts w:cs="Arial"/>
        </w:rPr>
        <w:t>alcohol consumption</w:t>
      </w:r>
      <w:r w:rsidR="00F001B6" w:rsidRPr="00706156">
        <w:rPr>
          <w:rFonts w:cs="Arial"/>
        </w:rPr>
        <w:t xml:space="preserve">, </w:t>
      </w:r>
      <w:r w:rsidR="00670643" w:rsidRPr="00706156">
        <w:rPr>
          <w:rFonts w:cs="Arial"/>
        </w:rPr>
        <w:t>increased desire to drink alcohol, increase</w:t>
      </w:r>
      <w:r w:rsidR="00281523" w:rsidRPr="00706156">
        <w:rPr>
          <w:rFonts w:cs="Arial"/>
        </w:rPr>
        <w:t>d</w:t>
      </w:r>
      <w:r w:rsidR="00670643" w:rsidRPr="00706156">
        <w:rPr>
          <w:rFonts w:cs="Arial"/>
        </w:rPr>
        <w:t xml:space="preserve"> in smoking or the desire to smoke more</w:t>
      </w:r>
      <w:r w:rsidR="006F33E6" w:rsidRPr="00706156">
        <w:rPr>
          <w:rFonts w:cs="Arial"/>
        </w:rPr>
        <w:t xml:space="preserve">. </w:t>
      </w:r>
    </w:p>
    <w:p w14:paraId="7574183A" w14:textId="06F90372" w:rsidR="004E5E5D" w:rsidRPr="00706156" w:rsidRDefault="0025074A">
      <w:pPr>
        <w:rPr>
          <w:rFonts w:cs="Arial"/>
        </w:rPr>
      </w:pPr>
      <w:r w:rsidRPr="00706156">
        <w:rPr>
          <w:rFonts w:cs="Arial"/>
        </w:rPr>
        <w:t xml:space="preserve">In outcomes that measured </w:t>
      </w:r>
      <w:r w:rsidR="00640892" w:rsidRPr="00706156">
        <w:rPr>
          <w:rFonts w:cs="Arial"/>
        </w:rPr>
        <w:t>computer-based</w:t>
      </w:r>
      <w:r w:rsidRPr="00706156">
        <w:rPr>
          <w:rFonts w:cs="Arial"/>
        </w:rPr>
        <w:t xml:space="preserve"> </w:t>
      </w:r>
      <w:r w:rsidR="007A3E75" w:rsidRPr="00706156">
        <w:rPr>
          <w:rFonts w:cs="Arial"/>
        </w:rPr>
        <w:t>screen time</w:t>
      </w:r>
      <w:r w:rsidRPr="00706156">
        <w:rPr>
          <w:rFonts w:cs="Arial"/>
        </w:rPr>
        <w:t xml:space="preserve"> (including internet use), </w:t>
      </w:r>
      <w:r w:rsidR="00E164F9" w:rsidRPr="00706156">
        <w:rPr>
          <w:rFonts w:cs="Arial"/>
        </w:rPr>
        <w:t>33% (3/9) of outcomes were significant. Of the</w:t>
      </w:r>
      <w:r w:rsidR="004D2979" w:rsidRPr="00706156">
        <w:rPr>
          <w:rFonts w:cs="Arial"/>
        </w:rPr>
        <w:t>se</w:t>
      </w:r>
      <w:r w:rsidR="00E164F9" w:rsidRPr="00706156">
        <w:rPr>
          <w:rFonts w:cs="Arial"/>
        </w:rPr>
        <w:t xml:space="preserve"> significant outcomes, increases in computer time was </w:t>
      </w:r>
      <w:r w:rsidR="00DA4F28" w:rsidRPr="00706156">
        <w:rPr>
          <w:rFonts w:cs="Arial"/>
        </w:rPr>
        <w:t>negatively associated with alcohol  (OR=0</w:t>
      </w:r>
      <w:r w:rsidR="00DA4F28" w:rsidRPr="00706156">
        <w:rPr>
          <w:rFonts w:cs="Arial"/>
          <w:sz w:val="16"/>
          <w:szCs w:val="16"/>
        </w:rPr>
        <w:t>·</w:t>
      </w:r>
      <w:r w:rsidR="00DA4F28" w:rsidRPr="00706156">
        <w:rPr>
          <w:rFonts w:cs="Arial"/>
        </w:rPr>
        <w:t>68; 95%CI 0</w:t>
      </w:r>
      <w:r w:rsidR="00DA4F28" w:rsidRPr="00706156">
        <w:rPr>
          <w:rFonts w:cs="Arial"/>
          <w:sz w:val="16"/>
          <w:szCs w:val="16"/>
        </w:rPr>
        <w:t>·</w:t>
      </w:r>
      <w:r w:rsidR="00DA4F28" w:rsidRPr="00706156">
        <w:rPr>
          <w:rFonts w:cs="Arial"/>
        </w:rPr>
        <w:t>53-0</w:t>
      </w:r>
      <w:r w:rsidR="00DA4F28" w:rsidRPr="00706156">
        <w:rPr>
          <w:rFonts w:cs="Arial"/>
          <w:sz w:val="16"/>
          <w:szCs w:val="16"/>
        </w:rPr>
        <w:t>·</w:t>
      </w:r>
      <w:r w:rsidR="00DA4F28" w:rsidRPr="00706156">
        <w:rPr>
          <w:rFonts w:cs="Arial"/>
        </w:rPr>
        <w:t>86</w:t>
      </w:r>
      <w:r w:rsidR="000225D7" w:rsidRPr="00706156">
        <w:rPr>
          <w:rFonts w:cs="Arial"/>
        </w:rPr>
        <w:t>), and sweetened foods (OR=0</w:t>
      </w:r>
      <w:r w:rsidR="000225D7" w:rsidRPr="00706156">
        <w:rPr>
          <w:rFonts w:cs="Arial"/>
          <w:sz w:val="16"/>
          <w:szCs w:val="16"/>
        </w:rPr>
        <w:t>·</w:t>
      </w:r>
      <w:r w:rsidR="000225D7" w:rsidRPr="00706156">
        <w:rPr>
          <w:rFonts w:cs="Arial"/>
        </w:rPr>
        <w:t>78; 95%CI 0</w:t>
      </w:r>
      <w:r w:rsidR="000225D7" w:rsidRPr="00706156">
        <w:rPr>
          <w:rFonts w:cs="Arial"/>
          <w:sz w:val="16"/>
          <w:szCs w:val="16"/>
        </w:rPr>
        <w:t>·</w:t>
      </w:r>
      <w:r w:rsidR="000225D7" w:rsidRPr="00706156">
        <w:rPr>
          <w:rFonts w:cs="Arial"/>
        </w:rPr>
        <w:t>62-0</w:t>
      </w:r>
      <w:r w:rsidR="000225D7" w:rsidRPr="00706156">
        <w:rPr>
          <w:rFonts w:cs="Arial"/>
          <w:sz w:val="16"/>
          <w:szCs w:val="16"/>
        </w:rPr>
        <w:t>·</w:t>
      </w:r>
      <w:r w:rsidR="000225D7" w:rsidRPr="00706156">
        <w:rPr>
          <w:rFonts w:cs="Arial"/>
        </w:rPr>
        <w:t>98)</w:t>
      </w:r>
      <w:r w:rsidR="00535161" w:rsidRPr="00706156">
        <w:rPr>
          <w:rFonts w:cs="Arial"/>
        </w:rPr>
        <w:fldChar w:fldCharType="begin"/>
      </w:r>
      <w:r w:rsidR="00E97678" w:rsidRPr="00706156">
        <w:rPr>
          <w:rFonts w:cs="Arial"/>
        </w:rPr>
        <w:instrText xml:space="preserve"> ADDIN ZOTERO_ITEM CSL_CITATION {"citationID":"Z1QKdbat","properties":{"formattedCitation":"\\super 8\\nosupersub{}","plainCitation":"8","noteIndex":0},"citationItems":[{"id":4770,"uris":["http://zotero.org/users/7696217/items/9D8WY6BY"],"itemData":{"id":4770,"type":"article-journal","container-title":"Frontiers in Nutrition","ISSN":"2296-861X","journalAbbreviation":"Frontiers in Nutrition","note":"publisher: Frontiers","page":"78","title":"Increased Screen Time Is Associated With Alcohol Desire and Sweetened Foods Consumption During the COVID-19 Pandemic","volume":"8","author":[{"family":"Tebar","given":"William R"},{"family":"Christofaro","given":"Diego GD"},{"family":"Diniz","given":"Tiego A"},{"family":"Lofrano-Prado","given":"Mara Cristina"},{"family":"Botero","given":"Joao Paulo"},{"family":"Correia","given":"Marilia de Almeida"},{"family":"Cucato","given":"Gabriel G"},{"family":"Ritti-Dias","given":"Raphael Mendes"},{"family":"Prado","given":"Wagner Luiz","dropping-particle":"do"}],"issued":{"date-parts":[["2021"]]}}}],"schema":"https://github.com/citation-style-language/schema/raw/master/csl-citation.json"} </w:instrText>
      </w:r>
      <w:r w:rsidR="00535161" w:rsidRPr="00706156">
        <w:rPr>
          <w:rFonts w:cs="Arial"/>
        </w:rPr>
        <w:fldChar w:fldCharType="separate"/>
      </w:r>
      <w:r w:rsidR="007E01AD" w:rsidRPr="00706156">
        <w:rPr>
          <w:rFonts w:cs="Arial"/>
          <w:vertAlign w:val="superscript"/>
        </w:rPr>
        <w:t>8</w:t>
      </w:r>
      <w:r w:rsidR="00535161" w:rsidRPr="00706156">
        <w:rPr>
          <w:rFonts w:cs="Arial"/>
        </w:rPr>
        <w:fldChar w:fldCharType="end"/>
      </w:r>
      <w:r w:rsidR="006C734D" w:rsidRPr="00706156">
        <w:rPr>
          <w:rFonts w:cs="Arial"/>
        </w:rPr>
        <w:t xml:space="preserve"> consumption</w:t>
      </w:r>
      <w:r w:rsidR="000225D7" w:rsidRPr="00706156">
        <w:rPr>
          <w:rFonts w:cs="Arial"/>
        </w:rPr>
        <w:t xml:space="preserve">. </w:t>
      </w:r>
      <w:r w:rsidR="00C44D1B" w:rsidRPr="00706156">
        <w:rPr>
          <w:rFonts w:cs="Arial"/>
        </w:rPr>
        <w:t xml:space="preserve">Furthermore, </w:t>
      </w:r>
      <w:r w:rsidR="00AA14E3" w:rsidRPr="00706156">
        <w:rPr>
          <w:rFonts w:cs="Arial"/>
        </w:rPr>
        <w:t>internet use for self-directed learning was found to be positively associated with self-regulation around eating in univariate analyses (</w:t>
      </w:r>
      <w:r w:rsidR="00AA14E3" w:rsidRPr="00706156">
        <w:rPr>
          <w:rFonts w:cs="Arial"/>
          <w:i/>
          <w:iCs/>
        </w:rPr>
        <w:t>r</w:t>
      </w:r>
      <w:r w:rsidR="00AA14E3" w:rsidRPr="00706156">
        <w:rPr>
          <w:rFonts w:cs="Arial"/>
        </w:rPr>
        <w:t>= 0</w:t>
      </w:r>
      <w:r w:rsidR="00AA14E3" w:rsidRPr="00706156">
        <w:rPr>
          <w:rFonts w:cs="Arial"/>
          <w:sz w:val="16"/>
          <w:szCs w:val="16"/>
        </w:rPr>
        <w:t>·</w:t>
      </w:r>
      <w:r w:rsidR="00AA14E3" w:rsidRPr="00706156">
        <w:rPr>
          <w:rFonts w:cs="Arial"/>
        </w:rPr>
        <w:t xml:space="preserve">17; </w:t>
      </w:r>
      <w:r w:rsidR="00AA14E3" w:rsidRPr="00706156">
        <w:rPr>
          <w:rFonts w:cs="Arial"/>
          <w:i/>
          <w:iCs/>
        </w:rPr>
        <w:t>p</w:t>
      </w:r>
      <w:r w:rsidR="00AA14E3" w:rsidRPr="00706156">
        <w:rPr>
          <w:rFonts w:cs="Arial"/>
        </w:rPr>
        <w:t>=0</w:t>
      </w:r>
      <w:r w:rsidR="00AA14E3" w:rsidRPr="00706156">
        <w:rPr>
          <w:rFonts w:cs="Arial"/>
          <w:sz w:val="16"/>
          <w:szCs w:val="16"/>
        </w:rPr>
        <w:t>·</w:t>
      </w:r>
      <w:r w:rsidR="00AA14E3" w:rsidRPr="00706156">
        <w:rPr>
          <w:rFonts w:cs="Arial"/>
        </w:rPr>
        <w:t>02)</w:t>
      </w:r>
      <w:r w:rsidR="00535161" w:rsidRPr="00706156">
        <w:rPr>
          <w:rFonts w:cs="Arial"/>
        </w:rPr>
        <w:fldChar w:fldCharType="begin"/>
      </w:r>
      <w:r w:rsidR="00E97678" w:rsidRPr="00706156">
        <w:rPr>
          <w:rFonts w:cs="Arial"/>
        </w:rPr>
        <w:instrText xml:space="preserve"> ADDIN ZOTERO_ITEM CSL_CITATION {"citationID":"KOfPmIoL","properties":{"formattedCitation":"\\super 62\\nosupersub{}","plainCitation":"62","noteIndex":0},"citationItems":[{"id":10223,"uris":["http://zotero.org/users/7696217/items/GASDUUQI"],"itemData":{"id":10223,"type":"article-journal","container-title":"Nutrition &amp; Food Science","ISSN":"0034-6659","journalAbbreviation":"Nutrition &amp; Food Science","note":"publisher: Emerald Publishing Limited","title":"Screen time-based sedentary behaviour, eating regulation and weight status of university students during the COVID-19 lockdown","author":[{"family":"Tan","given":"Seok Tyug"},{"family":"Tan","given":"Seok Shin"},{"family":"Tan","given":"Chin Xuan"}],"issued":{"date-parts":[["2021"]]}}}],"schema":"https://github.com/citation-style-language/schema/raw/master/csl-citation.json"} </w:instrText>
      </w:r>
      <w:r w:rsidR="00535161" w:rsidRPr="00706156">
        <w:rPr>
          <w:rFonts w:cs="Arial"/>
        </w:rPr>
        <w:fldChar w:fldCharType="separate"/>
      </w:r>
      <w:r w:rsidR="00095CC6" w:rsidRPr="00706156">
        <w:rPr>
          <w:rFonts w:cs="Arial"/>
          <w:vertAlign w:val="superscript"/>
        </w:rPr>
        <w:t>62</w:t>
      </w:r>
      <w:r w:rsidR="00535161" w:rsidRPr="00706156">
        <w:rPr>
          <w:rFonts w:cs="Arial"/>
        </w:rPr>
        <w:fldChar w:fldCharType="end"/>
      </w:r>
      <w:r w:rsidR="00AA14E3" w:rsidRPr="00706156">
        <w:rPr>
          <w:rFonts w:cs="Arial"/>
        </w:rPr>
        <w:t>.</w:t>
      </w:r>
    </w:p>
    <w:p w14:paraId="0B060501" w14:textId="77777777" w:rsidR="00590D54" w:rsidRPr="00706156" w:rsidRDefault="00590D54" w:rsidP="002455A4">
      <w:pPr>
        <w:pStyle w:val="Heading4"/>
      </w:pPr>
      <w:r w:rsidRPr="00706156">
        <w:t>Eye health</w:t>
      </w:r>
    </w:p>
    <w:p w14:paraId="6BC74334" w14:textId="1FD787AA" w:rsidR="00D61145" w:rsidRPr="00706156" w:rsidRDefault="00EA3E51">
      <w:pPr>
        <w:rPr>
          <w:rFonts w:cs="Arial"/>
        </w:rPr>
      </w:pPr>
      <w:r w:rsidRPr="00706156">
        <w:rPr>
          <w:rFonts w:cs="Arial"/>
        </w:rPr>
        <w:t>Three studies</w:t>
      </w:r>
      <w:r w:rsidRPr="00706156">
        <w:rPr>
          <w:rFonts w:cs="Arial"/>
        </w:rPr>
        <w:fldChar w:fldCharType="begin"/>
      </w:r>
      <w:r w:rsidR="00E97678" w:rsidRPr="00706156">
        <w:rPr>
          <w:rFonts w:cs="Arial"/>
        </w:rPr>
        <w:instrText xml:space="preserve"> ADDIN ZOTERO_ITEM CSL_CITATION {"citationID":"rS09DRai","properties":{"formattedCitation":"\\super 13,14,41\\nosupersub{}","plainCitation":"13,14,41","noteIndex":0},"citationItems":[{"id":4768,"uris":["http://zotero.org/users/7696217/items/RHDA769R"],"itemData":{"id":4768,"type":"article-journal","container-title":"Clinical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strain","author":[{"family":"Alabdulkader","given":"Balsam"}],"issued":{"date-parts":[["2021"]]}}},{"id":10190,"uris":["http://zotero.org/users/7696217/items/27DYXL9A"],"itemData":{"id":10190,"type":"article-journal","container-title":"Ophthalmic epidemiology","ISSN":"0928-6586","issue":"4","journalAbbreviation":"Ophthalmic epidemiology","note":"publisher: Taylor &amp; Francis","page":"285-292","title":"Digital eye strain epidemic amid COVID-19 pandemic–a cross-sectional survey","volume":"28","author":[{"family":"Ganne","given":"Pratyusha"},{"family":"Najeeb","given":"Shaista"},{"family":"Chaitanya","given":"Ganne"},{"family":"Sharma","given":"Aditya"},{"family":"Krishnappa","given":"Nagesha C"}],"issued":{"date-parts":[["2021"]]}}},{"id":4769,"uris":["http://zotero.org/users/7696217/items/HWEKIMHY"],"itemData":{"id":4769,"type":"article-journal","container-title":"International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Dheepak"}],"issued":{"date-parts":[["2020"]]}}}],"schema":"https://github.com/citation-style-language/schema/raw/master/csl-citation.json"} </w:instrText>
      </w:r>
      <w:r w:rsidRPr="00706156">
        <w:rPr>
          <w:rFonts w:cs="Arial"/>
        </w:rPr>
        <w:fldChar w:fldCharType="separate"/>
      </w:r>
      <w:r w:rsidR="00095CC6" w:rsidRPr="00706156">
        <w:rPr>
          <w:rFonts w:cs="Arial"/>
          <w:vertAlign w:val="superscript"/>
        </w:rPr>
        <w:t>13,14,41</w:t>
      </w:r>
      <w:r w:rsidRPr="00706156">
        <w:rPr>
          <w:rFonts w:cs="Arial"/>
        </w:rPr>
        <w:fldChar w:fldCharType="end"/>
      </w:r>
      <w:r w:rsidR="009E30B0" w:rsidRPr="00706156">
        <w:rPr>
          <w:rFonts w:cs="Arial"/>
        </w:rPr>
        <w:t xml:space="preserve"> (yielding </w:t>
      </w:r>
      <w:r w:rsidR="004B25A6" w:rsidRPr="00706156">
        <w:rPr>
          <w:rFonts w:cs="Arial"/>
        </w:rPr>
        <w:t>17 independent outcomes</w:t>
      </w:r>
      <w:r w:rsidR="00CC33B3" w:rsidRPr="00706156">
        <w:rPr>
          <w:rFonts w:cs="Arial"/>
        </w:rPr>
        <w:t xml:space="preserve">) examined </w:t>
      </w:r>
      <w:r w:rsidR="005303B6" w:rsidRPr="00706156">
        <w:rPr>
          <w:rFonts w:cs="Arial"/>
        </w:rPr>
        <w:t>associations</w:t>
      </w:r>
      <w:r w:rsidR="00CC33B3" w:rsidRPr="00706156">
        <w:rPr>
          <w:rFonts w:cs="Arial"/>
        </w:rPr>
        <w:t xml:space="preserve"> between </w:t>
      </w:r>
      <w:r w:rsidR="007A3E75" w:rsidRPr="00706156">
        <w:rPr>
          <w:rFonts w:cs="Arial"/>
        </w:rPr>
        <w:t>screen time</w:t>
      </w:r>
      <w:r w:rsidR="00CC33B3" w:rsidRPr="00706156">
        <w:rPr>
          <w:rFonts w:cs="Arial"/>
        </w:rPr>
        <w:t xml:space="preserve"> and eye </w:t>
      </w:r>
      <w:r w:rsidR="005303B6" w:rsidRPr="00706156">
        <w:rPr>
          <w:rFonts w:cs="Arial"/>
        </w:rPr>
        <w:t>health</w:t>
      </w:r>
      <w:r w:rsidR="00CC33B3" w:rsidRPr="00706156">
        <w:rPr>
          <w:rFonts w:cs="Arial"/>
        </w:rPr>
        <w:t xml:space="preserve">,  </w:t>
      </w:r>
      <w:r w:rsidR="005303B6" w:rsidRPr="00706156">
        <w:rPr>
          <w:rFonts w:cs="Arial"/>
        </w:rPr>
        <w:t>88% (15/17) being statistically significant.</w:t>
      </w:r>
      <w:r w:rsidR="00B61150" w:rsidRPr="00706156">
        <w:rPr>
          <w:rFonts w:cs="Arial"/>
        </w:rPr>
        <w:t xml:space="preserve"> </w:t>
      </w:r>
      <w:r w:rsidR="005568F1" w:rsidRPr="00706156">
        <w:rPr>
          <w:rFonts w:cs="Arial"/>
        </w:rPr>
        <w:t>Regarding the type of screen time, a</w:t>
      </w:r>
      <w:r w:rsidR="00B61150" w:rsidRPr="00706156">
        <w:rPr>
          <w:rFonts w:cs="Arial"/>
        </w:rPr>
        <w:t xml:space="preserve">ll studies examined increases in total </w:t>
      </w:r>
      <w:r w:rsidR="007A3E75" w:rsidRPr="00706156">
        <w:rPr>
          <w:rFonts w:cs="Arial"/>
        </w:rPr>
        <w:t>screen time</w:t>
      </w:r>
      <w:r w:rsidR="005568F1" w:rsidRPr="00706156">
        <w:rPr>
          <w:rFonts w:cs="Arial"/>
        </w:rPr>
        <w:t>.</w:t>
      </w:r>
      <w:r w:rsidR="00BB17AD" w:rsidRPr="00706156">
        <w:rPr>
          <w:rFonts w:cs="Arial"/>
        </w:rPr>
        <w:t xml:space="preserve"> All</w:t>
      </w:r>
      <w:r w:rsidR="006E3F0E" w:rsidRPr="00706156">
        <w:rPr>
          <w:rFonts w:cs="Arial"/>
        </w:rPr>
        <w:t xml:space="preserve"> three studies </w:t>
      </w:r>
      <w:r w:rsidR="005568F1" w:rsidRPr="00706156">
        <w:rPr>
          <w:rFonts w:cs="Arial"/>
        </w:rPr>
        <w:t xml:space="preserve">that measured dry eye syndrome </w:t>
      </w:r>
      <w:r w:rsidR="006E3F0E" w:rsidRPr="00706156">
        <w:rPr>
          <w:rFonts w:cs="Arial"/>
        </w:rPr>
        <w:t xml:space="preserve">found significant positive </w:t>
      </w:r>
      <w:r w:rsidR="004E63AA" w:rsidRPr="00706156">
        <w:rPr>
          <w:rFonts w:cs="Arial"/>
        </w:rPr>
        <w:t>associations</w:t>
      </w:r>
      <w:r w:rsidR="006E3F0E" w:rsidRPr="00706156">
        <w:rPr>
          <w:rFonts w:cs="Arial"/>
        </w:rPr>
        <w:t xml:space="preserve"> </w:t>
      </w:r>
      <w:r w:rsidR="004E63AA" w:rsidRPr="00706156">
        <w:rPr>
          <w:rFonts w:cs="Arial"/>
        </w:rPr>
        <w:t>(</w:t>
      </w:r>
      <w:r w:rsidR="0094568F" w:rsidRPr="00706156">
        <w:rPr>
          <w:rFonts w:cs="Arial"/>
        </w:rPr>
        <w:t>increase</w:t>
      </w:r>
      <w:r w:rsidR="009F43A3" w:rsidRPr="00706156">
        <w:rPr>
          <w:rFonts w:cs="Arial"/>
        </w:rPr>
        <w:t xml:space="preserve">d </w:t>
      </w:r>
      <w:r w:rsidR="007A3E75" w:rsidRPr="00706156">
        <w:rPr>
          <w:rFonts w:cs="Arial"/>
        </w:rPr>
        <w:t>screen time</w:t>
      </w:r>
      <w:r w:rsidR="009F43A3" w:rsidRPr="00706156">
        <w:rPr>
          <w:rFonts w:cs="Arial"/>
        </w:rPr>
        <w:t xml:space="preserve"> </w:t>
      </w:r>
      <w:r w:rsidR="004E63AA" w:rsidRPr="00706156">
        <w:rPr>
          <w:rFonts w:cs="Arial"/>
        </w:rPr>
        <w:t>OR=66</w:t>
      </w:r>
      <w:r w:rsidR="004E63AA" w:rsidRPr="00706156">
        <w:rPr>
          <w:rFonts w:cs="Arial"/>
          <w:sz w:val="16"/>
          <w:szCs w:val="16"/>
        </w:rPr>
        <w:t>·</w:t>
      </w:r>
      <w:r w:rsidR="004E63AA" w:rsidRPr="00706156">
        <w:rPr>
          <w:rFonts w:cs="Arial"/>
        </w:rPr>
        <w:t>7 95%CI 20</w:t>
      </w:r>
      <w:r w:rsidR="004E63AA" w:rsidRPr="00706156">
        <w:rPr>
          <w:rFonts w:cs="Arial"/>
          <w:sz w:val="16"/>
          <w:szCs w:val="16"/>
        </w:rPr>
        <w:t>·</w:t>
      </w:r>
      <w:r w:rsidR="004E63AA" w:rsidRPr="00706156">
        <w:rPr>
          <w:rFonts w:cs="Arial"/>
        </w:rPr>
        <w:t>4-218</w:t>
      </w:r>
      <w:r w:rsidR="004E63AA" w:rsidRPr="00706156">
        <w:rPr>
          <w:rFonts w:cs="Arial"/>
          <w:sz w:val="16"/>
          <w:szCs w:val="16"/>
        </w:rPr>
        <w:t>·</w:t>
      </w:r>
      <w:r w:rsidR="004E63AA" w:rsidRPr="00706156">
        <w:rPr>
          <w:rFonts w:cs="Arial"/>
        </w:rPr>
        <w:t xml:space="preserve">3; </w:t>
      </w:r>
      <w:r w:rsidR="003A2AD9" w:rsidRPr="00706156">
        <w:rPr>
          <w:rFonts w:cs="Arial"/>
        </w:rPr>
        <w:t xml:space="preserve">&lt;6hrs/day with </w:t>
      </w:r>
      <w:r w:rsidR="004E63AA" w:rsidRPr="00706156">
        <w:rPr>
          <w:rFonts w:cs="Arial"/>
        </w:rPr>
        <w:t>&gt;6hrs/day</w:t>
      </w:r>
      <w:r w:rsidR="003A2AD9" w:rsidRPr="00706156">
        <w:rPr>
          <w:rFonts w:cs="Arial"/>
        </w:rPr>
        <w:t xml:space="preserve"> as the reference group</w:t>
      </w:r>
      <w:r w:rsidR="00E24982" w:rsidRPr="00706156">
        <w:rPr>
          <w:rFonts w:cs="Arial"/>
        </w:rPr>
        <w:t>;</w:t>
      </w:r>
      <w:r w:rsidR="003A2AD9" w:rsidRPr="00706156">
        <w:rPr>
          <w:rFonts w:cs="Arial"/>
        </w:rPr>
        <w:t xml:space="preserve"> OR</w:t>
      </w:r>
      <w:r w:rsidR="004E63AA" w:rsidRPr="00706156">
        <w:rPr>
          <w:rFonts w:cs="Arial"/>
        </w:rPr>
        <w:t xml:space="preserve"> 0</w:t>
      </w:r>
      <w:r w:rsidR="004E63AA" w:rsidRPr="00706156">
        <w:rPr>
          <w:rFonts w:cs="Arial"/>
          <w:sz w:val="16"/>
          <w:szCs w:val="16"/>
        </w:rPr>
        <w:t>·</w:t>
      </w:r>
      <w:r w:rsidR="004E63AA" w:rsidRPr="00706156">
        <w:rPr>
          <w:rFonts w:cs="Arial"/>
        </w:rPr>
        <w:t>51 95%CI 0</w:t>
      </w:r>
      <w:r w:rsidR="004E63AA" w:rsidRPr="00706156">
        <w:rPr>
          <w:rFonts w:cs="Arial"/>
          <w:sz w:val="16"/>
          <w:szCs w:val="16"/>
        </w:rPr>
        <w:t>·</w:t>
      </w:r>
      <w:r w:rsidR="004E63AA" w:rsidRPr="00706156">
        <w:rPr>
          <w:rFonts w:cs="Arial"/>
        </w:rPr>
        <w:t>39-0</w:t>
      </w:r>
      <w:r w:rsidR="004E63AA" w:rsidRPr="00706156">
        <w:rPr>
          <w:rFonts w:cs="Arial"/>
          <w:sz w:val="16"/>
          <w:szCs w:val="16"/>
        </w:rPr>
        <w:t>·</w:t>
      </w:r>
      <w:r w:rsidR="004E63AA" w:rsidRPr="00706156">
        <w:rPr>
          <w:rFonts w:cs="Arial"/>
        </w:rPr>
        <w:t>67</w:t>
      </w:r>
      <w:r w:rsidR="00E654EC" w:rsidRPr="00706156">
        <w:rPr>
          <w:rFonts w:cs="Arial"/>
        </w:rPr>
        <w:t xml:space="preserve">; </w:t>
      </w:r>
      <w:r w:rsidR="00E654EC" w:rsidRPr="00706156">
        <w:rPr>
          <w:rFonts w:cs="Arial"/>
          <w:i/>
          <w:iCs/>
        </w:rPr>
        <w:t>x</w:t>
      </w:r>
      <w:r w:rsidR="00E654EC" w:rsidRPr="00706156">
        <w:rPr>
          <w:rFonts w:cs="Arial"/>
          <w:vertAlign w:val="superscript"/>
        </w:rPr>
        <w:t>2</w:t>
      </w:r>
      <w:r w:rsidR="00E654EC" w:rsidRPr="00706156">
        <w:rPr>
          <w:rFonts w:cs="Arial"/>
        </w:rPr>
        <w:t xml:space="preserve">=39.2 </w:t>
      </w:r>
      <w:r w:rsidR="00E654EC" w:rsidRPr="00706156">
        <w:rPr>
          <w:rFonts w:cs="Arial"/>
          <w:i/>
          <w:iCs/>
        </w:rPr>
        <w:t>p</w:t>
      </w:r>
      <w:r w:rsidR="00E654EC" w:rsidRPr="00706156">
        <w:rPr>
          <w:rFonts w:cs="Arial"/>
        </w:rPr>
        <w:t>=&lt;0.001</w:t>
      </w:r>
      <w:r w:rsidR="004E63AA" w:rsidRPr="00706156">
        <w:rPr>
          <w:rFonts w:cs="Arial"/>
        </w:rPr>
        <w:t>)</w:t>
      </w:r>
      <w:r w:rsidR="00101158" w:rsidRPr="00706156">
        <w:rPr>
          <w:rFonts w:cs="Arial"/>
        </w:rPr>
        <w:fldChar w:fldCharType="begin"/>
      </w:r>
      <w:r w:rsidR="00E97678" w:rsidRPr="00706156">
        <w:rPr>
          <w:rFonts w:cs="Arial"/>
        </w:rPr>
        <w:instrText xml:space="preserve"> ADDIN ZOTERO_ITEM CSL_CITATION {"citationID":"Kohc23kS","properties":{"formattedCitation":"\\super 13,14,41\\nosupersub{}","plainCitation":"13,14,41","noteIndex":0},"citationItems":[{"id":4768,"uris":["http://zotero.org/users/7696217/items/RHDA769R"],"itemData":{"id":4768,"type":"article-journal","container-title":"Clinical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strain","author":[{"family":"Alabdulkader","given":"Balsam"}],"issued":{"date-parts":[["2021"]]}}},{"id":10190,"uris":["http://zotero.org/users/7696217/items/27DYXL9A"],"itemData":{"id":10190,"type":"article-journal","container-title":"Ophthalmic epidemiology","ISSN":"0928-6586","issue":"4","journalAbbreviation":"Ophthalmic epidemiology","note":"publisher: Taylor &amp; Francis","page":"285-292","title":"Digital eye strain epidemic amid COVID-19 pandemic–a cross-sectional survey","volume":"28","author":[{"family":"Ganne","given":"Pratyusha"},{"family":"Najeeb","given":"Shaista"},{"family":"Chaitanya","given":"Ganne"},{"family":"Sharma","given":"Aditya"},{"family":"Krishnappa","given":"Nagesha C"}],"issued":{"date-parts":[["2021"]]}}},{"id":4769,"uris":["http://zotero.org/users/7696217/items/HWEKIMHY"],"itemData":{"id":4769,"type":"article-journal","container-title":"International Journal of Research in Pharmaceutical Sciences","issue":"Special Issue 1","journalAbbreviation":"International Journal of Research in Pharmaceutical Sciences","title":"Assessment of dry eye symptoms and quality of sleep in engineering students during the COVID-19 pandemic","volume":"11","author":[{"family":"Pavithra","given":"S"},{"family":"Sundar","given":"M Dheepak"}],"issued":{"date-parts":[["2020"]]}}}],"schema":"https://github.com/citation-style-language/schema/raw/master/csl-citation.json"} </w:instrText>
      </w:r>
      <w:r w:rsidR="00101158" w:rsidRPr="00706156">
        <w:rPr>
          <w:rFonts w:cs="Arial"/>
        </w:rPr>
        <w:fldChar w:fldCharType="separate"/>
      </w:r>
      <w:r w:rsidR="00095CC6" w:rsidRPr="00706156">
        <w:rPr>
          <w:rFonts w:cs="Arial"/>
          <w:vertAlign w:val="superscript"/>
        </w:rPr>
        <w:t>13,14,41</w:t>
      </w:r>
      <w:r w:rsidR="00101158" w:rsidRPr="00706156">
        <w:rPr>
          <w:rFonts w:cs="Arial"/>
        </w:rPr>
        <w:fldChar w:fldCharType="end"/>
      </w:r>
      <w:r w:rsidR="004E63AA" w:rsidRPr="00706156">
        <w:rPr>
          <w:rFonts w:cs="Arial"/>
        </w:rPr>
        <w:t>.</w:t>
      </w:r>
      <w:r w:rsidR="009F43A3" w:rsidRPr="00706156">
        <w:rPr>
          <w:rFonts w:cs="Arial"/>
        </w:rPr>
        <w:t xml:space="preserve"> The remaining associations measured symptoms of digital eye strain</w:t>
      </w:r>
      <w:r w:rsidR="00E243E8" w:rsidRPr="00706156">
        <w:rPr>
          <w:rFonts w:cs="Arial"/>
        </w:rPr>
        <w:fldChar w:fldCharType="begin"/>
      </w:r>
      <w:r w:rsidR="00E97678" w:rsidRPr="00706156">
        <w:rPr>
          <w:rFonts w:cs="Arial"/>
        </w:rPr>
        <w:instrText xml:space="preserve"> ADDIN ZOTERO_ITEM CSL_CITATION {"citationID":"jmVl5FqI","properties":{"formattedCitation":"\\super 14\\nosupersub{}","plainCitation":"14","noteIndex":0},"citationItems":[{"id":4768,"uris":["http://zotero.org/users/7696217/items/RHDA769R"],"itemData":{"id":4768,"type":"article-journal","container-title":"Clinical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strain","author":[{"family":"Alabdulkader","given":"Balsam"}],"issued":{"date-parts":[["2021"]]}}}],"schema":"https://github.com/citation-style-language/schema/raw/master/csl-citation.json"} </w:instrText>
      </w:r>
      <w:r w:rsidR="00E243E8" w:rsidRPr="00706156">
        <w:rPr>
          <w:rFonts w:cs="Arial"/>
        </w:rPr>
        <w:fldChar w:fldCharType="separate"/>
      </w:r>
      <w:r w:rsidR="007E01AD" w:rsidRPr="00706156">
        <w:rPr>
          <w:rFonts w:cs="Arial"/>
          <w:vertAlign w:val="superscript"/>
        </w:rPr>
        <w:t>14</w:t>
      </w:r>
      <w:r w:rsidR="00E243E8" w:rsidRPr="00706156">
        <w:rPr>
          <w:rFonts w:cs="Arial"/>
        </w:rPr>
        <w:fldChar w:fldCharType="end"/>
      </w:r>
      <w:r w:rsidR="009F43A3" w:rsidRPr="00706156">
        <w:rPr>
          <w:rFonts w:cs="Arial"/>
        </w:rPr>
        <w:t xml:space="preserve">, and found </w:t>
      </w:r>
      <w:r w:rsidR="00C222AC" w:rsidRPr="00706156">
        <w:rPr>
          <w:rFonts w:cs="Arial"/>
        </w:rPr>
        <w:t>significant associations between less</w:t>
      </w:r>
      <w:r w:rsidR="00540B49" w:rsidRPr="00706156">
        <w:rPr>
          <w:rFonts w:cs="Arial"/>
        </w:rPr>
        <w:t xml:space="preserve"> than 6hrs</w:t>
      </w:r>
      <w:r w:rsidR="005E6E11" w:rsidRPr="00706156">
        <w:rPr>
          <w:rFonts w:cs="Arial"/>
        </w:rPr>
        <w:t>/</w:t>
      </w:r>
      <w:r w:rsidR="00540B49" w:rsidRPr="00706156">
        <w:rPr>
          <w:rFonts w:cs="Arial"/>
        </w:rPr>
        <w:t>day</w:t>
      </w:r>
      <w:r w:rsidR="007A287E" w:rsidRPr="00706156">
        <w:rPr>
          <w:rFonts w:cs="Arial"/>
        </w:rPr>
        <w:t xml:space="preserve"> of </w:t>
      </w:r>
      <w:r w:rsidR="007A287E" w:rsidRPr="00706156">
        <w:rPr>
          <w:rFonts w:cs="Arial"/>
        </w:rPr>
        <w:lastRenderedPageBreak/>
        <w:t>screen time</w:t>
      </w:r>
      <w:r w:rsidR="00540B49" w:rsidRPr="00706156">
        <w:rPr>
          <w:rFonts w:cs="Arial"/>
        </w:rPr>
        <w:t xml:space="preserve"> </w:t>
      </w:r>
      <w:r w:rsidR="00013E62" w:rsidRPr="00706156">
        <w:rPr>
          <w:rFonts w:cs="Arial"/>
        </w:rPr>
        <w:t xml:space="preserve">(with </w:t>
      </w:r>
      <w:r w:rsidR="00D95E3A" w:rsidRPr="00706156">
        <w:rPr>
          <w:rFonts w:cs="Arial"/>
        </w:rPr>
        <w:t xml:space="preserve">&gt;6hrs/day as the reference group) </w:t>
      </w:r>
      <w:r w:rsidR="00C222AC" w:rsidRPr="00706156">
        <w:rPr>
          <w:rFonts w:cs="Arial"/>
        </w:rPr>
        <w:t>and</w:t>
      </w:r>
      <w:r w:rsidR="00540B49" w:rsidRPr="00706156">
        <w:rPr>
          <w:rFonts w:cs="Arial"/>
        </w:rPr>
        <w:t xml:space="preserve"> tearing (OR=0</w:t>
      </w:r>
      <w:r w:rsidR="00540B49" w:rsidRPr="00706156">
        <w:rPr>
          <w:rFonts w:cs="Arial"/>
          <w:sz w:val="16"/>
          <w:szCs w:val="16"/>
        </w:rPr>
        <w:t>·</w:t>
      </w:r>
      <w:r w:rsidR="00540B49" w:rsidRPr="00706156">
        <w:rPr>
          <w:rFonts w:cs="Arial"/>
        </w:rPr>
        <w:t>72 95%CI 0</w:t>
      </w:r>
      <w:r w:rsidR="00540B49" w:rsidRPr="00706156">
        <w:rPr>
          <w:rFonts w:cs="Arial"/>
          <w:sz w:val="16"/>
          <w:szCs w:val="16"/>
        </w:rPr>
        <w:t>·</w:t>
      </w:r>
      <w:r w:rsidR="00540B49" w:rsidRPr="00706156">
        <w:rPr>
          <w:rFonts w:cs="Arial"/>
        </w:rPr>
        <w:t>54-0</w:t>
      </w:r>
      <w:r w:rsidR="00540B49" w:rsidRPr="00706156">
        <w:rPr>
          <w:rFonts w:cs="Arial"/>
          <w:sz w:val="16"/>
          <w:szCs w:val="16"/>
        </w:rPr>
        <w:t>·</w:t>
      </w:r>
      <w:r w:rsidR="00540B49" w:rsidRPr="00706156">
        <w:rPr>
          <w:rFonts w:cs="Arial"/>
        </w:rPr>
        <w:t>96); eye strain (OR=0</w:t>
      </w:r>
      <w:r w:rsidR="00540B49" w:rsidRPr="00706156">
        <w:rPr>
          <w:rFonts w:cs="Arial"/>
          <w:sz w:val="16"/>
          <w:szCs w:val="16"/>
        </w:rPr>
        <w:t>·</w:t>
      </w:r>
      <w:r w:rsidR="00540B49" w:rsidRPr="00706156">
        <w:rPr>
          <w:rFonts w:cs="Arial"/>
        </w:rPr>
        <w:t>51 95%CI 0</w:t>
      </w:r>
      <w:r w:rsidR="00540B49" w:rsidRPr="00706156">
        <w:rPr>
          <w:rFonts w:cs="Arial"/>
          <w:sz w:val="16"/>
          <w:szCs w:val="16"/>
        </w:rPr>
        <w:t>·</w:t>
      </w:r>
      <w:r w:rsidR="00540B49" w:rsidRPr="00706156">
        <w:rPr>
          <w:rFonts w:cs="Arial"/>
        </w:rPr>
        <w:t>41-0</w:t>
      </w:r>
      <w:r w:rsidR="00540B49" w:rsidRPr="00706156">
        <w:rPr>
          <w:rFonts w:cs="Arial"/>
          <w:sz w:val="16"/>
          <w:szCs w:val="16"/>
        </w:rPr>
        <w:t>·</w:t>
      </w:r>
      <w:r w:rsidR="00540B49" w:rsidRPr="00706156">
        <w:rPr>
          <w:rFonts w:cs="Arial"/>
        </w:rPr>
        <w:t>64); eye dryness (OR=0</w:t>
      </w:r>
      <w:r w:rsidR="00540B49" w:rsidRPr="00706156">
        <w:rPr>
          <w:rFonts w:cs="Arial"/>
          <w:sz w:val="16"/>
          <w:szCs w:val="16"/>
        </w:rPr>
        <w:t>·</w:t>
      </w:r>
      <w:r w:rsidR="00540B49" w:rsidRPr="00706156">
        <w:rPr>
          <w:rFonts w:cs="Arial"/>
        </w:rPr>
        <w:t>62 95%CI 0</w:t>
      </w:r>
      <w:r w:rsidR="00540B49" w:rsidRPr="00706156">
        <w:rPr>
          <w:rFonts w:cs="Arial"/>
          <w:sz w:val="16"/>
          <w:szCs w:val="16"/>
        </w:rPr>
        <w:t>·</w:t>
      </w:r>
      <w:r w:rsidR="00540B49" w:rsidRPr="00706156">
        <w:rPr>
          <w:rFonts w:cs="Arial"/>
        </w:rPr>
        <w:t>49-0</w:t>
      </w:r>
      <w:r w:rsidR="00540B49" w:rsidRPr="00706156">
        <w:rPr>
          <w:rFonts w:cs="Arial"/>
          <w:sz w:val="16"/>
          <w:szCs w:val="16"/>
        </w:rPr>
        <w:t>·</w:t>
      </w:r>
      <w:r w:rsidR="00540B49" w:rsidRPr="00706156">
        <w:rPr>
          <w:rFonts w:cs="Arial"/>
        </w:rPr>
        <w:t>79); heavy eyelids (OR=0</w:t>
      </w:r>
      <w:r w:rsidR="00540B49" w:rsidRPr="00706156">
        <w:rPr>
          <w:rFonts w:cs="Arial"/>
          <w:sz w:val="16"/>
          <w:szCs w:val="16"/>
        </w:rPr>
        <w:t>·</w:t>
      </w:r>
      <w:r w:rsidR="00540B49" w:rsidRPr="00706156">
        <w:rPr>
          <w:rFonts w:cs="Arial"/>
        </w:rPr>
        <w:t>68 95%CI 0</w:t>
      </w:r>
      <w:r w:rsidR="00540B49" w:rsidRPr="00706156">
        <w:rPr>
          <w:rFonts w:cs="Arial"/>
          <w:sz w:val="16"/>
          <w:szCs w:val="16"/>
        </w:rPr>
        <w:t>·</w:t>
      </w:r>
      <w:r w:rsidR="00540B49" w:rsidRPr="00706156">
        <w:rPr>
          <w:rFonts w:cs="Arial"/>
        </w:rPr>
        <w:t>51-0</w:t>
      </w:r>
      <w:r w:rsidR="00540B49" w:rsidRPr="00706156">
        <w:rPr>
          <w:rFonts w:cs="Arial"/>
          <w:sz w:val="16"/>
          <w:szCs w:val="16"/>
        </w:rPr>
        <w:t>·</w:t>
      </w:r>
      <w:r w:rsidR="00540B49" w:rsidRPr="00706156">
        <w:rPr>
          <w:rFonts w:cs="Arial"/>
        </w:rPr>
        <w:t>91); eye redness (OR=0</w:t>
      </w:r>
      <w:r w:rsidR="00540B49" w:rsidRPr="00706156">
        <w:rPr>
          <w:rFonts w:cs="Arial"/>
          <w:sz w:val="16"/>
          <w:szCs w:val="16"/>
        </w:rPr>
        <w:t>·</w:t>
      </w:r>
      <w:r w:rsidR="00540B49" w:rsidRPr="00706156">
        <w:rPr>
          <w:rFonts w:cs="Arial"/>
        </w:rPr>
        <w:t>60 95%CI 0</w:t>
      </w:r>
      <w:r w:rsidR="00540B49" w:rsidRPr="00706156">
        <w:rPr>
          <w:rFonts w:cs="Arial"/>
          <w:sz w:val="16"/>
          <w:szCs w:val="16"/>
        </w:rPr>
        <w:t>·</w:t>
      </w:r>
      <w:r w:rsidR="00540B49" w:rsidRPr="00706156">
        <w:rPr>
          <w:rFonts w:cs="Arial"/>
        </w:rPr>
        <w:t>44-0</w:t>
      </w:r>
      <w:r w:rsidR="00540B49" w:rsidRPr="00706156">
        <w:rPr>
          <w:rFonts w:cs="Arial"/>
          <w:sz w:val="16"/>
          <w:szCs w:val="16"/>
        </w:rPr>
        <w:t>·</w:t>
      </w:r>
      <w:r w:rsidR="00540B49" w:rsidRPr="00706156">
        <w:rPr>
          <w:rFonts w:cs="Arial"/>
        </w:rPr>
        <w:t>81); eye itchiness (OR=0</w:t>
      </w:r>
      <w:r w:rsidR="00540B49" w:rsidRPr="00706156">
        <w:rPr>
          <w:rFonts w:cs="Arial"/>
          <w:sz w:val="16"/>
          <w:szCs w:val="16"/>
        </w:rPr>
        <w:t>·</w:t>
      </w:r>
      <w:r w:rsidR="00540B49" w:rsidRPr="00706156">
        <w:rPr>
          <w:rFonts w:cs="Arial"/>
        </w:rPr>
        <w:t>53 95%CI 0</w:t>
      </w:r>
      <w:r w:rsidR="00540B49" w:rsidRPr="00706156">
        <w:rPr>
          <w:rFonts w:cs="Arial"/>
          <w:sz w:val="16"/>
          <w:szCs w:val="16"/>
        </w:rPr>
        <w:t>·</w:t>
      </w:r>
      <w:r w:rsidR="00540B49" w:rsidRPr="00706156">
        <w:rPr>
          <w:rFonts w:cs="Arial"/>
        </w:rPr>
        <w:t>40-0</w:t>
      </w:r>
      <w:r w:rsidR="00540B49" w:rsidRPr="00706156">
        <w:rPr>
          <w:rFonts w:cs="Arial"/>
          <w:sz w:val="16"/>
          <w:szCs w:val="16"/>
        </w:rPr>
        <w:t>·</w:t>
      </w:r>
      <w:r w:rsidR="00540B49" w:rsidRPr="00706156">
        <w:rPr>
          <w:rFonts w:cs="Arial"/>
        </w:rPr>
        <w:t>69); burning sensations in the eye (OR=0</w:t>
      </w:r>
      <w:r w:rsidR="00540B49" w:rsidRPr="00706156">
        <w:rPr>
          <w:rFonts w:cs="Arial"/>
          <w:sz w:val="16"/>
          <w:szCs w:val="16"/>
        </w:rPr>
        <w:t>·</w:t>
      </w:r>
      <w:r w:rsidR="00540B49" w:rsidRPr="00706156">
        <w:rPr>
          <w:rFonts w:cs="Arial"/>
        </w:rPr>
        <w:t>59 95%CI 0</w:t>
      </w:r>
      <w:r w:rsidR="00540B49" w:rsidRPr="00706156">
        <w:rPr>
          <w:rFonts w:cs="Arial"/>
          <w:sz w:val="16"/>
          <w:szCs w:val="16"/>
        </w:rPr>
        <w:t>·</w:t>
      </w:r>
      <w:r w:rsidR="00540B49" w:rsidRPr="00706156">
        <w:rPr>
          <w:rFonts w:cs="Arial"/>
        </w:rPr>
        <w:t>45-0</w:t>
      </w:r>
      <w:r w:rsidR="00540B49" w:rsidRPr="00706156">
        <w:rPr>
          <w:rFonts w:cs="Arial"/>
          <w:sz w:val="16"/>
          <w:szCs w:val="16"/>
        </w:rPr>
        <w:t>·</w:t>
      </w:r>
      <w:r w:rsidR="00540B49" w:rsidRPr="00706156">
        <w:rPr>
          <w:rFonts w:cs="Arial"/>
        </w:rPr>
        <w:t>76); sensitivity to bright light (OR=0</w:t>
      </w:r>
      <w:r w:rsidR="00540B49" w:rsidRPr="00706156">
        <w:rPr>
          <w:rFonts w:cs="Arial"/>
          <w:sz w:val="16"/>
          <w:szCs w:val="16"/>
        </w:rPr>
        <w:t>·</w:t>
      </w:r>
      <w:r w:rsidR="00540B49" w:rsidRPr="00706156">
        <w:rPr>
          <w:rFonts w:cs="Arial"/>
        </w:rPr>
        <w:t>58 95%CI 0</w:t>
      </w:r>
      <w:r w:rsidR="00540B49" w:rsidRPr="00706156">
        <w:rPr>
          <w:rFonts w:cs="Arial"/>
          <w:sz w:val="16"/>
          <w:szCs w:val="16"/>
        </w:rPr>
        <w:t>·</w:t>
      </w:r>
      <w:r w:rsidR="00540B49" w:rsidRPr="00706156">
        <w:rPr>
          <w:rFonts w:cs="Arial"/>
        </w:rPr>
        <w:t>43-0</w:t>
      </w:r>
      <w:r w:rsidR="00540B49" w:rsidRPr="00706156">
        <w:rPr>
          <w:rFonts w:cs="Arial"/>
          <w:sz w:val="16"/>
          <w:szCs w:val="16"/>
        </w:rPr>
        <w:t>·</w:t>
      </w:r>
      <w:r w:rsidR="00540B49" w:rsidRPr="00706156">
        <w:rPr>
          <w:rFonts w:cs="Arial"/>
        </w:rPr>
        <w:t>79); difficulty focussing (OR=0</w:t>
      </w:r>
      <w:r w:rsidR="00540B49" w:rsidRPr="00706156">
        <w:rPr>
          <w:rFonts w:cs="Arial"/>
          <w:sz w:val="16"/>
          <w:szCs w:val="16"/>
        </w:rPr>
        <w:t>·</w:t>
      </w:r>
      <w:r w:rsidR="00540B49" w:rsidRPr="00706156">
        <w:rPr>
          <w:rFonts w:cs="Arial"/>
        </w:rPr>
        <w:t>70 95%CI 0</w:t>
      </w:r>
      <w:r w:rsidR="00540B49" w:rsidRPr="00706156">
        <w:rPr>
          <w:rFonts w:cs="Arial"/>
          <w:sz w:val="16"/>
          <w:szCs w:val="16"/>
        </w:rPr>
        <w:t>·</w:t>
      </w:r>
      <w:r w:rsidR="00540B49" w:rsidRPr="00706156">
        <w:rPr>
          <w:rFonts w:cs="Arial"/>
        </w:rPr>
        <w:t>55-0</w:t>
      </w:r>
      <w:r w:rsidR="00540B49" w:rsidRPr="00706156">
        <w:rPr>
          <w:rFonts w:cs="Arial"/>
          <w:sz w:val="16"/>
          <w:szCs w:val="16"/>
        </w:rPr>
        <w:t>·</w:t>
      </w:r>
      <w:r w:rsidR="00540B49" w:rsidRPr="00706156">
        <w:rPr>
          <w:rFonts w:cs="Arial"/>
        </w:rPr>
        <w:t>90); eye pain (OR=0</w:t>
      </w:r>
      <w:r w:rsidR="00540B49" w:rsidRPr="00706156">
        <w:rPr>
          <w:rFonts w:cs="Arial"/>
          <w:sz w:val="16"/>
          <w:szCs w:val="16"/>
        </w:rPr>
        <w:t>·</w:t>
      </w:r>
      <w:r w:rsidR="00540B49" w:rsidRPr="00706156">
        <w:rPr>
          <w:rFonts w:cs="Arial"/>
        </w:rPr>
        <w:t>56 95%CI 0</w:t>
      </w:r>
      <w:r w:rsidR="00540B49" w:rsidRPr="00706156">
        <w:rPr>
          <w:rFonts w:cs="Arial"/>
          <w:sz w:val="16"/>
          <w:szCs w:val="16"/>
        </w:rPr>
        <w:t>·</w:t>
      </w:r>
      <w:r w:rsidR="00540B49" w:rsidRPr="00706156">
        <w:rPr>
          <w:rFonts w:cs="Arial"/>
        </w:rPr>
        <w:t>41-0</w:t>
      </w:r>
      <w:r w:rsidR="00540B49" w:rsidRPr="00706156">
        <w:rPr>
          <w:rFonts w:cs="Arial"/>
          <w:sz w:val="16"/>
          <w:szCs w:val="16"/>
        </w:rPr>
        <w:t>·</w:t>
      </w:r>
      <w:r w:rsidR="00540B49" w:rsidRPr="00706156">
        <w:rPr>
          <w:rFonts w:cs="Arial"/>
        </w:rPr>
        <w:t>75); foreign body sensation in the eye (OR=0</w:t>
      </w:r>
      <w:r w:rsidR="00540B49" w:rsidRPr="00706156">
        <w:rPr>
          <w:rFonts w:cs="Arial"/>
          <w:sz w:val="16"/>
          <w:szCs w:val="16"/>
        </w:rPr>
        <w:t>·</w:t>
      </w:r>
      <w:r w:rsidR="00540B49" w:rsidRPr="00706156">
        <w:rPr>
          <w:rFonts w:cs="Arial"/>
        </w:rPr>
        <w:t>69 95%CI 0</w:t>
      </w:r>
      <w:r w:rsidR="00540B49" w:rsidRPr="00706156">
        <w:rPr>
          <w:rFonts w:cs="Arial"/>
          <w:sz w:val="16"/>
          <w:szCs w:val="16"/>
        </w:rPr>
        <w:t>·</w:t>
      </w:r>
      <w:r w:rsidR="00540B49" w:rsidRPr="00706156">
        <w:rPr>
          <w:rFonts w:cs="Arial"/>
        </w:rPr>
        <w:t>49-0</w:t>
      </w:r>
      <w:r w:rsidR="00540B49" w:rsidRPr="00706156">
        <w:rPr>
          <w:rFonts w:cs="Arial"/>
          <w:sz w:val="16"/>
          <w:szCs w:val="16"/>
        </w:rPr>
        <w:t>·</w:t>
      </w:r>
      <w:r w:rsidR="00540B49" w:rsidRPr="00706156">
        <w:rPr>
          <w:rFonts w:cs="Arial"/>
        </w:rPr>
        <w:t>98); and excessive blinking (OR=0</w:t>
      </w:r>
      <w:r w:rsidR="00540B49" w:rsidRPr="00706156">
        <w:rPr>
          <w:rFonts w:cs="Arial"/>
          <w:sz w:val="16"/>
          <w:szCs w:val="16"/>
        </w:rPr>
        <w:t>·</w:t>
      </w:r>
      <w:r w:rsidR="00540B49" w:rsidRPr="00706156">
        <w:rPr>
          <w:rFonts w:cs="Arial"/>
        </w:rPr>
        <w:t>68 95%CI 0</w:t>
      </w:r>
      <w:r w:rsidR="00540B49" w:rsidRPr="00706156">
        <w:rPr>
          <w:rFonts w:cs="Arial"/>
          <w:sz w:val="16"/>
          <w:szCs w:val="16"/>
        </w:rPr>
        <w:t>·</w:t>
      </w:r>
      <w:r w:rsidR="00540B49" w:rsidRPr="00706156">
        <w:rPr>
          <w:rFonts w:cs="Arial"/>
        </w:rPr>
        <w:t>52-0</w:t>
      </w:r>
      <w:r w:rsidR="00540B49" w:rsidRPr="00706156">
        <w:rPr>
          <w:rFonts w:cs="Arial"/>
          <w:sz w:val="16"/>
          <w:szCs w:val="16"/>
        </w:rPr>
        <w:t>·</w:t>
      </w:r>
      <w:r w:rsidR="00540B49" w:rsidRPr="00706156">
        <w:rPr>
          <w:rFonts w:cs="Arial"/>
        </w:rPr>
        <w:t>87)</w:t>
      </w:r>
      <w:r w:rsidR="00E243E8" w:rsidRPr="00706156">
        <w:rPr>
          <w:rFonts w:cs="Arial"/>
        </w:rPr>
        <w:fldChar w:fldCharType="begin"/>
      </w:r>
      <w:r w:rsidR="00E97678" w:rsidRPr="00706156">
        <w:rPr>
          <w:rFonts w:cs="Arial"/>
        </w:rPr>
        <w:instrText xml:space="preserve"> ADDIN ZOTERO_ITEM CSL_CITATION {"citationID":"8yYdSFI8","properties":{"formattedCitation":"\\super 14\\nosupersub{}","plainCitation":"14","noteIndex":0},"citationItems":[{"id":4768,"uris":["http://zotero.org/users/7696217/items/RHDA769R"],"itemData":{"id":4768,"type":"article-journal","container-title":"Clinical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strain","author":[{"family":"Alabdulkader","given":"Balsam"}],"issued":{"date-parts":[["2021"]]}}}],"schema":"https://github.com/citation-style-language/schema/raw/master/csl-citation.json"} </w:instrText>
      </w:r>
      <w:r w:rsidR="00E243E8" w:rsidRPr="00706156">
        <w:rPr>
          <w:rFonts w:cs="Arial"/>
        </w:rPr>
        <w:fldChar w:fldCharType="separate"/>
      </w:r>
      <w:r w:rsidR="007E01AD" w:rsidRPr="00706156">
        <w:rPr>
          <w:rFonts w:cs="Arial"/>
          <w:vertAlign w:val="superscript"/>
        </w:rPr>
        <w:t>14</w:t>
      </w:r>
      <w:r w:rsidR="00E243E8" w:rsidRPr="00706156">
        <w:rPr>
          <w:rFonts w:cs="Arial"/>
        </w:rPr>
        <w:fldChar w:fldCharType="end"/>
      </w:r>
      <w:r w:rsidR="00540B49" w:rsidRPr="00706156">
        <w:rPr>
          <w:rFonts w:cs="Arial"/>
        </w:rPr>
        <w:t>.</w:t>
      </w:r>
      <w:r w:rsidR="0080266F" w:rsidRPr="00706156">
        <w:rPr>
          <w:rFonts w:cs="Arial"/>
        </w:rPr>
        <w:t xml:space="preserve"> </w:t>
      </w:r>
      <w:r w:rsidR="00947EE7" w:rsidRPr="00706156">
        <w:rPr>
          <w:rFonts w:cs="Arial"/>
        </w:rPr>
        <w:t xml:space="preserve">Neither </w:t>
      </w:r>
      <w:r w:rsidR="0080266F" w:rsidRPr="00706156">
        <w:rPr>
          <w:rFonts w:cs="Arial"/>
        </w:rPr>
        <w:t>diplopia and</w:t>
      </w:r>
      <w:r w:rsidR="00F013FA" w:rsidRPr="00706156">
        <w:rPr>
          <w:rFonts w:cs="Arial"/>
        </w:rPr>
        <w:t xml:space="preserve"> blurred vision were associated with increases in screentime</w:t>
      </w:r>
      <w:r w:rsidR="00E243E8" w:rsidRPr="00706156">
        <w:rPr>
          <w:rFonts w:cs="Arial"/>
        </w:rPr>
        <w:fldChar w:fldCharType="begin"/>
      </w:r>
      <w:r w:rsidR="00E97678" w:rsidRPr="00706156">
        <w:rPr>
          <w:rFonts w:cs="Arial"/>
        </w:rPr>
        <w:instrText xml:space="preserve"> ADDIN ZOTERO_ITEM CSL_CITATION {"citationID":"E3lqLIvd","properties":{"formattedCitation":"\\super 14\\nosupersub{}","plainCitation":"14","noteIndex":0},"citationItems":[{"id":4768,"uris":["http://zotero.org/users/7696217/items/RHDA769R"],"itemData":{"id":4768,"type":"article-journal","container-title":"Clinical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strain","author":[{"family":"Alabdulkader","given":"Balsam"}],"issued":{"date-parts":[["2021"]]}}}],"schema":"https://github.com/citation-style-language/schema/raw/master/csl-citation.json"} </w:instrText>
      </w:r>
      <w:r w:rsidR="00E243E8" w:rsidRPr="00706156">
        <w:rPr>
          <w:rFonts w:cs="Arial"/>
        </w:rPr>
        <w:fldChar w:fldCharType="separate"/>
      </w:r>
      <w:r w:rsidR="007E01AD" w:rsidRPr="00706156">
        <w:rPr>
          <w:rFonts w:cs="Arial"/>
          <w:vertAlign w:val="superscript"/>
        </w:rPr>
        <w:t>14</w:t>
      </w:r>
      <w:r w:rsidR="00E243E8" w:rsidRPr="00706156">
        <w:rPr>
          <w:rFonts w:cs="Arial"/>
        </w:rPr>
        <w:fldChar w:fldCharType="end"/>
      </w:r>
      <w:r w:rsidR="00F013FA" w:rsidRPr="00706156">
        <w:rPr>
          <w:rFonts w:cs="Arial"/>
        </w:rPr>
        <w:t xml:space="preserve">. </w:t>
      </w:r>
    </w:p>
    <w:p w14:paraId="30FA0E05" w14:textId="77777777" w:rsidR="00BC06B5" w:rsidRPr="00706156" w:rsidRDefault="00BC06B5" w:rsidP="00E24982">
      <w:pPr>
        <w:pStyle w:val="Heading4"/>
      </w:pPr>
      <w:r w:rsidRPr="00706156">
        <w:t>Mental health</w:t>
      </w:r>
    </w:p>
    <w:p w14:paraId="0490DA18" w14:textId="63A3014A" w:rsidR="00014235" w:rsidRPr="00706156" w:rsidRDefault="003C4F9D">
      <w:pPr>
        <w:rPr>
          <w:rFonts w:cs="Arial"/>
        </w:rPr>
      </w:pPr>
      <w:r w:rsidRPr="00706156">
        <w:rPr>
          <w:rFonts w:cs="Arial"/>
        </w:rPr>
        <w:t>A total of twenty studies</w:t>
      </w:r>
      <w:r w:rsidRPr="00706156">
        <w:rPr>
          <w:rFonts w:cs="Arial"/>
        </w:rPr>
        <w:fldChar w:fldCharType="begin"/>
      </w:r>
      <w:r w:rsidR="00E97678" w:rsidRPr="00706156">
        <w:rPr>
          <w:rFonts w:cs="Arial"/>
        </w:rPr>
        <w:instrText xml:space="preserve"> ADDIN ZOTERO_ITEM CSL_CITATION {"citationID":"br6pUWI8","properties":{"formattedCitation":"\\super 10,14,33,36,40,44,45,47,49,50,52\\uc0\\u8211{}54,58,60,63,64,66,68,69\\nosupersub{}","plainCitation":"10,14,33,36,40,44,45,47,49,50,52–54,58,60,63,64,66,68,69","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id":4768,"uris":["http://zotero.org/users/7696217/items/RHDA769R"],"itemData":{"id":4768,"type":"article-journal","container-title":"Clinical and Experimental Optometry","ISSN":"0816-4622","journalAbbreviation":"Clinical and Experimental Optometry","note":"publisher: Taylor &amp; Francis","page":"1-7","title":"Effect of digital device use during COVID-19 on digital eye strain","author":[{"family":"Alabdulkader","given":"Balsam"}],"issued":{"date-parts":[["2021"]]}}},{"id":10231,"uris":["http://zotero.org/users/7696217/items/AA6285U3"],"itemData":{"id":10231,"type":"article-journal","container-title":"Psychology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I"},{"family":"Hamer","given":"Mark"}],"issued":{"date-parts":[["2021"]]}}},{"id":87,"uris":["http://zotero.org/users/7696217/items/GDGVSNHT"],"itemData":{"id":87,"type":"article-journal","container-title":"Journal of Clinical Sleep Medicine","ISSN":"1550-9397","issue":"2","journalAbbreviation":"Journal of Clinical Sleep Medicine","note":"publisher: American Academy of Sleep Medicine","page":"185-191","title":"The effects of COVID-19 stay-at-home order on sleep, health, and working patterns: a survey study of US health care workers","volume":"17","author":[{"family":"Conroy","given":"Deirdre A"},{"family":"Hadler","given":"Nicole L"},{"family":"Cho","given":"Echelle"},{"family":"Moreira","given":"Aliya"},{"family":"MacKenzie","given":"Chamisa"},{"family":"Swanson","given":"Leslie M"},{"family":"Burgess","given":"Helen J"},{"family":"Arnedt","given":"J Todd"},{"family":"Goldstein","given":"Cathy A"}],"issued":{"date-parts":[["2021"]]}}},{"id":10186,"uris":["http://zotero.org/users/7696217/items/LZENICDG"],"itemData":{"id":10186,"type":"article-journal","container-title":"Psychology of Popular Media","ISSN":"2689-6575","journalAbbreviation":"Psychology of Popular Media","note":"publisher: Educational Publishing Foundation","title":"College students’ media habits, concern for themselves and others, and mental health in the era of COVID-19.","author":[{"family":"Fraser","given":"Ashley M"},{"family":"Stockdale","given":"Laura A"},{"family":"Bryce","given":"Crystal I"},{"family":"Alexander","given":"Brittany L"}],"issued":{"date-parts":[["2021"]]}}},{"id":78,"uris":["http://zotero.org/users/7696217/items/REDI363F"],"itemData":{"id":78,"type":"article-journal","container-title":"Computers in Human Behavior","ISSN":"0747-5632","journalAbbreviation":"Computers in Human Behavior","note":"publisher: Elsevier","page":"106616","title":"Smartphone Screen Time: Inaccuracy of self-reports and influence of psychological and contextual factors","volume":"115","author":[{"family":"Hodes","given":"Leora N"},{"family":"Thomas","given":"Kevin GF"}],"issued":{"date-parts":[["2021"]]}}},{"id":77,"uris":["http://zotero.org/users/7696217/items/67GJP7DA"],"itemData":{"id":77,"type":"article-journal","container-title":"Journal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id":10228,"uris":["http://zotero.org/users/7696217/items/F4E2VFGI"],"itemData":{"id":10228,"type":"article-journal","container-title":"International journal of environmental research and public health","issue":"20","journalAbbreviation":"International journal of environmental research and public health","note":"publisher: Multidisciplinary Digital Publishing Institute","page":"7406","title":"The influence of COVID-19 isolation on physical activity habits and its relationship with convergence insufficiency","volume":"17","author":[{"family":"Mon-López","given":"Daniel"},{"family":"Bernardez-Vilaboa","given":"Ricardo"},{"family":"Fernandez-Balbuena","given":"Antonio Alvarez"},{"family":"Sillero-Quintana","given":"Manuel"}],"issued":{"date-parts":[["2020"]]}}},{"id":64,"uris":["http://zotero.org/users/7696217/items/V2X2Z524"],"itemData":{"id":64,"type":"article-journal","container-title":"International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R"},{"family":"Rosen","given":"Daniel"}],"issued":{"date-parts":[["2021"]]}}},{"id":54,"uris":["http://zotero.org/users/7696217/items/NW4XUCXG"],"itemData":{"id":54,"type":"article-journal","container-title":"Journal of happiness studies","ISSN":"1573-7780","journalAbbreviation":"Journal of happiness studies","note":"publisher: Springer","page":"1-18","title":"Emotional well-being under conditions of lockdown: An experience sampling study in Austria during the COVID-19 pandemic","author":[{"family":"Stieger","given":"Stefan"},{"family":"Lewetz","given":"David"},{"family":"Swami","given":"Viren"}],"issued":{"date-parts":[["2021"]]}}},{"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schema":"https://github.com/citation-style-language/schema/raw/master/csl-citation.json"} </w:instrText>
      </w:r>
      <w:r w:rsidRPr="00706156">
        <w:rPr>
          <w:rFonts w:cs="Arial"/>
        </w:rPr>
        <w:fldChar w:fldCharType="separate"/>
      </w:r>
      <w:r w:rsidR="00095CC6" w:rsidRPr="00706156">
        <w:rPr>
          <w:rFonts w:cs="Arial"/>
          <w:vertAlign w:val="superscript"/>
        </w:rPr>
        <w:t>10,14,33,36,40,44,45,47,49,50,52–54,58,60,63,64,66,68,69</w:t>
      </w:r>
      <w:r w:rsidRPr="00706156">
        <w:rPr>
          <w:rFonts w:cs="Arial"/>
        </w:rPr>
        <w:fldChar w:fldCharType="end"/>
      </w:r>
      <w:r w:rsidR="00761154" w:rsidRPr="00706156">
        <w:rPr>
          <w:rFonts w:cs="Arial"/>
        </w:rPr>
        <w:t xml:space="preserve"> </w:t>
      </w:r>
      <w:r w:rsidR="00F070C9" w:rsidRPr="00706156">
        <w:rPr>
          <w:rFonts w:cs="Arial"/>
        </w:rPr>
        <w:t xml:space="preserve">(yielding 68 independent outcomes) </w:t>
      </w:r>
      <w:r w:rsidR="00761154" w:rsidRPr="00706156">
        <w:rPr>
          <w:rFonts w:cs="Arial"/>
        </w:rPr>
        <w:t xml:space="preserve">examined associations between </w:t>
      </w:r>
      <w:r w:rsidR="007A3E75" w:rsidRPr="00706156">
        <w:rPr>
          <w:rFonts w:cs="Arial"/>
        </w:rPr>
        <w:t>screen time</w:t>
      </w:r>
      <w:r w:rsidR="00761154" w:rsidRPr="00706156">
        <w:rPr>
          <w:rFonts w:cs="Arial"/>
        </w:rPr>
        <w:t xml:space="preserve"> and mental health outcomes, with </w:t>
      </w:r>
      <w:r w:rsidR="009F5256" w:rsidRPr="00706156">
        <w:rPr>
          <w:rFonts w:cs="Arial"/>
        </w:rPr>
        <w:t>46% (</w:t>
      </w:r>
      <w:r w:rsidR="00847127" w:rsidRPr="00706156">
        <w:rPr>
          <w:rFonts w:cs="Arial"/>
        </w:rPr>
        <w:t xml:space="preserve">31/68) outcomes yielding significant results. </w:t>
      </w:r>
    </w:p>
    <w:p w14:paraId="086530CC" w14:textId="0D8D88E4" w:rsidR="00014235" w:rsidRPr="00706156" w:rsidRDefault="00026C05">
      <w:pPr>
        <w:rPr>
          <w:rFonts w:cs="Arial"/>
        </w:rPr>
      </w:pPr>
      <w:r w:rsidRPr="00706156">
        <w:rPr>
          <w:rFonts w:cs="Arial"/>
        </w:rPr>
        <w:t>Seven</w:t>
      </w:r>
      <w:r w:rsidR="002A6AE7" w:rsidRPr="00706156">
        <w:rPr>
          <w:rFonts w:cs="Arial"/>
        </w:rPr>
        <w:t>teen</w:t>
      </w:r>
      <w:r w:rsidRPr="00706156">
        <w:rPr>
          <w:rFonts w:cs="Arial"/>
        </w:rPr>
        <w:t xml:space="preserve"> </w:t>
      </w:r>
      <w:r w:rsidR="005F7118" w:rsidRPr="00706156">
        <w:rPr>
          <w:rFonts w:cs="Arial"/>
        </w:rPr>
        <w:t>outcomes</w:t>
      </w:r>
      <w:r w:rsidRPr="00706156">
        <w:rPr>
          <w:rFonts w:cs="Arial"/>
        </w:rPr>
        <w:t xml:space="preserve"> measured </w:t>
      </w:r>
      <w:r w:rsidR="007A3E75" w:rsidRPr="00706156">
        <w:rPr>
          <w:rFonts w:cs="Arial"/>
        </w:rPr>
        <w:t>screen time</w:t>
      </w:r>
      <w:r w:rsidRPr="00706156">
        <w:rPr>
          <w:rFonts w:cs="Arial"/>
        </w:rPr>
        <w:t xml:space="preserve"> and anxiety, with </w:t>
      </w:r>
      <w:r w:rsidR="002A6AE7" w:rsidRPr="00706156">
        <w:rPr>
          <w:rFonts w:cs="Arial"/>
        </w:rPr>
        <w:t>4</w:t>
      </w:r>
      <w:r w:rsidR="00F65F5A" w:rsidRPr="00706156">
        <w:rPr>
          <w:rFonts w:cs="Arial"/>
        </w:rPr>
        <w:t>7% (</w:t>
      </w:r>
      <w:r w:rsidR="00582CE3" w:rsidRPr="00706156">
        <w:rPr>
          <w:rFonts w:cs="Arial"/>
        </w:rPr>
        <w:t>8</w:t>
      </w:r>
      <w:r w:rsidR="00F65F5A" w:rsidRPr="00706156">
        <w:rPr>
          <w:rFonts w:cs="Arial"/>
        </w:rPr>
        <w:t>/</w:t>
      </w:r>
      <w:r w:rsidR="002A6AE7" w:rsidRPr="00706156">
        <w:rPr>
          <w:rFonts w:cs="Arial"/>
        </w:rPr>
        <w:t>17</w:t>
      </w:r>
      <w:r w:rsidR="00F65F5A" w:rsidRPr="00706156">
        <w:rPr>
          <w:rFonts w:cs="Arial"/>
        </w:rPr>
        <w:t>)</w:t>
      </w:r>
      <w:r w:rsidR="00630F82" w:rsidRPr="00706156">
        <w:rPr>
          <w:rFonts w:cs="Arial"/>
        </w:rPr>
        <w:t xml:space="preserve"> o</w:t>
      </w:r>
      <w:r w:rsidR="00B53C8A" w:rsidRPr="00706156">
        <w:rPr>
          <w:rFonts w:cs="Arial"/>
        </w:rPr>
        <w:t>f</w:t>
      </w:r>
      <w:r w:rsidR="00630F82" w:rsidRPr="00706156">
        <w:rPr>
          <w:rFonts w:cs="Arial"/>
        </w:rPr>
        <w:t xml:space="preserve"> outcomes </w:t>
      </w:r>
      <w:r w:rsidR="00447E38" w:rsidRPr="00706156">
        <w:rPr>
          <w:rFonts w:cs="Arial"/>
        </w:rPr>
        <w:t>being statistically significant</w:t>
      </w:r>
      <w:r w:rsidR="00630F82" w:rsidRPr="00706156">
        <w:rPr>
          <w:rFonts w:cs="Arial"/>
        </w:rPr>
        <w:t xml:space="preserve">. </w:t>
      </w:r>
      <w:r w:rsidR="00230111" w:rsidRPr="00706156">
        <w:rPr>
          <w:rFonts w:cs="Arial"/>
        </w:rPr>
        <w:t>Regarding</w:t>
      </w:r>
      <w:r w:rsidR="00DA28B1" w:rsidRPr="00706156">
        <w:rPr>
          <w:rFonts w:cs="Arial"/>
        </w:rPr>
        <w:t xml:space="preserve"> </w:t>
      </w:r>
      <w:r w:rsidR="007545DD" w:rsidRPr="00706156">
        <w:rPr>
          <w:rFonts w:cs="Arial"/>
        </w:rPr>
        <w:t xml:space="preserve">increases in </w:t>
      </w:r>
      <w:r w:rsidR="00230111" w:rsidRPr="00706156">
        <w:rPr>
          <w:rFonts w:cs="Arial"/>
        </w:rPr>
        <w:t xml:space="preserve">overall </w:t>
      </w:r>
      <w:r w:rsidR="007A3E75" w:rsidRPr="00706156">
        <w:rPr>
          <w:rFonts w:cs="Arial"/>
        </w:rPr>
        <w:t>screen time</w:t>
      </w:r>
      <w:r w:rsidR="00230111" w:rsidRPr="00706156">
        <w:rPr>
          <w:rFonts w:cs="Arial"/>
        </w:rPr>
        <w:t xml:space="preserve">, several </w:t>
      </w:r>
      <w:r w:rsidR="00F05B2D" w:rsidRPr="00706156">
        <w:rPr>
          <w:rFonts w:cs="Arial"/>
        </w:rPr>
        <w:t>nominal categories</w:t>
      </w:r>
      <w:r w:rsidR="00230111" w:rsidRPr="00706156">
        <w:rPr>
          <w:rFonts w:cs="Arial"/>
        </w:rPr>
        <w:t xml:space="preserve"> of </w:t>
      </w:r>
      <w:r w:rsidR="007A3E75" w:rsidRPr="00706156">
        <w:rPr>
          <w:rFonts w:cs="Arial"/>
        </w:rPr>
        <w:t>screen time</w:t>
      </w:r>
      <w:r w:rsidR="00230111" w:rsidRPr="00706156">
        <w:rPr>
          <w:rFonts w:cs="Arial"/>
        </w:rPr>
        <w:t xml:space="preserve"> were associated with anxiety </w:t>
      </w:r>
      <w:r w:rsidR="00F05B2D" w:rsidRPr="00706156">
        <w:rPr>
          <w:rFonts w:cs="Arial"/>
        </w:rPr>
        <w:t>(</w:t>
      </w:r>
      <w:r w:rsidR="00230111" w:rsidRPr="00706156">
        <w:rPr>
          <w:rFonts w:cs="Arial"/>
        </w:rPr>
        <w:t>with less than 2hrs/day as the reference variable</w:t>
      </w:r>
      <w:r w:rsidR="00F05B2D" w:rsidRPr="00706156">
        <w:rPr>
          <w:rFonts w:cs="Arial"/>
        </w:rPr>
        <w:t>)</w:t>
      </w:r>
      <w:r w:rsidR="00174C4C" w:rsidRPr="00706156">
        <w:rPr>
          <w:rFonts w:cs="Arial"/>
        </w:rPr>
        <w:t xml:space="preserve"> with higher levels of screen time showing higher odds ra</w:t>
      </w:r>
      <w:r w:rsidR="00DC2800" w:rsidRPr="00706156">
        <w:rPr>
          <w:rFonts w:cs="Arial"/>
        </w:rPr>
        <w:t xml:space="preserve">tios: </w:t>
      </w:r>
      <w:r w:rsidR="00230111" w:rsidRPr="00706156">
        <w:rPr>
          <w:rFonts w:cs="Arial"/>
        </w:rPr>
        <w:t>5-6hrs/day (OR=1</w:t>
      </w:r>
      <w:r w:rsidR="00230111" w:rsidRPr="00706156">
        <w:rPr>
          <w:rFonts w:cs="Arial"/>
          <w:sz w:val="16"/>
          <w:szCs w:val="16"/>
        </w:rPr>
        <w:t>·</w:t>
      </w:r>
      <w:r w:rsidR="00230111" w:rsidRPr="00706156">
        <w:rPr>
          <w:rFonts w:cs="Arial"/>
        </w:rPr>
        <w:t>76 95%CI 1</w:t>
      </w:r>
      <w:r w:rsidR="00230111" w:rsidRPr="00706156">
        <w:rPr>
          <w:rFonts w:cs="Arial"/>
          <w:sz w:val="16"/>
          <w:szCs w:val="16"/>
        </w:rPr>
        <w:t>·</w:t>
      </w:r>
      <w:r w:rsidR="00230111" w:rsidRPr="00706156">
        <w:rPr>
          <w:rFonts w:cs="Arial"/>
        </w:rPr>
        <w:t>20-2</w:t>
      </w:r>
      <w:r w:rsidR="00230111" w:rsidRPr="00706156">
        <w:rPr>
          <w:rFonts w:cs="Arial"/>
          <w:sz w:val="16"/>
          <w:szCs w:val="16"/>
        </w:rPr>
        <w:t>·</w:t>
      </w:r>
      <w:r w:rsidR="00230111" w:rsidRPr="00706156">
        <w:rPr>
          <w:rFonts w:cs="Arial"/>
        </w:rPr>
        <w:t>58), 7-8hrs/day (OR=1</w:t>
      </w:r>
      <w:r w:rsidR="00230111" w:rsidRPr="00706156">
        <w:rPr>
          <w:rFonts w:cs="Arial"/>
          <w:sz w:val="16"/>
          <w:szCs w:val="16"/>
        </w:rPr>
        <w:t>·</w:t>
      </w:r>
      <w:r w:rsidR="00230111" w:rsidRPr="00706156">
        <w:rPr>
          <w:rFonts w:cs="Arial"/>
        </w:rPr>
        <w:t>98 95%CI 1</w:t>
      </w:r>
      <w:r w:rsidR="00230111" w:rsidRPr="00706156">
        <w:rPr>
          <w:rFonts w:cs="Arial"/>
          <w:sz w:val="16"/>
          <w:szCs w:val="16"/>
        </w:rPr>
        <w:t>·</w:t>
      </w:r>
      <w:r w:rsidR="00230111" w:rsidRPr="00706156">
        <w:rPr>
          <w:rFonts w:cs="Arial"/>
        </w:rPr>
        <w:t>29-3</w:t>
      </w:r>
      <w:r w:rsidR="00230111" w:rsidRPr="00706156">
        <w:rPr>
          <w:rFonts w:cs="Arial"/>
          <w:sz w:val="16"/>
          <w:szCs w:val="16"/>
        </w:rPr>
        <w:t>·</w:t>
      </w:r>
      <w:r w:rsidR="00230111" w:rsidRPr="00706156">
        <w:rPr>
          <w:rFonts w:cs="Arial"/>
        </w:rPr>
        <w:t>03), and more than 8hrs/day (OR=2</w:t>
      </w:r>
      <w:r w:rsidR="00230111" w:rsidRPr="00706156">
        <w:rPr>
          <w:rFonts w:cs="Arial"/>
          <w:sz w:val="16"/>
          <w:szCs w:val="16"/>
        </w:rPr>
        <w:t>·</w:t>
      </w:r>
      <w:r w:rsidR="00230111" w:rsidRPr="00706156">
        <w:rPr>
          <w:rFonts w:cs="Arial"/>
        </w:rPr>
        <w:t>22 95% 1</w:t>
      </w:r>
      <w:r w:rsidR="00230111" w:rsidRPr="00706156">
        <w:rPr>
          <w:rFonts w:cs="Arial"/>
          <w:sz w:val="16"/>
          <w:szCs w:val="16"/>
        </w:rPr>
        <w:t>·</w:t>
      </w:r>
      <w:r w:rsidR="00230111" w:rsidRPr="00706156">
        <w:rPr>
          <w:rFonts w:cs="Arial"/>
        </w:rPr>
        <w:t>45-3</w:t>
      </w:r>
      <w:r w:rsidR="00230111" w:rsidRPr="00706156">
        <w:rPr>
          <w:rFonts w:cs="Arial"/>
          <w:sz w:val="16"/>
          <w:szCs w:val="16"/>
        </w:rPr>
        <w:t>·</w:t>
      </w:r>
      <w:r w:rsidR="00230111" w:rsidRPr="00706156">
        <w:rPr>
          <w:rFonts w:cs="Arial"/>
        </w:rPr>
        <w:t>40), however 3-4hrs/day was not significant</w:t>
      </w:r>
      <w:r w:rsidR="00230111" w:rsidRPr="00706156">
        <w:rPr>
          <w:rFonts w:cs="Arial"/>
        </w:rPr>
        <w:fldChar w:fldCharType="begin"/>
      </w:r>
      <w:r w:rsidR="00E97678" w:rsidRPr="00706156">
        <w:rPr>
          <w:rFonts w:cs="Arial"/>
        </w:rPr>
        <w:instrText xml:space="preserve"> ADDIN ZOTERO_ITEM CSL_CITATION {"citationID":"xzStFOu3","properties":{"formattedCitation":"\\super 68\\nosupersub{}","plainCitation":"68","noteIndex":0},"citationItems":[{"id":4766,"uris":["http://zotero.org/users/7696217/items/NYMPZBY8"],"itemData":{"id":4766,"type":"article-journal","container-title":"Frontiers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schema":"https://github.com/citation-style-language/schema/raw/master/csl-citation.json"} </w:instrText>
      </w:r>
      <w:r w:rsidR="00230111" w:rsidRPr="00706156">
        <w:rPr>
          <w:rFonts w:cs="Arial"/>
        </w:rPr>
        <w:fldChar w:fldCharType="separate"/>
      </w:r>
      <w:r w:rsidR="00095CC6" w:rsidRPr="00706156">
        <w:rPr>
          <w:rFonts w:cs="Arial"/>
          <w:vertAlign w:val="superscript"/>
        </w:rPr>
        <w:t>68</w:t>
      </w:r>
      <w:r w:rsidR="00230111" w:rsidRPr="00706156">
        <w:rPr>
          <w:rFonts w:cs="Arial"/>
        </w:rPr>
        <w:fldChar w:fldCharType="end"/>
      </w:r>
      <w:r w:rsidR="00F05B2D" w:rsidRPr="00706156">
        <w:rPr>
          <w:rFonts w:cs="Arial"/>
        </w:rPr>
        <w:t xml:space="preserve">. This </w:t>
      </w:r>
      <w:r w:rsidR="00664DA8" w:rsidRPr="00706156">
        <w:rPr>
          <w:rFonts w:cs="Arial"/>
        </w:rPr>
        <w:t>is</w:t>
      </w:r>
      <w:r w:rsidR="00F05B2D" w:rsidRPr="00706156">
        <w:rPr>
          <w:rFonts w:cs="Arial"/>
        </w:rPr>
        <w:t xml:space="preserve"> in agreement with two other studies</w:t>
      </w:r>
      <w:r w:rsidR="00A95E85" w:rsidRPr="00706156">
        <w:rPr>
          <w:rFonts w:cs="Arial"/>
        </w:rPr>
        <w:t xml:space="preserve"> </w:t>
      </w:r>
      <w:r w:rsidR="00C129D6" w:rsidRPr="00706156">
        <w:rPr>
          <w:rFonts w:cs="Arial"/>
        </w:rPr>
        <w:t xml:space="preserve">who also found significant positive </w:t>
      </w:r>
      <w:r w:rsidR="000708EC" w:rsidRPr="00706156">
        <w:rPr>
          <w:rFonts w:cs="Arial"/>
        </w:rPr>
        <w:t>associations</w:t>
      </w:r>
      <w:r w:rsidR="00C129D6" w:rsidRPr="00706156">
        <w:rPr>
          <w:rFonts w:cs="Arial"/>
        </w:rPr>
        <w:t xml:space="preserve"> between overall </w:t>
      </w:r>
      <w:r w:rsidR="007A3E75" w:rsidRPr="00706156">
        <w:rPr>
          <w:rFonts w:cs="Arial"/>
        </w:rPr>
        <w:t>screen time</w:t>
      </w:r>
      <w:r w:rsidR="00C129D6" w:rsidRPr="00706156">
        <w:rPr>
          <w:rFonts w:cs="Arial"/>
        </w:rPr>
        <w:t xml:space="preserve"> and anxiety (β=1·</w:t>
      </w:r>
      <w:r w:rsidR="00A4108A" w:rsidRPr="00706156">
        <w:rPr>
          <w:rFonts w:cs="Arial"/>
        </w:rPr>
        <w:t>34</w:t>
      </w:r>
      <w:r w:rsidR="00C129D6" w:rsidRPr="00706156">
        <w:rPr>
          <w:rFonts w:cs="Arial"/>
        </w:rPr>
        <w:t xml:space="preserve">; </w:t>
      </w:r>
      <w:r w:rsidR="00C129D6" w:rsidRPr="00706156">
        <w:rPr>
          <w:rFonts w:cs="Arial"/>
          <w:i/>
          <w:iCs/>
        </w:rPr>
        <w:t>p</w:t>
      </w:r>
      <w:r w:rsidR="00C129D6" w:rsidRPr="00706156">
        <w:rPr>
          <w:rFonts w:cs="Arial"/>
        </w:rPr>
        <w:t>=0·0</w:t>
      </w:r>
      <w:r w:rsidR="00A4108A" w:rsidRPr="00706156">
        <w:rPr>
          <w:rFonts w:cs="Arial"/>
        </w:rPr>
        <w:t>03</w:t>
      </w:r>
      <w:r w:rsidR="00FE4A3F" w:rsidRPr="00706156">
        <w:rPr>
          <w:rFonts w:cs="Arial"/>
        </w:rPr>
        <w:fldChar w:fldCharType="begin"/>
      </w:r>
      <w:r w:rsidR="00E97678" w:rsidRPr="00706156">
        <w:rPr>
          <w:rFonts w:cs="Arial"/>
        </w:rPr>
        <w:instrText xml:space="preserve"> ADDIN ZOTERO_ITEM CSL_CITATION {"citationID":"6O8Lqh5n","properties":{"formattedCitation":"\\super 10\\nosupersub{}","plainCitation":"10","noteIndex":0},"citationItems":[{"id":4484,"uris":["http://zotero.org/users/7696217/items/6GSIUNMB"],"itemData":{"id":4484,"type":"article-journal","abstract":"The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schema":"https://github.com/citation-style-language/schema/raw/master/csl-citation.json"} </w:instrText>
      </w:r>
      <w:r w:rsidR="00FE4A3F" w:rsidRPr="00706156">
        <w:rPr>
          <w:rFonts w:cs="Arial"/>
        </w:rPr>
        <w:fldChar w:fldCharType="separate"/>
      </w:r>
      <w:r w:rsidR="00FE4A3F" w:rsidRPr="00706156">
        <w:rPr>
          <w:rFonts w:cs="Arial"/>
          <w:vertAlign w:val="superscript"/>
        </w:rPr>
        <w:t>10</w:t>
      </w:r>
      <w:r w:rsidR="00FE4A3F" w:rsidRPr="00706156">
        <w:rPr>
          <w:rFonts w:cs="Arial"/>
        </w:rPr>
        <w:fldChar w:fldCharType="end"/>
      </w:r>
      <w:r w:rsidR="003C0B94" w:rsidRPr="00706156">
        <w:rPr>
          <w:rFonts w:cs="Arial"/>
        </w:rPr>
        <w:t xml:space="preserve"> and β=0·93; </w:t>
      </w:r>
      <w:r w:rsidR="003C0B94" w:rsidRPr="00706156">
        <w:rPr>
          <w:rFonts w:cs="Arial"/>
          <w:i/>
          <w:iCs/>
        </w:rPr>
        <w:t>p</w:t>
      </w:r>
      <w:r w:rsidR="003C0B94" w:rsidRPr="00706156">
        <w:rPr>
          <w:rFonts w:cs="Arial"/>
        </w:rPr>
        <w:t>=0·04</w:t>
      </w:r>
      <w:r w:rsidR="00FE4A3F" w:rsidRPr="00706156">
        <w:rPr>
          <w:rFonts w:cs="Arial"/>
        </w:rPr>
        <w:fldChar w:fldCharType="begin"/>
      </w:r>
      <w:r w:rsidR="00E97678" w:rsidRPr="00706156">
        <w:rPr>
          <w:rFonts w:cs="Arial"/>
        </w:rPr>
        <w:instrText xml:space="preserve"> ADDIN ZOTERO_ITEM CSL_CITATION {"citationID":"jkptjxQv","properties":{"formattedCitation":"\\super 49\\nosupersub{}","plainCitation":"49","noteIndex":0},"citationItems":[{"id":73,"uris":["http://zotero.org/users/7696217/items/EDQ3TJHZ"],"itemData":{"id":73,"type":"article-journal","container-title":"Social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A"},{"family":"Garcia","given":"Jeanette"},{"family":"Stewart","given":"Chris"},{"family":"Rodriguez","given":"Celine"}],"issued":{"date-parts":[["2021"]]}}}],"schema":"https://github.com/citation-style-language/schema/raw/master/csl-citation.json"} </w:instrText>
      </w:r>
      <w:r w:rsidR="00FE4A3F" w:rsidRPr="00706156">
        <w:rPr>
          <w:rFonts w:cs="Arial"/>
        </w:rPr>
        <w:fldChar w:fldCharType="separate"/>
      </w:r>
      <w:r w:rsidR="00095CC6" w:rsidRPr="00706156">
        <w:rPr>
          <w:rFonts w:cs="Arial"/>
          <w:vertAlign w:val="superscript"/>
        </w:rPr>
        <w:t>49</w:t>
      </w:r>
      <w:r w:rsidR="00FE4A3F" w:rsidRPr="00706156">
        <w:rPr>
          <w:rFonts w:cs="Arial"/>
        </w:rPr>
        <w:fldChar w:fldCharType="end"/>
      </w:r>
      <w:r w:rsidR="003C0B94" w:rsidRPr="00706156">
        <w:rPr>
          <w:rFonts w:cs="Arial"/>
        </w:rPr>
        <w:t>)</w:t>
      </w:r>
      <w:r w:rsidR="00A4108A" w:rsidRPr="00706156">
        <w:rPr>
          <w:rFonts w:cs="Arial"/>
        </w:rPr>
        <w:t>.</w:t>
      </w:r>
      <w:r w:rsidR="000708EC" w:rsidRPr="00706156">
        <w:rPr>
          <w:rFonts w:cs="Arial"/>
        </w:rPr>
        <w:t xml:space="preserve"> Conversely, </w:t>
      </w:r>
      <w:r w:rsidR="0023742B" w:rsidRPr="00706156">
        <w:rPr>
          <w:rFonts w:cs="Arial"/>
        </w:rPr>
        <w:t>both</w:t>
      </w:r>
      <w:r w:rsidR="009040A9" w:rsidRPr="00706156">
        <w:rPr>
          <w:rFonts w:cs="Arial"/>
        </w:rPr>
        <w:t xml:space="preserve"> stud</w:t>
      </w:r>
      <w:r w:rsidR="0023742B" w:rsidRPr="00706156">
        <w:rPr>
          <w:rFonts w:cs="Arial"/>
        </w:rPr>
        <w:t>ies</w:t>
      </w:r>
      <w:r w:rsidR="009040A9" w:rsidRPr="00706156">
        <w:rPr>
          <w:rFonts w:cs="Arial"/>
        </w:rPr>
        <w:t xml:space="preserve"> that measured </w:t>
      </w:r>
      <w:r w:rsidR="007A3E75" w:rsidRPr="00706156">
        <w:rPr>
          <w:rFonts w:cs="Arial"/>
        </w:rPr>
        <w:t>screen time</w:t>
      </w:r>
      <w:r w:rsidR="009040A9" w:rsidRPr="00706156">
        <w:rPr>
          <w:rFonts w:cs="Arial"/>
        </w:rPr>
        <w:t xml:space="preserve"> objectively (using smartphone data) yielded no significant association</w:t>
      </w:r>
      <w:r w:rsidR="0023742B" w:rsidRPr="00706156">
        <w:rPr>
          <w:rFonts w:cs="Arial"/>
        </w:rPr>
        <w:t>s</w:t>
      </w:r>
      <w:r w:rsidR="006C67DE" w:rsidRPr="00706156">
        <w:rPr>
          <w:rFonts w:cs="Arial"/>
        </w:rPr>
        <w:fldChar w:fldCharType="begin"/>
      </w:r>
      <w:r w:rsidR="00E97678" w:rsidRPr="00706156">
        <w:rPr>
          <w:rFonts w:cs="Arial"/>
        </w:rPr>
        <w:instrText xml:space="preserve"> ADDIN ZOTERO_ITEM CSL_CITATION {"citationID":"ExPmJfbr","properties":{"formattedCitation":"\\super 44,58\\nosupersub{}","plainCitation":"44,58","noteIndex":0},"citationItems":[{"id":78,"uris":["http://zotero.org/users/7696217/items/REDI363F"],"itemData":{"id":78,"type":"article-journal","container-title":"Computers in Human Behavior","ISSN":"0747-5632","journalAbbreviation":"Computers in Human Behavior","note":"publisher: Elsevier","page":"106616","title":"Smartphone Screen Time: Inaccuracy of self-reports and influence of psychological and contextual factors","volume":"115","author":[{"family":"Hodes","given":"Leora N"},{"family":"Thomas","given":"Kevin GF"}],"issued":{"date-parts":[["2021"]]}}},{"id":57,"uris":["http://zotero.org/users/7696217/items/UNEZDA5N"],"itemData":{"id":57,"type":"article-journal","container-title":"Journal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R"},{"family":"Rosen","given":"Daniel"}],"issued":{"date-parts":[["2021"]]}}}],"schema":"https://github.com/citation-style-language/schema/raw/master/csl-citation.json"} </w:instrText>
      </w:r>
      <w:r w:rsidR="006C67DE" w:rsidRPr="00706156">
        <w:rPr>
          <w:rFonts w:cs="Arial"/>
        </w:rPr>
        <w:fldChar w:fldCharType="separate"/>
      </w:r>
      <w:r w:rsidR="00095CC6" w:rsidRPr="00706156">
        <w:rPr>
          <w:rFonts w:cs="Arial"/>
          <w:vertAlign w:val="superscript"/>
        </w:rPr>
        <w:t>44,58</w:t>
      </w:r>
      <w:r w:rsidR="006C67DE" w:rsidRPr="00706156">
        <w:rPr>
          <w:rFonts w:cs="Arial"/>
        </w:rPr>
        <w:fldChar w:fldCharType="end"/>
      </w:r>
      <w:r w:rsidR="009040A9" w:rsidRPr="00706156">
        <w:rPr>
          <w:rFonts w:cs="Arial"/>
        </w:rPr>
        <w:t>.</w:t>
      </w:r>
      <w:r w:rsidR="00A4108A" w:rsidRPr="00706156">
        <w:rPr>
          <w:rFonts w:cs="Arial"/>
        </w:rPr>
        <w:t xml:space="preserve"> </w:t>
      </w:r>
      <w:r w:rsidR="00230111" w:rsidRPr="00706156">
        <w:rPr>
          <w:rFonts w:cs="Arial"/>
        </w:rPr>
        <w:t>Furthermore, Le et al</w:t>
      </w:r>
      <w:r w:rsidR="00B53C8A" w:rsidRPr="00706156">
        <w:rPr>
          <w:rFonts w:cs="Arial"/>
        </w:rPr>
        <w:t>.</w:t>
      </w:r>
      <w:r w:rsidR="00230111" w:rsidRPr="00706156">
        <w:rPr>
          <w:rFonts w:cs="Arial"/>
        </w:rPr>
        <w:fldChar w:fldCharType="begin"/>
      </w:r>
      <w:r w:rsidR="00E97678" w:rsidRPr="00706156">
        <w:rPr>
          <w:rFonts w:cs="Arial"/>
        </w:rPr>
        <w:instrText xml:space="preserve"> ADDIN ZOTERO_ITEM CSL_CITATION {"citationID":"TTaeI4go","properties":{"formattedCitation":"\\super 50\\nosupersub{}","plainCitation":"50","noteIndex":0},"citationItems":[{"id":10220,"uris":["http://zotero.org/users/7696217/items/L9JLGF8Z"],"itemData":{"id":10220,"type":"article-journal","container-title":"The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schema":"https://github.com/citation-style-language/schema/raw/master/csl-citation.json"} </w:instrText>
      </w:r>
      <w:r w:rsidR="00230111" w:rsidRPr="00706156">
        <w:rPr>
          <w:rFonts w:cs="Arial"/>
        </w:rPr>
        <w:fldChar w:fldCharType="separate"/>
      </w:r>
      <w:r w:rsidR="00095CC6" w:rsidRPr="00706156">
        <w:rPr>
          <w:rFonts w:cs="Arial"/>
          <w:vertAlign w:val="superscript"/>
        </w:rPr>
        <w:t>50</w:t>
      </w:r>
      <w:r w:rsidR="00230111" w:rsidRPr="00706156">
        <w:rPr>
          <w:rFonts w:cs="Arial"/>
        </w:rPr>
        <w:fldChar w:fldCharType="end"/>
      </w:r>
      <w:r w:rsidR="00230111" w:rsidRPr="00706156">
        <w:rPr>
          <w:rFonts w:cs="Arial"/>
        </w:rPr>
        <w:t xml:space="preserve"> found </w:t>
      </w:r>
      <w:r w:rsidR="006C67DE" w:rsidRPr="00706156">
        <w:rPr>
          <w:rFonts w:cs="Arial"/>
        </w:rPr>
        <w:t xml:space="preserve">no significant </w:t>
      </w:r>
      <w:r w:rsidR="0023742B" w:rsidRPr="00706156">
        <w:rPr>
          <w:rFonts w:cs="Arial"/>
        </w:rPr>
        <w:t>associations</w:t>
      </w:r>
      <w:r w:rsidR="00230111" w:rsidRPr="00706156">
        <w:rPr>
          <w:rFonts w:cs="Arial"/>
        </w:rPr>
        <w:t xml:space="preserve"> between </w:t>
      </w:r>
      <w:r w:rsidR="007A3E75" w:rsidRPr="00706156">
        <w:rPr>
          <w:rFonts w:cs="Arial"/>
        </w:rPr>
        <w:t>screen time</w:t>
      </w:r>
      <w:r w:rsidR="00230111" w:rsidRPr="00706156">
        <w:rPr>
          <w:rFonts w:cs="Arial"/>
        </w:rPr>
        <w:t xml:space="preserve"> and anxiety. </w:t>
      </w:r>
      <w:r w:rsidR="00F1367A" w:rsidRPr="00706156">
        <w:rPr>
          <w:rFonts w:cs="Arial"/>
        </w:rPr>
        <w:t>In</w:t>
      </w:r>
      <w:r w:rsidR="00DE6B0D" w:rsidRPr="00706156">
        <w:rPr>
          <w:rFonts w:cs="Arial"/>
        </w:rPr>
        <w:t xml:space="preserve">creases in TV use </w:t>
      </w:r>
      <w:r w:rsidR="00F81D68" w:rsidRPr="00706156">
        <w:rPr>
          <w:rFonts w:cs="Arial"/>
        </w:rPr>
        <w:t xml:space="preserve">was associated with </w:t>
      </w:r>
      <w:r w:rsidR="00DE6B0D" w:rsidRPr="00706156">
        <w:rPr>
          <w:rFonts w:cs="Arial"/>
        </w:rPr>
        <w:t>anxiety about COVID-19 (prevalence ratio=1·4</w:t>
      </w:r>
      <w:r w:rsidR="00294435" w:rsidRPr="00706156">
        <w:rPr>
          <w:rFonts w:cs="Arial"/>
        </w:rPr>
        <w:t xml:space="preserve"> 95% CI 1·2-1·6)</w:t>
      </w:r>
      <w:r w:rsidR="00F81D68" w:rsidRPr="00706156">
        <w:rPr>
          <w:rFonts w:cs="Arial"/>
        </w:rPr>
        <w:t xml:space="preserve">, </w:t>
      </w:r>
      <w:r w:rsidR="00676AA3" w:rsidRPr="00706156">
        <w:rPr>
          <w:rFonts w:cs="Arial"/>
        </w:rPr>
        <w:t>and</w:t>
      </w:r>
      <w:r w:rsidR="00E06AAF" w:rsidRPr="00706156">
        <w:rPr>
          <w:rFonts w:cs="Arial"/>
        </w:rPr>
        <w:t xml:space="preserve"> overall</w:t>
      </w:r>
      <w:r w:rsidR="003C6DB1" w:rsidRPr="00706156">
        <w:rPr>
          <w:rFonts w:cs="Arial"/>
        </w:rPr>
        <w:t xml:space="preserve"> anxiety in people with (OR=1</w:t>
      </w:r>
      <w:r w:rsidR="003C6DB1" w:rsidRPr="00706156">
        <w:rPr>
          <w:rFonts w:cs="Arial"/>
          <w:sz w:val="16"/>
          <w:szCs w:val="16"/>
        </w:rPr>
        <w:t>·</w:t>
      </w:r>
      <w:r w:rsidR="005624D8" w:rsidRPr="00706156">
        <w:rPr>
          <w:rFonts w:cs="Arial"/>
        </w:rPr>
        <w:t>5</w:t>
      </w:r>
      <w:r w:rsidR="003C6DB1" w:rsidRPr="00706156">
        <w:rPr>
          <w:rFonts w:cs="Arial"/>
        </w:rPr>
        <w:t>8</w:t>
      </w:r>
      <w:r w:rsidR="005624D8" w:rsidRPr="00706156">
        <w:rPr>
          <w:rFonts w:cs="Arial"/>
        </w:rPr>
        <w:t xml:space="preserve">; </w:t>
      </w:r>
      <w:r w:rsidR="005624D8" w:rsidRPr="00706156">
        <w:rPr>
          <w:rFonts w:cs="Arial"/>
          <w:i/>
          <w:iCs/>
        </w:rPr>
        <w:t>p</w:t>
      </w:r>
      <w:r w:rsidR="005624D8" w:rsidRPr="00706156">
        <w:rPr>
          <w:rFonts w:cs="Arial"/>
        </w:rPr>
        <w:t>=&lt;0.05</w:t>
      </w:r>
      <w:r w:rsidR="003C6DB1" w:rsidRPr="00706156">
        <w:rPr>
          <w:rFonts w:cs="Arial"/>
        </w:rPr>
        <w:t>), and without depression</w:t>
      </w:r>
      <w:r w:rsidR="002B063E" w:rsidRPr="00706156">
        <w:rPr>
          <w:rFonts w:cs="Arial"/>
        </w:rPr>
        <w:t xml:space="preserve"> (OR=1</w:t>
      </w:r>
      <w:r w:rsidR="002B063E" w:rsidRPr="00706156">
        <w:rPr>
          <w:rFonts w:cs="Arial"/>
          <w:sz w:val="16"/>
          <w:szCs w:val="16"/>
        </w:rPr>
        <w:t>·</w:t>
      </w:r>
      <w:r w:rsidR="002B063E" w:rsidRPr="00706156">
        <w:rPr>
          <w:rFonts w:cs="Arial"/>
        </w:rPr>
        <w:t xml:space="preserve">73; </w:t>
      </w:r>
      <w:r w:rsidR="002B063E" w:rsidRPr="00706156">
        <w:rPr>
          <w:rFonts w:cs="Arial"/>
          <w:i/>
          <w:iCs/>
        </w:rPr>
        <w:t>p</w:t>
      </w:r>
      <w:r w:rsidR="002B063E" w:rsidRPr="00706156">
        <w:rPr>
          <w:rFonts w:cs="Arial"/>
        </w:rPr>
        <w:t>=&lt;0.05)</w:t>
      </w:r>
      <w:r w:rsidR="002B063E" w:rsidRPr="00706156">
        <w:rPr>
          <w:rFonts w:cs="Arial"/>
        </w:rPr>
        <w:fldChar w:fldCharType="begin"/>
      </w:r>
      <w:r w:rsidR="00E97678" w:rsidRPr="00706156">
        <w:rPr>
          <w:rFonts w:cs="Arial"/>
        </w:rPr>
        <w:instrText xml:space="preserve"> ADDIN ZOTERO_ITEM CSL_CITATION {"citationID":"85mL6u3V","properties":{"formattedCitation":"\\super 64\\nosupersub{}","plainCitation":"64","noteIndex":0},"citationItems":[{"id":50,"uris":["http://zotero.org/users/7696217/items/Z8JD73M3"],"itemData":{"id":50,"type":"article-journal","container-title":"Public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L"}],"issued":{"date-parts":[["2021"]]}}}],"schema":"https://github.com/citation-style-language/schema/raw/master/csl-citation.json"} </w:instrText>
      </w:r>
      <w:r w:rsidR="002B063E" w:rsidRPr="00706156">
        <w:rPr>
          <w:rFonts w:cs="Arial"/>
        </w:rPr>
        <w:fldChar w:fldCharType="separate"/>
      </w:r>
      <w:r w:rsidR="00095CC6" w:rsidRPr="00706156">
        <w:rPr>
          <w:rFonts w:cs="Arial"/>
          <w:vertAlign w:val="superscript"/>
        </w:rPr>
        <w:t>64</w:t>
      </w:r>
      <w:r w:rsidR="002B063E" w:rsidRPr="00706156">
        <w:rPr>
          <w:rFonts w:cs="Arial"/>
        </w:rPr>
        <w:fldChar w:fldCharType="end"/>
      </w:r>
      <w:r w:rsidR="006C758E" w:rsidRPr="00706156">
        <w:rPr>
          <w:rFonts w:cs="Arial"/>
        </w:rPr>
        <w:t xml:space="preserve">. Concurrently, decreases </w:t>
      </w:r>
      <w:r w:rsidR="00F81D68" w:rsidRPr="00706156">
        <w:rPr>
          <w:rFonts w:cs="Arial"/>
        </w:rPr>
        <w:t>in TV use</w:t>
      </w:r>
      <w:r w:rsidR="006C758E" w:rsidRPr="00706156">
        <w:rPr>
          <w:rFonts w:cs="Arial"/>
        </w:rPr>
        <w:t xml:space="preserve"> yielded non-significant associations with</w:t>
      </w:r>
      <w:r w:rsidR="00F81D68" w:rsidRPr="00706156">
        <w:rPr>
          <w:rFonts w:cs="Arial"/>
        </w:rPr>
        <w:t xml:space="preserve"> anxiety</w:t>
      </w:r>
      <w:r w:rsidR="009D66F7" w:rsidRPr="00706156">
        <w:rPr>
          <w:rFonts w:cs="Arial"/>
        </w:rPr>
        <w:t xml:space="preserve"> </w:t>
      </w:r>
      <w:r w:rsidR="00F81D68" w:rsidRPr="00706156">
        <w:rPr>
          <w:rFonts w:cs="Arial"/>
        </w:rPr>
        <w:t>about COVID-19</w:t>
      </w:r>
      <w:r w:rsidR="0025295F" w:rsidRPr="00706156">
        <w:rPr>
          <w:rFonts w:cs="Arial"/>
        </w:rPr>
        <w:fldChar w:fldCharType="begin"/>
      </w:r>
      <w:r w:rsidR="00E97678" w:rsidRPr="00706156">
        <w:rPr>
          <w:rFonts w:cs="Arial"/>
        </w:rPr>
        <w:instrText xml:space="preserve"> ADDIN ZOTERO_ITEM CSL_CITATION {"citationID":"hdqHWW5l","properties":{"formattedCitation":"\\super 54\\nosupersub{}","plainCitation":"54","noteIndex":0},"citationItems":[{"id":10173,"uris":["http://zotero.org/users/7696217/items/KWHGFX2L"],"itemData":{"id":10173,"type":"article-journal","abstract":"OBJECTIVES: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A"}],"issued":{"date-parts":[["2021",6,22]]}}}],"schema":"https://github.com/citation-style-language/schema/raw/master/csl-citation.json"} </w:instrText>
      </w:r>
      <w:r w:rsidR="0025295F" w:rsidRPr="00706156">
        <w:rPr>
          <w:rFonts w:cs="Arial"/>
        </w:rPr>
        <w:fldChar w:fldCharType="separate"/>
      </w:r>
      <w:r w:rsidR="00095CC6" w:rsidRPr="00706156">
        <w:rPr>
          <w:rFonts w:cs="Arial"/>
          <w:vertAlign w:val="superscript"/>
        </w:rPr>
        <w:t>54</w:t>
      </w:r>
      <w:r w:rsidR="0025295F" w:rsidRPr="00706156">
        <w:rPr>
          <w:rFonts w:cs="Arial"/>
        </w:rPr>
        <w:fldChar w:fldCharType="end"/>
      </w:r>
      <w:r w:rsidR="006C758E" w:rsidRPr="00706156">
        <w:rPr>
          <w:rFonts w:cs="Arial"/>
        </w:rPr>
        <w:t xml:space="preserve">, </w:t>
      </w:r>
      <w:r w:rsidR="00CA7E6D" w:rsidRPr="00706156">
        <w:rPr>
          <w:rFonts w:cs="Arial"/>
        </w:rPr>
        <w:t>and anxiety in people with and without depression</w:t>
      </w:r>
      <w:r w:rsidR="00CA7E6D" w:rsidRPr="00706156">
        <w:rPr>
          <w:rFonts w:cs="Arial"/>
        </w:rPr>
        <w:fldChar w:fldCharType="begin"/>
      </w:r>
      <w:r w:rsidR="00E97678" w:rsidRPr="00706156">
        <w:rPr>
          <w:rFonts w:cs="Arial"/>
        </w:rPr>
        <w:instrText xml:space="preserve"> ADDIN ZOTERO_ITEM CSL_CITATION {"citationID":"WgQ5I0pn","properties":{"formattedCitation":"\\super 64\\nosupersub{}","plainCitation":"64","noteIndex":0},"citationItems":[{"id":50,"uris":["http://zotero.org/users/7696217/items/Z8JD73M3"],"itemData":{"id":50,"type":"article-journal","container-title":"Public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L"}],"issued":{"date-parts":[["2021"]]}}}],"schema":"https://github.com/citation-style-language/schema/raw/master/csl-citation.json"} </w:instrText>
      </w:r>
      <w:r w:rsidR="00CA7E6D" w:rsidRPr="00706156">
        <w:rPr>
          <w:rFonts w:cs="Arial"/>
        </w:rPr>
        <w:fldChar w:fldCharType="separate"/>
      </w:r>
      <w:r w:rsidR="00095CC6" w:rsidRPr="00706156">
        <w:rPr>
          <w:rFonts w:cs="Arial"/>
          <w:vertAlign w:val="superscript"/>
        </w:rPr>
        <w:t>64</w:t>
      </w:r>
      <w:r w:rsidR="00CA7E6D" w:rsidRPr="00706156">
        <w:rPr>
          <w:rFonts w:cs="Arial"/>
        </w:rPr>
        <w:fldChar w:fldCharType="end"/>
      </w:r>
      <w:r w:rsidR="00A47E0E" w:rsidRPr="00706156">
        <w:rPr>
          <w:rFonts w:cs="Arial"/>
        </w:rPr>
        <w:t xml:space="preserve">. </w:t>
      </w:r>
    </w:p>
    <w:p w14:paraId="11AFF087" w14:textId="56D82020" w:rsidR="004271B1" w:rsidRPr="00706156" w:rsidRDefault="00E22C19">
      <w:pPr>
        <w:rPr>
          <w:rFonts w:cs="Arial"/>
        </w:rPr>
      </w:pPr>
      <w:r w:rsidRPr="00706156">
        <w:rPr>
          <w:rFonts w:cs="Arial"/>
        </w:rPr>
        <w:t>Depression was measured in eight outcomes, wit</w:t>
      </w:r>
      <w:r w:rsidR="00AC6D73" w:rsidRPr="00706156">
        <w:rPr>
          <w:rFonts w:cs="Arial"/>
        </w:rPr>
        <w:t>h 63% (5/8) being significant</w:t>
      </w:r>
      <w:r w:rsidR="00D0343C" w:rsidRPr="00706156">
        <w:rPr>
          <w:rFonts w:cs="Arial"/>
        </w:rPr>
        <w:t xml:space="preserve">, including increasing TV use and </w:t>
      </w:r>
      <w:r w:rsidR="00E06AAF" w:rsidRPr="00706156">
        <w:rPr>
          <w:rFonts w:cs="Arial"/>
        </w:rPr>
        <w:t>‘</w:t>
      </w:r>
      <w:r w:rsidR="00D0343C" w:rsidRPr="00706156">
        <w:rPr>
          <w:rFonts w:cs="Arial"/>
        </w:rPr>
        <w:t>depression about COVID-19</w:t>
      </w:r>
      <w:r w:rsidR="00E06AAF" w:rsidRPr="00706156">
        <w:rPr>
          <w:rFonts w:cs="Arial"/>
        </w:rPr>
        <w:t>’</w:t>
      </w:r>
      <w:r w:rsidR="00EB03D5" w:rsidRPr="00706156">
        <w:rPr>
          <w:rFonts w:cs="Arial"/>
        </w:rPr>
        <w:t xml:space="preserve"> (</w:t>
      </w:r>
      <w:r w:rsidR="00FF3C9A" w:rsidRPr="00706156">
        <w:rPr>
          <w:rFonts w:cs="Arial"/>
        </w:rPr>
        <w:t xml:space="preserve">prevalence ratio=1·3 95%CI 1·1-1·5), with a concurrent non-significant association between decreases in TV use and </w:t>
      </w:r>
      <w:r w:rsidR="00E06AAF" w:rsidRPr="00706156">
        <w:rPr>
          <w:rFonts w:cs="Arial"/>
        </w:rPr>
        <w:t>‘</w:t>
      </w:r>
      <w:r w:rsidR="00FF3C9A" w:rsidRPr="00706156">
        <w:rPr>
          <w:rFonts w:cs="Arial"/>
        </w:rPr>
        <w:t>depression about COVID-19</w:t>
      </w:r>
      <w:r w:rsidR="00E06AAF" w:rsidRPr="00706156">
        <w:rPr>
          <w:rFonts w:cs="Arial"/>
        </w:rPr>
        <w:t>’</w:t>
      </w:r>
      <w:r w:rsidR="0025295F" w:rsidRPr="00706156">
        <w:rPr>
          <w:rFonts w:cs="Arial"/>
        </w:rPr>
        <w:fldChar w:fldCharType="begin"/>
      </w:r>
      <w:r w:rsidR="00E97678" w:rsidRPr="00706156">
        <w:rPr>
          <w:rFonts w:cs="Arial"/>
        </w:rPr>
        <w:instrText xml:space="preserve"> ADDIN ZOTERO_ITEM CSL_CITATION {"citationID":"zXnRgNXV","properties":{"formattedCitation":"\\super 54\\nosupersub{}","plainCitation":"54","noteIndex":0},"citationItems":[{"id":10173,"uris":["http://zotero.org/users/7696217/items/KWHGFX2L"],"itemData":{"id":10173,"type":"article-journal","abstract":"OBJECTIVES: Due to the significant mortality and morbidity consequences of the coronavirus 2019 (COVID-19) pandemic among older adults, these individuals were urged to avoid going out in public and socializing with others, among other major disruptions to daily life. While these significant and often unavoidable disruptions have been shown to bear consequences for mental health, less attention has been devoted to behavioral changes, such as changes to sleeping or eating due to the COVID-19 pandemic, and their implications for emotional well-being. METHODS: We utilized data from a nationally representative survey of Medicare beneficiaries (aged ≥65 years), which was administered between June and October 2020 (n=3,122). We examine the relationship between self-reported changes to daily behaviors (e.g., sleep, drinking alcohol, and exercise) and emotional impacts of COVID-19 (i.e., feelings of depression and anxiety about the COVID-19 pandemic) using stepwise hierarchical multivariable Poisson regression. RESULTS: We found that worse sleep quality, sleeping more or less, watching more television, and walking less, were associated with more feelings of depression and anxiety about COVID-19. DISCUSSION: Previous research has shown a connection between the significant and often unavoidable disruptions to daily life due to the COVID-19 pandemic (e.g., sheltering-in-place) and adverse mental health symptoms. Less attention has been paid to potentially modifiable behaviors, such as sleep and exercise. Our findings highlight the behavioral changes associated with adverse emotional impacts among older adults during the COVID-19 pandemic. Future research may evaluate whether behavioral interventions may aim to attenuate the impact of pandemics on daily, modifiable behaviors to buffer against adverse emotional impacts.","archive":"PubMed","archive_location":"34156467","container-title":"The journals of gerontology. Series B, Psychological sciences and social sciences","DOI":"10.1093/geronb/gbab110","ISSN":"1758-5368","journalAbbreviation":"J Gerontol B Psychol Sci Soc Sci","language":"eng","note":"publisher: Oxford University Press","page":"gbab110","title":"Associations between changes in daily behaviors and self-reported feelings of depression and anxiety about the COVID-19 pandemic among older adults","author":[{"family":"Robbins","given":"Rebecca"},{"family":"Weaver","given":"Matthew D"},{"family":"Czeisler","given":"Mark É"},{"family":"Barger","given":"Laura K"},{"family":"Quan","given":"Stuart F"},{"family":"Czeisler","given":"Charles A"}],"issued":{"date-parts":[["2021",6,22]]}}}],"schema":"https://github.com/citation-style-language/schema/raw/master/csl-citation.json"} </w:instrText>
      </w:r>
      <w:r w:rsidR="0025295F" w:rsidRPr="00706156">
        <w:rPr>
          <w:rFonts w:cs="Arial"/>
        </w:rPr>
        <w:fldChar w:fldCharType="separate"/>
      </w:r>
      <w:r w:rsidR="00095CC6" w:rsidRPr="00706156">
        <w:rPr>
          <w:rFonts w:cs="Arial"/>
          <w:vertAlign w:val="superscript"/>
        </w:rPr>
        <w:t>54</w:t>
      </w:r>
      <w:r w:rsidR="0025295F" w:rsidRPr="00706156">
        <w:rPr>
          <w:rFonts w:cs="Arial"/>
        </w:rPr>
        <w:fldChar w:fldCharType="end"/>
      </w:r>
      <w:r w:rsidR="00FF3C9A" w:rsidRPr="00706156">
        <w:rPr>
          <w:rFonts w:cs="Arial"/>
        </w:rPr>
        <w:t xml:space="preserve">. </w:t>
      </w:r>
      <w:r w:rsidR="00CE7F14" w:rsidRPr="00706156">
        <w:rPr>
          <w:rFonts w:cs="Arial"/>
        </w:rPr>
        <w:t xml:space="preserve">Overall </w:t>
      </w:r>
      <w:r w:rsidR="007A3E75" w:rsidRPr="00706156">
        <w:rPr>
          <w:rFonts w:cs="Arial"/>
        </w:rPr>
        <w:t>screen time</w:t>
      </w:r>
      <w:r w:rsidR="00CE7F14" w:rsidRPr="00706156">
        <w:rPr>
          <w:rFonts w:cs="Arial"/>
        </w:rPr>
        <w:t xml:space="preserve"> </w:t>
      </w:r>
      <w:r w:rsidR="00672F5A" w:rsidRPr="00706156">
        <w:rPr>
          <w:rFonts w:cs="Arial"/>
        </w:rPr>
        <w:t>yielded conflicting results, with two studies</w:t>
      </w:r>
      <w:r w:rsidR="00732831" w:rsidRPr="00706156">
        <w:rPr>
          <w:rFonts w:cs="Arial"/>
        </w:rPr>
        <w:fldChar w:fldCharType="begin"/>
      </w:r>
      <w:r w:rsidR="00E97678" w:rsidRPr="00706156">
        <w:rPr>
          <w:rFonts w:cs="Arial"/>
        </w:rPr>
        <w:instrText xml:space="preserve"> ADDIN ZOTERO_ITEM CSL_CITATION {"citationID":"WoIlMkuq","properties":{"formattedCitation":"\\super 10,69\\nosupersub{}","plainCitation":"10,69","noteIndex":0},"citationItems":[{"id":4484,"uris":["http://zotero.org/users/7696217/items/6GSIUNMB"],"itemData":{"id":4484,"type":"article-journal","abstract":"The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id":10172,"uris":["http://zotero.org/users/7696217/items/JH6Z5ERE"],"itemData":{"id":10172,"type":"article-journal","container-title":"International Journal of Environmental Research and Public Health","issue":"18","journalAbbreviation":"International Journal of Environmental Research and Public Health","note":"publisher: Multidisciplinary Digital Publishing Institute","page":"9881","title":"Association of Sedentary Behavior and Physical Activity with Depression in Sport University Students","volume":"18","author":[{"family":"Zhou","given":"Huixuan"},{"family":"Dai","given":"Xiaotong"},{"family":"Lou","given":"Litian"},{"family":"Zhou","given":"Chan"},{"family":"Zhang","given":"Wei"}],"issued":{"date-parts":[["2021"]]}}}],"schema":"https://github.com/citation-style-language/schema/raw/master/csl-citation.json"} </w:instrText>
      </w:r>
      <w:r w:rsidR="00732831" w:rsidRPr="00706156">
        <w:rPr>
          <w:rFonts w:cs="Arial"/>
        </w:rPr>
        <w:fldChar w:fldCharType="separate"/>
      </w:r>
      <w:r w:rsidR="00095CC6" w:rsidRPr="00706156">
        <w:rPr>
          <w:rFonts w:cs="Arial"/>
          <w:vertAlign w:val="superscript"/>
        </w:rPr>
        <w:t>10,69</w:t>
      </w:r>
      <w:r w:rsidR="00732831" w:rsidRPr="00706156">
        <w:rPr>
          <w:rFonts w:cs="Arial"/>
        </w:rPr>
        <w:fldChar w:fldCharType="end"/>
      </w:r>
      <w:r w:rsidR="00672F5A" w:rsidRPr="00706156">
        <w:rPr>
          <w:rFonts w:cs="Arial"/>
        </w:rPr>
        <w:t xml:space="preserve"> </w:t>
      </w:r>
      <w:r w:rsidR="00D4097F" w:rsidRPr="00706156">
        <w:rPr>
          <w:rFonts w:cs="Arial"/>
        </w:rPr>
        <w:t>reporting</w:t>
      </w:r>
      <w:r w:rsidR="00672F5A" w:rsidRPr="00706156">
        <w:rPr>
          <w:rFonts w:cs="Arial"/>
        </w:rPr>
        <w:t xml:space="preserve"> positive associations </w:t>
      </w:r>
      <w:r w:rsidR="00CE7F14" w:rsidRPr="00706156">
        <w:rPr>
          <w:rFonts w:cs="Arial"/>
        </w:rPr>
        <w:t>with depression</w:t>
      </w:r>
      <w:r w:rsidR="00402ADA" w:rsidRPr="00706156">
        <w:rPr>
          <w:rFonts w:cs="Arial"/>
        </w:rPr>
        <w:t xml:space="preserve"> </w:t>
      </w:r>
      <w:r w:rsidR="005464D5" w:rsidRPr="00706156">
        <w:rPr>
          <w:rFonts w:cs="Arial"/>
        </w:rPr>
        <w:t>(OR=1</w:t>
      </w:r>
      <w:r w:rsidR="005464D5" w:rsidRPr="00706156">
        <w:rPr>
          <w:rFonts w:cs="Arial"/>
          <w:sz w:val="16"/>
          <w:szCs w:val="16"/>
        </w:rPr>
        <w:t>·</w:t>
      </w:r>
      <w:r w:rsidR="005464D5" w:rsidRPr="00706156">
        <w:rPr>
          <w:rFonts w:cs="Arial"/>
        </w:rPr>
        <w:t>54 95%CI 1</w:t>
      </w:r>
      <w:r w:rsidR="005464D5" w:rsidRPr="00706156">
        <w:rPr>
          <w:rFonts w:cs="Arial"/>
          <w:sz w:val="16"/>
          <w:szCs w:val="16"/>
        </w:rPr>
        <w:t>·</w:t>
      </w:r>
      <w:r w:rsidR="005464D5" w:rsidRPr="00706156">
        <w:rPr>
          <w:rFonts w:cs="Arial"/>
        </w:rPr>
        <w:t>03-2</w:t>
      </w:r>
      <w:r w:rsidR="005464D5" w:rsidRPr="00706156">
        <w:rPr>
          <w:rFonts w:cs="Arial"/>
          <w:sz w:val="16"/>
          <w:szCs w:val="16"/>
        </w:rPr>
        <w:t>·</w:t>
      </w:r>
      <w:r w:rsidR="005464D5" w:rsidRPr="00706156">
        <w:rPr>
          <w:rFonts w:cs="Arial"/>
        </w:rPr>
        <w:t>3</w:t>
      </w:r>
      <w:r w:rsidR="00B35AF5" w:rsidRPr="00706156">
        <w:rPr>
          <w:rFonts w:cs="Arial"/>
        </w:rPr>
        <w:t>0; β=1</w:t>
      </w:r>
      <w:r w:rsidR="00B35AF5" w:rsidRPr="00706156">
        <w:rPr>
          <w:rFonts w:cs="Arial"/>
          <w:sz w:val="16"/>
          <w:szCs w:val="16"/>
        </w:rPr>
        <w:t>·</w:t>
      </w:r>
      <w:r w:rsidR="00B35AF5" w:rsidRPr="00706156">
        <w:rPr>
          <w:rFonts w:cs="Arial"/>
        </w:rPr>
        <w:t xml:space="preserve">92; </w:t>
      </w:r>
      <w:r w:rsidR="00B35AF5" w:rsidRPr="00706156">
        <w:rPr>
          <w:rFonts w:cs="Arial"/>
          <w:i/>
          <w:iCs/>
        </w:rPr>
        <w:t>p</w:t>
      </w:r>
      <w:r w:rsidR="00B35AF5" w:rsidRPr="00706156">
        <w:rPr>
          <w:rFonts w:cs="Arial"/>
        </w:rPr>
        <w:t>=&lt;0</w:t>
      </w:r>
      <w:r w:rsidR="00B35AF5" w:rsidRPr="00706156">
        <w:rPr>
          <w:rFonts w:cs="Arial"/>
          <w:sz w:val="16"/>
          <w:szCs w:val="16"/>
        </w:rPr>
        <w:t>·</w:t>
      </w:r>
      <w:r w:rsidR="00B35AF5" w:rsidRPr="00706156">
        <w:rPr>
          <w:rFonts w:cs="Arial"/>
        </w:rPr>
        <w:t>001)</w:t>
      </w:r>
      <w:r w:rsidR="000D6F71" w:rsidRPr="00706156">
        <w:rPr>
          <w:rFonts w:cs="Arial"/>
        </w:rPr>
        <w:t xml:space="preserve">, another </w:t>
      </w:r>
      <w:r w:rsidR="00AC3A61" w:rsidRPr="00706156">
        <w:rPr>
          <w:rFonts w:cs="Arial"/>
        </w:rPr>
        <w:fldChar w:fldCharType="begin"/>
      </w:r>
      <w:r w:rsidR="00E97678" w:rsidRPr="00706156">
        <w:rPr>
          <w:rFonts w:cs="Arial"/>
        </w:rPr>
        <w:instrText xml:space="preserve"> ADDIN ZOTERO_ITEM CSL_CITATION {"citationID":"rD5AFv6Z","properties":{"formattedCitation":"\\super 68\\nosupersub{}","plainCitation":"68","noteIndex":0},"citationItems":[{"id":4766,"uris":["http://zotero.org/users/7696217/items/NYMPZBY8"],"itemData":{"id":4766,"type":"article-journal","container-title":"Frontiers in psychology","ISSN":"1664-1078","journalAbbreviation":"Frontiers in psychology","note":"publisher: Frontiers","page":"1094","title":"Association of Sleep Duration and Screen Time With Anxiety of Pregnant Women During the COVID-19 Pandemic","volume":"12","author":[{"family":"Zhang","given":"Yuan"},{"family":"Zhang","given":"Yuge"},{"family":"Deng","given":"Renli"},{"family":"Chen","given":"Min"},{"family":"Cao","given":"Rong"},{"family":"Chen","given":"Shijiu"},{"family":"Chen","given":"Kuntao"},{"family":"Jin","given":"Zhiheng"},{"family":"Bai","given":"Xue"},{"family":"Tian","given":"Jingyan"}],"issued":{"date-parts":[["2021"]]}}}],"schema":"https://github.com/citation-style-language/schema/raw/master/csl-citation.json"} </w:instrText>
      </w:r>
      <w:r w:rsidR="00AC3A61" w:rsidRPr="00706156">
        <w:rPr>
          <w:rFonts w:cs="Arial"/>
        </w:rPr>
        <w:fldChar w:fldCharType="separate"/>
      </w:r>
      <w:r w:rsidR="00095CC6" w:rsidRPr="00706156">
        <w:rPr>
          <w:rFonts w:cs="Arial"/>
          <w:vertAlign w:val="superscript"/>
        </w:rPr>
        <w:t>68</w:t>
      </w:r>
      <w:r w:rsidR="00AC3A61" w:rsidRPr="00706156">
        <w:rPr>
          <w:rFonts w:cs="Arial"/>
        </w:rPr>
        <w:fldChar w:fldCharType="end"/>
      </w:r>
      <w:r w:rsidR="00091869" w:rsidRPr="00706156">
        <w:rPr>
          <w:rFonts w:cs="Arial"/>
        </w:rPr>
        <w:t xml:space="preserve"> reporting that increases in </w:t>
      </w:r>
      <w:r w:rsidR="007A3E75" w:rsidRPr="00706156">
        <w:rPr>
          <w:rFonts w:cs="Arial"/>
        </w:rPr>
        <w:t>screen time</w:t>
      </w:r>
      <w:r w:rsidR="00091869" w:rsidRPr="00706156">
        <w:rPr>
          <w:rFonts w:cs="Arial"/>
        </w:rPr>
        <w:t xml:space="preserve"> </w:t>
      </w:r>
      <w:r w:rsidR="00FF113C" w:rsidRPr="00706156">
        <w:rPr>
          <w:rFonts w:cs="Arial"/>
        </w:rPr>
        <w:t xml:space="preserve">yield negative (protective) </w:t>
      </w:r>
      <w:r w:rsidR="00D4097F" w:rsidRPr="00706156">
        <w:rPr>
          <w:rFonts w:cs="Arial"/>
        </w:rPr>
        <w:t>associations</w:t>
      </w:r>
      <w:r w:rsidR="00FF113C" w:rsidRPr="00706156">
        <w:rPr>
          <w:rFonts w:cs="Arial"/>
        </w:rPr>
        <w:t xml:space="preserve"> with </w:t>
      </w:r>
      <w:r w:rsidR="00402ADA" w:rsidRPr="00706156">
        <w:rPr>
          <w:rFonts w:cs="Arial"/>
        </w:rPr>
        <w:t xml:space="preserve">depressive </w:t>
      </w:r>
      <w:r w:rsidR="00E1679B" w:rsidRPr="00706156">
        <w:rPr>
          <w:rFonts w:cs="Arial"/>
        </w:rPr>
        <w:t>symptoms</w:t>
      </w:r>
      <w:r w:rsidR="00402ADA" w:rsidRPr="00706156">
        <w:rPr>
          <w:rFonts w:cs="Arial"/>
        </w:rPr>
        <w:t xml:space="preserve"> (OR=</w:t>
      </w:r>
      <w:r w:rsidR="00FF113C" w:rsidRPr="00706156">
        <w:rPr>
          <w:rFonts w:cs="Arial"/>
        </w:rPr>
        <w:t>0</w:t>
      </w:r>
      <w:r w:rsidR="00402ADA" w:rsidRPr="00706156">
        <w:rPr>
          <w:rFonts w:cs="Arial"/>
          <w:sz w:val="16"/>
          <w:szCs w:val="16"/>
        </w:rPr>
        <w:t>·</w:t>
      </w:r>
      <w:r w:rsidR="00402ADA" w:rsidRPr="00706156">
        <w:rPr>
          <w:rFonts w:cs="Arial"/>
        </w:rPr>
        <w:t xml:space="preserve">54 95%CI </w:t>
      </w:r>
      <w:r w:rsidR="00FF113C" w:rsidRPr="00706156">
        <w:rPr>
          <w:rFonts w:cs="Arial"/>
        </w:rPr>
        <w:t>0</w:t>
      </w:r>
      <w:r w:rsidR="00402ADA" w:rsidRPr="00706156">
        <w:rPr>
          <w:rFonts w:cs="Arial"/>
          <w:sz w:val="16"/>
          <w:szCs w:val="16"/>
        </w:rPr>
        <w:t>·</w:t>
      </w:r>
      <w:r w:rsidR="00FF113C" w:rsidRPr="00706156">
        <w:rPr>
          <w:rFonts w:cs="Arial"/>
        </w:rPr>
        <w:t>43</w:t>
      </w:r>
      <w:r w:rsidR="00402ADA" w:rsidRPr="00706156">
        <w:rPr>
          <w:rFonts w:cs="Arial"/>
        </w:rPr>
        <w:t>-</w:t>
      </w:r>
      <w:r w:rsidR="00FF113C" w:rsidRPr="00706156">
        <w:rPr>
          <w:rFonts w:cs="Arial"/>
        </w:rPr>
        <w:t>0</w:t>
      </w:r>
      <w:r w:rsidR="00402ADA" w:rsidRPr="00706156">
        <w:rPr>
          <w:rFonts w:cs="Arial"/>
          <w:sz w:val="16"/>
          <w:szCs w:val="16"/>
        </w:rPr>
        <w:t>·</w:t>
      </w:r>
      <w:r w:rsidR="00FF113C" w:rsidRPr="00706156">
        <w:rPr>
          <w:rFonts w:cs="Arial"/>
        </w:rPr>
        <w:t>65</w:t>
      </w:r>
      <w:r w:rsidR="00672F5A" w:rsidRPr="00706156">
        <w:rPr>
          <w:rFonts w:cs="Arial"/>
        </w:rPr>
        <w:t>)</w:t>
      </w:r>
      <w:r w:rsidR="00E1679B" w:rsidRPr="00706156">
        <w:rPr>
          <w:rFonts w:cs="Arial"/>
        </w:rPr>
        <w:t>, and others yielding no significant results</w:t>
      </w:r>
      <w:r w:rsidR="00E5452A" w:rsidRPr="00706156">
        <w:rPr>
          <w:rFonts w:cs="Arial"/>
        </w:rPr>
        <w:fldChar w:fldCharType="begin"/>
      </w:r>
      <w:r w:rsidR="00E97678" w:rsidRPr="00706156">
        <w:rPr>
          <w:rFonts w:cs="Arial"/>
        </w:rPr>
        <w:instrText xml:space="preserve"> ADDIN ZOTERO_ITEM CSL_CITATION {"citationID":"7g879p2Z","properties":{"formattedCitation":"\\super 49,58\\nosupersub{}","plainCitation":"49,58","noteIndex":0},"citationItems":[{"id":73,"uris":["http://zotero.org/users/7696217/items/EDQ3TJHZ"],"itemData":{"id":73,"type":"article-journal","container-title":"Social Work Education","ISSN":"0261-5479","journalAbbreviation":"Social Work Education","note":"publisher: Taylor &amp; Francis","page":"1-15","title":"The mental and behavioral health impact of COVID-19 stay at home orders on social work students","author":[{"family":"Lawrence","given":"Shawn A"},{"family":"Garcia","given":"Jeanette"},{"family":"Stewart","given":"Chris"},{"family":"Rodriguez","given":"Celine"}],"issued":{"date-parts":[["2021"]]}}},{"id":57,"uris":["http://zotero.org/users/7696217/items/UNEZDA5N"],"itemData":{"id":57,"type":"article-journal","container-title":"Journal of Affective Disorders","ISSN":"0165-0327","journalAbbreviation":"Journal of Affective Disorders","note":"publisher: Elsevier","page":"145-147","title":"Objectively measured digital technology use during the COVID-19 pandemic: Impact on depression, anxiety, and suicidal ideation among young adults","volume":"288","author":[{"family":"Sewall","given":"Craig JR"},{"family":"Goldstein","given":"Tina R"},{"family":"Rosen","given":"Daniel"}],"issued":{"date-parts":[["2021"]]}}}],"schema":"https://github.com/citation-style-language/schema/raw/master/csl-citation.json"} </w:instrText>
      </w:r>
      <w:r w:rsidR="00E5452A" w:rsidRPr="00706156">
        <w:rPr>
          <w:rFonts w:cs="Arial"/>
        </w:rPr>
        <w:fldChar w:fldCharType="separate"/>
      </w:r>
      <w:r w:rsidR="00095CC6" w:rsidRPr="00706156">
        <w:rPr>
          <w:rFonts w:cs="Arial"/>
          <w:vertAlign w:val="superscript"/>
        </w:rPr>
        <w:t>49,58</w:t>
      </w:r>
      <w:r w:rsidR="00E5452A" w:rsidRPr="00706156">
        <w:rPr>
          <w:rFonts w:cs="Arial"/>
        </w:rPr>
        <w:fldChar w:fldCharType="end"/>
      </w:r>
      <w:r w:rsidR="00E1679B" w:rsidRPr="00706156">
        <w:rPr>
          <w:rFonts w:cs="Arial"/>
        </w:rPr>
        <w:t xml:space="preserve">. </w:t>
      </w:r>
    </w:p>
    <w:p w14:paraId="6A735362" w14:textId="216281B3" w:rsidR="007E2479" w:rsidRPr="00706156" w:rsidRDefault="00720211" w:rsidP="007E2479">
      <w:pPr>
        <w:rPr>
          <w:rFonts w:cs="Arial"/>
        </w:rPr>
      </w:pPr>
      <w:r w:rsidRPr="00706156">
        <w:rPr>
          <w:rFonts w:cs="Arial"/>
        </w:rPr>
        <w:t>Loneliness</w:t>
      </w:r>
      <w:r w:rsidR="002156BE" w:rsidRPr="00706156">
        <w:rPr>
          <w:rFonts w:cs="Arial"/>
        </w:rPr>
        <w:t xml:space="preserve"> was examined in </w:t>
      </w:r>
      <w:r w:rsidR="00584FC1" w:rsidRPr="00706156">
        <w:rPr>
          <w:rFonts w:cs="Arial"/>
        </w:rPr>
        <w:t>15</w:t>
      </w:r>
      <w:r w:rsidRPr="00706156">
        <w:rPr>
          <w:rFonts w:cs="Arial"/>
        </w:rPr>
        <w:t xml:space="preserve"> outcomes, with </w:t>
      </w:r>
      <w:r w:rsidR="0048023F" w:rsidRPr="00706156">
        <w:rPr>
          <w:rFonts w:cs="Arial"/>
        </w:rPr>
        <w:t>4</w:t>
      </w:r>
      <w:r w:rsidR="00616F71" w:rsidRPr="00706156">
        <w:rPr>
          <w:rFonts w:cs="Arial"/>
        </w:rPr>
        <w:t>7</w:t>
      </w:r>
      <w:r w:rsidRPr="00706156">
        <w:rPr>
          <w:rFonts w:cs="Arial"/>
        </w:rPr>
        <w:t>% (</w:t>
      </w:r>
      <w:r w:rsidR="00616F71" w:rsidRPr="00706156">
        <w:rPr>
          <w:rFonts w:cs="Arial"/>
        </w:rPr>
        <w:t>7</w:t>
      </w:r>
      <w:r w:rsidRPr="00706156">
        <w:rPr>
          <w:rFonts w:cs="Arial"/>
        </w:rPr>
        <w:t>/</w:t>
      </w:r>
      <w:r w:rsidR="00235220" w:rsidRPr="00706156">
        <w:rPr>
          <w:rFonts w:cs="Arial"/>
        </w:rPr>
        <w:t>1</w:t>
      </w:r>
      <w:r w:rsidR="00584FC1" w:rsidRPr="00706156">
        <w:rPr>
          <w:rFonts w:cs="Arial"/>
        </w:rPr>
        <w:t>5</w:t>
      </w:r>
      <w:r w:rsidRPr="00706156">
        <w:rPr>
          <w:rFonts w:cs="Arial"/>
        </w:rPr>
        <w:t xml:space="preserve">) of outcomes yielding significant results. </w:t>
      </w:r>
      <w:r w:rsidR="00221569" w:rsidRPr="00706156">
        <w:rPr>
          <w:rFonts w:cs="Arial"/>
        </w:rPr>
        <w:t xml:space="preserve">Of the significant outcomes, </w:t>
      </w:r>
      <w:r w:rsidR="007B36A1" w:rsidRPr="00706156">
        <w:rPr>
          <w:rFonts w:cs="Arial"/>
        </w:rPr>
        <w:t>overall screen time was reported to be associated with onliness in one study (β =0</w:t>
      </w:r>
      <w:r w:rsidR="007B36A1" w:rsidRPr="00706156">
        <w:rPr>
          <w:rFonts w:cs="Arial"/>
          <w:sz w:val="16"/>
          <w:szCs w:val="16"/>
        </w:rPr>
        <w:t>·</w:t>
      </w:r>
      <w:r w:rsidR="007B36A1" w:rsidRPr="00706156">
        <w:rPr>
          <w:rFonts w:cs="Arial"/>
        </w:rPr>
        <w:t xml:space="preserve">34; </w:t>
      </w:r>
      <w:r w:rsidR="007B36A1" w:rsidRPr="00706156">
        <w:rPr>
          <w:rFonts w:cs="Arial"/>
          <w:i/>
          <w:iCs/>
        </w:rPr>
        <w:t>p</w:t>
      </w:r>
      <w:r w:rsidR="007B36A1" w:rsidRPr="00706156">
        <w:rPr>
          <w:rFonts w:cs="Arial"/>
        </w:rPr>
        <w:t>=&lt;0</w:t>
      </w:r>
      <w:r w:rsidR="007B36A1" w:rsidRPr="00706156">
        <w:rPr>
          <w:rFonts w:cs="Arial"/>
          <w:sz w:val="16"/>
          <w:szCs w:val="16"/>
        </w:rPr>
        <w:t>·</w:t>
      </w:r>
      <w:r w:rsidR="007B36A1" w:rsidRPr="00706156">
        <w:rPr>
          <w:rFonts w:cs="Arial"/>
        </w:rPr>
        <w:t xml:space="preserve">001). </w:t>
      </w:r>
      <w:r w:rsidR="007B36A1" w:rsidRPr="00706156">
        <w:rPr>
          <w:rFonts w:cs="Arial"/>
        </w:rPr>
        <w:fldChar w:fldCharType="begin"/>
      </w:r>
      <w:r w:rsidR="00E97678" w:rsidRPr="00706156">
        <w:rPr>
          <w:rFonts w:cs="Arial"/>
        </w:rPr>
        <w:instrText xml:space="preserve"> ADDIN ZOTERO_ITEM CSL_CITATION {"citationID":"Oo1dGvWS","properties":{"formattedCitation":"\\super 10\\nosupersub{}","plainCitation":"10","noteIndex":0},"citationItems":[{"id":4484,"uris":["http://zotero.org/users/7696217/items/6GSIUNMB"],"itemData":{"id":4484,"type":"article-journal","abstract":"The COVID-19 pandemic altered many facets of life. We aimed to evaluate the impact of COVID-19-related public health guidelines on physical activity (PA), sedentary behavior, mental health, and their interrelations. Cross-sectional data were collected from 3052 US adults 3-8 April 2020 (from all 50 states). Participants self-reported pre- and post-COVID-19 levels of moderate and vigorous PA, sitting, and screen time. Currently-followed public health guidelines, stress, loneliness, positive mental health (PMH), social connectedness, and depressive and anxiety symptoms were self-reported. Participants were grouped by meeting US PA guidelines, reporting ≥8 h/day of sitting, or ≥8 h/day of screen time, pre- and post-COVID-19. Overall, 62% of participants were female, with age ranging from 18-24 (16.6% of sample) to 75+ (9.3%). Self-reported PA was lower post-COVID among participants reporting being previously active (mean change: -32.3% [95% CI: -36.3%, -28.1%]) but largely unchanged among previously inactive participants (+2.3% [-3.5%, +8.1%]). No longer meeting PA guidelines and increased screen time were associated with worse depression, loneliness, stress, and PMH (p \\textless 0.001). Self-isolation/quarantine was associated with higher depressive and anxiety symptoms compared to social distancing (p \\textless 0.001). Maintaining and enhancing physical activity participation and limiting screen time increases during abrupt societal changes may mitigate the mental health consequences.","container-title":"International journal of environmental research and public health","DOI":"10.3390/ijerph17186469","ISSN":"1660-4601 (Electronic)","issue":"18","language":"eng","note":"PMID: 32899495","title":"Changes in Physical Activity and Sedentary Behavior in Response to COVID-19 and Their Associations with Mental Health in 3052 US Adults.","volume":"17","author":[{"family":"Meyer","given":"Jacob"},{"family":"McDowell","given":"Cillian"},{"family":"Lansing","given":"Jeni"},{"family":"Brower","given":"Cassandra"},{"family":"Smith","given":"Lee"},{"family":"Tully","given":"Mark"},{"family":"Herring","given":"Matthew"}],"issued":{"date-parts":[["2020",9]]}}}],"schema":"https://github.com/citation-style-language/schema/raw/master/csl-citation.json"} </w:instrText>
      </w:r>
      <w:r w:rsidR="007B36A1" w:rsidRPr="00706156">
        <w:rPr>
          <w:rFonts w:cs="Arial"/>
        </w:rPr>
        <w:fldChar w:fldCharType="separate"/>
      </w:r>
      <w:r w:rsidR="007B36A1" w:rsidRPr="00706156">
        <w:rPr>
          <w:rFonts w:cs="Arial"/>
          <w:vertAlign w:val="superscript"/>
        </w:rPr>
        <w:t>10</w:t>
      </w:r>
      <w:r w:rsidR="007B36A1" w:rsidRPr="00706156">
        <w:rPr>
          <w:rFonts w:cs="Arial"/>
        </w:rPr>
        <w:fldChar w:fldCharType="end"/>
      </w:r>
      <w:r w:rsidR="007B36A1" w:rsidRPr="00706156">
        <w:rPr>
          <w:rFonts w:cs="Arial"/>
        </w:rPr>
        <w:t xml:space="preserve"> S</w:t>
      </w:r>
      <w:r w:rsidR="00A64EFC" w:rsidRPr="00706156">
        <w:rPr>
          <w:rFonts w:cs="Arial"/>
        </w:rPr>
        <w:t>ocial</w:t>
      </w:r>
      <w:r w:rsidR="002369E0" w:rsidRPr="00706156">
        <w:rPr>
          <w:rFonts w:cs="Arial"/>
        </w:rPr>
        <w:t xml:space="preserve"> loneliness </w:t>
      </w:r>
      <w:r w:rsidR="00D42189" w:rsidRPr="00706156">
        <w:rPr>
          <w:rFonts w:cs="Arial"/>
        </w:rPr>
        <w:t xml:space="preserve">was </w:t>
      </w:r>
      <w:r w:rsidR="00B20F78" w:rsidRPr="00706156">
        <w:rPr>
          <w:rFonts w:cs="Arial"/>
        </w:rPr>
        <w:t>associated</w:t>
      </w:r>
      <w:r w:rsidR="00D42189" w:rsidRPr="00706156">
        <w:rPr>
          <w:rFonts w:cs="Arial"/>
        </w:rPr>
        <w:t xml:space="preserve"> with socia</w:t>
      </w:r>
      <w:r w:rsidR="00A97A45" w:rsidRPr="00706156">
        <w:rPr>
          <w:rFonts w:cs="Arial"/>
        </w:rPr>
        <w:t>l media use (</w:t>
      </w:r>
      <w:r w:rsidR="00B20F78" w:rsidRPr="00706156">
        <w:rPr>
          <w:rFonts w:cs="Arial"/>
        </w:rPr>
        <w:t>β of direct effect=</w:t>
      </w:r>
      <w:r w:rsidR="00ED7F7A" w:rsidRPr="00706156">
        <w:rPr>
          <w:rFonts w:cs="Arial"/>
        </w:rPr>
        <w:t>0</w:t>
      </w:r>
      <w:r w:rsidR="00B20F78" w:rsidRPr="00706156">
        <w:rPr>
          <w:rFonts w:cs="Arial"/>
          <w:sz w:val="16"/>
          <w:szCs w:val="16"/>
        </w:rPr>
        <w:t>·</w:t>
      </w:r>
      <w:r w:rsidR="00ED7F7A" w:rsidRPr="00706156">
        <w:rPr>
          <w:rFonts w:cs="Arial"/>
        </w:rPr>
        <w:t>5</w:t>
      </w:r>
      <w:r w:rsidR="00AC2A9D" w:rsidRPr="00706156">
        <w:rPr>
          <w:rFonts w:cs="Arial"/>
        </w:rPr>
        <w:t>4</w:t>
      </w:r>
      <w:r w:rsidR="00B20F78" w:rsidRPr="00706156">
        <w:rPr>
          <w:rFonts w:cs="Arial"/>
        </w:rPr>
        <w:t xml:space="preserve">; </w:t>
      </w:r>
      <w:r w:rsidR="00B20F78" w:rsidRPr="00706156">
        <w:rPr>
          <w:rFonts w:cs="Arial"/>
          <w:i/>
          <w:iCs/>
        </w:rPr>
        <w:t>p</w:t>
      </w:r>
      <w:r w:rsidR="00B20F78" w:rsidRPr="00706156">
        <w:rPr>
          <w:rFonts w:cs="Arial"/>
        </w:rPr>
        <w:t>=&lt;0</w:t>
      </w:r>
      <w:r w:rsidR="00B20F78" w:rsidRPr="00706156">
        <w:rPr>
          <w:rFonts w:cs="Arial"/>
          <w:sz w:val="16"/>
          <w:szCs w:val="16"/>
        </w:rPr>
        <w:t>·</w:t>
      </w:r>
      <w:r w:rsidR="00B20F78" w:rsidRPr="00706156">
        <w:rPr>
          <w:rFonts w:cs="Arial"/>
        </w:rPr>
        <w:t>001</w:t>
      </w:r>
      <w:r w:rsidR="00ED7F7A" w:rsidRPr="00706156">
        <w:rPr>
          <w:rFonts w:cs="Arial"/>
        </w:rPr>
        <w:t>; β of indirect effect=</w:t>
      </w:r>
      <w:r w:rsidR="00623687" w:rsidRPr="00706156">
        <w:rPr>
          <w:rFonts w:cs="Arial"/>
        </w:rPr>
        <w:t xml:space="preserve"> -0</w:t>
      </w:r>
      <w:r w:rsidR="00ED7F7A" w:rsidRPr="00706156">
        <w:rPr>
          <w:rFonts w:cs="Arial"/>
          <w:sz w:val="16"/>
          <w:szCs w:val="16"/>
        </w:rPr>
        <w:t>·</w:t>
      </w:r>
      <w:r w:rsidR="00623687" w:rsidRPr="00706156">
        <w:rPr>
          <w:rFonts w:cs="Arial"/>
        </w:rPr>
        <w:t>01</w:t>
      </w:r>
      <w:r w:rsidR="00ED7F7A" w:rsidRPr="00706156">
        <w:rPr>
          <w:rFonts w:cs="Arial"/>
        </w:rPr>
        <w:t xml:space="preserve">; </w:t>
      </w:r>
      <w:r w:rsidR="00ED7F7A" w:rsidRPr="00706156">
        <w:rPr>
          <w:rFonts w:cs="Arial"/>
          <w:i/>
          <w:iCs/>
        </w:rPr>
        <w:t>p</w:t>
      </w:r>
      <w:r w:rsidR="00ED7F7A" w:rsidRPr="00706156">
        <w:rPr>
          <w:rFonts w:cs="Arial"/>
        </w:rPr>
        <w:t>=&lt;0</w:t>
      </w:r>
      <w:r w:rsidR="00ED7F7A" w:rsidRPr="00706156">
        <w:rPr>
          <w:rFonts w:cs="Arial"/>
          <w:sz w:val="16"/>
          <w:szCs w:val="16"/>
        </w:rPr>
        <w:t>·</w:t>
      </w:r>
      <w:r w:rsidR="00ED7F7A" w:rsidRPr="00706156">
        <w:rPr>
          <w:rFonts w:cs="Arial"/>
        </w:rPr>
        <w:t>0</w:t>
      </w:r>
      <w:r w:rsidR="00623687" w:rsidRPr="00706156">
        <w:rPr>
          <w:rFonts w:cs="Arial"/>
        </w:rPr>
        <w:t>5)</w:t>
      </w:r>
      <w:r w:rsidR="00701648" w:rsidRPr="00706156">
        <w:rPr>
          <w:rFonts w:cs="Arial"/>
        </w:rPr>
        <w:fldChar w:fldCharType="begin"/>
      </w:r>
      <w:r w:rsidR="00E97678" w:rsidRPr="00706156">
        <w:rPr>
          <w:rFonts w:cs="Arial"/>
        </w:rPr>
        <w:instrText xml:space="preserve"> ADDIN ZOTERO_ITEM CSL_CITATION {"citationID":"NT9yDTV5","properties":{"formattedCitation":"\\super 66\\nosupersub{}","plainCitation":"66","noteIndex":0},"citationItems":[{"id":4466,"uris":["http://zotero.org/users/7696217/items/VQ78LIGK"],"itemData":{"id":4466,"type":"article-journal","abstract":"This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00701648" w:rsidRPr="00706156">
        <w:rPr>
          <w:rFonts w:cs="Arial"/>
        </w:rPr>
        <w:fldChar w:fldCharType="separate"/>
      </w:r>
      <w:r w:rsidR="00095CC6" w:rsidRPr="00706156">
        <w:rPr>
          <w:rFonts w:cs="Arial"/>
          <w:vertAlign w:val="superscript"/>
        </w:rPr>
        <w:t>66</w:t>
      </w:r>
      <w:r w:rsidR="00701648" w:rsidRPr="00706156">
        <w:rPr>
          <w:rFonts w:cs="Arial"/>
        </w:rPr>
        <w:fldChar w:fldCharType="end"/>
      </w:r>
      <w:r w:rsidR="00A36A4F" w:rsidRPr="00706156">
        <w:rPr>
          <w:rFonts w:cs="Arial"/>
        </w:rPr>
        <w:t>, and internet gaming use (β</w:t>
      </w:r>
      <w:r w:rsidR="00692696" w:rsidRPr="00706156">
        <w:rPr>
          <w:rFonts w:cs="Arial"/>
        </w:rPr>
        <w:t xml:space="preserve"> of direct effect</w:t>
      </w:r>
      <w:r w:rsidR="00A36A4F" w:rsidRPr="00706156">
        <w:rPr>
          <w:rFonts w:cs="Arial"/>
        </w:rPr>
        <w:t>=0</w:t>
      </w:r>
      <w:r w:rsidR="00A36A4F" w:rsidRPr="00706156">
        <w:rPr>
          <w:rFonts w:cs="Arial"/>
          <w:sz w:val="16"/>
          <w:szCs w:val="16"/>
        </w:rPr>
        <w:t>·</w:t>
      </w:r>
      <w:r w:rsidR="00A36A4F" w:rsidRPr="00706156">
        <w:rPr>
          <w:rFonts w:cs="Arial"/>
        </w:rPr>
        <w:t>4</w:t>
      </w:r>
      <w:r w:rsidR="00A80963" w:rsidRPr="00706156">
        <w:rPr>
          <w:rFonts w:cs="Arial"/>
        </w:rPr>
        <w:t>3</w:t>
      </w:r>
      <w:r w:rsidR="00A36A4F" w:rsidRPr="00706156">
        <w:rPr>
          <w:rFonts w:cs="Arial"/>
        </w:rPr>
        <w:t xml:space="preserve">; </w:t>
      </w:r>
      <w:r w:rsidR="00A36A4F" w:rsidRPr="00706156">
        <w:rPr>
          <w:rFonts w:cs="Arial"/>
          <w:i/>
          <w:iCs/>
        </w:rPr>
        <w:t>p</w:t>
      </w:r>
      <w:r w:rsidR="00A36A4F" w:rsidRPr="00706156">
        <w:rPr>
          <w:rFonts w:cs="Arial"/>
        </w:rPr>
        <w:t>=&lt;0</w:t>
      </w:r>
      <w:r w:rsidR="00A36A4F" w:rsidRPr="00706156">
        <w:rPr>
          <w:rFonts w:cs="Arial"/>
          <w:sz w:val="16"/>
          <w:szCs w:val="16"/>
        </w:rPr>
        <w:t>·</w:t>
      </w:r>
      <w:r w:rsidR="00A36A4F" w:rsidRPr="00706156">
        <w:rPr>
          <w:rFonts w:cs="Arial"/>
        </w:rPr>
        <w:t>001</w:t>
      </w:r>
      <w:r w:rsidR="00692696" w:rsidRPr="00706156">
        <w:rPr>
          <w:rFonts w:cs="Arial"/>
        </w:rPr>
        <w:t>; β of indirect effect was not significant</w:t>
      </w:r>
      <w:r w:rsidR="00A36A4F" w:rsidRPr="00706156">
        <w:rPr>
          <w:rFonts w:cs="Arial"/>
        </w:rPr>
        <w:t>)</w:t>
      </w:r>
      <w:r w:rsidR="007F1D5E" w:rsidRPr="00706156">
        <w:rPr>
          <w:rFonts w:cs="Arial"/>
        </w:rPr>
        <w:fldChar w:fldCharType="begin"/>
      </w:r>
      <w:r w:rsidR="00E97678" w:rsidRPr="00706156">
        <w:rPr>
          <w:rFonts w:cs="Arial"/>
        </w:rPr>
        <w:instrText xml:space="preserve"> ADDIN ZOTERO_ITEM CSL_CITATION {"citationID":"AzQ5pGoE","properties":{"formattedCitation":"\\super 66\\nosupersub{}","plainCitation":"66","noteIndex":0},"citationItems":[{"id":4466,"uris":["http://zotero.org/users/7696217/items/VQ78LIGK"],"itemData":{"id":4466,"type":"article-journal","abstract":"This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007F1D5E" w:rsidRPr="00706156">
        <w:rPr>
          <w:rFonts w:cs="Arial"/>
        </w:rPr>
        <w:fldChar w:fldCharType="separate"/>
      </w:r>
      <w:r w:rsidR="00095CC6" w:rsidRPr="00706156">
        <w:rPr>
          <w:rFonts w:cs="Arial"/>
          <w:vertAlign w:val="superscript"/>
        </w:rPr>
        <w:t>66</w:t>
      </w:r>
      <w:r w:rsidR="007F1D5E" w:rsidRPr="00706156">
        <w:rPr>
          <w:rFonts w:cs="Arial"/>
        </w:rPr>
        <w:fldChar w:fldCharType="end"/>
      </w:r>
      <w:r w:rsidR="007E2479" w:rsidRPr="00706156">
        <w:rPr>
          <w:rFonts w:cs="Arial"/>
        </w:rPr>
        <w:t>. Emotional loneliness was associated with social media use (β of direct effect=0</w:t>
      </w:r>
      <w:r w:rsidR="007E2479" w:rsidRPr="00706156">
        <w:rPr>
          <w:rFonts w:cs="Arial"/>
          <w:sz w:val="16"/>
          <w:szCs w:val="16"/>
        </w:rPr>
        <w:t>·</w:t>
      </w:r>
      <w:r w:rsidR="007E2479" w:rsidRPr="00706156">
        <w:rPr>
          <w:rFonts w:cs="Arial"/>
        </w:rPr>
        <w:t xml:space="preserve">52; </w:t>
      </w:r>
      <w:r w:rsidR="007E2479" w:rsidRPr="00706156">
        <w:rPr>
          <w:rFonts w:cs="Arial"/>
          <w:i/>
          <w:iCs/>
        </w:rPr>
        <w:t>p</w:t>
      </w:r>
      <w:r w:rsidR="007E2479" w:rsidRPr="00706156">
        <w:rPr>
          <w:rFonts w:cs="Arial"/>
        </w:rPr>
        <w:t>=&lt;0</w:t>
      </w:r>
      <w:r w:rsidR="007E2479" w:rsidRPr="00706156">
        <w:rPr>
          <w:rFonts w:cs="Arial"/>
          <w:sz w:val="16"/>
          <w:szCs w:val="16"/>
        </w:rPr>
        <w:t>·</w:t>
      </w:r>
      <w:r w:rsidR="007E2479" w:rsidRPr="00706156">
        <w:rPr>
          <w:rFonts w:cs="Arial"/>
        </w:rPr>
        <w:t xml:space="preserve">001; β </w:t>
      </w:r>
      <w:r w:rsidR="00AC2A9D" w:rsidRPr="00706156">
        <w:rPr>
          <w:rFonts w:cs="Arial"/>
        </w:rPr>
        <w:t>indirect effect was not significant</w:t>
      </w:r>
      <w:r w:rsidR="007E2479" w:rsidRPr="00706156">
        <w:rPr>
          <w:rFonts w:cs="Arial"/>
        </w:rPr>
        <w:t>), and internet gaming use (β of direct effect=0</w:t>
      </w:r>
      <w:r w:rsidR="007E2479" w:rsidRPr="00706156">
        <w:rPr>
          <w:rFonts w:cs="Arial"/>
          <w:sz w:val="16"/>
          <w:szCs w:val="16"/>
        </w:rPr>
        <w:t>·</w:t>
      </w:r>
      <w:r w:rsidR="007E2479" w:rsidRPr="00706156">
        <w:rPr>
          <w:rFonts w:cs="Arial"/>
        </w:rPr>
        <w:t xml:space="preserve">44; </w:t>
      </w:r>
      <w:r w:rsidR="007E2479" w:rsidRPr="00706156">
        <w:rPr>
          <w:rFonts w:cs="Arial"/>
          <w:i/>
          <w:iCs/>
        </w:rPr>
        <w:t>p</w:t>
      </w:r>
      <w:r w:rsidR="007E2479" w:rsidRPr="00706156">
        <w:rPr>
          <w:rFonts w:cs="Arial"/>
        </w:rPr>
        <w:t>=&lt;0</w:t>
      </w:r>
      <w:r w:rsidR="007E2479" w:rsidRPr="00706156">
        <w:rPr>
          <w:rFonts w:cs="Arial"/>
          <w:sz w:val="16"/>
          <w:szCs w:val="16"/>
        </w:rPr>
        <w:t>·</w:t>
      </w:r>
      <w:r w:rsidR="007E2479" w:rsidRPr="00706156">
        <w:rPr>
          <w:rFonts w:cs="Arial"/>
        </w:rPr>
        <w:t>001; β of indirect effect was not significant)</w:t>
      </w:r>
      <w:r w:rsidR="007F1D5E" w:rsidRPr="00706156">
        <w:rPr>
          <w:rFonts w:cs="Arial"/>
        </w:rPr>
        <w:fldChar w:fldCharType="begin"/>
      </w:r>
      <w:r w:rsidR="00E97678" w:rsidRPr="00706156">
        <w:rPr>
          <w:rFonts w:cs="Arial"/>
        </w:rPr>
        <w:instrText xml:space="preserve"> ADDIN ZOTERO_ITEM CSL_CITATION {"citationID":"zkcOqk8f","properties":{"formattedCitation":"\\super 66\\nosupersub{}","plainCitation":"66","noteIndex":0},"citationItems":[{"id":4466,"uris":["http://zotero.org/users/7696217/items/VQ78LIGK"],"itemData":{"id":4466,"type":"article-journal","abstract":"This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007F1D5E" w:rsidRPr="00706156">
        <w:rPr>
          <w:rFonts w:cs="Arial"/>
        </w:rPr>
        <w:fldChar w:fldCharType="separate"/>
      </w:r>
      <w:r w:rsidR="00095CC6" w:rsidRPr="00706156">
        <w:rPr>
          <w:rFonts w:cs="Arial"/>
          <w:vertAlign w:val="superscript"/>
        </w:rPr>
        <w:t>66</w:t>
      </w:r>
      <w:r w:rsidR="007F1D5E" w:rsidRPr="00706156">
        <w:rPr>
          <w:rFonts w:cs="Arial"/>
        </w:rPr>
        <w:fldChar w:fldCharType="end"/>
      </w:r>
      <w:r w:rsidR="007E2479" w:rsidRPr="00706156">
        <w:rPr>
          <w:rFonts w:cs="Arial"/>
        </w:rPr>
        <w:t xml:space="preserve">. </w:t>
      </w:r>
      <w:r w:rsidR="00D81348" w:rsidRPr="00706156">
        <w:rPr>
          <w:rFonts w:cs="Arial"/>
        </w:rPr>
        <w:t xml:space="preserve">Increases in TV use were also reported to be significantly associated </w:t>
      </w:r>
      <w:r w:rsidR="00A37A49" w:rsidRPr="00706156">
        <w:rPr>
          <w:rFonts w:cs="Arial"/>
        </w:rPr>
        <w:t xml:space="preserve">with </w:t>
      </w:r>
      <w:r w:rsidR="003F2117" w:rsidRPr="00706156">
        <w:rPr>
          <w:rFonts w:cs="Arial"/>
        </w:rPr>
        <w:t>loneliness in people without depression (OR=1</w:t>
      </w:r>
      <w:r w:rsidR="003F2117" w:rsidRPr="00706156">
        <w:rPr>
          <w:rFonts w:cs="Arial"/>
          <w:sz w:val="16"/>
          <w:szCs w:val="16"/>
        </w:rPr>
        <w:t>·</w:t>
      </w:r>
      <w:r w:rsidR="003F2117" w:rsidRPr="00706156">
        <w:rPr>
          <w:rFonts w:cs="Arial"/>
        </w:rPr>
        <w:t>5</w:t>
      </w:r>
      <w:r w:rsidR="00907916" w:rsidRPr="00706156">
        <w:rPr>
          <w:rFonts w:cs="Arial"/>
        </w:rPr>
        <w:t>9</w:t>
      </w:r>
      <w:r w:rsidR="003F2117" w:rsidRPr="00706156">
        <w:rPr>
          <w:rFonts w:cs="Arial"/>
        </w:rPr>
        <w:t xml:space="preserve">; </w:t>
      </w:r>
      <w:r w:rsidR="003F2117" w:rsidRPr="00706156">
        <w:rPr>
          <w:rFonts w:cs="Arial"/>
          <w:i/>
          <w:iCs/>
        </w:rPr>
        <w:t>p</w:t>
      </w:r>
      <w:r w:rsidR="003F2117" w:rsidRPr="00706156">
        <w:rPr>
          <w:rFonts w:cs="Arial"/>
        </w:rPr>
        <w:t>=&lt;0.05),</w:t>
      </w:r>
      <w:r w:rsidR="00E41255" w:rsidRPr="00706156">
        <w:rPr>
          <w:rFonts w:cs="Arial"/>
        </w:rPr>
        <w:t xml:space="preserve"> whereas this result was not significant in people with depression</w:t>
      </w:r>
      <w:r w:rsidR="00D81348" w:rsidRPr="00706156">
        <w:rPr>
          <w:rFonts w:cs="Arial"/>
        </w:rPr>
        <w:fldChar w:fldCharType="begin"/>
      </w:r>
      <w:r w:rsidR="00E97678" w:rsidRPr="00706156">
        <w:rPr>
          <w:rFonts w:cs="Arial"/>
        </w:rPr>
        <w:instrText xml:space="preserve"> ADDIN ZOTERO_ITEM CSL_CITATION {"citationID":"a6Qh6d2K","properties":{"formattedCitation":"\\super 64\\nosupersub{}","plainCitation":"64","noteIndex":0},"citationItems":[{"id":50,"uris":["http://zotero.org/users/7696217/items/Z8JD73M3"],"itemData":{"id":50,"type":"article-journal","container-title":"Public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L"}],"issued":{"date-parts":[["2021"]]}}}],"schema":"https://github.com/citation-style-language/schema/raw/master/csl-citation.json"} </w:instrText>
      </w:r>
      <w:r w:rsidR="00D81348" w:rsidRPr="00706156">
        <w:rPr>
          <w:rFonts w:cs="Arial"/>
        </w:rPr>
        <w:fldChar w:fldCharType="separate"/>
      </w:r>
      <w:r w:rsidR="00095CC6" w:rsidRPr="00706156">
        <w:rPr>
          <w:rFonts w:cs="Arial"/>
          <w:vertAlign w:val="superscript"/>
        </w:rPr>
        <w:t>64</w:t>
      </w:r>
      <w:r w:rsidR="00D81348" w:rsidRPr="00706156">
        <w:rPr>
          <w:rFonts w:cs="Arial"/>
        </w:rPr>
        <w:fldChar w:fldCharType="end"/>
      </w:r>
      <w:r w:rsidR="00E41255" w:rsidRPr="00706156">
        <w:rPr>
          <w:rFonts w:cs="Arial"/>
        </w:rPr>
        <w:t>. The</w:t>
      </w:r>
      <w:r w:rsidR="00D81348" w:rsidRPr="00706156">
        <w:rPr>
          <w:rFonts w:cs="Arial"/>
        </w:rPr>
        <w:t xml:space="preserve"> same study</w:t>
      </w:r>
      <w:r w:rsidR="00E41255" w:rsidRPr="00706156">
        <w:rPr>
          <w:rFonts w:cs="Arial"/>
        </w:rPr>
        <w:t xml:space="preserve"> also found non-significant associations between decreases (and no changes) in </w:t>
      </w:r>
      <w:r w:rsidR="007A3E75" w:rsidRPr="00706156">
        <w:rPr>
          <w:rFonts w:cs="Arial"/>
        </w:rPr>
        <w:t>screen time</w:t>
      </w:r>
      <w:r w:rsidR="00E41255" w:rsidRPr="00706156">
        <w:rPr>
          <w:rFonts w:cs="Arial"/>
        </w:rPr>
        <w:t xml:space="preserve"> and loneliness in people with and without depression</w:t>
      </w:r>
      <w:r w:rsidR="00D81348" w:rsidRPr="00706156">
        <w:rPr>
          <w:rFonts w:cs="Arial"/>
        </w:rPr>
        <w:fldChar w:fldCharType="begin"/>
      </w:r>
      <w:r w:rsidR="00E97678" w:rsidRPr="00706156">
        <w:rPr>
          <w:rFonts w:cs="Arial"/>
        </w:rPr>
        <w:instrText xml:space="preserve"> ADDIN ZOTERO_ITEM CSL_CITATION {"citationID":"3qnrf2Hc","properties":{"formattedCitation":"\\super 64\\nosupersub{}","plainCitation":"64","noteIndex":0},"citationItems":[{"id":50,"uris":["http://zotero.org/users/7696217/items/Z8JD73M3"],"itemData":{"id":50,"type":"article-journal","container-title":"Public health nutrition","ISSN":"1368-9800","issue":"3","journalAbbreviation":"Public health nutrition","note":"publisher: Cambridge University Press","page":"422-426","title":"Associations of sedentary behaviours and incidence of unhealthy diet during the COVID-19 quarantine in Brazil","volume":"24","author":[{"family":"Werneck","given":"André O"},{"family":"Silva","given":"Danilo R"},{"family":"Malta","given":"Deborah C"},{"family":"Gomes","given":"Crizian Saar"},{"family":"Souza-Júnior","given":"Paulo RB"},{"family":"Azevedo","given":"Luiz O"},{"family":"Barros","given":"Marilisa BA"},{"family":"Szwarcwald","given":"Célia L"}],"issued":{"date-parts":[["2021"]]}}}],"schema":"https://github.com/citation-style-language/schema/raw/master/csl-citation.json"} </w:instrText>
      </w:r>
      <w:r w:rsidR="00D81348" w:rsidRPr="00706156">
        <w:rPr>
          <w:rFonts w:cs="Arial"/>
        </w:rPr>
        <w:fldChar w:fldCharType="separate"/>
      </w:r>
      <w:r w:rsidR="00095CC6" w:rsidRPr="00706156">
        <w:rPr>
          <w:rFonts w:cs="Arial"/>
          <w:vertAlign w:val="superscript"/>
        </w:rPr>
        <w:t>64</w:t>
      </w:r>
      <w:r w:rsidR="00D81348" w:rsidRPr="00706156">
        <w:rPr>
          <w:rFonts w:cs="Arial"/>
        </w:rPr>
        <w:fldChar w:fldCharType="end"/>
      </w:r>
      <w:r w:rsidR="00E41255" w:rsidRPr="00706156">
        <w:rPr>
          <w:rFonts w:cs="Arial"/>
        </w:rPr>
        <w:t xml:space="preserve">. </w:t>
      </w:r>
    </w:p>
    <w:p w14:paraId="71E7E8F0" w14:textId="7537BA4C" w:rsidR="00C573DD" w:rsidRPr="00706156" w:rsidRDefault="00B85075">
      <w:pPr>
        <w:rPr>
          <w:rFonts w:cs="Arial"/>
        </w:rPr>
      </w:pPr>
      <w:r w:rsidRPr="00706156">
        <w:rPr>
          <w:rFonts w:cs="Arial"/>
        </w:rPr>
        <w:lastRenderedPageBreak/>
        <w:t>Two studies</w:t>
      </w:r>
      <w:r w:rsidR="00B1566F" w:rsidRPr="00706156">
        <w:rPr>
          <w:rFonts w:cs="Arial"/>
        </w:rPr>
        <w:fldChar w:fldCharType="begin"/>
      </w:r>
      <w:r w:rsidR="00E97678" w:rsidRPr="00706156">
        <w:rPr>
          <w:rFonts w:cs="Arial"/>
        </w:rPr>
        <w:instrText xml:space="preserve"> ADDIN ZOTERO_ITEM CSL_CITATION {"citationID":"RXFFejoF","properties":{"formattedCitation":"\\super 36,50\\nosupersub{}","plainCitation":"36,50","noteIndex":0},"citationItems":[{"id":87,"uris":["http://zotero.org/users/7696217/items/GDGVSNHT"],"itemData":{"id":87,"type":"article-journal","container-title":"Journal of Clinical Sleep Medicine","ISSN":"1550-9397","issue":"2","journalAbbreviation":"Journal of Clinical Sleep Medicine","note":"publisher: American Academy of Sleep Medicine","page":"185-191","title":"The effects of COVID-19 stay-at-home order on sleep, health, and working patterns: a survey study of US health care workers","volume":"17","author":[{"family":"Conroy","given":"Deirdre A"},{"family":"Hadler","given":"Nicole L"},{"family":"Cho","given":"Echelle"},{"family":"Moreira","given":"Aliya"},{"family":"MacKenzie","given":"Chamisa"},{"family":"Swanson","given":"Leslie M"},{"family":"Burgess","given":"Helen J"},{"family":"Arnedt","given":"J Todd"},{"family":"Goldstein","given":"Cathy A"}],"issued":{"date-parts":[["2021"]]}}},{"id":10220,"uris":["http://zotero.org/users/7696217/items/L9JLGF8Z"],"itemData":{"id":10220,"type":"article-journal","container-title":"The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schema":"https://github.com/citation-style-language/schema/raw/master/csl-citation.json"} </w:instrText>
      </w:r>
      <w:r w:rsidR="00B1566F" w:rsidRPr="00706156">
        <w:rPr>
          <w:rFonts w:cs="Arial"/>
        </w:rPr>
        <w:fldChar w:fldCharType="separate"/>
      </w:r>
      <w:r w:rsidR="00095CC6" w:rsidRPr="00706156">
        <w:rPr>
          <w:rFonts w:cs="Arial"/>
          <w:vertAlign w:val="superscript"/>
        </w:rPr>
        <w:t>36,50</w:t>
      </w:r>
      <w:r w:rsidR="00B1566F" w:rsidRPr="00706156">
        <w:rPr>
          <w:rFonts w:cs="Arial"/>
        </w:rPr>
        <w:fldChar w:fldCharType="end"/>
      </w:r>
      <w:r w:rsidRPr="00706156">
        <w:rPr>
          <w:rFonts w:cs="Arial"/>
        </w:rPr>
        <w:t xml:space="preserve"> examined mood changes and </w:t>
      </w:r>
      <w:r w:rsidR="007A3E75" w:rsidRPr="00706156">
        <w:rPr>
          <w:rFonts w:cs="Arial"/>
        </w:rPr>
        <w:t>screen time</w:t>
      </w:r>
      <w:r w:rsidR="00B1566F" w:rsidRPr="00706156">
        <w:rPr>
          <w:rFonts w:cs="Arial"/>
        </w:rPr>
        <w:t xml:space="preserve">, with both studies yielding non-significant results. </w:t>
      </w:r>
    </w:p>
    <w:p w14:paraId="0B96309C" w14:textId="6CEEAAC2" w:rsidR="00C573DD" w:rsidRPr="00706156" w:rsidRDefault="00161555" w:rsidP="00161555">
      <w:pPr>
        <w:rPr>
          <w:rFonts w:cs="Arial"/>
        </w:rPr>
      </w:pPr>
      <w:r w:rsidRPr="00706156">
        <w:rPr>
          <w:rFonts w:cs="Arial"/>
        </w:rPr>
        <w:t>Regarding other aspects of mental health, studies report conflicting results. TV time</w:t>
      </w:r>
      <w:r w:rsidR="006910BC" w:rsidRPr="00706156">
        <w:rPr>
          <w:rFonts w:cs="Arial"/>
        </w:rPr>
        <w:t xml:space="preserve"> (β=0</w:t>
      </w:r>
      <w:r w:rsidR="006910BC" w:rsidRPr="00706156">
        <w:rPr>
          <w:rFonts w:cs="Arial"/>
          <w:sz w:val="16"/>
          <w:szCs w:val="16"/>
        </w:rPr>
        <w:t>·</w:t>
      </w:r>
      <w:r w:rsidR="006910BC" w:rsidRPr="00706156">
        <w:rPr>
          <w:rFonts w:cs="Arial"/>
        </w:rPr>
        <w:t xml:space="preserve">16; </w:t>
      </w:r>
      <w:r w:rsidR="006910BC" w:rsidRPr="00706156">
        <w:rPr>
          <w:rFonts w:cs="Arial"/>
          <w:i/>
          <w:iCs/>
        </w:rPr>
        <w:t>p</w:t>
      </w:r>
      <w:r w:rsidR="006910BC" w:rsidRPr="00706156">
        <w:rPr>
          <w:rFonts w:cs="Arial"/>
        </w:rPr>
        <w:t>=&lt;0</w:t>
      </w:r>
      <w:r w:rsidR="006910BC" w:rsidRPr="00706156">
        <w:rPr>
          <w:rFonts w:cs="Arial"/>
          <w:sz w:val="16"/>
          <w:szCs w:val="16"/>
        </w:rPr>
        <w:t>·</w:t>
      </w:r>
      <w:r w:rsidR="006910BC" w:rsidRPr="00706156">
        <w:rPr>
          <w:rFonts w:cs="Arial"/>
        </w:rPr>
        <w:t>001)</w:t>
      </w:r>
      <w:r w:rsidRPr="00706156">
        <w:rPr>
          <w:rFonts w:cs="Arial"/>
        </w:rPr>
        <w:t>, online shopping</w:t>
      </w:r>
      <w:r w:rsidR="006910BC" w:rsidRPr="00706156">
        <w:rPr>
          <w:rFonts w:cs="Arial"/>
        </w:rPr>
        <w:t xml:space="preserve"> (β=0</w:t>
      </w:r>
      <w:r w:rsidR="006910BC" w:rsidRPr="00706156">
        <w:rPr>
          <w:rFonts w:cs="Arial"/>
          <w:sz w:val="16"/>
          <w:szCs w:val="16"/>
        </w:rPr>
        <w:t>·</w:t>
      </w:r>
      <w:r w:rsidR="006910BC" w:rsidRPr="00706156">
        <w:rPr>
          <w:rFonts w:cs="Arial"/>
        </w:rPr>
        <w:t xml:space="preserve">16; </w:t>
      </w:r>
      <w:r w:rsidR="006910BC" w:rsidRPr="00706156">
        <w:rPr>
          <w:rFonts w:cs="Arial"/>
          <w:i/>
          <w:iCs/>
        </w:rPr>
        <w:t>p</w:t>
      </w:r>
      <w:r w:rsidR="006910BC" w:rsidRPr="00706156">
        <w:rPr>
          <w:rFonts w:cs="Arial"/>
        </w:rPr>
        <w:t>=&lt;0</w:t>
      </w:r>
      <w:r w:rsidR="006910BC" w:rsidRPr="00706156">
        <w:rPr>
          <w:rFonts w:cs="Arial"/>
          <w:sz w:val="16"/>
          <w:szCs w:val="16"/>
        </w:rPr>
        <w:t>·</w:t>
      </w:r>
      <w:r w:rsidR="006910BC" w:rsidRPr="00706156">
        <w:rPr>
          <w:rFonts w:cs="Arial"/>
        </w:rPr>
        <w:t>01)</w:t>
      </w:r>
      <w:r w:rsidRPr="00706156">
        <w:rPr>
          <w:rFonts w:cs="Arial"/>
        </w:rPr>
        <w:t xml:space="preserve">, and online sexual activities </w:t>
      </w:r>
      <w:r w:rsidR="006910BC" w:rsidRPr="00706156">
        <w:rPr>
          <w:rFonts w:cs="Arial"/>
        </w:rPr>
        <w:t>(β=0</w:t>
      </w:r>
      <w:r w:rsidR="006910BC" w:rsidRPr="00706156">
        <w:rPr>
          <w:rFonts w:cs="Arial"/>
          <w:sz w:val="16"/>
          <w:szCs w:val="16"/>
        </w:rPr>
        <w:t>·</w:t>
      </w:r>
      <w:r w:rsidR="006910BC" w:rsidRPr="00706156">
        <w:rPr>
          <w:rFonts w:cs="Arial"/>
        </w:rPr>
        <w:t xml:space="preserve">13; </w:t>
      </w:r>
      <w:r w:rsidR="006910BC" w:rsidRPr="00706156">
        <w:rPr>
          <w:rFonts w:cs="Arial"/>
          <w:i/>
          <w:iCs/>
        </w:rPr>
        <w:t>p</w:t>
      </w:r>
      <w:r w:rsidR="006910BC" w:rsidRPr="00706156">
        <w:rPr>
          <w:rFonts w:cs="Arial"/>
        </w:rPr>
        <w:t>=&lt;0</w:t>
      </w:r>
      <w:r w:rsidR="006910BC" w:rsidRPr="00706156">
        <w:rPr>
          <w:rFonts w:cs="Arial"/>
          <w:sz w:val="16"/>
          <w:szCs w:val="16"/>
        </w:rPr>
        <w:t>·</w:t>
      </w:r>
      <w:r w:rsidR="006910BC" w:rsidRPr="00706156">
        <w:rPr>
          <w:rFonts w:cs="Arial"/>
        </w:rPr>
        <w:t xml:space="preserve">05) </w:t>
      </w:r>
      <w:r w:rsidRPr="00706156">
        <w:rPr>
          <w:rFonts w:cs="Arial"/>
        </w:rPr>
        <w:t>were all correlated with the impact of COVID-19 lockdowns on overall mental health</w:t>
      </w:r>
      <w:r w:rsidR="006910BC" w:rsidRPr="00706156">
        <w:rPr>
          <w:rFonts w:cs="Arial"/>
        </w:rPr>
        <w:t>, whereas</w:t>
      </w:r>
      <w:r w:rsidR="0017660D" w:rsidRPr="00706156">
        <w:rPr>
          <w:rFonts w:cs="Arial"/>
        </w:rPr>
        <w:t xml:space="preserve"> total </w:t>
      </w:r>
      <w:r w:rsidR="007A3E75" w:rsidRPr="00706156">
        <w:rPr>
          <w:rFonts w:cs="Arial"/>
        </w:rPr>
        <w:t>screen time</w:t>
      </w:r>
      <w:r w:rsidR="0017660D" w:rsidRPr="00706156">
        <w:rPr>
          <w:rFonts w:cs="Arial"/>
        </w:rPr>
        <w:t>,</w:t>
      </w:r>
      <w:r w:rsidR="006910BC" w:rsidRPr="00706156">
        <w:rPr>
          <w:rFonts w:cs="Arial"/>
        </w:rPr>
        <w:t xml:space="preserve"> </w:t>
      </w:r>
      <w:r w:rsidR="00C27FAD" w:rsidRPr="00706156">
        <w:rPr>
          <w:rFonts w:cs="Arial"/>
        </w:rPr>
        <w:t>video gaming, social media use and instant messaging were non-significant</w:t>
      </w:r>
      <w:r w:rsidRPr="00706156">
        <w:rPr>
          <w:rFonts w:cs="Arial"/>
        </w:rPr>
        <w:fldChar w:fldCharType="begin"/>
      </w:r>
      <w:r w:rsidR="00E97678" w:rsidRPr="00706156">
        <w:rPr>
          <w:rFonts w:cs="Arial"/>
        </w:rPr>
        <w:instrText xml:space="preserve"> ADDIN ZOTERO_ITEM CSL_CITATION {"citationID":"BxFAYgfF","properties":{"formattedCitation":"\\super 33,63\\nosupersub{}","plainCitation":"33,63","noteIndex":0},"citationItems":[{"id":10215,"uris":["http://zotero.org/users/7696217/items/LWPY6LLF"],"itemData":{"id":10215,"type":"article-journal","container-title":"Cyberpsychology: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I"},{"family":"Hamer","given":"Mark"}],"issued":{"date-parts":[["2021"]]}}}],"schema":"https://github.com/citation-style-language/schema/raw/master/csl-citation.json"} </w:instrText>
      </w:r>
      <w:r w:rsidRPr="00706156">
        <w:rPr>
          <w:rFonts w:cs="Arial"/>
        </w:rPr>
        <w:fldChar w:fldCharType="separate"/>
      </w:r>
      <w:r w:rsidR="00095CC6" w:rsidRPr="00706156">
        <w:rPr>
          <w:rFonts w:cs="Arial"/>
          <w:vertAlign w:val="superscript"/>
        </w:rPr>
        <w:t>33,63</w:t>
      </w:r>
      <w:r w:rsidRPr="00706156">
        <w:rPr>
          <w:rFonts w:cs="Arial"/>
        </w:rPr>
        <w:fldChar w:fldCharType="end"/>
      </w:r>
      <w:r w:rsidRPr="00706156">
        <w:rPr>
          <w:rFonts w:cs="Arial"/>
        </w:rPr>
        <w:t>. Positive affect was significantly negatively correlated with instant messaging (β=-0</w:t>
      </w:r>
      <w:r w:rsidRPr="00706156">
        <w:rPr>
          <w:rFonts w:cs="Arial"/>
          <w:sz w:val="16"/>
          <w:szCs w:val="16"/>
        </w:rPr>
        <w:t>·</w:t>
      </w:r>
      <w:r w:rsidRPr="00706156">
        <w:rPr>
          <w:rFonts w:cs="Arial"/>
        </w:rPr>
        <w:t xml:space="preserve">1; </w:t>
      </w:r>
      <w:r w:rsidRPr="00706156">
        <w:rPr>
          <w:rFonts w:cs="Arial"/>
          <w:i/>
          <w:iCs/>
        </w:rPr>
        <w:t>p</w:t>
      </w:r>
      <w:r w:rsidRPr="00706156">
        <w:rPr>
          <w:rFonts w:cs="Arial"/>
        </w:rPr>
        <w:t>=&lt;0</w:t>
      </w:r>
      <w:r w:rsidRPr="00706156">
        <w:rPr>
          <w:rFonts w:cs="Arial"/>
          <w:sz w:val="16"/>
          <w:szCs w:val="16"/>
        </w:rPr>
        <w:t>·</w:t>
      </w:r>
      <w:r w:rsidRPr="00706156">
        <w:rPr>
          <w:rFonts w:cs="Arial"/>
        </w:rPr>
        <w:t>01) and TV use (β= -0</w:t>
      </w:r>
      <w:r w:rsidRPr="00706156">
        <w:rPr>
          <w:rFonts w:cs="Arial"/>
          <w:sz w:val="16"/>
          <w:szCs w:val="16"/>
        </w:rPr>
        <w:t>·</w:t>
      </w:r>
      <w:r w:rsidRPr="00706156">
        <w:rPr>
          <w:rFonts w:cs="Arial"/>
        </w:rPr>
        <w:t xml:space="preserve">09; </w:t>
      </w:r>
      <w:r w:rsidRPr="00706156">
        <w:rPr>
          <w:rFonts w:cs="Arial"/>
          <w:i/>
          <w:iCs/>
        </w:rPr>
        <w:t>p</w:t>
      </w:r>
      <w:r w:rsidRPr="00706156">
        <w:rPr>
          <w:rFonts w:cs="Arial"/>
        </w:rPr>
        <w:t>=&lt;0</w:t>
      </w:r>
      <w:r w:rsidRPr="00706156">
        <w:rPr>
          <w:rFonts w:cs="Arial"/>
          <w:sz w:val="16"/>
          <w:szCs w:val="16"/>
        </w:rPr>
        <w:t>·</w:t>
      </w:r>
      <w:r w:rsidRPr="00706156">
        <w:rPr>
          <w:rFonts w:cs="Arial"/>
        </w:rPr>
        <w:t xml:space="preserve">05), </w:t>
      </w:r>
      <w:r w:rsidR="00A8381D" w:rsidRPr="00706156">
        <w:rPr>
          <w:rFonts w:cs="Arial"/>
        </w:rPr>
        <w:t>but not</w:t>
      </w:r>
      <w:r w:rsidR="00D105FF" w:rsidRPr="00706156">
        <w:rPr>
          <w:rFonts w:cs="Arial"/>
        </w:rPr>
        <w:t xml:space="preserve"> significantly</w:t>
      </w:r>
      <w:r w:rsidR="00A8381D" w:rsidRPr="00706156">
        <w:rPr>
          <w:rFonts w:cs="Arial"/>
        </w:rPr>
        <w:t xml:space="preserve"> associated with </w:t>
      </w:r>
      <w:r w:rsidR="007E0FB1" w:rsidRPr="00706156">
        <w:rPr>
          <w:rFonts w:cs="Arial"/>
        </w:rPr>
        <w:t xml:space="preserve">online sexual </w:t>
      </w:r>
      <w:r w:rsidR="001D4199" w:rsidRPr="00706156">
        <w:rPr>
          <w:rFonts w:cs="Arial"/>
        </w:rPr>
        <w:t>activities</w:t>
      </w:r>
      <w:r w:rsidR="007E0FB1" w:rsidRPr="00706156">
        <w:rPr>
          <w:rFonts w:cs="Arial"/>
        </w:rPr>
        <w:t>,</w:t>
      </w:r>
      <w:r w:rsidR="002265B0" w:rsidRPr="00706156">
        <w:rPr>
          <w:rFonts w:cs="Arial"/>
        </w:rPr>
        <w:t xml:space="preserve"> video games, social media use, or online shopping</w:t>
      </w:r>
      <w:r w:rsidR="002265B0" w:rsidRPr="00706156">
        <w:rPr>
          <w:rFonts w:cs="Arial"/>
        </w:rPr>
        <w:fldChar w:fldCharType="begin"/>
      </w:r>
      <w:r w:rsidR="00E97678" w:rsidRPr="00706156">
        <w:rPr>
          <w:rFonts w:cs="Arial"/>
        </w:rPr>
        <w:instrText xml:space="preserve"> ADDIN ZOTERO_ITEM CSL_CITATION {"citationID":"YWKyXAdY","properties":{"formattedCitation":"\\super 63\\nosupersub{}","plainCitation":"63","noteIndex":0},"citationItems":[{"id":10215,"uris":["http://zotero.org/users/7696217/items/LWPY6LLF"],"itemData":{"id":10215,"type":"article-journal","container-title":"Cyberpsychology: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L"},{"family":"Montoya-Castilla","given":"Inma"},{"family":"Samper","given":"Paula"},{"family":"Castro-Calvo","given":"Jesús"}],"issued":{"date-parts":[["2021"]]}}}],"schema":"https://github.com/citation-style-language/schema/raw/master/csl-citation.json"} </w:instrText>
      </w:r>
      <w:r w:rsidR="002265B0" w:rsidRPr="00706156">
        <w:rPr>
          <w:rFonts w:cs="Arial"/>
        </w:rPr>
        <w:fldChar w:fldCharType="separate"/>
      </w:r>
      <w:r w:rsidR="00095CC6" w:rsidRPr="00706156">
        <w:rPr>
          <w:rFonts w:cs="Arial"/>
          <w:vertAlign w:val="superscript"/>
        </w:rPr>
        <w:t>63</w:t>
      </w:r>
      <w:r w:rsidR="002265B0" w:rsidRPr="00706156">
        <w:rPr>
          <w:rFonts w:cs="Arial"/>
        </w:rPr>
        <w:fldChar w:fldCharType="end"/>
      </w:r>
      <w:r w:rsidR="002265B0" w:rsidRPr="00706156">
        <w:rPr>
          <w:rFonts w:cs="Arial"/>
        </w:rPr>
        <w:t>.</w:t>
      </w:r>
      <w:r w:rsidR="007E0FB1" w:rsidRPr="00706156">
        <w:rPr>
          <w:rFonts w:cs="Arial"/>
        </w:rPr>
        <w:t xml:space="preserve"> </w:t>
      </w:r>
      <w:r w:rsidR="002265B0" w:rsidRPr="00706156">
        <w:rPr>
          <w:rFonts w:cs="Arial"/>
        </w:rPr>
        <w:t>N</w:t>
      </w:r>
      <w:r w:rsidRPr="00706156">
        <w:rPr>
          <w:rFonts w:cs="Arial"/>
        </w:rPr>
        <w:t xml:space="preserve">egative affect was significantly negatively </w:t>
      </w:r>
      <w:r w:rsidR="00D105FF" w:rsidRPr="00706156">
        <w:rPr>
          <w:rFonts w:cs="Arial"/>
        </w:rPr>
        <w:t>associated</w:t>
      </w:r>
      <w:r w:rsidRPr="00706156">
        <w:rPr>
          <w:rFonts w:cs="Arial"/>
        </w:rPr>
        <w:t xml:space="preserve"> with social media use (β= -0</w:t>
      </w:r>
      <w:r w:rsidRPr="00706156">
        <w:rPr>
          <w:rFonts w:cs="Arial"/>
          <w:sz w:val="16"/>
          <w:szCs w:val="16"/>
        </w:rPr>
        <w:t>·</w:t>
      </w:r>
      <w:r w:rsidRPr="00706156">
        <w:rPr>
          <w:rFonts w:cs="Arial"/>
        </w:rPr>
        <w:t xml:space="preserve">08; </w:t>
      </w:r>
      <w:r w:rsidRPr="00706156">
        <w:rPr>
          <w:rFonts w:cs="Arial"/>
          <w:i/>
          <w:iCs/>
        </w:rPr>
        <w:t>p</w:t>
      </w:r>
      <w:r w:rsidRPr="00706156">
        <w:rPr>
          <w:rFonts w:cs="Arial"/>
        </w:rPr>
        <w:t>=&lt;0</w:t>
      </w:r>
      <w:r w:rsidRPr="00706156">
        <w:rPr>
          <w:rFonts w:cs="Arial"/>
          <w:sz w:val="16"/>
          <w:szCs w:val="16"/>
        </w:rPr>
        <w:t>·</w:t>
      </w:r>
      <w:r w:rsidRPr="00706156">
        <w:rPr>
          <w:rFonts w:cs="Arial"/>
        </w:rPr>
        <w:t>05), and positively associated with online shopping (β= 0</w:t>
      </w:r>
      <w:r w:rsidRPr="00706156">
        <w:rPr>
          <w:rFonts w:cs="Arial"/>
          <w:sz w:val="16"/>
          <w:szCs w:val="16"/>
        </w:rPr>
        <w:t>·</w:t>
      </w:r>
      <w:r w:rsidRPr="00706156">
        <w:rPr>
          <w:rFonts w:cs="Arial"/>
        </w:rPr>
        <w:t xml:space="preserve">15; </w:t>
      </w:r>
      <w:r w:rsidRPr="00706156">
        <w:rPr>
          <w:rFonts w:cs="Arial"/>
          <w:i/>
          <w:iCs/>
        </w:rPr>
        <w:t>p</w:t>
      </w:r>
      <w:r w:rsidRPr="00706156">
        <w:rPr>
          <w:rFonts w:cs="Arial"/>
        </w:rPr>
        <w:t>=&lt;0</w:t>
      </w:r>
      <w:r w:rsidRPr="00706156">
        <w:rPr>
          <w:rFonts w:cs="Arial"/>
          <w:sz w:val="16"/>
          <w:szCs w:val="16"/>
        </w:rPr>
        <w:t>·</w:t>
      </w:r>
      <w:r w:rsidRPr="00706156">
        <w:rPr>
          <w:rFonts w:cs="Arial"/>
        </w:rPr>
        <w:t>05)</w:t>
      </w:r>
      <w:r w:rsidR="002265B0" w:rsidRPr="00706156">
        <w:rPr>
          <w:rFonts w:cs="Arial"/>
        </w:rPr>
        <w:t xml:space="preserve">, but not </w:t>
      </w:r>
      <w:r w:rsidR="001B3F9A" w:rsidRPr="00706156">
        <w:rPr>
          <w:rFonts w:cs="Arial"/>
        </w:rPr>
        <w:t>with video games or instant messaging</w:t>
      </w:r>
      <w:r w:rsidRPr="00706156">
        <w:rPr>
          <w:rFonts w:cs="Arial"/>
        </w:rPr>
        <w:fldChar w:fldCharType="begin"/>
      </w:r>
      <w:r w:rsidR="00E97678" w:rsidRPr="00706156">
        <w:rPr>
          <w:rFonts w:cs="Arial"/>
        </w:rPr>
        <w:instrText xml:space="preserve"> ADDIN ZOTERO_ITEM CSL_CITATION {"citationID":"GQTjnbzp","properties":{"formattedCitation":"\\super 63\\nosupersub{}","plainCitation":"63","noteIndex":0},"citationItems":[{"id":10215,"uris":["http://zotero.org/users/7696217/items/LWPY6LLF"],"itemData":{"id":10215,"type":"article-journal","container-title":"Cyberpsychology: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L"},{"family":"Montoya-Castilla","given":"Inma"},{"family":"Samper","given":"Paula"},{"family":"Castro-Calvo","given":"Jesús"}],"issued":{"date-parts":[["2021"]]}}}],"schema":"https://github.com/citation-style-language/schema/raw/master/csl-citation.json"} </w:instrText>
      </w:r>
      <w:r w:rsidRPr="00706156">
        <w:rPr>
          <w:rFonts w:cs="Arial"/>
        </w:rPr>
        <w:fldChar w:fldCharType="separate"/>
      </w:r>
      <w:r w:rsidR="00095CC6" w:rsidRPr="00706156">
        <w:rPr>
          <w:rFonts w:cs="Arial"/>
          <w:vertAlign w:val="superscript"/>
        </w:rPr>
        <w:t>63</w:t>
      </w:r>
      <w:r w:rsidRPr="00706156">
        <w:rPr>
          <w:rFonts w:cs="Arial"/>
        </w:rPr>
        <w:fldChar w:fldCharType="end"/>
      </w:r>
      <w:r w:rsidRPr="00706156">
        <w:rPr>
          <w:rFonts w:cs="Arial"/>
        </w:rPr>
        <w:t xml:space="preserve">. Furthermore, increases in </w:t>
      </w:r>
      <w:r w:rsidR="007A3E75" w:rsidRPr="00706156">
        <w:rPr>
          <w:rFonts w:cs="Arial"/>
        </w:rPr>
        <w:t>screen time</w:t>
      </w:r>
      <w:r w:rsidRPr="00706156">
        <w:rPr>
          <w:rFonts w:cs="Arial"/>
        </w:rPr>
        <w:t xml:space="preserve"> </w:t>
      </w:r>
      <w:r w:rsidR="00D105FF" w:rsidRPr="00706156">
        <w:rPr>
          <w:rFonts w:cs="Arial"/>
        </w:rPr>
        <w:t>were</w:t>
      </w:r>
      <w:r w:rsidRPr="00706156">
        <w:rPr>
          <w:rFonts w:cs="Arial"/>
        </w:rPr>
        <w:t xml:space="preserve"> negatively associated with overall wellbeing</w:t>
      </w:r>
      <w:r w:rsidR="00A462A7" w:rsidRPr="00706156">
        <w:rPr>
          <w:rFonts w:cs="Arial"/>
        </w:rPr>
        <w:t xml:space="preserve"> in one study</w:t>
      </w:r>
      <w:r w:rsidRPr="00706156">
        <w:rPr>
          <w:rFonts w:cs="Arial"/>
        </w:rPr>
        <w:t xml:space="preserve"> (ICC r= -0</w:t>
      </w:r>
      <w:r w:rsidRPr="00706156">
        <w:rPr>
          <w:rFonts w:cs="Arial"/>
          <w:sz w:val="16"/>
          <w:szCs w:val="16"/>
        </w:rPr>
        <w:t>·</w:t>
      </w:r>
      <w:r w:rsidRPr="00706156">
        <w:rPr>
          <w:rFonts w:cs="Arial"/>
        </w:rPr>
        <w:t>31 p=&lt;0</w:t>
      </w:r>
      <w:r w:rsidRPr="00706156">
        <w:rPr>
          <w:rFonts w:cs="Arial"/>
          <w:sz w:val="16"/>
          <w:szCs w:val="16"/>
        </w:rPr>
        <w:t>·</w:t>
      </w:r>
      <w:r w:rsidRPr="00706156">
        <w:rPr>
          <w:rFonts w:cs="Arial"/>
        </w:rPr>
        <w:t>001)</w:t>
      </w:r>
      <w:r w:rsidRPr="00706156">
        <w:rPr>
          <w:rFonts w:cs="Arial"/>
        </w:rPr>
        <w:fldChar w:fldCharType="begin"/>
      </w:r>
      <w:r w:rsidR="00E97678" w:rsidRPr="00706156">
        <w:rPr>
          <w:rFonts w:cs="Arial"/>
        </w:rPr>
        <w:instrText xml:space="preserve"> ADDIN ZOTERO_ITEM CSL_CITATION {"citationID":"mS1teY1O","properties":{"formattedCitation":"\\super 60\\nosupersub{}","plainCitation":"60","noteIndex":0},"citationItems":[{"id":54,"uris":["http://zotero.org/users/7696217/items/NW4XUCXG"],"itemData":{"id":54,"type":"article-journal","container-title":"Journal of happiness studies","ISSN":"1573-7780","journalAbbreviation":"Journal of happiness studies","note":"publisher: Springer","page":"1-18","title":"Emotional well-being under conditions of lockdown: An experience sampling study in Austria during the COVID-19 pandemic","author":[{"family":"Stieger","given":"Stefan"},{"family":"Lewetz","given":"David"},{"family":"Swami","given":"Viren"}],"issued":{"date-parts":[["2021"]]}}}],"schema":"https://github.com/citation-style-language/schema/raw/master/csl-citation.json"} </w:instrText>
      </w:r>
      <w:r w:rsidRPr="00706156">
        <w:rPr>
          <w:rFonts w:cs="Arial"/>
        </w:rPr>
        <w:fldChar w:fldCharType="separate"/>
      </w:r>
      <w:r w:rsidR="00095CC6" w:rsidRPr="00706156">
        <w:rPr>
          <w:rFonts w:cs="Arial"/>
          <w:vertAlign w:val="superscript"/>
        </w:rPr>
        <w:t>60</w:t>
      </w:r>
      <w:r w:rsidRPr="00706156">
        <w:rPr>
          <w:rFonts w:cs="Arial"/>
        </w:rPr>
        <w:fldChar w:fldCharType="end"/>
      </w:r>
      <w:r w:rsidR="00A462A7" w:rsidRPr="00706156">
        <w:rPr>
          <w:rFonts w:cs="Arial"/>
        </w:rPr>
        <w:t>, but no</w:t>
      </w:r>
      <w:r w:rsidR="00D105FF" w:rsidRPr="00706156">
        <w:rPr>
          <w:rFonts w:cs="Arial"/>
        </w:rPr>
        <w:t>t</w:t>
      </w:r>
      <w:r w:rsidR="00A462A7" w:rsidRPr="00706156">
        <w:rPr>
          <w:rFonts w:cs="Arial"/>
        </w:rPr>
        <w:t xml:space="preserve"> in others</w:t>
      </w:r>
      <w:r w:rsidR="008068A5" w:rsidRPr="00706156">
        <w:rPr>
          <w:rFonts w:cs="Arial"/>
        </w:rPr>
        <w:fldChar w:fldCharType="begin"/>
      </w:r>
      <w:r w:rsidR="00E97678" w:rsidRPr="00706156">
        <w:rPr>
          <w:rFonts w:cs="Arial"/>
        </w:rPr>
        <w:instrText xml:space="preserve"> ADDIN ZOTERO_ITEM CSL_CITATION {"citationID":"eprD811F","properties":{"formattedCitation":"\\super 45\\nosupersub{}","plainCitation":"45","noteIndex":0},"citationItems":[{"id":77,"uris":["http://zotero.org/users/7696217/items/67GJP7DA"],"itemData":{"id":77,"type":"article-journal","container-title":"Journal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Chiwanda"},{"family":"Xu","given":"Huilan"}],"issued":{"date-parts":[["2020"]]}}}],"schema":"https://github.com/citation-style-language/schema/raw/master/csl-citation.json"} </w:instrText>
      </w:r>
      <w:r w:rsidR="008068A5" w:rsidRPr="00706156">
        <w:rPr>
          <w:rFonts w:cs="Arial"/>
        </w:rPr>
        <w:fldChar w:fldCharType="separate"/>
      </w:r>
      <w:r w:rsidR="00095CC6" w:rsidRPr="00706156">
        <w:rPr>
          <w:rFonts w:cs="Arial"/>
          <w:vertAlign w:val="superscript"/>
        </w:rPr>
        <w:t>45</w:t>
      </w:r>
      <w:r w:rsidR="008068A5" w:rsidRPr="00706156">
        <w:rPr>
          <w:rFonts w:cs="Arial"/>
        </w:rPr>
        <w:fldChar w:fldCharType="end"/>
      </w:r>
      <w:r w:rsidRPr="00706156">
        <w:rPr>
          <w:rFonts w:cs="Arial"/>
        </w:rPr>
        <w:t>.</w:t>
      </w:r>
      <w:r w:rsidR="0083736E" w:rsidRPr="00706156">
        <w:rPr>
          <w:rFonts w:cs="Arial"/>
        </w:rPr>
        <w:t xml:space="preserve"> ‘Struggling’ versus ‘flourishing’ mental health was</w:t>
      </w:r>
      <w:r w:rsidR="00953C42" w:rsidRPr="00706156">
        <w:rPr>
          <w:rFonts w:cs="Arial"/>
        </w:rPr>
        <w:t xml:space="preserve"> associated with increases and decreases in </w:t>
      </w:r>
      <w:r w:rsidR="007A3E75" w:rsidRPr="00706156">
        <w:rPr>
          <w:rFonts w:cs="Arial"/>
        </w:rPr>
        <w:t>screen time</w:t>
      </w:r>
      <w:r w:rsidR="00953C42" w:rsidRPr="00706156">
        <w:rPr>
          <w:rFonts w:cs="Arial"/>
        </w:rPr>
        <w:t xml:space="preserve"> (RR=</w:t>
      </w:r>
      <w:r w:rsidR="001470C1" w:rsidRPr="00706156">
        <w:rPr>
          <w:rFonts w:cs="Arial"/>
        </w:rPr>
        <w:t xml:space="preserve">2·20; </w:t>
      </w:r>
      <w:r w:rsidR="001470C1" w:rsidRPr="00706156">
        <w:rPr>
          <w:rFonts w:cs="Arial"/>
          <w:i/>
          <w:iCs/>
        </w:rPr>
        <w:t>p=&lt;</w:t>
      </w:r>
      <w:r w:rsidR="001470C1" w:rsidRPr="00706156">
        <w:rPr>
          <w:rFonts w:cs="Arial"/>
        </w:rPr>
        <w:t>0·05 and RR=2</w:t>
      </w:r>
      <w:r w:rsidR="00816528" w:rsidRPr="00706156">
        <w:rPr>
          <w:rFonts w:cs="Arial"/>
        </w:rPr>
        <w:t>3</w:t>
      </w:r>
      <w:r w:rsidR="001470C1" w:rsidRPr="00706156">
        <w:rPr>
          <w:rFonts w:cs="Arial"/>
        </w:rPr>
        <w:t>·</w:t>
      </w:r>
      <w:r w:rsidR="00816528" w:rsidRPr="00706156">
        <w:rPr>
          <w:rFonts w:cs="Arial"/>
        </w:rPr>
        <w:t>85</w:t>
      </w:r>
      <w:r w:rsidR="001470C1" w:rsidRPr="00706156">
        <w:rPr>
          <w:rFonts w:cs="Arial"/>
        </w:rPr>
        <w:t xml:space="preserve">; </w:t>
      </w:r>
      <w:r w:rsidR="001470C1" w:rsidRPr="00706156">
        <w:rPr>
          <w:rFonts w:cs="Arial"/>
          <w:i/>
          <w:iCs/>
        </w:rPr>
        <w:t>p=&lt;</w:t>
      </w:r>
      <w:r w:rsidR="001470C1" w:rsidRPr="00706156">
        <w:rPr>
          <w:rFonts w:cs="Arial"/>
        </w:rPr>
        <w:t>0·05</w:t>
      </w:r>
      <w:r w:rsidR="00816528" w:rsidRPr="00706156">
        <w:rPr>
          <w:rFonts w:cs="Arial"/>
        </w:rPr>
        <w:t xml:space="preserve"> respectively)</w:t>
      </w:r>
      <w:r w:rsidR="00A71295" w:rsidRPr="00706156">
        <w:rPr>
          <w:rFonts w:cs="Arial"/>
        </w:rPr>
        <w:t>, indicating widely conflicting results</w:t>
      </w:r>
      <w:r w:rsidR="00816528" w:rsidRPr="00706156">
        <w:rPr>
          <w:rFonts w:cs="Arial"/>
        </w:rPr>
        <w:fldChar w:fldCharType="begin"/>
      </w:r>
      <w:r w:rsidR="00E97678" w:rsidRPr="00706156">
        <w:rPr>
          <w:rFonts w:cs="Arial"/>
        </w:rPr>
        <w:instrText xml:space="preserve"> ADDIN ZOTERO_ITEM CSL_CITATION {"citationID":"aG3yi5Rp","properties":{"formattedCitation":"\\super 53\\nosupersub{}","plainCitation":"53","noteIndex":0},"citationItems":[{"id":64,"uris":["http://zotero.org/users/7696217/items/V2X2Z524"],"itemData":{"id":64,"type":"article-journal","container-title":"International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M"}],"issued":{"date-parts":[["2021"]]}}}],"schema":"https://github.com/citation-style-language/schema/raw/master/csl-citation.json"} </w:instrText>
      </w:r>
      <w:r w:rsidR="00816528" w:rsidRPr="00706156">
        <w:rPr>
          <w:rFonts w:cs="Arial"/>
        </w:rPr>
        <w:fldChar w:fldCharType="separate"/>
      </w:r>
      <w:r w:rsidR="00095CC6" w:rsidRPr="00706156">
        <w:rPr>
          <w:rFonts w:cs="Arial"/>
          <w:vertAlign w:val="superscript"/>
        </w:rPr>
        <w:t>53</w:t>
      </w:r>
      <w:r w:rsidR="00816528" w:rsidRPr="00706156">
        <w:rPr>
          <w:rFonts w:cs="Arial"/>
        </w:rPr>
        <w:fldChar w:fldCharType="end"/>
      </w:r>
      <w:r w:rsidR="00816528" w:rsidRPr="00706156">
        <w:rPr>
          <w:rFonts w:cs="Arial"/>
        </w:rPr>
        <w:t>.</w:t>
      </w:r>
      <w:r w:rsidR="00953C42" w:rsidRPr="00706156">
        <w:rPr>
          <w:rFonts w:cs="Arial"/>
        </w:rPr>
        <w:t xml:space="preserve"> </w:t>
      </w:r>
      <w:r w:rsidR="000E5FC7" w:rsidRPr="00706156">
        <w:rPr>
          <w:rFonts w:cs="Arial"/>
        </w:rPr>
        <w:t xml:space="preserve">Headaches were reported to be </w:t>
      </w:r>
      <w:r w:rsidR="007D7950" w:rsidRPr="00706156">
        <w:rPr>
          <w:rFonts w:cs="Arial"/>
        </w:rPr>
        <w:t xml:space="preserve">negatively </w:t>
      </w:r>
      <w:r w:rsidR="0036495C" w:rsidRPr="00706156">
        <w:rPr>
          <w:rFonts w:cs="Arial"/>
        </w:rPr>
        <w:t>associated</w:t>
      </w:r>
      <w:r w:rsidR="000E5FC7" w:rsidRPr="00706156">
        <w:rPr>
          <w:rFonts w:cs="Arial"/>
        </w:rPr>
        <w:t xml:space="preserve"> with </w:t>
      </w:r>
      <w:r w:rsidR="007D7950" w:rsidRPr="00706156">
        <w:rPr>
          <w:rFonts w:cs="Arial"/>
        </w:rPr>
        <w:t>less</w:t>
      </w:r>
      <w:r w:rsidR="000E5FC7" w:rsidRPr="00706156">
        <w:rPr>
          <w:rFonts w:cs="Arial"/>
        </w:rPr>
        <w:t xml:space="preserve"> than 6hrs/day of </w:t>
      </w:r>
      <w:r w:rsidR="007A3E75" w:rsidRPr="00706156">
        <w:rPr>
          <w:rFonts w:cs="Arial"/>
        </w:rPr>
        <w:t>screen time</w:t>
      </w:r>
      <w:r w:rsidR="000E5FC7" w:rsidRPr="00706156">
        <w:rPr>
          <w:rFonts w:cs="Arial"/>
        </w:rPr>
        <w:t xml:space="preserve"> (OR=0·</w:t>
      </w:r>
      <w:r w:rsidR="007D7950" w:rsidRPr="00706156">
        <w:rPr>
          <w:rFonts w:cs="Arial"/>
        </w:rPr>
        <w:t>55; p=&lt;0.001)</w:t>
      </w:r>
      <w:r w:rsidR="0053208C" w:rsidRPr="00706156">
        <w:rPr>
          <w:rFonts w:cs="Arial"/>
        </w:rPr>
        <w:t xml:space="preserve">, and boredom was consistently </w:t>
      </w:r>
      <w:r w:rsidR="0036495C" w:rsidRPr="00706156">
        <w:rPr>
          <w:rFonts w:cs="Arial"/>
        </w:rPr>
        <w:t>associated</w:t>
      </w:r>
      <w:r w:rsidR="0053208C" w:rsidRPr="00706156">
        <w:rPr>
          <w:rFonts w:cs="Arial"/>
        </w:rPr>
        <w:t xml:space="preserve"> with increases in social media use </w:t>
      </w:r>
      <w:r w:rsidR="0036495C" w:rsidRPr="00706156">
        <w:rPr>
          <w:rFonts w:cs="Arial"/>
        </w:rPr>
        <w:t>(β of direct effect=0·</w:t>
      </w:r>
      <w:r w:rsidR="00D76EC7" w:rsidRPr="00706156">
        <w:rPr>
          <w:rFonts w:cs="Arial"/>
        </w:rPr>
        <w:t>46</w:t>
      </w:r>
      <w:r w:rsidR="0036495C" w:rsidRPr="00706156">
        <w:rPr>
          <w:rFonts w:cs="Arial"/>
        </w:rPr>
        <w:t xml:space="preserve">; </w:t>
      </w:r>
      <w:r w:rsidR="0036495C" w:rsidRPr="00706156">
        <w:rPr>
          <w:rFonts w:cs="Arial"/>
          <w:i/>
          <w:iCs/>
        </w:rPr>
        <w:t>p</w:t>
      </w:r>
      <w:r w:rsidR="0036495C" w:rsidRPr="00706156">
        <w:rPr>
          <w:rFonts w:cs="Arial"/>
        </w:rPr>
        <w:t>=&lt;0·001; β of indirect effect=0·0</w:t>
      </w:r>
      <w:r w:rsidR="00D76EC7" w:rsidRPr="00706156">
        <w:rPr>
          <w:rFonts w:cs="Arial"/>
        </w:rPr>
        <w:t>3</w:t>
      </w:r>
      <w:r w:rsidR="0036495C" w:rsidRPr="00706156">
        <w:rPr>
          <w:rFonts w:cs="Arial"/>
        </w:rPr>
        <w:t xml:space="preserve">; </w:t>
      </w:r>
      <w:r w:rsidR="0036495C" w:rsidRPr="00706156">
        <w:rPr>
          <w:rFonts w:cs="Arial"/>
          <w:i/>
          <w:iCs/>
        </w:rPr>
        <w:t>p</w:t>
      </w:r>
      <w:r w:rsidR="0036495C" w:rsidRPr="00706156">
        <w:rPr>
          <w:rFonts w:cs="Arial"/>
        </w:rPr>
        <w:t>=&lt;0·05)</w:t>
      </w:r>
      <w:r w:rsidR="00D76EC7" w:rsidRPr="00706156">
        <w:rPr>
          <w:rFonts w:cs="Arial"/>
        </w:rPr>
        <w:t xml:space="preserve"> </w:t>
      </w:r>
      <w:r w:rsidR="0053208C" w:rsidRPr="00706156">
        <w:rPr>
          <w:rFonts w:cs="Arial"/>
        </w:rPr>
        <w:t>and internet gaming</w:t>
      </w:r>
      <w:r w:rsidR="00D76EC7" w:rsidRPr="00706156">
        <w:rPr>
          <w:rFonts w:cs="Arial"/>
        </w:rPr>
        <w:t xml:space="preserve"> (β of direct effect=0·39; </w:t>
      </w:r>
      <w:r w:rsidR="00D76EC7" w:rsidRPr="00706156">
        <w:rPr>
          <w:rFonts w:cs="Arial"/>
          <w:i/>
          <w:iCs/>
        </w:rPr>
        <w:t>p</w:t>
      </w:r>
      <w:r w:rsidR="00D76EC7" w:rsidRPr="00706156">
        <w:rPr>
          <w:rFonts w:cs="Arial"/>
        </w:rPr>
        <w:t xml:space="preserve">=&lt;0·001; β of indirect effect=0·04; </w:t>
      </w:r>
      <w:r w:rsidR="00D76EC7" w:rsidRPr="00706156">
        <w:rPr>
          <w:rFonts w:cs="Arial"/>
          <w:i/>
          <w:iCs/>
        </w:rPr>
        <w:t>p</w:t>
      </w:r>
      <w:r w:rsidR="00D76EC7" w:rsidRPr="00706156">
        <w:rPr>
          <w:rFonts w:cs="Arial"/>
        </w:rPr>
        <w:t>=&lt;0·05)</w:t>
      </w:r>
      <w:r w:rsidR="0036495C" w:rsidRPr="00706156">
        <w:rPr>
          <w:rFonts w:cs="Arial"/>
        </w:rPr>
        <w:fldChar w:fldCharType="begin"/>
      </w:r>
      <w:r w:rsidR="00E97678" w:rsidRPr="00706156">
        <w:rPr>
          <w:rFonts w:cs="Arial"/>
        </w:rPr>
        <w:instrText xml:space="preserve"> ADDIN ZOTERO_ITEM CSL_CITATION {"citationID":"RWQkIsoz","properties":{"formattedCitation":"\\super 66\\nosupersub{}","plainCitation":"66","noteIndex":0},"citationItems":[{"id":4466,"uris":["http://zotero.org/users/7696217/items/VQ78LIGK"],"itemData":{"id":4466,"type":"article-journal","abstract":"This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schema":"https://github.com/citation-style-language/schema/raw/master/csl-citation.json"} </w:instrText>
      </w:r>
      <w:r w:rsidR="0036495C" w:rsidRPr="00706156">
        <w:rPr>
          <w:rFonts w:cs="Arial"/>
        </w:rPr>
        <w:fldChar w:fldCharType="separate"/>
      </w:r>
      <w:r w:rsidR="00095CC6" w:rsidRPr="00706156">
        <w:rPr>
          <w:rFonts w:cs="Arial"/>
          <w:vertAlign w:val="superscript"/>
        </w:rPr>
        <w:t>66</w:t>
      </w:r>
      <w:r w:rsidR="0036495C" w:rsidRPr="00706156">
        <w:rPr>
          <w:rFonts w:cs="Arial"/>
        </w:rPr>
        <w:fldChar w:fldCharType="end"/>
      </w:r>
      <w:r w:rsidR="0053208C" w:rsidRPr="00706156">
        <w:rPr>
          <w:rFonts w:cs="Arial"/>
        </w:rPr>
        <w:t>.</w:t>
      </w:r>
      <w:r w:rsidR="0053208C" w:rsidRPr="00706156">
        <w:rPr>
          <w:rFonts w:cs="Arial"/>
          <w:sz w:val="16"/>
          <w:szCs w:val="16"/>
        </w:rPr>
        <w:t xml:space="preserve"> </w:t>
      </w:r>
    </w:p>
    <w:p w14:paraId="4BD28AC6" w14:textId="0C63A884" w:rsidR="00161555" w:rsidRPr="00706156" w:rsidRDefault="00161555" w:rsidP="00161555">
      <w:pPr>
        <w:rPr>
          <w:rFonts w:cs="Arial"/>
        </w:rPr>
      </w:pPr>
      <w:r w:rsidRPr="00706156">
        <w:rPr>
          <w:rFonts w:cs="Arial"/>
        </w:rPr>
        <w:t xml:space="preserve">The remaining outcomes were non-significant, including leisure </w:t>
      </w:r>
      <w:r w:rsidR="003C03FB" w:rsidRPr="00706156">
        <w:rPr>
          <w:rFonts w:cs="Arial"/>
        </w:rPr>
        <w:t>s</w:t>
      </w:r>
      <w:r w:rsidR="007A3E75" w:rsidRPr="00706156">
        <w:rPr>
          <w:rFonts w:cs="Arial"/>
        </w:rPr>
        <w:t>creen time</w:t>
      </w:r>
      <w:r w:rsidRPr="00706156">
        <w:rPr>
          <w:rFonts w:cs="Arial"/>
        </w:rPr>
        <w:t xml:space="preserve"> and subjective wellbeing</w:t>
      </w:r>
      <w:r w:rsidRPr="00706156">
        <w:rPr>
          <w:rFonts w:cs="Arial"/>
        </w:rPr>
        <w:fldChar w:fldCharType="begin"/>
      </w:r>
      <w:r w:rsidR="00E97678" w:rsidRPr="00706156">
        <w:rPr>
          <w:rFonts w:cs="Arial"/>
        </w:rPr>
        <w:instrText xml:space="preserve"> ADDIN ZOTERO_ITEM CSL_CITATION {"citationID":"7CHTyFFo","properties":{"formattedCitation":"\\super 45\\nosupersub{}","plainCitation":"45","noteIndex":0},"citationItems":[{"id":77,"uris":["http://zotero.org/users/7696217/items/67GJP7DA"],"itemData":{"id":77,"type":"article-journal","container-title":"Journal of medical Internet research","issue":"8","journalAbbreviation":"Journal of medical Internet research","note":"publisher: JMIR Publications Inc.","title":"Impact of the COVID-19 epidemic on lifestyle behaviors and their association with subjective well-being among the general population in mainland China: Cross-sectional study","volume":"22","author":[{"family":"Hu","given":"Zhao"},{"family":"Lin","given":"Xuhui"},{"family":"Kaminga","given":"Atipatsa Chiwanda"},{"family":"Xu","given":"Huilan"}],"issued":{"date-parts":[["2020"]]}}}],"schema":"https://github.com/citation-style-language/schema/raw/master/csl-citation.json"} </w:instrText>
      </w:r>
      <w:r w:rsidRPr="00706156">
        <w:rPr>
          <w:rFonts w:cs="Arial"/>
        </w:rPr>
        <w:fldChar w:fldCharType="separate"/>
      </w:r>
      <w:r w:rsidR="00095CC6" w:rsidRPr="00706156">
        <w:rPr>
          <w:rFonts w:cs="Arial"/>
          <w:vertAlign w:val="superscript"/>
        </w:rPr>
        <w:t>45</w:t>
      </w:r>
      <w:r w:rsidRPr="00706156">
        <w:rPr>
          <w:rFonts w:cs="Arial"/>
        </w:rPr>
        <w:fldChar w:fldCharType="end"/>
      </w:r>
      <w:r w:rsidRPr="00706156">
        <w:rPr>
          <w:rFonts w:cs="Arial"/>
        </w:rPr>
        <w:t xml:space="preserve">, increasing </w:t>
      </w:r>
      <w:r w:rsidR="007A3E75" w:rsidRPr="00706156">
        <w:rPr>
          <w:rFonts w:cs="Arial"/>
        </w:rPr>
        <w:t>screen time</w:t>
      </w:r>
      <w:r w:rsidRPr="00706156">
        <w:rPr>
          <w:rFonts w:cs="Arial"/>
        </w:rPr>
        <w:t xml:space="preserve"> and ‘languishing’ versus ‘flourishing’ mental health</w:t>
      </w:r>
      <w:r w:rsidRPr="00706156">
        <w:rPr>
          <w:rFonts w:cs="Arial"/>
        </w:rPr>
        <w:fldChar w:fldCharType="begin"/>
      </w:r>
      <w:r w:rsidR="00E97678" w:rsidRPr="00706156">
        <w:rPr>
          <w:rFonts w:cs="Arial"/>
        </w:rPr>
        <w:instrText xml:space="preserve"> ADDIN ZOTERO_ITEM CSL_CITATION {"citationID":"OpgyFhFG","properties":{"formattedCitation":"\\super 53\\nosupersub{}","plainCitation":"53","noteIndex":0},"citationItems":[{"id":64,"uris":["http://zotero.org/users/7696217/items/V2X2Z524"],"itemData":{"id":64,"type":"article-journal","container-title":"International journal of environmental research and public health","issue":"11","journalAbbreviation":"International journal of environmental research and public health","note":"publisher: Multidisciplinary Digital Publishing Institute","page":"5630","title":"Mental Health of Young Australians during the COVID-19 Pandemic: Exploring the Roles of Employment Precarity, Screen Time, and Contact with Nature","volume":"18","author":[{"family":"Oswald","given":"Tassia K"},{"family":"Rumbold","given":"Alice R"},{"family":"Kedzior","given":"Sophie GE"},{"family":"Kohler","given":"Mark"},{"family":"Moore","given":"Vivienne M"}],"issued":{"date-parts":[["2021"]]}}}],"schema":"https://github.com/citation-style-language/schema/raw/master/csl-citation.json"} </w:instrText>
      </w:r>
      <w:r w:rsidRPr="00706156">
        <w:rPr>
          <w:rFonts w:cs="Arial"/>
        </w:rPr>
        <w:fldChar w:fldCharType="separate"/>
      </w:r>
      <w:r w:rsidR="00095CC6" w:rsidRPr="00706156">
        <w:rPr>
          <w:rFonts w:cs="Arial"/>
          <w:vertAlign w:val="superscript"/>
        </w:rPr>
        <w:t>53</w:t>
      </w:r>
      <w:r w:rsidRPr="00706156">
        <w:rPr>
          <w:rFonts w:cs="Arial"/>
        </w:rPr>
        <w:fldChar w:fldCharType="end"/>
      </w:r>
      <w:r w:rsidRPr="00706156">
        <w:rPr>
          <w:rFonts w:cs="Arial"/>
        </w:rPr>
        <w:t>, and overall mental health</w:t>
      </w:r>
      <w:r w:rsidRPr="00706156">
        <w:rPr>
          <w:rFonts w:cs="Arial"/>
        </w:rPr>
        <w:fldChar w:fldCharType="begin"/>
      </w:r>
      <w:r w:rsidR="00E97678" w:rsidRPr="00706156">
        <w:rPr>
          <w:rFonts w:cs="Arial"/>
        </w:rPr>
        <w:instrText xml:space="preserve"> ADDIN ZOTERO_ITEM CSL_CITATION {"citationID":"gDSoiF89","properties":{"formattedCitation":"\\super 33\\nosupersub{}","plainCitation":"33","noteIndex":0},"citationItems":[{"id":10231,"uris":["http://zotero.org/users/7696217/items/AA6285U3"],"itemData":{"id":10231,"type":"article-journal","container-title":"Psychology of Sport and Exercise","ISSN":"1469-0292","journalAbbreviation":"Psychology of Sport and Exercise","note":"publisher: Elsevier","page":"101945","title":"Relationships among behavioural regulations, physical activity, and mental health pre-and during COVID–19 UK lockdown","volume":"55","author":[{"family":"Bird","given":"Jonathan M"},{"family":"Karageorghis","given":"Costas I"},{"family":"Hamer","given":"Mark"}],"issued":{"date-parts":[["2021"]]}}}],"schema":"https://github.com/citation-style-language/schema/raw/master/csl-citation.json"} </w:instrText>
      </w:r>
      <w:r w:rsidRPr="00706156">
        <w:rPr>
          <w:rFonts w:cs="Arial"/>
        </w:rPr>
        <w:fldChar w:fldCharType="separate"/>
      </w:r>
      <w:r w:rsidR="00095CC6" w:rsidRPr="00706156">
        <w:rPr>
          <w:rFonts w:cs="Arial"/>
          <w:vertAlign w:val="superscript"/>
        </w:rPr>
        <w:t>33</w:t>
      </w:r>
      <w:r w:rsidRPr="00706156">
        <w:rPr>
          <w:rFonts w:cs="Arial"/>
        </w:rPr>
        <w:fldChar w:fldCharType="end"/>
      </w:r>
      <w:r w:rsidRPr="00706156">
        <w:rPr>
          <w:rFonts w:cs="Arial"/>
        </w:rPr>
        <w:t>. Furthermore, increases in instant messaging, social media use, and video games were all not significantly associated with COVID-19 related overall mental health</w:t>
      </w:r>
      <w:r w:rsidRPr="00706156">
        <w:rPr>
          <w:rFonts w:cs="Arial"/>
        </w:rPr>
        <w:fldChar w:fldCharType="begin"/>
      </w:r>
      <w:r w:rsidR="00E97678" w:rsidRPr="00706156">
        <w:rPr>
          <w:rFonts w:cs="Arial"/>
        </w:rPr>
        <w:instrText xml:space="preserve"> ADDIN ZOTERO_ITEM CSL_CITATION {"citationID":"J1vmw1mG","properties":{"formattedCitation":"\\super 63\\nosupersub{}","plainCitation":"63","noteIndex":0},"citationItems":[{"id":10215,"uris":["http://zotero.org/users/7696217/items/LWPY6LLF"],"itemData":{"id":10215,"type":"article-journal","container-title":"Cyberpsychology: Journal of Psychosocial Research on Cyberspace","ISSN":"1802-7962","issue":"4","journalAbbreviation":"Cyberpsychology: Journal of Psychosocial Research on Cyberspace","title":"Problematic internet use prior to and during the COVID-19 pandemic","volume":"15","author":[{"family":"Zarco-Alpuente","given":"Alfredo"},{"family":"Ballester-Arnal","given":"Rafael"},{"family":"Billieux","given":"Joël"},{"family":"Gil-Llario","given":"María Dolores"},{"family":"King","given":"Daniel L"},{"family":"Montoya-Castilla","given":"Inma"},{"family":"Samper","given":"Paula"},{"family":"Castro-Calvo","given":"Jesús"}],"issued":{"date-parts":[["2021"]]}}}],"schema":"https://github.com/citation-style-language/schema/raw/master/csl-citation.json"} </w:instrText>
      </w:r>
      <w:r w:rsidRPr="00706156">
        <w:rPr>
          <w:rFonts w:cs="Arial"/>
        </w:rPr>
        <w:fldChar w:fldCharType="separate"/>
      </w:r>
      <w:r w:rsidR="00095CC6" w:rsidRPr="00706156">
        <w:rPr>
          <w:rFonts w:cs="Arial"/>
          <w:vertAlign w:val="superscript"/>
        </w:rPr>
        <w:t>63</w:t>
      </w:r>
      <w:r w:rsidRPr="00706156">
        <w:rPr>
          <w:rFonts w:cs="Arial"/>
        </w:rPr>
        <w:fldChar w:fldCharType="end"/>
      </w:r>
      <w:r w:rsidRPr="00706156">
        <w:rPr>
          <w:rFonts w:cs="Arial"/>
        </w:rPr>
        <w:t>.</w:t>
      </w:r>
    </w:p>
    <w:p w14:paraId="3CB02043" w14:textId="77777777" w:rsidR="00161555" w:rsidRPr="00706156" w:rsidRDefault="00161555">
      <w:pPr>
        <w:rPr>
          <w:rFonts w:cs="Arial"/>
        </w:rPr>
      </w:pPr>
    </w:p>
    <w:p w14:paraId="062A82E4" w14:textId="77777777" w:rsidR="008F7D6C" w:rsidRPr="00706156" w:rsidRDefault="008F7D6C" w:rsidP="00E24982">
      <w:pPr>
        <w:pStyle w:val="Heading4"/>
      </w:pPr>
      <w:r w:rsidRPr="00706156">
        <w:t>Sleep/fatigue</w:t>
      </w:r>
    </w:p>
    <w:p w14:paraId="5F0B383E" w14:textId="6A879CB7" w:rsidR="00362062" w:rsidRPr="00706156" w:rsidRDefault="008C1591">
      <w:pPr>
        <w:rPr>
          <w:rFonts w:cs="Arial"/>
        </w:rPr>
      </w:pPr>
      <w:r w:rsidRPr="00706156">
        <w:rPr>
          <w:rFonts w:cs="Arial"/>
        </w:rPr>
        <w:t>Two studies</w:t>
      </w:r>
      <w:r w:rsidR="00D86C7D" w:rsidRPr="00706156">
        <w:rPr>
          <w:rFonts w:cs="Arial"/>
        </w:rPr>
        <w:fldChar w:fldCharType="begin"/>
      </w:r>
      <w:r w:rsidR="00E97678" w:rsidRPr="00706156">
        <w:rPr>
          <w:rFonts w:cs="Arial"/>
        </w:rPr>
        <w:instrText xml:space="preserve"> ADDIN ZOTERO_ITEM CSL_CITATION {"citationID":"ARuoCHPA","properties":{"formattedCitation":"\\super 47,50\\nosupersub{}","plainCitation":"47,50","noteIndex":0},"citationItems":[{"id":74,"uris":["http://zotero.org/users/7696217/items/8GU6GFDF"],"itemData":{"id":74,"type":"article-journal","container-title":"JMIR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id":10220,"uris":["http://zotero.org/users/7696217/items/L9JLGF8Z"],"itemData":{"id":10220,"type":"article-journal","container-title":"The primary care companion for CNS disorders","ISSN":"2155-7780","issue":"5","journalAbbreviation":"The primary care companion for CNS disorders","note":"publisher: Physicians Postgraduate Press, Inc.","page":"0-0","title":"Psychological Effects of Screen Time in Health Care Workers During the COVID-19 Pandemic","volume":"23","author":[{"family":"Le","given":"Christopher"},{"family":"Khalid","given":"Zaira"},{"family":"Avramut","given":"Carmen"},{"family":"Lam","given":"Alan"},{"family":"Ragina","given":"Neli"},{"family":"Zyzanski","given":"Stephen"}],"issued":{"date-parts":[["2021"]]}}}],"schema":"https://github.com/citation-style-language/schema/raw/master/csl-citation.json"} </w:instrText>
      </w:r>
      <w:r w:rsidR="00D86C7D" w:rsidRPr="00706156">
        <w:rPr>
          <w:rFonts w:cs="Arial"/>
        </w:rPr>
        <w:fldChar w:fldCharType="separate"/>
      </w:r>
      <w:r w:rsidR="00095CC6" w:rsidRPr="00706156">
        <w:rPr>
          <w:rFonts w:cs="Arial"/>
          <w:vertAlign w:val="superscript"/>
        </w:rPr>
        <w:t>47,50</w:t>
      </w:r>
      <w:r w:rsidR="00D86C7D" w:rsidRPr="00706156">
        <w:rPr>
          <w:rFonts w:cs="Arial"/>
        </w:rPr>
        <w:fldChar w:fldCharType="end"/>
      </w:r>
      <w:r w:rsidRPr="00706156">
        <w:rPr>
          <w:rFonts w:cs="Arial"/>
        </w:rPr>
        <w:t xml:space="preserve"> yielded </w:t>
      </w:r>
      <w:r w:rsidR="009F502F" w:rsidRPr="00706156">
        <w:rPr>
          <w:rFonts w:cs="Arial"/>
        </w:rPr>
        <w:t>14</w:t>
      </w:r>
      <w:r w:rsidRPr="00706156">
        <w:rPr>
          <w:rFonts w:cs="Arial"/>
        </w:rPr>
        <w:t xml:space="preserve"> independent outcomes regarding sleep/fatigue</w:t>
      </w:r>
      <w:r w:rsidR="00581E7C" w:rsidRPr="00706156">
        <w:rPr>
          <w:rFonts w:cs="Arial"/>
        </w:rPr>
        <w:t xml:space="preserve"> and concentration,</w:t>
      </w:r>
      <w:r w:rsidR="00D86C7D" w:rsidRPr="00706156">
        <w:rPr>
          <w:rFonts w:cs="Arial"/>
        </w:rPr>
        <w:t xml:space="preserve"> all of which were not significant. </w:t>
      </w:r>
    </w:p>
    <w:p w14:paraId="73372FC1" w14:textId="1532F5C5" w:rsidR="00A50BBC" w:rsidRPr="00706156" w:rsidRDefault="00A50BBC" w:rsidP="00E24982">
      <w:pPr>
        <w:pStyle w:val="Heading4"/>
      </w:pPr>
      <w:r w:rsidRPr="00706156">
        <w:t xml:space="preserve">General health </w:t>
      </w:r>
    </w:p>
    <w:p w14:paraId="23F04AE0" w14:textId="30BE504D" w:rsidR="00847C78" w:rsidRPr="00706156" w:rsidRDefault="001F28F1">
      <w:pPr>
        <w:rPr>
          <w:rFonts w:cs="Arial"/>
        </w:rPr>
      </w:pPr>
      <w:r w:rsidRPr="00706156">
        <w:rPr>
          <w:rFonts w:cs="Arial"/>
        </w:rPr>
        <w:t>One study</w:t>
      </w:r>
      <w:r w:rsidRPr="00706156">
        <w:rPr>
          <w:rFonts w:cs="Arial"/>
        </w:rPr>
        <w:fldChar w:fldCharType="begin"/>
      </w:r>
      <w:r w:rsidR="00E97678" w:rsidRPr="00706156">
        <w:rPr>
          <w:rFonts w:cs="Arial"/>
        </w:rPr>
        <w:instrText xml:space="preserve"> ADDIN ZOTERO_ITEM CSL_CITATION {"citationID":"WVXMnKDP","properties":{"formattedCitation":"\\super 61\\nosupersub{}","plainCitation":"61","noteIndex":0},"citationItems":[{"id":53,"uris":["http://zotero.org/users/7696217/items/MWPSXFBC"],"itemData":{"id":53,"type":"article-journal","container-title":"Environmental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women","volume":"26","author":[{"family":"Suka","given":"Machi"},{"family":"Yamauchi","given":"Takashi"},{"family":"Yanagisawa","given":"Hiroyuki"}],"issued":{"date-parts":[["2021"]]}}}],"schema":"https://github.com/citation-style-language/schema/raw/master/csl-citation.json"} </w:instrText>
      </w:r>
      <w:r w:rsidRPr="00706156">
        <w:rPr>
          <w:rFonts w:cs="Arial"/>
        </w:rPr>
        <w:fldChar w:fldCharType="separate"/>
      </w:r>
      <w:r w:rsidR="00095CC6" w:rsidRPr="00706156">
        <w:rPr>
          <w:rFonts w:cs="Arial"/>
          <w:vertAlign w:val="superscript"/>
        </w:rPr>
        <w:t>61</w:t>
      </w:r>
      <w:r w:rsidRPr="00706156">
        <w:rPr>
          <w:rFonts w:cs="Arial"/>
        </w:rPr>
        <w:fldChar w:fldCharType="end"/>
      </w:r>
      <w:r w:rsidRPr="00706156">
        <w:rPr>
          <w:rFonts w:cs="Arial"/>
        </w:rPr>
        <w:t xml:space="preserve"> examined </w:t>
      </w:r>
      <w:r w:rsidR="007A3E75" w:rsidRPr="00706156">
        <w:rPr>
          <w:rFonts w:cs="Arial"/>
        </w:rPr>
        <w:t>screen time</w:t>
      </w:r>
      <w:r w:rsidRPr="00706156">
        <w:rPr>
          <w:rFonts w:cs="Arial"/>
        </w:rPr>
        <w:t xml:space="preserve"> and</w:t>
      </w:r>
      <w:r w:rsidR="00A50BBC" w:rsidRPr="00706156">
        <w:rPr>
          <w:rFonts w:cs="Arial"/>
        </w:rPr>
        <w:t xml:space="preserve"> general health, </w:t>
      </w:r>
      <w:r w:rsidR="00635326" w:rsidRPr="00706156">
        <w:rPr>
          <w:rFonts w:cs="Arial"/>
        </w:rPr>
        <w:t>with two outcomes. Of these 50% (1/2) were significant. D</w:t>
      </w:r>
      <w:r w:rsidR="009F3458" w:rsidRPr="00706156">
        <w:rPr>
          <w:rFonts w:cs="Arial"/>
        </w:rPr>
        <w:t>igital</w:t>
      </w:r>
      <w:r w:rsidR="00A50BBC" w:rsidRPr="00706156">
        <w:rPr>
          <w:rFonts w:cs="Arial"/>
        </w:rPr>
        <w:t xml:space="preserve"> media exposure </w:t>
      </w:r>
      <w:r w:rsidR="00F356A7" w:rsidRPr="00706156">
        <w:rPr>
          <w:rFonts w:cs="Arial"/>
        </w:rPr>
        <w:t>was</w:t>
      </w:r>
      <w:r w:rsidR="00A50BBC" w:rsidRPr="00706156">
        <w:rPr>
          <w:rFonts w:cs="Arial"/>
        </w:rPr>
        <w:t xml:space="preserve"> </w:t>
      </w:r>
      <w:r w:rsidR="009F3458" w:rsidRPr="00706156">
        <w:rPr>
          <w:rFonts w:cs="Arial"/>
        </w:rPr>
        <w:t>significantly</w:t>
      </w:r>
      <w:r w:rsidR="00A50BBC" w:rsidRPr="00706156">
        <w:rPr>
          <w:rFonts w:cs="Arial"/>
        </w:rPr>
        <w:t xml:space="preserve"> associated with general health </w:t>
      </w:r>
      <w:r w:rsidR="009F3458" w:rsidRPr="00706156">
        <w:rPr>
          <w:rFonts w:cs="Arial"/>
        </w:rPr>
        <w:t>(OR=1</w:t>
      </w:r>
      <w:r w:rsidR="008020A4" w:rsidRPr="00706156">
        <w:rPr>
          <w:rFonts w:cs="Arial"/>
          <w:sz w:val="16"/>
          <w:szCs w:val="16"/>
        </w:rPr>
        <w:t>·</w:t>
      </w:r>
      <w:r w:rsidR="009F3458" w:rsidRPr="00706156">
        <w:rPr>
          <w:rFonts w:cs="Arial"/>
        </w:rPr>
        <w:t>14 95%CI 1</w:t>
      </w:r>
      <w:r w:rsidR="008020A4" w:rsidRPr="00706156">
        <w:rPr>
          <w:rFonts w:cs="Arial"/>
          <w:sz w:val="16"/>
          <w:szCs w:val="16"/>
        </w:rPr>
        <w:t>·</w:t>
      </w:r>
      <w:r w:rsidR="009F3458" w:rsidRPr="00706156">
        <w:rPr>
          <w:rFonts w:cs="Arial"/>
        </w:rPr>
        <w:t>03-1</w:t>
      </w:r>
      <w:r w:rsidR="008020A4" w:rsidRPr="00706156">
        <w:rPr>
          <w:rFonts w:cs="Arial"/>
          <w:sz w:val="16"/>
          <w:szCs w:val="16"/>
        </w:rPr>
        <w:t>·</w:t>
      </w:r>
      <w:r w:rsidR="009F3458" w:rsidRPr="00706156">
        <w:rPr>
          <w:rFonts w:cs="Arial"/>
        </w:rPr>
        <w:t>27)</w:t>
      </w:r>
      <w:r w:rsidR="00635326" w:rsidRPr="00706156">
        <w:rPr>
          <w:rFonts w:cs="Arial"/>
        </w:rPr>
        <w:t xml:space="preserve">, and TV use </w:t>
      </w:r>
      <w:r w:rsidR="00F356A7" w:rsidRPr="00706156">
        <w:rPr>
          <w:rFonts w:cs="Arial"/>
        </w:rPr>
        <w:t>was not</w:t>
      </w:r>
      <w:r w:rsidR="00635326" w:rsidRPr="00706156">
        <w:rPr>
          <w:rFonts w:cs="Arial"/>
        </w:rPr>
        <w:fldChar w:fldCharType="begin"/>
      </w:r>
      <w:r w:rsidR="00E97678" w:rsidRPr="00706156">
        <w:rPr>
          <w:rFonts w:cs="Arial"/>
        </w:rPr>
        <w:instrText xml:space="preserve"> ADDIN ZOTERO_ITEM CSL_CITATION {"citationID":"oGZ3nX3t","properties":{"formattedCitation":"\\super 61\\nosupersub{}","plainCitation":"61","noteIndex":0},"citationItems":[{"id":53,"uris":["http://zotero.org/users/7696217/items/MWPSXFBC"],"itemData":{"id":53,"type":"article-journal","container-title":"Environmental health and preventive medicine","ISSN":"1347-4715","issue":"1","journalAbbreviation":"Environmental health and preventive medicine","note":"publisher: BioMed Central","page":"1-11","title":"Changes in health status, workload, and lifestyle after starting the COVID-19 pandemic: a web-based survey of Japanese men and women","volume":"26","author":[{"family":"Suka","given":"Machi"},{"family":"Yamauchi","given":"Takashi"},{"family":"Yanagisawa","given":"Hiroyuki"}],"issued":{"date-parts":[["2021"]]}}}],"schema":"https://github.com/citation-style-language/schema/raw/master/csl-citation.json"} </w:instrText>
      </w:r>
      <w:r w:rsidR="00635326" w:rsidRPr="00706156">
        <w:rPr>
          <w:rFonts w:cs="Arial"/>
        </w:rPr>
        <w:fldChar w:fldCharType="separate"/>
      </w:r>
      <w:r w:rsidR="00095CC6" w:rsidRPr="00706156">
        <w:rPr>
          <w:rFonts w:cs="Arial"/>
          <w:vertAlign w:val="superscript"/>
        </w:rPr>
        <w:t>61</w:t>
      </w:r>
      <w:r w:rsidR="00635326" w:rsidRPr="00706156">
        <w:rPr>
          <w:rFonts w:cs="Arial"/>
        </w:rPr>
        <w:fldChar w:fldCharType="end"/>
      </w:r>
      <w:r w:rsidR="00ED2789" w:rsidRPr="00706156">
        <w:rPr>
          <w:rFonts w:cs="Arial"/>
        </w:rPr>
        <w:t xml:space="preserve">. </w:t>
      </w:r>
    </w:p>
    <w:p w14:paraId="75FAC115" w14:textId="162B78D0" w:rsidR="00ED2789" w:rsidRPr="00706156" w:rsidRDefault="00ED2789" w:rsidP="00E24982">
      <w:pPr>
        <w:pStyle w:val="Heading4"/>
      </w:pPr>
      <w:r w:rsidRPr="00706156">
        <w:t xml:space="preserve">Physical activity </w:t>
      </w:r>
    </w:p>
    <w:p w14:paraId="52C220CF" w14:textId="786AB96E" w:rsidR="00ED2789" w:rsidRPr="00706156" w:rsidRDefault="00635326">
      <w:pPr>
        <w:rPr>
          <w:rFonts w:cs="Arial"/>
        </w:rPr>
      </w:pPr>
      <w:r w:rsidRPr="00706156">
        <w:rPr>
          <w:rFonts w:cs="Arial"/>
        </w:rPr>
        <w:t>Three studies</w:t>
      </w:r>
      <w:r w:rsidR="008F7D6C" w:rsidRPr="00706156">
        <w:rPr>
          <w:rFonts w:cs="Arial"/>
        </w:rPr>
        <w:fldChar w:fldCharType="begin"/>
      </w:r>
      <w:r w:rsidR="00E97678" w:rsidRPr="00706156">
        <w:rPr>
          <w:rFonts w:cs="Arial"/>
        </w:rPr>
        <w:instrText xml:space="preserve"> ADDIN ZOTERO_ITEM CSL_CITATION {"citationID":"yPSyWscU","properties":{"formattedCitation":"\\super 30,43,47\\nosupersub{}","plainCitation":"30,43,47","noteIndex":0},"citationItems":[{"id":10170,"uris":["http://zotero.org/users/7696217/items/I9PUJVAH"],"itemData":{"id":10170,"type":"article-journal","container-title":"International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R"},{"family":"Shibata","given":"Ai"},{"family":"Ishii","given":"Kaori"},{"family":"Oka","given":"Koichiro"}],"issued":{"date-parts":[["2021"]]}}}],"schema":"https://github.com/citation-style-language/schema/raw/master/csl-citation.json"} </w:instrText>
      </w:r>
      <w:r w:rsidR="008F7D6C" w:rsidRPr="00706156">
        <w:rPr>
          <w:rFonts w:cs="Arial"/>
        </w:rPr>
        <w:fldChar w:fldCharType="separate"/>
      </w:r>
      <w:r w:rsidR="00095CC6" w:rsidRPr="00706156">
        <w:rPr>
          <w:rFonts w:cs="Arial"/>
          <w:vertAlign w:val="superscript"/>
        </w:rPr>
        <w:t>30,43,47</w:t>
      </w:r>
      <w:r w:rsidR="008F7D6C" w:rsidRPr="00706156">
        <w:rPr>
          <w:rFonts w:cs="Arial"/>
        </w:rPr>
        <w:fldChar w:fldCharType="end"/>
      </w:r>
      <w:r w:rsidR="00A019E9" w:rsidRPr="00706156">
        <w:rPr>
          <w:rFonts w:cs="Arial"/>
        </w:rPr>
        <w:t xml:space="preserve"> yielding 10 independent outcomes</w:t>
      </w:r>
      <w:r w:rsidRPr="00706156">
        <w:rPr>
          <w:rFonts w:cs="Arial"/>
        </w:rPr>
        <w:t xml:space="preserve"> reported</w:t>
      </w:r>
      <w:r w:rsidR="00847C78" w:rsidRPr="00706156">
        <w:rPr>
          <w:rFonts w:cs="Arial"/>
        </w:rPr>
        <w:t xml:space="preserve"> associations between </w:t>
      </w:r>
      <w:r w:rsidR="007A3E75" w:rsidRPr="00706156">
        <w:rPr>
          <w:rFonts w:cs="Arial"/>
        </w:rPr>
        <w:t>screen time</w:t>
      </w:r>
      <w:r w:rsidR="00847C78" w:rsidRPr="00706156">
        <w:rPr>
          <w:rFonts w:cs="Arial"/>
        </w:rPr>
        <w:t xml:space="preserve"> and physical activity</w:t>
      </w:r>
      <w:r w:rsidR="00A019E9" w:rsidRPr="00706156">
        <w:rPr>
          <w:rFonts w:cs="Arial"/>
        </w:rPr>
        <w:t xml:space="preserve">, with 50% (5/10) being significant. </w:t>
      </w:r>
      <w:r w:rsidR="00424778" w:rsidRPr="00706156">
        <w:rPr>
          <w:rFonts w:cs="Arial"/>
        </w:rPr>
        <w:t xml:space="preserve">Associations between overall </w:t>
      </w:r>
      <w:r w:rsidR="007A3E75" w:rsidRPr="00706156">
        <w:rPr>
          <w:rFonts w:cs="Arial"/>
        </w:rPr>
        <w:t>screen time</w:t>
      </w:r>
      <w:r w:rsidR="00424778" w:rsidRPr="00706156">
        <w:rPr>
          <w:rFonts w:cs="Arial"/>
        </w:rPr>
        <w:t xml:space="preserve"> and physical activity</w:t>
      </w:r>
      <w:r w:rsidR="00DE36E1" w:rsidRPr="00706156">
        <w:rPr>
          <w:rFonts w:cs="Arial"/>
        </w:rPr>
        <w:t xml:space="preserve"> </w:t>
      </w:r>
      <w:r w:rsidR="00824580" w:rsidRPr="00706156">
        <w:rPr>
          <w:rFonts w:cs="Arial"/>
        </w:rPr>
        <w:t>consistently</w:t>
      </w:r>
      <w:r w:rsidR="00424778" w:rsidRPr="00706156">
        <w:rPr>
          <w:rFonts w:cs="Arial"/>
        </w:rPr>
        <w:t xml:space="preserve"> yielded </w:t>
      </w:r>
      <w:r w:rsidR="00DE36E1" w:rsidRPr="00706156">
        <w:rPr>
          <w:rFonts w:cs="Arial"/>
        </w:rPr>
        <w:t>significant</w:t>
      </w:r>
      <w:r w:rsidR="00424778" w:rsidRPr="00706156">
        <w:rPr>
          <w:rFonts w:cs="Arial"/>
        </w:rPr>
        <w:t xml:space="preserve"> results</w:t>
      </w:r>
      <w:r w:rsidR="00DE36E1" w:rsidRPr="00706156">
        <w:rPr>
          <w:rFonts w:cs="Arial"/>
        </w:rPr>
        <w:t xml:space="preserve"> </w:t>
      </w:r>
      <w:r w:rsidR="00424778" w:rsidRPr="00706156">
        <w:rPr>
          <w:rFonts w:cs="Arial"/>
        </w:rPr>
        <w:t>(</w:t>
      </w:r>
      <w:r w:rsidR="005A0FA8" w:rsidRPr="00706156">
        <w:rPr>
          <w:rFonts w:cs="Arial"/>
        </w:rPr>
        <w:t xml:space="preserve">β= </w:t>
      </w:r>
      <w:r w:rsidR="00DE36E1" w:rsidRPr="00706156">
        <w:rPr>
          <w:rFonts w:cs="Arial"/>
        </w:rPr>
        <w:t>-</w:t>
      </w:r>
      <w:r w:rsidR="005A0FA8" w:rsidRPr="00706156">
        <w:rPr>
          <w:rFonts w:cs="Arial"/>
        </w:rPr>
        <w:t>0</w:t>
      </w:r>
      <w:r w:rsidR="005A0FA8" w:rsidRPr="00706156">
        <w:rPr>
          <w:rFonts w:cs="Arial"/>
          <w:sz w:val="16"/>
          <w:szCs w:val="16"/>
        </w:rPr>
        <w:t>·</w:t>
      </w:r>
      <w:r w:rsidR="00824580" w:rsidRPr="00706156">
        <w:rPr>
          <w:rFonts w:cs="Arial"/>
        </w:rPr>
        <w:t>08</w:t>
      </w:r>
      <w:r w:rsidR="005A0FA8" w:rsidRPr="00706156">
        <w:rPr>
          <w:rFonts w:cs="Arial"/>
        </w:rPr>
        <w:t xml:space="preserve">; </w:t>
      </w:r>
      <w:r w:rsidR="005A0FA8" w:rsidRPr="00706156">
        <w:rPr>
          <w:rFonts w:cs="Arial"/>
          <w:i/>
          <w:iCs/>
        </w:rPr>
        <w:t>p</w:t>
      </w:r>
      <w:r w:rsidR="005A0FA8" w:rsidRPr="00706156">
        <w:rPr>
          <w:rFonts w:cs="Arial"/>
        </w:rPr>
        <w:t>=&lt;0</w:t>
      </w:r>
      <w:r w:rsidR="005A0FA8" w:rsidRPr="00706156">
        <w:rPr>
          <w:rFonts w:cs="Arial"/>
          <w:sz w:val="16"/>
          <w:szCs w:val="16"/>
        </w:rPr>
        <w:t>·</w:t>
      </w:r>
      <w:r w:rsidR="005A0FA8" w:rsidRPr="00706156">
        <w:rPr>
          <w:rFonts w:cs="Arial"/>
        </w:rPr>
        <w:t>0</w:t>
      </w:r>
      <w:r w:rsidR="00824580" w:rsidRPr="00706156">
        <w:rPr>
          <w:rFonts w:cs="Arial"/>
        </w:rPr>
        <w:t xml:space="preserve">01; </w:t>
      </w:r>
      <w:r w:rsidR="00CF517B" w:rsidRPr="00706156">
        <w:rPr>
          <w:rFonts w:cs="Arial"/>
        </w:rPr>
        <w:t xml:space="preserve">One study </w:t>
      </w:r>
      <w:r w:rsidR="007C5C00" w:rsidRPr="00706156">
        <w:rPr>
          <w:rFonts w:cs="Arial"/>
        </w:rPr>
        <w:fldChar w:fldCharType="begin"/>
      </w:r>
      <w:r w:rsidR="00E97678" w:rsidRPr="00706156">
        <w:rPr>
          <w:rFonts w:cs="Arial"/>
        </w:rPr>
        <w:instrText xml:space="preserve"> ADDIN ZOTERO_ITEM CSL_CITATION {"citationID":"2hqAMd9h","properties":{"formattedCitation":"\\super 30\\nosupersub{}","plainCitation":"30","noteIndex":0},"citationItems":[{"id":10170,"uris":["http://zotero.org/users/7696217/items/I9PUJVAH"],"itemData":{"id":10170,"type":"article-journal","container-title":"International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L"}],"issued":{"date-parts":[["2021"]]}}}],"schema":"https://github.com/citation-style-language/schema/raw/master/csl-citation.json"} </w:instrText>
      </w:r>
      <w:r w:rsidR="007C5C00" w:rsidRPr="00706156">
        <w:rPr>
          <w:rFonts w:cs="Arial"/>
        </w:rPr>
        <w:fldChar w:fldCharType="separate"/>
      </w:r>
      <w:r w:rsidR="00095CC6" w:rsidRPr="00706156">
        <w:rPr>
          <w:rFonts w:cs="Arial"/>
          <w:vertAlign w:val="superscript"/>
        </w:rPr>
        <w:t>30</w:t>
      </w:r>
      <w:r w:rsidR="007C5C00" w:rsidRPr="00706156">
        <w:rPr>
          <w:rFonts w:cs="Arial"/>
        </w:rPr>
        <w:fldChar w:fldCharType="end"/>
      </w:r>
      <w:r w:rsidR="00824580" w:rsidRPr="00706156">
        <w:rPr>
          <w:rFonts w:cs="Arial"/>
        </w:rPr>
        <w:t xml:space="preserve"> </w:t>
      </w:r>
      <w:r w:rsidR="00365FD1" w:rsidRPr="00706156">
        <w:rPr>
          <w:rFonts w:cs="Arial"/>
        </w:rPr>
        <w:t xml:space="preserve">did </w:t>
      </w:r>
      <w:r w:rsidR="00824580" w:rsidRPr="00706156">
        <w:rPr>
          <w:rFonts w:cs="Arial"/>
        </w:rPr>
        <w:t>not report</w:t>
      </w:r>
      <w:r w:rsidR="00365FD1" w:rsidRPr="00706156">
        <w:rPr>
          <w:rFonts w:cs="Arial"/>
        </w:rPr>
        <w:t xml:space="preserve"> an</w:t>
      </w:r>
      <w:r w:rsidR="00824580" w:rsidRPr="00706156">
        <w:rPr>
          <w:rFonts w:cs="Arial"/>
        </w:rPr>
        <w:t xml:space="preserve"> effect size</w:t>
      </w:r>
      <w:r w:rsidR="00F356A7" w:rsidRPr="00706156">
        <w:rPr>
          <w:rFonts w:cs="Arial"/>
        </w:rPr>
        <w:t>, but reported that they had a significant association</w:t>
      </w:r>
      <w:r w:rsidR="00824580" w:rsidRPr="00706156">
        <w:rPr>
          <w:rFonts w:cs="Arial"/>
        </w:rPr>
        <w:t>)</w:t>
      </w:r>
      <w:r w:rsidR="0009511B" w:rsidRPr="00706156">
        <w:rPr>
          <w:rFonts w:cs="Arial"/>
        </w:rPr>
        <w:fldChar w:fldCharType="begin"/>
      </w:r>
      <w:r w:rsidR="00E97678" w:rsidRPr="00706156">
        <w:rPr>
          <w:rFonts w:cs="Arial"/>
        </w:rPr>
        <w:instrText xml:space="preserve"> ADDIN ZOTERO_ITEM CSL_CITATION {"citationID":"J2TIiWtL","properties":{"formattedCitation":"\\super 30,43\\nosupersub{}","plainCitation":"30,43","noteIndex":0},"citationItems":[{"id":10170,"uris":["http://zotero.org/users/7696217/items/I9PUJVAH"],"itemData":{"id":10170,"type":"article-journal","container-title":"International Journal of Environmental Research and Public Health","issue":"16","journalAbbreviation":"International Journal of Environmental Research and Public Health","note":"publisher: Multidisciplinary Digital Publishing Institute","page":"8580","title":"Assessment of Dietary Habits and Physical Activity Changes during the Full COVID-19 Curfew Period and Its Effect on Weight among Adults in Jeddah, Saudi Arabia","volume":"18","author":[{"family":"Abdulsalam","given":"Nisreen M"},{"family":"Khateeb","given":"Najla A"},{"family":"Aljerbi","given":"Sarah S"},{"family":"Alqumayzi","given":"Waad M"},{"family":"Balubaid","given":"Shaima S"},{"family":"Almarghlani","given":"Atheer A"},{"family":"Ayad","given":"Amira A"},{"family":"Williams","given":"Leonard L"}],"issued":{"date-parts":[["2021"]]}}},{"id":10180,"uris":["http://zotero.org/users/7696217/items/D43CBJ8A"],"itemData":{"id":10180,"type":"article-journal","container-title":"Journal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0009511B" w:rsidRPr="00706156">
        <w:rPr>
          <w:rFonts w:cs="Arial"/>
        </w:rPr>
        <w:fldChar w:fldCharType="separate"/>
      </w:r>
      <w:r w:rsidR="00095CC6" w:rsidRPr="00706156">
        <w:rPr>
          <w:rFonts w:cs="Arial"/>
          <w:vertAlign w:val="superscript"/>
        </w:rPr>
        <w:t>30,43</w:t>
      </w:r>
      <w:r w:rsidR="0009511B" w:rsidRPr="00706156">
        <w:rPr>
          <w:rFonts w:cs="Arial"/>
        </w:rPr>
        <w:fldChar w:fldCharType="end"/>
      </w:r>
      <w:r w:rsidR="0009511B" w:rsidRPr="00706156">
        <w:rPr>
          <w:rFonts w:cs="Arial"/>
        </w:rPr>
        <w:t xml:space="preserve">. </w:t>
      </w:r>
      <w:r w:rsidR="0050403A" w:rsidRPr="00706156">
        <w:rPr>
          <w:rFonts w:cs="Arial"/>
        </w:rPr>
        <w:t>Conflicting results were found regarding TV use</w:t>
      </w:r>
      <w:r w:rsidR="00D00209" w:rsidRPr="00706156">
        <w:rPr>
          <w:rFonts w:cs="Arial"/>
        </w:rPr>
        <w:t xml:space="preserve"> and physical activity</w:t>
      </w:r>
      <w:r w:rsidR="0050403A" w:rsidRPr="00706156">
        <w:rPr>
          <w:rFonts w:cs="Arial"/>
        </w:rPr>
        <w:t xml:space="preserve">, with one study reporting </w:t>
      </w:r>
      <w:r w:rsidR="00D00209" w:rsidRPr="00706156">
        <w:rPr>
          <w:rFonts w:cs="Arial"/>
        </w:rPr>
        <w:t>significant associations (β= -0</w:t>
      </w:r>
      <w:r w:rsidR="00D00209" w:rsidRPr="00706156">
        <w:rPr>
          <w:rFonts w:cs="Arial"/>
          <w:sz w:val="16"/>
          <w:szCs w:val="16"/>
        </w:rPr>
        <w:t>·</w:t>
      </w:r>
      <w:r w:rsidR="00B82660" w:rsidRPr="00706156">
        <w:rPr>
          <w:rFonts w:cs="Arial"/>
        </w:rPr>
        <w:t>15</w:t>
      </w:r>
      <w:r w:rsidR="00D00209" w:rsidRPr="00706156">
        <w:rPr>
          <w:rFonts w:cs="Arial"/>
        </w:rPr>
        <w:t xml:space="preserve">; </w:t>
      </w:r>
      <w:r w:rsidR="00D00209" w:rsidRPr="00706156">
        <w:rPr>
          <w:rFonts w:cs="Arial"/>
          <w:i/>
          <w:iCs/>
        </w:rPr>
        <w:t>p</w:t>
      </w:r>
      <w:r w:rsidR="00D00209" w:rsidRPr="00706156">
        <w:rPr>
          <w:rFonts w:cs="Arial"/>
        </w:rPr>
        <w:t>=&lt;0</w:t>
      </w:r>
      <w:r w:rsidR="00D00209" w:rsidRPr="00706156">
        <w:rPr>
          <w:rFonts w:cs="Arial"/>
          <w:sz w:val="16"/>
          <w:szCs w:val="16"/>
        </w:rPr>
        <w:t>·</w:t>
      </w:r>
      <w:r w:rsidR="00D00209" w:rsidRPr="00706156">
        <w:rPr>
          <w:rFonts w:cs="Arial"/>
        </w:rPr>
        <w:t>01</w:t>
      </w:r>
      <w:r w:rsidR="00B82660" w:rsidRPr="00706156">
        <w:rPr>
          <w:rFonts w:cs="Arial"/>
        </w:rPr>
        <w:t>)</w:t>
      </w:r>
      <w:r w:rsidR="00B82660" w:rsidRPr="00706156">
        <w:rPr>
          <w:rFonts w:cs="Arial"/>
        </w:rPr>
        <w:fldChar w:fldCharType="begin"/>
      </w:r>
      <w:r w:rsidR="00E97678" w:rsidRPr="00706156">
        <w:rPr>
          <w:rFonts w:cs="Arial"/>
        </w:rPr>
        <w:instrText xml:space="preserve"> ADDIN ZOTERO_ITEM CSL_CITATION {"citationID":"ZqwdUFLA","properties":{"formattedCitation":"\\super 43\\nosupersub{}","plainCitation":"43","noteIndex":0},"citationItems":[{"id":10180,"uris":["http://zotero.org/users/7696217/items/D43CBJ8A"],"itemData":{"id":10180,"type":"article-journal","container-title":"Journal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00B82660" w:rsidRPr="00706156">
        <w:rPr>
          <w:rFonts w:cs="Arial"/>
        </w:rPr>
        <w:fldChar w:fldCharType="separate"/>
      </w:r>
      <w:r w:rsidR="00095CC6" w:rsidRPr="00706156">
        <w:rPr>
          <w:rFonts w:cs="Arial"/>
          <w:vertAlign w:val="superscript"/>
        </w:rPr>
        <w:t>43</w:t>
      </w:r>
      <w:r w:rsidR="00B82660" w:rsidRPr="00706156">
        <w:rPr>
          <w:rFonts w:cs="Arial"/>
        </w:rPr>
        <w:fldChar w:fldCharType="end"/>
      </w:r>
      <w:r w:rsidR="00D00209" w:rsidRPr="00706156">
        <w:rPr>
          <w:rFonts w:cs="Arial"/>
        </w:rPr>
        <w:t xml:space="preserve">, and another </w:t>
      </w:r>
      <w:r w:rsidR="003A28CD" w:rsidRPr="00706156">
        <w:rPr>
          <w:rFonts w:cs="Arial"/>
        </w:rPr>
        <w:t xml:space="preserve">showing </w:t>
      </w:r>
      <w:r w:rsidR="00D00209" w:rsidRPr="00706156">
        <w:rPr>
          <w:rFonts w:cs="Arial"/>
        </w:rPr>
        <w:t>no significant associations</w:t>
      </w:r>
      <w:r w:rsidR="00B82660" w:rsidRPr="00706156">
        <w:rPr>
          <w:rFonts w:cs="Arial"/>
        </w:rPr>
        <w:fldChar w:fldCharType="begin"/>
      </w:r>
      <w:r w:rsidR="00E97678" w:rsidRPr="00706156">
        <w:rPr>
          <w:rFonts w:cs="Arial"/>
        </w:rPr>
        <w:instrText xml:space="preserve"> ADDIN ZOTERO_ITEM CSL_CITATION {"citationID":"LYNrldYg","properties":{"formattedCitation":"\\super 47\\nosupersub{}","plainCitation":"47","noteIndex":0},"citationItems":[{"id":74,"uris":["http://zotero.org/users/7696217/items/8GU6GFDF"],"itemData":{"id":74,"type":"article-journal","container-title":"JMIR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R"},{"family":"Shibata","given":"Ai"},{"family":"Ishii","given":"Kaori"},{"family":"Oka","given":"Koichiro"}],"issued":{"date-parts":[["2021"]]}}}],"schema":"https://github.com/citation-style-language/schema/raw/master/csl-citation.json"} </w:instrText>
      </w:r>
      <w:r w:rsidR="00B82660" w:rsidRPr="00706156">
        <w:rPr>
          <w:rFonts w:cs="Arial"/>
        </w:rPr>
        <w:fldChar w:fldCharType="separate"/>
      </w:r>
      <w:r w:rsidR="00095CC6" w:rsidRPr="00706156">
        <w:rPr>
          <w:rFonts w:cs="Arial"/>
          <w:vertAlign w:val="superscript"/>
        </w:rPr>
        <w:t>47</w:t>
      </w:r>
      <w:r w:rsidR="00B82660" w:rsidRPr="00706156">
        <w:rPr>
          <w:rFonts w:cs="Arial"/>
        </w:rPr>
        <w:fldChar w:fldCharType="end"/>
      </w:r>
      <w:r w:rsidR="00D00209" w:rsidRPr="00706156">
        <w:rPr>
          <w:rFonts w:cs="Arial"/>
        </w:rPr>
        <w:t xml:space="preserve">. </w:t>
      </w:r>
      <w:r w:rsidR="0050403A" w:rsidRPr="00706156">
        <w:rPr>
          <w:rFonts w:cs="Arial"/>
        </w:rPr>
        <w:t>Significant</w:t>
      </w:r>
      <w:r w:rsidR="00D14158" w:rsidRPr="00706156">
        <w:rPr>
          <w:rFonts w:cs="Arial"/>
        </w:rPr>
        <w:t xml:space="preserve"> associations were found between gaming</w:t>
      </w:r>
      <w:r w:rsidR="005C5B69" w:rsidRPr="00706156">
        <w:rPr>
          <w:rFonts w:cs="Arial"/>
        </w:rPr>
        <w:t xml:space="preserve"> (β= -0</w:t>
      </w:r>
      <w:r w:rsidR="005C5B69" w:rsidRPr="00706156">
        <w:rPr>
          <w:rFonts w:cs="Arial"/>
          <w:sz w:val="16"/>
          <w:szCs w:val="16"/>
        </w:rPr>
        <w:t>·</w:t>
      </w:r>
      <w:r w:rsidR="005C5B69" w:rsidRPr="00706156">
        <w:rPr>
          <w:rFonts w:cs="Arial"/>
        </w:rPr>
        <w:t xml:space="preserve">21; </w:t>
      </w:r>
      <w:r w:rsidR="005C5B69" w:rsidRPr="00706156">
        <w:rPr>
          <w:rFonts w:cs="Arial"/>
          <w:i/>
          <w:iCs/>
        </w:rPr>
        <w:t>p</w:t>
      </w:r>
      <w:r w:rsidR="005C5B69" w:rsidRPr="00706156">
        <w:rPr>
          <w:rFonts w:cs="Arial"/>
        </w:rPr>
        <w:t>=0</w:t>
      </w:r>
      <w:r w:rsidR="005C5B69" w:rsidRPr="00706156">
        <w:rPr>
          <w:rFonts w:cs="Arial"/>
          <w:sz w:val="16"/>
          <w:szCs w:val="16"/>
        </w:rPr>
        <w:t>·</w:t>
      </w:r>
      <w:r w:rsidR="005C5B69" w:rsidRPr="00706156">
        <w:rPr>
          <w:rFonts w:cs="Arial"/>
        </w:rPr>
        <w:t>04)</w:t>
      </w:r>
      <w:r w:rsidR="005C5B69" w:rsidRPr="00706156">
        <w:rPr>
          <w:rFonts w:cs="Arial"/>
        </w:rPr>
        <w:fldChar w:fldCharType="begin"/>
      </w:r>
      <w:r w:rsidR="00E97678" w:rsidRPr="00706156">
        <w:rPr>
          <w:rFonts w:cs="Arial"/>
        </w:rPr>
        <w:instrText xml:space="preserve"> ADDIN ZOTERO_ITEM CSL_CITATION {"citationID":"yD3feERN","properties":{"formattedCitation":"\\super 43\\nosupersub{}","plainCitation":"43","noteIndex":0},"citationItems":[{"id":10180,"uris":["http://zotero.org/users/7696217/items/D43CBJ8A"],"itemData":{"id":10180,"type":"article-journal","container-title":"Journal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005C5B69" w:rsidRPr="00706156">
        <w:rPr>
          <w:rFonts w:cs="Arial"/>
        </w:rPr>
        <w:fldChar w:fldCharType="separate"/>
      </w:r>
      <w:r w:rsidR="00095CC6" w:rsidRPr="00706156">
        <w:rPr>
          <w:rFonts w:cs="Arial"/>
          <w:vertAlign w:val="superscript"/>
        </w:rPr>
        <w:t>43</w:t>
      </w:r>
      <w:r w:rsidR="005C5B69" w:rsidRPr="00706156">
        <w:rPr>
          <w:rFonts w:cs="Arial"/>
        </w:rPr>
        <w:fldChar w:fldCharType="end"/>
      </w:r>
      <w:r w:rsidR="00D14158" w:rsidRPr="00706156">
        <w:rPr>
          <w:rFonts w:cs="Arial"/>
        </w:rPr>
        <w:t>, and social media use</w:t>
      </w:r>
      <w:r w:rsidR="005C5B69" w:rsidRPr="00706156">
        <w:rPr>
          <w:rFonts w:cs="Arial"/>
        </w:rPr>
        <w:t xml:space="preserve"> (β= -0</w:t>
      </w:r>
      <w:r w:rsidR="005C5B69" w:rsidRPr="00706156">
        <w:rPr>
          <w:rFonts w:cs="Arial"/>
          <w:sz w:val="16"/>
          <w:szCs w:val="16"/>
        </w:rPr>
        <w:t>·</w:t>
      </w:r>
      <w:r w:rsidR="005C5B69" w:rsidRPr="00706156">
        <w:rPr>
          <w:rFonts w:cs="Arial"/>
        </w:rPr>
        <w:t xml:space="preserve">06; </w:t>
      </w:r>
      <w:r w:rsidR="005C5B69" w:rsidRPr="00706156">
        <w:rPr>
          <w:rFonts w:cs="Arial"/>
          <w:i/>
          <w:iCs/>
        </w:rPr>
        <w:t>p</w:t>
      </w:r>
      <w:r w:rsidR="005C5B69" w:rsidRPr="00706156">
        <w:rPr>
          <w:rFonts w:cs="Arial"/>
        </w:rPr>
        <w:t>=0</w:t>
      </w:r>
      <w:r w:rsidR="005C5B69" w:rsidRPr="00706156">
        <w:rPr>
          <w:rFonts w:cs="Arial"/>
          <w:sz w:val="16"/>
          <w:szCs w:val="16"/>
        </w:rPr>
        <w:t>·</w:t>
      </w:r>
      <w:r w:rsidR="005C5B69" w:rsidRPr="00706156">
        <w:rPr>
          <w:rFonts w:cs="Arial"/>
        </w:rPr>
        <w:t>04)</w:t>
      </w:r>
      <w:r w:rsidR="005C5B69" w:rsidRPr="00706156">
        <w:rPr>
          <w:rFonts w:cs="Arial"/>
        </w:rPr>
        <w:fldChar w:fldCharType="begin"/>
      </w:r>
      <w:r w:rsidR="00E97678" w:rsidRPr="00706156">
        <w:rPr>
          <w:rFonts w:cs="Arial"/>
        </w:rPr>
        <w:instrText xml:space="preserve"> ADDIN ZOTERO_ITEM CSL_CITATION {"citationID":"14Naugwg","properties":{"formattedCitation":"\\super 43\\nosupersub{}","plainCitation":"43","noteIndex":0},"citationItems":[{"id":10180,"uris":["http://zotero.org/users/7696217/items/D43CBJ8A"],"itemData":{"id":10180,"type":"article-journal","container-title":"Journal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005C5B69" w:rsidRPr="00706156">
        <w:rPr>
          <w:rFonts w:cs="Arial"/>
        </w:rPr>
        <w:fldChar w:fldCharType="separate"/>
      </w:r>
      <w:r w:rsidR="00095CC6" w:rsidRPr="00706156">
        <w:rPr>
          <w:rFonts w:cs="Arial"/>
          <w:vertAlign w:val="superscript"/>
        </w:rPr>
        <w:t>43</w:t>
      </w:r>
      <w:r w:rsidR="005C5B69" w:rsidRPr="00706156">
        <w:rPr>
          <w:rFonts w:cs="Arial"/>
        </w:rPr>
        <w:fldChar w:fldCharType="end"/>
      </w:r>
      <w:r w:rsidR="0026479D" w:rsidRPr="00706156">
        <w:rPr>
          <w:rFonts w:cs="Arial"/>
        </w:rPr>
        <w:t>, but not smartphone use</w:t>
      </w:r>
      <w:r w:rsidR="005C5B69" w:rsidRPr="00706156">
        <w:rPr>
          <w:rFonts w:cs="Arial"/>
        </w:rPr>
        <w:fldChar w:fldCharType="begin"/>
      </w:r>
      <w:r w:rsidR="00E97678" w:rsidRPr="00706156">
        <w:rPr>
          <w:rFonts w:cs="Arial"/>
        </w:rPr>
        <w:instrText xml:space="preserve"> ADDIN ZOTERO_ITEM CSL_CITATION {"citationID":"sQoO7uN0","properties":{"formattedCitation":"\\super 43\\nosupersub{}","plainCitation":"43","noteIndex":0},"citationItems":[{"id":10180,"uris":["http://zotero.org/users/7696217/items/D43CBJ8A"],"itemData":{"id":10180,"type":"article-journal","container-title":"Journal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Study","volume":"20","author":[{"family":"Helbach","given":"Jasmin"},{"family":"Stahlmann","given":"Katharina"}],"issued":{"date-parts":[["2021"]]}}}],"schema":"https://github.com/citation-style-language/schema/raw/master/csl-citation.json"} </w:instrText>
      </w:r>
      <w:r w:rsidR="005C5B69" w:rsidRPr="00706156">
        <w:rPr>
          <w:rFonts w:cs="Arial"/>
        </w:rPr>
        <w:fldChar w:fldCharType="separate"/>
      </w:r>
      <w:r w:rsidR="00095CC6" w:rsidRPr="00706156">
        <w:rPr>
          <w:rFonts w:cs="Arial"/>
          <w:vertAlign w:val="superscript"/>
        </w:rPr>
        <w:t>43</w:t>
      </w:r>
      <w:r w:rsidR="005C5B69" w:rsidRPr="00706156">
        <w:rPr>
          <w:rFonts w:cs="Arial"/>
        </w:rPr>
        <w:fldChar w:fldCharType="end"/>
      </w:r>
      <w:r w:rsidR="0026479D" w:rsidRPr="00706156">
        <w:rPr>
          <w:rFonts w:cs="Arial"/>
        </w:rPr>
        <w:t xml:space="preserve">, </w:t>
      </w:r>
      <w:r w:rsidR="005C5B69" w:rsidRPr="00706156">
        <w:rPr>
          <w:rFonts w:cs="Arial"/>
        </w:rPr>
        <w:t xml:space="preserve">or </w:t>
      </w:r>
      <w:r w:rsidR="0026479D" w:rsidRPr="00706156">
        <w:rPr>
          <w:rFonts w:cs="Arial"/>
        </w:rPr>
        <w:t>PC/computer/tablet use</w:t>
      </w:r>
      <w:r w:rsidR="005C5B69" w:rsidRPr="00706156">
        <w:rPr>
          <w:rFonts w:cs="Arial"/>
        </w:rPr>
        <w:fldChar w:fldCharType="begin"/>
      </w:r>
      <w:r w:rsidR="00E97678" w:rsidRPr="00706156">
        <w:rPr>
          <w:rFonts w:cs="Arial"/>
        </w:rPr>
        <w:instrText xml:space="preserve"> ADDIN ZOTERO_ITEM CSL_CITATION {"citationID":"7XB6j444","properties":{"formattedCitation":"\\super 43,47\\nosupersub{}","plainCitation":"43,47","noteIndex":0},"citationItems":[{"id":10180,"uris":["http://zotero.org/users/7696217/items/D43CBJ8A"],"itemData":{"id":10180,"type":"article-journal","container-title":"Journal of Sports Science and Medicine","issue":"4","journalAbbreviation":"Journal of Sports Science and Medicine","page":"642-654","title":"Changes in Digital Media Use and Physical Activity in German Young Adults under the Covid-19 Pandemic-A Cross-Sectional Study","volume":"20","author":[{"family":"Helbach","given":"Jasmin"},{"family":"Stahlmann","given":"Katharina"}],"issued":{"date-parts":[["2021"]]}}},{"id":74,"uris":["http://zotero.org/users/7696217/items/8GU6GFDF"],"itemData":{"id":74,"type":"article-journal","container-title":"JMIR Public Health and Surveillance","issue":"3","journalAbbreviation":"JMIR Public Health and Surveillance","note":"publisher: JMIR Publications Inc., Toronto, Canada","page":"e26293","title":"Changes in Workers’ Sedentary and Physical Activity Behaviors in Response to the COVID-19 Pandemic and Their Relationships With Fatigue: Longitudinal Online Study","volume":"7","author":[{"family":"Koohsari","given":"Mohammad Javad"},{"family":"Nakaya","given":"Tomoki"},{"family":"McCormack","given":"Gavin R"},{"family":"Shibata","given":"Ai"},{"family":"Ishii","given":"Kaori"},{"family":"Oka","given":"Koichiro"}],"issued":{"date-parts":[["2021"]]}}}],"schema":"https://github.com/citation-style-language/schema/raw/master/csl-citation.json"} </w:instrText>
      </w:r>
      <w:r w:rsidR="005C5B69" w:rsidRPr="00706156">
        <w:rPr>
          <w:rFonts w:cs="Arial"/>
        </w:rPr>
        <w:fldChar w:fldCharType="separate"/>
      </w:r>
      <w:r w:rsidR="00095CC6" w:rsidRPr="00706156">
        <w:rPr>
          <w:rFonts w:cs="Arial"/>
          <w:vertAlign w:val="superscript"/>
        </w:rPr>
        <w:t>43,47</w:t>
      </w:r>
      <w:r w:rsidR="005C5B69" w:rsidRPr="00706156">
        <w:rPr>
          <w:rFonts w:cs="Arial"/>
        </w:rPr>
        <w:fldChar w:fldCharType="end"/>
      </w:r>
      <w:r w:rsidR="005C5B69" w:rsidRPr="00706156">
        <w:rPr>
          <w:rFonts w:cs="Arial"/>
        </w:rPr>
        <w:t xml:space="preserve">. </w:t>
      </w:r>
    </w:p>
    <w:p w14:paraId="70CFE538" w14:textId="77777777" w:rsidR="00ED2789" w:rsidRPr="00706156" w:rsidRDefault="00ED2789" w:rsidP="00E24982">
      <w:pPr>
        <w:pStyle w:val="Heading4"/>
      </w:pPr>
      <w:r w:rsidRPr="00706156">
        <w:t>Weight gain/BMI</w:t>
      </w:r>
    </w:p>
    <w:p w14:paraId="5B17DABE" w14:textId="5097E0F4" w:rsidR="00275B74" w:rsidRPr="00706156" w:rsidRDefault="004D0FA6" w:rsidP="00F925DB">
      <w:pPr>
        <w:rPr>
          <w:rFonts w:cs="Arial"/>
        </w:rPr>
        <w:sectPr w:rsidR="00275B74" w:rsidRPr="00706156" w:rsidSect="000E6EAB">
          <w:pgSz w:w="11906" w:h="16838"/>
          <w:pgMar w:top="1440" w:right="1440" w:bottom="1440" w:left="1440" w:header="708" w:footer="708" w:gutter="0"/>
          <w:cols w:space="708"/>
          <w:docGrid w:linePitch="360"/>
        </w:sectPr>
      </w:pPr>
      <w:r w:rsidRPr="00706156">
        <w:rPr>
          <w:rFonts w:cs="Arial"/>
        </w:rPr>
        <w:lastRenderedPageBreak/>
        <w:t>There were two studies</w:t>
      </w:r>
      <w:r w:rsidRPr="00706156">
        <w:rPr>
          <w:rFonts w:cs="Arial"/>
        </w:rPr>
        <w:fldChar w:fldCharType="begin"/>
      </w:r>
      <w:r w:rsidR="00E97678" w:rsidRPr="00706156">
        <w:rPr>
          <w:rFonts w:cs="Arial"/>
        </w:rPr>
        <w:instrText xml:space="preserve"> ADDIN ZOTERO_ITEM CSL_CITATION {"citationID":"l8UgKNb8","properties":{"formattedCitation":"\\super 31,57\\nosupersub{}","plainCitation":"31,57","noteIndex":0},"citationItems":[{"id":97,"uris":["http://zotero.org/users/7696217/items/VMMXVQGF"],"itemData":{"id":97,"type":"article-journal","container-title":"PeerJ","ISSN":"2167-8359","journalAbbreviation":"PeerJ","note":"publisher: PeerJ Inc.","page":"e11431","title":"Eating habits, lifestyle behaviors and stress during the COVID-19 pandemic quarantine among Peruvian adults","volume":"9","author":[{"family":"Agurto","given":"Hellen S"},{"family":"Alcantara-Diaz","given":"Ana L"},{"family":"Espinet-Coll","given":"Eduardo"},{"family":"Toro-Huamanchumo","given":"Carlos J"}],"issued":{"date-parts":[["2021"]]}}},{"id":59,"uris":["http://zotero.org/users/7696217/items/UMAGIJQE"],"itemData":{"id":59,"type":"article-journal","container-title":"Indian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schema":"https://github.com/citation-style-language/schema/raw/master/csl-citation.json"} </w:instrText>
      </w:r>
      <w:r w:rsidRPr="00706156">
        <w:rPr>
          <w:rFonts w:cs="Arial"/>
        </w:rPr>
        <w:fldChar w:fldCharType="separate"/>
      </w:r>
      <w:r w:rsidR="00095CC6" w:rsidRPr="00706156">
        <w:rPr>
          <w:rFonts w:cs="Arial"/>
          <w:vertAlign w:val="superscript"/>
        </w:rPr>
        <w:t>31,57</w:t>
      </w:r>
      <w:r w:rsidRPr="00706156">
        <w:rPr>
          <w:rFonts w:cs="Arial"/>
        </w:rPr>
        <w:fldChar w:fldCharType="end"/>
      </w:r>
      <w:r w:rsidRPr="00706156">
        <w:rPr>
          <w:rFonts w:cs="Arial"/>
        </w:rPr>
        <w:t>, each reporting one outcome each, r</w:t>
      </w:r>
      <w:r w:rsidR="00A12D33" w:rsidRPr="00706156">
        <w:rPr>
          <w:rFonts w:cs="Arial"/>
        </w:rPr>
        <w:t>egarding weight gain</w:t>
      </w:r>
      <w:r w:rsidR="001240D8" w:rsidRPr="00706156">
        <w:rPr>
          <w:rFonts w:cs="Arial"/>
        </w:rPr>
        <w:t>. One study found that</w:t>
      </w:r>
      <w:r w:rsidR="005D0E68" w:rsidRPr="00706156">
        <w:rPr>
          <w:rFonts w:cs="Arial"/>
        </w:rPr>
        <w:t xml:space="preserve"> time spent</w:t>
      </w:r>
      <w:r w:rsidR="00A12D33" w:rsidRPr="00706156">
        <w:rPr>
          <w:rFonts w:cs="Arial"/>
        </w:rPr>
        <w:t xml:space="preserve"> lying</w:t>
      </w:r>
      <w:r w:rsidR="00C27BEA" w:rsidRPr="00706156">
        <w:rPr>
          <w:rFonts w:cs="Arial"/>
        </w:rPr>
        <w:t xml:space="preserve"> </w:t>
      </w:r>
      <w:r w:rsidR="00A12D33" w:rsidRPr="00706156">
        <w:rPr>
          <w:rFonts w:cs="Arial"/>
        </w:rPr>
        <w:t xml:space="preserve">in front of a screen was </w:t>
      </w:r>
      <w:r w:rsidR="002349F5" w:rsidRPr="00706156">
        <w:rPr>
          <w:rFonts w:cs="Arial"/>
        </w:rPr>
        <w:t>significantly higher in people who had gained weight during COV</w:t>
      </w:r>
      <w:r w:rsidR="00C27BEA" w:rsidRPr="00706156">
        <w:rPr>
          <w:rFonts w:cs="Arial"/>
        </w:rPr>
        <w:t>I</w:t>
      </w:r>
      <w:r w:rsidR="002349F5" w:rsidRPr="00706156">
        <w:rPr>
          <w:rFonts w:cs="Arial"/>
        </w:rPr>
        <w:t>D-19, compared to people who</w:t>
      </w:r>
      <w:r w:rsidR="00A84A04" w:rsidRPr="00706156">
        <w:rPr>
          <w:rFonts w:cs="Arial"/>
        </w:rPr>
        <w:t>se weight</w:t>
      </w:r>
      <w:r w:rsidR="002349F5" w:rsidRPr="00706156">
        <w:rPr>
          <w:rFonts w:cs="Arial"/>
        </w:rPr>
        <w:t xml:space="preserve"> had </w:t>
      </w:r>
      <w:r w:rsidR="00A84A04" w:rsidRPr="00706156">
        <w:rPr>
          <w:rFonts w:cs="Arial"/>
        </w:rPr>
        <w:t>stayed consistent or</w:t>
      </w:r>
      <w:r w:rsidR="002349F5" w:rsidRPr="00706156">
        <w:rPr>
          <w:rFonts w:cs="Arial"/>
        </w:rPr>
        <w:t xml:space="preserve"> lost weight (</w:t>
      </w:r>
      <w:r w:rsidR="000168F1" w:rsidRPr="00706156">
        <w:rPr>
          <w:rFonts w:cs="Arial"/>
          <w:i/>
          <w:iCs/>
        </w:rPr>
        <w:t>X</w:t>
      </w:r>
      <w:r w:rsidR="000168F1" w:rsidRPr="00706156">
        <w:rPr>
          <w:rFonts w:cs="Arial"/>
          <w:vertAlign w:val="superscript"/>
        </w:rPr>
        <w:t xml:space="preserve">2 </w:t>
      </w:r>
      <w:r w:rsidR="000168F1" w:rsidRPr="00706156">
        <w:rPr>
          <w:rFonts w:cs="Arial"/>
        </w:rPr>
        <w:t>NR</w:t>
      </w:r>
      <w:r w:rsidR="000168F1" w:rsidRPr="00706156">
        <w:rPr>
          <w:rFonts w:cs="Arial"/>
          <w:vertAlign w:val="superscript"/>
        </w:rPr>
        <w:t>;</w:t>
      </w:r>
      <w:r w:rsidR="000168F1" w:rsidRPr="00706156">
        <w:rPr>
          <w:rFonts w:cs="Arial"/>
        </w:rPr>
        <w:t xml:space="preserve"> </w:t>
      </w:r>
      <w:r w:rsidR="000168F1" w:rsidRPr="00706156">
        <w:rPr>
          <w:rFonts w:cs="Arial"/>
          <w:i/>
          <w:iCs/>
        </w:rPr>
        <w:t>p</w:t>
      </w:r>
      <w:r w:rsidR="000168F1" w:rsidRPr="00706156">
        <w:rPr>
          <w:rFonts w:cs="Arial"/>
        </w:rPr>
        <w:t>=0</w:t>
      </w:r>
      <w:r w:rsidR="008020A4" w:rsidRPr="00706156">
        <w:rPr>
          <w:rFonts w:cs="Arial"/>
          <w:sz w:val="16"/>
          <w:szCs w:val="16"/>
        </w:rPr>
        <w:t>·</w:t>
      </w:r>
      <w:r w:rsidR="000168F1" w:rsidRPr="00706156">
        <w:rPr>
          <w:rFonts w:cs="Arial"/>
        </w:rPr>
        <w:t>002)</w:t>
      </w:r>
      <w:r w:rsidR="001240D8" w:rsidRPr="00706156">
        <w:rPr>
          <w:rFonts w:cs="Arial"/>
        </w:rPr>
        <w:fldChar w:fldCharType="begin"/>
      </w:r>
      <w:r w:rsidR="00E97678" w:rsidRPr="00706156">
        <w:rPr>
          <w:rFonts w:cs="Arial"/>
        </w:rPr>
        <w:instrText xml:space="preserve"> ADDIN ZOTERO_ITEM CSL_CITATION {"citationID":"ZeWDOJq0","properties":{"formattedCitation":"\\super 31\\nosupersub{}","plainCitation":"31","noteIndex":0},"citationItems":[{"id":97,"uris":["http://zotero.org/users/7696217/items/VMMXVQGF"],"itemData":{"id":97,"type":"article-journal","container-title":"PeerJ","ISSN":"2167-8359","journalAbbreviation":"PeerJ","note":"publisher: PeerJ Inc.","page":"e11431","title":"Eating habits, lifestyle behaviors and stress during the COVID-19 pandemic quarantine among Peruvian adults","volume":"9","author":[{"family":"Agurto","given":"Hellen S"},{"family":"Alcantara-Diaz","given":"Ana L"},{"family":"Espinet-Coll","given":"Eduardo"},{"family":"Toro-Huamanchumo","given":"Carlos J"}],"issued":{"date-parts":[["2021"]]}}}],"schema":"https://github.com/citation-style-language/schema/raw/master/csl-citation.json"} </w:instrText>
      </w:r>
      <w:r w:rsidR="001240D8" w:rsidRPr="00706156">
        <w:rPr>
          <w:rFonts w:cs="Arial"/>
        </w:rPr>
        <w:fldChar w:fldCharType="separate"/>
      </w:r>
      <w:r w:rsidR="00095CC6" w:rsidRPr="00706156">
        <w:rPr>
          <w:rFonts w:cs="Arial"/>
          <w:vertAlign w:val="superscript"/>
        </w:rPr>
        <w:t>31</w:t>
      </w:r>
      <w:r w:rsidR="001240D8" w:rsidRPr="00706156">
        <w:rPr>
          <w:rFonts w:cs="Arial"/>
        </w:rPr>
        <w:fldChar w:fldCharType="end"/>
      </w:r>
      <w:r w:rsidR="001240D8" w:rsidRPr="00706156">
        <w:rPr>
          <w:rFonts w:cs="Arial"/>
        </w:rPr>
        <w:t xml:space="preserve">, </w:t>
      </w:r>
      <w:r w:rsidR="002E2D04" w:rsidRPr="00706156">
        <w:rPr>
          <w:rFonts w:cs="Arial"/>
        </w:rPr>
        <w:t xml:space="preserve">with the other study reporting no differences between overall </w:t>
      </w:r>
      <w:r w:rsidR="007A3E75" w:rsidRPr="00706156">
        <w:rPr>
          <w:rFonts w:cs="Arial"/>
        </w:rPr>
        <w:t>screen time</w:t>
      </w:r>
      <w:r w:rsidR="002E2D04" w:rsidRPr="00706156">
        <w:rPr>
          <w:rFonts w:cs="Arial"/>
        </w:rPr>
        <w:t xml:space="preserve"> and BMI</w:t>
      </w:r>
      <w:r w:rsidR="002E2D04" w:rsidRPr="00706156">
        <w:rPr>
          <w:rFonts w:cs="Arial"/>
        </w:rPr>
        <w:fldChar w:fldCharType="begin"/>
      </w:r>
      <w:r w:rsidR="00E97678" w:rsidRPr="00706156">
        <w:rPr>
          <w:rFonts w:cs="Arial"/>
        </w:rPr>
        <w:instrText xml:space="preserve"> ADDIN ZOTERO_ITEM CSL_CITATION {"citationID":"X5wFVCck","properties":{"formattedCitation":"\\super 57\\nosupersub{}","plainCitation":"57","noteIndex":0},"citationItems":[{"id":59,"uris":["http://zotero.org/users/7696217/items/UMAGIJQE"],"itemData":{"id":59,"type":"article-journal","container-title":"Indian Journal of Community Health","ISSN":"2248-9509","issue":"1","journalAbbreviation":"Indian Journal of Community Health","title":"Effect of Screen-Time on Sleep Pattern and Dietary Habits among College-Going Students in COVID-19 Pandemic.","volume":"33","author":[{"family":"Saxena","given":"Rahul"},{"family":"Parmar","given":"Nitesh"},{"family":"Kaur","given":"Prabhleen"},{"family":"Allen","given":"Tanu"}],"issued":{"date-parts":[["2021"]]}}}],"schema":"https://github.com/citation-style-language/schema/raw/master/csl-citation.json"} </w:instrText>
      </w:r>
      <w:r w:rsidR="002E2D04" w:rsidRPr="00706156">
        <w:rPr>
          <w:rFonts w:cs="Arial"/>
        </w:rPr>
        <w:fldChar w:fldCharType="separate"/>
      </w:r>
      <w:r w:rsidR="00095CC6" w:rsidRPr="00706156">
        <w:rPr>
          <w:rFonts w:cs="Arial"/>
          <w:vertAlign w:val="superscript"/>
        </w:rPr>
        <w:t>57</w:t>
      </w:r>
      <w:r w:rsidR="002E2D04" w:rsidRPr="00706156">
        <w:rPr>
          <w:rFonts w:cs="Arial"/>
        </w:rPr>
        <w:fldChar w:fldCharType="end"/>
      </w:r>
      <w:r w:rsidR="000168F1" w:rsidRPr="00706156">
        <w:rPr>
          <w:rFonts w:cs="Arial"/>
        </w:rPr>
        <w:t xml:space="preserve">. </w:t>
      </w:r>
    </w:p>
    <w:p w14:paraId="7DB9BCE2" w14:textId="06CF55B6" w:rsidR="00D67F5B" w:rsidRPr="00706156" w:rsidRDefault="00F925DB" w:rsidP="00E24982">
      <w:pPr>
        <w:pStyle w:val="Heading3"/>
        <w:rPr>
          <w:b/>
          <w:bCs/>
        </w:rPr>
      </w:pPr>
      <w:r w:rsidRPr="00706156">
        <w:rPr>
          <w:b/>
          <w:bCs/>
        </w:rPr>
        <w:lastRenderedPageBreak/>
        <w:t>Children</w:t>
      </w:r>
    </w:p>
    <w:p w14:paraId="6EBAF9CF" w14:textId="67889C57" w:rsidR="0078700F" w:rsidRPr="00706156" w:rsidRDefault="00211705" w:rsidP="0078700F">
      <w:pPr>
        <w:rPr>
          <w:rFonts w:cs="Arial"/>
        </w:rPr>
      </w:pPr>
      <w:r w:rsidRPr="00706156">
        <w:rPr>
          <w:rFonts w:cs="Arial"/>
        </w:rPr>
        <w:t>I</w:t>
      </w:r>
      <w:r w:rsidR="0078700F" w:rsidRPr="00706156">
        <w:rPr>
          <w:rFonts w:cs="Arial"/>
        </w:rPr>
        <w:t xml:space="preserve">n children, </w:t>
      </w:r>
      <w:r w:rsidR="008757B8" w:rsidRPr="00706156">
        <w:rPr>
          <w:rFonts w:cs="Arial"/>
        </w:rPr>
        <w:t>24</w:t>
      </w:r>
      <w:r w:rsidR="0078700F" w:rsidRPr="00706156">
        <w:rPr>
          <w:rFonts w:cs="Arial"/>
        </w:rPr>
        <w:t xml:space="preserve"> studies</w:t>
      </w:r>
      <w:r w:rsidR="009C3B70" w:rsidRPr="00706156">
        <w:rPr>
          <w:rFonts w:cs="Arial"/>
        </w:rPr>
        <w:fldChar w:fldCharType="begin"/>
      </w:r>
      <w:r w:rsidR="00255C25" w:rsidRPr="00706156">
        <w:rPr>
          <w:rFonts w:cs="Arial"/>
        </w:rPr>
        <w:instrText xml:space="preserve"> ADDIN ZOTERO_ITEM CSL_CITATION {"citationID":"HnVilBlr","properties":{"formattedCitation":"\\super 9,11,15,66,72,74,76,79,81,83,86,88,90\\uc0\\u8211{}92,95,98,99,103,105\\uc0\\u8211{}107,109,111\\nosupersub{}","plainCitation":"9,11,15,66,72,74,76,79,81,83,86,88,90–92,95,98,99,103,105–107,109,111","noteIndex":0},"citationItems":[{"id":4765,"uris":["http://zotero.org/users/7696217/items/PNL4J68S"],"itemData":{"id":4765,"type":"article-journal","container-title":"Open Access Macedonian Journal of Medical Sciences","ISSN":"1857-9655","issue":"T1","journalAbbreviation":"Open Access Macedonian Journal of Medical Sciences","page":"561-569","title":"Impact of coronavirus disease-19 lockdown on egyptian children and adolescents: Dietary pattern changes health risk","volume":"8","author":[{"family":"Hashem","given":"Shaimaa A"},{"family":"El Refay","given":"Amira S"},{"family":"Mostafa","given":"Hend H"},{"family":"Kamel","given":"Iman H"},{"family":"Sherif","given":"Lobna S"}],"issued":{"date-parts":[["2020"]]}}},{"id":4762,"uris":["http://zotero.org/users/7696217/items/6TEMLR7H"],"itemData":{"id":4762,"type":"article-journal","container-title":"Pediatric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255C25" w:rsidRPr="00706156">
        <w:rPr>
          <w:rFonts w:ascii="Cambria Math" w:hAnsi="Cambria Math" w:cs="Cambria Math"/>
        </w:rPr>
        <w:instrText>‐</w:instrText>
      </w:r>
      <w:r w:rsidR="00255C25" w:rsidRPr="00706156">
        <w:rPr>
          <w:rFonts w:cs="Arial"/>
        </w:rPr>
        <w:instrText>19","author":[{"family":"Alves","given":"Jasmin M"},{"family":"Yunker","given":"Alexandra G"},{"family":"DeFendis","given":"Alexis"},{"family":"Xiang","given":"Anny H"},{"family":"Page","given":"Kathleen A"}],"issued":{"date-parts":[["2021"]]}}},{"id":100,"uris":["http://zotero.org/users/7696217/items/NWDY74P8"],"itemData":{"id":100,"type":"article-journal","container-title":"Frontiers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id":4466,"uris":["http://zotero.org/users/7696217/items/VQ78LIGK"],"itemData":{"id":4466,"type":"article-journal","abstract":"This study aim to assess changes in obesity and activity patterns among youths in China during the COVID-19 lockdown. We used the COVID-19 Impact on lifestyle change survey (COINLICS), a national retrospective survey distributed via social media platforms in early May 2020 where more than 10 000 youth participants in China have voluntarily reported their basic sociodemographic information, weight status, and routine lifestyles in the months before and during COVID-19 lockdown. The extended IOTF and WHO standards were used to define overweight and obesity of the participants. We used paired t-tests or chi(2) tests and non-parametric methods to evaluate the significance of differences in weight-related outcomes and lifestyles across education levels, between sexes, and before and during COVID-19 lockdown. The mean body mass index of all participating youths has significantly increased (21.8-22.6) and in all education subgroups during COVID-19 lockdown. Increases also occurred in the prevalence of overweight/obesity (21.3%-25.1%, P \\textless.001) and obesity (10.5% to 12.9%, P \\textless.001) in overall youths, especially in high school and undergraduate students. Their activity patterns had also significantly changed, including the decreased frequency of engaging in active transport, moderate-/vigorous-intensity housework, leisure-time moderate-/vigorous-intensity physical activity, and leisure-time walking, and the increased sedentary, sleeping, and screen time. Our findings would inform policy-makers and clinical practitioners of these changes in time, for better policy making and clinical practice. School administrators should also be informed of these changes, so in-class and/or extracurricular physical activity programs could be designed to counteract them.","container-title":"CLINICAL OBESITY","DOI":"10.1111/cob.12416","title":"Obesity and activity patterns before and during COVID-19 lockdown among youths in China","author":[{"family":"Yang","given":"Shujuan"},{"family":"Guo","given":"Bing"},{"family":"Ao","given":"Linjun"},{"family":"Yang","given":"Chao"},{"family":"Zhang","given":"Lei"},{"family":"Zhou","given":"Junmin"},{"family":"Jia","given":"Peng"}]}},{"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WH"}],"issued":{"date-parts":[["2021"]]}}},{"id":10193,"uris":["http://zotero.org/users/7696217/items/MYBAE6K7"],"itemData":{"id":10193,"type":"article-journal","container-title":"International Journal of Environmental Research and Public Health","issue":"12","journalAbbreviation":"International Journal of Environmental Research and Public Health","note":"publisher: Multidisciplinary Digital Publishing Institute","page":"6642","title":"Gaming among Children and Adolescents during the COVID-19 Lockdown: The Role of Parents in Time Spent on Video Games and Gaming Disorder Symptoms","volume":"18","author":[{"family":"Donati","given":"Maria Anna"},{"family":"Guido","given":"Cristiana Alessia"},{"family":"De Meo","given":"Giuliano"},{"family":"Spalice","given":"Alberto"},{"family":"Sanson","given":"Francesco"},{"family":"Beccari","given":"Carola"},{"family":"Primi","given":"Caterina"}],"issued":{"date-parts":[["2021"]]}}},{"id":83,"uris":["http://zotero.org/users/7696217/items/XU8X9DNQ"],"itemData":{"id":83,"type":"article-journal","container-title":"Acta Paediatrica","ISSN":"0803-5253","journalAbbreviation":"Acta Paediatrica","note":"publisher: Wiley Online Library","title":"High screen use by children aged 12</w:instrText>
      </w:r>
      <w:r w:rsidR="00255C25" w:rsidRPr="00706156">
        <w:rPr>
          <w:rFonts w:ascii="Cambria Math" w:hAnsi="Cambria Math" w:cs="Cambria Math"/>
        </w:rPr>
        <w:instrText>‐</w:instrText>
      </w:r>
      <w:r w:rsidR="00255C25" w:rsidRPr="00706156">
        <w:rPr>
          <w:rFonts w:cs="Arial"/>
        </w:rPr>
        <w:instrText>36 months during the first COVID</w:instrText>
      </w:r>
      <w:r w:rsidR="00255C25" w:rsidRPr="00706156">
        <w:rPr>
          <w:rFonts w:ascii="Cambria Math" w:hAnsi="Cambria Math" w:cs="Cambria Math"/>
        </w:rPr>
        <w:instrText>‐</w:instrText>
      </w:r>
      <w:r w:rsidR="00255C25" w:rsidRPr="00706156">
        <w:rPr>
          <w:rFonts w:cs="Arial"/>
        </w:rPr>
        <w:instrText>19 lockdown was associated with parental stress and screen use","author":[{"family":"Farah","given":"Rola"},{"family":"Zivan","given":"Michal"},{"family":"Niv","given":"Lior"},{"family":"Havron","given":"Naomi"},{"family":"Hutton","given":"John"},{"family":"Horowitz</w:instrText>
      </w:r>
      <w:r w:rsidR="00255C25" w:rsidRPr="00706156">
        <w:rPr>
          <w:rFonts w:ascii="Cambria Math" w:hAnsi="Cambria Math" w:cs="Cambria Math"/>
        </w:rPr>
        <w:instrText>‐</w:instrText>
      </w:r>
      <w:r w:rsidR="00255C25" w:rsidRPr="00706156">
        <w:rPr>
          <w:rFonts w:cs="Arial"/>
        </w:rPr>
        <w:instrText>Kraus","given":"Tzipi"}],"issued":{"date-parts":[["2021"]]}}},{"id":10167,"uris":["http://zotero.org/users/7696217/items/MZ4ZFNG7"],"itemData":{"id":10167,"type":"article-journal","container-title":"Journal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Braga"}],"issued":{"date-parts":[["2021"]]}}},{"id":10210,"uris":["http://zotero.org/users/7696217/items/M57UMKKU"],"itemData":{"id":10210,"type":"article-journal","abstract":"The growing number of adolescents who are overweight or obese (OW / OB) is a public concern. The present study was aimed to evaluate physical activity (PA) and sedentary behaviors (SB) (screen time (ST) and homework time (HT)) among Yazd OW/OB adolescents.","container-title":"BMC Pediatrics","DOI":"10.1186/s12887-021-02892-w","ISSN":"1471-2431","issue":"1","journalAbbreviation":"BMC Pediatrics","page":"421","title":"Physical activity and sedentary behaviors (screen time and homework) among overweight or obese adolescents: a cross-sectional observational study in Yazd, Iran","volume":"21","author":[{"family":"Hadianfard","given":"Ali Mohammad"},{"family":"Mozaffari-Khosravi","given":"Hassan"},{"family":"Karandish","given":"Majid"},{"family":"Azhdari","given":"Maryam"}],"issued":{"date-parts":[["2021",9,23]]}}},{"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Thiam"}],"issued":{"date-parts":[["2021"]]}}},{"id":67,"uris":["http://zotero.org/users/7696217/items/HZFD9LJR"],"itemData":{"id":67,"type":"article-journal","container-title":"Acta Paediatrica","ISSN":"0803-5253","journalAbbreviation":"Acta Paediatrica","note":"publisher: Wiley Online Library","title":"Recreational Screen Time Before and During COVID</w:instrText>
      </w:r>
      <w:r w:rsidR="00255C25" w:rsidRPr="00706156">
        <w:rPr>
          <w:rFonts w:ascii="Cambria Math" w:hAnsi="Cambria Math" w:cs="Cambria Math"/>
        </w:rPr>
        <w:instrText>‐</w:instrText>
      </w:r>
      <w:r w:rsidR="00255C25" w:rsidRPr="00706156">
        <w:rPr>
          <w:rFonts w:cs="Arial"/>
        </w:rPr>
        <w:instrText xml:space="preserve">19 in School Aged Children","author":[{"family":"McArthur","given":"Brae Anne"},{"family":"Racine","given":"Nicole"},{"family":"Browne","given":"Dillon"},{"family":"McDonald","given":"Sheila"},{"family":"Tough","given":"Suzanne"},{"family":"Madigan","given":"Sheri"}],"issued":{"date-parts":[["2021"]]}}},{"id":41,"uris":["http://zotero.org/users/7696217/items/5MMJNAI8"],"itemData":{"id":41,"type":"article-journal","container-title":"Indian Journal of Ophthalmology","issue":"1","journalAbbreviation":"Indian Journal of Ophthalmology","note":"publisher: Wolters Kluwer--Medknow Publications","page":"140","title":"Prevalence and risk factor assessment of digital eye strain among children using online e-learning during the COVID-19 pandemic: Digital eye strain among kids (DESK study-1)","volume":"69","author":[{"family":"Mohan","given":"Amit"},{"family":"Sen","given":"Pradhnya"},{"family":"Shah","given":"Chintan"},{"family":"Jain","given":"Elesh"},{"family":"Jain","given":"Swapnil"}],"issued":{"date-parts":[["2021"]]}}},{"id":65,"uris":["http://zotero.org/users/7696217/items/A95Q8EYH"],"itemData":{"id":65,"type":"article-journal","container-title":"Global Pediatric Health","ISSN":"2333-794X","journalAbbreviation":"Global Pediatric Health","note":"publisher: SAGE Publications Sage CA: Los Angeles, CA","page":"2333794X211012980","title":"Effect of COVID-19 Lockdown on Young Egyptian Soccer Players","volume":"8","author":[{"family":"Nassar","given":"May Fouad"},{"family":"Allam","given":"Mohamed Farouk"},{"family":"Shata","given":"Mennatallah Osama"}],"issued":{"date-parts":[["2021"]]}}},{"id":10166,"uris":["http://zotero.org/users/7696217/items/M7Q7E2QC"],"itemData":{"id":10166,"type":"article-journal","container-title":"Postępy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id":10212,"uris":["http://zotero.org/users/7696217/items/9YF8KUJ9"],"itemData":{"id":10212,"type":"article-journal","container-title":"Journal of attention disorders","ISSN":"1087-0547","journalAbbreviation":"Journal of attention disorders","note":"publisher: Sage Publications Sage CA: Los Angeles, CA","page":"1087054720978549","title":"Physical health, media use, and mental health in children and adolescents with ADHD during the COVID-19 pandemic in australia","author":[{"family":"Sciberras","given":"Emma"},{"family":"Patel","given":"Pooja"},{"family":"Stokes","given":"Mark A"},{"family":"Coghill","given":"David"},{"family":"Middeldorp","given":"Christel M"},{"family":"Bellgrove","given":"Mark A"},{"family":"Becker","given":"Stephen P"},{"family":"Efron","given":"Daryl"},{"family":"Stringaris","given":"Argyris"},{"family":"Faraone","given":"Stephen V"}],"issued":{"date-parts":[["2020"]]}}},{"id":52,"uris":["http://zotero.org/users/7696217/items/XJ8GB44V"],"itemData":{"id":52,"type":"article-journal","container-title":"International Journal of Environmental Research and Public Health","issue":"11","journalAbbreviation":"International Journal of Environmental Research and Public Health","note":"publisher: Multidisciplinary Digital Publishing Institute","page":"6160","title":"Associations of Sociodemographic Factors and Health Behaviors with the Emotional Well-Being of Adolescents during the COVID-19 Pandemic in Brazil","volume":"18","author":[{"family":"Szwarcwald","given":"Célia Landmann"},{"family":"Malta","given":"Deborah Carvalho"},{"family":"Barros","given":"Marilisa Berti de Azevedo"},{"family":"Souza Júnior","given":"Paulo Roberto Borges","non-dropping-particle":"de"},{"family":"Romero","given":"Dália"},{"family":"Almeida","given":"Wanessa da Silva","non-dropping-particle":"de"},{"family":"Damacena","given":"Giseli Nogueira"},{"family":"Werneck","given":"André Oliveira"},{"family":"Silva","given":"Danilo Rodrigues Pereira","non-dropping-particle":"da"},{"family":"Lima","given":"Margareth Guimarães"}],"issued":{"date-parts":[["2021"]]}}},{"id":49,"uris":["http://zotero.org/users/7696217/items/827AMY2L"],"itemData":{"id":49,"type":"article-journal","container-title":"Open Access Macedonian Journal of Medical Sciences","ISSN":"1857-9655","issue":"B","journalAbbreviation":"Open Access Macedonian Journal of Medical Sciences","page":"297-300","title":"Prevalence of Sleep Disorders in Adolescents and its Relation with Screen Time during the COVID-19 Pandemic Era","volume":"9","author":[{"family":"Windiani","given":"I Gusti Ayu Trisna"},{"family":"Noviyani","given":"Ni Made Reditya"},{"family":"Adnyana","given":"I Gusti Agung Ngurah Sugitha"},{"family":"Murti","given":"Ni Luh Sukma Pratiwi"},{"family":"Soetjiningsih","given":"Soetjiningsih"}],"issued":{"date-parts":[["2021"]]}}},{"id":47,"uris":["http://zotero.org/users/7696217/items/Z96ZWTAG"],"itemData":{"id":47,"type":"article-journal","container-title":"Journal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id":71,"uris":["http://zotero.org/users/7696217/items/C465SJ7P"],"itemData":{"id":71,"type":"paper-conference","event":"Healthcare","note":"issue: 5","page":"500","publisher":"Multidisciplinary Digital Publishing Institute","title":"Student Health Implications of School Closures during the COVID-19 Pandemic: New Evidence on the Association of e-Learning, Outdoor Exercise, and Myopia","volume":"9","author":[{"family":"Liu","given":"Ji"},{"family":"Li","given":"Baihuiyu"},{"family":"Chen","given":"Qiaoyi"},{"family":"Dang","given":"Jingxia"}],"issued":{"date-parts":[["2021"]]}}}],"schema":"https://github.com/citation-style-language/schema/raw/master/csl-citation.json"} </w:instrText>
      </w:r>
      <w:r w:rsidR="009C3B70" w:rsidRPr="00706156">
        <w:rPr>
          <w:rFonts w:cs="Arial"/>
        </w:rPr>
        <w:fldChar w:fldCharType="separate"/>
      </w:r>
      <w:r w:rsidR="00255C25" w:rsidRPr="00706156">
        <w:rPr>
          <w:rFonts w:cs="Arial"/>
          <w:vertAlign w:val="superscript"/>
        </w:rPr>
        <w:t>9,11,15,66,72,74,76,79,81,83,86,88,90–92,95,98,99,103,105–107,109,111</w:t>
      </w:r>
      <w:r w:rsidR="009C3B70" w:rsidRPr="00706156">
        <w:rPr>
          <w:rFonts w:cs="Arial"/>
        </w:rPr>
        <w:fldChar w:fldCharType="end"/>
      </w:r>
      <w:r w:rsidR="0078700F" w:rsidRPr="00706156">
        <w:rPr>
          <w:rFonts w:cs="Arial"/>
        </w:rPr>
        <w:t xml:space="preserve"> reported </w:t>
      </w:r>
      <w:r w:rsidR="007C1E9D" w:rsidRPr="00706156">
        <w:rPr>
          <w:rFonts w:cs="Arial"/>
        </w:rPr>
        <w:t>181</w:t>
      </w:r>
      <w:r w:rsidR="0078700F" w:rsidRPr="00706156">
        <w:rPr>
          <w:rFonts w:cs="Arial"/>
        </w:rPr>
        <w:t xml:space="preserve"> outcomes </w:t>
      </w:r>
      <w:r w:rsidR="0075350C" w:rsidRPr="00706156">
        <w:rPr>
          <w:rFonts w:cs="Arial"/>
        </w:rPr>
        <w:t>across</w:t>
      </w:r>
      <w:r w:rsidR="0078700F" w:rsidRPr="00706156">
        <w:rPr>
          <w:rFonts w:cs="Arial"/>
        </w:rPr>
        <w:t xml:space="preserve"> the following areas: diet, eye health, mental health, physical activity, </w:t>
      </w:r>
      <w:r w:rsidR="000F7647" w:rsidRPr="00706156">
        <w:rPr>
          <w:rFonts w:cs="Arial"/>
        </w:rPr>
        <w:t>parental health, physiology, sleep</w:t>
      </w:r>
      <w:r w:rsidR="00F226C6" w:rsidRPr="00706156">
        <w:rPr>
          <w:rFonts w:cs="Arial"/>
        </w:rPr>
        <w:t>, and problematic behaviours</w:t>
      </w:r>
      <w:r w:rsidRPr="00706156">
        <w:rPr>
          <w:rFonts w:cs="Arial"/>
        </w:rPr>
        <w:t xml:space="preserve"> (see Supplementary Table 3)</w:t>
      </w:r>
      <w:r w:rsidR="0078700F" w:rsidRPr="00706156">
        <w:rPr>
          <w:rFonts w:cs="Arial"/>
        </w:rPr>
        <w:t xml:space="preserve">. </w:t>
      </w:r>
    </w:p>
    <w:p w14:paraId="160E5E4E" w14:textId="223BF3EA" w:rsidR="0078700F" w:rsidRPr="00706156" w:rsidRDefault="0078700F" w:rsidP="0078700F">
      <w:pPr>
        <w:rPr>
          <w:rFonts w:cs="Arial"/>
        </w:rPr>
      </w:pPr>
    </w:p>
    <w:p w14:paraId="71092AE0" w14:textId="2747AC57" w:rsidR="003071D2" w:rsidRPr="00706156" w:rsidRDefault="003071D2" w:rsidP="00E24982">
      <w:pPr>
        <w:pStyle w:val="Heading4"/>
      </w:pPr>
      <w:r w:rsidRPr="00706156">
        <w:t>Diet</w:t>
      </w:r>
    </w:p>
    <w:p w14:paraId="5F1B4150" w14:textId="02F0FB84" w:rsidR="00C2737B" w:rsidRPr="00706156" w:rsidRDefault="00422A70" w:rsidP="00F925DB">
      <w:pPr>
        <w:rPr>
          <w:rFonts w:cs="Arial"/>
        </w:rPr>
      </w:pPr>
      <w:r w:rsidRPr="00706156">
        <w:rPr>
          <w:rFonts w:cs="Arial"/>
        </w:rPr>
        <w:t>One study</w:t>
      </w:r>
      <w:r w:rsidR="00832A64" w:rsidRPr="00706156">
        <w:rPr>
          <w:rFonts w:cs="Arial"/>
        </w:rPr>
        <w:fldChar w:fldCharType="begin"/>
      </w:r>
      <w:r w:rsidR="00E97678" w:rsidRPr="00706156">
        <w:rPr>
          <w:rFonts w:cs="Arial"/>
        </w:rPr>
        <w:instrText xml:space="preserve"> ADDIN ZOTERO_ITEM CSL_CITATION {"citationID":"dSoH1PQm","properties":{"formattedCitation":"\\super 9\\nosupersub{}","plainCitation":"9","noteIndex":0},"citationItems":[{"id":4765,"uris":["http://zotero.org/users/7696217/items/PNL4J68S"],"itemData":{"id":4765,"type":"article-journal","container-title":"Open Access Macedonian Journal of Medical Sciences","ISSN":"1857-9655","issue":"T1","journalAbbreviation":"Open Access Macedonian Journal of Medical Sciences","page":"561-569","title":"Impact of coronavirus disease-19 lockdown on egyptian children and adolescents: Dietary pattern changes health risk","volume":"8","author":[{"family":"Hashem","given":"Shaimaa A"},{"family":"El Refay","given":"Amira S"},{"family":"Mostafa","given":"Hend H"},{"family":"Kamel","given":"Iman H"},{"family":"Sherif","given":"Lobna S"}],"issued":{"date-parts":[["2020"]]}}}],"schema":"https://github.com/citation-style-language/schema/raw/master/csl-citation.json"} </w:instrText>
      </w:r>
      <w:r w:rsidR="00832A64" w:rsidRPr="00706156">
        <w:rPr>
          <w:rFonts w:cs="Arial"/>
        </w:rPr>
        <w:fldChar w:fldCharType="separate"/>
      </w:r>
      <w:r w:rsidR="007E01AD" w:rsidRPr="00706156">
        <w:rPr>
          <w:rFonts w:cs="Arial"/>
          <w:vertAlign w:val="superscript"/>
        </w:rPr>
        <w:t>9</w:t>
      </w:r>
      <w:r w:rsidR="00832A64" w:rsidRPr="00706156">
        <w:rPr>
          <w:rFonts w:cs="Arial"/>
        </w:rPr>
        <w:fldChar w:fldCharType="end"/>
      </w:r>
      <w:r w:rsidRPr="00706156">
        <w:rPr>
          <w:rFonts w:cs="Arial"/>
        </w:rPr>
        <w:t xml:space="preserve"> </w:t>
      </w:r>
      <w:r w:rsidR="00832A64" w:rsidRPr="00706156">
        <w:rPr>
          <w:rFonts w:cs="Arial"/>
        </w:rPr>
        <w:t xml:space="preserve">with 35 independent outcomes </w:t>
      </w:r>
      <w:r w:rsidRPr="00706156">
        <w:rPr>
          <w:rFonts w:cs="Arial"/>
        </w:rPr>
        <w:t xml:space="preserve">examined associations between </w:t>
      </w:r>
      <w:r w:rsidR="007A3E75" w:rsidRPr="00706156">
        <w:rPr>
          <w:rFonts w:cs="Arial"/>
        </w:rPr>
        <w:t>screen time</w:t>
      </w:r>
      <w:r w:rsidRPr="00706156">
        <w:rPr>
          <w:rFonts w:cs="Arial"/>
        </w:rPr>
        <w:t xml:space="preserve"> and diet, with</w:t>
      </w:r>
      <w:r w:rsidR="00832A64" w:rsidRPr="00706156">
        <w:rPr>
          <w:rFonts w:cs="Arial"/>
        </w:rPr>
        <w:t xml:space="preserve"> </w:t>
      </w:r>
      <w:r w:rsidR="000527BF" w:rsidRPr="00706156">
        <w:rPr>
          <w:rFonts w:cs="Arial"/>
        </w:rPr>
        <w:t xml:space="preserve">54% of outcomes </w:t>
      </w:r>
      <w:r w:rsidR="00E31083" w:rsidRPr="00706156">
        <w:rPr>
          <w:rFonts w:cs="Arial"/>
        </w:rPr>
        <w:t>(19/35)</w:t>
      </w:r>
      <w:r w:rsidR="000527BF" w:rsidRPr="00706156">
        <w:rPr>
          <w:rFonts w:cs="Arial"/>
        </w:rPr>
        <w:t xml:space="preserve"> yielding significant results. </w:t>
      </w:r>
      <w:r w:rsidR="00950C32" w:rsidRPr="00706156">
        <w:rPr>
          <w:rFonts w:cs="Arial"/>
        </w:rPr>
        <w:t>‘</w:t>
      </w:r>
      <w:r w:rsidR="00D40925" w:rsidRPr="00706156">
        <w:rPr>
          <w:rFonts w:cs="Arial"/>
        </w:rPr>
        <w:t>E</w:t>
      </w:r>
      <w:r w:rsidR="007601BF" w:rsidRPr="00706156">
        <w:rPr>
          <w:rFonts w:cs="Arial"/>
        </w:rPr>
        <w:t xml:space="preserve">xtra mobile </w:t>
      </w:r>
      <w:r w:rsidR="007A3E75" w:rsidRPr="00706156">
        <w:rPr>
          <w:rFonts w:cs="Arial"/>
        </w:rPr>
        <w:t>screen time</w:t>
      </w:r>
      <w:r w:rsidR="00950C32" w:rsidRPr="00706156">
        <w:rPr>
          <w:rFonts w:cs="Arial"/>
        </w:rPr>
        <w:t>’</w:t>
      </w:r>
      <w:r w:rsidR="007601BF" w:rsidRPr="00706156">
        <w:rPr>
          <w:rFonts w:cs="Arial"/>
        </w:rPr>
        <w:t xml:space="preserve"> </w:t>
      </w:r>
      <w:r w:rsidR="00D40925" w:rsidRPr="00706156">
        <w:rPr>
          <w:rFonts w:cs="Arial"/>
        </w:rPr>
        <w:t xml:space="preserve">was significantly associated with </w:t>
      </w:r>
      <w:r w:rsidR="007601BF" w:rsidRPr="00706156">
        <w:rPr>
          <w:rFonts w:cs="Arial"/>
        </w:rPr>
        <w:t>increase</w:t>
      </w:r>
      <w:r w:rsidR="00410CD6" w:rsidRPr="00706156">
        <w:rPr>
          <w:rFonts w:cs="Arial"/>
        </w:rPr>
        <w:t>s</w:t>
      </w:r>
      <w:r w:rsidR="007601BF" w:rsidRPr="00706156">
        <w:rPr>
          <w:rFonts w:cs="Arial"/>
        </w:rPr>
        <w:t xml:space="preserve"> in</w:t>
      </w:r>
      <w:r w:rsidR="00410CD6" w:rsidRPr="00706156">
        <w:rPr>
          <w:rFonts w:cs="Arial"/>
        </w:rPr>
        <w:t>:</w:t>
      </w:r>
      <w:r w:rsidR="007601BF" w:rsidRPr="00706156">
        <w:rPr>
          <w:rFonts w:cs="Arial"/>
        </w:rPr>
        <w:t xml:space="preserve"> appetite (</w:t>
      </w:r>
      <w:r w:rsidR="007601BF" w:rsidRPr="00706156">
        <w:rPr>
          <w:rFonts w:cs="Arial"/>
          <w:i/>
          <w:iCs/>
        </w:rPr>
        <w:t>r</w:t>
      </w:r>
      <w:r w:rsidR="007601BF" w:rsidRPr="00706156">
        <w:rPr>
          <w:rFonts w:cs="Arial"/>
        </w:rPr>
        <w:t>=0</w:t>
      </w:r>
      <w:r w:rsidR="007441BB" w:rsidRPr="00706156">
        <w:rPr>
          <w:rFonts w:cs="Arial"/>
          <w:sz w:val="16"/>
          <w:szCs w:val="16"/>
        </w:rPr>
        <w:t>·</w:t>
      </w:r>
      <w:r w:rsidR="007601BF" w:rsidRPr="00706156">
        <w:rPr>
          <w:rFonts w:cs="Arial"/>
        </w:rPr>
        <w:t xml:space="preserve">13; </w:t>
      </w:r>
      <w:r w:rsidR="007601BF" w:rsidRPr="00706156">
        <w:rPr>
          <w:rFonts w:cs="Arial"/>
          <w:i/>
          <w:iCs/>
        </w:rPr>
        <w:t>p</w:t>
      </w:r>
      <w:r w:rsidR="007601BF" w:rsidRPr="00706156">
        <w:rPr>
          <w:rFonts w:cs="Arial"/>
        </w:rPr>
        <w:t>=&lt;0</w:t>
      </w:r>
      <w:r w:rsidR="007441BB" w:rsidRPr="00706156">
        <w:rPr>
          <w:rFonts w:cs="Arial"/>
          <w:sz w:val="16"/>
          <w:szCs w:val="16"/>
        </w:rPr>
        <w:t>·</w:t>
      </w:r>
      <w:r w:rsidR="007601BF" w:rsidRPr="00706156">
        <w:rPr>
          <w:rFonts w:cs="Arial"/>
        </w:rPr>
        <w:t>001)</w:t>
      </w:r>
      <w:r w:rsidR="00CE0E88" w:rsidRPr="00706156">
        <w:rPr>
          <w:rFonts w:cs="Arial"/>
        </w:rPr>
        <w:t xml:space="preserve">, </w:t>
      </w:r>
      <w:r w:rsidR="00410CD6" w:rsidRPr="00706156">
        <w:rPr>
          <w:rFonts w:cs="Arial"/>
        </w:rPr>
        <w:t>sweets and unhealthy food consumption (</w:t>
      </w:r>
      <w:r w:rsidR="00410CD6" w:rsidRPr="00706156">
        <w:rPr>
          <w:rFonts w:cs="Arial"/>
          <w:i/>
          <w:iCs/>
        </w:rPr>
        <w:t>r</w:t>
      </w:r>
      <w:r w:rsidR="00410CD6" w:rsidRPr="00706156">
        <w:rPr>
          <w:rFonts w:cs="Arial"/>
        </w:rPr>
        <w:t>=0</w:t>
      </w:r>
      <w:r w:rsidR="007441BB" w:rsidRPr="00706156">
        <w:rPr>
          <w:rFonts w:cs="Arial"/>
          <w:sz w:val="16"/>
          <w:szCs w:val="16"/>
        </w:rPr>
        <w:t>·</w:t>
      </w:r>
      <w:r w:rsidR="00410CD6" w:rsidRPr="00706156">
        <w:rPr>
          <w:rFonts w:cs="Arial"/>
        </w:rPr>
        <w:t xml:space="preserve">07; </w:t>
      </w:r>
      <w:r w:rsidR="00410CD6" w:rsidRPr="00706156">
        <w:rPr>
          <w:rFonts w:cs="Arial"/>
          <w:i/>
          <w:iCs/>
        </w:rPr>
        <w:t>p</w:t>
      </w:r>
      <w:r w:rsidR="00410CD6" w:rsidRPr="00706156">
        <w:rPr>
          <w:rFonts w:cs="Arial"/>
        </w:rPr>
        <w:t>=0</w:t>
      </w:r>
      <w:r w:rsidR="007441BB" w:rsidRPr="00706156">
        <w:rPr>
          <w:rFonts w:cs="Arial"/>
          <w:sz w:val="16"/>
          <w:szCs w:val="16"/>
        </w:rPr>
        <w:t>·</w:t>
      </w:r>
      <w:r w:rsidR="00410CD6" w:rsidRPr="00706156">
        <w:rPr>
          <w:rFonts w:cs="Arial"/>
        </w:rPr>
        <w:t>04),</w:t>
      </w:r>
      <w:r w:rsidR="00736804" w:rsidRPr="00706156">
        <w:rPr>
          <w:rFonts w:cs="Arial"/>
        </w:rPr>
        <w:t xml:space="preserve"> not caring about eating fruit and vegetables (</w:t>
      </w:r>
      <w:r w:rsidR="00736804" w:rsidRPr="00706156">
        <w:rPr>
          <w:rFonts w:cs="Arial"/>
          <w:i/>
          <w:iCs/>
        </w:rPr>
        <w:t>r</w:t>
      </w:r>
      <w:r w:rsidR="00736804" w:rsidRPr="00706156">
        <w:rPr>
          <w:rFonts w:cs="Arial"/>
        </w:rPr>
        <w:t>=0</w:t>
      </w:r>
      <w:r w:rsidR="007441BB" w:rsidRPr="00706156">
        <w:rPr>
          <w:rFonts w:cs="Arial"/>
          <w:sz w:val="16"/>
          <w:szCs w:val="16"/>
        </w:rPr>
        <w:t>·</w:t>
      </w:r>
      <w:r w:rsidR="00736804" w:rsidRPr="00706156">
        <w:rPr>
          <w:rFonts w:cs="Arial"/>
        </w:rPr>
        <w:t xml:space="preserve">09; </w:t>
      </w:r>
      <w:r w:rsidR="00736804" w:rsidRPr="00706156">
        <w:rPr>
          <w:rFonts w:cs="Arial"/>
          <w:i/>
          <w:iCs/>
        </w:rPr>
        <w:t>p</w:t>
      </w:r>
      <w:r w:rsidR="00736804" w:rsidRPr="00706156">
        <w:rPr>
          <w:rFonts w:cs="Arial"/>
        </w:rPr>
        <w:t>=0</w:t>
      </w:r>
      <w:r w:rsidR="007441BB" w:rsidRPr="00706156">
        <w:rPr>
          <w:rFonts w:cs="Arial"/>
          <w:sz w:val="16"/>
          <w:szCs w:val="16"/>
        </w:rPr>
        <w:t>·</w:t>
      </w:r>
      <w:r w:rsidR="00736804" w:rsidRPr="00706156">
        <w:rPr>
          <w:rFonts w:cs="Arial"/>
        </w:rPr>
        <w:t>01),</w:t>
      </w:r>
      <w:r w:rsidR="000C311E" w:rsidRPr="00706156">
        <w:rPr>
          <w:rFonts w:cs="Arial"/>
        </w:rPr>
        <w:t xml:space="preserve"> </w:t>
      </w:r>
      <w:r w:rsidR="004476CA" w:rsidRPr="00706156">
        <w:rPr>
          <w:rFonts w:cs="Arial"/>
        </w:rPr>
        <w:t>late snack</w:t>
      </w:r>
      <w:r w:rsidR="00950C32" w:rsidRPr="00706156">
        <w:rPr>
          <w:rFonts w:cs="Arial"/>
        </w:rPr>
        <w:t>ing</w:t>
      </w:r>
      <w:r w:rsidR="004476CA" w:rsidRPr="00706156">
        <w:rPr>
          <w:rFonts w:cs="Arial"/>
        </w:rPr>
        <w:t xml:space="preserve"> at night (</w:t>
      </w:r>
      <w:r w:rsidR="004476CA" w:rsidRPr="00706156">
        <w:rPr>
          <w:rFonts w:cs="Arial"/>
          <w:i/>
          <w:iCs/>
        </w:rPr>
        <w:t>r</w:t>
      </w:r>
      <w:r w:rsidR="004476CA" w:rsidRPr="00706156">
        <w:rPr>
          <w:rFonts w:cs="Arial"/>
        </w:rPr>
        <w:t>=0</w:t>
      </w:r>
      <w:r w:rsidR="007441BB" w:rsidRPr="00706156">
        <w:rPr>
          <w:rFonts w:cs="Arial"/>
          <w:sz w:val="16"/>
          <w:szCs w:val="16"/>
        </w:rPr>
        <w:t>·</w:t>
      </w:r>
      <w:r w:rsidR="004476CA" w:rsidRPr="00706156">
        <w:rPr>
          <w:rFonts w:cs="Arial"/>
        </w:rPr>
        <w:t xml:space="preserve">16; </w:t>
      </w:r>
      <w:r w:rsidR="004476CA" w:rsidRPr="00706156">
        <w:rPr>
          <w:rFonts w:cs="Arial"/>
          <w:i/>
          <w:iCs/>
        </w:rPr>
        <w:t>p</w:t>
      </w:r>
      <w:r w:rsidR="004476CA" w:rsidRPr="00706156">
        <w:rPr>
          <w:rFonts w:cs="Arial"/>
        </w:rPr>
        <w:t>=&lt;0</w:t>
      </w:r>
      <w:r w:rsidR="007441BB" w:rsidRPr="00706156">
        <w:rPr>
          <w:rFonts w:cs="Arial"/>
          <w:sz w:val="16"/>
          <w:szCs w:val="16"/>
        </w:rPr>
        <w:t>·</w:t>
      </w:r>
      <w:r w:rsidR="004476CA" w:rsidRPr="00706156">
        <w:rPr>
          <w:rFonts w:cs="Arial"/>
        </w:rPr>
        <w:t xml:space="preserve">001), and </w:t>
      </w:r>
      <w:r w:rsidR="000C311E" w:rsidRPr="00706156">
        <w:rPr>
          <w:rFonts w:cs="Arial"/>
        </w:rPr>
        <w:t>decreases in regular protein intake (</w:t>
      </w:r>
      <w:r w:rsidR="000C311E" w:rsidRPr="00706156">
        <w:rPr>
          <w:rFonts w:cs="Arial"/>
          <w:i/>
          <w:iCs/>
        </w:rPr>
        <w:t>r</w:t>
      </w:r>
      <w:r w:rsidR="000C311E" w:rsidRPr="00706156">
        <w:rPr>
          <w:rFonts w:cs="Arial"/>
        </w:rPr>
        <w:t>=0</w:t>
      </w:r>
      <w:r w:rsidR="007441BB" w:rsidRPr="00706156">
        <w:rPr>
          <w:rFonts w:cs="Arial"/>
          <w:sz w:val="16"/>
          <w:szCs w:val="16"/>
        </w:rPr>
        <w:t>·</w:t>
      </w:r>
      <w:r w:rsidR="000C311E" w:rsidRPr="00706156">
        <w:rPr>
          <w:rFonts w:cs="Arial"/>
        </w:rPr>
        <w:t xml:space="preserve">11; </w:t>
      </w:r>
      <w:r w:rsidR="000C311E" w:rsidRPr="00706156">
        <w:rPr>
          <w:rFonts w:cs="Arial"/>
          <w:i/>
          <w:iCs/>
        </w:rPr>
        <w:t>p</w:t>
      </w:r>
      <w:r w:rsidR="000C311E" w:rsidRPr="00706156">
        <w:rPr>
          <w:rFonts w:cs="Arial"/>
        </w:rPr>
        <w:t>=0</w:t>
      </w:r>
      <w:r w:rsidR="007441BB" w:rsidRPr="00706156">
        <w:rPr>
          <w:rFonts w:cs="Arial"/>
          <w:sz w:val="16"/>
          <w:szCs w:val="16"/>
        </w:rPr>
        <w:t>·</w:t>
      </w:r>
      <w:r w:rsidR="000C311E" w:rsidRPr="00706156">
        <w:rPr>
          <w:rFonts w:cs="Arial"/>
        </w:rPr>
        <w:t>003)</w:t>
      </w:r>
      <w:r w:rsidR="005B4053" w:rsidRPr="00706156">
        <w:rPr>
          <w:rFonts w:cs="Arial"/>
        </w:rPr>
        <w:t>.</w:t>
      </w:r>
      <w:r w:rsidR="007E5ED9" w:rsidRPr="00706156">
        <w:rPr>
          <w:rFonts w:cs="Arial"/>
        </w:rPr>
        <w:t xml:space="preserve"> </w:t>
      </w:r>
      <w:r w:rsidR="005B4053" w:rsidRPr="00706156">
        <w:rPr>
          <w:rFonts w:cs="Arial"/>
        </w:rPr>
        <w:t xml:space="preserve">Non-significant associations included </w:t>
      </w:r>
      <w:r w:rsidR="001E4824" w:rsidRPr="00706156">
        <w:rPr>
          <w:rFonts w:cs="Arial"/>
        </w:rPr>
        <w:t xml:space="preserve">decreases in (or loss of) </w:t>
      </w:r>
      <w:r w:rsidR="00C2737B" w:rsidRPr="00706156">
        <w:rPr>
          <w:rFonts w:cs="Arial"/>
        </w:rPr>
        <w:t>appetite</w:t>
      </w:r>
      <w:r w:rsidR="005B4053" w:rsidRPr="00706156">
        <w:rPr>
          <w:rFonts w:cs="Arial"/>
        </w:rPr>
        <w:t>,</w:t>
      </w:r>
      <w:r w:rsidR="00C2737B" w:rsidRPr="00706156">
        <w:rPr>
          <w:rFonts w:cs="Arial"/>
        </w:rPr>
        <w:t xml:space="preserve"> and </w:t>
      </w:r>
      <w:r w:rsidR="001E4824" w:rsidRPr="00706156">
        <w:rPr>
          <w:rFonts w:cs="Arial"/>
        </w:rPr>
        <w:t>frequently snacking between meals</w:t>
      </w:r>
      <w:r w:rsidR="00C2737B" w:rsidRPr="00706156">
        <w:rPr>
          <w:rFonts w:cs="Arial"/>
        </w:rPr>
        <w:t>.</w:t>
      </w:r>
      <w:r w:rsidR="004476CA" w:rsidRPr="00706156">
        <w:rPr>
          <w:rFonts w:cs="Arial"/>
        </w:rPr>
        <w:t xml:space="preserve"> </w:t>
      </w:r>
    </w:p>
    <w:p w14:paraId="6D604017" w14:textId="1A691C26" w:rsidR="00AC61D9" w:rsidRPr="00706156" w:rsidRDefault="00347CDF" w:rsidP="00F925DB">
      <w:pPr>
        <w:rPr>
          <w:rFonts w:cs="Arial"/>
        </w:rPr>
      </w:pPr>
      <w:r w:rsidRPr="00706156">
        <w:rPr>
          <w:rFonts w:cs="Arial"/>
        </w:rPr>
        <w:t xml:space="preserve">Extra </w:t>
      </w:r>
      <w:r w:rsidR="005B4053" w:rsidRPr="00706156">
        <w:rPr>
          <w:rFonts w:cs="Arial"/>
        </w:rPr>
        <w:t>TV</w:t>
      </w:r>
      <w:r w:rsidRPr="00706156">
        <w:rPr>
          <w:rFonts w:cs="Arial"/>
        </w:rPr>
        <w:t xml:space="preserve"> time was significantly associated with</w:t>
      </w:r>
      <w:r w:rsidR="00C54263" w:rsidRPr="00706156">
        <w:rPr>
          <w:rFonts w:cs="Arial"/>
        </w:rPr>
        <w:t xml:space="preserve"> increases </w:t>
      </w:r>
      <w:proofErr w:type="gramStart"/>
      <w:r w:rsidR="00C54263" w:rsidRPr="00706156">
        <w:rPr>
          <w:rFonts w:cs="Arial"/>
        </w:rPr>
        <w:t>in:</w:t>
      </w:r>
      <w:proofErr w:type="gramEnd"/>
      <w:r w:rsidR="00C54263" w:rsidRPr="00706156">
        <w:rPr>
          <w:rFonts w:cs="Arial"/>
        </w:rPr>
        <w:t xml:space="preserve"> frequent snacks between meals (</w:t>
      </w:r>
      <w:r w:rsidR="00C54263" w:rsidRPr="00706156">
        <w:rPr>
          <w:rFonts w:cs="Arial"/>
          <w:i/>
          <w:iCs/>
        </w:rPr>
        <w:t>r</w:t>
      </w:r>
      <w:r w:rsidR="00C54263" w:rsidRPr="00706156">
        <w:rPr>
          <w:rFonts w:cs="Arial"/>
        </w:rPr>
        <w:t>=0</w:t>
      </w:r>
      <w:r w:rsidR="007441BB" w:rsidRPr="00706156">
        <w:rPr>
          <w:rFonts w:cs="Arial"/>
          <w:sz w:val="16"/>
          <w:szCs w:val="16"/>
        </w:rPr>
        <w:t>·</w:t>
      </w:r>
      <w:r w:rsidR="00842FB5" w:rsidRPr="00706156">
        <w:rPr>
          <w:rFonts w:cs="Arial"/>
        </w:rPr>
        <w:t>08</w:t>
      </w:r>
      <w:r w:rsidR="00C54263" w:rsidRPr="00706156">
        <w:rPr>
          <w:rFonts w:cs="Arial"/>
        </w:rPr>
        <w:t xml:space="preserve">; </w:t>
      </w:r>
      <w:r w:rsidR="00C54263" w:rsidRPr="00706156">
        <w:rPr>
          <w:rFonts w:cs="Arial"/>
          <w:i/>
          <w:iCs/>
        </w:rPr>
        <w:t>p</w:t>
      </w:r>
      <w:r w:rsidR="00C54263" w:rsidRPr="00706156">
        <w:rPr>
          <w:rFonts w:cs="Arial"/>
        </w:rPr>
        <w:t>=0</w:t>
      </w:r>
      <w:r w:rsidR="007441BB" w:rsidRPr="00706156">
        <w:rPr>
          <w:rFonts w:cs="Arial"/>
          <w:sz w:val="16"/>
          <w:szCs w:val="16"/>
        </w:rPr>
        <w:t>·</w:t>
      </w:r>
      <w:r w:rsidR="00C54263" w:rsidRPr="00706156">
        <w:rPr>
          <w:rFonts w:cs="Arial"/>
        </w:rPr>
        <w:t>0</w:t>
      </w:r>
      <w:r w:rsidR="00842FB5" w:rsidRPr="00706156">
        <w:rPr>
          <w:rFonts w:cs="Arial"/>
        </w:rPr>
        <w:t>4</w:t>
      </w:r>
      <w:r w:rsidR="00C54263" w:rsidRPr="00706156">
        <w:rPr>
          <w:rFonts w:cs="Arial"/>
        </w:rPr>
        <w:t>)</w:t>
      </w:r>
      <w:r w:rsidR="00842FB5" w:rsidRPr="00706156">
        <w:rPr>
          <w:rFonts w:cs="Arial"/>
        </w:rPr>
        <w:t>, late snacks at night (</w:t>
      </w:r>
      <w:r w:rsidR="00842FB5" w:rsidRPr="00706156">
        <w:rPr>
          <w:rFonts w:cs="Arial"/>
          <w:i/>
          <w:iCs/>
        </w:rPr>
        <w:t>r</w:t>
      </w:r>
      <w:r w:rsidR="00842FB5" w:rsidRPr="00706156">
        <w:rPr>
          <w:rFonts w:cs="Arial"/>
        </w:rPr>
        <w:t>=0</w:t>
      </w:r>
      <w:r w:rsidR="007441BB" w:rsidRPr="00706156">
        <w:rPr>
          <w:rFonts w:cs="Arial"/>
          <w:sz w:val="16"/>
          <w:szCs w:val="16"/>
        </w:rPr>
        <w:t>·</w:t>
      </w:r>
      <w:r w:rsidR="0090734F" w:rsidRPr="00706156">
        <w:rPr>
          <w:rFonts w:cs="Arial"/>
        </w:rPr>
        <w:t>09</w:t>
      </w:r>
      <w:r w:rsidR="00842FB5" w:rsidRPr="00706156">
        <w:rPr>
          <w:rFonts w:cs="Arial"/>
        </w:rPr>
        <w:t xml:space="preserve">; </w:t>
      </w:r>
      <w:r w:rsidR="00842FB5" w:rsidRPr="00706156">
        <w:rPr>
          <w:rFonts w:cs="Arial"/>
          <w:i/>
          <w:iCs/>
        </w:rPr>
        <w:t>p</w:t>
      </w:r>
      <w:r w:rsidR="00842FB5" w:rsidRPr="00706156">
        <w:rPr>
          <w:rFonts w:cs="Arial"/>
        </w:rPr>
        <w:t>=0</w:t>
      </w:r>
      <w:r w:rsidR="007441BB" w:rsidRPr="00706156">
        <w:rPr>
          <w:rFonts w:cs="Arial"/>
          <w:sz w:val="16"/>
          <w:szCs w:val="16"/>
        </w:rPr>
        <w:t>·</w:t>
      </w:r>
      <w:r w:rsidR="00842FB5" w:rsidRPr="00706156">
        <w:rPr>
          <w:rFonts w:cs="Arial"/>
        </w:rPr>
        <w:t>01)</w:t>
      </w:r>
      <w:r w:rsidR="0090734F" w:rsidRPr="00706156">
        <w:rPr>
          <w:rFonts w:cs="Arial"/>
        </w:rPr>
        <w:t xml:space="preserve">, and decreases </w:t>
      </w:r>
      <w:r w:rsidR="00755B0C" w:rsidRPr="00706156">
        <w:rPr>
          <w:rFonts w:cs="Arial"/>
        </w:rPr>
        <w:t>in (</w:t>
      </w:r>
      <w:r w:rsidR="0090734F" w:rsidRPr="00706156">
        <w:rPr>
          <w:rFonts w:cs="Arial"/>
        </w:rPr>
        <w:t>or loss of</w:t>
      </w:r>
      <w:r w:rsidR="00755B0C" w:rsidRPr="00706156">
        <w:rPr>
          <w:rFonts w:cs="Arial"/>
        </w:rPr>
        <w:t>)</w:t>
      </w:r>
      <w:r w:rsidR="0090734F" w:rsidRPr="00706156">
        <w:rPr>
          <w:rFonts w:cs="Arial"/>
        </w:rPr>
        <w:t xml:space="preserve"> appetite (</w:t>
      </w:r>
      <w:r w:rsidR="0090734F" w:rsidRPr="00706156">
        <w:rPr>
          <w:rFonts w:cs="Arial"/>
          <w:i/>
          <w:iCs/>
        </w:rPr>
        <w:t>r</w:t>
      </w:r>
      <w:r w:rsidR="0090734F" w:rsidRPr="00706156">
        <w:rPr>
          <w:rFonts w:cs="Arial"/>
        </w:rPr>
        <w:t>=0</w:t>
      </w:r>
      <w:r w:rsidR="007441BB" w:rsidRPr="00706156">
        <w:rPr>
          <w:rFonts w:cs="Arial"/>
          <w:sz w:val="16"/>
          <w:szCs w:val="16"/>
        </w:rPr>
        <w:t>·</w:t>
      </w:r>
      <w:r w:rsidR="0090734F" w:rsidRPr="00706156">
        <w:rPr>
          <w:rFonts w:cs="Arial"/>
        </w:rPr>
        <w:t xml:space="preserve">07; </w:t>
      </w:r>
      <w:r w:rsidR="0090734F" w:rsidRPr="00706156">
        <w:rPr>
          <w:rFonts w:cs="Arial"/>
          <w:i/>
          <w:iCs/>
        </w:rPr>
        <w:t>p</w:t>
      </w:r>
      <w:r w:rsidR="0090734F" w:rsidRPr="00706156">
        <w:rPr>
          <w:rFonts w:cs="Arial"/>
        </w:rPr>
        <w:t>=&lt;0</w:t>
      </w:r>
      <w:r w:rsidR="007441BB" w:rsidRPr="00706156">
        <w:rPr>
          <w:rFonts w:cs="Arial"/>
          <w:sz w:val="16"/>
          <w:szCs w:val="16"/>
        </w:rPr>
        <w:t>·</w:t>
      </w:r>
      <w:r w:rsidR="0090734F" w:rsidRPr="00706156">
        <w:rPr>
          <w:rFonts w:cs="Arial"/>
        </w:rPr>
        <w:t>05)</w:t>
      </w:r>
      <w:r w:rsidR="00C54263" w:rsidRPr="00706156">
        <w:rPr>
          <w:rFonts w:cs="Arial"/>
        </w:rPr>
        <w:t>.</w:t>
      </w:r>
      <w:r w:rsidR="00896B71" w:rsidRPr="00706156">
        <w:rPr>
          <w:rFonts w:cs="Arial"/>
        </w:rPr>
        <w:t xml:space="preserve"> Increases in appetite, not caring about eating fruits and </w:t>
      </w:r>
      <w:r w:rsidR="00AC61D9" w:rsidRPr="00706156">
        <w:rPr>
          <w:rFonts w:cs="Arial"/>
        </w:rPr>
        <w:t>vegetables</w:t>
      </w:r>
      <w:r w:rsidR="00896B71" w:rsidRPr="00706156">
        <w:rPr>
          <w:rFonts w:cs="Arial"/>
        </w:rPr>
        <w:t>,</w:t>
      </w:r>
      <w:r w:rsidR="00AC61D9" w:rsidRPr="00706156">
        <w:rPr>
          <w:rFonts w:cs="Arial"/>
        </w:rPr>
        <w:t xml:space="preserve"> and</w:t>
      </w:r>
      <w:r w:rsidR="00896B71" w:rsidRPr="00706156">
        <w:rPr>
          <w:rFonts w:cs="Arial"/>
        </w:rPr>
        <w:t xml:space="preserve"> decreases in protein intake</w:t>
      </w:r>
      <w:r w:rsidR="00AC61D9" w:rsidRPr="00706156">
        <w:rPr>
          <w:rFonts w:cs="Arial"/>
        </w:rPr>
        <w:t xml:space="preserve"> were all not </w:t>
      </w:r>
      <w:r w:rsidR="00755B0C" w:rsidRPr="00706156">
        <w:rPr>
          <w:rFonts w:cs="Arial"/>
        </w:rPr>
        <w:t xml:space="preserve">significantly </w:t>
      </w:r>
      <w:r w:rsidR="00AC61D9" w:rsidRPr="00706156">
        <w:rPr>
          <w:rFonts w:cs="Arial"/>
        </w:rPr>
        <w:t xml:space="preserve">associated with extra </w:t>
      </w:r>
      <w:r w:rsidR="00755B0C" w:rsidRPr="00706156">
        <w:rPr>
          <w:rFonts w:cs="Arial"/>
        </w:rPr>
        <w:t>TV</w:t>
      </w:r>
      <w:r w:rsidR="00AC61D9" w:rsidRPr="00706156">
        <w:rPr>
          <w:rFonts w:cs="Arial"/>
        </w:rPr>
        <w:t xml:space="preserve"> time. </w:t>
      </w:r>
    </w:p>
    <w:p w14:paraId="5A65AAE3" w14:textId="182E8E6F" w:rsidR="00AC61D9" w:rsidRPr="00706156" w:rsidRDefault="000A2D30" w:rsidP="00F925DB">
      <w:pPr>
        <w:rPr>
          <w:rFonts w:cs="Arial"/>
        </w:rPr>
      </w:pPr>
      <w:r w:rsidRPr="00706156">
        <w:rPr>
          <w:rFonts w:cs="Arial"/>
        </w:rPr>
        <w:t>‘</w:t>
      </w:r>
      <w:r w:rsidR="00DC34FE" w:rsidRPr="00706156">
        <w:rPr>
          <w:rFonts w:cs="Arial"/>
        </w:rPr>
        <w:t xml:space="preserve">Extra laptop </w:t>
      </w:r>
      <w:r w:rsidR="007A3E75" w:rsidRPr="00706156">
        <w:rPr>
          <w:rFonts w:cs="Arial"/>
        </w:rPr>
        <w:t>screen time</w:t>
      </w:r>
      <w:r w:rsidRPr="00706156">
        <w:rPr>
          <w:rFonts w:cs="Arial"/>
        </w:rPr>
        <w:t>’</w:t>
      </w:r>
      <w:r w:rsidR="00DC34FE" w:rsidRPr="00706156">
        <w:rPr>
          <w:rFonts w:cs="Arial"/>
        </w:rPr>
        <w:t xml:space="preserve"> was </w:t>
      </w:r>
      <w:r w:rsidR="007704B6" w:rsidRPr="00706156">
        <w:rPr>
          <w:rFonts w:cs="Arial"/>
        </w:rPr>
        <w:t xml:space="preserve">positively </w:t>
      </w:r>
      <w:r w:rsidR="00DC34FE" w:rsidRPr="00706156">
        <w:rPr>
          <w:rFonts w:cs="Arial"/>
        </w:rPr>
        <w:t xml:space="preserve">associated </w:t>
      </w:r>
      <w:proofErr w:type="gramStart"/>
      <w:r w:rsidR="00DC34FE" w:rsidRPr="00706156">
        <w:rPr>
          <w:rFonts w:cs="Arial"/>
        </w:rPr>
        <w:t>with:</w:t>
      </w:r>
      <w:proofErr w:type="gramEnd"/>
      <w:r w:rsidR="00DC34FE" w:rsidRPr="00706156">
        <w:rPr>
          <w:rFonts w:cs="Arial"/>
        </w:rPr>
        <w:t xml:space="preserve"> </w:t>
      </w:r>
      <w:r w:rsidR="000B40F4" w:rsidRPr="00706156">
        <w:rPr>
          <w:rFonts w:cs="Arial"/>
        </w:rPr>
        <w:t xml:space="preserve">not caring about eating fruit </w:t>
      </w:r>
      <w:r w:rsidR="0097742E" w:rsidRPr="00706156">
        <w:rPr>
          <w:rFonts w:cs="Arial"/>
        </w:rPr>
        <w:t>and vegetables (</w:t>
      </w:r>
      <w:r w:rsidR="0097742E" w:rsidRPr="00706156">
        <w:rPr>
          <w:rFonts w:cs="Arial"/>
          <w:i/>
          <w:iCs/>
        </w:rPr>
        <w:t>r</w:t>
      </w:r>
      <w:r w:rsidR="0097742E" w:rsidRPr="00706156">
        <w:rPr>
          <w:rFonts w:cs="Arial"/>
        </w:rPr>
        <w:t>=0</w:t>
      </w:r>
      <w:r w:rsidR="007441BB" w:rsidRPr="00706156">
        <w:rPr>
          <w:rFonts w:cs="Arial"/>
          <w:sz w:val="16"/>
          <w:szCs w:val="16"/>
        </w:rPr>
        <w:t>·</w:t>
      </w:r>
      <w:r w:rsidR="0097742E" w:rsidRPr="00706156">
        <w:rPr>
          <w:rFonts w:cs="Arial"/>
        </w:rPr>
        <w:t xml:space="preserve">10; </w:t>
      </w:r>
      <w:r w:rsidR="0097742E" w:rsidRPr="00706156">
        <w:rPr>
          <w:rFonts w:cs="Arial"/>
          <w:i/>
          <w:iCs/>
        </w:rPr>
        <w:t>p</w:t>
      </w:r>
      <w:r w:rsidR="0097742E" w:rsidRPr="00706156">
        <w:rPr>
          <w:rFonts w:cs="Arial"/>
        </w:rPr>
        <w:t>=0</w:t>
      </w:r>
      <w:r w:rsidR="007441BB" w:rsidRPr="00706156">
        <w:rPr>
          <w:rFonts w:cs="Arial"/>
          <w:sz w:val="16"/>
          <w:szCs w:val="16"/>
        </w:rPr>
        <w:t>·</w:t>
      </w:r>
      <w:r w:rsidR="0097742E" w:rsidRPr="00706156">
        <w:rPr>
          <w:rFonts w:cs="Arial"/>
        </w:rPr>
        <w:t>005), frequent snacking in between means (</w:t>
      </w:r>
      <w:r w:rsidR="0097742E" w:rsidRPr="00706156">
        <w:rPr>
          <w:rFonts w:cs="Arial"/>
          <w:i/>
          <w:iCs/>
        </w:rPr>
        <w:t>r</w:t>
      </w:r>
      <w:r w:rsidR="0097742E" w:rsidRPr="00706156">
        <w:rPr>
          <w:rFonts w:cs="Arial"/>
        </w:rPr>
        <w:t>=0</w:t>
      </w:r>
      <w:r w:rsidR="007441BB" w:rsidRPr="00706156">
        <w:rPr>
          <w:rFonts w:cs="Arial"/>
          <w:sz w:val="16"/>
          <w:szCs w:val="16"/>
        </w:rPr>
        <w:t>·</w:t>
      </w:r>
      <w:r w:rsidR="0097742E" w:rsidRPr="00706156">
        <w:rPr>
          <w:rFonts w:cs="Arial"/>
        </w:rPr>
        <w:t xml:space="preserve">20; </w:t>
      </w:r>
      <w:r w:rsidR="0097742E" w:rsidRPr="00706156">
        <w:rPr>
          <w:rFonts w:cs="Arial"/>
          <w:i/>
          <w:iCs/>
        </w:rPr>
        <w:t>p</w:t>
      </w:r>
      <w:r w:rsidR="0097742E" w:rsidRPr="00706156">
        <w:rPr>
          <w:rFonts w:cs="Arial"/>
        </w:rPr>
        <w:t>=&lt;0</w:t>
      </w:r>
      <w:r w:rsidR="007441BB" w:rsidRPr="00706156">
        <w:rPr>
          <w:rFonts w:cs="Arial"/>
          <w:sz w:val="16"/>
          <w:szCs w:val="16"/>
        </w:rPr>
        <w:t>·</w:t>
      </w:r>
      <w:r w:rsidR="0097742E" w:rsidRPr="00706156">
        <w:rPr>
          <w:rFonts w:cs="Arial"/>
        </w:rPr>
        <w:t>001)</w:t>
      </w:r>
      <w:r w:rsidR="0032011E" w:rsidRPr="00706156">
        <w:rPr>
          <w:rFonts w:cs="Arial"/>
        </w:rPr>
        <w:t>,</w:t>
      </w:r>
      <w:r w:rsidR="0097742E" w:rsidRPr="00706156">
        <w:rPr>
          <w:rFonts w:cs="Arial"/>
        </w:rPr>
        <w:t xml:space="preserve"> </w:t>
      </w:r>
      <w:r w:rsidR="00DC34FE" w:rsidRPr="00706156">
        <w:rPr>
          <w:rFonts w:cs="Arial"/>
        </w:rPr>
        <w:t xml:space="preserve">appetite </w:t>
      </w:r>
      <w:r w:rsidR="006939FC" w:rsidRPr="00706156">
        <w:rPr>
          <w:rFonts w:cs="Arial"/>
        </w:rPr>
        <w:t>(</w:t>
      </w:r>
      <w:r w:rsidR="006939FC" w:rsidRPr="00706156">
        <w:rPr>
          <w:rFonts w:cs="Arial"/>
          <w:i/>
          <w:iCs/>
        </w:rPr>
        <w:t>r</w:t>
      </w:r>
      <w:r w:rsidR="006939FC" w:rsidRPr="00706156">
        <w:rPr>
          <w:rFonts w:cs="Arial"/>
        </w:rPr>
        <w:t>=0</w:t>
      </w:r>
      <w:r w:rsidR="007441BB" w:rsidRPr="00706156">
        <w:rPr>
          <w:rFonts w:cs="Arial"/>
          <w:sz w:val="16"/>
          <w:szCs w:val="16"/>
        </w:rPr>
        <w:t>·</w:t>
      </w:r>
      <w:r w:rsidR="006939FC" w:rsidRPr="00706156">
        <w:rPr>
          <w:rFonts w:cs="Arial"/>
        </w:rPr>
        <w:t xml:space="preserve">16; </w:t>
      </w:r>
      <w:r w:rsidR="006939FC" w:rsidRPr="00706156">
        <w:rPr>
          <w:rFonts w:cs="Arial"/>
          <w:i/>
          <w:iCs/>
        </w:rPr>
        <w:t>p</w:t>
      </w:r>
      <w:r w:rsidR="006939FC" w:rsidRPr="00706156">
        <w:rPr>
          <w:rFonts w:cs="Arial"/>
        </w:rPr>
        <w:t>=&lt;0</w:t>
      </w:r>
      <w:r w:rsidR="007441BB" w:rsidRPr="00706156">
        <w:rPr>
          <w:rFonts w:cs="Arial"/>
          <w:sz w:val="16"/>
          <w:szCs w:val="16"/>
        </w:rPr>
        <w:t>·</w:t>
      </w:r>
      <w:r w:rsidR="006939FC" w:rsidRPr="00706156">
        <w:rPr>
          <w:rFonts w:cs="Arial"/>
        </w:rPr>
        <w:t>001),</w:t>
      </w:r>
      <w:r w:rsidR="007704B6" w:rsidRPr="00706156">
        <w:rPr>
          <w:rFonts w:cs="Arial"/>
        </w:rPr>
        <w:t xml:space="preserve"> and negatively associated</w:t>
      </w:r>
      <w:r w:rsidRPr="00706156">
        <w:rPr>
          <w:rFonts w:cs="Arial"/>
        </w:rPr>
        <w:t xml:space="preserve"> (a protective effect)</w:t>
      </w:r>
      <w:r w:rsidR="007704B6" w:rsidRPr="00706156">
        <w:rPr>
          <w:rFonts w:cs="Arial"/>
        </w:rPr>
        <w:t xml:space="preserve"> with loss of appetite (</w:t>
      </w:r>
      <w:r w:rsidR="007704B6" w:rsidRPr="00706156">
        <w:rPr>
          <w:rFonts w:cs="Arial"/>
          <w:i/>
          <w:iCs/>
        </w:rPr>
        <w:t>r</w:t>
      </w:r>
      <w:r w:rsidR="007704B6" w:rsidRPr="00706156">
        <w:rPr>
          <w:rFonts w:cs="Arial"/>
        </w:rPr>
        <w:t>=</w:t>
      </w:r>
      <w:r w:rsidR="000B40F4" w:rsidRPr="00706156">
        <w:rPr>
          <w:rFonts w:cs="Arial"/>
        </w:rPr>
        <w:t>-0</w:t>
      </w:r>
      <w:r w:rsidR="007441BB" w:rsidRPr="00706156">
        <w:rPr>
          <w:rFonts w:cs="Arial"/>
          <w:sz w:val="16"/>
          <w:szCs w:val="16"/>
        </w:rPr>
        <w:t>·</w:t>
      </w:r>
      <w:r w:rsidR="000B40F4" w:rsidRPr="00706156">
        <w:rPr>
          <w:rFonts w:cs="Arial"/>
        </w:rPr>
        <w:t>14</w:t>
      </w:r>
      <w:r w:rsidR="007704B6" w:rsidRPr="00706156">
        <w:rPr>
          <w:rFonts w:cs="Arial"/>
        </w:rPr>
        <w:t xml:space="preserve">; </w:t>
      </w:r>
      <w:r w:rsidR="007704B6" w:rsidRPr="00706156">
        <w:rPr>
          <w:rFonts w:cs="Arial"/>
          <w:i/>
          <w:iCs/>
        </w:rPr>
        <w:t>p</w:t>
      </w:r>
      <w:r w:rsidR="007704B6" w:rsidRPr="00706156">
        <w:rPr>
          <w:rFonts w:cs="Arial"/>
        </w:rPr>
        <w:t>=</w:t>
      </w:r>
      <w:r w:rsidR="000B40F4" w:rsidRPr="00706156">
        <w:rPr>
          <w:rFonts w:cs="Arial"/>
        </w:rPr>
        <w:t>&lt;</w:t>
      </w:r>
      <w:r w:rsidR="007704B6" w:rsidRPr="00706156">
        <w:rPr>
          <w:rFonts w:cs="Arial"/>
        </w:rPr>
        <w:t>0</w:t>
      </w:r>
      <w:r w:rsidR="007441BB" w:rsidRPr="00706156">
        <w:rPr>
          <w:rFonts w:cs="Arial"/>
          <w:sz w:val="16"/>
          <w:szCs w:val="16"/>
        </w:rPr>
        <w:t>·</w:t>
      </w:r>
      <w:r w:rsidR="000B40F4" w:rsidRPr="00706156">
        <w:rPr>
          <w:rFonts w:cs="Arial"/>
        </w:rPr>
        <w:t>0</w:t>
      </w:r>
      <w:r w:rsidR="007704B6" w:rsidRPr="00706156">
        <w:rPr>
          <w:rFonts w:cs="Arial"/>
        </w:rPr>
        <w:t>01)</w:t>
      </w:r>
      <w:r w:rsidR="0032011E" w:rsidRPr="00706156">
        <w:rPr>
          <w:rFonts w:cs="Arial"/>
        </w:rPr>
        <w:t xml:space="preserve">. </w:t>
      </w:r>
      <w:r w:rsidR="00AC61D9" w:rsidRPr="00706156">
        <w:rPr>
          <w:rFonts w:cs="Arial"/>
        </w:rPr>
        <w:t xml:space="preserve">Conversely, </w:t>
      </w:r>
      <w:r w:rsidR="00A7637B" w:rsidRPr="00706156">
        <w:rPr>
          <w:rFonts w:cs="Arial"/>
        </w:rPr>
        <w:t xml:space="preserve">increases in sweets and unhealthy foods, decreases in protein intake, and snaking during the night were all not associated with extra laptop </w:t>
      </w:r>
      <w:r w:rsidR="007A3E75" w:rsidRPr="00706156">
        <w:rPr>
          <w:rFonts w:cs="Arial"/>
        </w:rPr>
        <w:t>screen time</w:t>
      </w:r>
      <w:r w:rsidR="00A7637B" w:rsidRPr="00706156">
        <w:rPr>
          <w:rFonts w:cs="Arial"/>
        </w:rPr>
        <w:t>.</w:t>
      </w:r>
    </w:p>
    <w:p w14:paraId="63C1769B" w14:textId="64AD2D3E" w:rsidR="000C1E53" w:rsidRPr="00706156" w:rsidRDefault="00AC61D9" w:rsidP="00F925DB">
      <w:pPr>
        <w:rPr>
          <w:rFonts w:cs="Arial"/>
        </w:rPr>
      </w:pPr>
      <w:r w:rsidRPr="00706156">
        <w:rPr>
          <w:rFonts w:cs="Arial"/>
        </w:rPr>
        <w:t>I</w:t>
      </w:r>
      <w:r w:rsidR="0032011E" w:rsidRPr="00706156">
        <w:rPr>
          <w:rFonts w:cs="Arial"/>
        </w:rPr>
        <w:t xml:space="preserve">ncreases in </w:t>
      </w:r>
      <w:r w:rsidR="00E9758C" w:rsidRPr="00706156">
        <w:rPr>
          <w:rFonts w:cs="Arial"/>
        </w:rPr>
        <w:t>‘</w:t>
      </w:r>
      <w:r w:rsidR="0032011E" w:rsidRPr="00706156">
        <w:rPr>
          <w:rFonts w:cs="Arial"/>
        </w:rPr>
        <w:t>video gaming</w:t>
      </w:r>
      <w:r w:rsidR="00E9758C" w:rsidRPr="00706156">
        <w:rPr>
          <w:rFonts w:cs="Arial"/>
        </w:rPr>
        <w:t>’</w:t>
      </w:r>
      <w:r w:rsidR="0032011E" w:rsidRPr="00706156">
        <w:rPr>
          <w:rFonts w:cs="Arial"/>
        </w:rPr>
        <w:t xml:space="preserve"> were associated with increases </w:t>
      </w:r>
      <w:r w:rsidR="00E9758C" w:rsidRPr="00706156">
        <w:rPr>
          <w:rFonts w:cs="Arial"/>
        </w:rPr>
        <w:t>in</w:t>
      </w:r>
      <w:r w:rsidR="0032011E" w:rsidRPr="00706156">
        <w:rPr>
          <w:rFonts w:cs="Arial"/>
        </w:rPr>
        <w:t xml:space="preserve"> appetite (</w:t>
      </w:r>
      <w:r w:rsidR="0032011E" w:rsidRPr="00706156">
        <w:rPr>
          <w:rFonts w:cs="Arial"/>
          <w:i/>
          <w:iCs/>
        </w:rPr>
        <w:t>r</w:t>
      </w:r>
      <w:r w:rsidR="0032011E" w:rsidRPr="00706156">
        <w:rPr>
          <w:rFonts w:cs="Arial"/>
        </w:rPr>
        <w:t>=0</w:t>
      </w:r>
      <w:r w:rsidR="007441BB" w:rsidRPr="00706156">
        <w:rPr>
          <w:rFonts w:cs="Arial"/>
          <w:sz w:val="16"/>
          <w:szCs w:val="16"/>
        </w:rPr>
        <w:t>·</w:t>
      </w:r>
      <w:r w:rsidR="0032011E" w:rsidRPr="00706156">
        <w:rPr>
          <w:rFonts w:cs="Arial"/>
        </w:rPr>
        <w:t xml:space="preserve">12; </w:t>
      </w:r>
      <w:r w:rsidR="0032011E" w:rsidRPr="00706156">
        <w:rPr>
          <w:rFonts w:cs="Arial"/>
          <w:i/>
          <w:iCs/>
        </w:rPr>
        <w:t>p</w:t>
      </w:r>
      <w:r w:rsidR="0032011E" w:rsidRPr="00706156">
        <w:rPr>
          <w:rFonts w:cs="Arial"/>
        </w:rPr>
        <w:t>=&lt;0</w:t>
      </w:r>
      <w:r w:rsidR="007441BB" w:rsidRPr="00706156">
        <w:rPr>
          <w:rFonts w:cs="Arial"/>
          <w:sz w:val="16"/>
          <w:szCs w:val="16"/>
        </w:rPr>
        <w:t>·</w:t>
      </w:r>
      <w:r w:rsidR="0032011E" w:rsidRPr="00706156">
        <w:rPr>
          <w:rFonts w:cs="Arial"/>
        </w:rPr>
        <w:t>001),</w:t>
      </w:r>
      <w:r w:rsidR="007E4B4F" w:rsidRPr="00706156">
        <w:rPr>
          <w:rFonts w:cs="Arial"/>
        </w:rPr>
        <w:t xml:space="preserve"> and la</w:t>
      </w:r>
      <w:r w:rsidR="00EB32A5" w:rsidRPr="00706156">
        <w:rPr>
          <w:rFonts w:cs="Arial"/>
        </w:rPr>
        <w:t>te</w:t>
      </w:r>
      <w:r w:rsidR="007E4B4F" w:rsidRPr="00706156">
        <w:rPr>
          <w:rFonts w:cs="Arial"/>
        </w:rPr>
        <w:t xml:space="preserve"> snack</w:t>
      </w:r>
      <w:r w:rsidR="00E9758C" w:rsidRPr="00706156">
        <w:rPr>
          <w:rFonts w:cs="Arial"/>
        </w:rPr>
        <w:t>ing</w:t>
      </w:r>
      <w:r w:rsidR="007E4B4F" w:rsidRPr="00706156">
        <w:rPr>
          <w:rFonts w:cs="Arial"/>
        </w:rPr>
        <w:t xml:space="preserve"> during the night (</w:t>
      </w:r>
      <w:r w:rsidR="007E4B4F" w:rsidRPr="00706156">
        <w:rPr>
          <w:rFonts w:cs="Arial"/>
          <w:i/>
          <w:iCs/>
        </w:rPr>
        <w:t>r</w:t>
      </w:r>
      <w:r w:rsidR="007E4B4F" w:rsidRPr="00706156">
        <w:rPr>
          <w:rFonts w:cs="Arial"/>
        </w:rPr>
        <w:t>=0</w:t>
      </w:r>
      <w:r w:rsidR="007441BB" w:rsidRPr="00706156">
        <w:rPr>
          <w:rFonts w:cs="Arial"/>
          <w:sz w:val="16"/>
          <w:szCs w:val="16"/>
        </w:rPr>
        <w:t>·</w:t>
      </w:r>
      <w:r w:rsidR="007E4B4F" w:rsidRPr="00706156">
        <w:rPr>
          <w:rFonts w:cs="Arial"/>
        </w:rPr>
        <w:t xml:space="preserve">09; </w:t>
      </w:r>
      <w:r w:rsidR="007E4B4F" w:rsidRPr="00706156">
        <w:rPr>
          <w:rFonts w:cs="Arial"/>
          <w:i/>
          <w:iCs/>
        </w:rPr>
        <w:t>p</w:t>
      </w:r>
      <w:r w:rsidR="007E4B4F" w:rsidRPr="00706156">
        <w:rPr>
          <w:rFonts w:cs="Arial"/>
        </w:rPr>
        <w:t>=0</w:t>
      </w:r>
      <w:r w:rsidR="007441BB" w:rsidRPr="00706156">
        <w:rPr>
          <w:rFonts w:cs="Arial"/>
          <w:sz w:val="16"/>
          <w:szCs w:val="16"/>
        </w:rPr>
        <w:t>·</w:t>
      </w:r>
      <w:r w:rsidR="007E4B4F" w:rsidRPr="00706156">
        <w:rPr>
          <w:rFonts w:cs="Arial"/>
        </w:rPr>
        <w:t>02)</w:t>
      </w:r>
      <w:r w:rsidR="00E9758C" w:rsidRPr="00706156">
        <w:rPr>
          <w:rFonts w:cs="Arial"/>
        </w:rPr>
        <w:t>.</w:t>
      </w:r>
      <w:r w:rsidR="000C1E53" w:rsidRPr="00706156">
        <w:rPr>
          <w:rFonts w:cs="Arial"/>
        </w:rPr>
        <w:t xml:space="preserve"> </w:t>
      </w:r>
      <w:r w:rsidR="00E9758C" w:rsidRPr="00706156">
        <w:rPr>
          <w:rFonts w:cs="Arial"/>
        </w:rPr>
        <w:t>Non-significant findings included d</w:t>
      </w:r>
      <w:r w:rsidR="007728BD" w:rsidRPr="00706156">
        <w:rPr>
          <w:rFonts w:cs="Arial"/>
        </w:rPr>
        <w:t>ecreases (or loss of)</w:t>
      </w:r>
      <w:r w:rsidR="00EB32A5" w:rsidRPr="00706156">
        <w:rPr>
          <w:rFonts w:cs="Arial"/>
        </w:rPr>
        <w:t>:</w:t>
      </w:r>
      <w:r w:rsidR="007728BD" w:rsidRPr="00706156">
        <w:rPr>
          <w:rFonts w:cs="Arial"/>
        </w:rPr>
        <w:t xml:space="preserve"> appetite, </w:t>
      </w:r>
      <w:r w:rsidR="00C0031F" w:rsidRPr="00706156">
        <w:rPr>
          <w:rFonts w:cs="Arial"/>
        </w:rPr>
        <w:t>protein</w:t>
      </w:r>
      <w:r w:rsidR="00607363" w:rsidRPr="00706156">
        <w:rPr>
          <w:rFonts w:cs="Arial"/>
        </w:rPr>
        <w:t xml:space="preserve"> int</w:t>
      </w:r>
      <w:r w:rsidR="00C0031F" w:rsidRPr="00706156">
        <w:rPr>
          <w:rFonts w:cs="Arial"/>
        </w:rPr>
        <w:t>ake</w:t>
      </w:r>
      <w:r w:rsidR="00607363" w:rsidRPr="00706156">
        <w:rPr>
          <w:rFonts w:cs="Arial"/>
        </w:rPr>
        <w:t xml:space="preserve">, </w:t>
      </w:r>
      <w:r w:rsidR="007728BD" w:rsidRPr="00706156">
        <w:rPr>
          <w:rFonts w:cs="Arial"/>
        </w:rPr>
        <w:t xml:space="preserve">increases in sweets and unhealthy foods, not caring about eating fruits and </w:t>
      </w:r>
      <w:r w:rsidR="00C0031F" w:rsidRPr="00706156">
        <w:rPr>
          <w:rFonts w:cs="Arial"/>
        </w:rPr>
        <w:t>vegetables</w:t>
      </w:r>
      <w:r w:rsidR="007728BD" w:rsidRPr="00706156">
        <w:rPr>
          <w:rFonts w:cs="Arial"/>
        </w:rPr>
        <w:t xml:space="preserve">, </w:t>
      </w:r>
      <w:r w:rsidR="00C0031F" w:rsidRPr="00706156">
        <w:rPr>
          <w:rFonts w:cs="Arial"/>
        </w:rPr>
        <w:t xml:space="preserve">and frequent snacking between meals. </w:t>
      </w:r>
    </w:p>
    <w:p w14:paraId="42146A84" w14:textId="3C2272EE" w:rsidR="00F925DB" w:rsidRPr="00706156" w:rsidRDefault="007E4B4F" w:rsidP="00F925DB">
      <w:pPr>
        <w:rPr>
          <w:rFonts w:cs="Arial"/>
        </w:rPr>
      </w:pPr>
      <w:r w:rsidRPr="00706156">
        <w:rPr>
          <w:rFonts w:cs="Arial"/>
        </w:rPr>
        <w:t xml:space="preserve">Remote learning was </w:t>
      </w:r>
      <w:r w:rsidR="008A1940" w:rsidRPr="00706156">
        <w:rPr>
          <w:rFonts w:cs="Arial"/>
        </w:rPr>
        <w:t xml:space="preserve">negatively </w:t>
      </w:r>
      <w:r w:rsidRPr="00706156">
        <w:rPr>
          <w:rFonts w:cs="Arial"/>
        </w:rPr>
        <w:t xml:space="preserve">associated </w:t>
      </w:r>
      <w:r w:rsidR="00E9758C" w:rsidRPr="00706156">
        <w:rPr>
          <w:rFonts w:cs="Arial"/>
        </w:rPr>
        <w:t xml:space="preserve">(a protective effect) </w:t>
      </w:r>
      <w:r w:rsidRPr="00706156">
        <w:rPr>
          <w:rFonts w:cs="Arial"/>
        </w:rPr>
        <w:t xml:space="preserve">with </w:t>
      </w:r>
      <w:r w:rsidR="008A1940" w:rsidRPr="00706156">
        <w:rPr>
          <w:rFonts w:cs="Arial"/>
        </w:rPr>
        <w:t>increases in snacking in between meals (</w:t>
      </w:r>
      <w:r w:rsidR="008A1940" w:rsidRPr="00706156">
        <w:rPr>
          <w:rFonts w:cs="Arial"/>
          <w:i/>
          <w:iCs/>
        </w:rPr>
        <w:t>r</w:t>
      </w:r>
      <w:r w:rsidR="008A1940" w:rsidRPr="00706156">
        <w:rPr>
          <w:rFonts w:cs="Arial"/>
        </w:rPr>
        <w:t>=-0</w:t>
      </w:r>
      <w:r w:rsidR="007441BB" w:rsidRPr="00706156">
        <w:rPr>
          <w:rFonts w:cs="Arial"/>
          <w:sz w:val="16"/>
          <w:szCs w:val="16"/>
        </w:rPr>
        <w:t>·</w:t>
      </w:r>
      <w:r w:rsidR="008A1940" w:rsidRPr="00706156">
        <w:rPr>
          <w:rFonts w:cs="Arial"/>
        </w:rPr>
        <w:t xml:space="preserve">08; </w:t>
      </w:r>
      <w:r w:rsidR="008A1940" w:rsidRPr="00706156">
        <w:rPr>
          <w:rFonts w:cs="Arial"/>
          <w:i/>
          <w:iCs/>
        </w:rPr>
        <w:t>p</w:t>
      </w:r>
      <w:r w:rsidR="008A1940" w:rsidRPr="00706156">
        <w:rPr>
          <w:rFonts w:cs="Arial"/>
        </w:rPr>
        <w:t>=0</w:t>
      </w:r>
      <w:r w:rsidR="007441BB" w:rsidRPr="00706156">
        <w:rPr>
          <w:rFonts w:cs="Arial"/>
          <w:sz w:val="16"/>
          <w:szCs w:val="16"/>
        </w:rPr>
        <w:t>·</w:t>
      </w:r>
      <w:r w:rsidR="008A1940" w:rsidRPr="00706156">
        <w:rPr>
          <w:rFonts w:cs="Arial"/>
        </w:rPr>
        <w:t>0</w:t>
      </w:r>
      <w:r w:rsidR="001E7DAF" w:rsidRPr="00706156">
        <w:rPr>
          <w:rFonts w:cs="Arial"/>
        </w:rPr>
        <w:t>2</w:t>
      </w:r>
      <w:r w:rsidR="008A1940" w:rsidRPr="00706156">
        <w:rPr>
          <w:rFonts w:cs="Arial"/>
        </w:rPr>
        <w:t>),</w:t>
      </w:r>
      <w:r w:rsidR="001E7DAF" w:rsidRPr="00706156">
        <w:rPr>
          <w:rFonts w:cs="Arial"/>
        </w:rPr>
        <w:t xml:space="preserve"> and positively associated with decreases in appetite (</w:t>
      </w:r>
      <w:r w:rsidR="001E7DAF" w:rsidRPr="00706156">
        <w:rPr>
          <w:rFonts w:cs="Arial"/>
          <w:i/>
          <w:iCs/>
        </w:rPr>
        <w:t>r</w:t>
      </w:r>
      <w:r w:rsidR="001E7DAF" w:rsidRPr="00706156">
        <w:rPr>
          <w:rFonts w:cs="Arial"/>
        </w:rPr>
        <w:t>=0</w:t>
      </w:r>
      <w:r w:rsidR="007441BB" w:rsidRPr="00706156">
        <w:rPr>
          <w:rFonts w:cs="Arial"/>
          <w:sz w:val="16"/>
          <w:szCs w:val="16"/>
        </w:rPr>
        <w:t>·</w:t>
      </w:r>
      <w:r w:rsidR="001E7DAF" w:rsidRPr="00706156">
        <w:rPr>
          <w:rFonts w:cs="Arial"/>
        </w:rPr>
        <w:t xml:space="preserve">11; </w:t>
      </w:r>
      <w:r w:rsidR="001E7DAF" w:rsidRPr="00706156">
        <w:rPr>
          <w:rFonts w:cs="Arial"/>
          <w:i/>
          <w:iCs/>
        </w:rPr>
        <w:t>p</w:t>
      </w:r>
      <w:r w:rsidR="001E7DAF" w:rsidRPr="00706156">
        <w:rPr>
          <w:rFonts w:cs="Arial"/>
        </w:rPr>
        <w:t>=0</w:t>
      </w:r>
      <w:r w:rsidR="007441BB" w:rsidRPr="00706156">
        <w:rPr>
          <w:rFonts w:cs="Arial"/>
          <w:sz w:val="16"/>
          <w:szCs w:val="16"/>
        </w:rPr>
        <w:t>·</w:t>
      </w:r>
      <w:r w:rsidR="001E7DAF" w:rsidRPr="00706156">
        <w:rPr>
          <w:rFonts w:cs="Arial"/>
        </w:rPr>
        <w:t>002</w:t>
      </w:r>
      <w:proofErr w:type="gramStart"/>
      <w:r w:rsidR="001E7DAF" w:rsidRPr="00706156">
        <w:rPr>
          <w:rFonts w:cs="Arial"/>
        </w:rPr>
        <w:t>)</w:t>
      </w:r>
      <w:r w:rsidR="00E21F90" w:rsidRPr="00706156">
        <w:rPr>
          <w:rFonts w:cs="Arial"/>
        </w:rPr>
        <w:t>, and</w:t>
      </w:r>
      <w:proofErr w:type="gramEnd"/>
      <w:r w:rsidR="00E21F90" w:rsidRPr="00706156">
        <w:rPr>
          <w:rFonts w:cs="Arial"/>
        </w:rPr>
        <w:t xml:space="preserve"> </w:t>
      </w:r>
      <w:r w:rsidR="00E9758C" w:rsidRPr="00706156">
        <w:rPr>
          <w:rFonts w:cs="Arial"/>
        </w:rPr>
        <w:t xml:space="preserve">decreases in </w:t>
      </w:r>
      <w:r w:rsidR="00E21F90" w:rsidRPr="00706156">
        <w:rPr>
          <w:rFonts w:cs="Arial"/>
        </w:rPr>
        <w:t>regular protein intake (</w:t>
      </w:r>
      <w:r w:rsidR="00E21F90" w:rsidRPr="00706156">
        <w:rPr>
          <w:rFonts w:cs="Arial"/>
          <w:i/>
          <w:iCs/>
        </w:rPr>
        <w:t>r</w:t>
      </w:r>
      <w:r w:rsidR="00E21F90" w:rsidRPr="00706156">
        <w:rPr>
          <w:rFonts w:cs="Arial"/>
        </w:rPr>
        <w:t>=0</w:t>
      </w:r>
      <w:r w:rsidR="007441BB" w:rsidRPr="00706156">
        <w:rPr>
          <w:rFonts w:cs="Arial"/>
          <w:sz w:val="16"/>
          <w:szCs w:val="16"/>
        </w:rPr>
        <w:t>·</w:t>
      </w:r>
      <w:r w:rsidR="00E21F90" w:rsidRPr="00706156">
        <w:rPr>
          <w:rFonts w:cs="Arial"/>
        </w:rPr>
        <w:t xml:space="preserve">07; </w:t>
      </w:r>
      <w:r w:rsidR="00E21F90" w:rsidRPr="00706156">
        <w:rPr>
          <w:rFonts w:cs="Arial"/>
          <w:i/>
          <w:iCs/>
        </w:rPr>
        <w:t>p</w:t>
      </w:r>
      <w:r w:rsidR="00E21F90" w:rsidRPr="00706156">
        <w:rPr>
          <w:rFonts w:cs="Arial"/>
        </w:rPr>
        <w:t>=0</w:t>
      </w:r>
      <w:r w:rsidR="007441BB" w:rsidRPr="00706156">
        <w:rPr>
          <w:rFonts w:cs="Arial"/>
          <w:sz w:val="16"/>
          <w:szCs w:val="16"/>
        </w:rPr>
        <w:t>·</w:t>
      </w:r>
      <w:r w:rsidR="00E21F90" w:rsidRPr="00706156">
        <w:rPr>
          <w:rFonts w:cs="Arial"/>
        </w:rPr>
        <w:t>04).</w:t>
      </w:r>
      <w:r w:rsidR="0086616C" w:rsidRPr="00706156">
        <w:rPr>
          <w:rFonts w:cs="Arial"/>
        </w:rPr>
        <w:t xml:space="preserve"> Non-</w:t>
      </w:r>
      <w:r w:rsidR="002C0C15" w:rsidRPr="00706156">
        <w:rPr>
          <w:rFonts w:cs="Arial"/>
        </w:rPr>
        <w:t>significant</w:t>
      </w:r>
      <w:r w:rsidR="0086616C" w:rsidRPr="00706156">
        <w:rPr>
          <w:rFonts w:cs="Arial"/>
        </w:rPr>
        <w:t xml:space="preserve"> associations included increases in appetite and </w:t>
      </w:r>
      <w:r w:rsidR="002C0C15" w:rsidRPr="00706156">
        <w:rPr>
          <w:rFonts w:cs="Arial"/>
        </w:rPr>
        <w:t>consumption</w:t>
      </w:r>
      <w:r w:rsidR="0086616C" w:rsidRPr="00706156">
        <w:rPr>
          <w:rFonts w:cs="Arial"/>
        </w:rPr>
        <w:t xml:space="preserve"> of sweets or unhealthy foods</w:t>
      </w:r>
      <w:r w:rsidR="002C0C15" w:rsidRPr="00706156">
        <w:rPr>
          <w:rFonts w:cs="Arial"/>
        </w:rPr>
        <w:t xml:space="preserve">. </w:t>
      </w:r>
    </w:p>
    <w:p w14:paraId="7F4CB9C9" w14:textId="77777777" w:rsidR="002C0C15" w:rsidRPr="00706156" w:rsidRDefault="002C0C15" w:rsidP="00F925DB">
      <w:pPr>
        <w:rPr>
          <w:rFonts w:cs="Arial"/>
        </w:rPr>
      </w:pPr>
    </w:p>
    <w:p w14:paraId="379D824B" w14:textId="61972AAB" w:rsidR="00470043" w:rsidRPr="00706156" w:rsidRDefault="00470043" w:rsidP="00C21598">
      <w:pPr>
        <w:pStyle w:val="Heading4"/>
      </w:pPr>
      <w:r w:rsidRPr="00706156">
        <w:t xml:space="preserve">Eye </w:t>
      </w:r>
      <w:r w:rsidR="00E457BC" w:rsidRPr="00706156">
        <w:t>health</w:t>
      </w:r>
    </w:p>
    <w:p w14:paraId="06D28C03" w14:textId="53992B40" w:rsidR="00E457BC" w:rsidRPr="00706156" w:rsidRDefault="00DA2901" w:rsidP="00F925DB">
      <w:pPr>
        <w:rPr>
          <w:rFonts w:cs="Arial"/>
        </w:rPr>
      </w:pPr>
      <w:r w:rsidRPr="00706156">
        <w:rPr>
          <w:rFonts w:cs="Arial"/>
        </w:rPr>
        <w:t>T</w:t>
      </w:r>
      <w:r w:rsidR="00EC16A3" w:rsidRPr="00706156">
        <w:rPr>
          <w:rFonts w:cs="Arial"/>
        </w:rPr>
        <w:t>hree studies</w:t>
      </w:r>
      <w:r w:rsidR="00650E1D" w:rsidRPr="00706156">
        <w:rPr>
          <w:rFonts w:cs="Arial"/>
        </w:rPr>
        <w:fldChar w:fldCharType="begin"/>
      </w:r>
      <w:r w:rsidR="00E97678" w:rsidRPr="00706156">
        <w:rPr>
          <w:rFonts w:cs="Arial"/>
        </w:rPr>
        <w:instrText xml:space="preserve"> ADDIN ZOTERO_ITEM CSL_CITATION {"citationID":"vmg3qC0p","properties":{"formattedCitation":"\\super 15,98,111\\nosupersub{}","plainCitation":"15,98,111","noteIndex":0},"citationItems":[{"id":100,"uris":["http://zotero.org/users/7696217/items/NWDY74P8"],"itemData":{"id":100,"type":"article-journal","container-title":"Frontiers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id":41,"uris":["http://zotero.org/users/7696217/items/5MMJNAI8"],"itemData":{"id":41,"type":"article-journal","container-title":"Indian Journal of Ophthalmology","issue":"1","journalAbbreviation":"Indian Journal of Ophthalmology","note":"publisher: Wolters Kluwer--Medknow Publications","page":"140","title":"Prevalence and risk factor assessment of digital eye strain among children using online e-learning during the COVID-19 pandemic: Digital eye strain among kids (DESK study-1)","volume":"69","author":[{"family":"Mohan","given":"Amit"},{"family":"Sen","given":"Pradhnya"},{"family":"Shah","given":"Chintan"},{"family":"Jain","given":"Elesh"},{"family":"Jain","given":"Swapnil"}],"issued":{"date-parts":[["2021"]]}}},{"id":71,"uris":["http://zotero.org/users/7696217/items/C465SJ7P"],"itemData":{"id":71,"type":"paper-conference","event":"Healthcare","note":"issue: 5","page":"500","publisher":"Multidisciplinary Digital Publishing Institute","title":"Student Health Implications of School Closures during the COVID-19 Pandemic: New Evidence on the Association of e-Learning, Outdoor Exercise, and Myopia","volume":"9","author":[{"family":"Liu","given":"Ji"},{"family":"Li","given":"Baihuiyu"},{"family":"Chen","given":"Qiaoyi"},{"family":"Dang","given":"Jingxia"}],"issued":{"date-parts":[["2021"]]}}}],"schema":"https://github.com/citation-style-language/schema/raw/master/csl-citation.json"} </w:instrText>
      </w:r>
      <w:r w:rsidR="00650E1D" w:rsidRPr="00706156">
        <w:rPr>
          <w:rFonts w:cs="Arial"/>
        </w:rPr>
        <w:fldChar w:fldCharType="separate"/>
      </w:r>
      <w:r w:rsidR="00095CC6" w:rsidRPr="00706156">
        <w:rPr>
          <w:rFonts w:cs="Arial"/>
          <w:vertAlign w:val="superscript"/>
        </w:rPr>
        <w:t>15,98,111</w:t>
      </w:r>
      <w:r w:rsidR="00650E1D" w:rsidRPr="00706156">
        <w:rPr>
          <w:rFonts w:cs="Arial"/>
        </w:rPr>
        <w:fldChar w:fldCharType="end"/>
      </w:r>
      <w:r w:rsidR="00EC16A3" w:rsidRPr="00706156">
        <w:rPr>
          <w:rFonts w:cs="Arial"/>
        </w:rPr>
        <w:t xml:space="preserve"> reported </w:t>
      </w:r>
      <w:r w:rsidR="00650E1D" w:rsidRPr="00706156">
        <w:rPr>
          <w:rFonts w:cs="Arial"/>
        </w:rPr>
        <w:t xml:space="preserve">six independent </w:t>
      </w:r>
      <w:r w:rsidRPr="00706156">
        <w:rPr>
          <w:rFonts w:cs="Arial"/>
        </w:rPr>
        <w:t>outcomes</w:t>
      </w:r>
      <w:r w:rsidR="00EC16A3" w:rsidRPr="00706156">
        <w:rPr>
          <w:rFonts w:cs="Arial"/>
        </w:rPr>
        <w:t xml:space="preserve"> between </w:t>
      </w:r>
      <w:r w:rsidR="007A3E75" w:rsidRPr="00706156">
        <w:rPr>
          <w:rFonts w:cs="Arial"/>
        </w:rPr>
        <w:t>screen time</w:t>
      </w:r>
      <w:r w:rsidR="00EC16A3" w:rsidRPr="00706156">
        <w:rPr>
          <w:rFonts w:cs="Arial"/>
        </w:rPr>
        <w:t xml:space="preserve"> and eye health, with </w:t>
      </w:r>
      <w:r w:rsidR="00820DA7" w:rsidRPr="00706156">
        <w:rPr>
          <w:rFonts w:cs="Arial"/>
        </w:rPr>
        <w:t>83% (5/6) being statistically significant. S</w:t>
      </w:r>
      <w:r w:rsidR="009A5AF4" w:rsidRPr="00706156">
        <w:rPr>
          <w:rFonts w:cs="Arial"/>
        </w:rPr>
        <w:t xml:space="preserve">everal types of </w:t>
      </w:r>
      <w:r w:rsidR="007A3E75" w:rsidRPr="00706156">
        <w:rPr>
          <w:rFonts w:cs="Arial"/>
        </w:rPr>
        <w:t>screen time</w:t>
      </w:r>
      <w:r w:rsidR="009A5AF4" w:rsidRPr="00706156">
        <w:rPr>
          <w:rFonts w:cs="Arial"/>
        </w:rPr>
        <w:t xml:space="preserve"> were </w:t>
      </w:r>
      <w:r w:rsidR="00C044CE" w:rsidRPr="00706156">
        <w:rPr>
          <w:rFonts w:cs="Arial"/>
        </w:rPr>
        <w:t>significantly</w:t>
      </w:r>
      <w:r w:rsidR="009A5AF4" w:rsidRPr="00706156">
        <w:rPr>
          <w:rFonts w:cs="Arial"/>
        </w:rPr>
        <w:t xml:space="preserve"> associated with myopic symptoms, including overall </w:t>
      </w:r>
      <w:r w:rsidR="007A3E75" w:rsidRPr="00706156">
        <w:rPr>
          <w:rFonts w:cs="Arial"/>
        </w:rPr>
        <w:t>screen time</w:t>
      </w:r>
      <w:r w:rsidR="009A5AF4" w:rsidRPr="00706156">
        <w:rPr>
          <w:rFonts w:cs="Arial"/>
        </w:rPr>
        <w:t xml:space="preserve"> (OR=1</w:t>
      </w:r>
      <w:r w:rsidR="007441BB" w:rsidRPr="00706156">
        <w:rPr>
          <w:rFonts w:cs="Arial"/>
          <w:sz w:val="16"/>
          <w:szCs w:val="16"/>
        </w:rPr>
        <w:t>·</w:t>
      </w:r>
      <w:r w:rsidR="009A5AF4" w:rsidRPr="00706156">
        <w:rPr>
          <w:rFonts w:cs="Arial"/>
        </w:rPr>
        <w:t>26 95%CI 1</w:t>
      </w:r>
      <w:r w:rsidR="007441BB" w:rsidRPr="00706156">
        <w:rPr>
          <w:rFonts w:cs="Arial"/>
          <w:sz w:val="16"/>
          <w:szCs w:val="16"/>
        </w:rPr>
        <w:t>·</w:t>
      </w:r>
      <w:r w:rsidR="009A5AF4" w:rsidRPr="00706156">
        <w:rPr>
          <w:rFonts w:cs="Arial"/>
        </w:rPr>
        <w:t>21-1</w:t>
      </w:r>
      <w:r w:rsidR="007441BB" w:rsidRPr="00706156">
        <w:rPr>
          <w:rFonts w:cs="Arial"/>
          <w:sz w:val="16"/>
          <w:szCs w:val="16"/>
        </w:rPr>
        <w:t>·</w:t>
      </w:r>
      <w:r w:rsidR="009A5AF4" w:rsidRPr="00706156">
        <w:rPr>
          <w:rFonts w:cs="Arial"/>
        </w:rPr>
        <w:t>31), computer time</w:t>
      </w:r>
      <w:r w:rsidR="00B32271" w:rsidRPr="00706156">
        <w:rPr>
          <w:rFonts w:cs="Arial"/>
        </w:rPr>
        <w:t xml:space="preserve"> (with </w:t>
      </w:r>
      <w:r w:rsidRPr="00706156">
        <w:rPr>
          <w:rFonts w:cs="Arial"/>
        </w:rPr>
        <w:t>TV</w:t>
      </w:r>
      <w:r w:rsidR="00B32271" w:rsidRPr="00706156">
        <w:rPr>
          <w:rFonts w:cs="Arial"/>
        </w:rPr>
        <w:t xml:space="preserve"> time as the reference</w:t>
      </w:r>
      <w:r w:rsidR="00C857C6" w:rsidRPr="00706156">
        <w:rPr>
          <w:rFonts w:cs="Arial"/>
        </w:rPr>
        <w:t xml:space="preserve">; </w:t>
      </w:r>
      <w:r w:rsidR="00B32271" w:rsidRPr="00706156">
        <w:rPr>
          <w:rFonts w:cs="Arial"/>
        </w:rPr>
        <w:t>OR=1</w:t>
      </w:r>
      <w:r w:rsidR="007441BB" w:rsidRPr="00706156">
        <w:rPr>
          <w:rFonts w:cs="Arial"/>
          <w:sz w:val="16"/>
          <w:szCs w:val="16"/>
        </w:rPr>
        <w:t>·</w:t>
      </w:r>
      <w:r w:rsidR="00C857C6" w:rsidRPr="00706156">
        <w:rPr>
          <w:rFonts w:cs="Arial"/>
        </w:rPr>
        <w:t>81</w:t>
      </w:r>
      <w:r w:rsidR="00B32271" w:rsidRPr="00706156">
        <w:rPr>
          <w:rFonts w:cs="Arial"/>
        </w:rPr>
        <w:t xml:space="preserve"> 95%CI 1</w:t>
      </w:r>
      <w:r w:rsidR="007441BB" w:rsidRPr="00706156">
        <w:rPr>
          <w:rFonts w:cs="Arial"/>
          <w:sz w:val="16"/>
          <w:szCs w:val="16"/>
        </w:rPr>
        <w:t>·</w:t>
      </w:r>
      <w:r w:rsidR="00C857C6" w:rsidRPr="00706156">
        <w:rPr>
          <w:rFonts w:cs="Arial"/>
        </w:rPr>
        <w:t>05</w:t>
      </w:r>
      <w:r w:rsidR="00B32271" w:rsidRPr="00706156">
        <w:rPr>
          <w:rFonts w:cs="Arial"/>
        </w:rPr>
        <w:t>-</w:t>
      </w:r>
      <w:r w:rsidR="00C857C6" w:rsidRPr="00706156">
        <w:rPr>
          <w:rFonts w:cs="Arial"/>
        </w:rPr>
        <w:t>3</w:t>
      </w:r>
      <w:r w:rsidR="007441BB" w:rsidRPr="00706156">
        <w:rPr>
          <w:rFonts w:cs="Arial"/>
          <w:sz w:val="16"/>
          <w:szCs w:val="16"/>
        </w:rPr>
        <w:t>·</w:t>
      </w:r>
      <w:r w:rsidR="00C857C6" w:rsidRPr="00706156">
        <w:rPr>
          <w:rFonts w:cs="Arial"/>
        </w:rPr>
        <w:t>12</w:t>
      </w:r>
      <w:r w:rsidR="00B32271" w:rsidRPr="00706156">
        <w:rPr>
          <w:rFonts w:cs="Arial"/>
        </w:rPr>
        <w:t>)</w:t>
      </w:r>
      <w:r w:rsidR="007B305F" w:rsidRPr="00706156">
        <w:rPr>
          <w:rFonts w:cs="Arial"/>
        </w:rPr>
        <w:t xml:space="preserve">, smartphone use (with </w:t>
      </w:r>
      <w:r w:rsidRPr="00706156">
        <w:rPr>
          <w:rFonts w:cs="Arial"/>
        </w:rPr>
        <w:t>TV</w:t>
      </w:r>
      <w:r w:rsidR="007B305F" w:rsidRPr="00706156">
        <w:rPr>
          <w:rFonts w:cs="Arial"/>
        </w:rPr>
        <w:t xml:space="preserve"> time as the reference; OR=2</w:t>
      </w:r>
      <w:r w:rsidR="007441BB" w:rsidRPr="00706156">
        <w:rPr>
          <w:rFonts w:cs="Arial"/>
          <w:sz w:val="16"/>
          <w:szCs w:val="16"/>
        </w:rPr>
        <w:t>·</w:t>
      </w:r>
      <w:r w:rsidR="007B305F" w:rsidRPr="00706156">
        <w:rPr>
          <w:rFonts w:cs="Arial"/>
        </w:rPr>
        <w:t>02 95%CI 1</w:t>
      </w:r>
      <w:r w:rsidR="007441BB" w:rsidRPr="00706156">
        <w:rPr>
          <w:rFonts w:cs="Arial"/>
          <w:sz w:val="16"/>
          <w:szCs w:val="16"/>
        </w:rPr>
        <w:t>·</w:t>
      </w:r>
      <w:r w:rsidR="007B305F" w:rsidRPr="00706156">
        <w:rPr>
          <w:rFonts w:cs="Arial"/>
        </w:rPr>
        <w:t>19-3</w:t>
      </w:r>
      <w:r w:rsidR="007441BB" w:rsidRPr="00706156">
        <w:rPr>
          <w:rFonts w:cs="Arial"/>
          <w:sz w:val="16"/>
          <w:szCs w:val="16"/>
        </w:rPr>
        <w:t>·</w:t>
      </w:r>
      <w:r w:rsidR="007B305F" w:rsidRPr="00706156">
        <w:rPr>
          <w:rFonts w:cs="Arial"/>
        </w:rPr>
        <w:t>43)</w:t>
      </w:r>
      <w:r w:rsidR="00C044CE" w:rsidRPr="00706156">
        <w:rPr>
          <w:rFonts w:cs="Arial"/>
        </w:rPr>
        <w:t xml:space="preserve">, </w:t>
      </w:r>
      <w:r w:rsidR="00624BF2" w:rsidRPr="00706156">
        <w:rPr>
          <w:rFonts w:cs="Arial"/>
        </w:rPr>
        <w:t xml:space="preserve">with multiple devices (with </w:t>
      </w:r>
      <w:r w:rsidRPr="00706156">
        <w:rPr>
          <w:rFonts w:cs="Arial"/>
        </w:rPr>
        <w:t>TV</w:t>
      </w:r>
      <w:r w:rsidR="00624BF2" w:rsidRPr="00706156">
        <w:rPr>
          <w:rFonts w:cs="Arial"/>
        </w:rPr>
        <w:t xml:space="preserve"> time as the reference) being non-significa</w:t>
      </w:r>
      <w:r w:rsidRPr="00706156">
        <w:rPr>
          <w:rFonts w:cs="Arial"/>
        </w:rPr>
        <w:t>n</w:t>
      </w:r>
      <w:r w:rsidR="00624BF2" w:rsidRPr="00706156">
        <w:rPr>
          <w:rFonts w:cs="Arial"/>
        </w:rPr>
        <w:t>t</w:t>
      </w:r>
      <w:r w:rsidR="00624BF2" w:rsidRPr="00706156">
        <w:rPr>
          <w:rFonts w:cs="Arial"/>
        </w:rPr>
        <w:fldChar w:fldCharType="begin"/>
      </w:r>
      <w:r w:rsidR="00E97678" w:rsidRPr="00706156">
        <w:rPr>
          <w:rFonts w:cs="Arial"/>
        </w:rPr>
        <w:instrText xml:space="preserve"> ADDIN ZOTERO_ITEM CSL_CITATION {"citationID":"nld0SIit","properties":{"formattedCitation":"\\super 15\\nosupersub{}","plainCitation":"15","noteIndex":0},"citationItems":[{"id":100,"uris":["http://zotero.org/users/7696217/items/NWDY74P8"],"itemData":{"id":100,"type":"article-journal","container-title":"Frontiers in pediatrics","ISSN":"2296-2360","journalAbbreviation":"Frontiers in pediatrics","note":"publisher: Frontiers","page":"472","title":"Adolescent Vision Health During the Outbreak of COVID-19: Association Between Digital Screen Use and Myopia Progression","volume":"9","author":[{"family":"Liu","given":"Ji"},{"family":"Li","given":"Baihuiyu"},{"family":"Sun","given":"Yan"},{"family":"Chen","given":"Qiaoyi"},{"family":"Dang","given":"Jingxia"}],"issued":{"date-parts":[["2021"]]}}}],"schema":"https://github.com/citation-style-language/schema/raw/master/csl-citation.json"} </w:instrText>
      </w:r>
      <w:r w:rsidR="00624BF2" w:rsidRPr="00706156">
        <w:rPr>
          <w:rFonts w:cs="Arial"/>
        </w:rPr>
        <w:fldChar w:fldCharType="separate"/>
      </w:r>
      <w:r w:rsidR="007E01AD" w:rsidRPr="00706156">
        <w:rPr>
          <w:rFonts w:cs="Arial"/>
          <w:vertAlign w:val="superscript"/>
        </w:rPr>
        <w:t>15</w:t>
      </w:r>
      <w:r w:rsidR="00624BF2" w:rsidRPr="00706156">
        <w:rPr>
          <w:rFonts w:cs="Arial"/>
        </w:rPr>
        <w:fldChar w:fldCharType="end"/>
      </w:r>
      <w:r w:rsidR="00624BF2" w:rsidRPr="00706156">
        <w:rPr>
          <w:rFonts w:cs="Arial"/>
        </w:rPr>
        <w:t xml:space="preserve">. </w:t>
      </w:r>
      <w:r w:rsidR="0049257D" w:rsidRPr="00706156">
        <w:rPr>
          <w:rFonts w:cs="Arial"/>
        </w:rPr>
        <w:t>The progression of myopic symptoms was also associated with</w:t>
      </w:r>
      <w:r w:rsidR="00C044CE" w:rsidRPr="00706156">
        <w:rPr>
          <w:rFonts w:cs="Arial"/>
        </w:rPr>
        <w:t xml:space="preserve"> e-learning screen use (OR=1</w:t>
      </w:r>
      <w:r w:rsidR="007441BB" w:rsidRPr="00706156">
        <w:rPr>
          <w:rFonts w:cs="Arial"/>
          <w:sz w:val="16"/>
          <w:szCs w:val="16"/>
        </w:rPr>
        <w:t>·</w:t>
      </w:r>
      <w:r w:rsidR="00C044CE" w:rsidRPr="00706156">
        <w:rPr>
          <w:rFonts w:cs="Arial"/>
        </w:rPr>
        <w:t>07 95%CI 1</w:t>
      </w:r>
      <w:r w:rsidR="007441BB" w:rsidRPr="00706156">
        <w:rPr>
          <w:rFonts w:cs="Arial"/>
          <w:sz w:val="16"/>
          <w:szCs w:val="16"/>
        </w:rPr>
        <w:t>·</w:t>
      </w:r>
      <w:r w:rsidR="00C044CE" w:rsidRPr="00706156">
        <w:rPr>
          <w:rFonts w:cs="Arial"/>
        </w:rPr>
        <w:t>06-1</w:t>
      </w:r>
      <w:r w:rsidR="007441BB" w:rsidRPr="00706156">
        <w:rPr>
          <w:rFonts w:cs="Arial"/>
          <w:sz w:val="16"/>
          <w:szCs w:val="16"/>
        </w:rPr>
        <w:t>·</w:t>
      </w:r>
      <w:r w:rsidR="00C044CE" w:rsidRPr="00706156">
        <w:rPr>
          <w:rFonts w:cs="Arial"/>
        </w:rPr>
        <w:t>09)</w:t>
      </w:r>
      <w:r w:rsidR="0049257D" w:rsidRPr="00706156">
        <w:rPr>
          <w:rFonts w:cs="Arial"/>
        </w:rPr>
        <w:fldChar w:fldCharType="begin"/>
      </w:r>
      <w:r w:rsidR="00E97678" w:rsidRPr="00706156">
        <w:rPr>
          <w:rFonts w:cs="Arial"/>
        </w:rPr>
        <w:instrText xml:space="preserve"> ADDIN ZOTERO_ITEM CSL_CITATION {"citationID":"EyP4GAhF","properties":{"formattedCitation":"\\super 111\\nosupersub{}","plainCitation":"111","noteIndex":0},"citationItems":[{"id":71,"uris":["http://zotero.org/users/7696217/items/C465SJ7P"],"itemData":{"id":71,"type":"paper-conference","event":"Healthcare","note":"issue: 5","page":"500","publisher":"Multidisciplinary Digital Publishing Institute","title":"Student Health Implications of School Closures during the COVID-19 Pandemic: New Evidence on the Association of e-Learning, Outdoor Exercise, and Myopia","volume":"9","author":[{"family":"Liu","given":"Ji"},{"family":"Li","given":"Baihuiyu"},{"family":"Chen","given":"Qiaoyi"},{"family":"Dang","given":"Jingxia"}],"issued":{"date-parts":[["2021"]]}}}],"schema":"https://github.com/citation-style-language/schema/raw/master/csl-citation.json"} </w:instrText>
      </w:r>
      <w:r w:rsidR="0049257D" w:rsidRPr="00706156">
        <w:rPr>
          <w:rFonts w:cs="Arial"/>
        </w:rPr>
        <w:fldChar w:fldCharType="separate"/>
      </w:r>
      <w:r w:rsidR="00095CC6" w:rsidRPr="00706156">
        <w:rPr>
          <w:rFonts w:cs="Arial"/>
          <w:vertAlign w:val="superscript"/>
        </w:rPr>
        <w:t>111</w:t>
      </w:r>
      <w:r w:rsidR="0049257D" w:rsidRPr="00706156">
        <w:rPr>
          <w:rFonts w:cs="Arial"/>
        </w:rPr>
        <w:fldChar w:fldCharType="end"/>
      </w:r>
      <w:r w:rsidR="007B305F" w:rsidRPr="00706156">
        <w:rPr>
          <w:rFonts w:cs="Arial"/>
        </w:rPr>
        <w:t xml:space="preserve">. </w:t>
      </w:r>
      <w:r w:rsidR="0049257D" w:rsidRPr="00706156">
        <w:rPr>
          <w:rFonts w:cs="Arial"/>
        </w:rPr>
        <w:t xml:space="preserve">Furthermore, </w:t>
      </w:r>
      <w:r w:rsidR="00FF6055" w:rsidRPr="00706156">
        <w:rPr>
          <w:rFonts w:cs="Arial"/>
        </w:rPr>
        <w:t>significant associations were found between digital device usage and digital eye strain (OR=3</w:t>
      </w:r>
      <w:r w:rsidR="00FF6055" w:rsidRPr="00706156">
        <w:rPr>
          <w:rFonts w:cs="Arial"/>
          <w:sz w:val="16"/>
          <w:szCs w:val="16"/>
        </w:rPr>
        <w:t>·</w:t>
      </w:r>
      <w:r w:rsidR="00FF6055" w:rsidRPr="00706156">
        <w:rPr>
          <w:rFonts w:cs="Arial"/>
        </w:rPr>
        <w:t>6 95%CI 1</w:t>
      </w:r>
      <w:r w:rsidR="00FF6055" w:rsidRPr="00706156">
        <w:rPr>
          <w:rFonts w:cs="Arial"/>
          <w:sz w:val="16"/>
          <w:szCs w:val="16"/>
        </w:rPr>
        <w:t>·</w:t>
      </w:r>
      <w:r w:rsidR="009A2F56" w:rsidRPr="00706156">
        <w:rPr>
          <w:rFonts w:cs="Arial"/>
        </w:rPr>
        <w:t>7</w:t>
      </w:r>
      <w:r w:rsidR="00FF6055" w:rsidRPr="00706156">
        <w:rPr>
          <w:rFonts w:cs="Arial"/>
        </w:rPr>
        <w:t>-</w:t>
      </w:r>
      <w:r w:rsidR="009A2F56" w:rsidRPr="00706156">
        <w:rPr>
          <w:rFonts w:cs="Arial"/>
        </w:rPr>
        <w:t>7</w:t>
      </w:r>
      <w:r w:rsidR="00FF6055" w:rsidRPr="00706156">
        <w:rPr>
          <w:rFonts w:cs="Arial"/>
          <w:sz w:val="16"/>
          <w:szCs w:val="16"/>
        </w:rPr>
        <w:t>·</w:t>
      </w:r>
      <w:r w:rsidR="009A2F56" w:rsidRPr="00706156">
        <w:rPr>
          <w:rFonts w:cs="Arial"/>
        </w:rPr>
        <w:t xml:space="preserve">6). </w:t>
      </w:r>
    </w:p>
    <w:p w14:paraId="525D59C1" w14:textId="45993BE4" w:rsidR="004D1DE1" w:rsidRPr="00706156" w:rsidRDefault="004D1DE1" w:rsidP="00C21598">
      <w:pPr>
        <w:pStyle w:val="Heading4"/>
      </w:pPr>
      <w:r w:rsidRPr="00706156">
        <w:t>Mental health</w:t>
      </w:r>
    </w:p>
    <w:p w14:paraId="79F6B190" w14:textId="09CF793B" w:rsidR="00296D63" w:rsidRPr="00706156" w:rsidRDefault="00215D0F" w:rsidP="00F925DB">
      <w:pPr>
        <w:rPr>
          <w:rFonts w:cs="Arial"/>
        </w:rPr>
      </w:pPr>
      <w:r w:rsidRPr="00706156">
        <w:rPr>
          <w:rFonts w:cs="Arial"/>
        </w:rPr>
        <w:lastRenderedPageBreak/>
        <w:t>Eleven</w:t>
      </w:r>
      <w:r w:rsidR="00296D63" w:rsidRPr="00706156">
        <w:rPr>
          <w:rFonts w:cs="Arial"/>
        </w:rPr>
        <w:t xml:space="preserve"> studies</w:t>
      </w:r>
      <w:r w:rsidR="0045530C" w:rsidRPr="00706156">
        <w:rPr>
          <w:rFonts w:cs="Arial"/>
        </w:rPr>
        <w:fldChar w:fldCharType="begin"/>
      </w:r>
      <w:r w:rsidR="00E97678" w:rsidRPr="00706156">
        <w:rPr>
          <w:rFonts w:cs="Arial"/>
        </w:rPr>
        <w:instrText xml:space="preserve"> ADDIN ZOTERO_ITEM CSL_CITATION {"citationID":"9FNZHpnA","properties":{"formattedCitation":"\\super 11,72,74,79,83,86,91,103,105,106,109\\nosupersub{}","plainCitation":"11,72,74,79,83,86,91,103,105,106,109","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19","author":[{"family":"Alves","given":"Jasmin M"},{"family":"Yunker","given":"Alexandra G"},{"family":"DeFendis","given":"Alexis"},{"family":"Xiang","given":"Anny H"},{"family":"Page","given":"Kathleen A"}],"issued":{"date-parts":[["2021"]]}}},{"id":98,"uris":["http://zotero.org/users/7696217/items/W5L2MHTM"],"itemData":{"id":98,"type":"article-journal","container-title":"International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id":10212,"uris":["http://zotero.org/users/7696217/items/9YF8KUJ9"],"itemData":{"id":10212,"type":"article-journal","container-title":"Journal of attention disorders","ISSN":"1087-0547","journalAbbreviation":"Journal of attention disorders","note":"publisher: Sage Publications Sage CA: Los Angeles, CA","page":"1087054720978549","title":"Physical health, media use, and mental health in children and adolescents with ADHD during the COVID-19 pandemic in australia","author":[{"family":"Sciberras","given":"Emma"},{"family":"Patel","given":"Pooja"},{"family":"Stokes","given":"Mark A"},{"family":"Coghill","given":"David"},{"family":"Middeldorp","given":"Christel M"},{"family":"Bellgrove","given":"Mark A"},{"family":"Becker","given":"Stephen P"},{"family":"Efron","given":"Daryl"},{"family":"Stringaris","given":"Argyris"},{"family":"Faraone","given":"Stephen V"}],"issued":{"date-parts":[["2020"]]}}},{"id":52,"uris":["http://zotero.org/users/7696217/items/XJ8GB44V"],"itemData":{"id":52,"type":"article-journal","container-title":"International Journal of Environmental Research and Public Health","issue":"11","journalAbbreviation":"International Journal of Environmental Research and Public Health","note":"publisher: Multidisciplinary Digital Publishing Institute","page":"6160","title":"Associations of Sociodemographic Factors and Health Behaviors with the Emotional Well-Being of Adolescents during the COVID-19 Pandemic in Brazil","volume":"18","author":[{"family":"Szwarcwald","given":"Célia Landmann"},{"family":"Malta","given":"Deborah Carvalho"},{"family":"Barros","given":"Marilisa Berti de Azevedo"},{"family":"Souza Júnior","given":"Paulo Roberto Borges","non-dropping-particle":"de"},{"family":"Romero","given":"Dália"},{"family":"Almeida","given":"Wanessa da Silva","non-dropping-particle":"de"},{"family":"Damacena","given":"Giseli Nogueira"},{"family":"Werneck","given":"André Oliveira"},{"family":"Silva","given":"Danilo Rodrigues Pereira","non-dropping-particle":"da"},{"family":"Lima","given":"Margareth Guimarães"}],"issued":{"date-parts":[["2021"]]}}},{"id":47,"uris":["http://zotero.org/users/7696217/items/Z96ZWTAG"],"itemData":{"id":47,"type":"article-journal","container-title":"Journal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COVID-19","volume":"59","author":[{"family":"Xiao","given":"Suhua"},{"family":"Yan","given":"Zi"},{"family":"Zhao","given":"Li"}],"issued":{"date-parts":[["2021"]]}}}],"schema":"https://github.com/citation-style-language/schema/raw/master/csl-citation.json"} </w:instrText>
      </w:r>
      <w:r w:rsidR="0045530C" w:rsidRPr="00706156">
        <w:rPr>
          <w:rFonts w:cs="Arial"/>
        </w:rPr>
        <w:fldChar w:fldCharType="separate"/>
      </w:r>
      <w:r w:rsidR="00095CC6" w:rsidRPr="00706156">
        <w:rPr>
          <w:rFonts w:cs="Arial"/>
          <w:vertAlign w:val="superscript"/>
        </w:rPr>
        <w:t>11,72,74,79,83,86,91,103,105,106,109</w:t>
      </w:r>
      <w:r w:rsidR="0045530C" w:rsidRPr="00706156">
        <w:rPr>
          <w:rFonts w:cs="Arial"/>
        </w:rPr>
        <w:fldChar w:fldCharType="end"/>
      </w:r>
      <w:r w:rsidR="00296D63" w:rsidRPr="00706156">
        <w:rPr>
          <w:rFonts w:cs="Arial"/>
        </w:rPr>
        <w:t xml:space="preserve">, with </w:t>
      </w:r>
      <w:r w:rsidR="00A14591" w:rsidRPr="00706156">
        <w:rPr>
          <w:rFonts w:cs="Arial"/>
        </w:rPr>
        <w:t xml:space="preserve">86 independent outcomes examined </w:t>
      </w:r>
      <w:r w:rsidR="007A3E75" w:rsidRPr="00706156">
        <w:rPr>
          <w:rFonts w:cs="Arial"/>
        </w:rPr>
        <w:t>screen time</w:t>
      </w:r>
      <w:r w:rsidR="00A14591" w:rsidRPr="00706156">
        <w:rPr>
          <w:rFonts w:cs="Arial"/>
        </w:rPr>
        <w:t xml:space="preserve"> and aspects of mental health</w:t>
      </w:r>
      <w:r w:rsidR="0045530C" w:rsidRPr="00706156">
        <w:rPr>
          <w:rFonts w:cs="Arial"/>
        </w:rPr>
        <w:t xml:space="preserve">, with 29% (25/86) being significant. </w:t>
      </w:r>
    </w:p>
    <w:p w14:paraId="5F9B91CF" w14:textId="55321E43" w:rsidR="004576B7" w:rsidRPr="00706156" w:rsidRDefault="004576B7" w:rsidP="00F925DB">
      <w:pPr>
        <w:rPr>
          <w:rFonts w:cs="Arial"/>
        </w:rPr>
      </w:pPr>
      <w:r w:rsidRPr="00706156">
        <w:rPr>
          <w:rFonts w:cs="Arial"/>
        </w:rPr>
        <w:t xml:space="preserve">Nine outcomes examined anxiety and </w:t>
      </w:r>
      <w:r w:rsidR="007A3E75" w:rsidRPr="00706156">
        <w:rPr>
          <w:rFonts w:cs="Arial"/>
        </w:rPr>
        <w:t>screen time</w:t>
      </w:r>
      <w:r w:rsidRPr="00706156">
        <w:rPr>
          <w:rFonts w:cs="Arial"/>
        </w:rPr>
        <w:t xml:space="preserve"> in children</w:t>
      </w:r>
      <w:r w:rsidR="0029160E" w:rsidRPr="00706156">
        <w:rPr>
          <w:rFonts w:cs="Arial"/>
        </w:rPr>
        <w:t xml:space="preserve">, of which </w:t>
      </w:r>
      <w:r w:rsidR="00A74A67" w:rsidRPr="00706156">
        <w:rPr>
          <w:rFonts w:cs="Arial"/>
        </w:rPr>
        <w:t xml:space="preserve">67% (6/9) were significant. </w:t>
      </w:r>
      <w:r w:rsidR="001347FA" w:rsidRPr="00706156">
        <w:rPr>
          <w:rFonts w:cs="Arial"/>
        </w:rPr>
        <w:t xml:space="preserve">Leisure time </w:t>
      </w:r>
      <w:r w:rsidR="007A3E75" w:rsidRPr="00706156">
        <w:rPr>
          <w:rFonts w:cs="Arial"/>
        </w:rPr>
        <w:t>screen time</w:t>
      </w:r>
      <w:r w:rsidR="001347FA" w:rsidRPr="00706156">
        <w:rPr>
          <w:rFonts w:cs="Arial"/>
        </w:rPr>
        <w:t xml:space="preserve"> was significantly associated with state</w:t>
      </w:r>
      <w:r w:rsidR="005E534A" w:rsidRPr="00706156">
        <w:rPr>
          <w:rFonts w:cs="Arial"/>
        </w:rPr>
        <w:t xml:space="preserve"> </w:t>
      </w:r>
      <w:r w:rsidR="001347FA" w:rsidRPr="00706156">
        <w:rPr>
          <w:rFonts w:cs="Arial"/>
        </w:rPr>
        <w:t>anxiety in children of both healthy weight (</w:t>
      </w:r>
      <w:r w:rsidR="001347FA" w:rsidRPr="00706156">
        <w:rPr>
          <w:rFonts w:cs="Arial"/>
          <w:i/>
          <w:iCs/>
        </w:rPr>
        <w:t>r</w:t>
      </w:r>
      <w:r w:rsidR="001347FA" w:rsidRPr="00706156">
        <w:rPr>
          <w:rFonts w:cs="Arial"/>
        </w:rPr>
        <w:t>=0</w:t>
      </w:r>
      <w:r w:rsidR="001347FA" w:rsidRPr="00706156">
        <w:rPr>
          <w:rFonts w:cs="Arial"/>
          <w:sz w:val="16"/>
          <w:szCs w:val="16"/>
        </w:rPr>
        <w:t>·</w:t>
      </w:r>
      <w:r w:rsidR="001347FA" w:rsidRPr="00706156">
        <w:rPr>
          <w:rFonts w:cs="Arial"/>
        </w:rPr>
        <w:t xml:space="preserve">28; </w:t>
      </w:r>
      <w:r w:rsidR="001347FA" w:rsidRPr="00706156">
        <w:rPr>
          <w:rFonts w:cs="Arial"/>
          <w:i/>
          <w:iCs/>
        </w:rPr>
        <w:t>p</w:t>
      </w:r>
      <w:r w:rsidR="001347FA" w:rsidRPr="00706156">
        <w:rPr>
          <w:rFonts w:cs="Arial"/>
        </w:rPr>
        <w:t>=&lt;0</w:t>
      </w:r>
      <w:r w:rsidR="001347FA" w:rsidRPr="00706156">
        <w:rPr>
          <w:rFonts w:cs="Arial"/>
          <w:sz w:val="16"/>
          <w:szCs w:val="16"/>
        </w:rPr>
        <w:t>·</w:t>
      </w:r>
      <w:r w:rsidR="001347FA" w:rsidRPr="00706156">
        <w:rPr>
          <w:rFonts w:cs="Arial"/>
        </w:rPr>
        <w:t>05)</w:t>
      </w:r>
      <w:r w:rsidR="00215D0F" w:rsidRPr="00706156">
        <w:rPr>
          <w:rFonts w:cs="Arial"/>
        </w:rPr>
        <w:t xml:space="preserve"> and children who were</w:t>
      </w:r>
      <w:r w:rsidR="001347FA" w:rsidRPr="00706156">
        <w:rPr>
          <w:rFonts w:cs="Arial"/>
        </w:rPr>
        <w:t xml:space="preserve"> overweight or obese (</w:t>
      </w:r>
      <w:r w:rsidR="001347FA" w:rsidRPr="00706156">
        <w:rPr>
          <w:rFonts w:cs="Arial"/>
          <w:i/>
          <w:iCs/>
        </w:rPr>
        <w:t>r</w:t>
      </w:r>
      <w:r w:rsidR="001347FA" w:rsidRPr="00706156">
        <w:rPr>
          <w:rFonts w:cs="Arial"/>
        </w:rPr>
        <w:t>=0</w:t>
      </w:r>
      <w:r w:rsidR="001347FA" w:rsidRPr="00706156">
        <w:rPr>
          <w:rFonts w:cs="Arial"/>
          <w:sz w:val="16"/>
          <w:szCs w:val="16"/>
        </w:rPr>
        <w:t>·</w:t>
      </w:r>
      <w:r w:rsidR="001347FA" w:rsidRPr="00706156">
        <w:rPr>
          <w:rFonts w:cs="Arial"/>
        </w:rPr>
        <w:t xml:space="preserve">20; </w:t>
      </w:r>
      <w:r w:rsidR="001347FA" w:rsidRPr="00706156">
        <w:rPr>
          <w:rFonts w:cs="Arial"/>
          <w:i/>
          <w:iCs/>
        </w:rPr>
        <w:t>p</w:t>
      </w:r>
      <w:r w:rsidR="001347FA" w:rsidRPr="00706156">
        <w:rPr>
          <w:rFonts w:cs="Arial"/>
        </w:rPr>
        <w:t>=&lt;0</w:t>
      </w:r>
      <w:r w:rsidR="001347FA" w:rsidRPr="00706156">
        <w:rPr>
          <w:rFonts w:cs="Arial"/>
          <w:sz w:val="16"/>
          <w:szCs w:val="16"/>
        </w:rPr>
        <w:t>·</w:t>
      </w:r>
      <w:r w:rsidR="001347FA" w:rsidRPr="00706156">
        <w:rPr>
          <w:rFonts w:cs="Arial"/>
        </w:rPr>
        <w:t>001)</w:t>
      </w:r>
      <w:r w:rsidR="00695AAA" w:rsidRPr="00706156">
        <w:rPr>
          <w:rFonts w:cs="Arial"/>
        </w:rPr>
        <w:fldChar w:fldCharType="begin"/>
      </w:r>
      <w:r w:rsidR="00E97678" w:rsidRPr="00706156">
        <w:rPr>
          <w:rFonts w:cs="Arial"/>
        </w:rPr>
        <w:instrText xml:space="preserve"> ADDIN ZOTERO_ITEM CSL_CITATION {"citationID":"Ss4NVLUi","properties":{"formattedCitation":"\\super 11\\nosupersub{}","plainCitation":"11","noteIndex":0},"citationItems":[{"id":4762,"uris":["http://zotero.org/users/7696217/items/6TEMLR7H"],"itemData":{"id":4762,"type":"article-journal","container-title":"Pediatric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A"}],"issued":{"date-parts":[["2021"]]}}}],"schema":"https://github.com/citation-style-language/schema/raw/master/csl-citation.json"} </w:instrText>
      </w:r>
      <w:r w:rsidR="00695AAA" w:rsidRPr="00706156">
        <w:rPr>
          <w:rFonts w:cs="Arial"/>
        </w:rPr>
        <w:fldChar w:fldCharType="separate"/>
      </w:r>
      <w:r w:rsidR="007E01AD" w:rsidRPr="00706156">
        <w:rPr>
          <w:rFonts w:cs="Arial"/>
          <w:vertAlign w:val="superscript"/>
        </w:rPr>
        <w:t>11</w:t>
      </w:r>
      <w:r w:rsidR="00695AAA" w:rsidRPr="00706156">
        <w:rPr>
          <w:rFonts w:cs="Arial"/>
        </w:rPr>
        <w:fldChar w:fldCharType="end"/>
      </w:r>
      <w:r w:rsidR="00215D0F" w:rsidRPr="00706156">
        <w:rPr>
          <w:rFonts w:cs="Arial"/>
        </w:rPr>
        <w:t>. P</w:t>
      </w:r>
      <w:r w:rsidR="009929BA" w:rsidRPr="00706156">
        <w:rPr>
          <w:rFonts w:cs="Arial"/>
        </w:rPr>
        <w:t>laying online games</w:t>
      </w:r>
      <w:r w:rsidR="00AB67D9" w:rsidRPr="00706156">
        <w:rPr>
          <w:rFonts w:cs="Arial"/>
        </w:rPr>
        <w:t xml:space="preserve"> (</w:t>
      </w:r>
      <w:r w:rsidR="00AB67D9" w:rsidRPr="00706156">
        <w:rPr>
          <w:rFonts w:cs="Arial"/>
          <w:i/>
          <w:iCs/>
        </w:rPr>
        <w:t>r</w:t>
      </w:r>
      <w:r w:rsidR="00AB67D9" w:rsidRPr="00706156">
        <w:rPr>
          <w:rFonts w:cs="Arial"/>
        </w:rPr>
        <w:t>=0</w:t>
      </w:r>
      <w:r w:rsidR="00AB67D9" w:rsidRPr="00706156">
        <w:rPr>
          <w:rFonts w:cs="Arial"/>
          <w:sz w:val="16"/>
          <w:szCs w:val="16"/>
        </w:rPr>
        <w:t>·</w:t>
      </w:r>
      <w:r w:rsidR="00AB67D9" w:rsidRPr="00706156">
        <w:rPr>
          <w:rFonts w:cs="Arial"/>
        </w:rPr>
        <w:t xml:space="preserve">11; </w:t>
      </w:r>
      <w:r w:rsidR="00AB67D9" w:rsidRPr="00706156">
        <w:rPr>
          <w:rFonts w:cs="Arial"/>
          <w:i/>
          <w:iCs/>
        </w:rPr>
        <w:t>p</w:t>
      </w:r>
      <w:r w:rsidR="00AB67D9" w:rsidRPr="00706156">
        <w:rPr>
          <w:rFonts w:cs="Arial"/>
        </w:rPr>
        <w:t>=&lt;0</w:t>
      </w:r>
      <w:r w:rsidR="00AB67D9" w:rsidRPr="00706156">
        <w:rPr>
          <w:rFonts w:cs="Arial"/>
          <w:sz w:val="16"/>
          <w:szCs w:val="16"/>
        </w:rPr>
        <w:t>·</w:t>
      </w:r>
      <w:r w:rsidR="00AB67D9" w:rsidRPr="00706156">
        <w:rPr>
          <w:rFonts w:cs="Arial"/>
        </w:rPr>
        <w:t>05)</w:t>
      </w:r>
      <w:r w:rsidR="009929BA" w:rsidRPr="00706156">
        <w:rPr>
          <w:rFonts w:cs="Arial"/>
        </w:rPr>
        <w:t>, internet browsing</w:t>
      </w:r>
      <w:r w:rsidR="00AB67D9" w:rsidRPr="00706156">
        <w:rPr>
          <w:rFonts w:cs="Arial"/>
        </w:rPr>
        <w:t xml:space="preserve"> (</w:t>
      </w:r>
      <w:r w:rsidR="00AB67D9" w:rsidRPr="00706156">
        <w:rPr>
          <w:rFonts w:cs="Arial"/>
          <w:i/>
          <w:iCs/>
        </w:rPr>
        <w:t>r</w:t>
      </w:r>
      <w:r w:rsidR="00AB67D9" w:rsidRPr="00706156">
        <w:rPr>
          <w:rFonts w:cs="Arial"/>
        </w:rPr>
        <w:t>=0</w:t>
      </w:r>
      <w:r w:rsidR="00AB67D9" w:rsidRPr="00706156">
        <w:rPr>
          <w:rFonts w:cs="Arial"/>
          <w:sz w:val="16"/>
          <w:szCs w:val="16"/>
        </w:rPr>
        <w:t>·</w:t>
      </w:r>
      <w:r w:rsidR="00AB67D9" w:rsidRPr="00706156">
        <w:rPr>
          <w:rFonts w:cs="Arial"/>
        </w:rPr>
        <w:t xml:space="preserve">21; </w:t>
      </w:r>
      <w:r w:rsidR="00AB67D9" w:rsidRPr="00706156">
        <w:rPr>
          <w:rFonts w:cs="Arial"/>
          <w:i/>
          <w:iCs/>
        </w:rPr>
        <w:t>p</w:t>
      </w:r>
      <w:r w:rsidR="00AB67D9" w:rsidRPr="00706156">
        <w:rPr>
          <w:rFonts w:cs="Arial"/>
        </w:rPr>
        <w:t>=&lt;0</w:t>
      </w:r>
      <w:r w:rsidR="00AB67D9" w:rsidRPr="00706156">
        <w:rPr>
          <w:rFonts w:cs="Arial"/>
          <w:sz w:val="16"/>
          <w:szCs w:val="16"/>
        </w:rPr>
        <w:t>·</w:t>
      </w:r>
      <w:r w:rsidR="00AB67D9" w:rsidRPr="00706156">
        <w:rPr>
          <w:rFonts w:cs="Arial"/>
        </w:rPr>
        <w:t>01)</w:t>
      </w:r>
      <w:r w:rsidR="009929BA" w:rsidRPr="00706156">
        <w:rPr>
          <w:rFonts w:cs="Arial"/>
        </w:rPr>
        <w:t>, TV use</w:t>
      </w:r>
      <w:r w:rsidR="00AB67D9" w:rsidRPr="00706156">
        <w:rPr>
          <w:rFonts w:cs="Arial"/>
        </w:rPr>
        <w:t xml:space="preserve"> (</w:t>
      </w:r>
      <w:r w:rsidR="00AB67D9" w:rsidRPr="00706156">
        <w:rPr>
          <w:rFonts w:cs="Arial"/>
          <w:i/>
          <w:iCs/>
        </w:rPr>
        <w:t>r</w:t>
      </w:r>
      <w:r w:rsidR="00AB67D9" w:rsidRPr="00706156">
        <w:rPr>
          <w:rFonts w:cs="Arial"/>
        </w:rPr>
        <w:t>=0</w:t>
      </w:r>
      <w:r w:rsidR="00AB67D9" w:rsidRPr="00706156">
        <w:rPr>
          <w:rFonts w:cs="Arial"/>
          <w:sz w:val="16"/>
          <w:szCs w:val="16"/>
        </w:rPr>
        <w:t>·</w:t>
      </w:r>
      <w:r w:rsidR="00AB67D9" w:rsidRPr="00706156">
        <w:rPr>
          <w:rFonts w:cs="Arial"/>
        </w:rPr>
        <w:t xml:space="preserve">16; </w:t>
      </w:r>
      <w:r w:rsidR="00AB67D9" w:rsidRPr="00706156">
        <w:rPr>
          <w:rFonts w:cs="Arial"/>
          <w:i/>
          <w:iCs/>
        </w:rPr>
        <w:t>p</w:t>
      </w:r>
      <w:r w:rsidR="00AB67D9" w:rsidRPr="00706156">
        <w:rPr>
          <w:rFonts w:cs="Arial"/>
        </w:rPr>
        <w:t>=&lt;0</w:t>
      </w:r>
      <w:r w:rsidR="00AB67D9" w:rsidRPr="00706156">
        <w:rPr>
          <w:rFonts w:cs="Arial"/>
          <w:sz w:val="16"/>
          <w:szCs w:val="16"/>
        </w:rPr>
        <w:t>·</w:t>
      </w:r>
      <w:r w:rsidR="00AB67D9" w:rsidRPr="00706156">
        <w:rPr>
          <w:rFonts w:cs="Arial"/>
        </w:rPr>
        <w:t>01)</w:t>
      </w:r>
      <w:r w:rsidR="009929BA" w:rsidRPr="00706156">
        <w:rPr>
          <w:rFonts w:cs="Arial"/>
        </w:rPr>
        <w:t xml:space="preserve">, and social media use </w:t>
      </w:r>
      <w:r w:rsidR="00AB67D9" w:rsidRPr="00706156">
        <w:rPr>
          <w:rFonts w:cs="Arial"/>
        </w:rPr>
        <w:t>(</w:t>
      </w:r>
      <w:r w:rsidR="00AB67D9" w:rsidRPr="00706156">
        <w:rPr>
          <w:rFonts w:cs="Arial"/>
          <w:i/>
          <w:iCs/>
        </w:rPr>
        <w:t>r</w:t>
      </w:r>
      <w:r w:rsidR="00AB67D9" w:rsidRPr="00706156">
        <w:rPr>
          <w:rFonts w:cs="Arial"/>
        </w:rPr>
        <w:t>=0</w:t>
      </w:r>
      <w:r w:rsidR="00AB67D9" w:rsidRPr="00706156">
        <w:rPr>
          <w:rFonts w:cs="Arial"/>
          <w:sz w:val="16"/>
          <w:szCs w:val="16"/>
        </w:rPr>
        <w:t>·</w:t>
      </w:r>
      <w:r w:rsidR="00805436" w:rsidRPr="00706156">
        <w:rPr>
          <w:rFonts w:cs="Arial"/>
        </w:rPr>
        <w:t>23</w:t>
      </w:r>
      <w:r w:rsidR="00AB67D9" w:rsidRPr="00706156">
        <w:rPr>
          <w:rFonts w:cs="Arial"/>
        </w:rPr>
        <w:t xml:space="preserve">; </w:t>
      </w:r>
      <w:r w:rsidR="00AB67D9" w:rsidRPr="00706156">
        <w:rPr>
          <w:rFonts w:cs="Arial"/>
          <w:i/>
          <w:iCs/>
        </w:rPr>
        <w:t>p</w:t>
      </w:r>
      <w:r w:rsidR="00AB67D9" w:rsidRPr="00706156">
        <w:rPr>
          <w:rFonts w:cs="Arial"/>
        </w:rPr>
        <w:t>=&lt;0</w:t>
      </w:r>
      <w:r w:rsidR="00AB67D9" w:rsidRPr="00706156">
        <w:rPr>
          <w:rFonts w:cs="Arial"/>
          <w:sz w:val="16"/>
          <w:szCs w:val="16"/>
        </w:rPr>
        <w:t>·</w:t>
      </w:r>
      <w:r w:rsidR="00AB67D9" w:rsidRPr="00706156">
        <w:rPr>
          <w:rFonts w:cs="Arial"/>
        </w:rPr>
        <w:t>0</w:t>
      </w:r>
      <w:r w:rsidR="00805436" w:rsidRPr="00706156">
        <w:rPr>
          <w:rFonts w:cs="Arial"/>
        </w:rPr>
        <w:t>1</w:t>
      </w:r>
      <w:r w:rsidR="00AB67D9" w:rsidRPr="00706156">
        <w:rPr>
          <w:rFonts w:cs="Arial"/>
        </w:rPr>
        <w:t xml:space="preserve">) </w:t>
      </w:r>
      <w:r w:rsidR="009929BA" w:rsidRPr="00706156">
        <w:rPr>
          <w:rFonts w:cs="Arial"/>
        </w:rPr>
        <w:t xml:space="preserve">were all </w:t>
      </w:r>
      <w:r w:rsidR="00215D0F" w:rsidRPr="00706156">
        <w:rPr>
          <w:rFonts w:cs="Arial"/>
        </w:rPr>
        <w:t xml:space="preserve">also </w:t>
      </w:r>
      <w:r w:rsidR="00957BAD" w:rsidRPr="00706156">
        <w:rPr>
          <w:rFonts w:cs="Arial"/>
        </w:rPr>
        <w:t>significantly</w:t>
      </w:r>
      <w:r w:rsidR="009929BA" w:rsidRPr="00706156">
        <w:rPr>
          <w:rFonts w:cs="Arial"/>
        </w:rPr>
        <w:t xml:space="preserve"> associated with anxiety</w:t>
      </w:r>
      <w:r w:rsidR="009929BA" w:rsidRPr="00706156">
        <w:rPr>
          <w:rFonts w:cs="Arial"/>
        </w:rPr>
        <w:fldChar w:fldCharType="begin"/>
      </w:r>
      <w:r w:rsidR="00E97678" w:rsidRPr="00706156">
        <w:rPr>
          <w:rFonts w:cs="Arial"/>
        </w:rPr>
        <w:instrText xml:space="preserve"> ADDIN ZOTERO_ITEM CSL_CITATION {"citationID":"vGfD4UPC","properties":{"formattedCitation":"\\super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9929BA" w:rsidRPr="00706156">
        <w:rPr>
          <w:rFonts w:cs="Arial"/>
        </w:rPr>
        <w:fldChar w:fldCharType="separate"/>
      </w:r>
      <w:r w:rsidR="00095CC6" w:rsidRPr="00706156">
        <w:rPr>
          <w:rFonts w:cs="Arial"/>
          <w:vertAlign w:val="superscript"/>
        </w:rPr>
        <w:t>103</w:t>
      </w:r>
      <w:r w:rsidR="009929BA" w:rsidRPr="00706156">
        <w:rPr>
          <w:rFonts w:cs="Arial"/>
        </w:rPr>
        <w:fldChar w:fldCharType="end"/>
      </w:r>
      <w:r w:rsidR="00215D0F" w:rsidRPr="00706156">
        <w:rPr>
          <w:rFonts w:cs="Arial"/>
        </w:rPr>
        <w:t xml:space="preserve">. </w:t>
      </w:r>
      <w:r w:rsidR="00957BAD" w:rsidRPr="00706156">
        <w:rPr>
          <w:rFonts w:cs="Arial"/>
        </w:rPr>
        <w:t xml:space="preserve"> </w:t>
      </w:r>
      <w:r w:rsidR="00215D0F" w:rsidRPr="00706156">
        <w:rPr>
          <w:rFonts w:cs="Arial"/>
        </w:rPr>
        <w:t>I</w:t>
      </w:r>
      <w:r w:rsidR="0001746A" w:rsidRPr="00706156">
        <w:rPr>
          <w:rFonts w:cs="Arial"/>
        </w:rPr>
        <w:t xml:space="preserve">ncreases in </w:t>
      </w:r>
      <w:r w:rsidR="00957BAD" w:rsidRPr="00706156">
        <w:rPr>
          <w:rFonts w:cs="Arial"/>
        </w:rPr>
        <w:t xml:space="preserve">overall </w:t>
      </w:r>
      <w:r w:rsidR="007A3E75" w:rsidRPr="00706156">
        <w:rPr>
          <w:rFonts w:cs="Arial"/>
        </w:rPr>
        <w:t>screen time</w:t>
      </w:r>
      <w:r w:rsidR="00215D0F" w:rsidRPr="00706156">
        <w:rPr>
          <w:rFonts w:cs="Arial"/>
        </w:rPr>
        <w:t>, however,</w:t>
      </w:r>
      <w:r w:rsidR="00957BAD" w:rsidRPr="00706156">
        <w:rPr>
          <w:rFonts w:cs="Arial"/>
        </w:rPr>
        <w:t xml:space="preserve"> </w:t>
      </w:r>
      <w:r w:rsidR="00215D0F" w:rsidRPr="00706156">
        <w:rPr>
          <w:rFonts w:cs="Arial"/>
        </w:rPr>
        <w:t>was</w:t>
      </w:r>
      <w:r w:rsidR="0001746A" w:rsidRPr="00706156">
        <w:rPr>
          <w:rFonts w:cs="Arial"/>
        </w:rPr>
        <w:t xml:space="preserve"> not significantly associated with anxiety</w:t>
      </w:r>
      <w:r w:rsidR="0001746A" w:rsidRPr="00706156">
        <w:rPr>
          <w:rFonts w:cs="Arial"/>
        </w:rPr>
        <w:fldChar w:fldCharType="begin"/>
      </w:r>
      <w:r w:rsidR="00E97678" w:rsidRPr="00706156">
        <w:rPr>
          <w:rFonts w:cs="Arial"/>
        </w:rPr>
        <w:instrText xml:space="preserve"> ADDIN ZOTERO_ITEM CSL_CITATION {"citationID":"mrbNrcls","properties":{"formattedCitation":"\\super 86\\nosupersub{}","plainCitation":"86","noteIndex":0},"citationItems":[{"id":10167,"uris":["http://zotero.org/users/7696217/items/MZ4ZFNG7"],"itemData":{"id":10167,"type":"article-journal","container-title":"Journal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0001746A" w:rsidRPr="00706156">
        <w:rPr>
          <w:rFonts w:cs="Arial"/>
        </w:rPr>
        <w:fldChar w:fldCharType="separate"/>
      </w:r>
      <w:r w:rsidR="00095CC6" w:rsidRPr="00706156">
        <w:rPr>
          <w:rFonts w:cs="Arial"/>
          <w:vertAlign w:val="superscript"/>
        </w:rPr>
        <w:t>86</w:t>
      </w:r>
      <w:r w:rsidR="0001746A" w:rsidRPr="00706156">
        <w:rPr>
          <w:rFonts w:cs="Arial"/>
        </w:rPr>
        <w:fldChar w:fldCharType="end"/>
      </w:r>
      <w:r w:rsidR="00494D07" w:rsidRPr="00706156">
        <w:rPr>
          <w:rFonts w:cs="Arial"/>
        </w:rPr>
        <w:t xml:space="preserve">. </w:t>
      </w:r>
    </w:p>
    <w:p w14:paraId="1894BE6F" w14:textId="19820CD0" w:rsidR="004576B7" w:rsidRPr="00706156" w:rsidRDefault="00376D60" w:rsidP="00F925DB">
      <w:pPr>
        <w:rPr>
          <w:rFonts w:cs="Arial"/>
        </w:rPr>
      </w:pPr>
      <w:r w:rsidRPr="00706156">
        <w:rPr>
          <w:rFonts w:cs="Arial"/>
        </w:rPr>
        <w:t xml:space="preserve">All four outcomes examining depression and </w:t>
      </w:r>
      <w:r w:rsidR="007A3E75" w:rsidRPr="00706156">
        <w:rPr>
          <w:rFonts w:cs="Arial"/>
        </w:rPr>
        <w:t>screen time</w:t>
      </w:r>
      <w:r w:rsidRPr="00706156">
        <w:rPr>
          <w:rFonts w:cs="Arial"/>
        </w:rPr>
        <w:t xml:space="preserve"> in children yielded significant associations, including</w:t>
      </w:r>
      <w:r w:rsidR="009E5636" w:rsidRPr="00706156">
        <w:rPr>
          <w:rFonts w:cs="Arial"/>
        </w:rPr>
        <w:t xml:space="preserve"> between depression and</w:t>
      </w:r>
      <w:r w:rsidR="00215D0F" w:rsidRPr="00706156">
        <w:rPr>
          <w:rFonts w:cs="Arial"/>
        </w:rPr>
        <w:t>:</w:t>
      </w:r>
      <w:r w:rsidR="009E5636" w:rsidRPr="00706156">
        <w:rPr>
          <w:rFonts w:cs="Arial"/>
        </w:rPr>
        <w:t xml:space="preserve"> playing online video games</w:t>
      </w:r>
      <w:r w:rsidR="00C54F60" w:rsidRPr="00706156">
        <w:rPr>
          <w:rFonts w:cs="Arial"/>
        </w:rPr>
        <w:t xml:space="preserve"> (</w:t>
      </w:r>
      <w:r w:rsidR="00C54F60" w:rsidRPr="00706156">
        <w:rPr>
          <w:rFonts w:cs="Arial"/>
          <w:i/>
          <w:iCs/>
        </w:rPr>
        <w:t>r</w:t>
      </w:r>
      <w:r w:rsidR="00C54F60" w:rsidRPr="00706156">
        <w:rPr>
          <w:rFonts w:cs="Arial"/>
        </w:rPr>
        <w:t>=0</w:t>
      </w:r>
      <w:r w:rsidR="00C54F60" w:rsidRPr="00706156">
        <w:rPr>
          <w:rFonts w:cs="Arial"/>
          <w:sz w:val="16"/>
          <w:szCs w:val="16"/>
        </w:rPr>
        <w:t>·</w:t>
      </w:r>
      <w:r w:rsidR="00C54F60" w:rsidRPr="00706156">
        <w:rPr>
          <w:rFonts w:cs="Arial"/>
        </w:rPr>
        <w:t xml:space="preserve">12; </w:t>
      </w:r>
      <w:r w:rsidR="00C54F60" w:rsidRPr="00706156">
        <w:rPr>
          <w:rFonts w:cs="Arial"/>
          <w:i/>
          <w:iCs/>
        </w:rPr>
        <w:t>p</w:t>
      </w:r>
      <w:r w:rsidR="00C54F60" w:rsidRPr="00706156">
        <w:rPr>
          <w:rFonts w:cs="Arial"/>
        </w:rPr>
        <w:t>=&lt;0</w:t>
      </w:r>
      <w:r w:rsidR="00C54F60" w:rsidRPr="00706156">
        <w:rPr>
          <w:rFonts w:cs="Arial"/>
          <w:sz w:val="16"/>
          <w:szCs w:val="16"/>
        </w:rPr>
        <w:t>·</w:t>
      </w:r>
      <w:r w:rsidR="00C54F60" w:rsidRPr="00706156">
        <w:rPr>
          <w:rFonts w:cs="Arial"/>
        </w:rPr>
        <w:t>05)</w:t>
      </w:r>
      <w:r w:rsidR="00215D0F" w:rsidRPr="00706156">
        <w:rPr>
          <w:rFonts w:cs="Arial"/>
        </w:rPr>
        <w:t>;</w:t>
      </w:r>
      <w:r w:rsidR="009E5636" w:rsidRPr="00706156">
        <w:rPr>
          <w:rFonts w:cs="Arial"/>
        </w:rPr>
        <w:t xml:space="preserve"> internet browsing</w:t>
      </w:r>
      <w:r w:rsidR="00C54F60" w:rsidRPr="00706156">
        <w:rPr>
          <w:rFonts w:cs="Arial"/>
        </w:rPr>
        <w:t xml:space="preserve"> (</w:t>
      </w:r>
      <w:r w:rsidR="00C54F60" w:rsidRPr="00706156">
        <w:rPr>
          <w:rFonts w:cs="Arial"/>
          <w:i/>
          <w:iCs/>
        </w:rPr>
        <w:t>r</w:t>
      </w:r>
      <w:r w:rsidR="00C54F60" w:rsidRPr="00706156">
        <w:rPr>
          <w:rFonts w:cs="Arial"/>
        </w:rPr>
        <w:t>=0</w:t>
      </w:r>
      <w:r w:rsidR="00C54F60" w:rsidRPr="00706156">
        <w:rPr>
          <w:rFonts w:cs="Arial"/>
          <w:sz w:val="16"/>
          <w:szCs w:val="16"/>
        </w:rPr>
        <w:t>·</w:t>
      </w:r>
      <w:r w:rsidR="00C54F60" w:rsidRPr="00706156">
        <w:rPr>
          <w:rFonts w:cs="Arial"/>
        </w:rPr>
        <w:t xml:space="preserve">21; </w:t>
      </w:r>
      <w:r w:rsidR="00C54F60" w:rsidRPr="00706156">
        <w:rPr>
          <w:rFonts w:cs="Arial"/>
          <w:i/>
          <w:iCs/>
        </w:rPr>
        <w:t>p</w:t>
      </w:r>
      <w:r w:rsidR="00C54F60" w:rsidRPr="00706156">
        <w:rPr>
          <w:rFonts w:cs="Arial"/>
        </w:rPr>
        <w:t>=&lt;0</w:t>
      </w:r>
      <w:r w:rsidR="00C54F60" w:rsidRPr="00706156">
        <w:rPr>
          <w:rFonts w:cs="Arial"/>
          <w:sz w:val="16"/>
          <w:szCs w:val="16"/>
        </w:rPr>
        <w:t>·</w:t>
      </w:r>
      <w:r w:rsidR="00C54F60" w:rsidRPr="00706156">
        <w:rPr>
          <w:rFonts w:cs="Arial"/>
        </w:rPr>
        <w:t>01)</w:t>
      </w:r>
      <w:r w:rsidR="00215D0F" w:rsidRPr="00706156">
        <w:rPr>
          <w:rFonts w:cs="Arial"/>
        </w:rPr>
        <w:t>;</w:t>
      </w:r>
      <w:r w:rsidR="009E5636" w:rsidRPr="00706156">
        <w:rPr>
          <w:rFonts w:cs="Arial"/>
        </w:rPr>
        <w:t xml:space="preserve"> TV use</w:t>
      </w:r>
      <w:r w:rsidR="00C54F60" w:rsidRPr="00706156">
        <w:rPr>
          <w:rFonts w:cs="Arial"/>
        </w:rPr>
        <w:t xml:space="preserve"> (</w:t>
      </w:r>
      <w:r w:rsidR="00C54F60" w:rsidRPr="00706156">
        <w:rPr>
          <w:rFonts w:cs="Arial"/>
          <w:i/>
          <w:iCs/>
        </w:rPr>
        <w:t>r</w:t>
      </w:r>
      <w:r w:rsidR="00C54F60" w:rsidRPr="00706156">
        <w:rPr>
          <w:rFonts w:cs="Arial"/>
        </w:rPr>
        <w:t>=0</w:t>
      </w:r>
      <w:r w:rsidR="00C54F60" w:rsidRPr="00706156">
        <w:rPr>
          <w:rFonts w:cs="Arial"/>
          <w:sz w:val="16"/>
          <w:szCs w:val="16"/>
        </w:rPr>
        <w:t>·</w:t>
      </w:r>
      <w:r w:rsidR="00C54F60" w:rsidRPr="00706156">
        <w:rPr>
          <w:rFonts w:cs="Arial"/>
        </w:rPr>
        <w:t xml:space="preserve">16; </w:t>
      </w:r>
      <w:r w:rsidR="00C54F60" w:rsidRPr="00706156">
        <w:rPr>
          <w:rFonts w:cs="Arial"/>
          <w:i/>
          <w:iCs/>
        </w:rPr>
        <w:t>p</w:t>
      </w:r>
      <w:r w:rsidR="00C54F60" w:rsidRPr="00706156">
        <w:rPr>
          <w:rFonts w:cs="Arial"/>
        </w:rPr>
        <w:t>=&lt;0</w:t>
      </w:r>
      <w:r w:rsidR="00C54F60" w:rsidRPr="00706156">
        <w:rPr>
          <w:rFonts w:cs="Arial"/>
          <w:sz w:val="16"/>
          <w:szCs w:val="16"/>
        </w:rPr>
        <w:t>·</w:t>
      </w:r>
      <w:r w:rsidR="00C54F60" w:rsidRPr="00706156">
        <w:rPr>
          <w:rFonts w:cs="Arial"/>
        </w:rPr>
        <w:t>01)</w:t>
      </w:r>
      <w:r w:rsidR="00215D0F" w:rsidRPr="00706156">
        <w:rPr>
          <w:rFonts w:cs="Arial"/>
        </w:rPr>
        <w:t>;</w:t>
      </w:r>
      <w:r w:rsidR="009E5636" w:rsidRPr="00706156">
        <w:rPr>
          <w:rFonts w:cs="Arial"/>
        </w:rPr>
        <w:t xml:space="preserve"> and social media use</w:t>
      </w:r>
      <w:r w:rsidR="00C54F60" w:rsidRPr="00706156">
        <w:rPr>
          <w:rFonts w:cs="Arial"/>
        </w:rPr>
        <w:t xml:space="preserve"> (</w:t>
      </w:r>
      <w:r w:rsidR="00C54F60" w:rsidRPr="00706156">
        <w:rPr>
          <w:rFonts w:cs="Arial"/>
          <w:i/>
          <w:iCs/>
        </w:rPr>
        <w:t>r</w:t>
      </w:r>
      <w:r w:rsidR="00C54F60" w:rsidRPr="00706156">
        <w:rPr>
          <w:rFonts w:cs="Arial"/>
        </w:rPr>
        <w:t>=0</w:t>
      </w:r>
      <w:r w:rsidR="00C54F60" w:rsidRPr="00706156">
        <w:rPr>
          <w:rFonts w:cs="Arial"/>
          <w:sz w:val="16"/>
          <w:szCs w:val="16"/>
        </w:rPr>
        <w:t>·</w:t>
      </w:r>
      <w:r w:rsidR="00C54F60" w:rsidRPr="00706156">
        <w:rPr>
          <w:rFonts w:cs="Arial"/>
        </w:rPr>
        <w:t xml:space="preserve">23; </w:t>
      </w:r>
      <w:r w:rsidR="00C54F60" w:rsidRPr="00706156">
        <w:rPr>
          <w:rFonts w:cs="Arial"/>
          <w:i/>
          <w:iCs/>
        </w:rPr>
        <w:t>p</w:t>
      </w:r>
      <w:r w:rsidR="00C54F60" w:rsidRPr="00706156">
        <w:rPr>
          <w:rFonts w:cs="Arial"/>
        </w:rPr>
        <w:t>=&lt;0</w:t>
      </w:r>
      <w:r w:rsidR="00C54F60" w:rsidRPr="00706156">
        <w:rPr>
          <w:rFonts w:cs="Arial"/>
          <w:sz w:val="16"/>
          <w:szCs w:val="16"/>
        </w:rPr>
        <w:t>·</w:t>
      </w:r>
      <w:r w:rsidR="00C54F60" w:rsidRPr="00706156">
        <w:rPr>
          <w:rFonts w:cs="Arial"/>
        </w:rPr>
        <w:t>01)</w:t>
      </w:r>
      <w:r w:rsidR="00C54F60" w:rsidRPr="00706156">
        <w:rPr>
          <w:rFonts w:cs="Arial"/>
        </w:rPr>
        <w:fldChar w:fldCharType="begin"/>
      </w:r>
      <w:r w:rsidR="00E97678" w:rsidRPr="00706156">
        <w:rPr>
          <w:rFonts w:cs="Arial"/>
        </w:rPr>
        <w:instrText xml:space="preserve"> ADDIN ZOTERO_ITEM CSL_CITATION {"citationID":"B33Pc0W9","properties":{"formattedCitation":"\\super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C54F60" w:rsidRPr="00706156">
        <w:rPr>
          <w:rFonts w:cs="Arial"/>
        </w:rPr>
        <w:fldChar w:fldCharType="separate"/>
      </w:r>
      <w:r w:rsidR="00095CC6" w:rsidRPr="00706156">
        <w:rPr>
          <w:rFonts w:cs="Arial"/>
          <w:vertAlign w:val="superscript"/>
        </w:rPr>
        <w:t>103</w:t>
      </w:r>
      <w:r w:rsidR="00C54F60" w:rsidRPr="00706156">
        <w:rPr>
          <w:rFonts w:cs="Arial"/>
        </w:rPr>
        <w:fldChar w:fldCharType="end"/>
      </w:r>
      <w:r w:rsidR="00C54F60" w:rsidRPr="00706156">
        <w:rPr>
          <w:rFonts w:cs="Arial"/>
        </w:rPr>
        <w:t xml:space="preserve">. Conversely, no significant associations were found between sadness and </w:t>
      </w:r>
      <w:r w:rsidR="007A3E75" w:rsidRPr="00706156">
        <w:rPr>
          <w:rFonts w:cs="Arial"/>
        </w:rPr>
        <w:t>screen time</w:t>
      </w:r>
      <w:r w:rsidR="00C54F60" w:rsidRPr="00706156">
        <w:rPr>
          <w:rFonts w:cs="Arial"/>
        </w:rPr>
        <w:t xml:space="preserve"> in any of the </w:t>
      </w:r>
      <w:r w:rsidR="00CF0B55" w:rsidRPr="00706156">
        <w:rPr>
          <w:rFonts w:cs="Arial"/>
        </w:rPr>
        <w:t>seven</w:t>
      </w:r>
      <w:r w:rsidR="00C54F60" w:rsidRPr="00706156">
        <w:rPr>
          <w:rFonts w:cs="Arial"/>
        </w:rPr>
        <w:t xml:space="preserve"> independent outcomes</w:t>
      </w:r>
      <w:r w:rsidR="00C54F60" w:rsidRPr="00706156">
        <w:rPr>
          <w:rFonts w:cs="Arial"/>
        </w:rPr>
        <w:fldChar w:fldCharType="begin"/>
      </w:r>
      <w:r w:rsidR="00E97678" w:rsidRPr="00706156">
        <w:rPr>
          <w:rFonts w:cs="Arial"/>
        </w:rPr>
        <w:instrText xml:space="preserve"> ADDIN ZOTERO_ITEM CSL_CITATION {"citationID":"JEu3HPUx","properties":{"formattedCitation":"\\super 72,86\\nosupersub{}","plainCitation":"72,86","noteIndex":0},"citationItems":[{"id":98,"uris":["http://zotero.org/users/7696217/items/W5L2MHTM"],"itemData":{"id":98,"type":"article-journal","container-title":"International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00C54F60" w:rsidRPr="00706156">
        <w:rPr>
          <w:rFonts w:cs="Arial"/>
        </w:rPr>
        <w:fldChar w:fldCharType="separate"/>
      </w:r>
      <w:r w:rsidR="00095CC6" w:rsidRPr="00706156">
        <w:rPr>
          <w:rFonts w:cs="Arial"/>
          <w:vertAlign w:val="superscript"/>
        </w:rPr>
        <w:t>72,86</w:t>
      </w:r>
      <w:r w:rsidR="00C54F60" w:rsidRPr="00706156">
        <w:rPr>
          <w:rFonts w:cs="Arial"/>
        </w:rPr>
        <w:fldChar w:fldCharType="end"/>
      </w:r>
      <w:r w:rsidR="00C54F60" w:rsidRPr="00706156">
        <w:rPr>
          <w:rFonts w:cs="Arial"/>
        </w:rPr>
        <w:t>.</w:t>
      </w:r>
    </w:p>
    <w:p w14:paraId="6CEBC516" w14:textId="623EF140" w:rsidR="001C5ABD" w:rsidRPr="00706156" w:rsidRDefault="00786387" w:rsidP="003E7109">
      <w:pPr>
        <w:rPr>
          <w:rFonts w:cs="Arial"/>
        </w:rPr>
      </w:pPr>
      <w:r w:rsidRPr="00706156">
        <w:rPr>
          <w:rFonts w:cs="Arial"/>
        </w:rPr>
        <w:t xml:space="preserve">A total of </w:t>
      </w:r>
      <w:r w:rsidR="00892748" w:rsidRPr="00706156">
        <w:rPr>
          <w:rFonts w:cs="Arial"/>
        </w:rPr>
        <w:t>2</w:t>
      </w:r>
      <w:r w:rsidR="001C7F3F" w:rsidRPr="00706156">
        <w:rPr>
          <w:rFonts w:cs="Arial"/>
        </w:rPr>
        <w:t>3</w:t>
      </w:r>
      <w:r w:rsidRPr="00706156">
        <w:rPr>
          <w:rFonts w:cs="Arial"/>
        </w:rPr>
        <w:t xml:space="preserve"> outcomes examined associations between </w:t>
      </w:r>
      <w:r w:rsidR="007A3E75" w:rsidRPr="00706156">
        <w:rPr>
          <w:rFonts w:cs="Arial"/>
        </w:rPr>
        <w:t>screen time</w:t>
      </w:r>
      <w:r w:rsidRPr="00706156">
        <w:rPr>
          <w:rFonts w:cs="Arial"/>
        </w:rPr>
        <w:t xml:space="preserve"> and behavioural </w:t>
      </w:r>
      <w:r w:rsidR="001C5ABD" w:rsidRPr="00706156">
        <w:rPr>
          <w:rFonts w:cs="Arial"/>
        </w:rPr>
        <w:t>factors</w:t>
      </w:r>
      <w:r w:rsidRPr="00706156">
        <w:rPr>
          <w:rFonts w:cs="Arial"/>
        </w:rPr>
        <w:t>, with 5</w:t>
      </w:r>
      <w:r w:rsidR="00FB58DE" w:rsidRPr="00706156">
        <w:rPr>
          <w:rFonts w:cs="Arial"/>
        </w:rPr>
        <w:t>3</w:t>
      </w:r>
      <w:r w:rsidRPr="00706156">
        <w:rPr>
          <w:rFonts w:cs="Arial"/>
        </w:rPr>
        <w:t>% (</w:t>
      </w:r>
      <w:r w:rsidR="00FB58DE" w:rsidRPr="00706156">
        <w:rPr>
          <w:rFonts w:cs="Arial"/>
        </w:rPr>
        <w:t>9</w:t>
      </w:r>
      <w:r w:rsidRPr="00706156">
        <w:rPr>
          <w:rFonts w:cs="Arial"/>
        </w:rPr>
        <w:t>/1</w:t>
      </w:r>
      <w:r w:rsidR="001C7F3F" w:rsidRPr="00706156">
        <w:rPr>
          <w:rFonts w:cs="Arial"/>
        </w:rPr>
        <w:t>7</w:t>
      </w:r>
      <w:r w:rsidRPr="00706156">
        <w:rPr>
          <w:rFonts w:cs="Arial"/>
        </w:rPr>
        <w:t xml:space="preserve">) </w:t>
      </w:r>
      <w:r w:rsidR="00207006" w:rsidRPr="00706156">
        <w:rPr>
          <w:rFonts w:cs="Arial"/>
        </w:rPr>
        <w:t xml:space="preserve">of negative behavioural factors </w:t>
      </w:r>
      <w:r w:rsidRPr="00706156">
        <w:rPr>
          <w:rFonts w:cs="Arial"/>
        </w:rPr>
        <w:t xml:space="preserve">being </w:t>
      </w:r>
      <w:r w:rsidR="00207006" w:rsidRPr="00706156">
        <w:rPr>
          <w:rFonts w:cs="Arial"/>
        </w:rPr>
        <w:t xml:space="preserve">statistically </w:t>
      </w:r>
      <w:r w:rsidRPr="00706156">
        <w:rPr>
          <w:rFonts w:cs="Arial"/>
        </w:rPr>
        <w:t xml:space="preserve">significant. </w:t>
      </w:r>
      <w:r w:rsidR="00542C85" w:rsidRPr="00706156">
        <w:rPr>
          <w:rFonts w:cs="Arial"/>
        </w:rPr>
        <w:t>Regarding</w:t>
      </w:r>
      <w:r w:rsidR="00834DE8" w:rsidRPr="00706156">
        <w:rPr>
          <w:rFonts w:cs="Arial"/>
        </w:rPr>
        <w:t xml:space="preserve"> overall </w:t>
      </w:r>
      <w:r w:rsidR="007A3E75" w:rsidRPr="00706156">
        <w:rPr>
          <w:rFonts w:cs="Arial"/>
        </w:rPr>
        <w:t>screen time</w:t>
      </w:r>
      <w:r w:rsidR="00834DE8" w:rsidRPr="00706156">
        <w:rPr>
          <w:rFonts w:cs="Arial"/>
        </w:rPr>
        <w:t xml:space="preserve">, </w:t>
      </w:r>
      <w:r w:rsidR="001008FB" w:rsidRPr="00706156">
        <w:rPr>
          <w:rFonts w:cs="Arial"/>
        </w:rPr>
        <w:t>significant associations were found in the following outcomes:</w:t>
      </w:r>
      <w:r w:rsidR="00834DE8" w:rsidRPr="00706156">
        <w:rPr>
          <w:rFonts w:cs="Arial"/>
        </w:rPr>
        <w:t xml:space="preserve"> aggress</w:t>
      </w:r>
      <w:r w:rsidR="001008FB" w:rsidRPr="00706156">
        <w:rPr>
          <w:rFonts w:cs="Arial"/>
        </w:rPr>
        <w:t>ion</w:t>
      </w:r>
      <w:r w:rsidR="008656DE" w:rsidRPr="00706156">
        <w:rPr>
          <w:rFonts w:cs="Arial"/>
        </w:rPr>
        <w:t xml:space="preserve"> (β= 0·</w:t>
      </w:r>
      <w:r w:rsidR="00B0255C" w:rsidRPr="00706156">
        <w:rPr>
          <w:rFonts w:cs="Arial"/>
        </w:rPr>
        <w:t>12</w:t>
      </w:r>
      <w:r w:rsidR="008656DE" w:rsidRPr="00706156">
        <w:rPr>
          <w:rFonts w:cs="Arial"/>
        </w:rPr>
        <w:t>; 95% CI 0·</w:t>
      </w:r>
      <w:r w:rsidR="00B0255C" w:rsidRPr="00706156">
        <w:rPr>
          <w:rFonts w:cs="Arial"/>
        </w:rPr>
        <w:t xml:space="preserve">04 - </w:t>
      </w:r>
      <w:r w:rsidR="008656DE" w:rsidRPr="00706156">
        <w:rPr>
          <w:rFonts w:cs="Arial"/>
        </w:rPr>
        <w:t>0·1</w:t>
      </w:r>
      <w:r w:rsidR="00B0255C" w:rsidRPr="00706156">
        <w:rPr>
          <w:rFonts w:cs="Arial"/>
        </w:rPr>
        <w:t>9</w:t>
      </w:r>
      <w:r w:rsidR="008656DE" w:rsidRPr="00706156">
        <w:rPr>
          <w:rFonts w:cs="Arial"/>
        </w:rPr>
        <w:t>)</w:t>
      </w:r>
      <w:r w:rsidR="00F52CE0" w:rsidRPr="00706156">
        <w:rPr>
          <w:rFonts w:cs="Arial"/>
        </w:rPr>
        <w:t>;</w:t>
      </w:r>
      <w:r w:rsidR="00834DE8" w:rsidRPr="00706156">
        <w:rPr>
          <w:rFonts w:cs="Arial"/>
        </w:rPr>
        <w:t xml:space="preserve"> </w:t>
      </w:r>
      <w:r w:rsidR="001008FB" w:rsidRPr="00706156">
        <w:rPr>
          <w:rFonts w:cs="Arial"/>
        </w:rPr>
        <w:t>irritability</w:t>
      </w:r>
      <w:r w:rsidR="00B0255C" w:rsidRPr="00706156">
        <w:rPr>
          <w:rFonts w:cs="Arial"/>
        </w:rPr>
        <w:t xml:space="preserve"> (β= 0·12; 95% CI 0·06 - 0·19)</w:t>
      </w:r>
      <w:r w:rsidR="00F52CE0" w:rsidRPr="00706156">
        <w:rPr>
          <w:rFonts w:cs="Arial"/>
        </w:rPr>
        <w:t>;</w:t>
      </w:r>
      <w:r w:rsidR="00103504" w:rsidRPr="00706156">
        <w:rPr>
          <w:rFonts w:cs="Arial"/>
        </w:rPr>
        <w:t xml:space="preserve"> </w:t>
      </w:r>
      <w:r w:rsidR="00EA0577" w:rsidRPr="00706156">
        <w:rPr>
          <w:rFonts w:cs="Arial"/>
        </w:rPr>
        <w:t>frustrat</w:t>
      </w:r>
      <w:r w:rsidR="001008FB" w:rsidRPr="00706156">
        <w:rPr>
          <w:rFonts w:cs="Arial"/>
        </w:rPr>
        <w:t>ion</w:t>
      </w:r>
      <w:r w:rsidR="00EA0577" w:rsidRPr="00706156">
        <w:rPr>
          <w:rFonts w:cs="Arial"/>
        </w:rPr>
        <w:t xml:space="preserve"> (β= 0·13; 95% CI 0·06 - 0·19)</w:t>
      </w:r>
      <w:r w:rsidR="00F52CE0" w:rsidRPr="00706156">
        <w:rPr>
          <w:rFonts w:cs="Arial"/>
        </w:rPr>
        <w:t>;</w:t>
      </w:r>
      <w:r w:rsidR="00EA0577" w:rsidRPr="00706156">
        <w:rPr>
          <w:rFonts w:cs="Arial"/>
        </w:rPr>
        <w:t xml:space="preserve"> </w:t>
      </w:r>
      <w:r w:rsidR="00363ED1" w:rsidRPr="00706156">
        <w:rPr>
          <w:rFonts w:cs="Arial"/>
        </w:rPr>
        <w:t xml:space="preserve">and </w:t>
      </w:r>
      <w:r w:rsidR="00103504" w:rsidRPr="00706156">
        <w:rPr>
          <w:rFonts w:cs="Arial"/>
        </w:rPr>
        <w:t>frequency of temper tantrums</w:t>
      </w:r>
      <w:r w:rsidR="00363ED1" w:rsidRPr="00706156">
        <w:rPr>
          <w:rFonts w:cs="Arial"/>
        </w:rPr>
        <w:t xml:space="preserve"> </w:t>
      </w:r>
      <w:r w:rsidR="00B0255C" w:rsidRPr="00706156">
        <w:rPr>
          <w:rFonts w:cs="Arial"/>
        </w:rPr>
        <w:t>(β= 0·</w:t>
      </w:r>
      <w:r w:rsidR="00EA0577" w:rsidRPr="00706156">
        <w:rPr>
          <w:rFonts w:cs="Arial"/>
        </w:rPr>
        <w:t>10</w:t>
      </w:r>
      <w:r w:rsidR="00B0255C" w:rsidRPr="00706156">
        <w:rPr>
          <w:rFonts w:cs="Arial"/>
        </w:rPr>
        <w:t>; 95% CI 0·0</w:t>
      </w:r>
      <w:r w:rsidR="00EA0577" w:rsidRPr="00706156">
        <w:rPr>
          <w:rFonts w:cs="Arial"/>
        </w:rPr>
        <w:t>3</w:t>
      </w:r>
      <w:r w:rsidR="00B0255C" w:rsidRPr="00706156">
        <w:rPr>
          <w:rFonts w:cs="Arial"/>
        </w:rPr>
        <w:t xml:space="preserve"> - 0·1</w:t>
      </w:r>
      <w:r w:rsidR="00EA0577" w:rsidRPr="00706156">
        <w:rPr>
          <w:rFonts w:cs="Arial"/>
        </w:rPr>
        <w:t>7</w:t>
      </w:r>
      <w:r w:rsidR="00B0255C" w:rsidRPr="00706156">
        <w:rPr>
          <w:rFonts w:cs="Arial"/>
        </w:rPr>
        <w:t>)</w:t>
      </w:r>
      <w:r w:rsidR="001008FB" w:rsidRPr="00706156">
        <w:rPr>
          <w:rFonts w:cs="Arial"/>
        </w:rPr>
        <w:t>.</w:t>
      </w:r>
      <w:r w:rsidR="00103504" w:rsidRPr="00706156">
        <w:rPr>
          <w:rFonts w:cs="Arial"/>
        </w:rPr>
        <w:t xml:space="preserve"> </w:t>
      </w:r>
      <w:r w:rsidR="001008FB" w:rsidRPr="00706156">
        <w:rPr>
          <w:rFonts w:cs="Arial"/>
        </w:rPr>
        <w:t>Conversely,</w:t>
      </w:r>
      <w:r w:rsidR="00363ED1" w:rsidRPr="00706156">
        <w:rPr>
          <w:rFonts w:cs="Arial"/>
        </w:rPr>
        <w:t xml:space="preserve"> </w:t>
      </w:r>
      <w:r w:rsidR="009C7DD7" w:rsidRPr="00706156">
        <w:rPr>
          <w:rFonts w:cs="Arial"/>
        </w:rPr>
        <w:t xml:space="preserve">being afraid </w:t>
      </w:r>
      <w:r w:rsidR="008656DE" w:rsidRPr="00706156">
        <w:rPr>
          <w:rFonts w:cs="Arial"/>
        </w:rPr>
        <w:t xml:space="preserve">and being restless </w:t>
      </w:r>
      <w:r w:rsidR="009C7DD7" w:rsidRPr="00706156">
        <w:rPr>
          <w:rFonts w:cs="Arial"/>
        </w:rPr>
        <w:t>w</w:t>
      </w:r>
      <w:r w:rsidR="008656DE" w:rsidRPr="00706156">
        <w:rPr>
          <w:rFonts w:cs="Arial"/>
        </w:rPr>
        <w:t>ere</w:t>
      </w:r>
      <w:r w:rsidR="009C7DD7" w:rsidRPr="00706156">
        <w:rPr>
          <w:rFonts w:cs="Arial"/>
        </w:rPr>
        <w:t xml:space="preserve"> not</w:t>
      </w:r>
      <w:r w:rsidR="001008FB" w:rsidRPr="00706156">
        <w:rPr>
          <w:rFonts w:cs="Arial"/>
        </w:rPr>
        <w:t xml:space="preserve"> significant</w:t>
      </w:r>
      <w:r w:rsidR="00E12277" w:rsidRPr="00706156">
        <w:rPr>
          <w:rFonts w:cs="Arial"/>
        </w:rPr>
        <w:fldChar w:fldCharType="begin"/>
      </w:r>
      <w:r w:rsidR="00E97678" w:rsidRPr="00706156">
        <w:rPr>
          <w:rFonts w:cs="Arial"/>
        </w:rPr>
        <w:instrText xml:space="preserve"> ADDIN ZOTERO_ITEM CSL_CITATION {"citationID":"ihuuBaRD","properties":{"formattedCitation":"\\super 72\\nosupersub{}","plainCitation":"72","noteIndex":0},"citationItems":[{"id":98,"uris":["http://zotero.org/users/7696217/items/W5L2MHTM"],"itemData":{"id":98,"type":"article-journal","container-title":"International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Cruz","given":"Borja","non-dropping-particle":"del"}],"issued":{"date-parts":[["2021"]]}}}],"schema":"https://github.com/citation-style-language/schema/raw/master/csl-citation.json"} </w:instrText>
      </w:r>
      <w:r w:rsidR="00E12277" w:rsidRPr="00706156">
        <w:rPr>
          <w:rFonts w:cs="Arial"/>
        </w:rPr>
        <w:fldChar w:fldCharType="separate"/>
      </w:r>
      <w:r w:rsidR="00095CC6" w:rsidRPr="00706156">
        <w:rPr>
          <w:rFonts w:cs="Arial"/>
          <w:vertAlign w:val="superscript"/>
        </w:rPr>
        <w:t>72</w:t>
      </w:r>
      <w:r w:rsidR="00E12277" w:rsidRPr="00706156">
        <w:rPr>
          <w:rFonts w:cs="Arial"/>
        </w:rPr>
        <w:fldChar w:fldCharType="end"/>
      </w:r>
      <w:r w:rsidR="009C7DD7" w:rsidRPr="00706156">
        <w:rPr>
          <w:rFonts w:cs="Arial"/>
        </w:rPr>
        <w:t xml:space="preserve">. </w:t>
      </w:r>
      <w:r w:rsidR="00A5391B" w:rsidRPr="00706156">
        <w:rPr>
          <w:rFonts w:cs="Arial"/>
        </w:rPr>
        <w:t>I</w:t>
      </w:r>
      <w:r w:rsidR="00363ED1" w:rsidRPr="00706156">
        <w:rPr>
          <w:rFonts w:cs="Arial"/>
        </w:rPr>
        <w:t xml:space="preserve">ncreasing total </w:t>
      </w:r>
      <w:r w:rsidR="007A3E75" w:rsidRPr="00706156">
        <w:rPr>
          <w:rFonts w:cs="Arial"/>
        </w:rPr>
        <w:t>screen time</w:t>
      </w:r>
      <w:r w:rsidR="00363ED1" w:rsidRPr="00706156">
        <w:rPr>
          <w:rFonts w:cs="Arial"/>
        </w:rPr>
        <w:t xml:space="preserve"> was not associated with anger in any outcome</w:t>
      </w:r>
      <w:r w:rsidR="00E12277" w:rsidRPr="00706156">
        <w:rPr>
          <w:rFonts w:cs="Arial"/>
        </w:rPr>
        <w:fldChar w:fldCharType="begin"/>
      </w:r>
      <w:r w:rsidR="00E97678" w:rsidRPr="00706156">
        <w:rPr>
          <w:rFonts w:cs="Arial"/>
        </w:rPr>
        <w:instrText xml:space="preserve"> ADDIN ZOTERO_ITEM CSL_CITATION {"citationID":"PjuxwZri","properties":{"formattedCitation":"\\super 86\\nosupersub{}","plainCitation":"86","noteIndex":0},"citationItems":[{"id":10167,"uris":["http://zotero.org/users/7696217/items/MZ4ZFNG7"],"itemData":{"id":10167,"type":"article-journal","container-title":"Journal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00E12277" w:rsidRPr="00706156">
        <w:rPr>
          <w:rFonts w:cs="Arial"/>
        </w:rPr>
        <w:fldChar w:fldCharType="separate"/>
      </w:r>
      <w:r w:rsidR="00095CC6" w:rsidRPr="00706156">
        <w:rPr>
          <w:rFonts w:cs="Arial"/>
          <w:vertAlign w:val="superscript"/>
        </w:rPr>
        <w:t>86</w:t>
      </w:r>
      <w:r w:rsidR="00E12277" w:rsidRPr="00706156">
        <w:rPr>
          <w:rFonts w:cs="Arial"/>
        </w:rPr>
        <w:fldChar w:fldCharType="end"/>
      </w:r>
      <w:r w:rsidR="00FB58DE" w:rsidRPr="00706156">
        <w:rPr>
          <w:rFonts w:cs="Arial"/>
        </w:rPr>
        <w:t xml:space="preserve">, but increases in </w:t>
      </w:r>
      <w:r w:rsidR="007A3E75" w:rsidRPr="00706156">
        <w:rPr>
          <w:rFonts w:cs="Arial"/>
        </w:rPr>
        <w:t>screen time</w:t>
      </w:r>
      <w:r w:rsidR="00FB58DE" w:rsidRPr="00706156">
        <w:rPr>
          <w:rFonts w:cs="Arial"/>
        </w:rPr>
        <w:t xml:space="preserve"> were associated with fear</w:t>
      </w:r>
      <w:r w:rsidR="004313DB" w:rsidRPr="00706156">
        <w:rPr>
          <w:rFonts w:cs="Arial"/>
        </w:rPr>
        <w:t xml:space="preserve"> (</w:t>
      </w:r>
      <w:r w:rsidR="004313DB" w:rsidRPr="00706156">
        <w:rPr>
          <w:rFonts w:cs="Arial"/>
          <w:i/>
          <w:iCs/>
        </w:rPr>
        <w:t>p</w:t>
      </w:r>
      <w:r w:rsidR="004313DB" w:rsidRPr="00706156">
        <w:rPr>
          <w:rFonts w:cs="Arial"/>
        </w:rPr>
        <w:t>=&lt;0.01)</w:t>
      </w:r>
      <w:r w:rsidR="004313DB" w:rsidRPr="00706156">
        <w:rPr>
          <w:rFonts w:cs="Arial"/>
        </w:rPr>
        <w:fldChar w:fldCharType="begin"/>
      </w:r>
      <w:r w:rsidR="00E97678" w:rsidRPr="00706156">
        <w:rPr>
          <w:rFonts w:cs="Arial"/>
        </w:rPr>
        <w:instrText xml:space="preserve"> ADDIN ZOTERO_ITEM CSL_CITATION {"citationID":"fFmEr68J","properties":{"formattedCitation":"\\super 86\\nosupersub{}","plainCitation":"86","noteIndex":0},"citationItems":[{"id":10167,"uris":["http://zotero.org/users/7696217/items/MZ4ZFNG7"],"itemData":{"id":10167,"type":"article-journal","container-title":"Journal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004313DB" w:rsidRPr="00706156">
        <w:rPr>
          <w:rFonts w:cs="Arial"/>
        </w:rPr>
        <w:fldChar w:fldCharType="separate"/>
      </w:r>
      <w:r w:rsidR="00095CC6" w:rsidRPr="00706156">
        <w:rPr>
          <w:rFonts w:cs="Arial"/>
          <w:vertAlign w:val="superscript"/>
        </w:rPr>
        <w:t>86</w:t>
      </w:r>
      <w:r w:rsidR="004313DB" w:rsidRPr="00706156">
        <w:rPr>
          <w:rFonts w:cs="Arial"/>
        </w:rPr>
        <w:fldChar w:fldCharType="end"/>
      </w:r>
      <w:r w:rsidR="00BC27F9" w:rsidRPr="00706156">
        <w:rPr>
          <w:rFonts w:cs="Arial"/>
        </w:rPr>
        <w:t>.</w:t>
      </w:r>
      <w:r w:rsidR="009C7DD7" w:rsidRPr="00706156">
        <w:rPr>
          <w:rFonts w:cs="Arial"/>
        </w:rPr>
        <w:t xml:space="preserve"> </w:t>
      </w:r>
      <w:r w:rsidR="003E7109" w:rsidRPr="00706156">
        <w:rPr>
          <w:rFonts w:cs="Arial"/>
        </w:rPr>
        <w:t>Online study time was reported to be associated with mood disturbances (</w:t>
      </w:r>
      <w:r w:rsidR="003E7109" w:rsidRPr="00706156">
        <w:rPr>
          <w:rFonts w:cs="Arial"/>
          <w:i/>
          <w:iCs/>
        </w:rPr>
        <w:t>r</w:t>
      </w:r>
      <w:r w:rsidR="003E7109" w:rsidRPr="00706156">
        <w:rPr>
          <w:rFonts w:cs="Arial"/>
        </w:rPr>
        <w:t>=0</w:t>
      </w:r>
      <w:r w:rsidR="003E7109" w:rsidRPr="00706156">
        <w:rPr>
          <w:rFonts w:cs="Arial"/>
          <w:sz w:val="16"/>
          <w:szCs w:val="16"/>
        </w:rPr>
        <w:t>·</w:t>
      </w:r>
      <w:r w:rsidR="003E7109" w:rsidRPr="00706156">
        <w:rPr>
          <w:rFonts w:cs="Arial"/>
        </w:rPr>
        <w:t xml:space="preserve">43; </w:t>
      </w:r>
      <w:r w:rsidR="003E7109" w:rsidRPr="00706156">
        <w:rPr>
          <w:rFonts w:cs="Arial"/>
          <w:i/>
          <w:iCs/>
        </w:rPr>
        <w:t>p</w:t>
      </w:r>
      <w:r w:rsidR="003E7109" w:rsidRPr="00706156">
        <w:rPr>
          <w:rFonts w:cs="Arial"/>
        </w:rPr>
        <w:t>=&lt;0</w:t>
      </w:r>
      <w:r w:rsidR="003E7109" w:rsidRPr="00706156">
        <w:rPr>
          <w:rFonts w:cs="Arial"/>
          <w:sz w:val="16"/>
          <w:szCs w:val="16"/>
        </w:rPr>
        <w:t>·</w:t>
      </w:r>
      <w:r w:rsidR="003E7109" w:rsidRPr="00706156">
        <w:rPr>
          <w:rFonts w:cs="Arial"/>
        </w:rPr>
        <w:t xml:space="preserve">05), whereas </w:t>
      </w:r>
      <w:r w:rsidR="00C325CA" w:rsidRPr="00706156">
        <w:rPr>
          <w:rFonts w:cs="Arial"/>
        </w:rPr>
        <w:t>leisure</w:t>
      </w:r>
      <w:r w:rsidR="003E7109" w:rsidRPr="00706156">
        <w:rPr>
          <w:rFonts w:cs="Arial"/>
        </w:rPr>
        <w:t xml:space="preserve"> </w:t>
      </w:r>
      <w:r w:rsidR="007A3E75" w:rsidRPr="00706156">
        <w:rPr>
          <w:rFonts w:cs="Arial"/>
        </w:rPr>
        <w:t>screen time</w:t>
      </w:r>
      <w:r w:rsidR="003E7109" w:rsidRPr="00706156">
        <w:rPr>
          <w:rFonts w:cs="Arial"/>
        </w:rPr>
        <w:t xml:space="preserve"> was not significant</w:t>
      </w:r>
      <w:r w:rsidR="003E7109" w:rsidRPr="00706156">
        <w:rPr>
          <w:rFonts w:cs="Arial"/>
        </w:rPr>
        <w:fldChar w:fldCharType="begin"/>
      </w:r>
      <w:r w:rsidR="00E97678" w:rsidRPr="00706156">
        <w:rPr>
          <w:rFonts w:cs="Arial"/>
        </w:rPr>
        <w:instrText xml:space="preserve"> ADDIN ZOTERO_ITEM CSL_CITATION {"citationID":"oGTU3hrr","properties":{"formattedCitation":"\\super 109\\nosupersub{}","plainCitation":"109","noteIndex":0},"citationItems":[{"id":47,"uris":["http://zotero.org/users/7696217/items/Z96ZWTAG"],"itemData":{"id":47,"type":"article-journal","container-title":"Journal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COVID-19","volume":"59","author":[{"family":"Xiao","given":"Suhua"},{"family":"Yan","given":"Zi"},{"family":"Zhao","given":"Li"}],"issued":{"date-parts":[["2021"]]}}}],"schema":"https://github.com/citation-style-language/schema/raw/master/csl-citation.json"} </w:instrText>
      </w:r>
      <w:r w:rsidR="003E7109" w:rsidRPr="00706156">
        <w:rPr>
          <w:rFonts w:cs="Arial"/>
        </w:rPr>
        <w:fldChar w:fldCharType="separate"/>
      </w:r>
      <w:r w:rsidR="00095CC6" w:rsidRPr="00706156">
        <w:rPr>
          <w:rFonts w:cs="Arial"/>
          <w:vertAlign w:val="superscript"/>
        </w:rPr>
        <w:t>109</w:t>
      </w:r>
      <w:r w:rsidR="003E7109" w:rsidRPr="00706156">
        <w:rPr>
          <w:rFonts w:cs="Arial"/>
        </w:rPr>
        <w:fldChar w:fldCharType="end"/>
      </w:r>
      <w:r w:rsidR="003E7109" w:rsidRPr="00706156">
        <w:rPr>
          <w:rFonts w:cs="Arial"/>
        </w:rPr>
        <w:t xml:space="preserve">. </w:t>
      </w:r>
      <w:r w:rsidR="00542C85" w:rsidRPr="00706156">
        <w:rPr>
          <w:rFonts w:cs="Arial"/>
        </w:rPr>
        <w:t>Tablet and smartphone time were both significantly associated with overall behavioural problems</w:t>
      </w:r>
      <w:r w:rsidR="00396D09" w:rsidRPr="00706156">
        <w:rPr>
          <w:rFonts w:cs="Arial"/>
        </w:rPr>
        <w:t xml:space="preserve"> (</w:t>
      </w:r>
      <w:r w:rsidR="00396D09" w:rsidRPr="00706156">
        <w:rPr>
          <w:rFonts w:cs="Arial"/>
          <w:i/>
          <w:iCs/>
        </w:rPr>
        <w:t>r</w:t>
      </w:r>
      <w:r w:rsidR="00396D09" w:rsidRPr="00706156">
        <w:rPr>
          <w:rFonts w:cs="Arial"/>
        </w:rPr>
        <w:t>=0</w:t>
      </w:r>
      <w:r w:rsidR="00396D09" w:rsidRPr="00706156">
        <w:rPr>
          <w:rFonts w:cs="Arial"/>
          <w:sz w:val="16"/>
          <w:szCs w:val="16"/>
        </w:rPr>
        <w:t>·</w:t>
      </w:r>
      <w:r w:rsidR="00396D09" w:rsidRPr="00706156">
        <w:rPr>
          <w:rFonts w:cs="Arial"/>
        </w:rPr>
        <w:t xml:space="preserve">22; </w:t>
      </w:r>
      <w:r w:rsidR="00396D09" w:rsidRPr="00706156">
        <w:rPr>
          <w:rFonts w:cs="Arial"/>
          <w:i/>
          <w:iCs/>
        </w:rPr>
        <w:t>p</w:t>
      </w:r>
      <w:r w:rsidR="00396D09" w:rsidRPr="00706156">
        <w:rPr>
          <w:rFonts w:cs="Arial"/>
        </w:rPr>
        <w:t>=&lt;0</w:t>
      </w:r>
      <w:r w:rsidR="00396D09" w:rsidRPr="00706156">
        <w:rPr>
          <w:rFonts w:cs="Arial"/>
          <w:sz w:val="16"/>
          <w:szCs w:val="16"/>
        </w:rPr>
        <w:t>·</w:t>
      </w:r>
      <w:r w:rsidR="00396D09" w:rsidRPr="00706156">
        <w:rPr>
          <w:rFonts w:cs="Arial"/>
        </w:rPr>
        <w:t xml:space="preserve">05 and </w:t>
      </w:r>
      <w:r w:rsidR="00396D09" w:rsidRPr="00706156">
        <w:rPr>
          <w:rFonts w:cs="Arial"/>
          <w:i/>
          <w:iCs/>
        </w:rPr>
        <w:t>r</w:t>
      </w:r>
      <w:r w:rsidR="00396D09" w:rsidRPr="00706156">
        <w:rPr>
          <w:rFonts w:cs="Arial"/>
        </w:rPr>
        <w:t>=0</w:t>
      </w:r>
      <w:r w:rsidR="00396D09" w:rsidRPr="00706156">
        <w:rPr>
          <w:rFonts w:cs="Arial"/>
          <w:sz w:val="16"/>
          <w:szCs w:val="16"/>
        </w:rPr>
        <w:t>·</w:t>
      </w:r>
      <w:r w:rsidR="00396D09" w:rsidRPr="00706156">
        <w:rPr>
          <w:rFonts w:cs="Arial"/>
        </w:rPr>
        <w:t xml:space="preserve">17; </w:t>
      </w:r>
      <w:r w:rsidR="00396D09" w:rsidRPr="00706156">
        <w:rPr>
          <w:rFonts w:cs="Arial"/>
          <w:i/>
          <w:iCs/>
        </w:rPr>
        <w:t>p</w:t>
      </w:r>
      <w:r w:rsidR="00396D09" w:rsidRPr="00706156">
        <w:rPr>
          <w:rFonts w:cs="Arial"/>
        </w:rPr>
        <w:t>=&lt;0</w:t>
      </w:r>
      <w:r w:rsidR="00396D09" w:rsidRPr="00706156">
        <w:rPr>
          <w:rFonts w:cs="Arial"/>
          <w:sz w:val="16"/>
          <w:szCs w:val="16"/>
        </w:rPr>
        <w:t>·</w:t>
      </w:r>
      <w:r w:rsidR="00396D09" w:rsidRPr="00706156">
        <w:rPr>
          <w:rFonts w:cs="Arial"/>
        </w:rPr>
        <w:t>05 respectively)</w:t>
      </w:r>
      <w:r w:rsidR="00542C85" w:rsidRPr="00706156">
        <w:rPr>
          <w:rFonts w:cs="Arial"/>
        </w:rPr>
        <w:t>, whereas TV time was not</w:t>
      </w:r>
      <w:r w:rsidR="00542C85" w:rsidRPr="00706156">
        <w:rPr>
          <w:rFonts w:cs="Arial"/>
        </w:rPr>
        <w:fldChar w:fldCharType="begin"/>
      </w:r>
      <w:r w:rsidR="00E97678" w:rsidRPr="00706156">
        <w:rPr>
          <w:rFonts w:cs="Arial"/>
        </w:rPr>
        <w:instrText xml:space="preserve"> ADDIN ZOTERO_ITEM CSL_CITATION {"citationID":"vasy3YWn","properties":{"formattedCitation":"\\super 91\\nosupersub{}","plainCitation":"91","noteIndex":0},"citationItems":[{"id":10208,"uris":["http://zotero.org/users/7696217/items/QVYEGCG6"],"itemData":{"id":10208,"type":"article-journal","container-title":"Journal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schema":"https://github.com/citation-style-language/schema/raw/master/csl-citation.json"} </w:instrText>
      </w:r>
      <w:r w:rsidR="00542C85" w:rsidRPr="00706156">
        <w:rPr>
          <w:rFonts w:cs="Arial"/>
        </w:rPr>
        <w:fldChar w:fldCharType="separate"/>
      </w:r>
      <w:r w:rsidR="00095CC6" w:rsidRPr="00706156">
        <w:rPr>
          <w:rFonts w:cs="Arial"/>
          <w:vertAlign w:val="superscript"/>
        </w:rPr>
        <w:t>91</w:t>
      </w:r>
      <w:r w:rsidR="00542C85" w:rsidRPr="00706156">
        <w:rPr>
          <w:rFonts w:cs="Arial"/>
        </w:rPr>
        <w:fldChar w:fldCharType="end"/>
      </w:r>
      <w:r w:rsidR="00542C85" w:rsidRPr="00706156">
        <w:rPr>
          <w:rFonts w:cs="Arial"/>
        </w:rPr>
        <w:t xml:space="preserve">. </w:t>
      </w:r>
      <w:r w:rsidR="00566E9E" w:rsidRPr="00706156">
        <w:rPr>
          <w:rFonts w:cs="Arial"/>
        </w:rPr>
        <w:t>Regarding</w:t>
      </w:r>
      <w:r w:rsidR="001C5ABD" w:rsidRPr="00706156">
        <w:rPr>
          <w:rFonts w:cs="Arial"/>
        </w:rPr>
        <w:t xml:space="preserve"> other behavioural factors, </w:t>
      </w:r>
      <w:r w:rsidR="00C325CA" w:rsidRPr="00706156">
        <w:rPr>
          <w:rFonts w:cs="Arial"/>
        </w:rPr>
        <w:t>child sensitivity</w:t>
      </w:r>
      <w:r w:rsidR="00536959" w:rsidRPr="00706156">
        <w:rPr>
          <w:rFonts w:cs="Arial"/>
        </w:rPr>
        <w:t>, calmness, and affection were</w:t>
      </w:r>
      <w:r w:rsidR="00C325CA" w:rsidRPr="00706156">
        <w:rPr>
          <w:rFonts w:cs="Arial"/>
        </w:rPr>
        <w:t xml:space="preserve"> not associated with </w:t>
      </w:r>
      <w:r w:rsidR="00032343" w:rsidRPr="00706156">
        <w:rPr>
          <w:rFonts w:cs="Arial"/>
        </w:rPr>
        <w:t xml:space="preserve">overall </w:t>
      </w:r>
      <w:r w:rsidR="007A3E75" w:rsidRPr="00706156">
        <w:rPr>
          <w:rFonts w:cs="Arial"/>
        </w:rPr>
        <w:t>screen time</w:t>
      </w:r>
      <w:r w:rsidR="00566E9E" w:rsidRPr="00706156">
        <w:rPr>
          <w:rFonts w:cs="Arial"/>
        </w:rPr>
        <w:fldChar w:fldCharType="begin"/>
      </w:r>
      <w:r w:rsidR="00E97678" w:rsidRPr="00706156">
        <w:rPr>
          <w:rFonts w:cs="Arial"/>
        </w:rPr>
        <w:instrText xml:space="preserve"> ADDIN ZOTERO_ITEM CSL_CITATION {"citationID":"gyZJY73f","properties":{"formattedCitation":"\\super 72,86\\nosupersub{}","plainCitation":"72,86","noteIndex":0},"citationItems":[{"id":98,"uris":["http://zotero.org/users/7696217/items/W5L2MHTM"],"itemData":{"id":98,"type":"article-journal","container-title":"International journal of environmental research and public health","issue":"1","journalAbbreviation":"International journal of environmental research and public health","note":"publisher: Multidisciplinary Digital Publishing Institute","page":"176","title":"Sociodemographic predictors of changes in physical activity, screen time, and sleep among toddlers and preschoolers in chile during the covid-19 pandemic","volume":"18","author":[{"family":"Aguilar-Farias","given":"Nicolas"},{"family":"Toledo-Vargas","given":"Marcelo"},{"family":"Miranda-Marquez","given":"Sebastian"},{"family":"Cortinez-O'Ryan","given":"Andrea"},{"family":"Cristi-Montero","given":"Carlos"},{"family":"Rodriguez-Rodriguez","given":"Fernando"},{"family":"Martino-Fuentealba","given":"Pia"},{"family":"Okely","given":"Anthony D"},{"family":"Pozo Cruz","given":"Borja","non-dropping-particle":"del"}],"issued":{"date-parts":[["2021"]]}}},{"id":10167,"uris":["http://zotero.org/users/7696217/items/MZ4ZFNG7"],"itemData":{"id":10167,"type":"article-journal","container-title":"Journal of the American College of Nutrition","ISSN":"0731-5724","journalAbbreviation":"Journal of the American College of Nutrition","note":"publisher: Taylor &amp; Francis","page":"1-9","title":"Adolescents Emotional State and Behavioral and Dietary Habit Changes during Isolation Due to the COVID-19 Pandemic","author":[{"family":"Giannini","given":"Denise Tavares"},{"family":"Tavares","given":"Cristiane Murad"},{"family":"Takey","given":"Marcia"},{"family":"Aloise","given":"Marta Lourenço Rolla"},{"family":"Costa","given":"Andreia Jorge","non-dropping-particle":"da"},{"family":"Carvalho","given":"Dayse Silva","non-dropping-particle":"de"},{"family":"Silva","given":"Selma Correia","non-dropping-particle":"da"},{"family":"Pontes","given":"Marcos Henrique Pereira"},{"family":"Monteiro","given":"Cláudia Braga"}],"issued":{"date-parts":[["2021"]]}}}],"schema":"https://github.com/citation-style-language/schema/raw/master/csl-citation.json"} </w:instrText>
      </w:r>
      <w:r w:rsidR="00566E9E" w:rsidRPr="00706156">
        <w:rPr>
          <w:rFonts w:cs="Arial"/>
        </w:rPr>
        <w:fldChar w:fldCharType="separate"/>
      </w:r>
      <w:r w:rsidR="00095CC6" w:rsidRPr="00706156">
        <w:rPr>
          <w:rFonts w:cs="Arial"/>
          <w:vertAlign w:val="superscript"/>
        </w:rPr>
        <w:t>72,86</w:t>
      </w:r>
      <w:r w:rsidR="00566E9E" w:rsidRPr="00706156">
        <w:rPr>
          <w:rFonts w:cs="Arial"/>
        </w:rPr>
        <w:fldChar w:fldCharType="end"/>
      </w:r>
      <w:r w:rsidR="00566E9E" w:rsidRPr="00706156">
        <w:rPr>
          <w:rFonts w:cs="Arial"/>
        </w:rPr>
        <w:t xml:space="preserve">. </w:t>
      </w:r>
    </w:p>
    <w:p w14:paraId="7CB9AA15" w14:textId="06B1D410" w:rsidR="00396D09" w:rsidRPr="00706156" w:rsidRDefault="0043229A" w:rsidP="00F925DB">
      <w:pPr>
        <w:rPr>
          <w:rFonts w:cs="Arial"/>
        </w:rPr>
      </w:pPr>
      <w:r w:rsidRPr="00706156">
        <w:rPr>
          <w:rFonts w:cs="Arial"/>
        </w:rPr>
        <w:t>S</w:t>
      </w:r>
      <w:r w:rsidR="00543628" w:rsidRPr="00706156">
        <w:rPr>
          <w:rFonts w:cs="Arial"/>
        </w:rPr>
        <w:t xml:space="preserve">even outcomes examined </w:t>
      </w:r>
      <w:r w:rsidR="00EE3DE0" w:rsidRPr="00706156">
        <w:rPr>
          <w:rFonts w:cs="Arial"/>
        </w:rPr>
        <w:t>association</w:t>
      </w:r>
      <w:r w:rsidRPr="00706156">
        <w:rPr>
          <w:rFonts w:cs="Arial"/>
        </w:rPr>
        <w:t>s</w:t>
      </w:r>
      <w:r w:rsidR="00543628" w:rsidRPr="00706156">
        <w:rPr>
          <w:rFonts w:cs="Arial"/>
        </w:rPr>
        <w:t xml:space="preserve"> between </w:t>
      </w:r>
      <w:r w:rsidR="007A3E75" w:rsidRPr="00706156">
        <w:rPr>
          <w:rFonts w:cs="Arial"/>
        </w:rPr>
        <w:t>screen time</w:t>
      </w:r>
      <w:r w:rsidR="00543628" w:rsidRPr="00706156">
        <w:rPr>
          <w:rFonts w:cs="Arial"/>
        </w:rPr>
        <w:t xml:space="preserve"> and stress, with</w:t>
      </w:r>
      <w:r w:rsidR="00A6345B" w:rsidRPr="00706156">
        <w:rPr>
          <w:rFonts w:cs="Arial"/>
        </w:rPr>
        <w:t xml:space="preserve"> </w:t>
      </w:r>
      <w:r w:rsidR="00711ACA" w:rsidRPr="00706156">
        <w:rPr>
          <w:rFonts w:cs="Arial"/>
        </w:rPr>
        <w:t>50</w:t>
      </w:r>
      <w:r w:rsidR="00A6345B" w:rsidRPr="00706156">
        <w:rPr>
          <w:rFonts w:cs="Arial"/>
        </w:rPr>
        <w:t>% (</w:t>
      </w:r>
      <w:r w:rsidR="00711ACA" w:rsidRPr="00706156">
        <w:rPr>
          <w:rFonts w:cs="Arial"/>
        </w:rPr>
        <w:t>4</w:t>
      </w:r>
      <w:r w:rsidR="00A6345B" w:rsidRPr="00706156">
        <w:rPr>
          <w:rFonts w:cs="Arial"/>
        </w:rPr>
        <w:t>/</w:t>
      </w:r>
      <w:r w:rsidR="00711ACA" w:rsidRPr="00706156">
        <w:rPr>
          <w:rFonts w:cs="Arial"/>
        </w:rPr>
        <w:t>8</w:t>
      </w:r>
      <w:r w:rsidR="00A6345B" w:rsidRPr="00706156">
        <w:rPr>
          <w:rFonts w:cs="Arial"/>
        </w:rPr>
        <w:t xml:space="preserve">) being significant. One study </w:t>
      </w:r>
      <w:r w:rsidRPr="00706156">
        <w:rPr>
          <w:rFonts w:cs="Arial"/>
        </w:rPr>
        <w:t xml:space="preserve">found a </w:t>
      </w:r>
      <w:r w:rsidR="00D26210" w:rsidRPr="00706156">
        <w:rPr>
          <w:rFonts w:cs="Arial"/>
        </w:rPr>
        <w:t>significant</w:t>
      </w:r>
      <w:r w:rsidRPr="00706156">
        <w:rPr>
          <w:rFonts w:cs="Arial"/>
        </w:rPr>
        <w:t xml:space="preserve"> </w:t>
      </w:r>
      <w:r w:rsidR="00D26210" w:rsidRPr="00706156">
        <w:rPr>
          <w:rFonts w:cs="Arial"/>
        </w:rPr>
        <w:t>association</w:t>
      </w:r>
      <w:r w:rsidR="004F2343" w:rsidRPr="00706156">
        <w:rPr>
          <w:rFonts w:cs="Arial"/>
        </w:rPr>
        <w:t xml:space="preserve"> </w:t>
      </w:r>
      <w:r w:rsidRPr="00706156">
        <w:rPr>
          <w:rFonts w:cs="Arial"/>
        </w:rPr>
        <w:t xml:space="preserve">between </w:t>
      </w:r>
      <w:r w:rsidR="004F2343" w:rsidRPr="00706156">
        <w:rPr>
          <w:rFonts w:cs="Arial"/>
        </w:rPr>
        <w:t xml:space="preserve">overall </w:t>
      </w:r>
      <w:r w:rsidR="007A3E75" w:rsidRPr="00706156">
        <w:rPr>
          <w:rFonts w:cs="Arial"/>
        </w:rPr>
        <w:t>screen time</w:t>
      </w:r>
      <w:r w:rsidR="00D26210" w:rsidRPr="00706156">
        <w:rPr>
          <w:rFonts w:cs="Arial"/>
        </w:rPr>
        <w:t xml:space="preserve"> and stress in a multiple mediation analysis </w:t>
      </w:r>
      <w:r w:rsidR="00EE3DE0" w:rsidRPr="00706156">
        <w:rPr>
          <w:rFonts w:cs="Arial"/>
        </w:rPr>
        <w:t>(</w:t>
      </w:r>
      <w:r w:rsidR="00221EAA" w:rsidRPr="00706156">
        <w:rPr>
          <w:rFonts w:cs="Arial"/>
        </w:rPr>
        <w:t xml:space="preserve">effect size=0·18; </w:t>
      </w:r>
      <w:r w:rsidR="00221EAA" w:rsidRPr="00706156">
        <w:rPr>
          <w:rFonts w:cs="Arial"/>
          <w:i/>
          <w:iCs/>
        </w:rPr>
        <w:t>p</w:t>
      </w:r>
      <w:r w:rsidR="00221EAA" w:rsidRPr="00706156">
        <w:rPr>
          <w:rFonts w:cs="Arial"/>
        </w:rPr>
        <w:t>=0·05)</w:t>
      </w:r>
      <w:r w:rsidR="00CF3FA2" w:rsidRPr="00706156">
        <w:rPr>
          <w:rFonts w:cs="Arial"/>
        </w:rPr>
        <w:fldChar w:fldCharType="begin"/>
      </w:r>
      <w:r w:rsidR="00E97678" w:rsidRPr="00706156">
        <w:rPr>
          <w:rFonts w:cs="Arial"/>
        </w:rPr>
        <w:instrText xml:space="preserve"> ADDIN ZOTERO_ITEM CSL_CITATION {"citationID":"eknBgg1A","properties":{"formattedCitation":"\\super 83\\nosupersub{}","plainCitation":"83","noteIndex":0},"citationItems":[{"id":83,"uris":["http://zotero.org/users/7696217/items/XU8X9DNQ"],"itemData":{"id":83,"type":"article-journal","container-title":"Acta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Kraus","given":"Tzipi"}],"issued":{"date-parts":[["2021"]]}}}],"schema":"https://github.com/citation-style-language/schema/raw/master/csl-citation.json"} </w:instrText>
      </w:r>
      <w:r w:rsidR="00CF3FA2" w:rsidRPr="00706156">
        <w:rPr>
          <w:rFonts w:cs="Arial"/>
        </w:rPr>
        <w:fldChar w:fldCharType="separate"/>
      </w:r>
      <w:r w:rsidR="00095CC6" w:rsidRPr="00706156">
        <w:rPr>
          <w:rFonts w:cs="Arial"/>
          <w:vertAlign w:val="superscript"/>
        </w:rPr>
        <w:t>83</w:t>
      </w:r>
      <w:r w:rsidR="00CF3FA2" w:rsidRPr="00706156">
        <w:rPr>
          <w:rFonts w:cs="Arial"/>
        </w:rPr>
        <w:fldChar w:fldCharType="end"/>
      </w:r>
      <w:r w:rsidR="004F2343" w:rsidRPr="00706156">
        <w:rPr>
          <w:rFonts w:cs="Arial"/>
        </w:rPr>
        <w:t xml:space="preserve">. Gaming </w:t>
      </w:r>
      <w:r w:rsidR="00507243" w:rsidRPr="00706156">
        <w:rPr>
          <w:rFonts w:cs="Arial"/>
        </w:rPr>
        <w:t>was</w:t>
      </w:r>
      <w:r w:rsidR="004F2343" w:rsidRPr="00706156">
        <w:rPr>
          <w:rFonts w:cs="Arial"/>
        </w:rPr>
        <w:t xml:space="preserve"> </w:t>
      </w:r>
      <w:r w:rsidR="00D26210" w:rsidRPr="00706156">
        <w:rPr>
          <w:rFonts w:cs="Arial"/>
        </w:rPr>
        <w:t>reported</w:t>
      </w:r>
      <w:r w:rsidR="004F2343" w:rsidRPr="00706156">
        <w:rPr>
          <w:rFonts w:cs="Arial"/>
        </w:rPr>
        <w:t xml:space="preserve"> to be </w:t>
      </w:r>
      <w:r w:rsidR="00EE3DE0" w:rsidRPr="00706156">
        <w:rPr>
          <w:rFonts w:cs="Arial"/>
        </w:rPr>
        <w:t>associated</w:t>
      </w:r>
      <w:r w:rsidR="00507243" w:rsidRPr="00706156">
        <w:rPr>
          <w:rFonts w:cs="Arial"/>
        </w:rPr>
        <w:t xml:space="preserve"> with </w:t>
      </w:r>
      <w:r w:rsidR="00D26210" w:rsidRPr="00706156">
        <w:rPr>
          <w:rFonts w:cs="Arial"/>
        </w:rPr>
        <w:t>‘</w:t>
      </w:r>
      <w:r w:rsidR="00507243" w:rsidRPr="00706156">
        <w:rPr>
          <w:rFonts w:cs="Arial"/>
        </w:rPr>
        <w:t>COVID related worries</w:t>
      </w:r>
      <w:r w:rsidR="00D26210" w:rsidRPr="00706156">
        <w:rPr>
          <w:rFonts w:cs="Arial"/>
        </w:rPr>
        <w:t xml:space="preserve">’ </w:t>
      </w:r>
      <w:r w:rsidR="00221EAA" w:rsidRPr="00706156">
        <w:rPr>
          <w:rFonts w:cs="Arial"/>
        </w:rPr>
        <w:t>(OR=1·</w:t>
      </w:r>
      <w:r w:rsidR="00900C0E" w:rsidRPr="00706156">
        <w:rPr>
          <w:rFonts w:cs="Arial"/>
        </w:rPr>
        <w:t>6</w:t>
      </w:r>
      <w:r w:rsidR="00221EAA" w:rsidRPr="00706156">
        <w:rPr>
          <w:rFonts w:cs="Arial"/>
        </w:rPr>
        <w:t xml:space="preserve"> 95%CI 1·</w:t>
      </w:r>
      <w:r w:rsidR="00900C0E" w:rsidRPr="00706156">
        <w:rPr>
          <w:rFonts w:cs="Arial"/>
        </w:rPr>
        <w:t>1- 2</w:t>
      </w:r>
      <w:r w:rsidR="00221EAA" w:rsidRPr="00706156">
        <w:rPr>
          <w:rFonts w:cs="Arial"/>
        </w:rPr>
        <w:t>·3)</w:t>
      </w:r>
      <w:r w:rsidR="00507243" w:rsidRPr="00706156">
        <w:rPr>
          <w:rFonts w:cs="Arial"/>
        </w:rPr>
        <w:t>, whereas TV time and social media use were not</w:t>
      </w:r>
      <w:r w:rsidR="00CF3FA2" w:rsidRPr="00706156">
        <w:rPr>
          <w:rFonts w:cs="Arial"/>
        </w:rPr>
        <w:fldChar w:fldCharType="begin"/>
      </w:r>
      <w:r w:rsidR="00E97678" w:rsidRPr="00706156">
        <w:rPr>
          <w:rFonts w:cs="Arial"/>
        </w:rPr>
        <w:instrText xml:space="preserve"> ADDIN ZOTERO_ITEM CSL_CITATION {"citationID":"g2CWW0Be","properties":{"formattedCitation":"\\super 105\\nosupersub{}","plainCitation":"105","noteIndex":0},"citationItems":[{"id":10212,"uris":["http://zotero.org/users/7696217/items/9YF8KUJ9"],"itemData":{"id":10212,"type":"article-journal","container-title":"Journal of attention disorders","ISSN":"1087-0547","journalAbbreviation":"Journal of attention disorders","note":"publisher: Sage Publications Sage CA: Los Angeles, CA","page":"1087054720978549","title":"Physical health, media use, and mental health in children and adolescents with ADHD during the COVID-19 pandemic in australia","author":[{"family":"Sciberras","given":"Emma"},{"family":"Patel","given":"Pooja"},{"family":"Stokes","given":"Mark A"},{"family":"Coghill","given":"David"},{"family":"Middeldorp","given":"Christel M"},{"family":"Bellgrove","given":"Mark A"},{"family":"Becker","given":"Stephen P"},{"family":"Efron","given":"Daryl"},{"family":"Stringaris","given":"Argyris"},{"family":"Faraone","given":"Stephen V"}],"issued":{"date-parts":[["2020"]]}}}],"schema":"https://github.com/citation-style-language/schema/raw/master/csl-citation.json"} </w:instrText>
      </w:r>
      <w:r w:rsidR="00CF3FA2" w:rsidRPr="00706156">
        <w:rPr>
          <w:rFonts w:cs="Arial"/>
        </w:rPr>
        <w:fldChar w:fldCharType="separate"/>
      </w:r>
      <w:r w:rsidR="00095CC6" w:rsidRPr="00706156">
        <w:rPr>
          <w:rFonts w:cs="Arial"/>
          <w:vertAlign w:val="superscript"/>
        </w:rPr>
        <w:t>105</w:t>
      </w:r>
      <w:r w:rsidR="00CF3FA2" w:rsidRPr="00706156">
        <w:rPr>
          <w:rFonts w:cs="Arial"/>
        </w:rPr>
        <w:fldChar w:fldCharType="end"/>
      </w:r>
      <w:r w:rsidR="00507243" w:rsidRPr="00706156">
        <w:rPr>
          <w:rFonts w:cs="Arial"/>
        </w:rPr>
        <w:t xml:space="preserve">. </w:t>
      </w:r>
      <w:r w:rsidR="00D26210" w:rsidRPr="00706156">
        <w:rPr>
          <w:rFonts w:cs="Arial"/>
        </w:rPr>
        <w:t>S</w:t>
      </w:r>
      <w:r w:rsidR="00EE3DE0" w:rsidRPr="00706156">
        <w:rPr>
          <w:rFonts w:cs="Arial"/>
        </w:rPr>
        <w:t xml:space="preserve">ocial media use was reported to be associated with </w:t>
      </w:r>
      <w:r w:rsidR="00D26210" w:rsidRPr="00706156">
        <w:rPr>
          <w:rFonts w:cs="Arial"/>
        </w:rPr>
        <w:t>‘</w:t>
      </w:r>
      <w:r w:rsidR="00EE3DE0" w:rsidRPr="00706156">
        <w:rPr>
          <w:rFonts w:cs="Arial"/>
        </w:rPr>
        <w:t>COVID related stress</w:t>
      </w:r>
      <w:r w:rsidR="00D26210" w:rsidRPr="00706156">
        <w:rPr>
          <w:rFonts w:cs="Arial"/>
        </w:rPr>
        <w:t>’</w:t>
      </w:r>
      <w:r w:rsidR="00900C0E" w:rsidRPr="00706156">
        <w:rPr>
          <w:rFonts w:cs="Arial"/>
        </w:rPr>
        <w:t xml:space="preserve"> (OR=2·1</w:t>
      </w:r>
      <w:r w:rsidR="004F06B6" w:rsidRPr="00706156">
        <w:rPr>
          <w:rFonts w:cs="Arial"/>
        </w:rPr>
        <w:t xml:space="preserve">; </w:t>
      </w:r>
      <w:r w:rsidR="004F06B6" w:rsidRPr="00706156">
        <w:rPr>
          <w:rFonts w:cs="Arial"/>
          <w:i/>
          <w:iCs/>
        </w:rPr>
        <w:t>p</w:t>
      </w:r>
      <w:r w:rsidR="004F06B6" w:rsidRPr="00706156">
        <w:rPr>
          <w:rFonts w:cs="Arial"/>
        </w:rPr>
        <w:t>=&lt;0·001</w:t>
      </w:r>
      <w:r w:rsidR="00900C0E" w:rsidRPr="00706156">
        <w:rPr>
          <w:rFonts w:cs="Arial"/>
        </w:rPr>
        <w:t>),</w:t>
      </w:r>
      <w:r w:rsidR="00EE3DE0" w:rsidRPr="00706156">
        <w:rPr>
          <w:rFonts w:cs="Arial"/>
        </w:rPr>
        <w:t xml:space="preserve"> whereas TV use and </w:t>
      </w:r>
      <w:r w:rsidR="004F06B6" w:rsidRPr="00706156">
        <w:rPr>
          <w:rFonts w:cs="Arial"/>
        </w:rPr>
        <w:t>gaming</w:t>
      </w:r>
      <w:r w:rsidR="00EE3DE0" w:rsidRPr="00706156">
        <w:rPr>
          <w:rFonts w:cs="Arial"/>
        </w:rPr>
        <w:t xml:space="preserve"> were not</w:t>
      </w:r>
      <w:r w:rsidR="00CF3FA2" w:rsidRPr="00706156">
        <w:rPr>
          <w:rFonts w:cs="Arial"/>
        </w:rPr>
        <w:fldChar w:fldCharType="begin"/>
      </w:r>
      <w:r w:rsidR="00E97678" w:rsidRPr="00706156">
        <w:rPr>
          <w:rFonts w:cs="Arial"/>
        </w:rPr>
        <w:instrText xml:space="preserve"> ADDIN ZOTERO_ITEM CSL_CITATION {"citationID":"whtvQqla","properties":{"formattedCitation":"\\super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CF3FA2" w:rsidRPr="00706156">
        <w:rPr>
          <w:rFonts w:cs="Arial"/>
        </w:rPr>
        <w:fldChar w:fldCharType="separate"/>
      </w:r>
      <w:r w:rsidR="00095CC6" w:rsidRPr="00706156">
        <w:rPr>
          <w:rFonts w:cs="Arial"/>
          <w:vertAlign w:val="superscript"/>
        </w:rPr>
        <w:t>103</w:t>
      </w:r>
      <w:r w:rsidR="00CF3FA2" w:rsidRPr="00706156">
        <w:rPr>
          <w:rFonts w:cs="Arial"/>
        </w:rPr>
        <w:fldChar w:fldCharType="end"/>
      </w:r>
      <w:r w:rsidR="00EE3DE0" w:rsidRPr="00706156">
        <w:rPr>
          <w:rFonts w:cs="Arial"/>
        </w:rPr>
        <w:t>.</w:t>
      </w:r>
      <w:r w:rsidR="00711ACA" w:rsidRPr="00706156">
        <w:rPr>
          <w:rFonts w:cs="Arial"/>
        </w:rPr>
        <w:t xml:space="preserve"> Increasing smartphone use was also reported to be </w:t>
      </w:r>
      <w:r w:rsidR="002B266D" w:rsidRPr="00706156">
        <w:rPr>
          <w:rFonts w:cs="Arial"/>
        </w:rPr>
        <w:t>associated</w:t>
      </w:r>
      <w:r w:rsidR="00711ACA" w:rsidRPr="00706156">
        <w:rPr>
          <w:rFonts w:cs="Arial"/>
        </w:rPr>
        <w:t xml:space="preserve"> with </w:t>
      </w:r>
      <w:r w:rsidR="002B266D" w:rsidRPr="00706156">
        <w:rPr>
          <w:rFonts w:cs="Arial"/>
        </w:rPr>
        <w:t>psychological</w:t>
      </w:r>
      <w:r w:rsidR="00711ACA" w:rsidRPr="00706156">
        <w:rPr>
          <w:rFonts w:cs="Arial"/>
        </w:rPr>
        <w:t xml:space="preserve"> distress (</w:t>
      </w:r>
      <w:r w:rsidR="002B266D" w:rsidRPr="00706156">
        <w:rPr>
          <w:rFonts w:cs="Arial"/>
        </w:rPr>
        <w:t>r=0</w:t>
      </w:r>
      <w:r w:rsidR="002B266D" w:rsidRPr="00706156">
        <w:rPr>
          <w:rFonts w:cs="Arial"/>
          <w:sz w:val="16"/>
          <w:szCs w:val="16"/>
        </w:rPr>
        <w:t>·</w:t>
      </w:r>
      <w:r w:rsidR="002B266D" w:rsidRPr="00706156">
        <w:rPr>
          <w:rFonts w:cs="Arial"/>
        </w:rPr>
        <w:t xml:space="preserve">2; </w:t>
      </w:r>
      <w:r w:rsidR="002B266D" w:rsidRPr="00706156">
        <w:rPr>
          <w:rFonts w:cs="Arial"/>
          <w:i/>
          <w:iCs/>
        </w:rPr>
        <w:t>p</w:t>
      </w:r>
      <w:r w:rsidR="002B266D" w:rsidRPr="00706156">
        <w:rPr>
          <w:rFonts w:cs="Arial"/>
        </w:rPr>
        <w:t>=&lt;0</w:t>
      </w:r>
      <w:r w:rsidR="002B266D" w:rsidRPr="00706156">
        <w:rPr>
          <w:rFonts w:cs="Arial"/>
          <w:sz w:val="16"/>
          <w:szCs w:val="16"/>
        </w:rPr>
        <w:t>·</w:t>
      </w:r>
      <w:r w:rsidR="002B266D" w:rsidRPr="00706156">
        <w:rPr>
          <w:rFonts w:cs="Arial"/>
        </w:rPr>
        <w:t>01)</w:t>
      </w:r>
      <w:r w:rsidR="002B266D" w:rsidRPr="00706156">
        <w:rPr>
          <w:rFonts w:cs="Arial"/>
        </w:rPr>
        <w:fldChar w:fldCharType="begin"/>
      </w:r>
      <w:r w:rsidR="00E97678" w:rsidRPr="00706156">
        <w:rPr>
          <w:rFonts w:cs="Arial"/>
        </w:rPr>
        <w:instrText xml:space="preserve"> ADDIN ZOTERO_ITEM CSL_CITATION {"citationID":"csO5QgNx","properties":{"formattedCitation":"\\super 79\\nosupersub{}","plainCitation":"79","noteIndex":0},"citationItems":[{"id":10216,"uris":["http://zotero.org/users/7696217/items/LUNHXN5J"],"itemData":{"id":10216,"type":"article-journal","container-title":"Journal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WH"}],"issued":{"date-parts":[["2021"]]}}}],"schema":"https://github.com/citation-style-language/schema/raw/master/csl-citation.json"} </w:instrText>
      </w:r>
      <w:r w:rsidR="002B266D" w:rsidRPr="00706156">
        <w:rPr>
          <w:rFonts w:cs="Arial"/>
        </w:rPr>
        <w:fldChar w:fldCharType="separate"/>
      </w:r>
      <w:r w:rsidR="00095CC6" w:rsidRPr="00706156">
        <w:rPr>
          <w:rFonts w:cs="Arial"/>
          <w:vertAlign w:val="superscript"/>
        </w:rPr>
        <w:t>79</w:t>
      </w:r>
      <w:r w:rsidR="002B266D" w:rsidRPr="00706156">
        <w:rPr>
          <w:rFonts w:cs="Arial"/>
        </w:rPr>
        <w:fldChar w:fldCharType="end"/>
      </w:r>
      <w:r w:rsidR="002B266D" w:rsidRPr="00706156">
        <w:rPr>
          <w:rFonts w:cs="Arial"/>
        </w:rPr>
        <w:t>.</w:t>
      </w:r>
    </w:p>
    <w:p w14:paraId="229B674E" w14:textId="7A874C3D" w:rsidR="00A81C3F" w:rsidRPr="00706156" w:rsidRDefault="00A81C3F" w:rsidP="00F925DB">
      <w:pPr>
        <w:rPr>
          <w:rFonts w:cs="Arial"/>
        </w:rPr>
      </w:pPr>
      <w:r w:rsidRPr="00706156">
        <w:rPr>
          <w:rFonts w:cs="Arial"/>
        </w:rPr>
        <w:t xml:space="preserve">Regarding </w:t>
      </w:r>
      <w:r w:rsidR="002B266D" w:rsidRPr="00706156">
        <w:rPr>
          <w:rFonts w:cs="Arial"/>
        </w:rPr>
        <w:t xml:space="preserve">other aspects of </w:t>
      </w:r>
      <w:r w:rsidRPr="00706156">
        <w:rPr>
          <w:rFonts w:cs="Arial"/>
        </w:rPr>
        <w:t xml:space="preserve">mental health, </w:t>
      </w:r>
      <w:r w:rsidR="002B266D" w:rsidRPr="00706156">
        <w:rPr>
          <w:rFonts w:cs="Arial"/>
        </w:rPr>
        <w:t>studies reported</w:t>
      </w:r>
      <w:r w:rsidR="00F1291A" w:rsidRPr="00706156">
        <w:rPr>
          <w:rFonts w:cs="Arial"/>
        </w:rPr>
        <w:t xml:space="preserve"> increased odds of </w:t>
      </w:r>
      <w:r w:rsidR="007467CC" w:rsidRPr="00706156">
        <w:rPr>
          <w:rFonts w:cs="Arial"/>
        </w:rPr>
        <w:t>‘</w:t>
      </w:r>
      <w:r w:rsidR="00F1291A" w:rsidRPr="00706156">
        <w:rPr>
          <w:rFonts w:cs="Arial"/>
        </w:rPr>
        <w:t xml:space="preserve">at least two </w:t>
      </w:r>
      <w:r w:rsidR="007467CC" w:rsidRPr="00706156">
        <w:rPr>
          <w:rFonts w:cs="Arial"/>
        </w:rPr>
        <w:t>mental health problems from frequent sadness, irritability, and/or sleep problems</w:t>
      </w:r>
      <w:r w:rsidR="003460E0" w:rsidRPr="00706156">
        <w:rPr>
          <w:rFonts w:cs="Arial"/>
        </w:rPr>
        <w:t>’ (OR=2</w:t>
      </w:r>
      <w:r w:rsidR="007441BB" w:rsidRPr="00706156">
        <w:rPr>
          <w:rFonts w:cs="Arial"/>
          <w:sz w:val="16"/>
          <w:szCs w:val="16"/>
        </w:rPr>
        <w:t>·</w:t>
      </w:r>
      <w:r w:rsidR="003460E0" w:rsidRPr="00706156">
        <w:rPr>
          <w:rFonts w:cs="Arial"/>
        </w:rPr>
        <w:t>5</w:t>
      </w:r>
      <w:r w:rsidR="009811C7" w:rsidRPr="00706156">
        <w:rPr>
          <w:rFonts w:cs="Arial"/>
        </w:rPr>
        <w:t xml:space="preserve">1 </w:t>
      </w:r>
      <w:r w:rsidR="009811C7" w:rsidRPr="00706156">
        <w:rPr>
          <w:rFonts w:cs="Arial"/>
          <w:i/>
          <w:iCs/>
        </w:rPr>
        <w:t>p</w:t>
      </w:r>
      <w:r w:rsidR="009811C7" w:rsidRPr="00706156">
        <w:rPr>
          <w:rFonts w:cs="Arial"/>
        </w:rPr>
        <w:t>=&lt;0</w:t>
      </w:r>
      <w:r w:rsidR="009811C7" w:rsidRPr="00706156">
        <w:rPr>
          <w:rFonts w:cs="Arial"/>
          <w:sz w:val="16"/>
          <w:szCs w:val="16"/>
        </w:rPr>
        <w:t>·</w:t>
      </w:r>
      <w:r w:rsidR="009811C7" w:rsidRPr="00706156">
        <w:rPr>
          <w:rFonts w:cs="Arial"/>
        </w:rPr>
        <w:t>001</w:t>
      </w:r>
      <w:r w:rsidR="003460E0" w:rsidRPr="00706156">
        <w:rPr>
          <w:rFonts w:cs="Arial"/>
        </w:rPr>
        <w:t>)</w:t>
      </w:r>
      <w:r w:rsidR="002B266D" w:rsidRPr="00706156">
        <w:rPr>
          <w:rFonts w:cs="Arial"/>
        </w:rPr>
        <w:fldChar w:fldCharType="begin"/>
      </w:r>
      <w:r w:rsidR="00E97678" w:rsidRPr="00706156">
        <w:rPr>
          <w:rFonts w:cs="Arial"/>
        </w:rPr>
        <w:instrText xml:space="preserve"> ADDIN ZOTERO_ITEM CSL_CITATION {"citationID":"ZsDjUIUu","properties":{"formattedCitation":"\\super 106\\nosupersub{}","plainCitation":"106","noteIndex":0},"citationItems":[{"id":52,"uris":["http://zotero.org/users/7696217/items/XJ8GB44V"],"itemData":{"id":52,"type":"article-journal","container-title":"International Journal of Environmental Research and Public Health","issue":"11","journalAbbreviation":"International Journal of Environmental Research and Public Health","note":"publisher: Multidisciplinary Digital Publishing Institute","page":"6160","title":"Associations of Sociodemographic Factors and Health Behaviors with the Emotional Well-Being of Adolescents during the COVID-19 Pandemic in Brazil","volume":"18","author":[{"family":"Szwarcwald","given":"Célia Landmann"},{"family":"Malta","given":"Deborah Carvalho"},{"family":"Barros","given":"Marilisa Berti de Azevedo"},{"family":"Souza Júnior","given":"Paulo Roberto Borges","non-dropping-particle":"de"},{"family":"Romero","given":"Dália"},{"family":"Almeida","given":"Wanessa da Silva","non-dropping-particle":"de"},{"family":"Damacena","given":"Giseli Nogueira"},{"family":"Werneck","given":"André Oliveira"},{"family":"Silva","given":"Danilo Rodrigues Pereira","non-dropping-particle":"da"},{"family":"Lima","given":"Margareth Guimarães"}],"issued":{"date-parts":[["2021"]]}}}],"schema":"https://github.com/citation-style-language/schema/raw/master/csl-citation.json"} </w:instrText>
      </w:r>
      <w:r w:rsidR="002B266D" w:rsidRPr="00706156">
        <w:rPr>
          <w:rFonts w:cs="Arial"/>
        </w:rPr>
        <w:fldChar w:fldCharType="separate"/>
      </w:r>
      <w:r w:rsidR="00095CC6" w:rsidRPr="00706156">
        <w:rPr>
          <w:rFonts w:cs="Arial"/>
          <w:vertAlign w:val="superscript"/>
        </w:rPr>
        <w:t>106</w:t>
      </w:r>
      <w:r w:rsidR="002B266D" w:rsidRPr="00706156">
        <w:rPr>
          <w:rFonts w:cs="Arial"/>
        </w:rPr>
        <w:fldChar w:fldCharType="end"/>
      </w:r>
      <w:r w:rsidR="002F76B8" w:rsidRPr="00706156">
        <w:rPr>
          <w:rFonts w:cs="Arial"/>
        </w:rPr>
        <w:t>. N</w:t>
      </w:r>
      <w:r w:rsidR="0069184C" w:rsidRPr="00706156">
        <w:rPr>
          <w:rFonts w:cs="Arial"/>
        </w:rPr>
        <w:t xml:space="preserve">egative affect was associated with leisure </w:t>
      </w:r>
      <w:r w:rsidR="007A3E75" w:rsidRPr="00706156">
        <w:rPr>
          <w:rFonts w:cs="Arial"/>
        </w:rPr>
        <w:t>screen time</w:t>
      </w:r>
      <w:r w:rsidR="0069184C" w:rsidRPr="00706156">
        <w:rPr>
          <w:rFonts w:cs="Arial"/>
        </w:rPr>
        <w:t xml:space="preserve"> </w:t>
      </w:r>
      <w:r w:rsidR="002F76B8" w:rsidRPr="00706156">
        <w:rPr>
          <w:rFonts w:cs="Arial"/>
        </w:rPr>
        <w:t xml:space="preserve">in </w:t>
      </w:r>
      <w:r w:rsidR="00443917" w:rsidRPr="00706156">
        <w:rPr>
          <w:rFonts w:cs="Arial"/>
        </w:rPr>
        <w:t>children</w:t>
      </w:r>
      <w:r w:rsidR="002F76B8" w:rsidRPr="00706156">
        <w:rPr>
          <w:rFonts w:cs="Arial"/>
        </w:rPr>
        <w:t xml:space="preserve"> with a healthy weight</w:t>
      </w:r>
      <w:r w:rsidR="003B112A" w:rsidRPr="00706156">
        <w:rPr>
          <w:rFonts w:cs="Arial"/>
        </w:rPr>
        <w:t xml:space="preserve"> (</w:t>
      </w:r>
      <w:r w:rsidR="003B112A" w:rsidRPr="00706156">
        <w:rPr>
          <w:rFonts w:cs="Arial"/>
          <w:i/>
          <w:iCs/>
        </w:rPr>
        <w:t>r</w:t>
      </w:r>
      <w:r w:rsidR="003B112A" w:rsidRPr="00706156">
        <w:rPr>
          <w:rFonts w:cs="Arial"/>
        </w:rPr>
        <w:t>=0</w:t>
      </w:r>
      <w:r w:rsidR="003B112A" w:rsidRPr="00706156">
        <w:rPr>
          <w:rFonts w:cs="Arial"/>
          <w:sz w:val="16"/>
          <w:szCs w:val="16"/>
        </w:rPr>
        <w:t>·</w:t>
      </w:r>
      <w:r w:rsidR="003B112A" w:rsidRPr="00706156">
        <w:rPr>
          <w:rFonts w:cs="Arial"/>
        </w:rPr>
        <w:t xml:space="preserve">38; </w:t>
      </w:r>
      <w:r w:rsidR="003B112A" w:rsidRPr="00706156">
        <w:rPr>
          <w:rFonts w:cs="Arial"/>
          <w:i/>
          <w:iCs/>
        </w:rPr>
        <w:t>p</w:t>
      </w:r>
      <w:r w:rsidR="003B112A" w:rsidRPr="00706156">
        <w:rPr>
          <w:rFonts w:cs="Arial"/>
        </w:rPr>
        <w:t>=&lt;0</w:t>
      </w:r>
      <w:r w:rsidR="003B112A" w:rsidRPr="00706156">
        <w:rPr>
          <w:rFonts w:cs="Arial"/>
          <w:sz w:val="16"/>
          <w:szCs w:val="16"/>
        </w:rPr>
        <w:t>·</w:t>
      </w:r>
      <w:r w:rsidR="003B112A" w:rsidRPr="00706156">
        <w:rPr>
          <w:rFonts w:cs="Arial"/>
        </w:rPr>
        <w:t>05)</w:t>
      </w:r>
      <w:r w:rsidR="002F76B8" w:rsidRPr="00706156">
        <w:rPr>
          <w:rFonts w:cs="Arial"/>
        </w:rPr>
        <w:t xml:space="preserve">, but not in </w:t>
      </w:r>
      <w:r w:rsidR="00D26210" w:rsidRPr="00706156">
        <w:rPr>
          <w:rFonts w:cs="Arial"/>
        </w:rPr>
        <w:t>children</w:t>
      </w:r>
      <w:r w:rsidR="002F76B8" w:rsidRPr="00706156">
        <w:rPr>
          <w:rFonts w:cs="Arial"/>
        </w:rPr>
        <w:t xml:space="preserve"> who were overweight or obese</w:t>
      </w:r>
      <w:r w:rsidR="003B112A" w:rsidRPr="00706156">
        <w:rPr>
          <w:rFonts w:cs="Arial"/>
        </w:rPr>
        <w:fldChar w:fldCharType="begin"/>
      </w:r>
      <w:r w:rsidR="00E97678" w:rsidRPr="00706156">
        <w:rPr>
          <w:rFonts w:cs="Arial"/>
        </w:rPr>
        <w:instrText xml:space="preserve"> ADDIN ZOTERO_ITEM CSL_CITATION {"citationID":"7SdAMgb4","properties":{"formattedCitation":"\\super 11\\nosupersub{}","plainCitation":"11","noteIndex":0},"citationItems":[{"id":4762,"uris":["http://zotero.org/users/7696217/items/6TEMLR7H"],"itemData":{"id":4762,"type":"article-journal","container-title":"Pediatric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A"}],"issued":{"date-parts":[["2021"]]}}}],"schema":"https://github.com/citation-style-language/schema/raw/master/csl-citation.json"} </w:instrText>
      </w:r>
      <w:r w:rsidR="003B112A" w:rsidRPr="00706156">
        <w:rPr>
          <w:rFonts w:cs="Arial"/>
        </w:rPr>
        <w:fldChar w:fldCharType="separate"/>
      </w:r>
      <w:r w:rsidR="007E01AD" w:rsidRPr="00706156">
        <w:rPr>
          <w:rFonts w:cs="Arial"/>
          <w:vertAlign w:val="superscript"/>
        </w:rPr>
        <w:t>11</w:t>
      </w:r>
      <w:r w:rsidR="003B112A" w:rsidRPr="00706156">
        <w:rPr>
          <w:rFonts w:cs="Arial"/>
        </w:rPr>
        <w:fldChar w:fldCharType="end"/>
      </w:r>
      <w:r w:rsidR="002F76B8" w:rsidRPr="00706156">
        <w:rPr>
          <w:rFonts w:cs="Arial"/>
        </w:rPr>
        <w:t>.</w:t>
      </w:r>
      <w:r w:rsidR="0075333D" w:rsidRPr="00706156">
        <w:rPr>
          <w:rFonts w:cs="Arial"/>
        </w:rPr>
        <w:t xml:space="preserve"> Positive affect </w:t>
      </w:r>
      <w:r w:rsidR="00D26210" w:rsidRPr="00706156">
        <w:rPr>
          <w:rFonts w:cs="Arial"/>
        </w:rPr>
        <w:t>was not associated</w:t>
      </w:r>
      <w:r w:rsidR="00FF66A4" w:rsidRPr="00706156">
        <w:rPr>
          <w:rFonts w:cs="Arial"/>
        </w:rPr>
        <w:t xml:space="preserve"> with screen time</w:t>
      </w:r>
      <w:r w:rsidR="0075333D" w:rsidRPr="00706156">
        <w:rPr>
          <w:rFonts w:cs="Arial"/>
        </w:rPr>
        <w:t xml:space="preserve"> in children of all weight categories</w:t>
      </w:r>
      <w:r w:rsidR="003B112A" w:rsidRPr="00706156">
        <w:rPr>
          <w:rFonts w:cs="Arial"/>
        </w:rPr>
        <w:fldChar w:fldCharType="begin"/>
      </w:r>
      <w:r w:rsidR="00E97678" w:rsidRPr="00706156">
        <w:rPr>
          <w:rFonts w:cs="Arial"/>
        </w:rPr>
        <w:instrText xml:space="preserve"> ADDIN ZOTERO_ITEM CSL_CITATION {"citationID":"skrk8S75","properties":{"formattedCitation":"\\super 11\\nosupersub{}","plainCitation":"11","noteIndex":0},"citationItems":[{"id":4762,"uris":["http://zotero.org/users/7696217/items/6TEMLR7H"],"itemData":{"id":4762,"type":"article-journal","container-title":"Pediatric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A"}],"issued":{"date-parts":[["2021"]]}}}],"schema":"https://github.com/citation-style-language/schema/raw/master/csl-citation.json"} </w:instrText>
      </w:r>
      <w:r w:rsidR="003B112A" w:rsidRPr="00706156">
        <w:rPr>
          <w:rFonts w:cs="Arial"/>
        </w:rPr>
        <w:fldChar w:fldCharType="separate"/>
      </w:r>
      <w:r w:rsidR="007E01AD" w:rsidRPr="00706156">
        <w:rPr>
          <w:rFonts w:cs="Arial"/>
          <w:vertAlign w:val="superscript"/>
        </w:rPr>
        <w:t>11</w:t>
      </w:r>
      <w:r w:rsidR="003B112A" w:rsidRPr="00706156">
        <w:rPr>
          <w:rFonts w:cs="Arial"/>
        </w:rPr>
        <w:fldChar w:fldCharType="end"/>
      </w:r>
      <w:r w:rsidR="0075333D" w:rsidRPr="00706156">
        <w:rPr>
          <w:rFonts w:cs="Arial"/>
        </w:rPr>
        <w:t>.</w:t>
      </w:r>
      <w:r w:rsidR="002F76B8" w:rsidRPr="00706156">
        <w:rPr>
          <w:rFonts w:cs="Arial"/>
        </w:rPr>
        <w:t xml:space="preserve"> </w:t>
      </w:r>
      <w:r w:rsidR="00F57DDE" w:rsidRPr="00706156">
        <w:rPr>
          <w:rFonts w:cs="Arial"/>
        </w:rPr>
        <w:t xml:space="preserve">Other studies </w:t>
      </w:r>
      <w:r w:rsidR="00DF28CE" w:rsidRPr="00706156">
        <w:rPr>
          <w:rFonts w:cs="Arial"/>
        </w:rPr>
        <w:t>reported</w:t>
      </w:r>
      <w:r w:rsidR="00F57DDE" w:rsidRPr="00706156">
        <w:rPr>
          <w:rFonts w:cs="Arial"/>
        </w:rPr>
        <w:t xml:space="preserve"> children’s emotional</w:t>
      </w:r>
      <w:r w:rsidR="00595C77" w:rsidRPr="00706156">
        <w:rPr>
          <w:rFonts w:cs="Arial"/>
        </w:rPr>
        <w:t xml:space="preserve"> and psychological well</w:t>
      </w:r>
      <w:r w:rsidR="003607D7" w:rsidRPr="00706156">
        <w:rPr>
          <w:rFonts w:cs="Arial"/>
        </w:rPr>
        <w:t xml:space="preserve">-being </w:t>
      </w:r>
      <w:r w:rsidR="0033578B" w:rsidRPr="00706156">
        <w:rPr>
          <w:rFonts w:cs="Arial"/>
        </w:rPr>
        <w:t>being</w:t>
      </w:r>
      <w:r w:rsidR="003607D7" w:rsidRPr="00706156">
        <w:rPr>
          <w:rFonts w:cs="Arial"/>
        </w:rPr>
        <w:t xml:space="preserve"> </w:t>
      </w:r>
      <w:r w:rsidR="00DF28CE" w:rsidRPr="00706156">
        <w:rPr>
          <w:rFonts w:cs="Arial"/>
        </w:rPr>
        <w:t xml:space="preserve">negatively </w:t>
      </w:r>
      <w:r w:rsidR="003607D7" w:rsidRPr="00706156">
        <w:rPr>
          <w:rFonts w:cs="Arial"/>
        </w:rPr>
        <w:t>asso</w:t>
      </w:r>
      <w:r w:rsidR="00DF28CE" w:rsidRPr="00706156">
        <w:rPr>
          <w:rFonts w:cs="Arial"/>
        </w:rPr>
        <w:t>ciated with internet browsing (</w:t>
      </w:r>
      <w:r w:rsidR="00595C77" w:rsidRPr="00706156">
        <w:rPr>
          <w:rFonts w:cs="Arial"/>
        </w:rPr>
        <w:t xml:space="preserve">emotional </w:t>
      </w:r>
      <w:r w:rsidR="00DF28CE" w:rsidRPr="00706156">
        <w:rPr>
          <w:rFonts w:cs="Arial"/>
          <w:i/>
          <w:iCs/>
        </w:rPr>
        <w:t>r</w:t>
      </w:r>
      <w:r w:rsidR="00DF28CE" w:rsidRPr="00706156">
        <w:rPr>
          <w:rFonts w:cs="Arial"/>
        </w:rPr>
        <w:t>=-0</w:t>
      </w:r>
      <w:r w:rsidR="00DF28CE" w:rsidRPr="00706156">
        <w:rPr>
          <w:rFonts w:cs="Arial"/>
          <w:sz w:val="16"/>
          <w:szCs w:val="16"/>
        </w:rPr>
        <w:t>·</w:t>
      </w:r>
      <w:r w:rsidR="00231949" w:rsidRPr="00706156">
        <w:rPr>
          <w:rFonts w:cs="Arial"/>
        </w:rPr>
        <w:t>16</w:t>
      </w:r>
      <w:r w:rsidR="00DF28CE" w:rsidRPr="00706156">
        <w:rPr>
          <w:rFonts w:cs="Arial"/>
        </w:rPr>
        <w:t xml:space="preserve">; </w:t>
      </w:r>
      <w:r w:rsidR="00DF28CE" w:rsidRPr="00706156">
        <w:rPr>
          <w:rFonts w:cs="Arial"/>
          <w:i/>
          <w:iCs/>
        </w:rPr>
        <w:t>p</w:t>
      </w:r>
      <w:r w:rsidR="00DF28CE" w:rsidRPr="00706156">
        <w:rPr>
          <w:rFonts w:cs="Arial"/>
        </w:rPr>
        <w:t>=&lt;0</w:t>
      </w:r>
      <w:r w:rsidR="00DF28CE" w:rsidRPr="00706156">
        <w:rPr>
          <w:rFonts w:cs="Arial"/>
          <w:sz w:val="16"/>
          <w:szCs w:val="16"/>
        </w:rPr>
        <w:t>·</w:t>
      </w:r>
      <w:r w:rsidR="00DF28CE" w:rsidRPr="00706156">
        <w:rPr>
          <w:rFonts w:cs="Arial"/>
        </w:rPr>
        <w:t>0</w:t>
      </w:r>
      <w:r w:rsidR="00231949" w:rsidRPr="00706156">
        <w:rPr>
          <w:rFonts w:cs="Arial"/>
        </w:rPr>
        <w:t>1</w:t>
      </w:r>
      <w:r w:rsidR="00595C77" w:rsidRPr="00706156">
        <w:rPr>
          <w:rFonts w:cs="Arial"/>
        </w:rPr>
        <w:t xml:space="preserve">; psychological </w:t>
      </w:r>
      <w:r w:rsidR="00595C77" w:rsidRPr="00706156">
        <w:rPr>
          <w:rFonts w:cs="Arial"/>
          <w:i/>
          <w:iCs/>
        </w:rPr>
        <w:t>r</w:t>
      </w:r>
      <w:r w:rsidR="00595C77" w:rsidRPr="00706156">
        <w:rPr>
          <w:rFonts w:cs="Arial"/>
        </w:rPr>
        <w:t>=-0</w:t>
      </w:r>
      <w:r w:rsidR="00595C77" w:rsidRPr="00706156">
        <w:rPr>
          <w:rFonts w:cs="Arial"/>
          <w:sz w:val="16"/>
          <w:szCs w:val="16"/>
        </w:rPr>
        <w:t>·</w:t>
      </w:r>
      <w:r w:rsidR="00595C77" w:rsidRPr="00706156">
        <w:rPr>
          <w:rFonts w:cs="Arial"/>
        </w:rPr>
        <w:t xml:space="preserve">13; </w:t>
      </w:r>
      <w:r w:rsidR="00595C77" w:rsidRPr="00706156">
        <w:rPr>
          <w:rFonts w:cs="Arial"/>
          <w:i/>
          <w:iCs/>
        </w:rPr>
        <w:t>p</w:t>
      </w:r>
      <w:r w:rsidR="00595C77" w:rsidRPr="00706156">
        <w:rPr>
          <w:rFonts w:cs="Arial"/>
        </w:rPr>
        <w:t>=&lt;0</w:t>
      </w:r>
      <w:r w:rsidR="00595C77" w:rsidRPr="00706156">
        <w:rPr>
          <w:rFonts w:cs="Arial"/>
          <w:sz w:val="16"/>
          <w:szCs w:val="16"/>
        </w:rPr>
        <w:t>·</w:t>
      </w:r>
      <w:r w:rsidR="00595C77" w:rsidRPr="00706156">
        <w:rPr>
          <w:rFonts w:cs="Arial"/>
        </w:rPr>
        <w:t>05</w:t>
      </w:r>
      <w:r w:rsidR="00DF28CE" w:rsidRPr="00706156">
        <w:rPr>
          <w:rFonts w:cs="Arial"/>
        </w:rPr>
        <w:t>)</w:t>
      </w:r>
      <w:r w:rsidR="004459A6" w:rsidRPr="00706156">
        <w:rPr>
          <w:rFonts w:cs="Arial"/>
        </w:rPr>
        <w:t xml:space="preserve"> and social media use (</w:t>
      </w:r>
      <w:r w:rsidR="00595C77" w:rsidRPr="00706156">
        <w:rPr>
          <w:rFonts w:cs="Arial"/>
        </w:rPr>
        <w:t xml:space="preserve">emotional </w:t>
      </w:r>
      <w:r w:rsidR="004459A6" w:rsidRPr="00706156">
        <w:rPr>
          <w:rFonts w:cs="Arial"/>
          <w:i/>
          <w:iCs/>
        </w:rPr>
        <w:t>r</w:t>
      </w:r>
      <w:r w:rsidR="004459A6" w:rsidRPr="00706156">
        <w:rPr>
          <w:rFonts w:cs="Arial"/>
        </w:rPr>
        <w:t>=-0</w:t>
      </w:r>
      <w:r w:rsidR="004459A6" w:rsidRPr="00706156">
        <w:rPr>
          <w:rFonts w:cs="Arial"/>
          <w:sz w:val="16"/>
          <w:szCs w:val="16"/>
        </w:rPr>
        <w:t>·</w:t>
      </w:r>
      <w:r w:rsidR="004459A6" w:rsidRPr="00706156">
        <w:rPr>
          <w:rFonts w:cs="Arial"/>
        </w:rPr>
        <w:t>1</w:t>
      </w:r>
      <w:r w:rsidR="00EA7A1F" w:rsidRPr="00706156">
        <w:rPr>
          <w:rFonts w:cs="Arial"/>
        </w:rPr>
        <w:t>2</w:t>
      </w:r>
      <w:r w:rsidR="004459A6" w:rsidRPr="00706156">
        <w:rPr>
          <w:rFonts w:cs="Arial"/>
        </w:rPr>
        <w:t xml:space="preserve">; </w:t>
      </w:r>
      <w:r w:rsidR="004459A6" w:rsidRPr="00706156">
        <w:rPr>
          <w:rFonts w:cs="Arial"/>
          <w:i/>
          <w:iCs/>
        </w:rPr>
        <w:t>p</w:t>
      </w:r>
      <w:r w:rsidR="004459A6" w:rsidRPr="00706156">
        <w:rPr>
          <w:rFonts w:cs="Arial"/>
        </w:rPr>
        <w:t>=&lt;0</w:t>
      </w:r>
      <w:r w:rsidR="004459A6" w:rsidRPr="00706156">
        <w:rPr>
          <w:rFonts w:cs="Arial"/>
          <w:sz w:val="16"/>
          <w:szCs w:val="16"/>
        </w:rPr>
        <w:t>·</w:t>
      </w:r>
      <w:r w:rsidR="004459A6" w:rsidRPr="00706156">
        <w:rPr>
          <w:rFonts w:cs="Arial"/>
        </w:rPr>
        <w:t>0</w:t>
      </w:r>
      <w:r w:rsidR="00EA7A1F" w:rsidRPr="00706156">
        <w:rPr>
          <w:rFonts w:cs="Arial"/>
        </w:rPr>
        <w:t>5</w:t>
      </w:r>
      <w:r w:rsidR="00595C77" w:rsidRPr="00706156">
        <w:rPr>
          <w:rFonts w:cs="Arial"/>
        </w:rPr>
        <w:t xml:space="preserve">; </w:t>
      </w:r>
      <w:r w:rsidR="00EC718A" w:rsidRPr="00706156">
        <w:rPr>
          <w:rFonts w:cs="Arial"/>
        </w:rPr>
        <w:t>psychological</w:t>
      </w:r>
      <w:r w:rsidR="00595C77" w:rsidRPr="00706156">
        <w:rPr>
          <w:rFonts w:cs="Arial"/>
        </w:rPr>
        <w:t xml:space="preserve"> </w:t>
      </w:r>
      <w:r w:rsidR="00EC718A" w:rsidRPr="00706156">
        <w:rPr>
          <w:rFonts w:cs="Arial"/>
          <w:i/>
          <w:iCs/>
        </w:rPr>
        <w:t>r</w:t>
      </w:r>
      <w:r w:rsidR="00EC718A" w:rsidRPr="00706156">
        <w:rPr>
          <w:rFonts w:cs="Arial"/>
        </w:rPr>
        <w:t>=-0</w:t>
      </w:r>
      <w:r w:rsidR="00EC718A" w:rsidRPr="00706156">
        <w:rPr>
          <w:rFonts w:cs="Arial"/>
          <w:sz w:val="16"/>
          <w:szCs w:val="16"/>
        </w:rPr>
        <w:t>·</w:t>
      </w:r>
      <w:r w:rsidR="00EC718A" w:rsidRPr="00706156">
        <w:rPr>
          <w:rFonts w:cs="Arial"/>
        </w:rPr>
        <w:t xml:space="preserve">10; </w:t>
      </w:r>
      <w:r w:rsidR="00EC718A" w:rsidRPr="00706156">
        <w:rPr>
          <w:rFonts w:cs="Arial"/>
          <w:i/>
          <w:iCs/>
        </w:rPr>
        <w:t>p</w:t>
      </w:r>
      <w:r w:rsidR="00EC718A" w:rsidRPr="00706156">
        <w:rPr>
          <w:rFonts w:cs="Arial"/>
        </w:rPr>
        <w:t>=&lt;0</w:t>
      </w:r>
      <w:r w:rsidR="00EC718A" w:rsidRPr="00706156">
        <w:rPr>
          <w:rFonts w:cs="Arial"/>
          <w:sz w:val="16"/>
          <w:szCs w:val="16"/>
        </w:rPr>
        <w:t>·</w:t>
      </w:r>
      <w:r w:rsidR="00EC718A" w:rsidRPr="00706156">
        <w:rPr>
          <w:rFonts w:cs="Arial"/>
        </w:rPr>
        <w:t>05</w:t>
      </w:r>
      <w:r w:rsidR="004459A6" w:rsidRPr="00706156">
        <w:rPr>
          <w:rFonts w:cs="Arial"/>
        </w:rPr>
        <w:t>)</w:t>
      </w:r>
      <w:r w:rsidR="00EA7A1F" w:rsidRPr="00706156">
        <w:rPr>
          <w:rFonts w:cs="Arial"/>
        </w:rPr>
        <w:t>,</w:t>
      </w:r>
      <w:r w:rsidR="004459A6" w:rsidRPr="00706156">
        <w:rPr>
          <w:rFonts w:cs="Arial"/>
        </w:rPr>
        <w:t xml:space="preserve"> </w:t>
      </w:r>
      <w:r w:rsidR="00231949" w:rsidRPr="00706156">
        <w:rPr>
          <w:rFonts w:cs="Arial"/>
        </w:rPr>
        <w:t>but not with playing online games</w:t>
      </w:r>
      <w:r w:rsidR="00EA7A1F" w:rsidRPr="00706156">
        <w:rPr>
          <w:rFonts w:cs="Arial"/>
        </w:rPr>
        <w:t xml:space="preserve"> or </w:t>
      </w:r>
      <w:r w:rsidR="00231949" w:rsidRPr="00706156">
        <w:rPr>
          <w:rFonts w:cs="Arial"/>
        </w:rPr>
        <w:t>TV use</w:t>
      </w:r>
      <w:r w:rsidR="00EA7A1F" w:rsidRPr="00706156">
        <w:rPr>
          <w:rFonts w:cs="Arial"/>
        </w:rPr>
        <w:fldChar w:fldCharType="begin"/>
      </w:r>
      <w:r w:rsidR="00E97678" w:rsidRPr="00706156">
        <w:rPr>
          <w:rFonts w:cs="Arial"/>
        </w:rPr>
        <w:instrText xml:space="preserve"> ADDIN ZOTERO_ITEM CSL_CITATION {"citationID":"p8nkOHhw","properties":{"formattedCitation":"\\super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EA7A1F" w:rsidRPr="00706156">
        <w:rPr>
          <w:rFonts w:cs="Arial"/>
        </w:rPr>
        <w:fldChar w:fldCharType="separate"/>
      </w:r>
      <w:r w:rsidR="00095CC6" w:rsidRPr="00706156">
        <w:rPr>
          <w:rFonts w:cs="Arial"/>
          <w:vertAlign w:val="superscript"/>
        </w:rPr>
        <w:t>103</w:t>
      </w:r>
      <w:r w:rsidR="00EA7A1F" w:rsidRPr="00706156">
        <w:rPr>
          <w:rFonts w:cs="Arial"/>
        </w:rPr>
        <w:fldChar w:fldCharType="end"/>
      </w:r>
      <w:r w:rsidR="00231949" w:rsidRPr="00706156">
        <w:rPr>
          <w:rFonts w:cs="Arial"/>
        </w:rPr>
        <w:t>.</w:t>
      </w:r>
      <w:r w:rsidR="00DE6780" w:rsidRPr="00706156">
        <w:rPr>
          <w:rFonts w:cs="Arial"/>
        </w:rPr>
        <w:t xml:space="preserve"> </w:t>
      </w:r>
      <w:r w:rsidR="0033578B" w:rsidRPr="00706156">
        <w:rPr>
          <w:rFonts w:cs="Arial"/>
        </w:rPr>
        <w:t>T</w:t>
      </w:r>
      <w:r w:rsidR="00DE6780" w:rsidRPr="00706156">
        <w:rPr>
          <w:rFonts w:cs="Arial"/>
        </w:rPr>
        <w:t xml:space="preserve">he same study reported that children’s </w:t>
      </w:r>
      <w:r w:rsidR="00EC718A" w:rsidRPr="00706156">
        <w:rPr>
          <w:rFonts w:cs="Arial"/>
        </w:rPr>
        <w:t>social</w:t>
      </w:r>
      <w:r w:rsidR="00DE6780" w:rsidRPr="00706156">
        <w:rPr>
          <w:rFonts w:cs="Arial"/>
        </w:rPr>
        <w:t xml:space="preserve"> wellbeing was </w:t>
      </w:r>
      <w:r w:rsidR="003621C4" w:rsidRPr="00706156">
        <w:rPr>
          <w:rFonts w:cs="Arial"/>
        </w:rPr>
        <w:t xml:space="preserve">negatively </w:t>
      </w:r>
      <w:r w:rsidR="00DE6780" w:rsidRPr="00706156">
        <w:rPr>
          <w:rFonts w:cs="Arial"/>
        </w:rPr>
        <w:t>associated</w:t>
      </w:r>
      <w:r w:rsidR="0033578B" w:rsidRPr="00706156">
        <w:rPr>
          <w:rFonts w:cs="Arial"/>
        </w:rPr>
        <w:t xml:space="preserve"> (a protective effect)</w:t>
      </w:r>
      <w:r w:rsidR="00DE6780" w:rsidRPr="00706156">
        <w:rPr>
          <w:rFonts w:cs="Arial"/>
        </w:rPr>
        <w:t xml:space="preserve"> with</w:t>
      </w:r>
      <w:r w:rsidR="003621C4" w:rsidRPr="00706156">
        <w:rPr>
          <w:rFonts w:cs="Arial"/>
        </w:rPr>
        <w:t xml:space="preserve"> internet browsing (</w:t>
      </w:r>
      <w:r w:rsidR="003621C4" w:rsidRPr="00706156">
        <w:rPr>
          <w:rFonts w:cs="Arial"/>
          <w:i/>
          <w:iCs/>
        </w:rPr>
        <w:t>r</w:t>
      </w:r>
      <w:r w:rsidR="003621C4" w:rsidRPr="00706156">
        <w:rPr>
          <w:rFonts w:cs="Arial"/>
        </w:rPr>
        <w:t>=-0</w:t>
      </w:r>
      <w:r w:rsidR="003621C4" w:rsidRPr="00706156">
        <w:rPr>
          <w:rFonts w:cs="Arial"/>
          <w:sz w:val="16"/>
          <w:szCs w:val="16"/>
        </w:rPr>
        <w:t>·</w:t>
      </w:r>
      <w:r w:rsidR="003621C4" w:rsidRPr="00706156">
        <w:rPr>
          <w:rFonts w:cs="Arial"/>
        </w:rPr>
        <w:t xml:space="preserve">11; </w:t>
      </w:r>
      <w:r w:rsidR="003621C4" w:rsidRPr="00706156">
        <w:rPr>
          <w:rFonts w:cs="Arial"/>
          <w:i/>
          <w:iCs/>
        </w:rPr>
        <w:t>p</w:t>
      </w:r>
      <w:r w:rsidR="003621C4" w:rsidRPr="00706156">
        <w:rPr>
          <w:rFonts w:cs="Arial"/>
        </w:rPr>
        <w:t>=&lt;0</w:t>
      </w:r>
      <w:r w:rsidR="003621C4" w:rsidRPr="00706156">
        <w:rPr>
          <w:rFonts w:cs="Arial"/>
          <w:sz w:val="16"/>
          <w:szCs w:val="16"/>
        </w:rPr>
        <w:t>·</w:t>
      </w:r>
      <w:r w:rsidR="003621C4" w:rsidRPr="00706156">
        <w:rPr>
          <w:rFonts w:cs="Arial"/>
        </w:rPr>
        <w:t>05), but not with</w:t>
      </w:r>
      <w:r w:rsidR="00803E5D" w:rsidRPr="00706156">
        <w:rPr>
          <w:rFonts w:cs="Arial"/>
        </w:rPr>
        <w:t xml:space="preserve"> social media use, playing online games or TV use</w:t>
      </w:r>
      <w:r w:rsidR="00803E5D" w:rsidRPr="00706156">
        <w:rPr>
          <w:rFonts w:cs="Arial"/>
        </w:rPr>
        <w:fldChar w:fldCharType="begin"/>
      </w:r>
      <w:r w:rsidR="00E97678" w:rsidRPr="00706156">
        <w:rPr>
          <w:rFonts w:cs="Arial"/>
        </w:rPr>
        <w:instrText xml:space="preserve"> ADDIN ZOTERO_ITEM CSL_CITATION {"citationID":"bTI8bSOV","properties":{"formattedCitation":"\\super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803E5D" w:rsidRPr="00706156">
        <w:rPr>
          <w:rFonts w:cs="Arial"/>
        </w:rPr>
        <w:fldChar w:fldCharType="separate"/>
      </w:r>
      <w:r w:rsidR="00095CC6" w:rsidRPr="00706156">
        <w:rPr>
          <w:rFonts w:cs="Arial"/>
          <w:vertAlign w:val="superscript"/>
        </w:rPr>
        <w:t>103</w:t>
      </w:r>
      <w:r w:rsidR="00803E5D" w:rsidRPr="00706156">
        <w:rPr>
          <w:rFonts w:cs="Arial"/>
        </w:rPr>
        <w:fldChar w:fldCharType="end"/>
      </w:r>
      <w:r w:rsidR="00803E5D" w:rsidRPr="00706156">
        <w:rPr>
          <w:rFonts w:cs="Arial"/>
        </w:rPr>
        <w:t>. The same study also reported no associations between children’s resilience and internet browsing, social media use, TV use or playing online games</w:t>
      </w:r>
      <w:r w:rsidR="00803E5D" w:rsidRPr="00706156">
        <w:rPr>
          <w:rFonts w:cs="Arial"/>
        </w:rPr>
        <w:fldChar w:fldCharType="begin"/>
      </w:r>
      <w:r w:rsidR="00E97678" w:rsidRPr="00706156">
        <w:rPr>
          <w:rFonts w:cs="Arial"/>
        </w:rPr>
        <w:instrText xml:space="preserve"> ADDIN ZOTERO_ITEM CSL_CITATION {"citationID":"vMGqncJV","properties":{"formattedCitation":"\\super 103\\nosupersub{}","plainCitation":"103","noteIndex":0},"citationItems":[{"id":10166,"uris":["http://zotero.org/users/7696217/items/M7Q7E2QC"],"itemData":{"id":10166,"type":"article-journal","container-title":"Postępy Psychiatrii i Neurologii= Advances in Psychiatry and Neurology","ISSN":"1230-2813","issue":"2","journalAbbreviation":"Postępy Psychiatrii i Neurologii= Advances in Psychiatry and Neurology","title":"Adolescent mental health and activities in the period of social isolation caused by the COVID-19 pandemic","volume":"30","author":[{"family":"Sikorska","given":"Iwona"},{"family":"Lipp","given":"Natalia"},{"family":"Wróbel","given":"Paulina"},{"family":"Wyra","given":"Mirella"}],"issued":{"date-parts":[["2021"]]}}}],"schema":"https://github.com/citation-style-language/schema/raw/master/csl-citation.json"} </w:instrText>
      </w:r>
      <w:r w:rsidR="00803E5D" w:rsidRPr="00706156">
        <w:rPr>
          <w:rFonts w:cs="Arial"/>
        </w:rPr>
        <w:fldChar w:fldCharType="separate"/>
      </w:r>
      <w:r w:rsidR="00095CC6" w:rsidRPr="00706156">
        <w:rPr>
          <w:rFonts w:cs="Arial"/>
          <w:vertAlign w:val="superscript"/>
        </w:rPr>
        <w:t>103</w:t>
      </w:r>
      <w:r w:rsidR="00803E5D" w:rsidRPr="00706156">
        <w:rPr>
          <w:rFonts w:cs="Arial"/>
        </w:rPr>
        <w:fldChar w:fldCharType="end"/>
      </w:r>
      <w:r w:rsidR="00803E5D" w:rsidRPr="00706156">
        <w:rPr>
          <w:rFonts w:cs="Arial"/>
        </w:rPr>
        <w:t xml:space="preserve">. </w:t>
      </w:r>
    </w:p>
    <w:p w14:paraId="0B473028" w14:textId="0F6068FE" w:rsidR="00132D1B" w:rsidRPr="00706156" w:rsidRDefault="00132D1B" w:rsidP="00C21598">
      <w:pPr>
        <w:pStyle w:val="Heading4"/>
      </w:pPr>
      <w:r w:rsidRPr="00706156">
        <w:lastRenderedPageBreak/>
        <w:t>Physical activity</w:t>
      </w:r>
    </w:p>
    <w:p w14:paraId="00A883D0" w14:textId="59229013" w:rsidR="00132D1B" w:rsidRPr="00706156" w:rsidRDefault="009405C3" w:rsidP="00F925DB">
      <w:pPr>
        <w:rPr>
          <w:rFonts w:cs="Arial"/>
        </w:rPr>
      </w:pPr>
      <w:r w:rsidRPr="00706156">
        <w:rPr>
          <w:rFonts w:cs="Arial"/>
        </w:rPr>
        <w:t>Regarding</w:t>
      </w:r>
      <w:r w:rsidR="00E13135" w:rsidRPr="00706156">
        <w:rPr>
          <w:rFonts w:cs="Arial"/>
        </w:rPr>
        <w:t xml:space="preserve"> physical activity, </w:t>
      </w:r>
      <w:r w:rsidR="00B843A7" w:rsidRPr="00706156">
        <w:rPr>
          <w:rFonts w:cs="Arial"/>
        </w:rPr>
        <w:t>four studies</w:t>
      </w:r>
      <w:r w:rsidR="001257F2" w:rsidRPr="00706156">
        <w:rPr>
          <w:rFonts w:cs="Arial"/>
        </w:rPr>
        <w:fldChar w:fldCharType="begin"/>
      </w:r>
      <w:r w:rsidR="00E97678" w:rsidRPr="00706156">
        <w:rPr>
          <w:rFonts w:cs="Arial"/>
        </w:rPr>
        <w:instrText xml:space="preserve"> ADDIN ZOTERO_ITEM CSL_CITATION {"citationID":"895DSDXR","properties":{"formattedCitation":"\\super 11,74,76,90\\nosupersub{}","plainCitation":"11,74,76,90","noteIndex":0},"citationItems":[{"id":4762,"uris":["http://zotero.org/users/7696217/items/6TEMLR7H"],"itemData":{"id":4762,"type":"article-journal","container-title":"Pediatric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D"}],"issued":{"date-parts":[["2021"]]}}}],"schema":"https://github.com/citation-style-language/schema/raw/master/csl-citation.json"} </w:instrText>
      </w:r>
      <w:r w:rsidR="001257F2" w:rsidRPr="00706156">
        <w:rPr>
          <w:rFonts w:cs="Arial"/>
        </w:rPr>
        <w:fldChar w:fldCharType="separate"/>
      </w:r>
      <w:r w:rsidR="00095CC6" w:rsidRPr="00706156">
        <w:rPr>
          <w:rFonts w:cs="Arial"/>
          <w:vertAlign w:val="superscript"/>
        </w:rPr>
        <w:t>11,74,76,90</w:t>
      </w:r>
      <w:r w:rsidR="001257F2" w:rsidRPr="00706156">
        <w:rPr>
          <w:rFonts w:cs="Arial"/>
        </w:rPr>
        <w:fldChar w:fldCharType="end"/>
      </w:r>
      <w:r w:rsidR="00B843A7" w:rsidRPr="00706156">
        <w:rPr>
          <w:rFonts w:cs="Arial"/>
        </w:rPr>
        <w:t xml:space="preserve"> yielded</w:t>
      </w:r>
      <w:r w:rsidR="001257F2" w:rsidRPr="00706156">
        <w:rPr>
          <w:rFonts w:cs="Arial"/>
        </w:rPr>
        <w:t xml:space="preserve"> 10 independent outcomes, with 70% (7/10) of outcomes being statistically significant. </w:t>
      </w:r>
      <w:r w:rsidR="00ED2EA3" w:rsidRPr="00706156">
        <w:rPr>
          <w:rFonts w:cs="Arial"/>
        </w:rPr>
        <w:t xml:space="preserve">Overall </w:t>
      </w:r>
      <w:r w:rsidR="007A3E75" w:rsidRPr="00706156">
        <w:rPr>
          <w:rFonts w:cs="Arial"/>
        </w:rPr>
        <w:t>screen time</w:t>
      </w:r>
      <w:r w:rsidR="00ED2EA3" w:rsidRPr="00706156">
        <w:rPr>
          <w:rFonts w:cs="Arial"/>
        </w:rPr>
        <w:t xml:space="preserve"> was </w:t>
      </w:r>
      <w:r w:rsidR="0091629A" w:rsidRPr="00706156">
        <w:rPr>
          <w:rFonts w:cs="Arial"/>
        </w:rPr>
        <w:t xml:space="preserve">negatively </w:t>
      </w:r>
      <w:r w:rsidR="0049344C" w:rsidRPr="00706156">
        <w:rPr>
          <w:rFonts w:cs="Arial"/>
        </w:rPr>
        <w:t>associated</w:t>
      </w:r>
      <w:r w:rsidR="0033578B" w:rsidRPr="00706156">
        <w:rPr>
          <w:rFonts w:cs="Arial"/>
        </w:rPr>
        <w:t xml:space="preserve"> </w:t>
      </w:r>
      <w:r w:rsidR="00ED2EA3" w:rsidRPr="00706156">
        <w:rPr>
          <w:rFonts w:cs="Arial"/>
        </w:rPr>
        <w:t>with</w:t>
      </w:r>
      <w:r w:rsidR="0091629A" w:rsidRPr="00706156">
        <w:rPr>
          <w:rFonts w:cs="Arial"/>
        </w:rPr>
        <w:t xml:space="preserve"> physical activity (β= -0·</w:t>
      </w:r>
      <w:r w:rsidR="004276AE" w:rsidRPr="00706156">
        <w:rPr>
          <w:rFonts w:cs="Arial"/>
        </w:rPr>
        <w:t>18</w:t>
      </w:r>
      <w:r w:rsidR="0091629A" w:rsidRPr="00706156">
        <w:rPr>
          <w:rFonts w:cs="Arial"/>
        </w:rPr>
        <w:t>;</w:t>
      </w:r>
      <w:r w:rsidR="004276AE" w:rsidRPr="00706156">
        <w:rPr>
          <w:rFonts w:cs="Arial"/>
        </w:rPr>
        <w:t xml:space="preserve"> 95%CI -0·</w:t>
      </w:r>
      <w:r w:rsidR="0049344C" w:rsidRPr="00706156">
        <w:rPr>
          <w:rFonts w:cs="Arial"/>
        </w:rPr>
        <w:t>25; -0·11) in one study</w:t>
      </w:r>
      <w:r w:rsidR="0049344C" w:rsidRPr="00706156">
        <w:rPr>
          <w:rFonts w:cs="Arial"/>
        </w:rPr>
        <w:fldChar w:fldCharType="begin"/>
      </w:r>
      <w:r w:rsidR="00E97678" w:rsidRPr="00706156">
        <w:rPr>
          <w:rFonts w:cs="Arial"/>
        </w:rPr>
        <w:instrText xml:space="preserve"> ADDIN ZOTERO_ITEM CSL_CITATION {"citationID":"VjP6Xh04","properties":{"formattedCitation":"\\super 90\\nosupersub{}","plainCitation":"90","noteIndex":0},"citationItems":[{"id":10192,"uris":["http://zotero.org/users/7696217/items/ARR8IJ6Z"],"itemData":{"id":10192,"type":"article-journal","container-title":"Preventive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D"}],"issued":{"date-parts":[["2021"]]}}}],"schema":"https://github.com/citation-style-language/schema/raw/master/csl-citation.json"} </w:instrText>
      </w:r>
      <w:r w:rsidR="0049344C" w:rsidRPr="00706156">
        <w:rPr>
          <w:rFonts w:cs="Arial"/>
        </w:rPr>
        <w:fldChar w:fldCharType="separate"/>
      </w:r>
      <w:r w:rsidR="00095CC6" w:rsidRPr="00706156">
        <w:rPr>
          <w:rFonts w:cs="Arial"/>
          <w:vertAlign w:val="superscript"/>
        </w:rPr>
        <w:t>90</w:t>
      </w:r>
      <w:r w:rsidR="0049344C" w:rsidRPr="00706156">
        <w:rPr>
          <w:rFonts w:cs="Arial"/>
        </w:rPr>
        <w:fldChar w:fldCharType="end"/>
      </w:r>
      <w:r w:rsidR="00341A43" w:rsidRPr="00706156">
        <w:rPr>
          <w:rFonts w:cs="Arial"/>
        </w:rPr>
        <w:t xml:space="preserve">, with another study (defining </w:t>
      </w:r>
      <w:r w:rsidR="007A3E75" w:rsidRPr="00706156">
        <w:rPr>
          <w:rFonts w:cs="Arial"/>
        </w:rPr>
        <w:t>screen time</w:t>
      </w:r>
      <w:r w:rsidR="00341A43" w:rsidRPr="00706156">
        <w:rPr>
          <w:rFonts w:cs="Arial"/>
        </w:rPr>
        <w:t xml:space="preserve"> as ‘the daily use of digital screens</w:t>
      </w:r>
      <w:r w:rsidR="00567B1F" w:rsidRPr="00706156">
        <w:rPr>
          <w:rFonts w:cs="Arial"/>
        </w:rPr>
        <w:t>’</w:t>
      </w:r>
      <w:r w:rsidR="00341A43" w:rsidRPr="00706156">
        <w:rPr>
          <w:rFonts w:cs="Arial"/>
        </w:rPr>
        <w:t>) yield</w:t>
      </w:r>
      <w:r w:rsidR="0033578B" w:rsidRPr="00706156">
        <w:rPr>
          <w:rFonts w:cs="Arial"/>
        </w:rPr>
        <w:t>ed</w:t>
      </w:r>
      <w:r w:rsidR="00341A43" w:rsidRPr="00706156">
        <w:rPr>
          <w:rFonts w:cs="Arial"/>
        </w:rPr>
        <w:t xml:space="preserve"> non-significant results</w:t>
      </w:r>
      <w:r w:rsidR="00341A43" w:rsidRPr="00706156">
        <w:rPr>
          <w:rFonts w:cs="Arial"/>
        </w:rPr>
        <w:fldChar w:fldCharType="begin"/>
      </w:r>
      <w:r w:rsidR="00E97678" w:rsidRPr="00706156">
        <w:rPr>
          <w:rFonts w:cs="Arial"/>
        </w:rPr>
        <w:instrText xml:space="preserve"> ADDIN ZOTERO_ITEM CSL_CITATION {"citationID":"EP5SIv1j","properties":{"formattedCitation":"\\super 76\\nosupersub{}","plainCitation":"76","noteIndex":0},"citationItems":[{"id":94,"uris":["http://zotero.org/users/7696217/items/4K7Q9IYA"],"itemData":{"id":94,"type":"article-journal","container-title":"International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schema":"https://github.com/citation-style-language/schema/raw/master/csl-citation.json"} </w:instrText>
      </w:r>
      <w:r w:rsidR="00341A43" w:rsidRPr="00706156">
        <w:rPr>
          <w:rFonts w:cs="Arial"/>
        </w:rPr>
        <w:fldChar w:fldCharType="separate"/>
      </w:r>
      <w:r w:rsidR="00095CC6" w:rsidRPr="00706156">
        <w:rPr>
          <w:rFonts w:cs="Arial"/>
          <w:vertAlign w:val="superscript"/>
        </w:rPr>
        <w:t>76</w:t>
      </w:r>
      <w:r w:rsidR="00341A43" w:rsidRPr="00706156">
        <w:rPr>
          <w:rFonts w:cs="Arial"/>
        </w:rPr>
        <w:fldChar w:fldCharType="end"/>
      </w:r>
      <w:r w:rsidR="00341A43" w:rsidRPr="00706156">
        <w:rPr>
          <w:rFonts w:cs="Arial"/>
        </w:rPr>
        <w:t>. L</w:t>
      </w:r>
      <w:r w:rsidR="00E13135" w:rsidRPr="00706156">
        <w:rPr>
          <w:rFonts w:cs="Arial"/>
        </w:rPr>
        <w:t xml:space="preserve">eisure </w:t>
      </w:r>
      <w:r w:rsidR="007A3E75" w:rsidRPr="00706156">
        <w:rPr>
          <w:rFonts w:cs="Arial"/>
        </w:rPr>
        <w:t>screen time</w:t>
      </w:r>
      <w:r w:rsidR="00E13135" w:rsidRPr="00706156">
        <w:rPr>
          <w:rFonts w:cs="Arial"/>
        </w:rPr>
        <w:t xml:space="preserve"> </w:t>
      </w:r>
      <w:r w:rsidR="00DA51C8" w:rsidRPr="00706156">
        <w:rPr>
          <w:rFonts w:cs="Arial"/>
        </w:rPr>
        <w:t>was positively associated with sedentary time in both healthy (</w:t>
      </w:r>
      <w:r w:rsidR="00DA51C8" w:rsidRPr="00706156">
        <w:rPr>
          <w:rFonts w:cs="Arial"/>
          <w:i/>
          <w:iCs/>
        </w:rPr>
        <w:t>r</w:t>
      </w:r>
      <w:r w:rsidR="00DA51C8" w:rsidRPr="00706156">
        <w:rPr>
          <w:rFonts w:cs="Arial"/>
        </w:rPr>
        <w:t>=0</w:t>
      </w:r>
      <w:r w:rsidR="007441BB" w:rsidRPr="00706156">
        <w:rPr>
          <w:rFonts w:cs="Arial"/>
          <w:sz w:val="16"/>
          <w:szCs w:val="16"/>
        </w:rPr>
        <w:t>·</w:t>
      </w:r>
      <w:r w:rsidR="00DA51C8" w:rsidRPr="00706156">
        <w:rPr>
          <w:rFonts w:cs="Arial"/>
        </w:rPr>
        <w:t xml:space="preserve">41; </w:t>
      </w:r>
      <w:r w:rsidR="00DA51C8" w:rsidRPr="00706156">
        <w:rPr>
          <w:rFonts w:cs="Arial"/>
          <w:i/>
          <w:iCs/>
        </w:rPr>
        <w:t>p</w:t>
      </w:r>
      <w:r w:rsidR="00DA51C8" w:rsidRPr="00706156">
        <w:rPr>
          <w:rFonts w:cs="Arial"/>
        </w:rPr>
        <w:t>=&lt;0</w:t>
      </w:r>
      <w:r w:rsidR="007441BB" w:rsidRPr="00706156">
        <w:rPr>
          <w:rFonts w:cs="Arial"/>
          <w:sz w:val="16"/>
          <w:szCs w:val="16"/>
        </w:rPr>
        <w:t>·</w:t>
      </w:r>
      <w:r w:rsidR="00DA51C8" w:rsidRPr="00706156">
        <w:rPr>
          <w:rFonts w:cs="Arial"/>
        </w:rPr>
        <w:t>05) and overweight/obese (</w:t>
      </w:r>
      <w:r w:rsidR="00DA51C8" w:rsidRPr="00706156">
        <w:rPr>
          <w:rFonts w:cs="Arial"/>
          <w:i/>
          <w:iCs/>
        </w:rPr>
        <w:t>r</w:t>
      </w:r>
      <w:r w:rsidR="00DA51C8" w:rsidRPr="00706156">
        <w:rPr>
          <w:rFonts w:cs="Arial"/>
        </w:rPr>
        <w:t>=0</w:t>
      </w:r>
      <w:r w:rsidR="007441BB" w:rsidRPr="00706156">
        <w:rPr>
          <w:rFonts w:cs="Arial"/>
          <w:sz w:val="16"/>
          <w:szCs w:val="16"/>
        </w:rPr>
        <w:t>·</w:t>
      </w:r>
      <w:r w:rsidR="00DA51C8" w:rsidRPr="00706156">
        <w:rPr>
          <w:rFonts w:cs="Arial"/>
        </w:rPr>
        <w:t xml:space="preserve">71; </w:t>
      </w:r>
      <w:r w:rsidR="00DA51C8" w:rsidRPr="00706156">
        <w:rPr>
          <w:rFonts w:cs="Arial"/>
          <w:i/>
          <w:iCs/>
        </w:rPr>
        <w:t>p</w:t>
      </w:r>
      <w:r w:rsidR="00DA51C8" w:rsidRPr="00706156">
        <w:rPr>
          <w:rFonts w:cs="Arial"/>
        </w:rPr>
        <w:t>=&lt;0</w:t>
      </w:r>
      <w:r w:rsidR="007441BB" w:rsidRPr="00706156">
        <w:rPr>
          <w:rFonts w:cs="Arial"/>
          <w:sz w:val="16"/>
          <w:szCs w:val="16"/>
        </w:rPr>
        <w:t>·</w:t>
      </w:r>
      <w:r w:rsidR="00DA51C8" w:rsidRPr="00706156">
        <w:rPr>
          <w:rFonts w:cs="Arial"/>
        </w:rPr>
        <w:t>05) children</w:t>
      </w:r>
      <w:r w:rsidR="002C03F9" w:rsidRPr="00706156">
        <w:rPr>
          <w:rFonts w:cs="Arial"/>
        </w:rPr>
        <w:t>, however moderate/vigorous physical activity was no</w:t>
      </w:r>
      <w:r w:rsidR="0033578B" w:rsidRPr="00706156">
        <w:rPr>
          <w:rFonts w:cs="Arial"/>
        </w:rPr>
        <w:t xml:space="preserve">t </w:t>
      </w:r>
      <w:r w:rsidR="002C03F9" w:rsidRPr="00706156">
        <w:rPr>
          <w:rFonts w:cs="Arial"/>
        </w:rPr>
        <w:t>significant in both health</w:t>
      </w:r>
      <w:r w:rsidR="00567B1F" w:rsidRPr="00706156">
        <w:rPr>
          <w:rFonts w:cs="Arial"/>
        </w:rPr>
        <w:t>y</w:t>
      </w:r>
      <w:r w:rsidR="002C03F9" w:rsidRPr="00706156">
        <w:rPr>
          <w:rFonts w:cs="Arial"/>
        </w:rPr>
        <w:t xml:space="preserve"> and overweight/obese </w:t>
      </w:r>
      <w:r w:rsidR="0033578B" w:rsidRPr="00706156">
        <w:rPr>
          <w:rFonts w:cs="Arial"/>
        </w:rPr>
        <w:t>children</w:t>
      </w:r>
      <w:r w:rsidR="002C03F9" w:rsidRPr="00706156">
        <w:rPr>
          <w:rFonts w:cs="Arial"/>
        </w:rPr>
        <w:fldChar w:fldCharType="begin"/>
      </w:r>
      <w:r w:rsidR="00E97678" w:rsidRPr="00706156">
        <w:rPr>
          <w:rFonts w:cs="Arial"/>
        </w:rPr>
        <w:instrText xml:space="preserve"> ADDIN ZOTERO_ITEM CSL_CITATION {"citationID":"6f1b3Jvc","properties":{"formattedCitation":"\\super 11\\nosupersub{}","plainCitation":"11","noteIndex":0},"citationItems":[{"id":4762,"uris":["http://zotero.org/users/7696217/items/6TEMLR7H"],"itemData":{"id":4762,"type":"article-journal","container-title":"Pediatric Obesity","ISSN":"2047-6302","journalAbbreviation":"Pediatric Obesity","note":"publisher: Wiley Online Library","page":"e12786","title":"BMI status and associations between affect, physical activity and anxiety among US children during COVID</w:instrText>
      </w:r>
      <w:r w:rsidR="00E97678" w:rsidRPr="00706156">
        <w:rPr>
          <w:rFonts w:ascii="Cambria Math" w:hAnsi="Cambria Math" w:cs="Cambria Math"/>
        </w:rPr>
        <w:instrText>‐</w:instrText>
      </w:r>
      <w:r w:rsidR="00E97678" w:rsidRPr="00706156">
        <w:rPr>
          <w:rFonts w:cs="Arial"/>
        </w:rPr>
        <w:instrText xml:space="preserve">19","author":[{"family":"Alves","given":"Jasmin M"},{"family":"Yunker","given":"Alexandra G"},{"family":"DeFendis","given":"Alexis"},{"family":"Xiang","given":"Anny H"},{"family":"Page","given":"Kathleen A"}],"issued":{"date-parts":[["2021"]]}}}],"schema":"https://github.com/citation-style-language/schema/raw/master/csl-citation.json"} </w:instrText>
      </w:r>
      <w:r w:rsidR="002C03F9" w:rsidRPr="00706156">
        <w:rPr>
          <w:rFonts w:cs="Arial"/>
        </w:rPr>
        <w:fldChar w:fldCharType="separate"/>
      </w:r>
      <w:r w:rsidR="007E01AD" w:rsidRPr="00706156">
        <w:rPr>
          <w:rFonts w:cs="Arial"/>
          <w:vertAlign w:val="superscript"/>
        </w:rPr>
        <w:t>11</w:t>
      </w:r>
      <w:r w:rsidR="002C03F9" w:rsidRPr="00706156">
        <w:rPr>
          <w:rFonts w:cs="Arial"/>
        </w:rPr>
        <w:fldChar w:fldCharType="end"/>
      </w:r>
      <w:r w:rsidR="00DA51C8" w:rsidRPr="00706156">
        <w:rPr>
          <w:rFonts w:cs="Arial"/>
        </w:rPr>
        <w:t>.</w:t>
      </w:r>
      <w:r w:rsidR="007B5805" w:rsidRPr="00706156">
        <w:rPr>
          <w:rFonts w:cs="Arial"/>
        </w:rPr>
        <w:t xml:space="preserve"> Other studies reported significant </w:t>
      </w:r>
      <w:r w:rsidR="00D9085A" w:rsidRPr="00706156">
        <w:rPr>
          <w:rFonts w:cs="Arial"/>
        </w:rPr>
        <w:t>negative associations</w:t>
      </w:r>
      <w:r w:rsidR="0033578B" w:rsidRPr="00706156">
        <w:rPr>
          <w:rFonts w:cs="Arial"/>
        </w:rPr>
        <w:t xml:space="preserve"> </w:t>
      </w:r>
      <w:r w:rsidR="007B5805" w:rsidRPr="00706156">
        <w:rPr>
          <w:rFonts w:cs="Arial"/>
        </w:rPr>
        <w:t>between</w:t>
      </w:r>
      <w:r w:rsidR="002734F4" w:rsidRPr="00706156">
        <w:rPr>
          <w:rFonts w:cs="Arial"/>
        </w:rPr>
        <w:t xml:space="preserve"> </w:t>
      </w:r>
      <w:r w:rsidR="0033578B" w:rsidRPr="00706156">
        <w:rPr>
          <w:rFonts w:cs="Arial"/>
        </w:rPr>
        <w:t xml:space="preserve">overall physical activity and </w:t>
      </w:r>
      <w:r w:rsidR="002734F4" w:rsidRPr="00706156">
        <w:rPr>
          <w:rFonts w:cs="Arial"/>
        </w:rPr>
        <w:t xml:space="preserve">leisure </w:t>
      </w:r>
      <w:r w:rsidR="0031101B" w:rsidRPr="00706156">
        <w:rPr>
          <w:rFonts w:cs="Arial"/>
        </w:rPr>
        <w:t>(</w:t>
      </w:r>
      <w:r w:rsidR="0031101B" w:rsidRPr="00706156">
        <w:rPr>
          <w:rFonts w:cs="Arial"/>
          <w:i/>
          <w:iCs/>
        </w:rPr>
        <w:t>r</w:t>
      </w:r>
      <w:r w:rsidR="0031101B" w:rsidRPr="00706156">
        <w:rPr>
          <w:rFonts w:cs="Arial"/>
        </w:rPr>
        <w:t>=</w:t>
      </w:r>
      <w:r w:rsidR="00D9085A" w:rsidRPr="00706156">
        <w:rPr>
          <w:rFonts w:cs="Arial"/>
        </w:rPr>
        <w:t xml:space="preserve"> -0</w:t>
      </w:r>
      <w:r w:rsidR="00F630AA" w:rsidRPr="00706156">
        <w:rPr>
          <w:rFonts w:cs="Arial"/>
          <w:sz w:val="16"/>
          <w:szCs w:val="16"/>
        </w:rPr>
        <w:t>·</w:t>
      </w:r>
      <w:r w:rsidR="00D9085A" w:rsidRPr="00706156">
        <w:rPr>
          <w:rFonts w:cs="Arial"/>
        </w:rPr>
        <w:t>16; p=&lt;0</w:t>
      </w:r>
      <w:r w:rsidR="00F630AA" w:rsidRPr="00706156">
        <w:rPr>
          <w:rFonts w:cs="Arial"/>
          <w:sz w:val="16"/>
          <w:szCs w:val="16"/>
        </w:rPr>
        <w:t>·</w:t>
      </w:r>
      <w:r w:rsidR="00D9085A" w:rsidRPr="00706156">
        <w:rPr>
          <w:rFonts w:cs="Arial"/>
        </w:rPr>
        <w:t xml:space="preserve">01), </w:t>
      </w:r>
      <w:r w:rsidR="0033578B" w:rsidRPr="00706156">
        <w:rPr>
          <w:rFonts w:cs="Arial"/>
        </w:rPr>
        <w:t xml:space="preserve">and </w:t>
      </w:r>
      <w:r w:rsidR="00F630AA" w:rsidRPr="00706156">
        <w:rPr>
          <w:rFonts w:cs="Arial"/>
        </w:rPr>
        <w:t>education (</w:t>
      </w:r>
      <w:r w:rsidR="00F630AA" w:rsidRPr="00706156">
        <w:rPr>
          <w:rFonts w:cs="Arial"/>
          <w:i/>
          <w:iCs/>
        </w:rPr>
        <w:t>r</w:t>
      </w:r>
      <w:r w:rsidR="00F630AA" w:rsidRPr="00706156">
        <w:rPr>
          <w:rFonts w:cs="Arial"/>
        </w:rPr>
        <w:t>= -0</w:t>
      </w:r>
      <w:r w:rsidR="00F630AA" w:rsidRPr="00706156">
        <w:rPr>
          <w:rFonts w:cs="Arial"/>
          <w:sz w:val="16"/>
          <w:szCs w:val="16"/>
        </w:rPr>
        <w:t>·</w:t>
      </w:r>
      <w:r w:rsidR="00F630AA" w:rsidRPr="00706156">
        <w:rPr>
          <w:rFonts w:cs="Arial"/>
        </w:rPr>
        <w:t>21; p=&lt;0</w:t>
      </w:r>
      <w:r w:rsidR="00F630AA" w:rsidRPr="00706156">
        <w:rPr>
          <w:rFonts w:cs="Arial"/>
          <w:sz w:val="16"/>
          <w:szCs w:val="16"/>
        </w:rPr>
        <w:t>·</w:t>
      </w:r>
      <w:r w:rsidR="00F630AA" w:rsidRPr="00706156">
        <w:rPr>
          <w:rFonts w:cs="Arial"/>
        </w:rPr>
        <w:t>01)</w:t>
      </w:r>
      <w:r w:rsidR="0013229D" w:rsidRPr="00706156">
        <w:rPr>
          <w:rFonts w:cs="Arial"/>
        </w:rPr>
        <w:t xml:space="preserve"> screen time</w:t>
      </w:r>
      <w:r w:rsidR="00F630AA" w:rsidRPr="00706156">
        <w:rPr>
          <w:rFonts w:cs="Arial"/>
        </w:rPr>
        <w:fldChar w:fldCharType="begin"/>
      </w:r>
      <w:r w:rsidR="00E97678" w:rsidRPr="00706156">
        <w:rPr>
          <w:rFonts w:cs="Arial"/>
        </w:rPr>
        <w:instrText xml:space="preserve"> ADDIN ZOTERO_ITEM CSL_CITATION {"citationID":"vH13bu6w","properties":{"formattedCitation":"\\super 74\\nosupersub{}","plainCitation":"74","noteIndex":0},"citationItems":[{"id":10224,"uris":["http://zotero.org/users/7696217/items/A67CI7EV"],"itemData":{"id":10224,"type":"paper-conference","event":"Healthcare","note":"issue: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schema":"https://github.com/citation-style-language/schema/raw/master/csl-citation.json"} </w:instrText>
      </w:r>
      <w:r w:rsidR="00F630AA" w:rsidRPr="00706156">
        <w:rPr>
          <w:rFonts w:cs="Arial"/>
        </w:rPr>
        <w:fldChar w:fldCharType="separate"/>
      </w:r>
      <w:r w:rsidR="00095CC6" w:rsidRPr="00706156">
        <w:rPr>
          <w:rFonts w:cs="Arial"/>
          <w:vertAlign w:val="superscript"/>
        </w:rPr>
        <w:t>74</w:t>
      </w:r>
      <w:r w:rsidR="00F630AA" w:rsidRPr="00706156">
        <w:rPr>
          <w:rFonts w:cs="Arial"/>
        </w:rPr>
        <w:fldChar w:fldCharType="end"/>
      </w:r>
      <w:r w:rsidR="00F630AA" w:rsidRPr="00706156">
        <w:rPr>
          <w:rFonts w:cs="Arial"/>
        </w:rPr>
        <w:t xml:space="preserve">. </w:t>
      </w:r>
    </w:p>
    <w:p w14:paraId="70332E9D" w14:textId="08D2C850" w:rsidR="00DA51C8" w:rsidRPr="00706156" w:rsidRDefault="00DA51C8" w:rsidP="00C21598">
      <w:pPr>
        <w:pStyle w:val="Heading4"/>
      </w:pPr>
      <w:r w:rsidRPr="00706156">
        <w:t xml:space="preserve">Parental </w:t>
      </w:r>
      <w:r w:rsidR="005B1D5F" w:rsidRPr="00706156">
        <w:t>correlates</w:t>
      </w:r>
    </w:p>
    <w:p w14:paraId="42B32D43" w14:textId="2F8BC44F" w:rsidR="00D5003D" w:rsidRPr="00706156" w:rsidRDefault="00A143C8" w:rsidP="00F925DB">
      <w:pPr>
        <w:rPr>
          <w:rFonts w:cs="Arial"/>
        </w:rPr>
      </w:pPr>
      <w:r w:rsidRPr="00706156">
        <w:rPr>
          <w:rFonts w:cs="Arial"/>
        </w:rPr>
        <w:t>Five studies</w:t>
      </w:r>
      <w:r w:rsidR="00A45A8F" w:rsidRPr="00706156">
        <w:rPr>
          <w:rFonts w:cs="Arial"/>
        </w:rPr>
        <w:fldChar w:fldCharType="begin"/>
      </w:r>
      <w:r w:rsidR="00E97678" w:rsidRPr="00706156">
        <w:rPr>
          <w:rFonts w:cs="Arial"/>
        </w:rPr>
        <w:instrText xml:space="preserve"> ADDIN ZOTERO_ITEM CSL_CITATION {"citationID":"YXMI8BXl","properties":{"formattedCitation":"\\super 74,83,95,96,109\\nosupersub{}","plainCitation":"74,83,95,96,109","noteIndex":0},"citationItems":[{"id":10224,"uris":["http://zotero.org/users/7696217/items/A67CI7EV"],"itemData":{"id":10224,"type":"paper-conference","event":"Healthcare","note":"issue: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rPr>
        <w:instrText>‐</w:instrText>
      </w:r>
      <w:r w:rsidR="00E97678" w:rsidRPr="00706156">
        <w:rPr>
          <w:rFonts w:cs="Arial"/>
        </w:rPr>
        <w:instrText>19 in School Aged Children","author":[{"family":"McArthur","given":"Brae Anne"},{"family":"Racine","given":"Nicole"},{"family":"Browne","given":"Dillon"},{"family":"McDonald","given":"Sheila"},{"family":"Tough","given":"Suzanne"},{"family":"Madigan","given":"Sheri"}],"issued":{"date-parts":[["2021"]]}}},{"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Kraus","given":"Tzipi"}],"issued":{"date-parts":[["2021"]]}}}],"schema":"https://github.com/citation-style-language/schema/raw/master/csl-citation.json"} </w:instrText>
      </w:r>
      <w:r w:rsidR="00A45A8F" w:rsidRPr="00706156">
        <w:rPr>
          <w:rFonts w:cs="Arial"/>
        </w:rPr>
        <w:fldChar w:fldCharType="separate"/>
      </w:r>
      <w:r w:rsidR="00095CC6" w:rsidRPr="00706156">
        <w:rPr>
          <w:rFonts w:cs="Arial"/>
          <w:vertAlign w:val="superscript"/>
        </w:rPr>
        <w:t>74,83,95,96,109</w:t>
      </w:r>
      <w:r w:rsidR="00A45A8F" w:rsidRPr="00706156">
        <w:rPr>
          <w:rFonts w:cs="Arial"/>
        </w:rPr>
        <w:fldChar w:fldCharType="end"/>
      </w:r>
      <w:r w:rsidRPr="00706156">
        <w:rPr>
          <w:rFonts w:cs="Arial"/>
        </w:rPr>
        <w:t xml:space="preserve"> with 25 independent outcomes </w:t>
      </w:r>
      <w:r w:rsidR="00F866F8" w:rsidRPr="00706156">
        <w:rPr>
          <w:rFonts w:cs="Arial"/>
        </w:rPr>
        <w:t>examined child</w:t>
      </w:r>
      <w:r w:rsidR="00ED52AD" w:rsidRPr="00706156">
        <w:rPr>
          <w:rFonts w:cs="Arial"/>
        </w:rPr>
        <w:t>ren’s</w:t>
      </w:r>
      <w:r w:rsidR="00F866F8" w:rsidRPr="00706156">
        <w:rPr>
          <w:rFonts w:cs="Arial"/>
        </w:rPr>
        <w:t xml:space="preserve"> </w:t>
      </w:r>
      <w:r w:rsidR="007A3E75" w:rsidRPr="00706156">
        <w:rPr>
          <w:rFonts w:cs="Arial"/>
        </w:rPr>
        <w:t>screen time</w:t>
      </w:r>
      <w:r w:rsidR="00F866F8" w:rsidRPr="00706156">
        <w:rPr>
          <w:rFonts w:cs="Arial"/>
        </w:rPr>
        <w:t xml:space="preserve"> and parental correlates, with </w:t>
      </w:r>
      <w:r w:rsidR="00D5003D" w:rsidRPr="00706156">
        <w:rPr>
          <w:rFonts w:cs="Arial"/>
        </w:rPr>
        <w:t xml:space="preserve">36% (9/25) being significant. </w:t>
      </w:r>
    </w:p>
    <w:p w14:paraId="1437A776" w14:textId="2CC3AED3" w:rsidR="00D5003D" w:rsidRPr="00706156" w:rsidRDefault="00ED52AD" w:rsidP="00F925DB">
      <w:pPr>
        <w:rPr>
          <w:rFonts w:cs="Arial"/>
        </w:rPr>
      </w:pPr>
      <w:r w:rsidRPr="00706156">
        <w:rPr>
          <w:rFonts w:cs="Arial"/>
        </w:rPr>
        <w:t>O</w:t>
      </w:r>
      <w:r w:rsidR="00930ACF" w:rsidRPr="00706156">
        <w:rPr>
          <w:rFonts w:cs="Arial"/>
        </w:rPr>
        <w:t xml:space="preserve">verall </w:t>
      </w:r>
      <w:r w:rsidR="007A3E75" w:rsidRPr="00706156">
        <w:rPr>
          <w:rFonts w:cs="Arial"/>
        </w:rPr>
        <w:t>screen time</w:t>
      </w:r>
      <w:r w:rsidR="00930ACF" w:rsidRPr="00706156">
        <w:rPr>
          <w:rFonts w:cs="Arial"/>
        </w:rPr>
        <w:t xml:space="preserve"> </w:t>
      </w:r>
      <w:r w:rsidRPr="00706156">
        <w:rPr>
          <w:rFonts w:cs="Arial"/>
        </w:rPr>
        <w:t>(</w:t>
      </w:r>
      <w:r w:rsidR="00930ACF" w:rsidRPr="00706156">
        <w:rPr>
          <w:rFonts w:cs="Arial"/>
        </w:rPr>
        <w:t>as reported by the child</w:t>
      </w:r>
      <w:r w:rsidRPr="00706156">
        <w:rPr>
          <w:rFonts w:cs="Arial"/>
        </w:rPr>
        <w:t>)</w:t>
      </w:r>
      <w:r w:rsidR="00930ACF" w:rsidRPr="00706156">
        <w:rPr>
          <w:rFonts w:cs="Arial"/>
        </w:rPr>
        <w:t xml:space="preserve"> was </w:t>
      </w:r>
      <w:r w:rsidR="00533100" w:rsidRPr="00706156">
        <w:rPr>
          <w:rFonts w:cs="Arial"/>
        </w:rPr>
        <w:t xml:space="preserve">negatively associated with parental </w:t>
      </w:r>
      <w:r w:rsidR="007A3E75" w:rsidRPr="00706156">
        <w:rPr>
          <w:rFonts w:cs="Arial"/>
        </w:rPr>
        <w:t>screen time</w:t>
      </w:r>
      <w:r w:rsidR="00533100" w:rsidRPr="00706156">
        <w:rPr>
          <w:rFonts w:cs="Arial"/>
        </w:rPr>
        <w:t xml:space="preserve"> rules (</w:t>
      </w:r>
      <w:r w:rsidR="00106CC1" w:rsidRPr="00706156">
        <w:rPr>
          <w:rFonts w:cs="Arial"/>
        </w:rPr>
        <w:t>β= -3·20; 95%CI -5·30; -2·19</w:t>
      </w:r>
      <w:r w:rsidR="00533100" w:rsidRPr="00706156">
        <w:rPr>
          <w:rFonts w:cs="Arial"/>
        </w:rPr>
        <w:t xml:space="preserve">) and </w:t>
      </w:r>
      <w:r w:rsidR="006F67DE" w:rsidRPr="00706156">
        <w:rPr>
          <w:rFonts w:cs="Arial"/>
        </w:rPr>
        <w:t xml:space="preserve">positively </w:t>
      </w:r>
      <w:r w:rsidR="00F03C0E" w:rsidRPr="00706156">
        <w:rPr>
          <w:rFonts w:cs="Arial"/>
        </w:rPr>
        <w:t>associated</w:t>
      </w:r>
      <w:r w:rsidR="006F67DE" w:rsidRPr="00706156">
        <w:rPr>
          <w:rFonts w:cs="Arial"/>
        </w:rPr>
        <w:t xml:space="preserve"> with </w:t>
      </w:r>
      <w:r w:rsidR="00533100" w:rsidRPr="00706156">
        <w:rPr>
          <w:rFonts w:cs="Arial"/>
        </w:rPr>
        <w:t>the pandemic’s impact on resources (</w:t>
      </w:r>
      <w:r w:rsidR="00106CC1" w:rsidRPr="00706156">
        <w:rPr>
          <w:rFonts w:cs="Arial"/>
        </w:rPr>
        <w:t xml:space="preserve">β= </w:t>
      </w:r>
      <w:r w:rsidR="006F67DE" w:rsidRPr="00706156">
        <w:rPr>
          <w:rFonts w:cs="Arial"/>
        </w:rPr>
        <w:t>2</w:t>
      </w:r>
      <w:r w:rsidR="00106CC1" w:rsidRPr="00706156">
        <w:rPr>
          <w:rFonts w:cs="Arial"/>
        </w:rPr>
        <w:t>·</w:t>
      </w:r>
      <w:r w:rsidR="006F67DE" w:rsidRPr="00706156">
        <w:rPr>
          <w:rFonts w:cs="Arial"/>
        </w:rPr>
        <w:t>06</w:t>
      </w:r>
      <w:r w:rsidR="00106CC1" w:rsidRPr="00706156">
        <w:rPr>
          <w:rFonts w:cs="Arial"/>
        </w:rPr>
        <w:t xml:space="preserve">; 95%CI </w:t>
      </w:r>
      <w:r w:rsidR="006F67DE" w:rsidRPr="00706156">
        <w:rPr>
          <w:rFonts w:cs="Arial"/>
        </w:rPr>
        <w:t>0</w:t>
      </w:r>
      <w:r w:rsidR="00106CC1" w:rsidRPr="00706156">
        <w:rPr>
          <w:rFonts w:cs="Arial"/>
        </w:rPr>
        <w:t>·</w:t>
      </w:r>
      <w:r w:rsidR="006F67DE" w:rsidRPr="00706156">
        <w:rPr>
          <w:rFonts w:cs="Arial"/>
        </w:rPr>
        <w:t>57 - 3</w:t>
      </w:r>
      <w:r w:rsidR="00106CC1" w:rsidRPr="00706156">
        <w:rPr>
          <w:rFonts w:cs="Arial"/>
        </w:rPr>
        <w:t>·</w:t>
      </w:r>
      <w:r w:rsidR="006F67DE" w:rsidRPr="00706156">
        <w:rPr>
          <w:rFonts w:cs="Arial"/>
        </w:rPr>
        <w:t>54</w:t>
      </w:r>
      <w:r w:rsidR="00533100" w:rsidRPr="00706156">
        <w:rPr>
          <w:rFonts w:cs="Arial"/>
        </w:rPr>
        <w:t>)</w:t>
      </w:r>
      <w:r w:rsidR="006F67DE" w:rsidRPr="00706156">
        <w:rPr>
          <w:rFonts w:cs="Arial"/>
        </w:rPr>
        <w:t>, however was not significantly associated with</w:t>
      </w:r>
      <w:r w:rsidRPr="00706156">
        <w:rPr>
          <w:rFonts w:cs="Arial"/>
        </w:rPr>
        <w:t>:</w:t>
      </w:r>
      <w:r w:rsidR="006F67DE" w:rsidRPr="00706156">
        <w:rPr>
          <w:rFonts w:cs="Arial"/>
        </w:rPr>
        <w:t xml:space="preserve"> </w:t>
      </w:r>
      <w:r w:rsidR="00235A5F" w:rsidRPr="00706156">
        <w:rPr>
          <w:rFonts w:cs="Arial"/>
        </w:rPr>
        <w:t>maternal stress</w:t>
      </w:r>
      <w:r w:rsidR="00EA7171" w:rsidRPr="00706156">
        <w:rPr>
          <w:rFonts w:cs="Arial"/>
        </w:rPr>
        <w:t>;</w:t>
      </w:r>
      <w:r w:rsidR="00235A5F" w:rsidRPr="00706156">
        <w:rPr>
          <w:rFonts w:cs="Arial"/>
        </w:rPr>
        <w:t xml:space="preserve"> </w:t>
      </w:r>
      <w:r w:rsidR="00B32D0B" w:rsidRPr="00706156">
        <w:rPr>
          <w:rFonts w:cs="Arial"/>
        </w:rPr>
        <w:t>difficult</w:t>
      </w:r>
      <w:r w:rsidR="00235A5F" w:rsidRPr="00706156">
        <w:rPr>
          <w:rFonts w:cs="Arial"/>
        </w:rPr>
        <w:t xml:space="preserve"> balancing homelife</w:t>
      </w:r>
      <w:r w:rsidR="00EA7171" w:rsidRPr="00706156">
        <w:rPr>
          <w:rFonts w:cs="Arial"/>
        </w:rPr>
        <w:t>;</w:t>
      </w:r>
      <w:r w:rsidR="00235A5F" w:rsidRPr="00706156">
        <w:rPr>
          <w:rFonts w:cs="Arial"/>
        </w:rPr>
        <w:t xml:space="preserve"> job/income loss</w:t>
      </w:r>
      <w:r w:rsidR="00EA7171" w:rsidRPr="00706156">
        <w:rPr>
          <w:rFonts w:cs="Arial"/>
        </w:rPr>
        <w:t>;</w:t>
      </w:r>
      <w:r w:rsidR="00235A5F" w:rsidRPr="00706156">
        <w:rPr>
          <w:rFonts w:cs="Arial"/>
        </w:rPr>
        <w:t xml:space="preserve"> or difficulty obtaining childcare</w:t>
      </w:r>
      <w:r w:rsidR="003B2D53" w:rsidRPr="00706156">
        <w:rPr>
          <w:rFonts w:cs="Arial"/>
        </w:rPr>
        <w:fldChar w:fldCharType="begin"/>
      </w:r>
      <w:r w:rsidR="00E97678" w:rsidRPr="00706156">
        <w:rPr>
          <w:rFonts w:cs="Arial"/>
        </w:rPr>
        <w:instrText xml:space="preserve"> ADDIN ZOTERO_ITEM CSL_CITATION {"citationID":"mP38sx0u","properties":{"formattedCitation":"\\super 95\\nosupersub{}","plainCitation":"95","noteIndex":0},"citationItems":[{"id":67,"uris":["http://zotero.org/users/7696217/items/HZFD9LJR"],"itemData":{"id":67,"type":"article-journal","container-title":"Acta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rPr>
        <w:instrText>‐</w:instrText>
      </w:r>
      <w:r w:rsidR="00E97678" w:rsidRPr="00706156">
        <w:rPr>
          <w:rFonts w:cs="Arial"/>
        </w:rPr>
        <w:instrText xml:space="preserve">19 in School Aged Children","author":[{"family":"McArthur","given":"Brae Anne"},{"family":"Racine","given":"Nicole"},{"family":"Browne","given":"Dillon"},{"family":"McDonald","given":"Sheila"},{"family":"Tough","given":"Suzanne"},{"family":"Madigan","given":"Sheri"}],"issued":{"date-parts":[["2021"]]}}}],"schema":"https://github.com/citation-style-language/schema/raw/master/csl-citation.json"} </w:instrText>
      </w:r>
      <w:r w:rsidR="003B2D53" w:rsidRPr="00706156">
        <w:rPr>
          <w:rFonts w:cs="Arial"/>
        </w:rPr>
        <w:fldChar w:fldCharType="separate"/>
      </w:r>
      <w:r w:rsidR="00095CC6" w:rsidRPr="00706156">
        <w:rPr>
          <w:rFonts w:cs="Arial"/>
          <w:vertAlign w:val="superscript"/>
        </w:rPr>
        <w:t>95</w:t>
      </w:r>
      <w:r w:rsidR="003B2D53" w:rsidRPr="00706156">
        <w:rPr>
          <w:rFonts w:cs="Arial"/>
        </w:rPr>
        <w:fldChar w:fldCharType="end"/>
      </w:r>
      <w:r w:rsidR="00235A5F" w:rsidRPr="00706156">
        <w:rPr>
          <w:rFonts w:cs="Arial"/>
        </w:rPr>
        <w:t xml:space="preserve">. </w:t>
      </w:r>
      <w:r w:rsidR="00E03F09" w:rsidRPr="00706156">
        <w:rPr>
          <w:rFonts w:cs="Arial"/>
        </w:rPr>
        <w:t xml:space="preserve">Overall child </w:t>
      </w:r>
      <w:r w:rsidR="007A3E75" w:rsidRPr="00706156">
        <w:rPr>
          <w:rFonts w:cs="Arial"/>
        </w:rPr>
        <w:t>screen time</w:t>
      </w:r>
      <w:r w:rsidR="00E03F09" w:rsidRPr="00706156">
        <w:rPr>
          <w:rFonts w:cs="Arial"/>
        </w:rPr>
        <w:t xml:space="preserve"> </w:t>
      </w:r>
      <w:r w:rsidR="00EA7171" w:rsidRPr="00706156">
        <w:rPr>
          <w:rFonts w:cs="Arial"/>
        </w:rPr>
        <w:t>(</w:t>
      </w:r>
      <w:r w:rsidR="00E03F09" w:rsidRPr="00706156">
        <w:rPr>
          <w:rFonts w:cs="Arial"/>
        </w:rPr>
        <w:t>as reported by the mother</w:t>
      </w:r>
      <w:r w:rsidR="00EA7171" w:rsidRPr="00706156">
        <w:rPr>
          <w:rFonts w:cs="Arial"/>
        </w:rPr>
        <w:t>)</w:t>
      </w:r>
      <w:r w:rsidR="00E03F09" w:rsidRPr="00706156">
        <w:rPr>
          <w:rFonts w:cs="Arial"/>
        </w:rPr>
        <w:t xml:space="preserve"> in the same study yielded conflicting results, </w:t>
      </w:r>
      <w:r w:rsidR="00EA7171" w:rsidRPr="00706156">
        <w:rPr>
          <w:rFonts w:cs="Arial"/>
        </w:rPr>
        <w:t>being</w:t>
      </w:r>
      <w:r w:rsidR="00E03F09" w:rsidRPr="00706156">
        <w:rPr>
          <w:rFonts w:cs="Arial"/>
        </w:rPr>
        <w:t xml:space="preserve"> negatively associated with parental awareness of social media (β=-3</w:t>
      </w:r>
      <w:r w:rsidR="00E03F09" w:rsidRPr="00706156">
        <w:rPr>
          <w:rFonts w:cs="Arial"/>
          <w:sz w:val="16"/>
          <w:szCs w:val="16"/>
        </w:rPr>
        <w:t>·</w:t>
      </w:r>
      <w:r w:rsidR="00E03F09" w:rsidRPr="00706156">
        <w:rPr>
          <w:rFonts w:cs="Arial"/>
        </w:rPr>
        <w:t xml:space="preserve">37; 95%CI </w:t>
      </w:r>
      <w:r w:rsidR="005E58BF" w:rsidRPr="00706156">
        <w:rPr>
          <w:rFonts w:cs="Arial"/>
        </w:rPr>
        <w:t>-4</w:t>
      </w:r>
      <w:r w:rsidR="00E03F09" w:rsidRPr="00706156">
        <w:rPr>
          <w:rFonts w:cs="Arial"/>
        </w:rPr>
        <w:t>·</w:t>
      </w:r>
      <w:r w:rsidR="005E58BF" w:rsidRPr="00706156">
        <w:rPr>
          <w:rFonts w:cs="Arial"/>
        </w:rPr>
        <w:t>20;</w:t>
      </w:r>
      <w:r w:rsidR="00E03F09" w:rsidRPr="00706156">
        <w:rPr>
          <w:rFonts w:cs="Arial"/>
        </w:rPr>
        <w:t xml:space="preserve"> -</w:t>
      </w:r>
      <w:r w:rsidR="005E58BF" w:rsidRPr="00706156">
        <w:rPr>
          <w:rFonts w:cs="Arial"/>
        </w:rPr>
        <w:t>2</w:t>
      </w:r>
      <w:r w:rsidR="00E03F09" w:rsidRPr="00706156">
        <w:rPr>
          <w:rFonts w:cs="Arial"/>
        </w:rPr>
        <w:t xml:space="preserve">·54), parental </w:t>
      </w:r>
      <w:r w:rsidR="007A3E75" w:rsidRPr="00706156">
        <w:rPr>
          <w:rFonts w:cs="Arial"/>
        </w:rPr>
        <w:t>screen time</w:t>
      </w:r>
      <w:r w:rsidR="00E03F09" w:rsidRPr="00706156">
        <w:rPr>
          <w:rFonts w:cs="Arial"/>
        </w:rPr>
        <w:t xml:space="preserve"> rules (</w:t>
      </w:r>
      <w:r w:rsidR="005E58BF" w:rsidRPr="00706156">
        <w:rPr>
          <w:rFonts w:cs="Arial"/>
        </w:rPr>
        <w:t>β =-3</w:t>
      </w:r>
      <w:r w:rsidR="005E58BF" w:rsidRPr="00706156">
        <w:rPr>
          <w:rFonts w:cs="Arial"/>
          <w:sz w:val="16"/>
          <w:szCs w:val="16"/>
        </w:rPr>
        <w:t>·</w:t>
      </w:r>
      <w:r w:rsidR="005E58BF" w:rsidRPr="00706156">
        <w:rPr>
          <w:rFonts w:cs="Arial"/>
        </w:rPr>
        <w:t>81; 95%CI -</w:t>
      </w:r>
      <w:r w:rsidR="00AB3488" w:rsidRPr="00706156">
        <w:rPr>
          <w:rFonts w:cs="Arial"/>
        </w:rPr>
        <w:t>5</w:t>
      </w:r>
      <w:r w:rsidR="005E58BF" w:rsidRPr="00706156">
        <w:rPr>
          <w:rFonts w:cs="Arial"/>
        </w:rPr>
        <w:t>·</w:t>
      </w:r>
      <w:r w:rsidR="00AB3488" w:rsidRPr="00706156">
        <w:rPr>
          <w:rFonts w:cs="Arial"/>
        </w:rPr>
        <w:t>43</w:t>
      </w:r>
      <w:r w:rsidR="005E58BF" w:rsidRPr="00706156">
        <w:rPr>
          <w:rFonts w:cs="Arial"/>
        </w:rPr>
        <w:t>; -</w:t>
      </w:r>
      <w:r w:rsidR="00AB3488" w:rsidRPr="00706156">
        <w:rPr>
          <w:rFonts w:cs="Arial"/>
        </w:rPr>
        <w:t>2</w:t>
      </w:r>
      <w:r w:rsidR="005E58BF" w:rsidRPr="00706156">
        <w:rPr>
          <w:rFonts w:cs="Arial"/>
        </w:rPr>
        <w:t>·</w:t>
      </w:r>
      <w:r w:rsidR="00AB3488" w:rsidRPr="00706156">
        <w:rPr>
          <w:rFonts w:cs="Arial"/>
        </w:rPr>
        <w:t>19</w:t>
      </w:r>
      <w:r w:rsidR="00E03F09" w:rsidRPr="00706156">
        <w:rPr>
          <w:rFonts w:cs="Arial"/>
        </w:rPr>
        <w:t>), and positively associated with maternal stress (</w:t>
      </w:r>
      <w:r w:rsidR="00AB3488" w:rsidRPr="00706156">
        <w:rPr>
          <w:rFonts w:cs="Arial"/>
        </w:rPr>
        <w:t>β =0</w:t>
      </w:r>
      <w:r w:rsidR="00AB3488" w:rsidRPr="00706156">
        <w:rPr>
          <w:rFonts w:cs="Arial"/>
          <w:sz w:val="16"/>
          <w:szCs w:val="16"/>
        </w:rPr>
        <w:t>·</w:t>
      </w:r>
      <w:r w:rsidR="00AB3488" w:rsidRPr="00706156">
        <w:rPr>
          <w:rFonts w:cs="Arial"/>
        </w:rPr>
        <w:t xml:space="preserve">21; 95%CI 0·12 - </w:t>
      </w:r>
      <w:r w:rsidR="00B32D0B" w:rsidRPr="00706156">
        <w:rPr>
          <w:rFonts w:cs="Arial"/>
        </w:rPr>
        <w:t>0</w:t>
      </w:r>
      <w:r w:rsidR="00AB3488" w:rsidRPr="00706156">
        <w:rPr>
          <w:rFonts w:cs="Arial"/>
        </w:rPr>
        <w:t>·</w:t>
      </w:r>
      <w:r w:rsidR="00B32D0B" w:rsidRPr="00706156">
        <w:rPr>
          <w:rFonts w:cs="Arial"/>
        </w:rPr>
        <w:t>30</w:t>
      </w:r>
      <w:r w:rsidR="00E03F09" w:rsidRPr="00706156">
        <w:rPr>
          <w:rFonts w:cs="Arial"/>
        </w:rPr>
        <w:t>)</w:t>
      </w:r>
      <w:r w:rsidR="00AB1CEE" w:rsidRPr="00706156">
        <w:rPr>
          <w:rFonts w:cs="Arial"/>
        </w:rPr>
        <w:t>. T</w:t>
      </w:r>
      <w:r w:rsidR="00B32D0B" w:rsidRPr="00706156">
        <w:rPr>
          <w:rFonts w:cs="Arial"/>
        </w:rPr>
        <w:t xml:space="preserve">he </w:t>
      </w:r>
      <w:r w:rsidR="003B2D53" w:rsidRPr="00706156">
        <w:rPr>
          <w:rFonts w:cs="Arial"/>
        </w:rPr>
        <w:t>pandemic’s</w:t>
      </w:r>
      <w:r w:rsidR="00B32D0B" w:rsidRPr="00706156">
        <w:rPr>
          <w:rFonts w:cs="Arial"/>
        </w:rPr>
        <w:t xml:space="preserve"> </w:t>
      </w:r>
      <w:r w:rsidR="00AB1CEE" w:rsidRPr="00706156">
        <w:rPr>
          <w:rFonts w:cs="Arial"/>
        </w:rPr>
        <w:t>‘</w:t>
      </w:r>
      <w:r w:rsidR="00B32D0B" w:rsidRPr="00706156">
        <w:rPr>
          <w:rFonts w:cs="Arial"/>
        </w:rPr>
        <w:t xml:space="preserve">impact on </w:t>
      </w:r>
      <w:r w:rsidR="003B2D53" w:rsidRPr="00706156">
        <w:rPr>
          <w:rFonts w:cs="Arial"/>
        </w:rPr>
        <w:t>resources</w:t>
      </w:r>
      <w:r w:rsidR="00AB1CEE" w:rsidRPr="00706156">
        <w:rPr>
          <w:rFonts w:cs="Arial"/>
        </w:rPr>
        <w:t>’;</w:t>
      </w:r>
      <w:r w:rsidR="00B32D0B" w:rsidRPr="00706156">
        <w:rPr>
          <w:rFonts w:cs="Arial"/>
        </w:rPr>
        <w:t xml:space="preserve"> difficult balancing homelife</w:t>
      </w:r>
      <w:r w:rsidR="00AB1CEE" w:rsidRPr="00706156">
        <w:rPr>
          <w:rFonts w:cs="Arial"/>
        </w:rPr>
        <w:t>;</w:t>
      </w:r>
      <w:r w:rsidR="00B32D0B" w:rsidRPr="00706156">
        <w:rPr>
          <w:rFonts w:cs="Arial"/>
        </w:rPr>
        <w:t xml:space="preserve"> job/income loss</w:t>
      </w:r>
      <w:r w:rsidR="00AB1CEE" w:rsidRPr="00706156">
        <w:rPr>
          <w:rFonts w:cs="Arial"/>
        </w:rPr>
        <w:t>;</w:t>
      </w:r>
      <w:r w:rsidR="00B32D0B" w:rsidRPr="00706156">
        <w:rPr>
          <w:rFonts w:cs="Arial"/>
        </w:rPr>
        <w:t xml:space="preserve"> </w:t>
      </w:r>
      <w:r w:rsidR="00AB1CEE" w:rsidRPr="00706156">
        <w:rPr>
          <w:rFonts w:cs="Arial"/>
        </w:rPr>
        <w:t>and</w:t>
      </w:r>
      <w:r w:rsidR="00B32D0B" w:rsidRPr="00706156">
        <w:rPr>
          <w:rFonts w:cs="Arial"/>
        </w:rPr>
        <w:t xml:space="preserve"> difficulty obtaining childcare</w:t>
      </w:r>
      <w:r w:rsidR="00AB1CEE" w:rsidRPr="00706156">
        <w:rPr>
          <w:rFonts w:cs="Arial"/>
        </w:rPr>
        <w:t xml:space="preserve"> were non-significant</w:t>
      </w:r>
      <w:r w:rsidR="003B2D53" w:rsidRPr="00706156">
        <w:rPr>
          <w:rFonts w:cs="Arial"/>
        </w:rPr>
        <w:fldChar w:fldCharType="begin"/>
      </w:r>
      <w:r w:rsidR="00E97678" w:rsidRPr="00706156">
        <w:rPr>
          <w:rFonts w:cs="Arial"/>
        </w:rPr>
        <w:instrText xml:space="preserve"> ADDIN ZOTERO_ITEM CSL_CITATION {"citationID":"9eGQQHMK","properties":{"formattedCitation":"\\super 95\\nosupersub{}","plainCitation":"95","noteIndex":0},"citationItems":[{"id":67,"uris":["http://zotero.org/users/7696217/items/HZFD9LJR"],"itemData":{"id":67,"type":"article-journal","container-title":"Acta Paediatrica","ISSN":"0803-5253","journalAbbreviation":"Acta Paediatrica","note":"publisher: Wiley Online Library","title":"Recreational Screen Time Before and During COVID</w:instrText>
      </w:r>
      <w:r w:rsidR="00E97678" w:rsidRPr="00706156">
        <w:rPr>
          <w:rFonts w:ascii="Cambria Math" w:hAnsi="Cambria Math" w:cs="Cambria Math"/>
        </w:rPr>
        <w:instrText>‐</w:instrText>
      </w:r>
      <w:r w:rsidR="00E97678" w:rsidRPr="00706156">
        <w:rPr>
          <w:rFonts w:cs="Arial"/>
        </w:rPr>
        <w:instrText xml:space="preserve">19 in School Aged Children","author":[{"family":"McArthur","given":"Brae Anne"},{"family":"Racine","given":"Nicole"},{"family":"Browne","given":"Dillon"},{"family":"McDonald","given":"Sheila"},{"family":"Tough","given":"Suzanne"},{"family":"Madigan","given":"Sheri"}],"issued":{"date-parts":[["2021"]]}}}],"schema":"https://github.com/citation-style-language/schema/raw/master/csl-citation.json"} </w:instrText>
      </w:r>
      <w:r w:rsidR="003B2D53" w:rsidRPr="00706156">
        <w:rPr>
          <w:rFonts w:cs="Arial"/>
        </w:rPr>
        <w:fldChar w:fldCharType="separate"/>
      </w:r>
      <w:r w:rsidR="00095CC6" w:rsidRPr="00706156">
        <w:rPr>
          <w:rFonts w:cs="Arial"/>
          <w:vertAlign w:val="superscript"/>
        </w:rPr>
        <w:t>95</w:t>
      </w:r>
      <w:r w:rsidR="003B2D53" w:rsidRPr="00706156">
        <w:rPr>
          <w:rFonts w:cs="Arial"/>
        </w:rPr>
        <w:fldChar w:fldCharType="end"/>
      </w:r>
      <w:r w:rsidR="003B2D53" w:rsidRPr="00706156">
        <w:rPr>
          <w:rFonts w:cs="Arial"/>
        </w:rPr>
        <w:t xml:space="preserve">. </w:t>
      </w:r>
      <w:r w:rsidR="00F131A1" w:rsidRPr="00706156">
        <w:rPr>
          <w:rFonts w:cs="Arial"/>
        </w:rPr>
        <w:t xml:space="preserve">Overall </w:t>
      </w:r>
      <w:r w:rsidR="007A3E75" w:rsidRPr="00706156">
        <w:rPr>
          <w:rFonts w:cs="Arial"/>
        </w:rPr>
        <w:t>screen time</w:t>
      </w:r>
      <w:r w:rsidR="00F131A1" w:rsidRPr="00706156">
        <w:rPr>
          <w:rFonts w:cs="Arial"/>
        </w:rPr>
        <w:t xml:space="preserve"> was also found to be significantly associated with </w:t>
      </w:r>
      <w:r w:rsidR="009E2DC7" w:rsidRPr="00706156">
        <w:rPr>
          <w:rFonts w:cs="Arial"/>
        </w:rPr>
        <w:t>parental screen use (</w:t>
      </w:r>
      <w:r w:rsidR="009E2DC7" w:rsidRPr="00706156">
        <w:rPr>
          <w:rFonts w:cs="Arial"/>
          <w:i/>
          <w:iCs/>
        </w:rPr>
        <w:t>X</w:t>
      </w:r>
      <w:r w:rsidR="009E2DC7" w:rsidRPr="00706156">
        <w:rPr>
          <w:rFonts w:cs="Arial"/>
          <w:vertAlign w:val="superscript"/>
        </w:rPr>
        <w:t>2</w:t>
      </w:r>
      <w:r w:rsidR="009E2DC7" w:rsidRPr="00706156">
        <w:rPr>
          <w:rFonts w:cs="Arial"/>
        </w:rPr>
        <w:t xml:space="preserve">=0·17; </w:t>
      </w:r>
      <w:r w:rsidR="009E2DC7" w:rsidRPr="00706156">
        <w:rPr>
          <w:rFonts w:cs="Arial"/>
          <w:i/>
          <w:iCs/>
        </w:rPr>
        <w:t>p</w:t>
      </w:r>
      <w:r w:rsidR="009E2DC7" w:rsidRPr="00706156">
        <w:rPr>
          <w:rFonts w:cs="Arial"/>
        </w:rPr>
        <w:t>=&lt;0·05)</w:t>
      </w:r>
      <w:r w:rsidR="006B348A" w:rsidRPr="00706156">
        <w:rPr>
          <w:rFonts w:cs="Arial"/>
        </w:rPr>
        <w:t>, but not parental employment status</w:t>
      </w:r>
      <w:r w:rsidR="00AB1CEE" w:rsidRPr="00706156">
        <w:rPr>
          <w:rFonts w:cs="Arial"/>
        </w:rPr>
        <w:fldChar w:fldCharType="begin"/>
      </w:r>
      <w:r w:rsidR="00E97678" w:rsidRPr="00706156">
        <w:rPr>
          <w:rFonts w:cs="Arial"/>
        </w:rPr>
        <w:instrText xml:space="preserve"> ADDIN ZOTERO_ITEM CSL_CITATION {"citationID":"PFBCdgXX","properties":{"formattedCitation":"\\super 83\\nosupersub{}","plainCitation":"83","noteIndex":0},"citationItems":[{"id":83,"uris":["http://zotero.org/users/7696217/items/XU8X9DNQ"],"itemData":{"id":83,"type":"article-journal","container-title":"Acta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Kraus","given":"Tzipi"}],"issued":{"date-parts":[["2021"]]}}}],"schema":"https://github.com/citation-style-language/schema/raw/master/csl-citation.json"} </w:instrText>
      </w:r>
      <w:r w:rsidR="00AB1CEE" w:rsidRPr="00706156">
        <w:rPr>
          <w:rFonts w:cs="Arial"/>
        </w:rPr>
        <w:fldChar w:fldCharType="separate"/>
      </w:r>
      <w:r w:rsidR="00095CC6" w:rsidRPr="00706156">
        <w:rPr>
          <w:rFonts w:cs="Arial"/>
          <w:vertAlign w:val="superscript"/>
        </w:rPr>
        <w:t>83</w:t>
      </w:r>
      <w:r w:rsidR="00AB1CEE" w:rsidRPr="00706156">
        <w:rPr>
          <w:rFonts w:cs="Arial"/>
        </w:rPr>
        <w:fldChar w:fldCharType="end"/>
      </w:r>
      <w:r w:rsidR="006B348A" w:rsidRPr="00706156">
        <w:rPr>
          <w:rFonts w:cs="Arial"/>
        </w:rPr>
        <w:t xml:space="preserve">. </w:t>
      </w:r>
    </w:p>
    <w:p w14:paraId="6AA222F9" w14:textId="0314A524" w:rsidR="00FF6E8E" w:rsidRPr="00706156" w:rsidRDefault="006B348A" w:rsidP="00F925DB">
      <w:pPr>
        <w:rPr>
          <w:rFonts w:cs="Arial"/>
        </w:rPr>
      </w:pPr>
      <w:r w:rsidRPr="00706156">
        <w:rPr>
          <w:rFonts w:cs="Arial"/>
        </w:rPr>
        <w:t xml:space="preserve">Parental anxiety was </w:t>
      </w:r>
      <w:r w:rsidR="00C37524" w:rsidRPr="00706156">
        <w:rPr>
          <w:rFonts w:cs="Arial"/>
        </w:rPr>
        <w:t>significantly</w:t>
      </w:r>
      <w:r w:rsidRPr="00706156">
        <w:rPr>
          <w:rFonts w:cs="Arial"/>
        </w:rPr>
        <w:t xml:space="preserve"> associated </w:t>
      </w:r>
      <w:r w:rsidR="00471C4E" w:rsidRPr="00706156">
        <w:rPr>
          <w:rFonts w:cs="Arial"/>
        </w:rPr>
        <w:t xml:space="preserve">only </w:t>
      </w:r>
      <w:r w:rsidRPr="00706156">
        <w:rPr>
          <w:rFonts w:cs="Arial"/>
        </w:rPr>
        <w:t>with</w:t>
      </w:r>
      <w:r w:rsidR="00471C4E" w:rsidRPr="00706156">
        <w:rPr>
          <w:rFonts w:cs="Arial"/>
        </w:rPr>
        <w:t xml:space="preserve"> child video gaming (OR=1</w:t>
      </w:r>
      <w:r w:rsidR="00471C4E" w:rsidRPr="00706156">
        <w:rPr>
          <w:rFonts w:cs="Arial"/>
          <w:sz w:val="16"/>
          <w:szCs w:val="16"/>
        </w:rPr>
        <w:t>·</w:t>
      </w:r>
      <w:r w:rsidR="00471C4E" w:rsidRPr="00706156">
        <w:rPr>
          <w:rFonts w:cs="Arial"/>
        </w:rPr>
        <w:t>78 95%</w:t>
      </w:r>
      <w:r w:rsidR="00EC76FF" w:rsidRPr="00706156">
        <w:rPr>
          <w:rFonts w:cs="Arial"/>
        </w:rPr>
        <w:t>CI</w:t>
      </w:r>
      <w:r w:rsidR="00471C4E" w:rsidRPr="00706156">
        <w:rPr>
          <w:rFonts w:cs="Arial"/>
        </w:rPr>
        <w:t xml:space="preserve"> 1</w:t>
      </w:r>
      <w:r w:rsidR="00471C4E" w:rsidRPr="00706156">
        <w:rPr>
          <w:rFonts w:cs="Arial"/>
          <w:sz w:val="16"/>
          <w:szCs w:val="16"/>
        </w:rPr>
        <w:t>·</w:t>
      </w:r>
      <w:r w:rsidR="00471C4E" w:rsidRPr="00706156">
        <w:rPr>
          <w:rFonts w:cs="Arial"/>
        </w:rPr>
        <w:t>02-3</w:t>
      </w:r>
      <w:r w:rsidR="00471C4E" w:rsidRPr="00706156">
        <w:rPr>
          <w:rFonts w:cs="Arial"/>
          <w:sz w:val="16"/>
          <w:szCs w:val="16"/>
        </w:rPr>
        <w:t>·</w:t>
      </w:r>
      <w:r w:rsidR="00471C4E" w:rsidRPr="00706156">
        <w:rPr>
          <w:rFonts w:cs="Arial"/>
        </w:rPr>
        <w:t>11)</w:t>
      </w:r>
      <w:r w:rsidR="00961CE4" w:rsidRPr="00706156">
        <w:rPr>
          <w:rFonts w:cs="Arial"/>
        </w:rPr>
        <w:fldChar w:fldCharType="begin"/>
      </w:r>
      <w:r w:rsidR="00E97678" w:rsidRPr="00706156">
        <w:rPr>
          <w:rFonts w:cs="Arial"/>
        </w:rPr>
        <w:instrText xml:space="preserve"> ADDIN ZOTERO_ITEM CSL_CITATION {"citationID":"s6lnp47L","properties":{"formattedCitation":"\\super 96\\nosupersub{}","plainCitation":"96","noteIndex":0},"citationItems":[{"id":80,"uris":["http://zotero.org/users/7696217/items/BDLSZWLH"],"itemData":{"id":80,"type":"article-journal","container-title":"Preventive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A"},{"family":"Ghoneim","given":"Dalia"}],"issued":{"date-parts":[["2020"]]}}}],"schema":"https://github.com/citation-style-language/schema/raw/master/csl-citation.json"} </w:instrText>
      </w:r>
      <w:r w:rsidR="00961CE4" w:rsidRPr="00706156">
        <w:rPr>
          <w:rFonts w:cs="Arial"/>
        </w:rPr>
        <w:fldChar w:fldCharType="separate"/>
      </w:r>
      <w:r w:rsidR="00095CC6" w:rsidRPr="00706156">
        <w:rPr>
          <w:rFonts w:cs="Arial"/>
          <w:vertAlign w:val="superscript"/>
        </w:rPr>
        <w:t>96</w:t>
      </w:r>
      <w:r w:rsidR="00961CE4" w:rsidRPr="00706156">
        <w:rPr>
          <w:rFonts w:cs="Arial"/>
        </w:rPr>
        <w:fldChar w:fldCharType="end"/>
      </w:r>
      <w:r w:rsidR="00471C4E" w:rsidRPr="00706156">
        <w:rPr>
          <w:rFonts w:cs="Arial"/>
        </w:rPr>
        <w:t xml:space="preserve">, </w:t>
      </w:r>
      <w:r w:rsidR="00AB1CEE" w:rsidRPr="00706156">
        <w:rPr>
          <w:rFonts w:cs="Arial"/>
        </w:rPr>
        <w:t>and not with</w:t>
      </w:r>
      <w:r w:rsidR="00471C4E" w:rsidRPr="00706156">
        <w:rPr>
          <w:rFonts w:cs="Arial"/>
        </w:rPr>
        <w:t xml:space="preserve"> overall screen</w:t>
      </w:r>
      <w:r w:rsidR="00C37524" w:rsidRPr="00706156">
        <w:rPr>
          <w:rFonts w:cs="Arial"/>
        </w:rPr>
        <w:t xml:space="preserve"> time</w:t>
      </w:r>
      <w:r w:rsidR="00C37524" w:rsidRPr="00706156">
        <w:rPr>
          <w:rFonts w:cs="Arial"/>
        </w:rPr>
        <w:fldChar w:fldCharType="begin"/>
      </w:r>
      <w:r w:rsidR="00E97678" w:rsidRPr="00706156">
        <w:rPr>
          <w:rFonts w:cs="Arial"/>
        </w:rPr>
        <w:instrText xml:space="preserve"> ADDIN ZOTERO_ITEM CSL_CITATION {"citationID":"mutrEz3E","properties":{"formattedCitation":"\\super 83,96\\nosupersub{}","plainCitation":"83,96","noteIndex":0},"citationItems":[{"id":83,"uris":["http://zotero.org/users/7696217/items/XU8X9DNQ"],"itemData":{"id":83,"type":"article-journal","container-title":"Acta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A"},{"family":"Ghoneim","given":"Dalia"}],"issued":{"date-parts":[["2020"]]}}}],"schema":"https://github.com/citation-style-language/schema/raw/master/csl-citation.json"} </w:instrText>
      </w:r>
      <w:r w:rsidR="00C37524" w:rsidRPr="00706156">
        <w:rPr>
          <w:rFonts w:cs="Arial"/>
        </w:rPr>
        <w:fldChar w:fldCharType="separate"/>
      </w:r>
      <w:r w:rsidR="00095CC6" w:rsidRPr="00706156">
        <w:rPr>
          <w:rFonts w:cs="Arial"/>
          <w:vertAlign w:val="superscript"/>
        </w:rPr>
        <w:t>83,96</w:t>
      </w:r>
      <w:r w:rsidR="00C37524" w:rsidRPr="00706156">
        <w:rPr>
          <w:rFonts w:cs="Arial"/>
        </w:rPr>
        <w:fldChar w:fldCharType="end"/>
      </w:r>
      <w:r w:rsidR="00471C4E" w:rsidRPr="00706156">
        <w:rPr>
          <w:rFonts w:cs="Arial"/>
        </w:rPr>
        <w:t xml:space="preserve"> or TV use</w:t>
      </w:r>
      <w:r w:rsidR="00961CE4" w:rsidRPr="00706156">
        <w:rPr>
          <w:rFonts w:cs="Arial"/>
        </w:rPr>
        <w:fldChar w:fldCharType="begin"/>
      </w:r>
      <w:r w:rsidR="00E97678" w:rsidRPr="00706156">
        <w:rPr>
          <w:rFonts w:cs="Arial"/>
        </w:rPr>
        <w:instrText xml:space="preserve"> ADDIN ZOTERO_ITEM CSL_CITATION {"citationID":"yET4blDE","properties":{"formattedCitation":"\\super 96\\nosupersub{}","plainCitation":"96","noteIndex":0},"citationItems":[{"id":80,"uris":["http://zotero.org/users/7696217/items/BDLSZWLH"],"itemData":{"id":80,"type":"article-journal","container-title":"Preventive Medicine Reports","ISSN":"2211-3355","journalAbbreviation":"Preventive Medicine Reports","note":"publisher: Elsevier","page":"101275","title":"Parent anxiety and perceptions of their child’s physical activity and sedentary behaviour during the COVID-19 pandemic in Canada","volume":"20","author":[{"family":"McCormack","given":"Gavin R"},{"family":"Doyle-Baker","given":"Patricia K"},{"family":"Petersen","given":"Jennie A"},{"family":"Ghoneim","given":"Dalia"}],"issued":{"date-parts":[["2020"]]}}}],"schema":"https://github.com/citation-style-language/schema/raw/master/csl-citation.json"} </w:instrText>
      </w:r>
      <w:r w:rsidR="00961CE4" w:rsidRPr="00706156">
        <w:rPr>
          <w:rFonts w:cs="Arial"/>
        </w:rPr>
        <w:fldChar w:fldCharType="separate"/>
      </w:r>
      <w:r w:rsidR="00095CC6" w:rsidRPr="00706156">
        <w:rPr>
          <w:rFonts w:cs="Arial"/>
          <w:vertAlign w:val="superscript"/>
        </w:rPr>
        <w:t>96</w:t>
      </w:r>
      <w:r w:rsidR="00961CE4" w:rsidRPr="00706156">
        <w:rPr>
          <w:rFonts w:cs="Arial"/>
        </w:rPr>
        <w:fldChar w:fldCharType="end"/>
      </w:r>
      <w:r w:rsidR="00C37524" w:rsidRPr="00706156">
        <w:rPr>
          <w:rFonts w:cs="Arial"/>
        </w:rPr>
        <w:t xml:space="preserve">. </w:t>
      </w:r>
      <w:r w:rsidR="00F03C0E" w:rsidRPr="00706156">
        <w:rPr>
          <w:rFonts w:cs="Arial"/>
        </w:rPr>
        <w:t>Conflicts with parents were also associated with both online (β=0</w:t>
      </w:r>
      <w:r w:rsidR="00F03C0E" w:rsidRPr="00706156">
        <w:rPr>
          <w:rFonts w:cs="Arial"/>
          <w:sz w:val="16"/>
          <w:szCs w:val="16"/>
        </w:rPr>
        <w:t>·</w:t>
      </w:r>
      <w:r w:rsidR="00F03C0E" w:rsidRPr="00706156">
        <w:rPr>
          <w:rFonts w:cs="Arial"/>
        </w:rPr>
        <w:t xml:space="preserve">02; </w:t>
      </w:r>
      <w:r w:rsidR="00F03C0E" w:rsidRPr="00706156">
        <w:rPr>
          <w:rFonts w:cs="Arial"/>
          <w:i/>
          <w:iCs/>
        </w:rPr>
        <w:t>p</w:t>
      </w:r>
      <w:r w:rsidR="00F03C0E" w:rsidRPr="00706156">
        <w:rPr>
          <w:rFonts w:cs="Arial"/>
        </w:rPr>
        <w:t>=&lt;0.05) and leisure based (β=0</w:t>
      </w:r>
      <w:r w:rsidR="00F03C0E" w:rsidRPr="00706156">
        <w:rPr>
          <w:rFonts w:cs="Arial"/>
          <w:sz w:val="16"/>
          <w:szCs w:val="16"/>
        </w:rPr>
        <w:t>·</w:t>
      </w:r>
      <w:r w:rsidR="00F03C0E" w:rsidRPr="00706156">
        <w:rPr>
          <w:rFonts w:cs="Arial"/>
        </w:rPr>
        <w:t xml:space="preserve">06; </w:t>
      </w:r>
      <w:r w:rsidR="00F03C0E" w:rsidRPr="00706156">
        <w:rPr>
          <w:rFonts w:cs="Arial"/>
          <w:i/>
          <w:iCs/>
        </w:rPr>
        <w:t>p</w:t>
      </w:r>
      <w:r w:rsidR="00F03C0E" w:rsidRPr="00706156">
        <w:rPr>
          <w:rFonts w:cs="Arial"/>
        </w:rPr>
        <w:t>=&lt;0.01) screen time</w:t>
      </w:r>
      <w:r w:rsidR="00F03C0E" w:rsidRPr="00706156">
        <w:rPr>
          <w:rFonts w:cs="Arial"/>
        </w:rPr>
        <w:fldChar w:fldCharType="begin"/>
      </w:r>
      <w:r w:rsidR="00E97678" w:rsidRPr="00706156">
        <w:rPr>
          <w:rFonts w:cs="Arial"/>
        </w:rPr>
        <w:instrText xml:space="preserve"> ADDIN ZOTERO_ITEM CSL_CITATION {"citationID":"dYpBJNMz","properties":{"formattedCitation":"\\super 109\\nosupersub{}","plainCitation":"109","noteIndex":0},"citationItems":[{"id":47,"uris":["http://zotero.org/users/7696217/items/Z96ZWTAG"],"itemData":{"id":47,"type":"article-journal","container-title":"Journal of Psychosocial Nursing and Mental Health Services","ISSN":"0279-3695","issue":"4","journalAbbreviation":"Journal of Psychosocial Nursing and Mental Health Services","note":"publisher: SLACK Incorporated Thorofare, NJ","page":"14-20","title":"Physical activity, screen time, and mood disturbance among chinese adolescents during COVID-19","volume":"59","author":[{"family":"Xiao","given":"Suhua"},{"family":"Yan","given":"Zi"},{"family":"Zhao","given":"Li"}],"issued":{"date-parts":[["2021"]]}}}],"schema":"https://github.com/citation-style-language/schema/raw/master/csl-citation.json"} </w:instrText>
      </w:r>
      <w:r w:rsidR="00F03C0E" w:rsidRPr="00706156">
        <w:rPr>
          <w:rFonts w:cs="Arial"/>
        </w:rPr>
        <w:fldChar w:fldCharType="separate"/>
      </w:r>
      <w:r w:rsidR="00095CC6" w:rsidRPr="00706156">
        <w:rPr>
          <w:rFonts w:cs="Arial"/>
          <w:vertAlign w:val="superscript"/>
        </w:rPr>
        <w:t>109</w:t>
      </w:r>
      <w:r w:rsidR="00F03C0E" w:rsidRPr="00706156">
        <w:rPr>
          <w:rFonts w:cs="Arial"/>
        </w:rPr>
        <w:fldChar w:fldCharType="end"/>
      </w:r>
      <w:r w:rsidR="00F03C0E" w:rsidRPr="00706156">
        <w:rPr>
          <w:rFonts w:cs="Arial"/>
        </w:rPr>
        <w:t xml:space="preserve">. </w:t>
      </w:r>
      <w:r w:rsidR="00FF6E8E" w:rsidRPr="00706156">
        <w:rPr>
          <w:rFonts w:cs="Arial"/>
        </w:rPr>
        <w:t xml:space="preserve">Parental stress was not associated with </w:t>
      </w:r>
      <w:r w:rsidR="00830441" w:rsidRPr="00706156">
        <w:rPr>
          <w:rFonts w:cs="Arial"/>
        </w:rPr>
        <w:t>overall screentime</w:t>
      </w:r>
      <w:r w:rsidR="00830441" w:rsidRPr="00706156">
        <w:rPr>
          <w:rFonts w:cs="Arial"/>
        </w:rPr>
        <w:fldChar w:fldCharType="begin"/>
      </w:r>
      <w:r w:rsidR="00E97678" w:rsidRPr="00706156">
        <w:rPr>
          <w:rFonts w:cs="Arial"/>
        </w:rPr>
        <w:instrText xml:space="preserve"> ADDIN ZOTERO_ITEM CSL_CITATION {"citationID":"E3cjrcD4","properties":{"formattedCitation":"\\super 83\\nosupersub{}","plainCitation":"83","noteIndex":0},"citationItems":[{"id":83,"uris":["http://zotero.org/users/7696217/items/XU8X9DNQ"],"itemData":{"id":83,"type":"article-journal","container-title":"Acta Paediatrica","ISSN":"0803-5253","journalAbbreviation":"Acta Paediatrica","note":"publisher: Wiley Online Library","title":"High screen use by children aged 12</w:instrText>
      </w:r>
      <w:r w:rsidR="00E97678" w:rsidRPr="00706156">
        <w:rPr>
          <w:rFonts w:ascii="Cambria Math" w:hAnsi="Cambria Math" w:cs="Cambria Math"/>
        </w:rPr>
        <w:instrText>‐</w:instrText>
      </w:r>
      <w:r w:rsidR="00E97678" w:rsidRPr="00706156">
        <w:rPr>
          <w:rFonts w:cs="Arial"/>
        </w:rPr>
        <w:instrText>36 months during the first COVID</w:instrText>
      </w:r>
      <w:r w:rsidR="00E97678" w:rsidRPr="00706156">
        <w:rPr>
          <w:rFonts w:ascii="Cambria Math" w:hAnsi="Cambria Math" w:cs="Cambria Math"/>
        </w:rPr>
        <w:instrText>‐</w:instrText>
      </w:r>
      <w:r w:rsidR="00E97678" w:rsidRPr="00706156">
        <w:rPr>
          <w:rFonts w:cs="Arial"/>
        </w:rPr>
        <w:instrText>19 lockdown was associated with parental stress and screen use","author":[{"family":"Farah","given":"Rola"},{"family":"Zivan","given":"Michal"},{"family":"Niv","given":"Lior"},{"family":"Havron","given":"Naomi"},{"family":"Hutton","given":"John"},{"family":"Horowitz</w:instrText>
      </w:r>
      <w:r w:rsidR="00E97678" w:rsidRPr="00706156">
        <w:rPr>
          <w:rFonts w:ascii="Cambria Math" w:hAnsi="Cambria Math" w:cs="Cambria Math"/>
        </w:rPr>
        <w:instrText>‐</w:instrText>
      </w:r>
      <w:r w:rsidR="00E97678" w:rsidRPr="00706156">
        <w:rPr>
          <w:rFonts w:cs="Arial"/>
        </w:rPr>
        <w:instrText xml:space="preserve">Kraus","given":"Tzipi"}],"issued":{"date-parts":[["2021"]]}}}],"schema":"https://github.com/citation-style-language/schema/raw/master/csl-citation.json"} </w:instrText>
      </w:r>
      <w:r w:rsidR="00830441" w:rsidRPr="00706156">
        <w:rPr>
          <w:rFonts w:cs="Arial"/>
        </w:rPr>
        <w:fldChar w:fldCharType="separate"/>
      </w:r>
      <w:r w:rsidR="00095CC6" w:rsidRPr="00706156">
        <w:rPr>
          <w:rFonts w:cs="Arial"/>
          <w:vertAlign w:val="superscript"/>
        </w:rPr>
        <w:t>83</w:t>
      </w:r>
      <w:r w:rsidR="00830441" w:rsidRPr="00706156">
        <w:rPr>
          <w:rFonts w:cs="Arial"/>
        </w:rPr>
        <w:fldChar w:fldCharType="end"/>
      </w:r>
      <w:r w:rsidR="00830441" w:rsidRPr="00706156">
        <w:rPr>
          <w:rFonts w:cs="Arial"/>
        </w:rPr>
        <w:t xml:space="preserve">, </w:t>
      </w:r>
      <w:r w:rsidR="007A3E75" w:rsidRPr="00706156">
        <w:rPr>
          <w:rFonts w:cs="Arial"/>
        </w:rPr>
        <w:t>screen time</w:t>
      </w:r>
      <w:r w:rsidR="00830441" w:rsidRPr="00706156">
        <w:rPr>
          <w:rFonts w:cs="Arial"/>
        </w:rPr>
        <w:t xml:space="preserve"> for edication</w:t>
      </w:r>
      <w:r w:rsidR="00830441" w:rsidRPr="00706156">
        <w:rPr>
          <w:rFonts w:cs="Arial"/>
        </w:rPr>
        <w:fldChar w:fldCharType="begin"/>
      </w:r>
      <w:r w:rsidR="00E97678" w:rsidRPr="00706156">
        <w:rPr>
          <w:rFonts w:cs="Arial"/>
        </w:rPr>
        <w:instrText xml:space="preserve"> ADDIN ZOTERO_ITEM CSL_CITATION {"citationID":"vNWau1gL","properties":{"formattedCitation":"\\super 74\\nosupersub{}","plainCitation":"74","noteIndex":0},"citationItems":[{"id":10224,"uris":["http://zotero.org/users/7696217/items/A67CI7EV"],"itemData":{"id":10224,"type":"paper-conference","event":"Healthcare","note":"issue: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schema":"https://github.com/citation-style-language/schema/raw/master/csl-citation.json"} </w:instrText>
      </w:r>
      <w:r w:rsidR="00830441" w:rsidRPr="00706156">
        <w:rPr>
          <w:rFonts w:cs="Arial"/>
        </w:rPr>
        <w:fldChar w:fldCharType="separate"/>
      </w:r>
      <w:r w:rsidR="00095CC6" w:rsidRPr="00706156">
        <w:rPr>
          <w:rFonts w:cs="Arial"/>
          <w:vertAlign w:val="superscript"/>
        </w:rPr>
        <w:t>74</w:t>
      </w:r>
      <w:r w:rsidR="00830441" w:rsidRPr="00706156">
        <w:rPr>
          <w:rFonts w:cs="Arial"/>
        </w:rPr>
        <w:fldChar w:fldCharType="end"/>
      </w:r>
      <w:r w:rsidR="00830441" w:rsidRPr="00706156">
        <w:rPr>
          <w:rFonts w:cs="Arial"/>
        </w:rPr>
        <w:t xml:space="preserve">, or </w:t>
      </w:r>
      <w:r w:rsidR="007A3E75" w:rsidRPr="00706156">
        <w:rPr>
          <w:rFonts w:cs="Arial"/>
        </w:rPr>
        <w:t>screen time</w:t>
      </w:r>
      <w:r w:rsidR="00830441" w:rsidRPr="00706156">
        <w:rPr>
          <w:rFonts w:cs="Arial"/>
        </w:rPr>
        <w:t xml:space="preserve"> for leisure</w:t>
      </w:r>
      <w:r w:rsidR="00830441" w:rsidRPr="00706156">
        <w:rPr>
          <w:rFonts w:cs="Arial"/>
        </w:rPr>
        <w:fldChar w:fldCharType="begin"/>
      </w:r>
      <w:r w:rsidR="00E97678" w:rsidRPr="00706156">
        <w:rPr>
          <w:rFonts w:cs="Arial"/>
        </w:rPr>
        <w:instrText xml:space="preserve"> ADDIN ZOTERO_ITEM CSL_CITATION {"citationID":"85NlPsWy","properties":{"formattedCitation":"\\super 74\\nosupersub{}","plainCitation":"74","noteIndex":0},"citationItems":[{"id":10224,"uris":["http://zotero.org/users/7696217/items/A67CI7EV"],"itemData":{"id":10224,"type":"paper-conference","event":"Healthcare","note":"issue: 6","page":"756","publisher":"Multidisciplinary Digital Publishing Institute","title":"Sedentary Behavior among 6–14-Year-Old Children during the COVID-19 Lockdown and Its Relation to Physical and Mental Health","volume":"9","author":[{"family":"Breidokienė","given":"Rima"},{"family":"Jusienė","given":"Roma"},{"family":"Urbonas","given":"Vaidotas"},{"family":"Praninskienė","given":"Rūta"},{"family":"Girdzijauskienė","given":"Sigita"}],"issued":{"date-parts":[["2021"]]}}}],"schema":"https://github.com/citation-style-language/schema/raw/master/csl-citation.json"} </w:instrText>
      </w:r>
      <w:r w:rsidR="00830441" w:rsidRPr="00706156">
        <w:rPr>
          <w:rFonts w:cs="Arial"/>
        </w:rPr>
        <w:fldChar w:fldCharType="separate"/>
      </w:r>
      <w:r w:rsidR="00095CC6" w:rsidRPr="00706156">
        <w:rPr>
          <w:rFonts w:cs="Arial"/>
          <w:vertAlign w:val="superscript"/>
        </w:rPr>
        <w:t>74</w:t>
      </w:r>
      <w:r w:rsidR="00830441" w:rsidRPr="00706156">
        <w:rPr>
          <w:rFonts w:cs="Arial"/>
        </w:rPr>
        <w:fldChar w:fldCharType="end"/>
      </w:r>
      <w:r w:rsidR="00830441" w:rsidRPr="00706156">
        <w:rPr>
          <w:rFonts w:cs="Arial"/>
        </w:rPr>
        <w:t xml:space="preserve">. </w:t>
      </w:r>
    </w:p>
    <w:p w14:paraId="74EDD989" w14:textId="523B9DBC" w:rsidR="00FD61CC" w:rsidRPr="00706156" w:rsidRDefault="00384990" w:rsidP="00C21598">
      <w:pPr>
        <w:pStyle w:val="Heading4"/>
      </w:pPr>
      <w:r w:rsidRPr="00706156">
        <w:t>Weight gain/BMI</w:t>
      </w:r>
    </w:p>
    <w:p w14:paraId="29EF7B07" w14:textId="4E6A6CF8" w:rsidR="00C24BEF" w:rsidRPr="00706156" w:rsidRDefault="00972DEF" w:rsidP="00F925DB">
      <w:pPr>
        <w:rPr>
          <w:rFonts w:cs="Arial"/>
        </w:rPr>
      </w:pPr>
      <w:r w:rsidRPr="00706156">
        <w:rPr>
          <w:rFonts w:cs="Arial"/>
        </w:rPr>
        <w:t>Two studies</w:t>
      </w:r>
      <w:r w:rsidR="003E0108" w:rsidRPr="00706156">
        <w:rPr>
          <w:rFonts w:cs="Arial"/>
        </w:rPr>
        <w:fldChar w:fldCharType="begin"/>
      </w:r>
      <w:r w:rsidR="00E97678" w:rsidRPr="00706156">
        <w:rPr>
          <w:rFonts w:cs="Arial"/>
        </w:rPr>
        <w:instrText xml:space="preserve"> ADDIN ZOTERO_ITEM CSL_CITATION {"citationID":"6jJR8z3e","properties":{"formattedCitation":"\\super 88,99\\nosupersub{}","plainCitation":"88,99","noteIndex":0},"citationItems":[{"id":10210,"uris":["http://zotero.org/users/7696217/items/M57UMKKU"],"itemData":{"id":10210,"type":"article-journal","abstract":"The growing number of adolescents who are overweight or obese (OW / OB) is a public concern. The present study was aimed to evaluate physical activity (PA) and sedentary behaviors (SB) (screen time (ST) and homework time (HT)) among Yazd OW/OB adolescents.","container-title":"BMC Pediatrics","DOI":"10.1186/s12887-021-02892-w","ISSN":"1471-2431","issue":"1","journalAbbreviation":"BMC Pediatrics","page":"421","title":"Physical activity and sedentary behaviors (screen time and homework) among overweight or obese adolescents: a cross-sectional observational study in Yazd, Iran","volume":"21","author":[{"family":"Hadianfard","given":"Ali Mohammad"},{"family":"Mozaffari-Khosravi","given":"Hassan"},{"family":"Karandish","given":"Majid"},{"family":"Azhdari","given":"Maryam"}],"issued":{"date-parts":[["2021",9,23]]}}},{"id":65,"uris":["http://zotero.org/users/7696217/items/A95Q8EYH"],"itemData":{"id":65,"type":"article-journal","container-title":"Global Pediatric Health","ISSN":"2333-794X","journalAbbreviation":"Global Pediatric Health","note":"publisher: SAGE Publications Sage CA: Los Angeles, CA","page":"2333794X211012980","title":"Effect of COVID-19 Lockdown on Young Egyptian Soccer Players","volume":"8","author":[{"family":"Nassar","given":"May Fouad"},{"family":"Allam","given":"Mohamed Farouk"},{"family":"Shata","given":"Mennatallah Osama"}],"issued":{"date-parts":[["2021"]]}}}],"schema":"https://github.com/citation-style-language/schema/raw/master/csl-citation.json"} </w:instrText>
      </w:r>
      <w:r w:rsidR="003E0108" w:rsidRPr="00706156">
        <w:rPr>
          <w:rFonts w:cs="Arial"/>
        </w:rPr>
        <w:fldChar w:fldCharType="separate"/>
      </w:r>
      <w:r w:rsidR="00095CC6" w:rsidRPr="00706156">
        <w:rPr>
          <w:rFonts w:cs="Arial"/>
          <w:vertAlign w:val="superscript"/>
        </w:rPr>
        <w:t>88,99</w:t>
      </w:r>
      <w:r w:rsidR="003E0108" w:rsidRPr="00706156">
        <w:rPr>
          <w:rFonts w:cs="Arial"/>
        </w:rPr>
        <w:fldChar w:fldCharType="end"/>
      </w:r>
      <w:r w:rsidRPr="00706156">
        <w:rPr>
          <w:rFonts w:cs="Arial"/>
        </w:rPr>
        <w:t xml:space="preserve"> </w:t>
      </w:r>
      <w:r w:rsidR="003E0108" w:rsidRPr="00706156">
        <w:rPr>
          <w:rFonts w:cs="Arial"/>
        </w:rPr>
        <w:t xml:space="preserve">yielding four independent outcomes </w:t>
      </w:r>
      <w:r w:rsidRPr="00706156">
        <w:rPr>
          <w:rFonts w:cs="Arial"/>
        </w:rPr>
        <w:t xml:space="preserve">reported associations between physiology and </w:t>
      </w:r>
      <w:r w:rsidR="007A3E75" w:rsidRPr="00706156">
        <w:rPr>
          <w:rFonts w:cs="Arial"/>
        </w:rPr>
        <w:t>screen time</w:t>
      </w:r>
      <w:r w:rsidRPr="00706156">
        <w:rPr>
          <w:rFonts w:cs="Arial"/>
        </w:rPr>
        <w:t xml:space="preserve">, with </w:t>
      </w:r>
      <w:r w:rsidR="00405591" w:rsidRPr="00706156">
        <w:rPr>
          <w:rFonts w:cs="Arial"/>
        </w:rPr>
        <w:t xml:space="preserve">no </w:t>
      </w:r>
      <w:r w:rsidR="001B31BE" w:rsidRPr="00706156">
        <w:rPr>
          <w:rFonts w:cs="Arial"/>
        </w:rPr>
        <w:t xml:space="preserve">significant findings reported between screen time and </w:t>
      </w:r>
      <w:r w:rsidR="00405591" w:rsidRPr="00706156">
        <w:rPr>
          <w:rFonts w:cs="Arial"/>
        </w:rPr>
        <w:t>changes in BMI</w:t>
      </w:r>
      <w:r w:rsidR="005D706A" w:rsidRPr="00706156">
        <w:rPr>
          <w:rFonts w:cs="Arial"/>
        </w:rPr>
        <w:fldChar w:fldCharType="begin"/>
      </w:r>
      <w:r w:rsidR="00E97678" w:rsidRPr="00706156">
        <w:rPr>
          <w:rFonts w:cs="Arial"/>
        </w:rPr>
        <w:instrText xml:space="preserve"> ADDIN ZOTERO_ITEM CSL_CITATION {"citationID":"YLLrxIWK","properties":{"formattedCitation":"\\super 99\\nosupersub{}","plainCitation":"99","noteIndex":0},"citationItems":[{"id":65,"uris":["http://zotero.org/users/7696217/items/A95Q8EYH"],"itemData":{"id":65,"type":"article-journal","container-title":"Global Pediatric Health","ISSN":"2333-794X","journalAbbreviation":"Global Pediatric Health","note":"publisher: SAGE Publications Sage CA: Los Angeles, CA","page":"2333794X211012980","title":"Effect of COVID-19 Lockdown on Young Egyptian Soccer Players","volume":"8","author":[{"family":"Nassar","given":"May Fouad"},{"family":"Allam","given":"Mohamed Farouk"},{"family":"Shata","given":"Mennatallah Osama"}],"issued":{"date-parts":[["2021"]]}}}],"schema":"https://github.com/citation-style-language/schema/raw/master/csl-citation.json"} </w:instrText>
      </w:r>
      <w:r w:rsidR="005D706A" w:rsidRPr="00706156">
        <w:rPr>
          <w:rFonts w:cs="Arial"/>
        </w:rPr>
        <w:fldChar w:fldCharType="separate"/>
      </w:r>
      <w:r w:rsidR="00095CC6" w:rsidRPr="00706156">
        <w:rPr>
          <w:rFonts w:cs="Arial"/>
          <w:vertAlign w:val="superscript"/>
        </w:rPr>
        <w:t>99</w:t>
      </w:r>
      <w:r w:rsidR="005D706A" w:rsidRPr="00706156">
        <w:rPr>
          <w:rFonts w:cs="Arial"/>
        </w:rPr>
        <w:fldChar w:fldCharType="end"/>
      </w:r>
      <w:r w:rsidR="00405591" w:rsidRPr="00706156">
        <w:rPr>
          <w:rFonts w:cs="Arial"/>
        </w:rPr>
        <w:t xml:space="preserve"> </w:t>
      </w:r>
      <w:r w:rsidR="001B31BE" w:rsidRPr="00706156">
        <w:rPr>
          <w:rFonts w:cs="Arial"/>
        </w:rPr>
        <w:t xml:space="preserve">and several </w:t>
      </w:r>
      <w:r w:rsidR="00405591" w:rsidRPr="00706156">
        <w:rPr>
          <w:rFonts w:cs="Arial"/>
        </w:rPr>
        <w:t>categorical weight</w:t>
      </w:r>
      <w:r w:rsidR="003E0108" w:rsidRPr="00706156">
        <w:rPr>
          <w:rFonts w:cs="Arial"/>
        </w:rPr>
        <w:t xml:space="preserve"> variables</w:t>
      </w:r>
      <w:r w:rsidR="006D14CD" w:rsidRPr="00706156">
        <w:rPr>
          <w:rFonts w:cs="Arial"/>
        </w:rPr>
        <w:fldChar w:fldCharType="begin"/>
      </w:r>
      <w:r w:rsidR="00E97678" w:rsidRPr="00706156">
        <w:rPr>
          <w:rFonts w:cs="Arial"/>
        </w:rPr>
        <w:instrText xml:space="preserve"> ADDIN ZOTERO_ITEM CSL_CITATION {"citationID":"PSOm6YEj","properties":{"formattedCitation":"\\super 88\\nosupersub{}","plainCitation":"88","noteIndex":0},"citationItems":[{"id":10210,"uris":["http://zotero.org/users/7696217/items/M57UMKKU"],"itemData":{"id":10210,"type":"article-journal","abstract":"The growing number of adolescents who are overweight or obese (OW / OB) is a public concern. The present study was aimed to evaluate physical activity (PA) and sedentary behaviors (SB) (screen time (ST) and homework time (HT)) among Yazd OW/OB adolescents.","container-title":"BMC Pediatrics","DOI":"10.1186/s12887-021-02892-w","ISSN":"1471-2431","issue":"1","journalAbbreviation":"BMC Pediatrics","page":"421","title":"Physical activity and sedentary behaviors (screen time and homework) among overweight or obese adolescents: a cross-sectional observational study in Yazd, Iran","volume":"21","author":[{"family":"Hadianfard","given":"Ali Mohammad"},{"family":"Mozaffari-Khosravi","given":"Hassan"},{"family":"Karandish","given":"Majid"},{"family":"Azhdari","given":"Maryam"}],"issued":{"date-parts":[["2021",9,23]]}}}],"schema":"https://github.com/citation-style-language/schema/raw/master/csl-citation.json"} </w:instrText>
      </w:r>
      <w:r w:rsidR="006D14CD" w:rsidRPr="00706156">
        <w:rPr>
          <w:rFonts w:cs="Arial"/>
        </w:rPr>
        <w:fldChar w:fldCharType="separate"/>
      </w:r>
      <w:r w:rsidR="00095CC6" w:rsidRPr="00706156">
        <w:rPr>
          <w:rFonts w:cs="Arial"/>
          <w:vertAlign w:val="superscript"/>
        </w:rPr>
        <w:t>88</w:t>
      </w:r>
      <w:r w:rsidR="006D14CD" w:rsidRPr="00706156">
        <w:rPr>
          <w:rFonts w:cs="Arial"/>
        </w:rPr>
        <w:fldChar w:fldCharType="end"/>
      </w:r>
      <w:r w:rsidR="003E0108" w:rsidRPr="00706156">
        <w:rPr>
          <w:rFonts w:cs="Arial"/>
        </w:rPr>
        <w:t xml:space="preserve">. </w:t>
      </w:r>
    </w:p>
    <w:p w14:paraId="0EE1504A" w14:textId="20F183B6" w:rsidR="00C24BEF" w:rsidRPr="00706156" w:rsidRDefault="00C24BEF" w:rsidP="00C21598">
      <w:pPr>
        <w:pStyle w:val="Heading4"/>
      </w:pPr>
      <w:r w:rsidRPr="00706156">
        <w:t xml:space="preserve">Sleep </w:t>
      </w:r>
    </w:p>
    <w:p w14:paraId="1B97CDFE" w14:textId="14ABBA79" w:rsidR="00B05910" w:rsidRPr="00706156" w:rsidRDefault="001C521C" w:rsidP="00F925DB">
      <w:pPr>
        <w:rPr>
          <w:rFonts w:cs="Arial"/>
        </w:rPr>
      </w:pPr>
      <w:r w:rsidRPr="00706156">
        <w:rPr>
          <w:rFonts w:cs="Arial"/>
        </w:rPr>
        <w:t xml:space="preserve">Regarding sleep, </w:t>
      </w:r>
      <w:r w:rsidR="00FD14BD" w:rsidRPr="00706156">
        <w:rPr>
          <w:rFonts w:cs="Arial"/>
        </w:rPr>
        <w:t>five studies</w:t>
      </w:r>
      <w:r w:rsidR="00365862" w:rsidRPr="00706156">
        <w:rPr>
          <w:rFonts w:cs="Arial"/>
        </w:rPr>
        <w:fldChar w:fldCharType="begin"/>
      </w:r>
      <w:r w:rsidR="00E97678" w:rsidRPr="00706156">
        <w:rPr>
          <w:rFonts w:cs="Arial"/>
        </w:rPr>
        <w:instrText xml:space="preserve"> ADDIN ZOTERO_ITEM CSL_CITATION {"citationID":"H3t7A2jf","properties":{"formattedCitation":"\\super 76,90\\uc0\\u8211{}92,107\\nosupersub{}","plainCitation":"76,90–92,107","noteIndex":0},"citationItems":[{"id":94,"uris":["http://zotero.org/users/7696217/items/4K7Q9IYA"],"itemData":{"id":94,"type":"article-journal","container-title":"International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Thiam"}],"issued":{"date-parts":[["2021"]]}}},{"id":49,"uris":["http://zotero.org/users/7696217/items/827AMY2L"],"itemData":{"id":49,"type":"article-journal","container-title":"Open Access Macedonian Journal of Medical Sciences","ISSN":"1857-9655","issue":"B","journalAbbreviation":"Open Access Macedonian Journal of Medical Sciences","page":"297-300","title":"Prevalence of Sleep Disorders in Adolescents and its Relation with Screen Time during the COVID-19 Pandemic Era","volume":"9","author":[{"family":"Windiani","given":"I Gusti Ayu Trisna"},{"family":"Noviyani","given":"Ni Made Reditya"},{"family":"Adnyana","given":"I Gusti Agung Ngurah Sugitha"},{"family":"Murti","given":"Ni Luh Sukma Pratiwi"},{"family":"Soetjiningsih","given":"Soetjiningsih"}],"issued":{"date-parts":[["2021"]]}}}],"schema":"https://github.com/citation-style-language/schema/raw/master/csl-citation.json"} </w:instrText>
      </w:r>
      <w:r w:rsidR="00365862" w:rsidRPr="00706156">
        <w:rPr>
          <w:rFonts w:cs="Arial"/>
        </w:rPr>
        <w:fldChar w:fldCharType="separate"/>
      </w:r>
      <w:r w:rsidR="00095CC6" w:rsidRPr="00706156">
        <w:rPr>
          <w:rFonts w:cs="Arial"/>
          <w:vertAlign w:val="superscript"/>
        </w:rPr>
        <w:t>76,90–92,107</w:t>
      </w:r>
      <w:r w:rsidR="00365862" w:rsidRPr="00706156">
        <w:rPr>
          <w:rFonts w:cs="Arial"/>
        </w:rPr>
        <w:fldChar w:fldCharType="end"/>
      </w:r>
      <w:r w:rsidR="00FD14BD" w:rsidRPr="00706156">
        <w:rPr>
          <w:rFonts w:cs="Arial"/>
        </w:rPr>
        <w:t xml:space="preserve"> with seven independent outcomes were </w:t>
      </w:r>
      <w:r w:rsidR="00320B97" w:rsidRPr="00706156">
        <w:rPr>
          <w:rFonts w:cs="Arial"/>
        </w:rPr>
        <w:t>included</w:t>
      </w:r>
      <w:r w:rsidR="00365862" w:rsidRPr="00706156">
        <w:rPr>
          <w:rFonts w:cs="Arial"/>
        </w:rPr>
        <w:t xml:space="preserve">, of which 86% (6/7) were significant. </w:t>
      </w:r>
    </w:p>
    <w:p w14:paraId="49D7383F" w14:textId="0F085C8E" w:rsidR="008E49AC" w:rsidRPr="00706156" w:rsidRDefault="007D643A" w:rsidP="00F925DB">
      <w:pPr>
        <w:rPr>
          <w:rFonts w:cs="Arial"/>
        </w:rPr>
      </w:pPr>
      <w:r w:rsidRPr="00706156">
        <w:rPr>
          <w:rFonts w:cs="Arial"/>
        </w:rPr>
        <w:t>S</w:t>
      </w:r>
      <w:r w:rsidR="000635EB" w:rsidRPr="00706156">
        <w:rPr>
          <w:rFonts w:cs="Arial"/>
        </w:rPr>
        <w:t xml:space="preserve">leep duration </w:t>
      </w:r>
      <w:r w:rsidR="005A7F2B" w:rsidRPr="00706156">
        <w:rPr>
          <w:rFonts w:cs="Arial"/>
        </w:rPr>
        <w:t xml:space="preserve">yielded conflicting results, with one study reporting </w:t>
      </w:r>
      <w:r w:rsidR="000635EB" w:rsidRPr="00706156">
        <w:rPr>
          <w:rFonts w:cs="Arial"/>
        </w:rPr>
        <w:t xml:space="preserve">negative </w:t>
      </w:r>
      <w:r w:rsidR="00B9131E" w:rsidRPr="00706156">
        <w:rPr>
          <w:rFonts w:cs="Arial"/>
        </w:rPr>
        <w:t>correlat</w:t>
      </w:r>
      <w:r w:rsidR="005A7F2B" w:rsidRPr="00706156">
        <w:rPr>
          <w:rFonts w:cs="Arial"/>
        </w:rPr>
        <w:t>ions between</w:t>
      </w:r>
      <w:r w:rsidR="000635EB" w:rsidRPr="00706156">
        <w:rPr>
          <w:rFonts w:cs="Arial"/>
        </w:rPr>
        <w:t xml:space="preserve"> </w:t>
      </w:r>
      <w:r w:rsidR="00B23E1E" w:rsidRPr="00706156">
        <w:rPr>
          <w:rFonts w:cs="Arial"/>
        </w:rPr>
        <w:t xml:space="preserve">overall </w:t>
      </w:r>
      <w:r w:rsidR="007A3E75" w:rsidRPr="00706156">
        <w:rPr>
          <w:rFonts w:cs="Arial"/>
        </w:rPr>
        <w:t>screen time</w:t>
      </w:r>
      <w:r w:rsidR="00320B97" w:rsidRPr="00706156">
        <w:rPr>
          <w:rFonts w:cs="Arial"/>
        </w:rPr>
        <w:t xml:space="preserve"> </w:t>
      </w:r>
      <w:r w:rsidR="005A7F2B" w:rsidRPr="00706156">
        <w:rPr>
          <w:rFonts w:cs="Arial"/>
        </w:rPr>
        <w:t>and sleep duration</w:t>
      </w:r>
      <w:r w:rsidR="00320B97" w:rsidRPr="00706156">
        <w:rPr>
          <w:rFonts w:cs="Arial"/>
        </w:rPr>
        <w:t xml:space="preserve"> (</w:t>
      </w:r>
      <w:r w:rsidR="00320B97" w:rsidRPr="00706156">
        <w:rPr>
          <w:rFonts w:cs="Arial"/>
          <w:i/>
          <w:iCs/>
        </w:rPr>
        <w:t>r</w:t>
      </w:r>
      <w:r w:rsidR="00320B97" w:rsidRPr="00706156">
        <w:rPr>
          <w:rFonts w:cs="Arial"/>
        </w:rPr>
        <w:t>=-0</w:t>
      </w:r>
      <w:r w:rsidR="00320B97" w:rsidRPr="00706156">
        <w:rPr>
          <w:rFonts w:cs="Arial"/>
          <w:sz w:val="16"/>
          <w:szCs w:val="16"/>
        </w:rPr>
        <w:t>·</w:t>
      </w:r>
      <w:r w:rsidR="00320B97" w:rsidRPr="00706156">
        <w:rPr>
          <w:rFonts w:cs="Arial"/>
        </w:rPr>
        <w:t xml:space="preserve">40; </w:t>
      </w:r>
      <w:r w:rsidR="00320B97" w:rsidRPr="00706156">
        <w:rPr>
          <w:rFonts w:cs="Arial"/>
          <w:i/>
          <w:iCs/>
        </w:rPr>
        <w:t>p</w:t>
      </w:r>
      <w:r w:rsidR="00320B97" w:rsidRPr="00706156">
        <w:rPr>
          <w:rFonts w:cs="Arial"/>
        </w:rPr>
        <w:t>=&lt;0</w:t>
      </w:r>
      <w:r w:rsidR="00320B97" w:rsidRPr="00706156">
        <w:rPr>
          <w:rFonts w:cs="Arial"/>
          <w:sz w:val="16"/>
          <w:szCs w:val="16"/>
        </w:rPr>
        <w:t>·</w:t>
      </w:r>
      <w:r w:rsidR="00320B97" w:rsidRPr="00706156">
        <w:rPr>
          <w:rFonts w:cs="Arial"/>
        </w:rPr>
        <w:t>01)</w:t>
      </w:r>
      <w:r w:rsidR="00C77F99" w:rsidRPr="00706156">
        <w:rPr>
          <w:rFonts w:cs="Arial"/>
        </w:rPr>
        <w:fldChar w:fldCharType="begin"/>
      </w:r>
      <w:r w:rsidR="00E97678" w:rsidRPr="00706156">
        <w:rPr>
          <w:rFonts w:cs="Arial"/>
        </w:rPr>
        <w:instrText xml:space="preserve"> ADDIN ZOTERO_ITEM CSL_CITATION {"citationID":"obSKbC5W","properties":{"formattedCitation":"\\super 76\\nosupersub{}","plainCitation":"76","noteIndex":0},"citationItems":[{"id":94,"uris":["http://zotero.org/users/7696217/items/4K7Q9IYA"],"itemData":{"id":94,"type":"article-journal","container-title":"International Journal of Environmental Research and Public Health","issue":"2","journalAbbreviation":"International Journal of Environmental Research and Public Health","note":"publisher: Multidisciplinary Digital Publishing Institute","page":"703","title":"Physical Activity and Daily Routine among Children Aged 0–12 during the COVID-19 Pandemic in Spain","volume":"18","author":[{"family":"Cachón-Zagalaz","given":"Javier"},{"family":"Zagalaz-Sánchez","given":"Mª"},{"family":"Arufe-Giráldez","given":"Víctor"},{"family":"Sanmiguel-Rodríguez","given":"Alberto"},{"family":"González-Valero","given":"Gabriel"}],"issued":{"date-parts":[["2021"]]}}}],"schema":"https://github.com/citation-style-language/schema/raw/master/csl-citation.json"} </w:instrText>
      </w:r>
      <w:r w:rsidR="00C77F99" w:rsidRPr="00706156">
        <w:rPr>
          <w:rFonts w:cs="Arial"/>
        </w:rPr>
        <w:fldChar w:fldCharType="separate"/>
      </w:r>
      <w:r w:rsidR="00095CC6" w:rsidRPr="00706156">
        <w:rPr>
          <w:rFonts w:cs="Arial"/>
          <w:vertAlign w:val="superscript"/>
        </w:rPr>
        <w:t>76</w:t>
      </w:r>
      <w:r w:rsidR="00C77F99" w:rsidRPr="00706156">
        <w:rPr>
          <w:rFonts w:cs="Arial"/>
        </w:rPr>
        <w:fldChar w:fldCharType="end"/>
      </w:r>
      <w:r w:rsidR="005A7F2B" w:rsidRPr="00706156">
        <w:rPr>
          <w:rFonts w:cs="Arial"/>
        </w:rPr>
        <w:t>, and another report</w:t>
      </w:r>
      <w:r w:rsidR="00320B97" w:rsidRPr="00706156">
        <w:rPr>
          <w:rFonts w:cs="Arial"/>
        </w:rPr>
        <w:t xml:space="preserve">ing </w:t>
      </w:r>
      <w:r w:rsidR="005A7F2B" w:rsidRPr="00706156">
        <w:rPr>
          <w:rFonts w:cs="Arial"/>
        </w:rPr>
        <w:t xml:space="preserve">positive </w:t>
      </w:r>
      <w:r w:rsidR="00394D7B" w:rsidRPr="00706156">
        <w:rPr>
          <w:rFonts w:cs="Arial"/>
        </w:rPr>
        <w:t>associations</w:t>
      </w:r>
      <w:r w:rsidR="00C77F99" w:rsidRPr="00706156">
        <w:rPr>
          <w:rFonts w:cs="Arial"/>
        </w:rPr>
        <w:t xml:space="preserve"> (β = 0·003; 95% CI 0·001 - 0·005)</w:t>
      </w:r>
      <w:r w:rsidR="00553FB5" w:rsidRPr="00706156">
        <w:rPr>
          <w:rFonts w:cs="Arial"/>
        </w:rPr>
        <w:fldChar w:fldCharType="begin"/>
      </w:r>
      <w:r w:rsidR="00E97678" w:rsidRPr="00706156">
        <w:rPr>
          <w:rFonts w:cs="Arial"/>
        </w:rPr>
        <w:instrText xml:space="preserve"> ADDIN ZOTERO_ITEM CSL_CITATION {"citationID":"tehL6a0Z","properties":{"formattedCitation":"\\super 90\\nosupersub{}","plainCitation":"90","noteIndex":0},"citationItems":[{"id":10192,"uris":["http://zotero.org/users/7696217/items/ARR8IJ6Z"],"itemData":{"id":10192,"type":"article-journal","container-title":"Preventive Medicine Reports","ISSN":"2211-3355","journalAbbreviation":"Preventive Medicine Reports","note":"publisher: Elsevier","page":"101552","title":"Factors associated with changes in movement behaviors in toddlers and preschoolers during the COVID-19 pandemic: A national cross-sectional study in Mexico","volume":"24","author":[{"family":"Jáuregui","given":"Alejandra"},{"family":"Argumedo","given":"Gabriela"},{"family":"Medina","given":"Catalina"},{"family":"Bonvecchio-Arenas","given":"Anabelle"},{"family":"Romero-Martínez","given":"Martín"},{"family":"Okely","given":"Anthony D"}],"issued":{"date-parts":[["2021"]]}}}],"schema":"https://github.com/citation-style-language/schema/raw/master/csl-citation.json"} </w:instrText>
      </w:r>
      <w:r w:rsidR="00553FB5" w:rsidRPr="00706156">
        <w:rPr>
          <w:rFonts w:cs="Arial"/>
        </w:rPr>
        <w:fldChar w:fldCharType="separate"/>
      </w:r>
      <w:r w:rsidR="00095CC6" w:rsidRPr="00706156">
        <w:rPr>
          <w:rFonts w:cs="Arial"/>
          <w:vertAlign w:val="superscript"/>
        </w:rPr>
        <w:t>90</w:t>
      </w:r>
      <w:r w:rsidR="00553FB5" w:rsidRPr="00706156">
        <w:rPr>
          <w:rFonts w:cs="Arial"/>
        </w:rPr>
        <w:fldChar w:fldCharType="end"/>
      </w:r>
      <w:r w:rsidR="00C77F99" w:rsidRPr="00706156">
        <w:rPr>
          <w:rFonts w:cs="Arial"/>
        </w:rPr>
        <w:t>.</w:t>
      </w:r>
      <w:r w:rsidR="00B23E1E" w:rsidRPr="00706156">
        <w:rPr>
          <w:rFonts w:cs="Arial"/>
        </w:rPr>
        <w:t xml:space="preserve"> </w:t>
      </w:r>
      <w:r w:rsidR="00320B97" w:rsidRPr="00706156">
        <w:rPr>
          <w:rFonts w:cs="Arial"/>
        </w:rPr>
        <w:t>N</w:t>
      </w:r>
      <w:r w:rsidR="00B23E1E" w:rsidRPr="00706156">
        <w:rPr>
          <w:rFonts w:cs="Arial"/>
        </w:rPr>
        <w:t xml:space="preserve">on-academic </w:t>
      </w:r>
      <w:r w:rsidR="007A3E75" w:rsidRPr="00706156">
        <w:rPr>
          <w:rFonts w:cs="Arial"/>
        </w:rPr>
        <w:t>screen time</w:t>
      </w:r>
      <w:r w:rsidR="00C77F99" w:rsidRPr="00706156">
        <w:rPr>
          <w:rFonts w:cs="Arial"/>
        </w:rPr>
        <w:t xml:space="preserve"> was negatively associat</w:t>
      </w:r>
      <w:r w:rsidR="00320B97" w:rsidRPr="00706156">
        <w:rPr>
          <w:rFonts w:cs="Arial"/>
        </w:rPr>
        <w:t>ed</w:t>
      </w:r>
      <w:r w:rsidR="00C77F99" w:rsidRPr="00706156">
        <w:rPr>
          <w:rFonts w:cs="Arial"/>
        </w:rPr>
        <w:t xml:space="preserve"> with sleep duration</w:t>
      </w:r>
      <w:r w:rsidR="00B23E1E" w:rsidRPr="00706156">
        <w:rPr>
          <w:rFonts w:cs="Arial"/>
        </w:rPr>
        <w:t xml:space="preserve"> (</w:t>
      </w:r>
      <w:r w:rsidR="00B23E1E" w:rsidRPr="00706156">
        <w:rPr>
          <w:rFonts w:cs="Arial"/>
          <w:i/>
          <w:iCs/>
        </w:rPr>
        <w:t>r</w:t>
      </w:r>
      <w:r w:rsidR="00B23E1E" w:rsidRPr="00706156">
        <w:rPr>
          <w:rFonts w:cs="Arial"/>
        </w:rPr>
        <w:t>=-0</w:t>
      </w:r>
      <w:r w:rsidR="000A33B1" w:rsidRPr="00706156">
        <w:rPr>
          <w:rFonts w:cs="Arial"/>
          <w:sz w:val="16"/>
          <w:szCs w:val="16"/>
        </w:rPr>
        <w:t>·</w:t>
      </w:r>
      <w:r w:rsidR="00B23E1E" w:rsidRPr="00706156">
        <w:rPr>
          <w:rFonts w:cs="Arial"/>
        </w:rPr>
        <w:t xml:space="preserve">41; </w:t>
      </w:r>
      <w:r w:rsidR="00B23E1E" w:rsidRPr="00706156">
        <w:rPr>
          <w:rFonts w:cs="Arial"/>
          <w:i/>
          <w:iCs/>
        </w:rPr>
        <w:t>p</w:t>
      </w:r>
      <w:r w:rsidR="00B23E1E" w:rsidRPr="00706156">
        <w:rPr>
          <w:rFonts w:cs="Arial"/>
        </w:rPr>
        <w:t>=&lt;0</w:t>
      </w:r>
      <w:r w:rsidR="000A33B1" w:rsidRPr="00706156">
        <w:rPr>
          <w:rFonts w:cs="Arial"/>
          <w:sz w:val="16"/>
          <w:szCs w:val="16"/>
        </w:rPr>
        <w:t>·</w:t>
      </w:r>
      <w:r w:rsidR="00B23E1E" w:rsidRPr="00706156">
        <w:rPr>
          <w:rFonts w:cs="Arial"/>
        </w:rPr>
        <w:t>01)</w:t>
      </w:r>
      <w:r w:rsidR="00553FB5" w:rsidRPr="00706156">
        <w:rPr>
          <w:rFonts w:cs="Arial"/>
        </w:rPr>
        <w:fldChar w:fldCharType="begin"/>
      </w:r>
      <w:r w:rsidR="00E97678" w:rsidRPr="00706156">
        <w:rPr>
          <w:rFonts w:cs="Arial"/>
        </w:rPr>
        <w:instrText xml:space="preserve"> ADDIN ZOTERO_ITEM CSL_CITATION {"citationID":"01U8KJuk","properties":{"formattedCitation":"\\super 92\\nosupersub{}","plainCitation":"92","noteIndex":0},"citationItems":[{"id":72,"uris":["http://zotero.org/users/7696217/items/V2CLPZ34"],"itemData":{"id":72,"type":"article-journal","container-title":"Sleep Medicine","ISSN":"1389-9457","journalAbbreviation":"Sleep Medicine","note":"publisher: Elsevier","page":"108-114","title":"School closure during the coronavirus disease 2019 (COVID-19) pandemic–Impact on children's sleep","volume":"78","author":[{"family":"Lim","given":"Michael Teik Chung"},{"family":"Ramamurthy","given":"Mahesh Babu"},{"family":"Aishworiya","given":"Ramkumar"},{"family":"Rajgor","given":"Dimple D"},{"family":"Tran","given":"Anh Phuong"},{"family":"Hiriyur","given":"Prerana"},{"family":"Kunaseelan","given":"Shangari"},{"family":"Jabri","given":"Majid"},{"family":"Goh","given":"Daniel Yam Thiam"}],"issued":{"date-parts":[["2021"]]}}}],"schema":"https://github.com/citation-style-language/schema/raw/master/csl-citation.json"} </w:instrText>
      </w:r>
      <w:r w:rsidR="00553FB5" w:rsidRPr="00706156">
        <w:rPr>
          <w:rFonts w:cs="Arial"/>
        </w:rPr>
        <w:fldChar w:fldCharType="separate"/>
      </w:r>
      <w:r w:rsidR="00095CC6" w:rsidRPr="00706156">
        <w:rPr>
          <w:rFonts w:cs="Arial"/>
          <w:vertAlign w:val="superscript"/>
        </w:rPr>
        <w:t>92</w:t>
      </w:r>
      <w:r w:rsidR="00553FB5" w:rsidRPr="00706156">
        <w:rPr>
          <w:rFonts w:cs="Arial"/>
        </w:rPr>
        <w:fldChar w:fldCharType="end"/>
      </w:r>
      <w:r w:rsidR="00B23E1E" w:rsidRPr="00706156">
        <w:rPr>
          <w:rFonts w:cs="Arial"/>
        </w:rPr>
        <w:t xml:space="preserve">. </w:t>
      </w:r>
    </w:p>
    <w:p w14:paraId="6046D431" w14:textId="79C11434" w:rsidR="00660D55" w:rsidRPr="00706156" w:rsidRDefault="008E49AC" w:rsidP="00F925DB">
      <w:pPr>
        <w:rPr>
          <w:rFonts w:cs="Arial"/>
        </w:rPr>
      </w:pPr>
      <w:r w:rsidRPr="00706156">
        <w:rPr>
          <w:rFonts w:cs="Arial"/>
        </w:rPr>
        <w:t>O</w:t>
      </w:r>
      <w:r w:rsidR="002661BF" w:rsidRPr="00706156">
        <w:rPr>
          <w:rFonts w:cs="Arial"/>
        </w:rPr>
        <w:t xml:space="preserve">verall </w:t>
      </w:r>
      <w:r w:rsidR="007A3E75" w:rsidRPr="00706156">
        <w:rPr>
          <w:rFonts w:cs="Arial"/>
        </w:rPr>
        <w:t>screen time</w:t>
      </w:r>
      <w:r w:rsidR="002661BF" w:rsidRPr="00706156">
        <w:rPr>
          <w:rFonts w:cs="Arial"/>
        </w:rPr>
        <w:t xml:space="preserve"> </w:t>
      </w:r>
      <w:r w:rsidR="0056769A" w:rsidRPr="00706156">
        <w:rPr>
          <w:rFonts w:cs="Arial"/>
        </w:rPr>
        <w:t xml:space="preserve">was </w:t>
      </w:r>
      <w:r w:rsidRPr="00706156">
        <w:rPr>
          <w:rFonts w:cs="Arial"/>
        </w:rPr>
        <w:t xml:space="preserve">also </w:t>
      </w:r>
      <w:r w:rsidR="0056769A" w:rsidRPr="00706156">
        <w:rPr>
          <w:rFonts w:cs="Arial"/>
        </w:rPr>
        <w:t>associated with increased odds of sleep disorders (OR=3</w:t>
      </w:r>
      <w:r w:rsidR="000A33B1" w:rsidRPr="00706156">
        <w:rPr>
          <w:rFonts w:cs="Arial"/>
          <w:sz w:val="16"/>
          <w:szCs w:val="16"/>
        </w:rPr>
        <w:t>·</w:t>
      </w:r>
      <w:r w:rsidR="0056769A" w:rsidRPr="00706156">
        <w:rPr>
          <w:rFonts w:cs="Arial"/>
        </w:rPr>
        <w:t>80 95%CI 1</w:t>
      </w:r>
      <w:r w:rsidR="000A33B1" w:rsidRPr="00706156">
        <w:rPr>
          <w:rFonts w:cs="Arial"/>
          <w:sz w:val="16"/>
          <w:szCs w:val="16"/>
        </w:rPr>
        <w:t>·</w:t>
      </w:r>
      <w:r w:rsidR="0056769A" w:rsidRPr="00706156">
        <w:rPr>
          <w:rFonts w:cs="Arial"/>
        </w:rPr>
        <w:t>09-13</w:t>
      </w:r>
      <w:r w:rsidR="000A33B1" w:rsidRPr="00706156">
        <w:rPr>
          <w:rFonts w:cs="Arial"/>
          <w:sz w:val="16"/>
          <w:szCs w:val="16"/>
        </w:rPr>
        <w:t>·</w:t>
      </w:r>
      <w:r w:rsidR="0056769A" w:rsidRPr="00706156">
        <w:rPr>
          <w:rFonts w:cs="Arial"/>
        </w:rPr>
        <w:t>1)</w:t>
      </w:r>
      <w:r w:rsidR="00903D51" w:rsidRPr="00706156">
        <w:rPr>
          <w:rFonts w:cs="Arial"/>
        </w:rPr>
        <w:fldChar w:fldCharType="begin"/>
      </w:r>
      <w:r w:rsidR="00E97678" w:rsidRPr="00706156">
        <w:rPr>
          <w:rFonts w:cs="Arial"/>
        </w:rPr>
        <w:instrText xml:space="preserve"> ADDIN ZOTERO_ITEM CSL_CITATION {"citationID":"twFR7LhT","properties":{"formattedCitation":"\\super 107\\nosupersub{}","plainCitation":"107","noteIndex":0},"citationItems":[{"id":49,"uris":["http://zotero.org/users/7696217/items/827AMY2L"],"itemData":{"id":49,"type":"article-journal","container-title":"Open Access Macedonian Journal of Medical Sciences","ISSN":"1857-9655","issue":"B","journalAbbreviation":"Open Access Macedonian Journal of Medical Sciences","page":"297-300","title":"Prevalence of Sleep Disorders in Adolescents and its Relation with Screen Time during the COVID-19 Pandemic Era","volume":"9","author":[{"family":"Windiani","given":"I Gusti Ayu Trisna"},{"family":"Noviyani","given":"Ni Made Reditya"},{"family":"Adnyana","given":"I Gusti Agung Ngurah Sugitha"},{"family":"Murti","given":"Ni Luh Sukma Pratiwi"},{"family":"Soetjiningsih","given":"Soetjiningsih"}],"issued":{"date-parts":[["2021"]]}}}],"schema":"https://github.com/citation-style-language/schema/raw/master/csl-citation.json"} </w:instrText>
      </w:r>
      <w:r w:rsidR="00903D51" w:rsidRPr="00706156">
        <w:rPr>
          <w:rFonts w:cs="Arial"/>
        </w:rPr>
        <w:fldChar w:fldCharType="separate"/>
      </w:r>
      <w:r w:rsidR="00095CC6" w:rsidRPr="00706156">
        <w:rPr>
          <w:rFonts w:cs="Arial"/>
          <w:vertAlign w:val="superscript"/>
        </w:rPr>
        <w:t>107</w:t>
      </w:r>
      <w:r w:rsidR="00903D51" w:rsidRPr="00706156">
        <w:rPr>
          <w:rFonts w:cs="Arial"/>
        </w:rPr>
        <w:fldChar w:fldCharType="end"/>
      </w:r>
      <w:r w:rsidRPr="00706156">
        <w:rPr>
          <w:rFonts w:cs="Arial"/>
        </w:rPr>
        <w:t xml:space="preserve">, and tablet </w:t>
      </w:r>
      <w:r w:rsidR="00903D51" w:rsidRPr="00706156">
        <w:rPr>
          <w:rFonts w:cs="Arial"/>
        </w:rPr>
        <w:t>(</w:t>
      </w:r>
      <w:r w:rsidR="00903D51" w:rsidRPr="00706156">
        <w:rPr>
          <w:rFonts w:cs="Arial"/>
          <w:i/>
          <w:iCs/>
        </w:rPr>
        <w:t>r</w:t>
      </w:r>
      <w:r w:rsidR="00903D51" w:rsidRPr="00706156">
        <w:rPr>
          <w:rFonts w:cs="Arial"/>
        </w:rPr>
        <w:t>=</w:t>
      </w:r>
      <w:r w:rsidR="00DD2519" w:rsidRPr="00706156">
        <w:rPr>
          <w:rFonts w:cs="Arial"/>
        </w:rPr>
        <w:t>0</w:t>
      </w:r>
      <w:r w:rsidR="00903D51" w:rsidRPr="00706156">
        <w:rPr>
          <w:rFonts w:cs="Arial"/>
          <w:sz w:val="16"/>
          <w:szCs w:val="16"/>
        </w:rPr>
        <w:t>·</w:t>
      </w:r>
      <w:r w:rsidR="00DD2519" w:rsidRPr="00706156">
        <w:rPr>
          <w:rFonts w:cs="Arial"/>
        </w:rPr>
        <w:t>17</w:t>
      </w:r>
      <w:r w:rsidR="00903D51" w:rsidRPr="00706156">
        <w:rPr>
          <w:rFonts w:cs="Arial"/>
        </w:rPr>
        <w:t xml:space="preserve">; </w:t>
      </w:r>
      <w:r w:rsidR="00903D51" w:rsidRPr="00706156">
        <w:rPr>
          <w:rFonts w:cs="Arial"/>
          <w:i/>
          <w:iCs/>
        </w:rPr>
        <w:t>p</w:t>
      </w:r>
      <w:r w:rsidR="00903D51" w:rsidRPr="00706156">
        <w:rPr>
          <w:rFonts w:cs="Arial"/>
        </w:rPr>
        <w:t>=&lt;0</w:t>
      </w:r>
      <w:r w:rsidR="00903D51" w:rsidRPr="00706156">
        <w:rPr>
          <w:rFonts w:cs="Arial"/>
          <w:sz w:val="16"/>
          <w:szCs w:val="16"/>
        </w:rPr>
        <w:t>·</w:t>
      </w:r>
      <w:r w:rsidR="00903D51" w:rsidRPr="00706156">
        <w:rPr>
          <w:rFonts w:cs="Arial"/>
        </w:rPr>
        <w:t>0</w:t>
      </w:r>
      <w:r w:rsidR="00DD2519" w:rsidRPr="00706156">
        <w:rPr>
          <w:rFonts w:cs="Arial"/>
        </w:rPr>
        <w:t>5</w:t>
      </w:r>
      <w:r w:rsidR="00903D51" w:rsidRPr="00706156">
        <w:rPr>
          <w:rFonts w:cs="Arial"/>
        </w:rPr>
        <w:t xml:space="preserve">) </w:t>
      </w:r>
      <w:r w:rsidRPr="00706156">
        <w:rPr>
          <w:rFonts w:cs="Arial"/>
        </w:rPr>
        <w:t xml:space="preserve">and smartphone time </w:t>
      </w:r>
      <w:r w:rsidR="00DD2519" w:rsidRPr="00706156">
        <w:rPr>
          <w:rFonts w:cs="Arial"/>
        </w:rPr>
        <w:t>(</w:t>
      </w:r>
      <w:r w:rsidR="00DD2519" w:rsidRPr="00706156">
        <w:rPr>
          <w:rFonts w:cs="Arial"/>
          <w:i/>
          <w:iCs/>
        </w:rPr>
        <w:t>r</w:t>
      </w:r>
      <w:r w:rsidR="00DD2519" w:rsidRPr="00706156">
        <w:rPr>
          <w:rFonts w:cs="Arial"/>
        </w:rPr>
        <w:t>=0</w:t>
      </w:r>
      <w:r w:rsidR="00DD2519" w:rsidRPr="00706156">
        <w:rPr>
          <w:rFonts w:cs="Arial"/>
          <w:sz w:val="16"/>
          <w:szCs w:val="16"/>
        </w:rPr>
        <w:t>·</w:t>
      </w:r>
      <w:r w:rsidR="00DD2519" w:rsidRPr="00706156">
        <w:rPr>
          <w:rFonts w:cs="Arial"/>
        </w:rPr>
        <w:t xml:space="preserve">30; </w:t>
      </w:r>
      <w:r w:rsidR="00DD2519" w:rsidRPr="00706156">
        <w:rPr>
          <w:rFonts w:cs="Arial"/>
          <w:i/>
          <w:iCs/>
        </w:rPr>
        <w:t>p</w:t>
      </w:r>
      <w:r w:rsidR="00DD2519" w:rsidRPr="00706156">
        <w:rPr>
          <w:rFonts w:cs="Arial"/>
        </w:rPr>
        <w:t>=&lt;0</w:t>
      </w:r>
      <w:r w:rsidR="00DD2519" w:rsidRPr="00706156">
        <w:rPr>
          <w:rFonts w:cs="Arial"/>
          <w:sz w:val="16"/>
          <w:szCs w:val="16"/>
        </w:rPr>
        <w:t>·</w:t>
      </w:r>
      <w:r w:rsidR="00DD2519" w:rsidRPr="00706156">
        <w:rPr>
          <w:rFonts w:cs="Arial"/>
        </w:rPr>
        <w:t>0</w:t>
      </w:r>
      <w:r w:rsidR="009C45CE" w:rsidRPr="00706156">
        <w:rPr>
          <w:rFonts w:cs="Arial"/>
        </w:rPr>
        <w:t>01</w:t>
      </w:r>
      <w:r w:rsidR="00DD2519" w:rsidRPr="00706156">
        <w:rPr>
          <w:rFonts w:cs="Arial"/>
        </w:rPr>
        <w:t xml:space="preserve">) </w:t>
      </w:r>
      <w:r w:rsidRPr="00706156">
        <w:rPr>
          <w:rFonts w:cs="Arial"/>
        </w:rPr>
        <w:lastRenderedPageBreak/>
        <w:t>were both associated with ‘sleep problems’ (TV time was no</w:t>
      </w:r>
      <w:r w:rsidR="001014B5" w:rsidRPr="00706156">
        <w:rPr>
          <w:rFonts w:cs="Arial"/>
        </w:rPr>
        <w:t>t significantly associated with sleep problems)</w:t>
      </w:r>
      <w:r w:rsidR="001014B5" w:rsidRPr="00706156">
        <w:rPr>
          <w:rFonts w:cs="Arial"/>
        </w:rPr>
        <w:fldChar w:fldCharType="begin"/>
      </w:r>
      <w:r w:rsidR="00E97678" w:rsidRPr="00706156">
        <w:rPr>
          <w:rFonts w:cs="Arial"/>
        </w:rPr>
        <w:instrText xml:space="preserve"> ADDIN ZOTERO_ITEM CSL_CITATION {"citationID":"1CZfXzkS","properties":{"formattedCitation":"\\super 91\\nosupersub{}","plainCitation":"91","noteIndex":0},"citationItems":[{"id":10208,"uris":["http://zotero.org/users/7696217/items/QVYEGCG6"],"itemData":{"id":10208,"type":"article-journal","container-title":"Journal of Korean Medical Science","ISSN":"1598-6357","issue":"25","journalAbbreviation":"Journal of Korean Medical Science","title":"Parental Mental Health and Children's Behaviors and Media Usage during COVID-19-Related School Closures","volume":"36","author":[{"family":"Kim","given":"Seong-Ju"},{"family":"Lee","given":"Sangha"},{"family":"Han","given":"Hyojin"},{"family":"Jung","given":"Jaeoh"},{"family":"Yang","given":"Su-Jin"},{"family":"Shin","given":"Yunmi"}],"issued":{"date-parts":[["2021"]]}}}],"schema":"https://github.com/citation-style-language/schema/raw/master/csl-citation.json"} </w:instrText>
      </w:r>
      <w:r w:rsidR="001014B5" w:rsidRPr="00706156">
        <w:rPr>
          <w:rFonts w:cs="Arial"/>
        </w:rPr>
        <w:fldChar w:fldCharType="separate"/>
      </w:r>
      <w:r w:rsidR="00095CC6" w:rsidRPr="00706156">
        <w:rPr>
          <w:rFonts w:cs="Arial"/>
          <w:vertAlign w:val="superscript"/>
        </w:rPr>
        <w:t>91</w:t>
      </w:r>
      <w:r w:rsidR="001014B5" w:rsidRPr="00706156">
        <w:rPr>
          <w:rFonts w:cs="Arial"/>
        </w:rPr>
        <w:fldChar w:fldCharType="end"/>
      </w:r>
      <w:r w:rsidR="001014B5" w:rsidRPr="00706156">
        <w:rPr>
          <w:rFonts w:cs="Arial"/>
        </w:rPr>
        <w:t xml:space="preserve">. </w:t>
      </w:r>
    </w:p>
    <w:p w14:paraId="4CAD1878" w14:textId="342244D0" w:rsidR="000D3AA4" w:rsidRPr="00706156" w:rsidRDefault="002D7DB0" w:rsidP="00C21598">
      <w:pPr>
        <w:pStyle w:val="Heading4"/>
      </w:pPr>
      <w:r w:rsidRPr="00706156">
        <w:t>Problematic</w:t>
      </w:r>
      <w:r w:rsidR="000D3AA4" w:rsidRPr="00706156">
        <w:t xml:space="preserve"> </w:t>
      </w:r>
      <w:r w:rsidR="007A3E75" w:rsidRPr="00706156">
        <w:t>screen time</w:t>
      </w:r>
      <w:r w:rsidR="000D3AA4" w:rsidRPr="00706156">
        <w:t xml:space="preserve"> behaviours</w:t>
      </w:r>
    </w:p>
    <w:p w14:paraId="5DC5BB52" w14:textId="5FE85570" w:rsidR="000D3AA4" w:rsidRPr="00706156" w:rsidRDefault="000D3AA4" w:rsidP="00F925DB">
      <w:pPr>
        <w:rPr>
          <w:rFonts w:cs="Arial"/>
        </w:rPr>
        <w:sectPr w:rsidR="000D3AA4" w:rsidRPr="00706156" w:rsidSect="00275B74">
          <w:pgSz w:w="11906" w:h="16838"/>
          <w:pgMar w:top="1440" w:right="1440" w:bottom="1440" w:left="1440" w:header="708" w:footer="708" w:gutter="0"/>
          <w:cols w:space="708"/>
          <w:docGrid w:linePitch="360"/>
        </w:sectPr>
      </w:pPr>
      <w:r w:rsidRPr="00706156">
        <w:rPr>
          <w:rFonts w:cs="Arial"/>
        </w:rPr>
        <w:t>Two studies</w:t>
      </w:r>
      <w:r w:rsidR="002D7DB0" w:rsidRPr="00706156">
        <w:rPr>
          <w:rFonts w:cs="Arial"/>
        </w:rPr>
        <w:fldChar w:fldCharType="begin"/>
      </w:r>
      <w:r w:rsidR="00E97678" w:rsidRPr="00706156">
        <w:rPr>
          <w:rFonts w:cs="Arial"/>
        </w:rPr>
        <w:instrText xml:space="preserve"> ADDIN ZOTERO_ITEM CSL_CITATION {"citationID":"T48QC0wj","properties":{"formattedCitation":"\\super 79,81\\nosupersub{}","plainCitation":"79,81","noteIndex":0},"citationItems":[{"id":10216,"uris":["http://zotero.org/users/7696217/items/LUNHXN5J"],"itemData":{"id":10216,"type":"article-journal","container-title":"Journal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WH"}],"issued":{"date-parts":[["2021"]]}}},{"id":10193,"uris":["http://zotero.org/users/7696217/items/MYBAE6K7"],"itemData":{"id":10193,"type":"article-journal","container-title":"International Journal of Environmental Research and Public Health","issue":"12","journalAbbreviation":"International Journal of Environmental Research and Public Health","note":"publisher: Multidisciplinary Digital Publishing Institute","page":"6642","title":"Gaming among Children and Adolescents during the COVID-19 Lockdown: The Role of Parents in Time Spent on Video Games and Gaming Disorder Symptoms","volume":"18","author":[{"family":"Donati","given":"Maria Anna"},{"family":"Guido","given":"Cristiana Alessia"},{"family":"De Meo","given":"Giuliano"},{"family":"Spalice","given":"Alberto"},{"family":"Sanson","given":"Francesco"},{"family":"Beccari","given":"Carola"},{"family":"Primi","given":"Caterina"}],"issued":{"date-parts":[["2021"]]}}}],"schema":"https://github.com/citation-style-language/schema/raw/master/csl-citation.json"} </w:instrText>
      </w:r>
      <w:r w:rsidR="002D7DB0" w:rsidRPr="00706156">
        <w:rPr>
          <w:rFonts w:cs="Arial"/>
        </w:rPr>
        <w:fldChar w:fldCharType="separate"/>
      </w:r>
      <w:r w:rsidR="00095CC6" w:rsidRPr="00706156">
        <w:rPr>
          <w:rFonts w:cs="Arial"/>
          <w:vertAlign w:val="superscript"/>
        </w:rPr>
        <w:t>79,81</w:t>
      </w:r>
      <w:r w:rsidR="002D7DB0" w:rsidRPr="00706156">
        <w:rPr>
          <w:rFonts w:cs="Arial"/>
        </w:rPr>
        <w:fldChar w:fldCharType="end"/>
      </w:r>
      <w:r w:rsidRPr="00706156">
        <w:rPr>
          <w:rFonts w:cs="Arial"/>
        </w:rPr>
        <w:t xml:space="preserve"> yielding </w:t>
      </w:r>
      <w:r w:rsidR="002943D4" w:rsidRPr="00706156">
        <w:rPr>
          <w:rFonts w:cs="Arial"/>
        </w:rPr>
        <w:t xml:space="preserve">four independent outcomes were found reporting </w:t>
      </w:r>
      <w:r w:rsidR="002D7DB0" w:rsidRPr="00706156">
        <w:rPr>
          <w:rFonts w:cs="Arial"/>
        </w:rPr>
        <w:t>associations</w:t>
      </w:r>
      <w:r w:rsidR="002943D4" w:rsidRPr="00706156">
        <w:rPr>
          <w:rFonts w:cs="Arial"/>
        </w:rPr>
        <w:t xml:space="preserve"> between </w:t>
      </w:r>
      <w:r w:rsidR="007A3E75" w:rsidRPr="00706156">
        <w:rPr>
          <w:rFonts w:cs="Arial"/>
        </w:rPr>
        <w:t>screen time</w:t>
      </w:r>
      <w:r w:rsidR="002943D4" w:rsidRPr="00706156">
        <w:rPr>
          <w:rFonts w:cs="Arial"/>
        </w:rPr>
        <w:t xml:space="preserve"> and problematic </w:t>
      </w:r>
      <w:r w:rsidR="007A3E75" w:rsidRPr="00706156">
        <w:rPr>
          <w:rFonts w:cs="Arial"/>
        </w:rPr>
        <w:t>screen time</w:t>
      </w:r>
      <w:r w:rsidR="002943D4" w:rsidRPr="00706156">
        <w:rPr>
          <w:rFonts w:cs="Arial"/>
        </w:rPr>
        <w:t xml:space="preserve"> behaviours, all of which were </w:t>
      </w:r>
      <w:r w:rsidR="002D7DB0" w:rsidRPr="00706156">
        <w:rPr>
          <w:rFonts w:cs="Arial"/>
        </w:rPr>
        <w:t>statically</w:t>
      </w:r>
      <w:r w:rsidR="002943D4" w:rsidRPr="00706156">
        <w:rPr>
          <w:rFonts w:cs="Arial"/>
        </w:rPr>
        <w:t xml:space="preserve"> significant. </w:t>
      </w:r>
      <w:r w:rsidR="000E1856" w:rsidRPr="00706156">
        <w:rPr>
          <w:rFonts w:cs="Arial"/>
        </w:rPr>
        <w:t xml:space="preserve">Gaming time was reported to be </w:t>
      </w:r>
      <w:r w:rsidR="002D7DB0" w:rsidRPr="00706156">
        <w:rPr>
          <w:rFonts w:cs="Arial"/>
        </w:rPr>
        <w:t>significantly</w:t>
      </w:r>
      <w:r w:rsidR="000E1856" w:rsidRPr="00706156">
        <w:rPr>
          <w:rFonts w:cs="Arial"/>
        </w:rPr>
        <w:t xml:space="preserve"> associated with gaming disorder symptoms (</w:t>
      </w:r>
      <w:r w:rsidR="000E1856" w:rsidRPr="00706156">
        <w:rPr>
          <w:rFonts w:cs="Arial"/>
          <w:i/>
          <w:iCs/>
        </w:rPr>
        <w:t>r</w:t>
      </w:r>
      <w:r w:rsidR="000E1856" w:rsidRPr="00706156">
        <w:rPr>
          <w:rFonts w:cs="Arial"/>
        </w:rPr>
        <w:t>=0</w:t>
      </w:r>
      <w:r w:rsidR="000E1856" w:rsidRPr="00706156">
        <w:rPr>
          <w:rFonts w:cs="Arial"/>
          <w:sz w:val="16"/>
          <w:szCs w:val="16"/>
        </w:rPr>
        <w:t>·</w:t>
      </w:r>
      <w:r w:rsidR="000E1856" w:rsidRPr="00706156">
        <w:rPr>
          <w:rFonts w:cs="Arial"/>
        </w:rPr>
        <w:t>43; p=&lt;0·001)</w:t>
      </w:r>
      <w:r w:rsidR="00FD14BD" w:rsidRPr="00706156">
        <w:rPr>
          <w:rFonts w:cs="Arial"/>
        </w:rPr>
        <w:fldChar w:fldCharType="begin"/>
      </w:r>
      <w:r w:rsidR="00E97678" w:rsidRPr="00706156">
        <w:rPr>
          <w:rFonts w:cs="Arial"/>
        </w:rPr>
        <w:instrText xml:space="preserve"> ADDIN ZOTERO_ITEM CSL_CITATION {"citationID":"dlm6xckk","properties":{"formattedCitation":"\\super 81\\nosupersub{}","plainCitation":"81","noteIndex":0},"citationItems":[{"id":10193,"uris":["http://zotero.org/users/7696217/items/MYBAE6K7"],"itemData":{"id":10193,"type":"article-journal","container-title":"International Journal of Environmental Research and Public Health","issue":"12","journalAbbreviation":"International Journal of Environmental Research and Public Health","note":"publisher: Multidisciplinary Digital Publishing Institute","page":"6642","title":"Gaming among Children and Adolescents during the COVID-19 Lockdown: The Role of Parents in Time Spent on Video Games and Gaming Disorder Symptoms","volume":"18","author":[{"family":"Donati","given":"Maria Anna"},{"family":"Guido","given":"Cristiana Alessia"},{"family":"De Meo","given":"Giuliano"},{"family":"Spalice","given":"Alberto"},{"family":"Sanson","given":"Francesco"},{"family":"Beccari","given":"Carola"},{"family":"Primi","given":"Caterina"}],"issued":{"date-parts":[["2021"]]}}}],"schema":"https://github.com/citation-style-language/schema/raw/master/csl-citation.json"} </w:instrText>
      </w:r>
      <w:r w:rsidR="00FD14BD" w:rsidRPr="00706156">
        <w:rPr>
          <w:rFonts w:cs="Arial"/>
        </w:rPr>
        <w:fldChar w:fldCharType="separate"/>
      </w:r>
      <w:r w:rsidR="00095CC6" w:rsidRPr="00706156">
        <w:rPr>
          <w:rFonts w:cs="Arial"/>
          <w:vertAlign w:val="superscript"/>
        </w:rPr>
        <w:t>81</w:t>
      </w:r>
      <w:r w:rsidR="00FD14BD" w:rsidRPr="00706156">
        <w:rPr>
          <w:rFonts w:cs="Arial"/>
        </w:rPr>
        <w:fldChar w:fldCharType="end"/>
      </w:r>
      <w:r w:rsidR="00041A72" w:rsidRPr="00706156">
        <w:rPr>
          <w:rFonts w:cs="Arial"/>
        </w:rPr>
        <w:t xml:space="preserve">, and smartphone use was reported to be significantly associated with </w:t>
      </w:r>
      <w:r w:rsidR="002D7DB0" w:rsidRPr="00706156">
        <w:rPr>
          <w:rFonts w:cs="Arial"/>
        </w:rPr>
        <w:t>problematic</w:t>
      </w:r>
      <w:r w:rsidR="00041A72" w:rsidRPr="00706156">
        <w:rPr>
          <w:rFonts w:cs="Arial"/>
        </w:rPr>
        <w:t xml:space="preserve"> </w:t>
      </w:r>
      <w:r w:rsidR="002D7DB0" w:rsidRPr="00706156">
        <w:rPr>
          <w:rFonts w:cs="Arial"/>
        </w:rPr>
        <w:t>smartphone</w:t>
      </w:r>
      <w:r w:rsidR="00041A72" w:rsidRPr="00706156">
        <w:rPr>
          <w:rFonts w:cs="Arial"/>
        </w:rPr>
        <w:t xml:space="preserve"> use (</w:t>
      </w:r>
      <w:r w:rsidR="00041A72" w:rsidRPr="00706156">
        <w:rPr>
          <w:rFonts w:cs="Arial"/>
          <w:i/>
          <w:iCs/>
        </w:rPr>
        <w:t>r</w:t>
      </w:r>
      <w:r w:rsidR="00041A72" w:rsidRPr="00706156">
        <w:rPr>
          <w:rFonts w:cs="Arial"/>
        </w:rPr>
        <w:t>=0</w:t>
      </w:r>
      <w:r w:rsidR="00041A72" w:rsidRPr="00706156">
        <w:rPr>
          <w:rFonts w:cs="Arial"/>
          <w:sz w:val="16"/>
          <w:szCs w:val="16"/>
        </w:rPr>
        <w:t>·</w:t>
      </w:r>
      <w:r w:rsidR="00041A72" w:rsidRPr="00706156">
        <w:rPr>
          <w:rFonts w:cs="Arial"/>
        </w:rPr>
        <w:t>35; p=&lt;0</w:t>
      </w:r>
      <w:r w:rsidR="00041A72" w:rsidRPr="00706156">
        <w:rPr>
          <w:rFonts w:cs="Arial"/>
          <w:sz w:val="16"/>
          <w:szCs w:val="16"/>
        </w:rPr>
        <w:t>·</w:t>
      </w:r>
      <w:r w:rsidR="00041A72" w:rsidRPr="00706156">
        <w:rPr>
          <w:rFonts w:cs="Arial"/>
        </w:rPr>
        <w:t>01)</w:t>
      </w:r>
      <w:r w:rsidR="002D7DB0" w:rsidRPr="00706156">
        <w:rPr>
          <w:rFonts w:cs="Arial"/>
        </w:rPr>
        <w:t>, problematic social media use (</w:t>
      </w:r>
      <w:r w:rsidR="002D7DB0" w:rsidRPr="00706156">
        <w:rPr>
          <w:rFonts w:cs="Arial"/>
          <w:i/>
          <w:iCs/>
        </w:rPr>
        <w:t>r</w:t>
      </w:r>
      <w:r w:rsidR="002D7DB0" w:rsidRPr="00706156">
        <w:rPr>
          <w:rFonts w:cs="Arial"/>
        </w:rPr>
        <w:t>=0</w:t>
      </w:r>
      <w:r w:rsidR="002D7DB0" w:rsidRPr="00706156">
        <w:rPr>
          <w:rFonts w:cs="Arial"/>
          <w:sz w:val="16"/>
          <w:szCs w:val="16"/>
        </w:rPr>
        <w:t>·</w:t>
      </w:r>
      <w:r w:rsidR="002D7DB0" w:rsidRPr="00706156">
        <w:rPr>
          <w:rFonts w:cs="Arial"/>
        </w:rPr>
        <w:t>29; p=&lt;0</w:t>
      </w:r>
      <w:r w:rsidR="002D7DB0" w:rsidRPr="00706156">
        <w:rPr>
          <w:rFonts w:cs="Arial"/>
          <w:sz w:val="16"/>
          <w:szCs w:val="16"/>
        </w:rPr>
        <w:t>·</w:t>
      </w:r>
      <w:r w:rsidR="002D7DB0" w:rsidRPr="00706156">
        <w:rPr>
          <w:rFonts w:cs="Arial"/>
        </w:rPr>
        <w:t>01), and problematic gaming (</w:t>
      </w:r>
      <w:r w:rsidR="002D7DB0" w:rsidRPr="00706156">
        <w:rPr>
          <w:rFonts w:cs="Arial"/>
          <w:i/>
          <w:iCs/>
        </w:rPr>
        <w:t>r</w:t>
      </w:r>
      <w:r w:rsidR="002D7DB0" w:rsidRPr="00706156">
        <w:rPr>
          <w:rFonts w:cs="Arial"/>
        </w:rPr>
        <w:t>=0</w:t>
      </w:r>
      <w:r w:rsidR="002D7DB0" w:rsidRPr="00706156">
        <w:rPr>
          <w:rFonts w:cs="Arial"/>
          <w:sz w:val="16"/>
          <w:szCs w:val="16"/>
        </w:rPr>
        <w:t>·</w:t>
      </w:r>
      <w:r w:rsidR="002D7DB0" w:rsidRPr="00706156">
        <w:rPr>
          <w:rFonts w:cs="Arial"/>
        </w:rPr>
        <w:t>25; p=&lt;0</w:t>
      </w:r>
      <w:r w:rsidR="002D7DB0" w:rsidRPr="00706156">
        <w:rPr>
          <w:rFonts w:cs="Arial"/>
          <w:sz w:val="16"/>
          <w:szCs w:val="16"/>
        </w:rPr>
        <w:t>·</w:t>
      </w:r>
      <w:r w:rsidR="002D7DB0" w:rsidRPr="00706156">
        <w:rPr>
          <w:rFonts w:cs="Arial"/>
        </w:rPr>
        <w:t>01)</w:t>
      </w:r>
      <w:r w:rsidR="00FD14BD" w:rsidRPr="00706156">
        <w:rPr>
          <w:rFonts w:cs="Arial"/>
        </w:rPr>
        <w:fldChar w:fldCharType="begin"/>
      </w:r>
      <w:r w:rsidR="00E97678" w:rsidRPr="00706156">
        <w:rPr>
          <w:rFonts w:cs="Arial"/>
        </w:rPr>
        <w:instrText xml:space="preserve"> ADDIN ZOTERO_ITEM CSL_CITATION {"citationID":"wfYXQHzF","properties":{"formattedCitation":"\\super 79\\nosupersub{}","plainCitation":"79","noteIndex":0},"citationItems":[{"id":10216,"uris":["http://zotero.org/users/7696217/items/LUNHXN5J"],"itemData":{"id":10216,"type":"article-journal","container-title":"Journal of Behavioral Addictions","ISSN":"2062-5871","issue":"1","journalAbbreviation":"Journal of Behavioral Addictions","note":"publisher: Akadémiai Kiadó Budapest","page":"135-148","title":"Problematic internet-related behaviors mediate the associations between levels of internet engagement and distress among schoolchildren during COVID-19 lockdown: A longitudinal structural equation modeling study","volume":"10","author":[{"family":"Chen","given":"I-Hua"},{"family":"Chen","given":"Chao-Ying"},{"family":"Pakpour","given":"Amir H"},{"family":"Griffiths","given":"Mark D"},{"family":"Lin","given":"Chung-Ying"},{"family":"Li","given":"Xu-Dong"},{"family":"Tsang","given":"Hector WH"}],"issued":{"date-parts":[["2021"]]}}}],"schema":"https://github.com/citation-style-language/schema/raw/master/csl-citation.json"} </w:instrText>
      </w:r>
      <w:r w:rsidR="00FD14BD" w:rsidRPr="00706156">
        <w:rPr>
          <w:rFonts w:cs="Arial"/>
        </w:rPr>
        <w:fldChar w:fldCharType="separate"/>
      </w:r>
      <w:r w:rsidR="00095CC6" w:rsidRPr="00706156">
        <w:rPr>
          <w:rFonts w:cs="Arial"/>
          <w:vertAlign w:val="superscript"/>
        </w:rPr>
        <w:t>79</w:t>
      </w:r>
      <w:r w:rsidR="00FD14BD" w:rsidRPr="00706156">
        <w:rPr>
          <w:rFonts w:cs="Arial"/>
        </w:rPr>
        <w:fldChar w:fldCharType="end"/>
      </w:r>
      <w:r w:rsidR="002D7DB0" w:rsidRPr="00706156">
        <w:rPr>
          <w:rFonts w:cs="Arial"/>
        </w:rPr>
        <w:t>.</w:t>
      </w:r>
    </w:p>
    <w:p w14:paraId="1D2972FD" w14:textId="15728043" w:rsidR="00750159" w:rsidRPr="00706156" w:rsidRDefault="00750159">
      <w:pPr>
        <w:rPr>
          <w:rFonts w:cs="Arial"/>
          <w:b/>
          <w:bCs/>
          <w:sz w:val="16"/>
          <w:szCs w:val="16"/>
        </w:rPr>
      </w:pPr>
    </w:p>
    <w:p w14:paraId="64AF4681" w14:textId="4196F9BE" w:rsidR="00660D55" w:rsidRPr="00706156" w:rsidRDefault="00660D55" w:rsidP="00D05102">
      <w:pPr>
        <w:pStyle w:val="Heading1"/>
      </w:pPr>
      <w:r w:rsidRPr="00706156">
        <w:t>Discussion</w:t>
      </w:r>
    </w:p>
    <w:p w14:paraId="02BC1659" w14:textId="12442293" w:rsidR="00FB6012" w:rsidRPr="00706156" w:rsidRDefault="00660D55" w:rsidP="00EF3BF4">
      <w:pPr>
        <w:spacing w:line="360" w:lineRule="auto"/>
        <w:rPr>
          <w:rFonts w:cs="Arial"/>
        </w:rPr>
      </w:pPr>
      <w:r w:rsidRPr="00706156">
        <w:rPr>
          <w:rFonts w:cs="Arial"/>
        </w:rPr>
        <w:t>This systematic review</w:t>
      </w:r>
      <w:r w:rsidR="00D95ADB" w:rsidRPr="00706156">
        <w:rPr>
          <w:rFonts w:cs="Arial"/>
        </w:rPr>
        <w:t xml:space="preserve"> and meta-analysis</w:t>
      </w:r>
      <w:r w:rsidRPr="00706156">
        <w:rPr>
          <w:rFonts w:cs="Arial"/>
        </w:rPr>
        <w:t xml:space="preserve">, including </w:t>
      </w:r>
      <w:r w:rsidR="006F0397" w:rsidRPr="00706156">
        <w:rPr>
          <w:rFonts w:cs="Arial"/>
        </w:rPr>
        <w:t>89</w:t>
      </w:r>
      <w:r w:rsidRPr="00706156">
        <w:rPr>
          <w:rFonts w:cs="Arial"/>
        </w:rPr>
        <w:t xml:space="preserve"> studies, examined the </w:t>
      </w:r>
      <w:r w:rsidR="00D95ADB" w:rsidRPr="00706156">
        <w:rPr>
          <w:rFonts w:cs="Arial"/>
        </w:rPr>
        <w:t xml:space="preserve">pooled reported </w:t>
      </w:r>
      <w:r w:rsidRPr="00706156">
        <w:rPr>
          <w:rFonts w:cs="Arial"/>
        </w:rPr>
        <w:t xml:space="preserve">changes in </w:t>
      </w:r>
      <w:r w:rsidR="007A3E75" w:rsidRPr="00706156">
        <w:rPr>
          <w:rFonts w:cs="Arial"/>
        </w:rPr>
        <w:t>screen time</w:t>
      </w:r>
      <w:r w:rsidRPr="00706156">
        <w:rPr>
          <w:rFonts w:cs="Arial"/>
        </w:rPr>
        <w:t xml:space="preserve"> from before</w:t>
      </w:r>
      <w:r w:rsidR="00D95ADB" w:rsidRPr="00706156">
        <w:rPr>
          <w:rFonts w:cs="Arial"/>
        </w:rPr>
        <w:t xml:space="preserve"> </w:t>
      </w:r>
      <w:r w:rsidRPr="00706156">
        <w:rPr>
          <w:rFonts w:cs="Arial"/>
        </w:rPr>
        <w:t xml:space="preserve">the COVID-19 pandemic, </w:t>
      </w:r>
      <w:r w:rsidR="00EF3D83" w:rsidRPr="00706156">
        <w:rPr>
          <w:rFonts w:cs="Arial"/>
        </w:rPr>
        <w:t>and</w:t>
      </w:r>
      <w:r w:rsidRPr="00706156">
        <w:rPr>
          <w:rFonts w:cs="Arial"/>
        </w:rPr>
        <w:t xml:space="preserve"> </w:t>
      </w:r>
      <w:r w:rsidR="00D95ADB" w:rsidRPr="00706156">
        <w:rPr>
          <w:rFonts w:cs="Arial"/>
        </w:rPr>
        <w:t xml:space="preserve">narratively </w:t>
      </w:r>
      <w:r w:rsidRPr="00706156">
        <w:rPr>
          <w:rFonts w:cs="Arial"/>
        </w:rPr>
        <w:t xml:space="preserve">examined correlates associated with </w:t>
      </w:r>
      <w:r w:rsidR="007A3E75" w:rsidRPr="00706156">
        <w:rPr>
          <w:rFonts w:cs="Arial"/>
        </w:rPr>
        <w:t>screen time</w:t>
      </w:r>
      <w:r w:rsidRPr="00706156">
        <w:rPr>
          <w:rFonts w:cs="Arial"/>
        </w:rPr>
        <w:t xml:space="preserve"> during the COVID-19 pandemic. </w:t>
      </w:r>
    </w:p>
    <w:p w14:paraId="594E2682" w14:textId="77777777" w:rsidR="00EF3BF4" w:rsidRPr="00706156" w:rsidRDefault="00EF3BF4" w:rsidP="00EF3BF4">
      <w:pPr>
        <w:spacing w:line="360" w:lineRule="auto"/>
        <w:rPr>
          <w:rFonts w:cs="Arial"/>
        </w:rPr>
      </w:pPr>
    </w:p>
    <w:p w14:paraId="6B53997C" w14:textId="2D45155F" w:rsidR="000474C0" w:rsidRPr="00706156" w:rsidRDefault="002E6D3C" w:rsidP="00EF3BF4">
      <w:pPr>
        <w:spacing w:line="360" w:lineRule="auto"/>
        <w:rPr>
          <w:rFonts w:cs="Arial"/>
        </w:rPr>
      </w:pPr>
      <w:r w:rsidRPr="00706156">
        <w:rPr>
          <w:rFonts w:cs="Arial"/>
        </w:rPr>
        <w:t xml:space="preserve">The results from the meta-analysis showed that </w:t>
      </w:r>
      <w:r w:rsidR="00F83165" w:rsidRPr="00706156">
        <w:rPr>
          <w:rFonts w:cs="Arial"/>
        </w:rPr>
        <w:t xml:space="preserve">all groups </w:t>
      </w:r>
      <w:r w:rsidR="00BF678E" w:rsidRPr="00706156">
        <w:rPr>
          <w:rFonts w:cs="Arial"/>
        </w:rPr>
        <w:t xml:space="preserve">significantly </w:t>
      </w:r>
      <w:r w:rsidR="00174156" w:rsidRPr="00706156">
        <w:rPr>
          <w:rFonts w:cs="Arial"/>
        </w:rPr>
        <w:t xml:space="preserve">increased </w:t>
      </w:r>
      <w:r w:rsidR="00F83165" w:rsidRPr="00706156">
        <w:rPr>
          <w:rFonts w:cs="Arial"/>
        </w:rPr>
        <w:t xml:space="preserve">both </w:t>
      </w:r>
      <w:r w:rsidR="00174156" w:rsidRPr="00706156">
        <w:rPr>
          <w:rFonts w:cs="Arial"/>
        </w:rPr>
        <w:t xml:space="preserve">their total </w:t>
      </w:r>
      <w:r w:rsidR="00F83165" w:rsidRPr="00706156">
        <w:rPr>
          <w:rFonts w:cs="Arial"/>
        </w:rPr>
        <w:t xml:space="preserve">and leisure </w:t>
      </w:r>
      <w:r w:rsidR="007A3E75" w:rsidRPr="00706156">
        <w:rPr>
          <w:rFonts w:cs="Arial"/>
        </w:rPr>
        <w:t>screen tim</w:t>
      </w:r>
      <w:r w:rsidR="00F83165" w:rsidRPr="00706156">
        <w:rPr>
          <w:rFonts w:cs="Arial"/>
        </w:rPr>
        <w:t>e</w:t>
      </w:r>
      <w:r w:rsidR="00EA0A40" w:rsidRPr="00706156">
        <w:rPr>
          <w:rFonts w:cs="Arial"/>
        </w:rPr>
        <w:t xml:space="preserve">. </w:t>
      </w:r>
      <w:r w:rsidR="005133AE" w:rsidRPr="00706156">
        <w:rPr>
          <w:rFonts w:cs="Arial"/>
        </w:rPr>
        <w:t>Children of primary age had the largest increase</w:t>
      </w:r>
      <w:r w:rsidR="00A551E2" w:rsidRPr="00706156">
        <w:rPr>
          <w:rFonts w:cs="Arial"/>
        </w:rPr>
        <w:t xml:space="preserve"> </w:t>
      </w:r>
      <w:r w:rsidR="005133AE" w:rsidRPr="00706156">
        <w:rPr>
          <w:rFonts w:cs="Arial"/>
        </w:rPr>
        <w:t xml:space="preserve">in both total and leisure </w:t>
      </w:r>
      <w:r w:rsidR="006B5E13" w:rsidRPr="00706156">
        <w:rPr>
          <w:rFonts w:cs="Arial"/>
        </w:rPr>
        <w:t>screen time</w:t>
      </w:r>
      <w:r w:rsidR="00043294" w:rsidRPr="00706156">
        <w:rPr>
          <w:rFonts w:cs="Arial"/>
        </w:rPr>
        <w:t>,</w:t>
      </w:r>
      <w:r w:rsidR="00C60D4E" w:rsidRPr="00706156">
        <w:rPr>
          <w:rFonts w:cs="Arial"/>
        </w:rPr>
        <w:t xml:space="preserve"> followed by adults</w:t>
      </w:r>
      <w:r w:rsidR="00043294" w:rsidRPr="00706156">
        <w:rPr>
          <w:rFonts w:cs="Arial"/>
        </w:rPr>
        <w:t>,</w:t>
      </w:r>
      <w:r w:rsidR="00EC4030" w:rsidRPr="00706156">
        <w:rPr>
          <w:rFonts w:cs="Arial"/>
        </w:rPr>
        <w:t xml:space="preserve"> with </w:t>
      </w:r>
      <w:r w:rsidR="00043294" w:rsidRPr="00706156">
        <w:rPr>
          <w:rFonts w:cs="Arial"/>
        </w:rPr>
        <w:t>adolescents</w:t>
      </w:r>
      <w:r w:rsidR="00EC4030" w:rsidRPr="00706156">
        <w:rPr>
          <w:rFonts w:cs="Arial"/>
        </w:rPr>
        <w:t xml:space="preserve"> and youn</w:t>
      </w:r>
      <w:r w:rsidR="00043294" w:rsidRPr="00706156">
        <w:rPr>
          <w:rFonts w:cs="Arial"/>
        </w:rPr>
        <w:t>g</w:t>
      </w:r>
      <w:r w:rsidR="00EC4030" w:rsidRPr="00706156">
        <w:rPr>
          <w:rFonts w:cs="Arial"/>
        </w:rPr>
        <w:t xml:space="preserve"> children yield</w:t>
      </w:r>
      <w:r w:rsidR="00EC0487" w:rsidRPr="00706156">
        <w:rPr>
          <w:rFonts w:cs="Arial"/>
        </w:rPr>
        <w:t>ing</w:t>
      </w:r>
      <w:r w:rsidR="00EC4030" w:rsidRPr="00706156">
        <w:rPr>
          <w:rFonts w:cs="Arial"/>
        </w:rPr>
        <w:t xml:space="preserve"> the smallest increase</w:t>
      </w:r>
      <w:r w:rsidR="00043294" w:rsidRPr="00706156">
        <w:rPr>
          <w:rFonts w:cs="Arial"/>
        </w:rPr>
        <w:t xml:space="preserve">. </w:t>
      </w:r>
      <w:r w:rsidR="004F6762" w:rsidRPr="00706156">
        <w:rPr>
          <w:rFonts w:cs="Arial"/>
        </w:rPr>
        <w:t>Furthermore</w:t>
      </w:r>
      <w:r w:rsidR="00F15D5C" w:rsidRPr="00706156">
        <w:rPr>
          <w:rFonts w:cs="Arial"/>
        </w:rPr>
        <w:t xml:space="preserve">, </w:t>
      </w:r>
      <w:r w:rsidR="005E3C05" w:rsidRPr="00706156">
        <w:rPr>
          <w:rFonts w:cs="Arial"/>
        </w:rPr>
        <w:t>51</w:t>
      </w:r>
      <w:r w:rsidR="00F15D5C" w:rsidRPr="00706156">
        <w:rPr>
          <w:rFonts w:cs="Arial"/>
        </w:rPr>
        <w:t xml:space="preserve">% of adults and </w:t>
      </w:r>
      <w:r w:rsidR="00116E82" w:rsidRPr="00706156">
        <w:rPr>
          <w:rFonts w:cs="Arial"/>
        </w:rPr>
        <w:t>6</w:t>
      </w:r>
      <w:r w:rsidR="005E3C05" w:rsidRPr="00706156">
        <w:rPr>
          <w:rFonts w:cs="Arial"/>
        </w:rPr>
        <w:t>7</w:t>
      </w:r>
      <w:r w:rsidR="00116E82" w:rsidRPr="00706156">
        <w:rPr>
          <w:rFonts w:cs="Arial"/>
        </w:rPr>
        <w:t xml:space="preserve">% of children reported increases in total </w:t>
      </w:r>
      <w:r w:rsidR="007A3E75" w:rsidRPr="00706156">
        <w:rPr>
          <w:rFonts w:cs="Arial"/>
        </w:rPr>
        <w:t>screen time</w:t>
      </w:r>
      <w:r w:rsidR="00116E82" w:rsidRPr="00706156">
        <w:rPr>
          <w:rFonts w:cs="Arial"/>
        </w:rPr>
        <w:t xml:space="preserve">, </w:t>
      </w:r>
      <w:r w:rsidR="005E3C05" w:rsidRPr="00706156">
        <w:rPr>
          <w:rFonts w:cs="Arial"/>
        </w:rPr>
        <w:t xml:space="preserve">and </w:t>
      </w:r>
      <w:r w:rsidR="00E37C01" w:rsidRPr="00706156">
        <w:rPr>
          <w:rFonts w:cs="Arial"/>
        </w:rPr>
        <w:t>52%</w:t>
      </w:r>
      <w:r w:rsidR="003B24AC" w:rsidRPr="00706156">
        <w:rPr>
          <w:rFonts w:cs="Arial"/>
        </w:rPr>
        <w:t xml:space="preserve"> of adults </w:t>
      </w:r>
      <w:r w:rsidR="00CD50E0" w:rsidRPr="00706156">
        <w:rPr>
          <w:rFonts w:cs="Arial"/>
        </w:rPr>
        <w:t>and 6</w:t>
      </w:r>
      <w:r w:rsidR="00E37C01" w:rsidRPr="00706156">
        <w:rPr>
          <w:rFonts w:cs="Arial"/>
        </w:rPr>
        <w:t>0</w:t>
      </w:r>
      <w:r w:rsidR="00CD50E0" w:rsidRPr="00706156">
        <w:rPr>
          <w:rFonts w:cs="Arial"/>
        </w:rPr>
        <w:t xml:space="preserve">% of children reported increases in </w:t>
      </w:r>
      <w:r w:rsidR="00E37C01" w:rsidRPr="00706156">
        <w:rPr>
          <w:rFonts w:cs="Arial"/>
        </w:rPr>
        <w:t xml:space="preserve">leisure </w:t>
      </w:r>
      <w:r w:rsidR="007A3E75" w:rsidRPr="00706156">
        <w:rPr>
          <w:rFonts w:cs="Arial"/>
        </w:rPr>
        <w:t>screen time</w:t>
      </w:r>
      <w:r w:rsidR="00CD50E0" w:rsidRPr="00706156">
        <w:rPr>
          <w:rFonts w:cs="Arial"/>
        </w:rPr>
        <w:t xml:space="preserve">. </w:t>
      </w:r>
      <w:r w:rsidR="006603B8" w:rsidRPr="00706156">
        <w:rPr>
          <w:rFonts w:cs="Arial"/>
        </w:rPr>
        <w:t xml:space="preserve">These results </w:t>
      </w:r>
      <w:r w:rsidR="0079641C" w:rsidRPr="00706156">
        <w:rPr>
          <w:rFonts w:cs="Arial"/>
        </w:rPr>
        <w:t xml:space="preserve">are in line with </w:t>
      </w:r>
      <w:r w:rsidR="006603B8" w:rsidRPr="00706156">
        <w:rPr>
          <w:rFonts w:cs="Arial"/>
        </w:rPr>
        <w:t xml:space="preserve">research </w:t>
      </w:r>
      <w:r w:rsidR="0079641C" w:rsidRPr="00706156">
        <w:rPr>
          <w:rFonts w:cs="Arial"/>
        </w:rPr>
        <w:t xml:space="preserve">showing </w:t>
      </w:r>
      <w:r w:rsidR="006603B8" w:rsidRPr="00706156">
        <w:rPr>
          <w:rFonts w:cs="Arial"/>
        </w:rPr>
        <w:t xml:space="preserve">increases in sedentary </w:t>
      </w:r>
      <w:r w:rsidR="00A64EE1" w:rsidRPr="00706156">
        <w:rPr>
          <w:rFonts w:cs="Arial"/>
        </w:rPr>
        <w:t>behaviours</w:t>
      </w:r>
      <w:r w:rsidR="006603B8" w:rsidRPr="00706156">
        <w:rPr>
          <w:rFonts w:cs="Arial"/>
        </w:rPr>
        <w:t xml:space="preserve"> during the COVID-19 pandemic</w:t>
      </w:r>
      <w:r w:rsidR="00A64EE1" w:rsidRPr="00706156">
        <w:rPr>
          <w:rFonts w:cs="Arial"/>
        </w:rPr>
        <w:fldChar w:fldCharType="begin"/>
      </w:r>
      <w:r w:rsidR="00E97678" w:rsidRPr="00706156">
        <w:rPr>
          <w:rFonts w:cs="Arial"/>
        </w:rPr>
        <w:instrText xml:space="preserve"> ADDIN ZOTERO_ITEM CSL_CITATION {"citationID":"COSZbTs7","properties":{"formattedCitation":"\\super 4\\nosupersub{}","plainCitation":"4","noteIndex":0},"citationItems":[{"id":182,"uris":["http://zotero.org/users/7696217/items/4WI337I5"],"itemData":{"id":182,"type":"article-journal","container-title":"BMJ Open Sport &amp; Exercise Medicine","ISSN":"2055-7647","issue":"1","journalAbbreviation":"BMJ Open Sport &amp; Exercise Medicine","note":"publisher: BMJ Specialist Journals","page":"e000960","title":"Changes in physical activity and sedentary behaviours from before to during the COVID-19 pandemic lockdown: a systematic review","volume":"7","author":[{"family":"Stockwell","given":"Stephanie"},{"family":"Trott","given":"Mike"},{"family":"Tully","given":"Mark"},{"family":"Shin","given":"Jae"},{"family":"Barnett","given":"Yvonne"},{"family":"Butler","given":"Laurie"},{"family":"McDermott","given":"Daragh"},{"family":"Schuch","given":"Felipe"},{"family":"Smith","given":"Lee"}],"issued":{"date-parts":[["2021"]]}}}],"schema":"https://github.com/citation-style-language/schema/raw/master/csl-citation.json"} </w:instrText>
      </w:r>
      <w:r w:rsidR="00A64EE1" w:rsidRPr="00706156">
        <w:rPr>
          <w:rFonts w:cs="Arial"/>
        </w:rPr>
        <w:fldChar w:fldCharType="separate"/>
      </w:r>
      <w:r w:rsidR="00A64EE1" w:rsidRPr="00706156">
        <w:rPr>
          <w:rFonts w:cs="Arial"/>
          <w:vertAlign w:val="superscript"/>
        </w:rPr>
        <w:t>4</w:t>
      </w:r>
      <w:r w:rsidR="00A64EE1" w:rsidRPr="00706156">
        <w:rPr>
          <w:rFonts w:cs="Arial"/>
        </w:rPr>
        <w:fldChar w:fldCharType="end"/>
      </w:r>
      <w:r w:rsidR="006603B8" w:rsidRPr="00706156">
        <w:rPr>
          <w:rFonts w:cs="Arial"/>
        </w:rPr>
        <w:t xml:space="preserve">, </w:t>
      </w:r>
      <w:r w:rsidR="0079641C" w:rsidRPr="00706156">
        <w:rPr>
          <w:rFonts w:cs="Arial"/>
        </w:rPr>
        <w:t xml:space="preserve">although this </w:t>
      </w:r>
      <w:r w:rsidR="00AC41C4" w:rsidRPr="00706156">
        <w:rPr>
          <w:rFonts w:cs="Arial"/>
        </w:rPr>
        <w:t xml:space="preserve">study is the </w:t>
      </w:r>
      <w:r w:rsidR="006603B8" w:rsidRPr="00706156">
        <w:rPr>
          <w:rFonts w:cs="Arial"/>
        </w:rPr>
        <w:t xml:space="preserve">first to </w:t>
      </w:r>
      <w:r w:rsidR="00A64EE1" w:rsidRPr="00706156">
        <w:rPr>
          <w:rFonts w:cs="Arial"/>
        </w:rPr>
        <w:t xml:space="preserve">examine screen time independently. </w:t>
      </w:r>
      <w:r w:rsidR="008E6489" w:rsidRPr="00706156">
        <w:rPr>
          <w:rFonts w:cs="Arial"/>
        </w:rPr>
        <w:t xml:space="preserve">Although the increases in </w:t>
      </w:r>
      <w:r w:rsidR="00E37C01" w:rsidRPr="00706156">
        <w:rPr>
          <w:rFonts w:cs="Arial"/>
        </w:rPr>
        <w:t>total</w:t>
      </w:r>
      <w:r w:rsidR="008E6489" w:rsidRPr="00706156">
        <w:rPr>
          <w:rFonts w:cs="Arial"/>
        </w:rPr>
        <w:t xml:space="preserve"> </w:t>
      </w:r>
      <w:r w:rsidR="007A3E75" w:rsidRPr="00706156">
        <w:rPr>
          <w:rFonts w:cs="Arial"/>
        </w:rPr>
        <w:t>screen time</w:t>
      </w:r>
      <w:r w:rsidR="008E6489" w:rsidRPr="00706156">
        <w:rPr>
          <w:rFonts w:cs="Arial"/>
        </w:rPr>
        <w:t xml:space="preserve"> could be </w:t>
      </w:r>
      <w:r w:rsidR="002553CC" w:rsidRPr="00706156">
        <w:rPr>
          <w:rFonts w:cs="Arial"/>
        </w:rPr>
        <w:t>partially</w:t>
      </w:r>
      <w:r w:rsidR="008E6489" w:rsidRPr="00706156">
        <w:rPr>
          <w:rFonts w:cs="Arial"/>
        </w:rPr>
        <w:t xml:space="preserve"> caused by increasing time </w:t>
      </w:r>
      <w:r w:rsidR="00B76905" w:rsidRPr="00706156">
        <w:rPr>
          <w:rFonts w:cs="Arial"/>
        </w:rPr>
        <w:t>in front of a screen for work or academic purposes</w:t>
      </w:r>
      <w:r w:rsidR="00E37C01" w:rsidRPr="00706156">
        <w:rPr>
          <w:rFonts w:cs="Arial"/>
        </w:rPr>
        <w:t xml:space="preserve"> (such as </w:t>
      </w:r>
      <w:r w:rsidR="00B76905" w:rsidRPr="00706156">
        <w:rPr>
          <w:rFonts w:cs="Arial"/>
        </w:rPr>
        <w:t>increases in online meetings and education</w:t>
      </w:r>
      <w:r w:rsidR="00E37C01" w:rsidRPr="00706156">
        <w:rPr>
          <w:rFonts w:cs="Arial"/>
        </w:rPr>
        <w:t>),</w:t>
      </w:r>
      <w:r w:rsidR="00B76905" w:rsidRPr="00706156">
        <w:rPr>
          <w:rFonts w:cs="Arial"/>
        </w:rPr>
        <w:t xml:space="preserve"> the increases in non-academic</w:t>
      </w:r>
      <w:r w:rsidR="0036501B" w:rsidRPr="00706156">
        <w:rPr>
          <w:rFonts w:cs="Arial"/>
        </w:rPr>
        <w:t xml:space="preserve"> </w:t>
      </w:r>
      <w:r w:rsidR="007A3E75" w:rsidRPr="00706156">
        <w:rPr>
          <w:rFonts w:cs="Arial"/>
        </w:rPr>
        <w:t>screen time</w:t>
      </w:r>
      <w:r w:rsidR="0036501B" w:rsidRPr="00706156">
        <w:rPr>
          <w:rFonts w:cs="Arial"/>
        </w:rPr>
        <w:t xml:space="preserve"> in children are concerning.</w:t>
      </w:r>
      <w:r w:rsidR="00AD0F6A" w:rsidRPr="00706156">
        <w:rPr>
          <w:rFonts w:cs="Arial"/>
        </w:rPr>
        <w:t xml:space="preserve"> Indeed, it has been reported in pre-COVID</w:t>
      </w:r>
      <w:r w:rsidR="00C66CD4" w:rsidRPr="00706156">
        <w:rPr>
          <w:rFonts w:cs="Arial"/>
        </w:rPr>
        <w:t>-19</w:t>
      </w:r>
      <w:r w:rsidR="00AD0F6A" w:rsidRPr="00706156">
        <w:rPr>
          <w:rFonts w:cs="Arial"/>
        </w:rPr>
        <w:t xml:space="preserve"> reviews that </w:t>
      </w:r>
      <w:r w:rsidR="007A3E75" w:rsidRPr="00706156">
        <w:rPr>
          <w:rFonts w:cs="Arial"/>
        </w:rPr>
        <w:t>screen time</w:t>
      </w:r>
      <w:r w:rsidR="00AD0F6A" w:rsidRPr="00706156">
        <w:rPr>
          <w:rFonts w:cs="Arial"/>
        </w:rPr>
        <w:t xml:space="preserve"> is associated with </w:t>
      </w:r>
      <w:r w:rsidR="0011495C" w:rsidRPr="00706156">
        <w:rPr>
          <w:rFonts w:cs="Arial"/>
        </w:rPr>
        <w:t xml:space="preserve">several </w:t>
      </w:r>
      <w:r w:rsidR="008B1C1E" w:rsidRPr="00706156">
        <w:rPr>
          <w:rFonts w:cs="Arial"/>
        </w:rPr>
        <w:t>unfavourable</w:t>
      </w:r>
      <w:r w:rsidR="005832BC" w:rsidRPr="00706156">
        <w:rPr>
          <w:rFonts w:cs="Arial"/>
        </w:rPr>
        <w:t xml:space="preserve"> </w:t>
      </w:r>
      <w:r w:rsidR="0011495C" w:rsidRPr="00706156">
        <w:rPr>
          <w:rFonts w:cs="Arial"/>
        </w:rPr>
        <w:t>outcomes</w:t>
      </w:r>
      <w:r w:rsidR="005832BC" w:rsidRPr="00706156">
        <w:rPr>
          <w:rFonts w:cs="Arial"/>
        </w:rPr>
        <w:t xml:space="preserve">, such as increased BMI, </w:t>
      </w:r>
      <w:r w:rsidR="008B1C1E" w:rsidRPr="00706156">
        <w:rPr>
          <w:rFonts w:cs="Arial"/>
        </w:rPr>
        <w:t xml:space="preserve">increased </w:t>
      </w:r>
      <w:r w:rsidR="005832BC" w:rsidRPr="00706156">
        <w:rPr>
          <w:rFonts w:cs="Arial"/>
        </w:rPr>
        <w:t xml:space="preserve">maternal depression, </w:t>
      </w:r>
      <w:r w:rsidR="008B1C1E" w:rsidRPr="00706156">
        <w:rPr>
          <w:rFonts w:cs="Arial"/>
        </w:rPr>
        <w:t>lower cognitive stimulation at home</w:t>
      </w:r>
      <w:r w:rsidR="002852CB" w:rsidRPr="00706156">
        <w:rPr>
          <w:rFonts w:cs="Arial"/>
        </w:rPr>
        <w:t xml:space="preserve">, </w:t>
      </w:r>
      <w:r w:rsidR="00746A04" w:rsidRPr="00706156">
        <w:rPr>
          <w:rFonts w:cs="Arial"/>
        </w:rPr>
        <w:t xml:space="preserve">decreased </w:t>
      </w:r>
      <w:r w:rsidR="002852CB" w:rsidRPr="00706156">
        <w:rPr>
          <w:rFonts w:cs="Arial"/>
        </w:rPr>
        <w:t xml:space="preserve">quality of life, </w:t>
      </w:r>
      <w:r w:rsidR="00746A04" w:rsidRPr="00706156">
        <w:rPr>
          <w:rFonts w:cs="Arial"/>
        </w:rPr>
        <w:t xml:space="preserve">lower </w:t>
      </w:r>
      <w:r w:rsidR="002852CB" w:rsidRPr="00706156">
        <w:rPr>
          <w:rFonts w:cs="Arial"/>
        </w:rPr>
        <w:t>self-esteem, and anxiety</w:t>
      </w:r>
      <w:r w:rsidR="00FB4858" w:rsidRPr="00706156">
        <w:rPr>
          <w:rFonts w:cs="Arial"/>
        </w:rPr>
        <w:fldChar w:fldCharType="begin"/>
      </w:r>
      <w:r w:rsidR="00255C25" w:rsidRPr="00706156">
        <w:rPr>
          <w:rFonts w:cs="Arial"/>
        </w:rPr>
        <w:instrText xml:space="preserve"> ADDIN ZOTERO_ITEM CSL_CITATION {"citationID":"PMrAE45x","properties":{"formattedCitation":"\\super 112,113\\nosupersub{}","plainCitation":"112,113","noteIndex":0},"citationItems":[{"id":40,"uris":["http://zotero.org/users/7696217/items/MRLGJP84"],"itemData":{"id":40,"type":"article-journal","abstract":"A large percentage (68%) of children under age 3 use screen media, such as television, DVDs and video games, on a daily basis. Research suggests that increased screen time in young children is linked to negative health outcomes, including increased BMI, decreased cognitive and language development and reduced academic success. Reviews on correlates of screen time for young children have included preschool age children and children up to age 7; however, none have focused specifically on correlates among infants and toddlers. As research suggests that screen media use increases with age, examining correlates of early media exposure is essential to reducing exposure later in life. Thus, this paper systemically reviews literature published between January 1999 and January 2013 on correlates of screen time among children between 0 and 36 months of age.","container-title":"International Journal of Behavioral Nutrition and Physical Activity","DOI":"10.1186/1479-5868-10-102","ISSN":"1479-5868","issue":"1","journalAbbreviation":"International Journal of Behavioral Nutrition and Physical Activity","page":"102","title":"Screen time use in children under 3 years old: a systematic review of correlates","volume":"10","author":[{"family":"Duch","given":"Helena"},{"family":"Fisher","given":"Elisa M."},{"family":"Ensari","given":"Ipek"},{"family":"Harrington","given":"Alison"}],"issued":{"date-parts":[["2013",8,23]]}}},{"id":38,"uris":["http://zotero.org/users/7696217/items/52RUY63Y"],"itemData":{"id":38,"type":"article-journal","abstract":"Despite accumulating evidence linking screen-based sedentary behaviours (i.e. screen time) with poorer health outcomes among children and youth &lt;18 years of age, the prevalence of these behaviours continues to increase, with roughly half of children and youth exceeding the public health screen time recommendation of 2 h per day or less. The purpose of this article is to provide an overview of key research initiatives aimed at understanding the associations between screen time and health indicators including physical health, quality of life and psychosocial health. Available evidence suggests that screen time is deleteriously associated with numerous health indicators in child and youth populations, including adiposity, aerobic fitness, quality of life, self-esteem, pro-social behaviour, academic achievement, depression and anxiety. However, few longitudinal or intervention studies have been conducted, with most of these studies focusing on physical health indicators. While most  studies have used self-reported assessments of screen time, the availability of more objective assessment methods presents important opportunities (e.g. more accurate and precise assessment of sedentary time and screen time) and challenges (e.g. privacy and participant burden). Novel statistical approaches such as isotemporal substitution modelling and compositional analysis, as well as studies using longitudinal and experimental methodologies, are needed to better understand the health impact of excessive screen time, and to develop strategies to minimise or reverse the negative impacts of these behaviours. The evidence to date suggests a clear need for policy aimed at minimising the hazardous health consequences associated with screen time among children and youth.","container-title":"Applied Health Economics and Health Policy","DOI":"10.1007/s40258-016-0289-3","ISSN":"1179-1896","issue":"3","journalAbbreviation":"Applied Health Economics and Health Policy","page":"323-331","title":"Screen Time and Health Indicators Among Children and Youth: Current Evidence, Limitations and Future Directions","volume":"15","author":[{"family":"Saunders","given":"Travis J."},{"family":"Vallance","given":"Jeff K."}],"issued":{"date-parts":[["2017",6,1]]}}}],"schema":"https://github.com/citation-style-language/schema/raw/master/csl-citation.json"} </w:instrText>
      </w:r>
      <w:r w:rsidR="00FB4858" w:rsidRPr="00706156">
        <w:rPr>
          <w:rFonts w:cs="Arial"/>
        </w:rPr>
        <w:fldChar w:fldCharType="separate"/>
      </w:r>
      <w:r w:rsidR="00255C25" w:rsidRPr="00706156">
        <w:rPr>
          <w:rFonts w:cs="Arial"/>
          <w:vertAlign w:val="superscript"/>
        </w:rPr>
        <w:t>112,113</w:t>
      </w:r>
      <w:r w:rsidR="00FB4858" w:rsidRPr="00706156">
        <w:rPr>
          <w:rFonts w:cs="Arial"/>
        </w:rPr>
        <w:fldChar w:fldCharType="end"/>
      </w:r>
      <w:r w:rsidR="009435AA" w:rsidRPr="00706156">
        <w:rPr>
          <w:rFonts w:cs="Arial"/>
        </w:rPr>
        <w:t xml:space="preserve">. </w:t>
      </w:r>
      <w:r w:rsidR="003D09D0" w:rsidRPr="00706156">
        <w:rPr>
          <w:rFonts w:cs="Arial"/>
        </w:rPr>
        <w:t xml:space="preserve">A recent </w:t>
      </w:r>
      <w:r w:rsidR="00ED2304" w:rsidRPr="00706156">
        <w:rPr>
          <w:rFonts w:cs="Arial"/>
        </w:rPr>
        <w:t>systematic</w:t>
      </w:r>
      <w:r w:rsidR="003D09D0" w:rsidRPr="00706156">
        <w:rPr>
          <w:rFonts w:cs="Arial"/>
        </w:rPr>
        <w:t xml:space="preserve"> review and meta-analysis has also </w:t>
      </w:r>
      <w:r w:rsidR="003E678E" w:rsidRPr="00706156">
        <w:rPr>
          <w:rFonts w:cs="Arial"/>
        </w:rPr>
        <w:t>concluded</w:t>
      </w:r>
      <w:r w:rsidR="003D09D0" w:rsidRPr="00706156">
        <w:rPr>
          <w:rFonts w:cs="Arial"/>
        </w:rPr>
        <w:t xml:space="preserve"> that </w:t>
      </w:r>
      <w:r w:rsidR="00ED2304" w:rsidRPr="00706156">
        <w:rPr>
          <w:rFonts w:cs="Arial"/>
        </w:rPr>
        <w:t>smart device exposure may be associated with increased risk of myopia</w:t>
      </w:r>
      <w:r w:rsidR="00B20A83" w:rsidRPr="00706156">
        <w:rPr>
          <w:rFonts w:cs="Arial"/>
        </w:rPr>
        <w:t xml:space="preserve"> in children</w:t>
      </w:r>
      <w:r w:rsidR="00BD31F7" w:rsidRPr="00706156">
        <w:rPr>
          <w:rFonts w:cs="Arial"/>
        </w:rPr>
        <w:t xml:space="preserve">, indicating that increases in screen time during COVID may also lead to </w:t>
      </w:r>
      <w:r w:rsidR="00B20A83" w:rsidRPr="00706156">
        <w:rPr>
          <w:rFonts w:cs="Arial"/>
        </w:rPr>
        <w:t>increased prevalence of myopia</w:t>
      </w:r>
      <w:r w:rsidR="00291205" w:rsidRPr="00706156">
        <w:rPr>
          <w:rFonts w:cs="Arial"/>
        </w:rPr>
        <w:fldChar w:fldCharType="begin"/>
      </w:r>
      <w:r w:rsidR="00E97678" w:rsidRPr="00706156">
        <w:rPr>
          <w:rFonts w:cs="Arial"/>
        </w:rPr>
        <w:instrText xml:space="preserve"> ADDIN ZOTERO_ITEM CSL_CITATION {"citationID":"hZZiz2Sp","properties":{"formattedCitation":"\\super 16\\nosupersub{}","plainCitation":"16","noteIndex":0},"citationItems":[{"id":10253,"uris":["http://zotero.org/users/7696217/items/A7IMVRD2"],"itemData":{"id":10253,"type":"article-journal","abstract":"BackgroundExcessive use of digital smart devices, including smartphones and tablet computers, could be a risk factor for myopia. We aimed to review the literature on the association between digital smart device use and myopia.","container-title":"The Lancet Digital Health","DOI":"10.1016/S2589-7500(21)00135-7","ISSN":"2589-7500","issue":"12","note":"publisher: Elsevier","page":"e806-e818","title":"Association between digital smart device use and myopia: a systematic review and meta-analysis","volume":"3","author":[{"family":"Foreman","given":"Joshua"},{"family":"Salim","given":"Arief Tjitra"},{"family":"Praveen","given":"Anitha"},{"family":"Fonseka","given":"Dwight"},{"family":"Ting","given":"Daniel Shu Wei"},{"family":"Guang He","given":"Ming"},{"family":"Bourne","given":"Rupert R A"},{"family":"Crowston","given":"Jonathan"},{"family":"Wong","given":"Tien Y"},{"family":"Dirani","given":"Mohamed"}],"issued":{"date-parts":[["2021",12,1]]}}}],"schema":"https://github.com/citation-style-language/schema/raw/master/csl-citation.json"} </w:instrText>
      </w:r>
      <w:r w:rsidR="00291205" w:rsidRPr="00706156">
        <w:rPr>
          <w:rFonts w:cs="Arial"/>
        </w:rPr>
        <w:fldChar w:fldCharType="separate"/>
      </w:r>
      <w:r w:rsidR="007E01AD" w:rsidRPr="00706156">
        <w:rPr>
          <w:rFonts w:cs="Arial"/>
          <w:vertAlign w:val="superscript"/>
        </w:rPr>
        <w:t>16</w:t>
      </w:r>
      <w:r w:rsidR="00291205" w:rsidRPr="00706156">
        <w:rPr>
          <w:rFonts w:cs="Arial"/>
        </w:rPr>
        <w:fldChar w:fldCharType="end"/>
      </w:r>
      <w:r w:rsidR="00BD31F7" w:rsidRPr="00706156">
        <w:rPr>
          <w:rFonts w:cs="Arial"/>
        </w:rPr>
        <w:t xml:space="preserve">. </w:t>
      </w:r>
      <w:r w:rsidR="009435AA" w:rsidRPr="00706156">
        <w:rPr>
          <w:rFonts w:cs="Arial"/>
        </w:rPr>
        <w:t xml:space="preserve">Furthermore, </w:t>
      </w:r>
      <w:r w:rsidR="00B540E2" w:rsidRPr="00706156">
        <w:rPr>
          <w:rFonts w:cs="Arial"/>
        </w:rPr>
        <w:t xml:space="preserve">a recent </w:t>
      </w:r>
      <w:r w:rsidR="007F7C6F" w:rsidRPr="00706156">
        <w:rPr>
          <w:rFonts w:cs="Arial"/>
        </w:rPr>
        <w:t>longitudinal</w:t>
      </w:r>
      <w:r w:rsidR="00B540E2" w:rsidRPr="00706156">
        <w:rPr>
          <w:rFonts w:cs="Arial"/>
        </w:rPr>
        <w:t xml:space="preserve"> study has reported that </w:t>
      </w:r>
      <w:r w:rsidR="007A3E75" w:rsidRPr="00706156">
        <w:rPr>
          <w:rFonts w:cs="Arial"/>
        </w:rPr>
        <w:t>screen time</w:t>
      </w:r>
      <w:r w:rsidR="00B540E2" w:rsidRPr="00706156">
        <w:rPr>
          <w:rFonts w:cs="Arial"/>
        </w:rPr>
        <w:t xml:space="preserve"> a</w:t>
      </w:r>
      <w:r w:rsidR="00401977" w:rsidRPr="00706156">
        <w:rPr>
          <w:rFonts w:cs="Arial"/>
        </w:rPr>
        <w:t>t</w:t>
      </w:r>
      <w:r w:rsidR="00B540E2" w:rsidRPr="00706156">
        <w:rPr>
          <w:rFonts w:cs="Arial"/>
        </w:rPr>
        <w:t xml:space="preserve"> the age of 4 is negatively associated with m</w:t>
      </w:r>
      <w:r w:rsidR="0041534F" w:rsidRPr="00706156">
        <w:rPr>
          <w:rFonts w:cs="Arial"/>
        </w:rPr>
        <w:t>athematic and literacy grades at the age of 8</w:t>
      </w:r>
      <w:r w:rsidR="00315BF2" w:rsidRPr="00706156">
        <w:rPr>
          <w:rFonts w:cs="Arial"/>
        </w:rPr>
        <w:fldChar w:fldCharType="begin"/>
      </w:r>
      <w:r w:rsidR="00255C25" w:rsidRPr="00706156">
        <w:rPr>
          <w:rFonts w:cs="Arial"/>
        </w:rPr>
        <w:instrText xml:space="preserve"> ADDIN ZOTERO_ITEM CSL_CITATION {"citationID":"bIhPgkSA","properties":{"formattedCitation":"\\super 114\\nosupersub{}","plainCitation":"114","noteIndex":0},"citationItems":[{"id":39,"uris":["http://zotero.org/users/7696217/items/WNRKPL3N"],"itemData":{"id":39,"type":"article-journal","container-title":"Journal of Early Childhood Research","ISSN":"1476-718X","issue":"2","journalAbbreviation":"Journal of Early Childhood Research","note":"publisher: SAGE Publications Sage UK: London, England","page":"145-160","title":"What are the effects of screen time on emotion regulation and academic achievements? A three-wave longitudinal study on children from 4 to 8 years of age","volume":"19","author":[{"family":"Cerniglia","given":"Luca"},{"family":"Cimino","given":"Silvia"},{"family":"Ammaniti","given":"Massimo"}],"issued":{"date-parts":[["2021"]]}}}],"schema":"https://github.com/citation-style-language/schema/raw/master/csl-citation.json"} </w:instrText>
      </w:r>
      <w:r w:rsidR="00315BF2" w:rsidRPr="00706156">
        <w:rPr>
          <w:rFonts w:cs="Arial"/>
        </w:rPr>
        <w:fldChar w:fldCharType="separate"/>
      </w:r>
      <w:r w:rsidR="00255C25" w:rsidRPr="00706156">
        <w:rPr>
          <w:rFonts w:cs="Arial"/>
          <w:vertAlign w:val="superscript"/>
        </w:rPr>
        <w:t>114</w:t>
      </w:r>
      <w:r w:rsidR="00315BF2" w:rsidRPr="00706156">
        <w:rPr>
          <w:rFonts w:cs="Arial"/>
        </w:rPr>
        <w:fldChar w:fldCharType="end"/>
      </w:r>
      <w:r w:rsidR="0041534F" w:rsidRPr="00706156">
        <w:rPr>
          <w:rFonts w:cs="Arial"/>
        </w:rPr>
        <w:t xml:space="preserve">, suggesting that </w:t>
      </w:r>
      <w:r w:rsidR="007A3E75" w:rsidRPr="00706156">
        <w:rPr>
          <w:rFonts w:cs="Arial"/>
        </w:rPr>
        <w:t>screen time</w:t>
      </w:r>
      <w:r w:rsidR="0041534F" w:rsidRPr="00706156">
        <w:rPr>
          <w:rFonts w:cs="Arial"/>
        </w:rPr>
        <w:t xml:space="preserve"> at a younger age could affect</w:t>
      </w:r>
      <w:r w:rsidR="007F7C6F" w:rsidRPr="00706156">
        <w:rPr>
          <w:rFonts w:cs="Arial"/>
        </w:rPr>
        <w:t xml:space="preserve"> </w:t>
      </w:r>
      <w:r w:rsidR="005E1383" w:rsidRPr="00706156">
        <w:rPr>
          <w:rFonts w:cs="Arial"/>
        </w:rPr>
        <w:t xml:space="preserve">future </w:t>
      </w:r>
      <w:r w:rsidR="007F7C6F" w:rsidRPr="00706156">
        <w:rPr>
          <w:rFonts w:cs="Arial"/>
        </w:rPr>
        <w:t xml:space="preserve">academic achievement. </w:t>
      </w:r>
      <w:r w:rsidR="00601479" w:rsidRPr="00706156">
        <w:rPr>
          <w:rFonts w:cs="Arial"/>
        </w:rPr>
        <w:t xml:space="preserve">Although the absolute </w:t>
      </w:r>
      <w:r w:rsidR="007A3E75" w:rsidRPr="00706156">
        <w:rPr>
          <w:rFonts w:cs="Arial"/>
        </w:rPr>
        <w:t>screen time</w:t>
      </w:r>
      <w:r w:rsidR="00601479" w:rsidRPr="00706156">
        <w:rPr>
          <w:rFonts w:cs="Arial"/>
        </w:rPr>
        <w:t xml:space="preserve"> </w:t>
      </w:r>
      <w:r w:rsidR="003B4E0A" w:rsidRPr="00706156">
        <w:rPr>
          <w:rFonts w:cs="Arial"/>
        </w:rPr>
        <w:t xml:space="preserve">adults and children should adhere to are under debate and not universally agreed upon, </w:t>
      </w:r>
      <w:r w:rsidR="00636FAC" w:rsidRPr="00706156">
        <w:rPr>
          <w:rFonts w:cs="Arial"/>
        </w:rPr>
        <w:t xml:space="preserve">there is a growing consensus that </w:t>
      </w:r>
      <w:r w:rsidR="0011495C" w:rsidRPr="00706156">
        <w:rPr>
          <w:rFonts w:cs="Arial"/>
        </w:rPr>
        <w:t>leisure</w:t>
      </w:r>
      <w:r w:rsidR="00636FAC" w:rsidRPr="00706156">
        <w:rPr>
          <w:rFonts w:cs="Arial"/>
        </w:rPr>
        <w:t xml:space="preserve"> </w:t>
      </w:r>
      <w:r w:rsidR="007A3E75" w:rsidRPr="00706156">
        <w:rPr>
          <w:rFonts w:cs="Arial"/>
        </w:rPr>
        <w:t>screen time</w:t>
      </w:r>
      <w:r w:rsidR="00636FAC" w:rsidRPr="00706156">
        <w:rPr>
          <w:rFonts w:cs="Arial"/>
        </w:rPr>
        <w:t xml:space="preserve"> should be minimised in favour of </w:t>
      </w:r>
      <w:r w:rsidR="005E5274" w:rsidRPr="00706156">
        <w:rPr>
          <w:rFonts w:cs="Arial"/>
        </w:rPr>
        <w:t>physically active pursuits</w:t>
      </w:r>
      <w:r w:rsidR="00AE1AFB" w:rsidRPr="00706156">
        <w:rPr>
          <w:rFonts w:cs="Arial"/>
        </w:rPr>
        <w:fldChar w:fldCharType="begin"/>
      </w:r>
      <w:r w:rsidR="00255C25" w:rsidRPr="00706156">
        <w:rPr>
          <w:rFonts w:cs="Arial"/>
        </w:rPr>
        <w:instrText xml:space="preserve"> ADDIN ZOTERO_ITEM CSL_CITATION {"citationID":"8Bxwy9cJ","properties":{"formattedCitation":"\\super 115\\nosupersub{}","plainCitation":"115","noteIndex":0},"citationItems":[{"id":36,"uris":["http://zotero.org/users/7696217/items/EEEULY8A"],"itemData":{"id":36,"type":"webpage","container-title":"To grow up healthy, children need to sit less and play more","title":"To grow up healthy, children need to sit less and play more","URL":"https://www.who.int/news/item/24-04-2019-to-grow-up-healthy-children-need-to-sit-less-and-play-more","author":[{"family":"World Health Organization","given":""}],"accessed":{"date-parts":[["2021",9,9]]},"issued":{"date-parts":[["2019"]]}}}],"schema":"https://github.com/citation-style-language/schema/raw/master/csl-citation.json"} </w:instrText>
      </w:r>
      <w:r w:rsidR="00AE1AFB" w:rsidRPr="00706156">
        <w:rPr>
          <w:rFonts w:cs="Arial"/>
        </w:rPr>
        <w:fldChar w:fldCharType="separate"/>
      </w:r>
      <w:r w:rsidR="00255C25" w:rsidRPr="00706156">
        <w:rPr>
          <w:rFonts w:cs="Arial"/>
          <w:vertAlign w:val="superscript"/>
        </w:rPr>
        <w:t>115</w:t>
      </w:r>
      <w:r w:rsidR="00AE1AFB" w:rsidRPr="00706156">
        <w:rPr>
          <w:rFonts w:cs="Arial"/>
        </w:rPr>
        <w:fldChar w:fldCharType="end"/>
      </w:r>
      <w:r w:rsidR="008069B6" w:rsidRPr="00706156">
        <w:rPr>
          <w:rFonts w:cs="Arial"/>
        </w:rPr>
        <w:t xml:space="preserve">. </w:t>
      </w:r>
      <w:r w:rsidR="00EA5111" w:rsidRPr="00706156">
        <w:rPr>
          <w:rFonts w:cs="Arial"/>
        </w:rPr>
        <w:t>Moreover</w:t>
      </w:r>
      <w:r w:rsidR="008069B6" w:rsidRPr="00706156">
        <w:rPr>
          <w:rFonts w:cs="Arial"/>
        </w:rPr>
        <w:t xml:space="preserve">, the </w:t>
      </w:r>
      <w:r w:rsidR="00880F0F" w:rsidRPr="00706156">
        <w:rPr>
          <w:rFonts w:cs="Arial"/>
        </w:rPr>
        <w:t xml:space="preserve">UK Chief Medical Officer recommends that parents of children (of all ages) </w:t>
      </w:r>
      <w:r w:rsidR="008C08EC" w:rsidRPr="00706156">
        <w:rPr>
          <w:rFonts w:cs="Arial"/>
        </w:rPr>
        <w:t xml:space="preserve">proactively consider if </w:t>
      </w:r>
      <w:r w:rsidR="00B9137A" w:rsidRPr="00706156">
        <w:rPr>
          <w:rFonts w:cs="Arial"/>
        </w:rPr>
        <w:t xml:space="preserve">a child’s </w:t>
      </w:r>
      <w:r w:rsidR="007A3E75" w:rsidRPr="00706156">
        <w:rPr>
          <w:rFonts w:cs="Arial"/>
        </w:rPr>
        <w:t>screen time</w:t>
      </w:r>
      <w:r w:rsidR="00B9137A" w:rsidRPr="00706156">
        <w:rPr>
          <w:rFonts w:cs="Arial"/>
        </w:rPr>
        <w:t xml:space="preserve"> if affecting sleep, physical activity</w:t>
      </w:r>
      <w:r w:rsidR="00E97E24" w:rsidRPr="00706156">
        <w:rPr>
          <w:rFonts w:cs="Arial"/>
        </w:rPr>
        <w:t>, and snacking</w:t>
      </w:r>
      <w:r w:rsidR="00E463A8" w:rsidRPr="00706156">
        <w:rPr>
          <w:rFonts w:cs="Arial"/>
        </w:rPr>
        <w:fldChar w:fldCharType="begin"/>
      </w:r>
      <w:r w:rsidR="00255C25" w:rsidRPr="00706156">
        <w:rPr>
          <w:rFonts w:cs="Arial"/>
        </w:rPr>
        <w:instrText xml:space="preserve"> ADDIN ZOTERO_ITEM CSL_CITATION {"citationID":"8RBFFI2H","properties":{"formattedCitation":"\\super 116\\nosupersub{}","plainCitation":"116","noteIndex":0},"citationItems":[{"id":37,"uris":["http://zotero.org/users/7696217/items/DBSIV6NC"],"itemData":{"id":37,"type":"webpage","container-title":"Department of Health and Social Care","title":"United Kingdom Chief Medical Officers’ commentary on ‘Screen-based activities and children and young people’s mental health and psychosocial wellbeing: a systematic map of reviews’","URL":"http://eppi.ioe.ac.uk/cms/Default.aspx?tabid=3748","author":[{"family":"Davis","given":"S.C"},{"family":"Atherton","given":"F"},{"family":"Calderwood","given":"C"},{"family":"McBride","given":"M"}],"accessed":{"date-parts":[["2021",9,9]]},"issued":{"date-parts":[["2019"]]}}}],"schema":"https://github.com/citation-style-language/schema/raw/master/csl-citation.json"} </w:instrText>
      </w:r>
      <w:r w:rsidR="00E463A8" w:rsidRPr="00706156">
        <w:rPr>
          <w:rFonts w:cs="Arial"/>
        </w:rPr>
        <w:fldChar w:fldCharType="separate"/>
      </w:r>
      <w:r w:rsidR="00255C25" w:rsidRPr="00706156">
        <w:rPr>
          <w:rFonts w:cs="Arial"/>
          <w:vertAlign w:val="superscript"/>
        </w:rPr>
        <w:t>116</w:t>
      </w:r>
      <w:r w:rsidR="00E463A8" w:rsidRPr="00706156">
        <w:rPr>
          <w:rFonts w:cs="Arial"/>
        </w:rPr>
        <w:fldChar w:fldCharType="end"/>
      </w:r>
      <w:r w:rsidR="00E97E24" w:rsidRPr="00706156">
        <w:rPr>
          <w:rFonts w:cs="Arial"/>
        </w:rPr>
        <w:t>.</w:t>
      </w:r>
      <w:r w:rsidR="000474C0" w:rsidRPr="00706156">
        <w:rPr>
          <w:rFonts w:cs="Arial"/>
        </w:rPr>
        <w:t xml:space="preserve"> </w:t>
      </w:r>
    </w:p>
    <w:p w14:paraId="3502FB9B" w14:textId="4E7B47F1" w:rsidR="000474C0" w:rsidRPr="00706156" w:rsidRDefault="000474C0" w:rsidP="00EF3BF4">
      <w:pPr>
        <w:spacing w:line="360" w:lineRule="auto"/>
        <w:rPr>
          <w:rFonts w:cs="Arial"/>
        </w:rPr>
      </w:pPr>
    </w:p>
    <w:p w14:paraId="366A3F96" w14:textId="1EA7EA0E" w:rsidR="00613EBA" w:rsidRPr="00706156" w:rsidRDefault="00BC63FA" w:rsidP="00EF3BF4">
      <w:pPr>
        <w:spacing w:line="360" w:lineRule="auto"/>
        <w:rPr>
          <w:rFonts w:cs="Arial"/>
        </w:rPr>
      </w:pPr>
      <w:r w:rsidRPr="00706156">
        <w:rPr>
          <w:rFonts w:cs="Arial"/>
        </w:rPr>
        <w:t>S</w:t>
      </w:r>
      <w:r w:rsidR="0027734A" w:rsidRPr="00706156">
        <w:rPr>
          <w:rFonts w:cs="Arial"/>
        </w:rPr>
        <w:t>everal negative food behaviours were associated with increase</w:t>
      </w:r>
      <w:r w:rsidRPr="00706156">
        <w:rPr>
          <w:rFonts w:cs="Arial"/>
        </w:rPr>
        <w:t>s in</w:t>
      </w:r>
      <w:r w:rsidR="0027734A" w:rsidRPr="00706156">
        <w:rPr>
          <w:rFonts w:cs="Arial"/>
        </w:rPr>
        <w:t xml:space="preserve"> </w:t>
      </w:r>
      <w:r w:rsidR="007A3E75" w:rsidRPr="00706156">
        <w:rPr>
          <w:rFonts w:cs="Arial"/>
        </w:rPr>
        <w:t>screen time</w:t>
      </w:r>
      <w:r w:rsidR="0027734A" w:rsidRPr="00706156">
        <w:rPr>
          <w:rFonts w:cs="Arial"/>
        </w:rPr>
        <w:t xml:space="preserve"> </w:t>
      </w:r>
      <w:r w:rsidR="00405B7D" w:rsidRPr="00706156">
        <w:rPr>
          <w:rFonts w:cs="Arial"/>
        </w:rPr>
        <w:t>in both adults and children</w:t>
      </w:r>
      <w:r w:rsidR="0011495C" w:rsidRPr="00706156">
        <w:rPr>
          <w:rFonts w:cs="Arial"/>
        </w:rPr>
        <w:t>. These</w:t>
      </w:r>
      <w:r w:rsidR="00630768" w:rsidRPr="00706156">
        <w:rPr>
          <w:rFonts w:cs="Arial"/>
        </w:rPr>
        <w:t xml:space="preserve"> includ</w:t>
      </w:r>
      <w:r w:rsidR="0011495C" w:rsidRPr="00706156">
        <w:rPr>
          <w:rFonts w:cs="Arial"/>
        </w:rPr>
        <w:t>ed</w:t>
      </w:r>
      <w:r w:rsidR="00630768" w:rsidRPr="00706156">
        <w:rPr>
          <w:rFonts w:cs="Arial"/>
        </w:rPr>
        <w:t xml:space="preserve"> </w:t>
      </w:r>
      <w:r w:rsidR="00054F25" w:rsidRPr="00706156">
        <w:rPr>
          <w:rFonts w:cs="Arial"/>
        </w:rPr>
        <w:t>associations</w:t>
      </w:r>
      <w:r w:rsidR="00630768" w:rsidRPr="00706156">
        <w:rPr>
          <w:rFonts w:cs="Arial"/>
        </w:rPr>
        <w:t xml:space="preserve"> between increased </w:t>
      </w:r>
      <w:r w:rsidR="007A3E75" w:rsidRPr="00706156">
        <w:rPr>
          <w:rFonts w:cs="Arial"/>
        </w:rPr>
        <w:t>screen time</w:t>
      </w:r>
      <w:r w:rsidR="00630768" w:rsidRPr="00706156">
        <w:rPr>
          <w:rFonts w:cs="Arial"/>
        </w:rPr>
        <w:t xml:space="preserve"> and ‘unhealthy diet changes’</w:t>
      </w:r>
      <w:r w:rsidR="00166822" w:rsidRPr="00706156">
        <w:rPr>
          <w:rFonts w:cs="Arial"/>
        </w:rPr>
        <w:t xml:space="preserve">, and </w:t>
      </w:r>
      <w:r w:rsidR="00054F25" w:rsidRPr="00706156">
        <w:rPr>
          <w:rFonts w:cs="Arial"/>
        </w:rPr>
        <w:t xml:space="preserve">associations between </w:t>
      </w:r>
      <w:r w:rsidR="00166822" w:rsidRPr="00706156">
        <w:rPr>
          <w:rFonts w:cs="Arial"/>
        </w:rPr>
        <w:t>increased computer</w:t>
      </w:r>
      <w:r w:rsidR="004D5BCF" w:rsidRPr="00706156">
        <w:rPr>
          <w:rFonts w:cs="Arial"/>
        </w:rPr>
        <w:t xml:space="preserve">, television, and cell phone use and increases in sweet food </w:t>
      </w:r>
      <w:r w:rsidR="00AC740D" w:rsidRPr="00706156">
        <w:rPr>
          <w:rFonts w:cs="Arial"/>
        </w:rPr>
        <w:t>consumption. Further</w:t>
      </w:r>
      <w:r w:rsidR="00DA246A" w:rsidRPr="00706156">
        <w:rPr>
          <w:rFonts w:cs="Arial"/>
        </w:rPr>
        <w:t xml:space="preserve">, </w:t>
      </w:r>
      <w:r w:rsidR="00701EC2" w:rsidRPr="00706156">
        <w:rPr>
          <w:rFonts w:cs="Arial"/>
        </w:rPr>
        <w:t xml:space="preserve">increases in computer time for </w:t>
      </w:r>
      <w:r w:rsidR="00701EC2" w:rsidRPr="00706156">
        <w:rPr>
          <w:rFonts w:cs="Arial"/>
        </w:rPr>
        <w:lastRenderedPageBreak/>
        <w:t xml:space="preserve">self-directed learning was found to be </w:t>
      </w:r>
      <w:r w:rsidR="00AE2216" w:rsidRPr="00706156">
        <w:rPr>
          <w:rFonts w:cs="Arial"/>
        </w:rPr>
        <w:t xml:space="preserve">positively </w:t>
      </w:r>
      <w:r w:rsidR="005B3DDF" w:rsidRPr="00706156">
        <w:rPr>
          <w:rFonts w:cs="Arial"/>
        </w:rPr>
        <w:t>associated with eating related self-regulation</w:t>
      </w:r>
      <w:r w:rsidR="00F40BF5" w:rsidRPr="00706156">
        <w:rPr>
          <w:rFonts w:cs="Arial"/>
        </w:rPr>
        <w:t xml:space="preserve"> while </w:t>
      </w:r>
      <w:r w:rsidR="00AE2216" w:rsidRPr="00706156">
        <w:rPr>
          <w:rFonts w:cs="Arial"/>
        </w:rPr>
        <w:t>increases in TV time were found to be negatively correlated</w:t>
      </w:r>
      <w:r w:rsidR="00F87B0B" w:rsidRPr="00706156">
        <w:rPr>
          <w:rFonts w:cs="Arial"/>
        </w:rPr>
        <w:t xml:space="preserve">, </w:t>
      </w:r>
      <w:r w:rsidR="00AE2216" w:rsidRPr="00706156">
        <w:rPr>
          <w:rFonts w:cs="Arial"/>
        </w:rPr>
        <w:t>and</w:t>
      </w:r>
      <w:r w:rsidR="00F87B0B" w:rsidRPr="00706156">
        <w:rPr>
          <w:rFonts w:cs="Arial"/>
        </w:rPr>
        <w:t xml:space="preserve"> other types of </w:t>
      </w:r>
      <w:r w:rsidR="00547FC8" w:rsidRPr="00706156">
        <w:rPr>
          <w:rFonts w:cs="Arial"/>
        </w:rPr>
        <w:t>screen time, i</w:t>
      </w:r>
      <w:r w:rsidR="00F87B0B" w:rsidRPr="00706156">
        <w:rPr>
          <w:rFonts w:cs="Arial"/>
        </w:rPr>
        <w:t xml:space="preserve">ncluding </w:t>
      </w:r>
      <w:r w:rsidR="00547FC8" w:rsidRPr="00706156">
        <w:rPr>
          <w:rFonts w:cs="Arial"/>
        </w:rPr>
        <w:t>computer gaming and overall screen time</w:t>
      </w:r>
      <w:r w:rsidR="00AE2216" w:rsidRPr="00706156">
        <w:rPr>
          <w:rFonts w:cs="Arial"/>
        </w:rPr>
        <w:t xml:space="preserve">, were not </w:t>
      </w:r>
      <w:r w:rsidR="00937EE4" w:rsidRPr="00706156">
        <w:rPr>
          <w:rFonts w:cs="Arial"/>
        </w:rPr>
        <w:t xml:space="preserve">significantly </w:t>
      </w:r>
      <w:r w:rsidR="00AE2216" w:rsidRPr="00706156">
        <w:rPr>
          <w:rFonts w:cs="Arial"/>
        </w:rPr>
        <w:t>associated</w:t>
      </w:r>
      <w:r w:rsidR="005B3DDF" w:rsidRPr="00706156">
        <w:rPr>
          <w:rFonts w:cs="Arial"/>
        </w:rPr>
        <w:t>.</w:t>
      </w:r>
      <w:r w:rsidR="00701EC2" w:rsidRPr="00706156">
        <w:rPr>
          <w:rFonts w:cs="Arial"/>
        </w:rPr>
        <w:t xml:space="preserve"> </w:t>
      </w:r>
      <w:r w:rsidR="00003016" w:rsidRPr="00706156">
        <w:rPr>
          <w:rFonts w:cs="Arial"/>
        </w:rPr>
        <w:t xml:space="preserve">Importantly, </w:t>
      </w:r>
      <w:r w:rsidR="00940869" w:rsidRPr="00706156">
        <w:rPr>
          <w:rFonts w:cs="Arial"/>
        </w:rPr>
        <w:t>there were more significant associations between increases in screen time</w:t>
      </w:r>
      <w:r w:rsidR="005E5DFF" w:rsidRPr="00706156">
        <w:rPr>
          <w:rFonts w:cs="Arial"/>
        </w:rPr>
        <w:t xml:space="preserve"> in children than in adults, suggesting that</w:t>
      </w:r>
      <w:r w:rsidR="00937EE4" w:rsidRPr="00706156">
        <w:rPr>
          <w:rFonts w:cs="Arial"/>
        </w:rPr>
        <w:t xml:space="preserve"> </w:t>
      </w:r>
      <w:proofErr w:type="gramStart"/>
      <w:r w:rsidR="00664901" w:rsidRPr="00706156">
        <w:rPr>
          <w:rFonts w:cs="Arial"/>
        </w:rPr>
        <w:t xml:space="preserve">appropriate </w:t>
      </w:r>
      <w:r w:rsidR="005E5DFF" w:rsidRPr="00706156">
        <w:rPr>
          <w:rFonts w:cs="Arial"/>
        </w:rPr>
        <w:t xml:space="preserve"> interventions</w:t>
      </w:r>
      <w:proofErr w:type="gramEnd"/>
      <w:r w:rsidR="005E5DFF" w:rsidRPr="00706156">
        <w:rPr>
          <w:rFonts w:cs="Arial"/>
        </w:rPr>
        <w:t xml:space="preserve"> may benefit children more. </w:t>
      </w:r>
      <w:r w:rsidR="001D4124" w:rsidRPr="00706156">
        <w:rPr>
          <w:rFonts w:cs="Arial"/>
        </w:rPr>
        <w:t xml:space="preserve">This </w:t>
      </w:r>
      <w:r w:rsidR="00547FC8" w:rsidRPr="00706156">
        <w:rPr>
          <w:rFonts w:cs="Arial"/>
        </w:rPr>
        <w:t xml:space="preserve">broadly </w:t>
      </w:r>
      <w:r w:rsidR="001D4124" w:rsidRPr="00706156">
        <w:rPr>
          <w:rFonts w:cs="Arial"/>
        </w:rPr>
        <w:t>concurs with</w:t>
      </w:r>
      <w:r w:rsidR="00861839" w:rsidRPr="00706156">
        <w:rPr>
          <w:rFonts w:cs="Arial"/>
        </w:rPr>
        <w:t xml:space="preserve"> </w:t>
      </w:r>
      <w:r w:rsidR="004A185D" w:rsidRPr="00706156">
        <w:rPr>
          <w:rFonts w:cs="Arial"/>
        </w:rPr>
        <w:t xml:space="preserve">pre-pandemic </w:t>
      </w:r>
      <w:r w:rsidR="00C64AFF" w:rsidRPr="00706156">
        <w:rPr>
          <w:rFonts w:cs="Arial"/>
        </w:rPr>
        <w:t>reviews show</w:t>
      </w:r>
      <w:r w:rsidR="00664901" w:rsidRPr="00706156">
        <w:rPr>
          <w:rFonts w:cs="Arial"/>
        </w:rPr>
        <w:t xml:space="preserve">ing </w:t>
      </w:r>
      <w:r w:rsidR="00C64AFF" w:rsidRPr="00706156">
        <w:rPr>
          <w:rFonts w:cs="Arial"/>
        </w:rPr>
        <w:t>sedentary behaviours (</w:t>
      </w:r>
      <w:r w:rsidR="004523B0" w:rsidRPr="00706156">
        <w:rPr>
          <w:rFonts w:cs="Arial"/>
        </w:rPr>
        <w:t>including</w:t>
      </w:r>
      <w:r w:rsidR="00C64AFF" w:rsidRPr="00706156">
        <w:rPr>
          <w:rFonts w:cs="Arial"/>
        </w:rPr>
        <w:t xml:space="preserve"> </w:t>
      </w:r>
      <w:r w:rsidR="007A3E75" w:rsidRPr="00706156">
        <w:rPr>
          <w:rFonts w:cs="Arial"/>
        </w:rPr>
        <w:t>screen time</w:t>
      </w:r>
      <w:r w:rsidR="00C64AFF" w:rsidRPr="00706156">
        <w:rPr>
          <w:rFonts w:cs="Arial"/>
        </w:rPr>
        <w:t xml:space="preserve">) </w:t>
      </w:r>
      <w:r w:rsidR="0011495C" w:rsidRPr="00706156">
        <w:rPr>
          <w:rFonts w:cs="Arial"/>
        </w:rPr>
        <w:t>are</w:t>
      </w:r>
      <w:r w:rsidR="00C64AFF" w:rsidRPr="00706156">
        <w:rPr>
          <w:rFonts w:cs="Arial"/>
        </w:rPr>
        <w:t xml:space="preserve"> associated with</w:t>
      </w:r>
      <w:r w:rsidR="003A538C" w:rsidRPr="00706156">
        <w:rPr>
          <w:rFonts w:cs="Arial"/>
        </w:rPr>
        <w:t xml:space="preserve"> less healthy diets, including lower fruit and </w:t>
      </w:r>
      <w:r w:rsidR="00B44EF1" w:rsidRPr="00706156">
        <w:rPr>
          <w:rFonts w:cs="Arial"/>
        </w:rPr>
        <w:t>vegetable</w:t>
      </w:r>
      <w:r w:rsidR="003A538C" w:rsidRPr="00706156">
        <w:rPr>
          <w:rFonts w:cs="Arial"/>
        </w:rPr>
        <w:t xml:space="preserve"> consumption, higher energy dense </w:t>
      </w:r>
      <w:r w:rsidR="00B44EF1" w:rsidRPr="00706156">
        <w:rPr>
          <w:rFonts w:cs="Arial"/>
        </w:rPr>
        <w:t>drinks</w:t>
      </w:r>
      <w:r w:rsidR="003A538C" w:rsidRPr="00706156">
        <w:rPr>
          <w:rFonts w:cs="Arial"/>
        </w:rPr>
        <w:t xml:space="preserve">, </w:t>
      </w:r>
      <w:r w:rsidR="00510D67" w:rsidRPr="00706156">
        <w:rPr>
          <w:rFonts w:cs="Arial"/>
        </w:rPr>
        <w:t>fast foods and higher total energy intake</w:t>
      </w:r>
      <w:r w:rsidR="00405B7D" w:rsidRPr="00706156">
        <w:rPr>
          <w:rFonts w:cs="Arial"/>
        </w:rPr>
        <w:t xml:space="preserve"> in both adults and children</w:t>
      </w:r>
      <w:r w:rsidR="00847986" w:rsidRPr="00706156">
        <w:rPr>
          <w:rFonts w:cs="Arial"/>
        </w:rPr>
        <w:fldChar w:fldCharType="begin"/>
      </w:r>
      <w:r w:rsidR="00255C25" w:rsidRPr="00706156">
        <w:rPr>
          <w:rFonts w:cs="Arial"/>
        </w:rPr>
        <w:instrText xml:space="preserve"> ADDIN ZOTERO_ITEM CSL_CITATION {"citationID":"IjofTiK0","properties":{"formattedCitation":"\\super 117,118\\nosupersub{}","plainCitation":"117,118","noteIndex":0},"citationItems":[{"id":35,"uris":["http://zotero.org/users/7696217/items/6W2SKCI8"],"itemData":{"id":35,"type":"article-journal","abstract":"CONTEXT: Sedentary behavior is implicated in youth and adult overweight and obesity. However, the relationship between sedentary behavior and weight status is often  small or inconsistent, with few studies controlling for confounding factors such as  diet and physical activity. Diet has been hypothesized to covary with some sedentary  behaviors. It is opportune, therefore, to review whether dietary intake is  associated with sedentary behavior in young people and adults. This may allow for  better interpretation of the diversity of findings concerning sedentary behavior and  weight status. EVIDENCE ACQUISITION: Published English-language studies were located  from computerized and manual searches in early 2010. Included studies were  observational studies assessing an association between at least one sedentary  behavior and at least one aspect of dietary intake in children (aged &lt;11 years),  adolescents (aged 12-18 years), or adults (aged &gt;18 years). EVIDENCE SYNTHESIS:  Fifty-three studies, totaling 111 independent samples, were eligible for this  review. Sedentary behavior in children (n=19, independent samples=24), adolescents  (n=26, independent samples=72), and adults (n=11, independent samples=14) appears to  be clearly associated with elements of a less healthy diet including lower fruit and  vegetable consumption; higher consumption of energy-dense snacks, drinks, and fast  foods; and higher total energy intake. Strengths of association were mainly in the  small-to-moderate range. CONCLUSIONS: The association drawn mainly from  cross-sectional studies is that sedentary behavior, usually assessed as screen time  and predominantly TV viewing, is associated with unhealthy dietary behaviors in  children, adolescents, and adults. Interventions need to be developed that target  reductions in sedentary time to test whether diet also changes.","container-title":"American journal of preventive medicine","DOI":"10.1016/j.amepre.2011.05.002","ISSN":"1873-2607 0749-3797","issue":"2","journalAbbreviation":"Am J Prev Med","language":"eng","note":"publisher-place: Netherlands\nPMID: 21767726","page":"178-188","title":"Sedentary behavior and dietary intake in children, adolescents, and adults. A systematic review.","volume":"41","author":[{"family":"Pearson","given":"Natalie"},{"family":"Biddle","given":"Stuart J. H."}],"issued":{"date-parts":[["2011",8]]}}},{"id":34,"uris":["http://zotero.org/users/7696217/items/6KZBQVDB"],"itemData":{"id":34,"type":"article-journal","abstract":"BACKGROUND: Sedentary behaviour and its association with dietary intake in young people and adults are important topics and were systematically reviewed in 2011.  There is a need to update this evidence given the changing nature of sedentary  behaviour and continued interest in this field. This review aims to assist  researchers in better interpreting the diversity of findings concerning sedentary  behaviour and weight status. OBJECTIVE: To provide an update of the associations  between sedentary behaviour and dietary intake across the lifespan. METHODS:  Electronic databases searched were MEDLINE, PsychInfo, Cochrane Library, Web of  Science and Science Direct for publications between January 2010 and October 2013,  thus updating a previous review. Included were observational studies assessing an  association between at least one sedentary behaviour and at least one aspect of  dietary intake in preschool children (&lt;5 years), school-aged children (6-11 years),  adolescents (12-18 years) and adults (&gt;18 years). RESULTS: 27 papers met inclusion  criteria (preschool k=3, school-aged children k=9, adolescents k=15, adults k=3).  For all three groups of young people, trends were evident for higher levels of  sedentary behaviour, especially TV viewing, to be associated with a less healthful  diet, such as less fruit and vegetable and greater consumption of energy-dense  snacks and sugar sweetened beverages. Data for the three studies with adults were  less conclusive. CONCLUSIONS: Sedentary behaviour continues to be associated with  unhealthy diet in young people in mostly cross-sectional studies. More studies  utilising a prospective design are needed to corroborate findings and more studies  are needed with adults.","container-title":"British journal of sports medicine","DOI":"10.1136/bjsports-2014-093754","ISSN":"1473-0480 0306-3674","issue":"18","journalAbbreviation":"Br J Sports Med","language":"eng","note":"publisher-place: England\nPMID: 25351783","page":"1179-1188","title":"Sedentary behaviour and diet across the lifespan: an updated systematic review.","volume":"49","author":[{"family":"Hobbs","given":"Matthew"},{"family":"Pearson","given":"Natalie"},{"family":"Foster","given":"Perry J."},{"family":"Biddle","given":"Stuart J. H."}],"issued":{"date-parts":[["2015",9]]}}}],"schema":"https://github.com/citation-style-language/schema/raw/master/csl-citation.json"} </w:instrText>
      </w:r>
      <w:r w:rsidR="00847986" w:rsidRPr="00706156">
        <w:rPr>
          <w:rFonts w:cs="Arial"/>
        </w:rPr>
        <w:fldChar w:fldCharType="separate"/>
      </w:r>
      <w:r w:rsidR="00255C25" w:rsidRPr="00706156">
        <w:rPr>
          <w:rFonts w:cs="Arial"/>
          <w:vertAlign w:val="superscript"/>
        </w:rPr>
        <w:t>117,118</w:t>
      </w:r>
      <w:r w:rsidR="00847986" w:rsidRPr="00706156">
        <w:rPr>
          <w:rFonts w:cs="Arial"/>
        </w:rPr>
        <w:fldChar w:fldCharType="end"/>
      </w:r>
      <w:r w:rsidR="00494E73" w:rsidRPr="00706156">
        <w:rPr>
          <w:rFonts w:cs="Arial"/>
        </w:rPr>
        <w:t xml:space="preserve">. </w:t>
      </w:r>
      <w:r w:rsidR="00664901" w:rsidRPr="00706156">
        <w:rPr>
          <w:rFonts w:cs="Arial"/>
        </w:rPr>
        <w:t xml:space="preserve">As </w:t>
      </w:r>
      <w:r w:rsidR="00BA3B20" w:rsidRPr="00706156">
        <w:rPr>
          <w:rFonts w:cs="Arial"/>
        </w:rPr>
        <w:t xml:space="preserve">the pandemic has </w:t>
      </w:r>
      <w:r w:rsidR="00FD407D" w:rsidRPr="00706156">
        <w:rPr>
          <w:rFonts w:cs="Arial"/>
        </w:rPr>
        <w:t xml:space="preserve">resulted in </w:t>
      </w:r>
      <w:r w:rsidR="00BA3B20" w:rsidRPr="00706156">
        <w:rPr>
          <w:rFonts w:cs="Arial"/>
        </w:rPr>
        <w:t xml:space="preserve">increases in </w:t>
      </w:r>
      <w:r w:rsidR="006A4938" w:rsidRPr="00706156">
        <w:rPr>
          <w:rFonts w:cs="Arial"/>
        </w:rPr>
        <w:t>screen time</w:t>
      </w:r>
      <w:r w:rsidR="00BA3B20" w:rsidRPr="00706156">
        <w:rPr>
          <w:rFonts w:cs="Arial"/>
        </w:rPr>
        <w:t>, it is recommended that public health</w:t>
      </w:r>
      <w:r w:rsidR="006A4938" w:rsidRPr="00706156">
        <w:rPr>
          <w:rFonts w:cs="Arial"/>
        </w:rPr>
        <w:t xml:space="preserve"> guidance on </w:t>
      </w:r>
      <w:r w:rsidR="00FD407D" w:rsidRPr="00706156">
        <w:rPr>
          <w:rFonts w:cs="Arial"/>
        </w:rPr>
        <w:t xml:space="preserve">reduced screen time and </w:t>
      </w:r>
      <w:r w:rsidR="006A4938" w:rsidRPr="00706156">
        <w:rPr>
          <w:rFonts w:cs="Arial"/>
        </w:rPr>
        <w:t xml:space="preserve">healthy dietary </w:t>
      </w:r>
      <w:r w:rsidR="004C6FDF" w:rsidRPr="00706156">
        <w:rPr>
          <w:rFonts w:cs="Arial"/>
        </w:rPr>
        <w:t>behaviours</w:t>
      </w:r>
      <w:r w:rsidR="006A4938" w:rsidRPr="00706156">
        <w:rPr>
          <w:rFonts w:cs="Arial"/>
        </w:rPr>
        <w:t xml:space="preserve"> </w:t>
      </w:r>
      <w:r w:rsidR="00FD407D" w:rsidRPr="00706156">
        <w:rPr>
          <w:rFonts w:cs="Arial"/>
        </w:rPr>
        <w:t xml:space="preserve">during it </w:t>
      </w:r>
      <w:r w:rsidR="006A4938" w:rsidRPr="00706156">
        <w:rPr>
          <w:rFonts w:cs="Arial"/>
        </w:rPr>
        <w:t xml:space="preserve">be promoted, </w:t>
      </w:r>
      <w:r w:rsidR="0011495C" w:rsidRPr="00706156">
        <w:rPr>
          <w:rFonts w:cs="Arial"/>
        </w:rPr>
        <w:t>with a focus on targeting</w:t>
      </w:r>
      <w:r w:rsidR="004C6FDF" w:rsidRPr="00706156">
        <w:rPr>
          <w:rFonts w:cs="Arial"/>
        </w:rPr>
        <w:t xml:space="preserve"> parent</w:t>
      </w:r>
      <w:r w:rsidR="0011495C" w:rsidRPr="00706156">
        <w:rPr>
          <w:rFonts w:cs="Arial"/>
        </w:rPr>
        <w:t>s</w:t>
      </w:r>
      <w:r w:rsidR="004C6FDF" w:rsidRPr="00706156">
        <w:rPr>
          <w:rFonts w:cs="Arial"/>
        </w:rPr>
        <w:t xml:space="preserve"> and children. </w:t>
      </w:r>
    </w:p>
    <w:p w14:paraId="27D3C51A" w14:textId="46141124" w:rsidR="00C6752B" w:rsidRPr="00706156" w:rsidRDefault="005D52BB" w:rsidP="00EF3BF4">
      <w:pPr>
        <w:spacing w:line="360" w:lineRule="auto"/>
        <w:rPr>
          <w:rFonts w:cs="Arial"/>
        </w:rPr>
      </w:pPr>
      <w:r w:rsidRPr="00706156">
        <w:rPr>
          <w:rFonts w:cs="Arial"/>
        </w:rPr>
        <w:t>Alcohol use during the pandemic</w:t>
      </w:r>
      <w:r w:rsidR="0023501B" w:rsidRPr="00706156">
        <w:rPr>
          <w:rFonts w:cs="Arial"/>
        </w:rPr>
        <w:t xml:space="preserve"> was shown to be negatively associated with increased computer time</w:t>
      </w:r>
      <w:r w:rsidR="009C3824" w:rsidRPr="00706156">
        <w:rPr>
          <w:rFonts w:cs="Arial"/>
        </w:rPr>
        <w:t xml:space="preserve">, however increased television use was associated with an increased desire to drink alcohol (but </w:t>
      </w:r>
      <w:r w:rsidR="00957D1B" w:rsidRPr="00706156">
        <w:rPr>
          <w:rFonts w:cs="Arial"/>
        </w:rPr>
        <w:t>not with increased consumption).</w:t>
      </w:r>
      <w:r w:rsidR="00141A20" w:rsidRPr="00706156">
        <w:rPr>
          <w:rFonts w:cs="Arial"/>
        </w:rPr>
        <w:t xml:space="preserve"> </w:t>
      </w:r>
      <w:r w:rsidR="003A07B4" w:rsidRPr="00706156">
        <w:rPr>
          <w:rFonts w:cs="Arial"/>
        </w:rPr>
        <w:t>Although other reviews have reported increases in alcohol consumption during the pandemic</w:t>
      </w:r>
      <w:r w:rsidR="00D44294" w:rsidRPr="00706156">
        <w:rPr>
          <w:rFonts w:cs="Arial"/>
        </w:rPr>
        <w:fldChar w:fldCharType="begin"/>
      </w:r>
      <w:r w:rsidR="00255C25" w:rsidRPr="00706156">
        <w:rPr>
          <w:rFonts w:cs="Arial"/>
        </w:rPr>
        <w:instrText xml:space="preserve"> ADDIN ZOTERO_ITEM CSL_CITATION {"citationID":"bZknU1CP","properties":{"formattedCitation":"\\super 119\\nosupersub{}","plainCitation":"119","noteIndex":0},"citationItems":[{"id":33,"uris":["http://zotero.org/users/7696217/items/EZAWBMB7"],"itemData":{"id":33,"type":"article-journal","abstract":"Alcohol consumption is associated with multiple diseases and might contribute to vulnerability to SARS-CoV-2 infection. It can also catalyze exacerbations of mental and organic illnesses and predispose to behaviors with an increased risk of infection, severity of disease but also independently of sociopathic behavior and violence. Globally, millions of premature deaths from excessive alcohol consumption occur each year. This paper discusses the effects of increased alcohol consumption and the most important consequences on the health of the population during the social isolation and lockdown during current COVID-19 pandemic.","container-title":"Toxicology Reports","DOI":"10.1016/j.toxrep.2021.03.005","ISSN":"2214-7500","journalAbbreviation":"Toxicology Reports","page":"529-535","title":"COVID-19 pandemic and alcohol consumption: Impacts and interconnections","volume":"8","author":[{"family":"Calina","given":"Daniela"},{"family":"Hartung","given":"Thomas"},{"family":"Mardare","given":"Ileana"},{"family":"Mitroi","given":"Mihaela"},{"family":"Poulas","given":"Konstantinos"},{"family":"Tsatsakis","given":"Aristidis"},{"family":"Rogoveanu","given":"Ion"},{"family":"Docea","given":"Anca Oana"}],"issued":{"date-parts":[["2021",1,1]]}}}],"schema":"https://github.com/citation-style-language/schema/raw/master/csl-citation.json"} </w:instrText>
      </w:r>
      <w:r w:rsidR="00D44294" w:rsidRPr="00706156">
        <w:rPr>
          <w:rFonts w:cs="Arial"/>
        </w:rPr>
        <w:fldChar w:fldCharType="separate"/>
      </w:r>
      <w:r w:rsidR="00255C25" w:rsidRPr="00706156">
        <w:rPr>
          <w:rFonts w:cs="Arial"/>
          <w:vertAlign w:val="superscript"/>
        </w:rPr>
        <w:t>119</w:t>
      </w:r>
      <w:r w:rsidR="00D44294" w:rsidRPr="00706156">
        <w:rPr>
          <w:rFonts w:cs="Arial"/>
        </w:rPr>
        <w:fldChar w:fldCharType="end"/>
      </w:r>
      <w:r w:rsidR="003A07B4" w:rsidRPr="00706156">
        <w:rPr>
          <w:rFonts w:cs="Arial"/>
        </w:rPr>
        <w:t xml:space="preserve">, </w:t>
      </w:r>
      <w:r w:rsidR="00FF7A1C" w:rsidRPr="00706156">
        <w:rPr>
          <w:rFonts w:cs="Arial"/>
        </w:rPr>
        <w:t xml:space="preserve">results from this </w:t>
      </w:r>
      <w:r w:rsidR="00297F63" w:rsidRPr="00706156">
        <w:rPr>
          <w:rFonts w:cs="Arial"/>
        </w:rPr>
        <w:t xml:space="preserve">study </w:t>
      </w:r>
      <w:r w:rsidR="0011495C" w:rsidRPr="00706156">
        <w:rPr>
          <w:rFonts w:cs="Arial"/>
        </w:rPr>
        <w:t>suggest</w:t>
      </w:r>
      <w:r w:rsidR="003A07B4" w:rsidRPr="00706156">
        <w:rPr>
          <w:rFonts w:cs="Arial"/>
        </w:rPr>
        <w:t xml:space="preserve"> that these increases are not </w:t>
      </w:r>
      <w:r w:rsidR="008E6B08" w:rsidRPr="00706156">
        <w:rPr>
          <w:rFonts w:cs="Arial"/>
        </w:rPr>
        <w:t>associated</w:t>
      </w:r>
      <w:r w:rsidR="00A64378" w:rsidRPr="00706156">
        <w:rPr>
          <w:rFonts w:cs="Arial"/>
        </w:rPr>
        <w:t xml:space="preserve"> </w:t>
      </w:r>
      <w:r w:rsidR="008E6B08" w:rsidRPr="00706156">
        <w:rPr>
          <w:rFonts w:cs="Arial"/>
        </w:rPr>
        <w:t>with</w:t>
      </w:r>
      <w:r w:rsidR="003A07B4" w:rsidRPr="00706156">
        <w:rPr>
          <w:rFonts w:cs="Arial"/>
        </w:rPr>
        <w:t xml:space="preserve"> </w:t>
      </w:r>
      <w:r w:rsidR="007A3E75" w:rsidRPr="00706156">
        <w:rPr>
          <w:rFonts w:cs="Arial"/>
        </w:rPr>
        <w:t>screen time</w:t>
      </w:r>
      <w:r w:rsidR="00C6752B" w:rsidRPr="00706156">
        <w:rPr>
          <w:rFonts w:cs="Arial"/>
        </w:rPr>
        <w:t>.</w:t>
      </w:r>
      <w:r w:rsidR="00A64378" w:rsidRPr="00706156">
        <w:rPr>
          <w:rFonts w:cs="Arial"/>
        </w:rPr>
        <w:t xml:space="preserve"> </w:t>
      </w:r>
      <w:r w:rsidR="008E6B08" w:rsidRPr="00706156">
        <w:rPr>
          <w:rFonts w:cs="Arial"/>
        </w:rPr>
        <w:t>L</w:t>
      </w:r>
      <w:r w:rsidR="00A64378" w:rsidRPr="00706156">
        <w:rPr>
          <w:rFonts w:cs="Arial"/>
        </w:rPr>
        <w:t>ongitudinal study is warranted</w:t>
      </w:r>
      <w:r w:rsidR="008E6B08" w:rsidRPr="00706156">
        <w:rPr>
          <w:rFonts w:cs="Arial"/>
        </w:rPr>
        <w:t xml:space="preserve"> to examine these behaviours</w:t>
      </w:r>
      <w:r w:rsidR="00A64378" w:rsidRPr="00706156">
        <w:rPr>
          <w:rFonts w:cs="Arial"/>
        </w:rPr>
        <w:t>.</w:t>
      </w:r>
      <w:r w:rsidR="00C6752B" w:rsidRPr="00706156">
        <w:rPr>
          <w:rFonts w:cs="Arial"/>
        </w:rPr>
        <w:t xml:space="preserve"> Furthermore, all correlates related to smoking (smoking and desire to smoke) were not significantly associated with </w:t>
      </w:r>
      <w:r w:rsidR="008778E6" w:rsidRPr="00706156">
        <w:rPr>
          <w:rFonts w:cs="Arial"/>
        </w:rPr>
        <w:t xml:space="preserve">any type of </w:t>
      </w:r>
      <w:r w:rsidR="007A3E75" w:rsidRPr="00706156">
        <w:rPr>
          <w:rFonts w:cs="Arial"/>
        </w:rPr>
        <w:t>screen time</w:t>
      </w:r>
      <w:r w:rsidR="00C6752B" w:rsidRPr="00706156">
        <w:rPr>
          <w:rFonts w:cs="Arial"/>
        </w:rPr>
        <w:t xml:space="preserve"> use, indicating that </w:t>
      </w:r>
      <w:r w:rsidR="008E6B08" w:rsidRPr="00706156">
        <w:rPr>
          <w:rFonts w:cs="Arial"/>
        </w:rPr>
        <w:t>COVID-19</w:t>
      </w:r>
      <w:r w:rsidR="0011495C" w:rsidRPr="00706156">
        <w:rPr>
          <w:rFonts w:cs="Arial"/>
        </w:rPr>
        <w:t xml:space="preserve"> </w:t>
      </w:r>
      <w:r w:rsidR="007A3E75" w:rsidRPr="00706156">
        <w:rPr>
          <w:rFonts w:cs="Arial"/>
        </w:rPr>
        <w:t>screen time</w:t>
      </w:r>
      <w:r w:rsidR="00C6752B" w:rsidRPr="00706156">
        <w:rPr>
          <w:rFonts w:cs="Arial"/>
        </w:rPr>
        <w:t xml:space="preserve"> </w:t>
      </w:r>
      <w:r w:rsidR="0011495C" w:rsidRPr="00706156">
        <w:rPr>
          <w:rFonts w:cs="Arial"/>
        </w:rPr>
        <w:t>did</w:t>
      </w:r>
      <w:r w:rsidR="00C6752B" w:rsidRPr="00706156">
        <w:rPr>
          <w:rFonts w:cs="Arial"/>
        </w:rPr>
        <w:t xml:space="preserve"> not affect smoking habits.</w:t>
      </w:r>
    </w:p>
    <w:p w14:paraId="61EC0BFE" w14:textId="0A0B787C" w:rsidR="00A4100A" w:rsidRPr="00706156" w:rsidRDefault="004C67B6" w:rsidP="00E70F43">
      <w:pPr>
        <w:spacing w:line="360" w:lineRule="auto"/>
        <w:rPr>
          <w:rFonts w:cs="Arial"/>
        </w:rPr>
      </w:pPr>
      <w:r w:rsidRPr="00706156">
        <w:rPr>
          <w:rFonts w:cs="Arial"/>
        </w:rPr>
        <w:t xml:space="preserve">This review found </w:t>
      </w:r>
      <w:r w:rsidR="008E6B08" w:rsidRPr="00706156">
        <w:rPr>
          <w:rFonts w:cs="Arial"/>
        </w:rPr>
        <w:t xml:space="preserve">that </w:t>
      </w:r>
      <w:r w:rsidRPr="00706156">
        <w:rPr>
          <w:rFonts w:cs="Arial"/>
        </w:rPr>
        <w:t xml:space="preserve">several eye related correlates </w:t>
      </w:r>
      <w:r w:rsidR="0011495C" w:rsidRPr="00706156">
        <w:rPr>
          <w:rFonts w:cs="Arial"/>
        </w:rPr>
        <w:t>were</w:t>
      </w:r>
      <w:r w:rsidRPr="00706156">
        <w:rPr>
          <w:rFonts w:cs="Arial"/>
        </w:rPr>
        <w:t xml:space="preserve"> associated with </w:t>
      </w:r>
      <w:r w:rsidR="007A3E75" w:rsidRPr="00706156">
        <w:rPr>
          <w:rFonts w:cs="Arial"/>
        </w:rPr>
        <w:t>screen time</w:t>
      </w:r>
      <w:r w:rsidR="00987151" w:rsidRPr="00706156">
        <w:rPr>
          <w:rFonts w:cs="Arial"/>
        </w:rPr>
        <w:t xml:space="preserve">. In adults, </w:t>
      </w:r>
      <w:r w:rsidR="007B69B4" w:rsidRPr="00706156">
        <w:rPr>
          <w:rFonts w:cs="Arial"/>
        </w:rPr>
        <w:t>increase</w:t>
      </w:r>
      <w:r w:rsidR="008E6B08" w:rsidRPr="00706156">
        <w:rPr>
          <w:rFonts w:cs="Arial"/>
        </w:rPr>
        <w:t>s in</w:t>
      </w:r>
      <w:r w:rsidR="007B69B4" w:rsidRPr="00706156">
        <w:rPr>
          <w:rFonts w:cs="Arial"/>
        </w:rPr>
        <w:t xml:space="preserve"> </w:t>
      </w:r>
      <w:r w:rsidR="007A3E75" w:rsidRPr="00706156">
        <w:rPr>
          <w:rFonts w:cs="Arial"/>
        </w:rPr>
        <w:t>screen time</w:t>
      </w:r>
      <w:r w:rsidR="007B69B4" w:rsidRPr="00706156">
        <w:rPr>
          <w:rFonts w:cs="Arial"/>
        </w:rPr>
        <w:t xml:space="preserve"> </w:t>
      </w:r>
      <w:r w:rsidR="00AB2AD4" w:rsidRPr="00706156">
        <w:rPr>
          <w:rFonts w:cs="Arial"/>
        </w:rPr>
        <w:t xml:space="preserve">was </w:t>
      </w:r>
      <w:r w:rsidR="00E2729A" w:rsidRPr="00706156">
        <w:rPr>
          <w:rFonts w:cs="Arial"/>
        </w:rPr>
        <w:t xml:space="preserve">consistently </w:t>
      </w:r>
      <w:r w:rsidR="00AB2AD4" w:rsidRPr="00706156">
        <w:rPr>
          <w:rFonts w:cs="Arial"/>
        </w:rPr>
        <w:t>associated with dry eye syndrome</w:t>
      </w:r>
      <w:r w:rsidR="00DB461D" w:rsidRPr="00706156">
        <w:rPr>
          <w:rFonts w:cs="Arial"/>
        </w:rPr>
        <w:t>,</w:t>
      </w:r>
      <w:r w:rsidR="00080E79" w:rsidRPr="00706156">
        <w:rPr>
          <w:rFonts w:cs="Arial"/>
        </w:rPr>
        <w:t xml:space="preserve"> which broadly </w:t>
      </w:r>
      <w:r w:rsidR="00FE15BF" w:rsidRPr="00706156">
        <w:rPr>
          <w:rFonts w:cs="Arial"/>
        </w:rPr>
        <w:t>agrees with previous literature</w:t>
      </w:r>
      <w:r w:rsidR="0013150F" w:rsidRPr="00706156">
        <w:rPr>
          <w:rFonts w:cs="Arial"/>
        </w:rPr>
        <w:t xml:space="preserve"> in both a COVID-19 and non-COVID-19 context</w:t>
      </w:r>
      <w:r w:rsidR="0013150F" w:rsidRPr="00706156">
        <w:rPr>
          <w:rFonts w:cs="Arial"/>
        </w:rPr>
        <w:fldChar w:fldCharType="begin"/>
      </w:r>
      <w:r w:rsidR="00255C25" w:rsidRPr="00706156">
        <w:rPr>
          <w:rFonts w:cs="Arial"/>
        </w:rPr>
        <w:instrText xml:space="preserve"> ADDIN ZOTERO_ITEM CSL_CITATION {"citationID":"hnffrT4z","properties":{"formattedCitation":"\\super 120,121\\nosupersub{}","plainCitation":"120,121","noteIndex":0},"citationItems":[{"id":32,"uris":["http://zotero.org/users/7696217/items/KTVDI3ZQ"],"itemData":{"id":32,"type":"article-journal","abstract":"Prolonged and continuous daily use of digital screens, or visual display terminals (VDTs), has become the norm in occupational, educational, and recreational settings. An increased global dependence on VDTs has led to a rise in associated visual complaints, including eye strain, ocular dryness, burning, blurred vision, and irritation, to name a few. The principal causes for VDT-associated visual discomfort are abnormalities with oculomotor/vergence systems and dry eye (DE). This review focuses on the latter, as advances in research have identified symptomology and ocular surface parameters that are shared between prolonged VDT users and DE, particularly the evaporative subtype. Several mechanisms have been implicated in VDT-associated DE, including blink anomalies, damaging light emission from modern devices, and inflammatory changes. The presence of preexisting DE has also been explored as an inciting and exacerbating factor. We review the associations between digital screens and DE, mechanisms of damage, and therapeutic options, hoping to raise awareness of this entity with the goal of reducing the global morbidity and economic impact of screen-associated visual disability.","container-title":"The Asia-Pacific Journal of Ophthalmology","ISSN":"2162-0989","issue":"6","title":"Digital Screen Use and Dry Eye: A Review","URL":"https://journals.lww.com/apjoo/Fulltext/2020/12000/Digital_Screen_Use_and_Dry_Eye__A_Review.3.aspx","volume":"9","author":[{"family":"Mehra","given":"Divy"},{"family":"Galor","given":"Anat"}],"issued":{"date-parts":[["2020"]]}}},{"id":10258,"uris":["http://zotero.org/users/7696217/items/3HR9HT3C"],"itemData":{"id":10258,"type":"article-journal","archive":"PubMed","archive_location":"34310487","container-title":"Eye &amp; contact lens","DOI":"10.1097/ICL.0000000000000820","ISSN":"1542-233X","issue":"8","journalAbbreviation":"Eye Contact Lens","language":"eng","note":"publisher: Eye &amp; Contact Lens: Science &amp; Clinical Practice","page":"433-433","title":"Increased Screen Time and Dry Eye: Another Complication of COVID-19","volume":"47","author":[{"family":"Prescott","given":"Christina Rapp"}],"issued":{"date-parts":[["2021",8,1]]}}}],"schema":"https://github.com/citation-style-language/schema/raw/master/csl-citation.json"} </w:instrText>
      </w:r>
      <w:r w:rsidR="0013150F" w:rsidRPr="00706156">
        <w:rPr>
          <w:rFonts w:cs="Arial"/>
        </w:rPr>
        <w:fldChar w:fldCharType="separate"/>
      </w:r>
      <w:r w:rsidR="00255C25" w:rsidRPr="00706156">
        <w:rPr>
          <w:rFonts w:cs="Arial"/>
          <w:vertAlign w:val="superscript"/>
        </w:rPr>
        <w:t>120,121</w:t>
      </w:r>
      <w:r w:rsidR="0013150F" w:rsidRPr="00706156">
        <w:rPr>
          <w:rFonts w:cs="Arial"/>
        </w:rPr>
        <w:fldChar w:fldCharType="end"/>
      </w:r>
      <w:r w:rsidR="0013150F" w:rsidRPr="00706156">
        <w:rPr>
          <w:rFonts w:cs="Arial"/>
        </w:rPr>
        <w:t xml:space="preserve"> </w:t>
      </w:r>
      <w:r w:rsidR="00FE15BF" w:rsidRPr="00706156">
        <w:rPr>
          <w:rFonts w:cs="Arial"/>
        </w:rPr>
        <w:t xml:space="preserve">. </w:t>
      </w:r>
      <w:r w:rsidR="005911EB" w:rsidRPr="00706156">
        <w:rPr>
          <w:rFonts w:cs="Arial"/>
        </w:rPr>
        <w:t>It was also found that m</w:t>
      </w:r>
      <w:r w:rsidR="00B04BE2" w:rsidRPr="00706156">
        <w:rPr>
          <w:rFonts w:cs="Arial"/>
        </w:rPr>
        <w:t xml:space="preserve">ore than 6 hours of </w:t>
      </w:r>
      <w:r w:rsidR="007A3E75" w:rsidRPr="00706156">
        <w:rPr>
          <w:rFonts w:cs="Arial"/>
        </w:rPr>
        <w:t>screen time</w:t>
      </w:r>
      <w:r w:rsidR="005911EB" w:rsidRPr="00706156">
        <w:rPr>
          <w:rFonts w:cs="Arial"/>
        </w:rPr>
        <w:t>/day</w:t>
      </w:r>
      <w:r w:rsidR="00B04BE2" w:rsidRPr="00706156">
        <w:rPr>
          <w:rFonts w:cs="Arial"/>
        </w:rPr>
        <w:t xml:space="preserve"> was associated with several symptoms</w:t>
      </w:r>
      <w:r w:rsidR="000A682B" w:rsidRPr="00706156">
        <w:rPr>
          <w:rFonts w:cs="Arial"/>
        </w:rPr>
        <w:t xml:space="preserve"> of digital eye strain</w:t>
      </w:r>
      <w:r w:rsidR="00B04BE2" w:rsidRPr="00706156">
        <w:rPr>
          <w:rFonts w:cs="Arial"/>
        </w:rPr>
        <w:t xml:space="preserve">, including tearing, eye strain, dryness, heavy eyelids, red eyes, eye itchiness, burning sensation in the eye, sensitivity of bright light, difficulty focussing, eye pain, </w:t>
      </w:r>
      <w:r w:rsidR="00056D1B" w:rsidRPr="00706156">
        <w:rPr>
          <w:rFonts w:cs="Arial"/>
        </w:rPr>
        <w:t xml:space="preserve">the feeling of a foreign </w:t>
      </w:r>
      <w:r w:rsidR="00FD2BB1" w:rsidRPr="00706156">
        <w:rPr>
          <w:rFonts w:cs="Arial"/>
        </w:rPr>
        <w:t>body</w:t>
      </w:r>
      <w:r w:rsidR="00056D1B" w:rsidRPr="00706156">
        <w:rPr>
          <w:rFonts w:cs="Arial"/>
        </w:rPr>
        <w:t xml:space="preserve"> in the eye, and excessive blinking.</w:t>
      </w:r>
      <w:r w:rsidR="00AB2AD4" w:rsidRPr="00706156">
        <w:rPr>
          <w:rFonts w:cs="Arial"/>
        </w:rPr>
        <w:t xml:space="preserve"> </w:t>
      </w:r>
      <w:r w:rsidR="0021448F" w:rsidRPr="00706156">
        <w:rPr>
          <w:rFonts w:cs="Arial"/>
        </w:rPr>
        <w:t xml:space="preserve">These results concur with pre-pandemic reviews that have found </w:t>
      </w:r>
      <w:r w:rsidR="006A23F9" w:rsidRPr="00706156">
        <w:rPr>
          <w:rFonts w:cs="Arial"/>
        </w:rPr>
        <w:t>associations</w:t>
      </w:r>
      <w:r w:rsidR="0021448F" w:rsidRPr="00706156">
        <w:rPr>
          <w:rFonts w:cs="Arial"/>
        </w:rPr>
        <w:t xml:space="preserve"> between </w:t>
      </w:r>
      <w:r w:rsidR="00525B55" w:rsidRPr="00706156">
        <w:rPr>
          <w:rFonts w:cs="Arial"/>
        </w:rPr>
        <w:t xml:space="preserve">dry eye syndrome and </w:t>
      </w:r>
      <w:r w:rsidR="008E6B08" w:rsidRPr="00706156">
        <w:rPr>
          <w:rFonts w:cs="Arial"/>
        </w:rPr>
        <w:t>screen time</w:t>
      </w:r>
      <w:r w:rsidR="008104ED" w:rsidRPr="00706156">
        <w:rPr>
          <w:rFonts w:cs="Arial"/>
        </w:rPr>
        <w:fldChar w:fldCharType="begin"/>
      </w:r>
      <w:r w:rsidR="00255C25" w:rsidRPr="00706156">
        <w:rPr>
          <w:rFonts w:cs="Arial"/>
        </w:rPr>
        <w:instrText xml:space="preserve"> ADDIN ZOTERO_ITEM CSL_CITATION {"citationID":"dtfSlfEh","properties":{"formattedCitation":"\\super 120\\nosupersub{}","plainCitation":"120","noteIndex":0},"citationItems":[{"id":32,"uris":["http://zotero.org/users/7696217/items/KTVDI3ZQ"],"itemData":{"id":32,"type":"article-journal","abstract":"Prolonged and continuous daily use of digital screens, or visual display terminals (VDTs), has become the norm in occupational, educational, and recreational settings. An increased global dependence on VDTs has led to a rise in associated visual complaints, including eye strain, ocular dryness, burning, blurred vision, and irritation, to name a few. The principal causes for VDT-associated visual discomfort are abnormalities with oculomotor/vergence systems and dry eye (DE). This review focuses on the latter, as advances in research have identified symptomology and ocular surface parameters that are shared between prolonged VDT users and DE, particularly the evaporative subtype. Several mechanisms have been implicated in VDT-associated DE, including blink anomalies, damaging light emission from modern devices, and inflammatory changes. The presence of preexisting DE has also been explored as an inciting and exacerbating factor. We review the associations between digital screens and DE, mechanisms of damage, and therapeutic options, hoping to raise awareness of this entity with the goal of reducing the global morbidity and economic impact of screen-associated visual disability.","container-title":"The Asia-Pacific Journal of Ophthalmology","ISSN":"2162-0989","issue":"6","title":"Digital Screen Use and Dry Eye: A Review","URL":"https://journals.lww.com/apjoo/Fulltext/2020/12000/Digital_Screen_Use_and_Dry_Eye__A_Review.3.aspx","volume":"9","author":[{"family":"Mehra","given":"Divy"},{"family":"Galor","given":"Anat"}],"issued":{"date-parts":[["2020"]]}}}],"schema":"https://github.com/citation-style-language/schema/raw/master/csl-citation.json"} </w:instrText>
      </w:r>
      <w:r w:rsidR="008104ED" w:rsidRPr="00706156">
        <w:rPr>
          <w:rFonts w:cs="Arial"/>
        </w:rPr>
        <w:fldChar w:fldCharType="separate"/>
      </w:r>
      <w:r w:rsidR="00255C25" w:rsidRPr="00706156">
        <w:rPr>
          <w:rFonts w:cs="Arial"/>
          <w:vertAlign w:val="superscript"/>
        </w:rPr>
        <w:t>120</w:t>
      </w:r>
      <w:r w:rsidR="008104ED" w:rsidRPr="00706156">
        <w:rPr>
          <w:rFonts w:cs="Arial"/>
        </w:rPr>
        <w:fldChar w:fldCharType="end"/>
      </w:r>
      <w:r w:rsidR="00B16332" w:rsidRPr="00706156">
        <w:rPr>
          <w:rFonts w:cs="Arial"/>
        </w:rPr>
        <w:t xml:space="preserve">. It has </w:t>
      </w:r>
      <w:r w:rsidR="00E9619C" w:rsidRPr="00706156">
        <w:rPr>
          <w:rFonts w:cs="Arial"/>
        </w:rPr>
        <w:t xml:space="preserve">previously </w:t>
      </w:r>
      <w:r w:rsidR="00B16332" w:rsidRPr="00706156">
        <w:rPr>
          <w:rFonts w:cs="Arial"/>
        </w:rPr>
        <w:t xml:space="preserve">been reported that the possible mechanisms for this </w:t>
      </w:r>
      <w:r w:rsidR="008342FC" w:rsidRPr="00706156">
        <w:rPr>
          <w:rFonts w:cs="Arial"/>
        </w:rPr>
        <w:t xml:space="preserve">could be reduced blink rates, </w:t>
      </w:r>
      <w:r w:rsidR="00C16BA4" w:rsidRPr="00706156">
        <w:rPr>
          <w:rFonts w:cs="Arial"/>
        </w:rPr>
        <w:t xml:space="preserve">meibomian gland dysfunction, and corneal </w:t>
      </w:r>
      <w:r w:rsidR="008104ED" w:rsidRPr="00706156">
        <w:rPr>
          <w:rFonts w:cs="Arial"/>
        </w:rPr>
        <w:t>phototoxicity</w:t>
      </w:r>
      <w:r w:rsidR="00C16BA4" w:rsidRPr="00706156">
        <w:rPr>
          <w:rFonts w:cs="Arial"/>
        </w:rPr>
        <w:t xml:space="preserve">, </w:t>
      </w:r>
      <w:r w:rsidR="00CA77A3" w:rsidRPr="00706156">
        <w:rPr>
          <w:rFonts w:cs="Arial"/>
        </w:rPr>
        <w:t xml:space="preserve">most likely to be </w:t>
      </w:r>
      <w:r w:rsidR="00C16BA4" w:rsidRPr="00706156">
        <w:rPr>
          <w:rFonts w:cs="Arial"/>
        </w:rPr>
        <w:t>multifactorial</w:t>
      </w:r>
      <w:r w:rsidR="00E04B7A" w:rsidRPr="00706156">
        <w:rPr>
          <w:rFonts w:cs="Arial"/>
        </w:rPr>
        <w:fldChar w:fldCharType="begin"/>
      </w:r>
      <w:r w:rsidR="00255C25" w:rsidRPr="00706156">
        <w:rPr>
          <w:rFonts w:cs="Arial"/>
        </w:rPr>
        <w:instrText xml:space="preserve"> ADDIN ZOTERO_ITEM CSL_CITATION {"citationID":"bG7gghpf","properties":{"formattedCitation":"\\super 120\\nosupersub{}","plainCitation":"120","noteIndex":0},"citationItems":[{"id":32,"uris":["http://zotero.org/users/7696217/items/KTVDI3ZQ"],"itemData":{"id":32,"type":"article-journal","abstract":"Prolonged and continuous daily use of digital screens, or visual display terminals (VDTs), has become the norm in occupational, educational, and recreational settings. An increased global dependence on VDTs has led to a rise in associated visual complaints, including eye strain, ocular dryness, burning, blurred vision, and irritation, to name a few. The principal causes for VDT-associated visual discomfort are abnormalities with oculomotor/vergence systems and dry eye (DE). This review focuses on the latter, as advances in research have identified symptomology and ocular surface parameters that are shared between prolonged VDT users and DE, particularly the evaporative subtype. Several mechanisms have been implicated in VDT-associated DE, including blink anomalies, damaging light emission from modern devices, and inflammatory changes. The presence of preexisting DE has also been explored as an inciting and exacerbating factor. We review the associations between digital screens and DE, mechanisms of damage, and therapeutic options, hoping to raise awareness of this entity with the goal of reducing the global morbidity and economic impact of screen-associated visual disability.","container-title":"The Asia-Pacific Journal of Ophthalmology","ISSN":"2162-0989","issue":"6","title":"Digital Screen Use and Dry Eye: A Review","URL":"https://journals.lww.com/apjoo/Fulltext/2020/12000/Digital_Screen_Use_and_Dry_Eye__A_Review.3.aspx","volume":"9","author":[{"family":"Mehra","given":"Divy"},{"family":"Galor","given":"Anat"}],"issued":{"date-parts":[["2020"]]}}}],"schema":"https://github.com/citation-style-language/schema/raw/master/csl-citation.json"} </w:instrText>
      </w:r>
      <w:r w:rsidR="00E04B7A" w:rsidRPr="00706156">
        <w:rPr>
          <w:rFonts w:cs="Arial"/>
        </w:rPr>
        <w:fldChar w:fldCharType="separate"/>
      </w:r>
      <w:r w:rsidR="00255C25" w:rsidRPr="00706156">
        <w:rPr>
          <w:rFonts w:cs="Arial"/>
          <w:vertAlign w:val="superscript"/>
        </w:rPr>
        <w:t>120</w:t>
      </w:r>
      <w:r w:rsidR="00E04B7A" w:rsidRPr="00706156">
        <w:rPr>
          <w:rFonts w:cs="Arial"/>
        </w:rPr>
        <w:fldChar w:fldCharType="end"/>
      </w:r>
      <w:r w:rsidR="008E6B08" w:rsidRPr="00706156">
        <w:rPr>
          <w:rFonts w:cs="Arial"/>
        </w:rPr>
        <w:t>,and further study is warrante</w:t>
      </w:r>
      <w:r w:rsidR="00E856B4" w:rsidRPr="00706156">
        <w:rPr>
          <w:rFonts w:cs="Arial"/>
        </w:rPr>
        <w:t>d, especially longitudinal study to establish temporal relationships</w:t>
      </w:r>
      <w:r w:rsidR="00E04B7A" w:rsidRPr="00706156">
        <w:rPr>
          <w:rFonts w:cs="Arial"/>
        </w:rPr>
        <w:t xml:space="preserve">. </w:t>
      </w:r>
    </w:p>
    <w:p w14:paraId="25A3C317" w14:textId="0E39A78B" w:rsidR="000773B5" w:rsidRPr="00706156" w:rsidRDefault="000773B5" w:rsidP="000B1CC2">
      <w:pPr>
        <w:spacing w:line="360" w:lineRule="auto"/>
        <w:rPr>
          <w:rFonts w:cs="Arial"/>
        </w:rPr>
      </w:pPr>
      <w:r w:rsidRPr="00706156">
        <w:rPr>
          <w:rFonts w:cs="Arial"/>
        </w:rPr>
        <w:t xml:space="preserve">In children, increased </w:t>
      </w:r>
      <w:r w:rsidR="007A3E75" w:rsidRPr="00706156">
        <w:rPr>
          <w:rFonts w:cs="Arial"/>
        </w:rPr>
        <w:t>screen time</w:t>
      </w:r>
      <w:r w:rsidRPr="00706156">
        <w:rPr>
          <w:rFonts w:cs="Arial"/>
        </w:rPr>
        <w:t xml:space="preserve"> was significantly associated with </w:t>
      </w:r>
      <w:r w:rsidR="00837885" w:rsidRPr="00706156">
        <w:rPr>
          <w:rFonts w:cs="Arial"/>
        </w:rPr>
        <w:t>myop</w:t>
      </w:r>
      <w:r w:rsidR="00E56013" w:rsidRPr="00706156">
        <w:rPr>
          <w:rFonts w:cs="Arial"/>
        </w:rPr>
        <w:t>ia</w:t>
      </w:r>
      <w:r w:rsidR="00540AE9" w:rsidRPr="00706156">
        <w:rPr>
          <w:rFonts w:cs="Arial"/>
        </w:rPr>
        <w:t>, with</w:t>
      </w:r>
      <w:r w:rsidR="00005D00" w:rsidRPr="00706156">
        <w:rPr>
          <w:rFonts w:cs="Arial"/>
        </w:rPr>
        <w:t xml:space="preserve"> almost all associations being significant. </w:t>
      </w:r>
      <w:r w:rsidR="00494131" w:rsidRPr="00706156">
        <w:rPr>
          <w:rFonts w:cs="Arial"/>
        </w:rPr>
        <w:t xml:space="preserve">Indeed, every </w:t>
      </w:r>
      <w:r w:rsidR="00E56013" w:rsidRPr="00706156">
        <w:rPr>
          <w:rFonts w:cs="Arial"/>
        </w:rPr>
        <w:t>stratified</w:t>
      </w:r>
      <w:r w:rsidR="00494131" w:rsidRPr="00706156">
        <w:rPr>
          <w:rFonts w:cs="Arial"/>
        </w:rPr>
        <w:t xml:space="preserve"> type of screen time significantly correlated with increases in myopi</w:t>
      </w:r>
      <w:r w:rsidR="00E56013" w:rsidRPr="00706156">
        <w:rPr>
          <w:rFonts w:cs="Arial"/>
        </w:rPr>
        <w:t xml:space="preserve">a </w:t>
      </w:r>
      <w:r w:rsidR="00494131" w:rsidRPr="00706156">
        <w:rPr>
          <w:rFonts w:cs="Arial"/>
        </w:rPr>
        <w:t xml:space="preserve">across </w:t>
      </w:r>
      <w:r w:rsidR="00E856B4" w:rsidRPr="00706156">
        <w:rPr>
          <w:rFonts w:cs="Arial"/>
        </w:rPr>
        <w:t xml:space="preserve">multiple </w:t>
      </w:r>
      <w:r w:rsidR="00494131" w:rsidRPr="00706156">
        <w:rPr>
          <w:rFonts w:cs="Arial"/>
        </w:rPr>
        <w:t xml:space="preserve">studies, </w:t>
      </w:r>
      <w:r w:rsidR="00E856B4" w:rsidRPr="00706156">
        <w:rPr>
          <w:rFonts w:cs="Arial"/>
        </w:rPr>
        <w:t>with the exception of</w:t>
      </w:r>
      <w:r w:rsidR="00494131" w:rsidRPr="00706156">
        <w:rPr>
          <w:rFonts w:cs="Arial"/>
        </w:rPr>
        <w:t xml:space="preserve"> ‘</w:t>
      </w:r>
      <w:r w:rsidR="002E20EE" w:rsidRPr="00706156">
        <w:rPr>
          <w:rFonts w:cs="Arial"/>
        </w:rPr>
        <w:t xml:space="preserve">multiple </w:t>
      </w:r>
      <w:proofErr w:type="gramStart"/>
      <w:r w:rsidR="002E20EE" w:rsidRPr="00706156">
        <w:rPr>
          <w:rFonts w:cs="Arial"/>
        </w:rPr>
        <w:t>devices</w:t>
      </w:r>
      <w:r w:rsidR="00BC449E" w:rsidRPr="00706156">
        <w:rPr>
          <w:rFonts w:cs="Arial"/>
        </w:rPr>
        <w:t>’</w:t>
      </w:r>
      <w:proofErr w:type="gramEnd"/>
      <w:r w:rsidR="002E20EE" w:rsidRPr="00706156">
        <w:rPr>
          <w:rFonts w:cs="Arial"/>
        </w:rPr>
        <w:t xml:space="preserve">. </w:t>
      </w:r>
      <w:r w:rsidR="008C4F38" w:rsidRPr="00706156">
        <w:rPr>
          <w:rFonts w:cs="Arial"/>
        </w:rPr>
        <w:t xml:space="preserve">This is in agreement with a recent meta-analysis that reported associations </w:t>
      </w:r>
      <w:r w:rsidR="008C4F38" w:rsidRPr="00706156">
        <w:rPr>
          <w:rFonts w:cs="Arial"/>
        </w:rPr>
        <w:lastRenderedPageBreak/>
        <w:t xml:space="preserve">between </w:t>
      </w:r>
      <w:r w:rsidR="00263070" w:rsidRPr="00706156">
        <w:rPr>
          <w:rFonts w:cs="Arial"/>
        </w:rPr>
        <w:t>screen time and myopia</w:t>
      </w:r>
      <w:r w:rsidR="00B673D4" w:rsidRPr="00706156">
        <w:rPr>
          <w:rFonts w:cs="Arial"/>
        </w:rPr>
        <w:fldChar w:fldCharType="begin"/>
      </w:r>
      <w:r w:rsidR="00E97678" w:rsidRPr="00706156">
        <w:rPr>
          <w:rFonts w:cs="Arial"/>
        </w:rPr>
        <w:instrText xml:space="preserve"> ADDIN ZOTERO_ITEM CSL_CITATION {"citationID":"LbaXnm6S","properties":{"formattedCitation":"\\super 16\\nosupersub{}","plainCitation":"16","noteIndex":0},"citationItems":[{"id":10253,"uris":["http://zotero.org/users/7696217/items/A7IMVRD2"],"itemData":{"id":10253,"type":"article-journal","abstract":"BackgroundExcessive use of digital smart devices, including smartphones and tablet computers, could be a risk factor for myopia. We aimed to review the literature on the association between digital smart device use and myopia.","container-title":"The Lancet Digital Health","DOI":"10.1016/S2589-7500(21)00135-7","ISSN":"2589-7500","issue":"12","note":"publisher: Elsevier","page":"e806-e818","title":"Association between digital smart device use and myopia: a systematic review and meta-analysis","volume":"3","author":[{"family":"Foreman","given":"Joshua"},{"family":"Salim","given":"Arief Tjitra"},{"family":"Praveen","given":"Anitha"},{"family":"Fonseka","given":"Dwight"},{"family":"Ting","given":"Daniel Shu Wei"},{"family":"Guang He","given":"Ming"},{"family":"Bourne","given":"Rupert R A"},{"family":"Crowston","given":"Jonathan"},{"family":"Wong","given":"Tien Y"},{"family":"Dirani","given":"Mohamed"}],"issued":{"date-parts":[["2021",12,1]]}}}],"schema":"https://github.com/citation-style-language/schema/raw/master/csl-citation.json"} </w:instrText>
      </w:r>
      <w:r w:rsidR="00B673D4" w:rsidRPr="00706156">
        <w:rPr>
          <w:rFonts w:cs="Arial"/>
        </w:rPr>
        <w:fldChar w:fldCharType="separate"/>
      </w:r>
      <w:r w:rsidR="007E01AD" w:rsidRPr="00706156">
        <w:rPr>
          <w:rFonts w:cs="Arial"/>
          <w:vertAlign w:val="superscript"/>
        </w:rPr>
        <w:t>16</w:t>
      </w:r>
      <w:r w:rsidR="00B673D4" w:rsidRPr="00706156">
        <w:rPr>
          <w:rFonts w:cs="Arial"/>
        </w:rPr>
        <w:fldChar w:fldCharType="end"/>
      </w:r>
      <w:r w:rsidR="00263070" w:rsidRPr="00706156">
        <w:rPr>
          <w:rFonts w:cs="Arial"/>
        </w:rPr>
        <w:t>, h</w:t>
      </w:r>
      <w:r w:rsidR="00DA7522" w:rsidRPr="00706156">
        <w:rPr>
          <w:rFonts w:cs="Arial"/>
        </w:rPr>
        <w:t xml:space="preserve">owever </w:t>
      </w:r>
      <w:r w:rsidR="00116FF5" w:rsidRPr="00706156">
        <w:rPr>
          <w:rFonts w:cs="Arial"/>
        </w:rPr>
        <w:t>other reviews have reported mixed results</w:t>
      </w:r>
      <w:r w:rsidR="00116FF5" w:rsidRPr="00706156">
        <w:rPr>
          <w:rFonts w:cs="Arial"/>
        </w:rPr>
        <w:fldChar w:fldCharType="begin"/>
      </w:r>
      <w:r w:rsidR="00255C25" w:rsidRPr="00706156">
        <w:rPr>
          <w:rFonts w:cs="Arial"/>
        </w:rPr>
        <w:instrText xml:space="preserve"> ADDIN ZOTERO_ITEM CSL_CITATION {"citationID":"HjWac10f","properties":{"formattedCitation":"\\super 122\\nosupersub{}","plainCitation":"122","noteIndex":0},"citationItems":[{"id":10260,"uris":["http://zotero.org/users/7696217/items/STWX4ENP"],"itemData":{"id":10260,"type":"article-journal","abstract":"Abstract Purpose Digital screen time has been cited as a potential modifiable environmental risk factor that can increase myopia risk. However, associations between screen time and myopia have not been consistently reported. Although myopia prevalence increased before the massive use of digital devices in some countries, with the rise being influenced by education, there may be an added recent effect of screen time. The aim of this systematic review is to determine the association between screen time and the risk of developing (1) prevalent or incident myopia, or (2) the risk of myopia progression in children. Published manuscripts were identified in PubMed, ScienceDirect and the Cochrane Library, and citation lists were reviewed. Recent findings Fifteen studies were included (nine cross-sectional and six cohort studies) with a total of 49 789 children aged between 3 and 19 years old. Seven studies found an association between screen time and myopia. The results showed mixed evidence with the more recent studies exposing a trend of association between hours spent by children using screens and myopia. Meta-analysis using a random-effects model was performed in five studies (n = 20 889) that reported odds ratio (OR). The I2 statistics was used to assess heterogeneity. A pooled OR of 1.02 (95% CI: 0.96?1.08; p = 0.48) suggests that screen time is not associated with prevalent and incident myopia in this group of five studies. Summary The results for screen time and myopia are mixed. Further studies with objective screen time measurements are necessary to assess evidence of an association between screen time and myopia.","container-title":"Ophthalmic and Physiological Optics","DOI":"10.1111/opo.12657","ISSN":"0275-5408","issue":"2","journalAbbreviation":"Ophthalmic and Physiological Optics","note":"publisher: John Wiley &amp; Sons, Ltd","page":"216-229","title":"The association between digital screen time and myopia: A systematic review","volume":"40","author":[{"family":"Lanca","given":"Carla"},{"family":"Saw","given":"Seang-Mei"}],"issued":{"date-parts":[["2020",3,1]]}}}],"schema":"https://github.com/citation-style-language/schema/raw/master/csl-citation.json"} </w:instrText>
      </w:r>
      <w:r w:rsidR="00116FF5" w:rsidRPr="00706156">
        <w:rPr>
          <w:rFonts w:cs="Arial"/>
        </w:rPr>
        <w:fldChar w:fldCharType="separate"/>
      </w:r>
      <w:r w:rsidR="00255C25" w:rsidRPr="00706156">
        <w:rPr>
          <w:rFonts w:cs="Arial"/>
          <w:vertAlign w:val="superscript"/>
        </w:rPr>
        <w:t>122</w:t>
      </w:r>
      <w:r w:rsidR="00116FF5" w:rsidRPr="00706156">
        <w:rPr>
          <w:rFonts w:cs="Arial"/>
        </w:rPr>
        <w:fldChar w:fldCharType="end"/>
      </w:r>
      <w:r w:rsidR="00116FF5" w:rsidRPr="00706156">
        <w:rPr>
          <w:rFonts w:cs="Arial"/>
        </w:rPr>
        <w:t xml:space="preserve">. </w:t>
      </w:r>
      <w:r w:rsidR="000421A5" w:rsidRPr="00706156">
        <w:rPr>
          <w:rFonts w:cs="Arial"/>
        </w:rPr>
        <w:t xml:space="preserve">Although the results from this review cannot determine </w:t>
      </w:r>
      <w:r w:rsidR="000B1CC2" w:rsidRPr="00706156">
        <w:rPr>
          <w:rFonts w:cs="Arial"/>
        </w:rPr>
        <w:t>temporal</w:t>
      </w:r>
      <w:r w:rsidR="000421A5" w:rsidRPr="00706156">
        <w:rPr>
          <w:rFonts w:cs="Arial"/>
        </w:rPr>
        <w:t xml:space="preserve"> relationships due to the cross-sectional design of included studies, these results concur with longitudinal studies that have found that increased </w:t>
      </w:r>
      <w:r w:rsidR="007A3E75" w:rsidRPr="00706156">
        <w:rPr>
          <w:rFonts w:cs="Arial"/>
        </w:rPr>
        <w:t>screen time</w:t>
      </w:r>
      <w:r w:rsidR="000421A5" w:rsidRPr="00706156">
        <w:rPr>
          <w:rFonts w:cs="Arial"/>
        </w:rPr>
        <w:t xml:space="preserve"> </w:t>
      </w:r>
      <w:r w:rsidR="00EB3CC7" w:rsidRPr="00706156">
        <w:rPr>
          <w:rFonts w:cs="Arial"/>
        </w:rPr>
        <w:t xml:space="preserve">may </w:t>
      </w:r>
      <w:r w:rsidR="000421A5" w:rsidRPr="00706156">
        <w:rPr>
          <w:rFonts w:cs="Arial"/>
        </w:rPr>
        <w:t xml:space="preserve">be a casual factor of </w:t>
      </w:r>
      <w:r w:rsidR="00E56013" w:rsidRPr="00706156">
        <w:rPr>
          <w:rFonts w:cs="Arial"/>
        </w:rPr>
        <w:t>myopia</w:t>
      </w:r>
      <w:r w:rsidR="000421A5" w:rsidRPr="00706156">
        <w:rPr>
          <w:rFonts w:cs="Arial"/>
        </w:rPr>
        <w:t xml:space="preserve"> in children</w:t>
      </w:r>
      <w:r w:rsidR="000421A5" w:rsidRPr="00706156">
        <w:rPr>
          <w:rFonts w:cs="Arial"/>
        </w:rPr>
        <w:fldChar w:fldCharType="begin"/>
      </w:r>
      <w:r w:rsidR="00255C25" w:rsidRPr="00706156">
        <w:rPr>
          <w:rFonts w:cs="Arial"/>
        </w:rPr>
        <w:instrText xml:space="preserve"> ADDIN ZOTERO_ITEM CSL_CITATION {"citationID":"tc5aqAcB","properties":{"formattedCitation":"\\super 123\\nosupersub{}","plainCitation":"123","noteIndex":0},"citationItems":[{"id":31,"uris":["http://zotero.org/users/7696217/items/C8ANN9SZ"],"itemData":{"id":31,"type":"article-journal","container-title":"International journal of environmental research and public health","issue":"3","journalAbbreviation":"International journal of environmental research and public health","note":"publisher: Multidisciplinary Digital Publishing Institute","page":"1056","title":"Associations between screen exposure in early life and myopia amongst Chinese preschoolers","volume":"17","author":[{"family":"Yang","given":"Gui-You"},{"family":"Huang","given":"Li-Hua"},{"family":"Schmid","given":"Katrina L"},{"family":"Li","given":"Chen-Guang"},{"family":"Chen","given":"Jing-Yi"},{"family":"He","given":"Guan-Hao"},{"family":"Liu","given":"Li"},{"family":"Ruan","given":"Zeng-Liang"},{"family":"Chen","given":"Wei-Qing"}],"issued":{"date-parts":[["2020"]]}}}],"schema":"https://github.com/citation-style-language/schema/raw/master/csl-citation.json"} </w:instrText>
      </w:r>
      <w:r w:rsidR="000421A5" w:rsidRPr="00706156">
        <w:rPr>
          <w:rFonts w:cs="Arial"/>
        </w:rPr>
        <w:fldChar w:fldCharType="separate"/>
      </w:r>
      <w:r w:rsidR="00255C25" w:rsidRPr="00706156">
        <w:rPr>
          <w:rFonts w:cs="Arial"/>
          <w:vertAlign w:val="superscript"/>
        </w:rPr>
        <w:t>123</w:t>
      </w:r>
      <w:r w:rsidR="000421A5" w:rsidRPr="00706156">
        <w:rPr>
          <w:rFonts w:cs="Arial"/>
        </w:rPr>
        <w:fldChar w:fldCharType="end"/>
      </w:r>
      <w:r w:rsidR="000421A5" w:rsidRPr="00706156">
        <w:rPr>
          <w:rFonts w:cs="Arial"/>
        </w:rPr>
        <w:t xml:space="preserve">. </w:t>
      </w:r>
      <w:r w:rsidR="00AC7FBE" w:rsidRPr="00706156">
        <w:rPr>
          <w:rFonts w:cs="Arial"/>
        </w:rPr>
        <w:t xml:space="preserve">It is recommended that children minimise </w:t>
      </w:r>
      <w:r w:rsidR="007A3E75" w:rsidRPr="00706156">
        <w:rPr>
          <w:rFonts w:cs="Arial"/>
        </w:rPr>
        <w:t>screen time</w:t>
      </w:r>
      <w:r w:rsidR="00AC7FBE" w:rsidRPr="00706156">
        <w:rPr>
          <w:rFonts w:cs="Arial"/>
        </w:rPr>
        <w:t xml:space="preserve"> </w:t>
      </w:r>
      <w:r w:rsidR="00116FF5" w:rsidRPr="00706156">
        <w:rPr>
          <w:rFonts w:cs="Arial"/>
        </w:rPr>
        <w:t xml:space="preserve">(particularly using screens where the child is very close to the screen, such as tablets and phones) </w:t>
      </w:r>
      <w:r w:rsidR="00AC7FBE" w:rsidRPr="00706156">
        <w:rPr>
          <w:rFonts w:cs="Arial"/>
        </w:rPr>
        <w:t>use</w:t>
      </w:r>
      <w:r w:rsidR="00B67E69" w:rsidRPr="00706156">
        <w:rPr>
          <w:rFonts w:cs="Arial"/>
        </w:rPr>
        <w:t xml:space="preserve"> to potentially prevent </w:t>
      </w:r>
      <w:r w:rsidR="00DB5314" w:rsidRPr="00706156">
        <w:rPr>
          <w:rFonts w:cs="Arial"/>
        </w:rPr>
        <w:t xml:space="preserve">dry eye and </w:t>
      </w:r>
      <w:r w:rsidR="00501F40" w:rsidRPr="00706156">
        <w:rPr>
          <w:rFonts w:cs="Arial"/>
        </w:rPr>
        <w:t>increased risk of m</w:t>
      </w:r>
      <w:r w:rsidR="00B67E69" w:rsidRPr="00706156">
        <w:rPr>
          <w:rFonts w:cs="Arial"/>
        </w:rPr>
        <w:t>yopi</w:t>
      </w:r>
      <w:r w:rsidR="00501F40" w:rsidRPr="00706156">
        <w:rPr>
          <w:rFonts w:cs="Arial"/>
        </w:rPr>
        <w:t>a</w:t>
      </w:r>
      <w:r w:rsidR="00B67E69" w:rsidRPr="00706156">
        <w:rPr>
          <w:rFonts w:cs="Arial"/>
        </w:rPr>
        <w:t xml:space="preserve">. </w:t>
      </w:r>
      <w:r w:rsidR="00501F40" w:rsidRPr="00706156">
        <w:rPr>
          <w:rFonts w:cs="Arial"/>
        </w:rPr>
        <w:t xml:space="preserve">As </w:t>
      </w:r>
      <w:r w:rsidR="00B67E69" w:rsidRPr="00706156">
        <w:rPr>
          <w:rFonts w:cs="Arial"/>
        </w:rPr>
        <w:t xml:space="preserve">higher odds of </w:t>
      </w:r>
      <w:r w:rsidR="00E56013" w:rsidRPr="00706156">
        <w:rPr>
          <w:rFonts w:cs="Arial"/>
        </w:rPr>
        <w:t>myopia</w:t>
      </w:r>
      <w:r w:rsidR="00B67E69" w:rsidRPr="00706156">
        <w:rPr>
          <w:rFonts w:cs="Arial"/>
        </w:rPr>
        <w:t xml:space="preserve"> were found in increased smartphone devices, it is also recommended that </w:t>
      </w:r>
      <w:r w:rsidR="000B1CC2" w:rsidRPr="00706156">
        <w:rPr>
          <w:rFonts w:cs="Arial"/>
        </w:rPr>
        <w:t>any e-learning be conducted on a larger screen further away from the eyes, and not on a smartphone device (or similar), to negate these risks.</w:t>
      </w:r>
    </w:p>
    <w:p w14:paraId="6D647F16" w14:textId="7794BC0A" w:rsidR="00CF517D" w:rsidRPr="00706156" w:rsidRDefault="001A4E90" w:rsidP="00B27C46">
      <w:pPr>
        <w:spacing w:line="360" w:lineRule="auto"/>
        <w:rPr>
          <w:rFonts w:cs="Arial"/>
        </w:rPr>
      </w:pPr>
      <w:r w:rsidRPr="00706156">
        <w:rPr>
          <w:rFonts w:cs="Arial"/>
        </w:rPr>
        <w:t>In adults</w:t>
      </w:r>
      <w:r w:rsidR="00CF517D" w:rsidRPr="00706156">
        <w:rPr>
          <w:rFonts w:cs="Arial"/>
        </w:rPr>
        <w:t xml:space="preserve">, studies that </w:t>
      </w:r>
      <w:r w:rsidR="007B540D" w:rsidRPr="00706156">
        <w:rPr>
          <w:rFonts w:cs="Arial"/>
        </w:rPr>
        <w:t xml:space="preserve">measured </w:t>
      </w:r>
      <w:r w:rsidRPr="00706156">
        <w:rPr>
          <w:rFonts w:cs="Arial"/>
        </w:rPr>
        <w:t xml:space="preserve">overall </w:t>
      </w:r>
      <w:r w:rsidR="007B540D" w:rsidRPr="00706156">
        <w:rPr>
          <w:rFonts w:cs="Arial"/>
        </w:rPr>
        <w:t xml:space="preserve">screen time subjectively mostly found significant associations, however the two studies that </w:t>
      </w:r>
      <w:r w:rsidR="00BC3CB3" w:rsidRPr="00706156">
        <w:rPr>
          <w:rFonts w:cs="Arial"/>
        </w:rPr>
        <w:t xml:space="preserve">objectively measured screen time found no significant associations. </w:t>
      </w:r>
      <w:r w:rsidR="0062773D" w:rsidRPr="00706156">
        <w:rPr>
          <w:rFonts w:cs="Arial"/>
        </w:rPr>
        <w:t xml:space="preserve">Regarding </w:t>
      </w:r>
      <w:r w:rsidR="00882188" w:rsidRPr="00706156">
        <w:rPr>
          <w:rFonts w:cs="Arial"/>
        </w:rPr>
        <w:t>different types of</w:t>
      </w:r>
      <w:r w:rsidR="0062773D" w:rsidRPr="00706156">
        <w:rPr>
          <w:rFonts w:cs="Arial"/>
        </w:rPr>
        <w:t xml:space="preserve"> screen time, one study found that TV time was associated with COVID-19 related anxiety, with other studies finding no association between TV time and </w:t>
      </w:r>
      <w:r w:rsidR="006211AA" w:rsidRPr="00706156">
        <w:rPr>
          <w:rFonts w:cs="Arial"/>
        </w:rPr>
        <w:t>overall anxiety. Due to these conflicting results, i</w:t>
      </w:r>
      <w:r w:rsidR="00ED11A7" w:rsidRPr="00706156">
        <w:rPr>
          <w:rFonts w:cs="Arial"/>
        </w:rPr>
        <w:t xml:space="preserve">t </w:t>
      </w:r>
      <w:r w:rsidR="00882188" w:rsidRPr="00706156">
        <w:rPr>
          <w:rFonts w:cs="Arial"/>
        </w:rPr>
        <w:t>is</w:t>
      </w:r>
      <w:r w:rsidR="00ED11A7" w:rsidRPr="00706156">
        <w:rPr>
          <w:rFonts w:cs="Arial"/>
        </w:rPr>
        <w:t xml:space="preserve"> difficult to come to conclusions </w:t>
      </w:r>
      <w:r w:rsidR="00191BAB" w:rsidRPr="00706156">
        <w:rPr>
          <w:rFonts w:cs="Arial"/>
        </w:rPr>
        <w:t>regarding</w:t>
      </w:r>
      <w:r w:rsidR="004841F6" w:rsidRPr="00706156">
        <w:rPr>
          <w:rFonts w:cs="Arial"/>
        </w:rPr>
        <w:t xml:space="preserve"> screen time and </w:t>
      </w:r>
      <w:r w:rsidR="00191BAB" w:rsidRPr="00706156">
        <w:rPr>
          <w:rFonts w:cs="Arial"/>
        </w:rPr>
        <w:t>anxiety</w:t>
      </w:r>
      <w:r w:rsidR="00882188" w:rsidRPr="00706156">
        <w:rPr>
          <w:rFonts w:cs="Arial"/>
        </w:rPr>
        <w:t>. This is</w:t>
      </w:r>
      <w:r w:rsidR="00191BAB" w:rsidRPr="00706156">
        <w:rPr>
          <w:rFonts w:cs="Arial"/>
        </w:rPr>
        <w:t xml:space="preserve"> </w:t>
      </w:r>
      <w:r w:rsidR="00F56822" w:rsidRPr="00706156">
        <w:rPr>
          <w:rFonts w:cs="Arial"/>
        </w:rPr>
        <w:t xml:space="preserve">broadly </w:t>
      </w:r>
      <w:r w:rsidR="00191BAB" w:rsidRPr="00706156">
        <w:rPr>
          <w:rFonts w:cs="Arial"/>
        </w:rPr>
        <w:t xml:space="preserve">in agreement with other systematic reviews examining sedentary </w:t>
      </w:r>
      <w:r w:rsidR="002C2C31" w:rsidRPr="00706156">
        <w:rPr>
          <w:rFonts w:cs="Arial"/>
        </w:rPr>
        <w:t>behaviour</w:t>
      </w:r>
      <w:r w:rsidR="00191BAB" w:rsidRPr="00706156">
        <w:rPr>
          <w:rFonts w:cs="Arial"/>
        </w:rPr>
        <w:t xml:space="preserve"> </w:t>
      </w:r>
      <w:r w:rsidR="00845278" w:rsidRPr="00706156">
        <w:rPr>
          <w:rFonts w:cs="Arial"/>
        </w:rPr>
        <w:t xml:space="preserve">(including screen time) </w:t>
      </w:r>
      <w:r w:rsidR="00191BAB" w:rsidRPr="00706156">
        <w:rPr>
          <w:rFonts w:cs="Arial"/>
        </w:rPr>
        <w:t>and anxiety in adults</w:t>
      </w:r>
      <w:r w:rsidR="002C2C31" w:rsidRPr="00706156">
        <w:rPr>
          <w:rFonts w:cs="Arial"/>
        </w:rPr>
        <w:fldChar w:fldCharType="begin"/>
      </w:r>
      <w:r w:rsidR="00255C25" w:rsidRPr="00706156">
        <w:rPr>
          <w:rFonts w:cs="Arial"/>
        </w:rPr>
        <w:instrText xml:space="preserve"> ADDIN ZOTERO_ITEM CSL_CITATION {"citationID":"Ku1B7jYL","properties":{"formattedCitation":"\\super 124\\nosupersub{}","plainCitation":"124","noteIndex":0},"citationItems":[{"id":10270,"uris":["http://zotero.org/users/7696217/items/QLIY9QU8"],"itemData":{"id":10270,"type":"article-journal","abstract":"Previous research has linked sedentary behaviour (SB) to adverse physical health outcomes in adults and youth. Although evidence for the relationship between SB and mental health outcomes (e.g., depression) is emerging, little is known regarding risk of anxiety.","container-title":"BMC Public Health","DOI":"10.1186/s12889-015-1843-x","ISSN":"1471-2458","issue":"1","journalAbbreviation":"BMC Public Health","page":"513","title":"The association between sedentary behaviour and risk of anxiety: a systematic review","volume":"15","author":[{"family":"Teychenne","given":"Megan"},{"family":"Costigan","given":"Sarah A."},{"family":"Parker","given":"Kate"}],"issued":{"date-parts":[["2015",6,19]]}}}],"schema":"https://github.com/citation-style-language/schema/raw/master/csl-citation.json"} </w:instrText>
      </w:r>
      <w:r w:rsidR="002C2C31" w:rsidRPr="00706156">
        <w:rPr>
          <w:rFonts w:cs="Arial"/>
        </w:rPr>
        <w:fldChar w:fldCharType="separate"/>
      </w:r>
      <w:r w:rsidR="00255C25" w:rsidRPr="00706156">
        <w:rPr>
          <w:rFonts w:cs="Arial"/>
          <w:vertAlign w:val="superscript"/>
        </w:rPr>
        <w:t>124</w:t>
      </w:r>
      <w:r w:rsidR="002C2C31" w:rsidRPr="00706156">
        <w:rPr>
          <w:rFonts w:cs="Arial"/>
        </w:rPr>
        <w:fldChar w:fldCharType="end"/>
      </w:r>
      <w:r w:rsidR="00845278" w:rsidRPr="00706156">
        <w:rPr>
          <w:rFonts w:cs="Arial"/>
        </w:rPr>
        <w:t xml:space="preserve">. We agree with </w:t>
      </w:r>
      <w:proofErr w:type="spellStart"/>
      <w:r w:rsidR="00845278" w:rsidRPr="00706156">
        <w:rPr>
          <w:rFonts w:cs="Arial"/>
        </w:rPr>
        <w:t>Teychenne</w:t>
      </w:r>
      <w:proofErr w:type="spellEnd"/>
      <w:r w:rsidR="00845278" w:rsidRPr="00706156">
        <w:rPr>
          <w:rFonts w:cs="Arial"/>
        </w:rPr>
        <w:t>, Costigan and Parker</w:t>
      </w:r>
      <w:r w:rsidR="002C2C31" w:rsidRPr="00706156">
        <w:rPr>
          <w:rFonts w:cs="Arial"/>
        </w:rPr>
        <w:fldChar w:fldCharType="begin"/>
      </w:r>
      <w:r w:rsidR="00255C25" w:rsidRPr="00706156">
        <w:rPr>
          <w:rFonts w:cs="Arial"/>
        </w:rPr>
        <w:instrText xml:space="preserve"> ADDIN ZOTERO_ITEM CSL_CITATION {"citationID":"pq0UNfVy","properties":{"formattedCitation":"\\super 124\\nosupersub{}","plainCitation":"124","noteIndex":0},"citationItems":[{"id":10270,"uris":["http://zotero.org/users/7696217/items/QLIY9QU8"],"itemData":{"id":10270,"type":"article-journal","abstract":"Previous research has linked sedentary behaviour (SB) to adverse physical health outcomes in adults and youth. Although evidence for the relationship between SB and mental health outcomes (e.g., depression) is emerging, little is known regarding risk of anxiety.","container-title":"BMC Public Health","DOI":"10.1186/s12889-015-1843-x","ISSN":"1471-2458","issue":"1","journalAbbreviation":"BMC Public Health","page":"513","title":"The association between sedentary behaviour and risk of anxiety: a systematic review","volume":"15","author":[{"family":"Teychenne","given":"Megan"},{"family":"Costigan","given":"Sarah A."},{"family":"Parker","given":"Kate"}],"issued":{"date-parts":[["2015",6,19]]}}}],"schema":"https://github.com/citation-style-language/schema/raw/master/csl-citation.json"} </w:instrText>
      </w:r>
      <w:r w:rsidR="002C2C31" w:rsidRPr="00706156">
        <w:rPr>
          <w:rFonts w:cs="Arial"/>
        </w:rPr>
        <w:fldChar w:fldCharType="separate"/>
      </w:r>
      <w:r w:rsidR="00255C25" w:rsidRPr="00706156">
        <w:rPr>
          <w:rFonts w:cs="Arial"/>
          <w:vertAlign w:val="superscript"/>
        </w:rPr>
        <w:t>124</w:t>
      </w:r>
      <w:r w:rsidR="002C2C31" w:rsidRPr="00706156">
        <w:rPr>
          <w:rFonts w:cs="Arial"/>
        </w:rPr>
        <w:fldChar w:fldCharType="end"/>
      </w:r>
      <w:r w:rsidR="00845278" w:rsidRPr="00706156">
        <w:rPr>
          <w:rFonts w:cs="Arial"/>
        </w:rPr>
        <w:t xml:space="preserve"> that large longitudinal studies are needed to </w:t>
      </w:r>
      <w:r w:rsidR="004A6624" w:rsidRPr="00706156">
        <w:rPr>
          <w:rFonts w:cs="Arial"/>
        </w:rPr>
        <w:t>comprehensively</w:t>
      </w:r>
      <w:r w:rsidR="00494AD3" w:rsidRPr="00706156">
        <w:rPr>
          <w:rFonts w:cs="Arial"/>
        </w:rPr>
        <w:t xml:space="preserve"> examine this possible association.</w:t>
      </w:r>
    </w:p>
    <w:p w14:paraId="05C86588" w14:textId="2C3A5EB3" w:rsidR="0053193F" w:rsidRPr="00706156" w:rsidRDefault="00201930" w:rsidP="00B27C46">
      <w:pPr>
        <w:spacing w:line="360" w:lineRule="auto"/>
        <w:rPr>
          <w:rFonts w:cs="Arial"/>
        </w:rPr>
      </w:pPr>
      <w:r w:rsidRPr="00706156">
        <w:rPr>
          <w:rFonts w:cs="Arial"/>
        </w:rPr>
        <w:t xml:space="preserve">In children, there was </w:t>
      </w:r>
      <w:proofErr w:type="gramStart"/>
      <w:r w:rsidRPr="00706156">
        <w:rPr>
          <w:rFonts w:cs="Arial"/>
        </w:rPr>
        <w:t>a general consensus</w:t>
      </w:r>
      <w:proofErr w:type="gramEnd"/>
      <w:r w:rsidRPr="00706156">
        <w:rPr>
          <w:rFonts w:cs="Arial"/>
        </w:rPr>
        <w:t xml:space="preserve"> across included</w:t>
      </w:r>
      <w:r w:rsidR="00B03446" w:rsidRPr="00706156">
        <w:rPr>
          <w:rFonts w:cs="Arial"/>
        </w:rPr>
        <w:t xml:space="preserve"> studies</w:t>
      </w:r>
      <w:r w:rsidRPr="00706156">
        <w:rPr>
          <w:rFonts w:cs="Arial"/>
        </w:rPr>
        <w:t xml:space="preserve"> that overall screen time was not associated with anxiety, however this was not the case regarding stratified screen time.</w:t>
      </w:r>
      <w:r w:rsidR="00FC33C7" w:rsidRPr="00706156">
        <w:rPr>
          <w:rFonts w:cs="Arial"/>
        </w:rPr>
        <w:t xml:space="preserve"> Indeed, studies reported </w:t>
      </w:r>
      <w:r w:rsidR="00307001" w:rsidRPr="00706156">
        <w:rPr>
          <w:rFonts w:cs="Arial"/>
        </w:rPr>
        <w:t>associations</w:t>
      </w:r>
      <w:r w:rsidR="00FC33C7" w:rsidRPr="00706156">
        <w:rPr>
          <w:rFonts w:cs="Arial"/>
        </w:rPr>
        <w:t xml:space="preserve"> between anxiety and</w:t>
      </w:r>
      <w:r w:rsidR="00307001" w:rsidRPr="00706156">
        <w:rPr>
          <w:rFonts w:cs="Arial"/>
        </w:rPr>
        <w:t xml:space="preserve"> leisure screen time, online gaming, internet browsing, </w:t>
      </w:r>
      <w:proofErr w:type="gramStart"/>
      <w:r w:rsidR="00307001" w:rsidRPr="00706156">
        <w:rPr>
          <w:rFonts w:cs="Arial"/>
        </w:rPr>
        <w:t>TV</w:t>
      </w:r>
      <w:proofErr w:type="gramEnd"/>
      <w:r w:rsidR="00307001" w:rsidRPr="00706156">
        <w:rPr>
          <w:rFonts w:cs="Arial"/>
        </w:rPr>
        <w:t xml:space="preserve"> and social media use</w:t>
      </w:r>
      <w:r w:rsidR="00756A07" w:rsidRPr="00706156">
        <w:rPr>
          <w:rFonts w:cs="Arial"/>
        </w:rPr>
        <w:t xml:space="preserve">, with no stratified type of screen time yielding non-significant results. </w:t>
      </w:r>
      <w:r w:rsidR="002642D4" w:rsidRPr="00706156">
        <w:rPr>
          <w:rFonts w:cs="Arial"/>
        </w:rPr>
        <w:t xml:space="preserve">This is in agreement with other </w:t>
      </w:r>
      <w:r w:rsidR="003F0AF0" w:rsidRPr="00706156">
        <w:rPr>
          <w:rFonts w:cs="Arial"/>
        </w:rPr>
        <w:t xml:space="preserve">large longitudinal </w:t>
      </w:r>
      <w:r w:rsidR="002642D4" w:rsidRPr="00706156">
        <w:rPr>
          <w:rFonts w:cs="Arial"/>
        </w:rPr>
        <w:t xml:space="preserve">studies that have found associations between </w:t>
      </w:r>
      <w:r w:rsidR="003F0AF0" w:rsidRPr="00706156">
        <w:rPr>
          <w:rFonts w:cs="Arial"/>
        </w:rPr>
        <w:t>screen time</w:t>
      </w:r>
      <w:r w:rsidR="002642D4" w:rsidRPr="00706156">
        <w:rPr>
          <w:rFonts w:cs="Arial"/>
        </w:rPr>
        <w:t xml:space="preserve"> and anxiety in adolecents</w:t>
      </w:r>
      <w:r w:rsidR="002642D4" w:rsidRPr="00706156">
        <w:rPr>
          <w:rFonts w:cs="Arial"/>
        </w:rPr>
        <w:fldChar w:fldCharType="begin"/>
      </w:r>
      <w:r w:rsidR="00255C25" w:rsidRPr="00706156">
        <w:rPr>
          <w:rFonts w:cs="Arial"/>
        </w:rPr>
        <w:instrText xml:space="preserve"> ADDIN ZOTERO_ITEM CSL_CITATION {"citationID":"n1PI4qcK","properties":{"formattedCitation":"\\super 125,126\\nosupersub{}","plainCitation":"125,126","noteIndex":0},"citationItems":[{"id":10271,"uris":["http://zotero.org/users/7696217/items/PZEIXYS4"],"itemData":{"id":10271,"type":"article-journal","abstract":"There is limited and conflicting evidence for associations between use of screen-based technology and anxiety and depression in young people. We examined associations between screen time measured at 16 years and anxiety and depression at 18.","container-title":"BMC Public Health","DOI":"10.1186/s12889-018-6321-9","ISSN":"1471-2458","issue":"1","journalAbbreviation":"BMC Public Health","page":"82","title":"Is screen time associated with anxiety or depression in young people? Results from a UK birth cohort","volume":"19","author":[{"family":"Khouja","given":"Jasmine N."},{"family":"Munafò","given":"Marcus R."},{"family":"Tilling","given":"Kate"},{"family":"Wiles","given":"Nicola J."},{"family":"Joinson","given":"Carol"},{"family":"Etchells","given":"Peter J."},{"family":"John","given":"Ann"},{"family":"Hayes","given":"Fiona M."},{"family":"Gage","given":"Suzanne H."},{"family":"Cornish","given":"Rosie P."}],"issued":{"date-parts":[["2019",1,17]]}}},{"id":10272,"uris":["http://zotero.org/users/7696217/items/7SRYW3IG"],"itemData":{"id":10272,"type":"article-journal","abstract":"More physical activity (PA) and less screen time (ST) are positively associated with mental health in adolescents; however, research is limited by short-term designs and the exclusion of ST when examining PA. We examined: (a) changes in PA, ST, symptoms of depression, and symptoms of anxiety over four assessments spanning 11years, and (b) bidirectional relationships between initial PA, ST, and symptoms of depression and anxiety as predictors of change in each other during adolescence. Between 2006 and 2010, participants from Ottawa Canada (Time1; N=1160, Mean age=13.54years) completed questionnaires at four points covering the ages from 10 to 21years. Latent growth modeling was used. PA decreased over time whereas ST and symptoms of depression and anxiety increased over time. Controlling for sex, ethnicity, school location, zBMI, birth year, and parents' education, initially higher anxiety was associated with initially higher ST (covariance=.88, p&lt;.05) and initially lower PA (covariance=−6.84, p=.07) independent of initial symptoms of depression. Higher initial depression was associated with higher initial ST (covariance=2.55, p&lt;.05). Increases in anxiety were associated with increases in ST (covariance=.07, p=.06) and increases in depression (covariance=.41, p&lt;.05). Examining bidirectional relationships, higher initial symptoms of depression predicted greater decreases in PA (b=−.28, p&lt;.05). No other significant findings between initial PA, ST, anxiety, or depression were found as predictors of change in each other. Interventions targeting depression around age 13 may be useful to prevent further declines in PA. Similarly, interventions to reduce ST may be beneficial for concurrent reductions in symptoms of depression and anxiety, irrespective of PA.","container-title":"Preventive Medicine","DOI":"10.1016/j.ypmed.2016.04.002","ISSN":"0091-7435","journalAbbreviation":"Preventive Medicine","page":"147-152","title":"Examining the bidirectional relationship between physical activity, screen time, and symptoms of anxiety and depression over time during adolescence","volume":"88","author":[{"family":"Gunnell","given":"Katie E."},{"family":"Flament","given":"Martine F."},{"family":"Buchholz","given":"Annick"},{"family":"Henderson","given":"Katherine A."},{"family":"Obeid","given":"Nicole"},{"family":"Schubert","given":"Nicholas"},{"family":"Goldfield","given":"Gary S."}],"issued":{"date-parts":[["2016",7,1]]}}}],"schema":"https://github.com/citation-style-language/schema/raw/master/csl-citation.json"} </w:instrText>
      </w:r>
      <w:r w:rsidR="002642D4" w:rsidRPr="00706156">
        <w:rPr>
          <w:rFonts w:cs="Arial"/>
        </w:rPr>
        <w:fldChar w:fldCharType="separate"/>
      </w:r>
      <w:r w:rsidR="00255C25" w:rsidRPr="00706156">
        <w:rPr>
          <w:rFonts w:cs="Arial"/>
          <w:vertAlign w:val="superscript"/>
        </w:rPr>
        <w:t>125,126</w:t>
      </w:r>
      <w:r w:rsidR="002642D4" w:rsidRPr="00706156">
        <w:rPr>
          <w:rFonts w:cs="Arial"/>
        </w:rPr>
        <w:fldChar w:fldCharType="end"/>
      </w:r>
      <w:r w:rsidR="00D33AB5" w:rsidRPr="00706156">
        <w:rPr>
          <w:rFonts w:cs="Arial"/>
        </w:rPr>
        <w:t>, however</w:t>
      </w:r>
      <w:r w:rsidR="006035C5" w:rsidRPr="00706156">
        <w:rPr>
          <w:rFonts w:cs="Arial"/>
        </w:rPr>
        <w:t xml:space="preserve"> more research is needed in children of younger ages. </w:t>
      </w:r>
    </w:p>
    <w:p w14:paraId="3220A0D8" w14:textId="41CC03DD" w:rsidR="00CF517D" w:rsidRPr="00706156" w:rsidRDefault="006E5582" w:rsidP="00B27C46">
      <w:pPr>
        <w:spacing w:line="360" w:lineRule="auto"/>
        <w:rPr>
          <w:rFonts w:cs="Arial"/>
        </w:rPr>
      </w:pPr>
      <w:r w:rsidRPr="00706156">
        <w:rPr>
          <w:rFonts w:cs="Arial"/>
        </w:rPr>
        <w:t xml:space="preserve">In adults, </w:t>
      </w:r>
      <w:r w:rsidR="00EE3C0F" w:rsidRPr="00706156">
        <w:rPr>
          <w:rFonts w:cs="Arial"/>
        </w:rPr>
        <w:t>studies reported conflicting results, with different studies reporting significant associations between overall screen time</w:t>
      </w:r>
      <w:r w:rsidR="00E05A88" w:rsidRPr="00706156">
        <w:rPr>
          <w:rFonts w:cs="Arial"/>
        </w:rPr>
        <w:t xml:space="preserve"> and depression in both directions (</w:t>
      </w:r>
      <w:proofErr w:type="gramStart"/>
      <w:r w:rsidR="00E05A88" w:rsidRPr="00706156">
        <w:rPr>
          <w:rFonts w:cs="Arial"/>
        </w:rPr>
        <w:t>e.g.</w:t>
      </w:r>
      <w:proofErr w:type="gramEnd"/>
      <w:r w:rsidR="00E05A88" w:rsidRPr="00706156">
        <w:rPr>
          <w:rFonts w:cs="Arial"/>
        </w:rPr>
        <w:t xml:space="preserve"> one study showed a protective effect), with other studies reporting no association. </w:t>
      </w:r>
      <w:r w:rsidR="00F07833" w:rsidRPr="00706156">
        <w:rPr>
          <w:rFonts w:cs="Arial"/>
        </w:rPr>
        <w:t xml:space="preserve">The only stratified type of screen time was TV, which was found to </w:t>
      </w:r>
      <w:r w:rsidR="0048567F" w:rsidRPr="00706156">
        <w:rPr>
          <w:rFonts w:cs="Arial"/>
        </w:rPr>
        <w:t xml:space="preserve">be </w:t>
      </w:r>
      <w:r w:rsidR="003706B6" w:rsidRPr="00706156">
        <w:rPr>
          <w:rFonts w:cs="Arial"/>
        </w:rPr>
        <w:t>significantly associated</w:t>
      </w:r>
      <w:r w:rsidR="00F07833" w:rsidRPr="00706156">
        <w:rPr>
          <w:rFonts w:cs="Arial"/>
        </w:rPr>
        <w:t xml:space="preserve">. </w:t>
      </w:r>
      <w:r w:rsidR="001B4EE7" w:rsidRPr="00706156">
        <w:rPr>
          <w:rFonts w:cs="Arial"/>
        </w:rPr>
        <w:t xml:space="preserve">It is likely that these conflicting results </w:t>
      </w:r>
      <w:r w:rsidR="003706B6" w:rsidRPr="00706156">
        <w:rPr>
          <w:rFonts w:cs="Arial"/>
        </w:rPr>
        <w:t>are</w:t>
      </w:r>
      <w:r w:rsidR="001B4EE7" w:rsidRPr="00706156">
        <w:rPr>
          <w:rFonts w:cs="Arial"/>
        </w:rPr>
        <w:t xml:space="preserve"> because of heterogeneity in populations, measurement tools, and statistical methodology. </w:t>
      </w:r>
      <w:r w:rsidR="009E3B9D" w:rsidRPr="00706156">
        <w:rPr>
          <w:rFonts w:cs="Arial"/>
        </w:rPr>
        <w:t>Although p</w:t>
      </w:r>
      <w:r w:rsidR="0079796D" w:rsidRPr="00706156">
        <w:rPr>
          <w:rFonts w:cs="Arial"/>
        </w:rPr>
        <w:t xml:space="preserve">revious systematic reviews have reported positive </w:t>
      </w:r>
      <w:r w:rsidR="009E3B9D" w:rsidRPr="00706156">
        <w:rPr>
          <w:rFonts w:cs="Arial"/>
        </w:rPr>
        <w:t>associations</w:t>
      </w:r>
      <w:r w:rsidR="0079796D" w:rsidRPr="00706156">
        <w:rPr>
          <w:rFonts w:cs="Arial"/>
        </w:rPr>
        <w:t xml:space="preserve"> between screen time and depression</w:t>
      </w:r>
      <w:r w:rsidR="009E3B9D" w:rsidRPr="00706156">
        <w:rPr>
          <w:rFonts w:cs="Arial"/>
        </w:rPr>
        <w:t xml:space="preserve"> in adults</w:t>
      </w:r>
      <w:r w:rsidR="0079796D" w:rsidRPr="00706156">
        <w:rPr>
          <w:rFonts w:cs="Arial"/>
        </w:rPr>
        <w:t xml:space="preserve">, </w:t>
      </w:r>
      <w:r w:rsidR="009E3B9D" w:rsidRPr="00706156">
        <w:rPr>
          <w:rFonts w:cs="Arial"/>
        </w:rPr>
        <w:t xml:space="preserve">in one review </w:t>
      </w:r>
      <w:r w:rsidR="00915710" w:rsidRPr="00706156">
        <w:rPr>
          <w:rFonts w:cs="Arial"/>
        </w:rPr>
        <w:t>the significance of results changed when stratifying according to gender (</w:t>
      </w:r>
      <w:r w:rsidR="003706B6" w:rsidRPr="00706156">
        <w:rPr>
          <w:rFonts w:cs="Arial"/>
        </w:rPr>
        <w:t xml:space="preserve">only </w:t>
      </w:r>
      <w:r w:rsidR="007E11B1" w:rsidRPr="00706156">
        <w:rPr>
          <w:rFonts w:cs="Arial"/>
        </w:rPr>
        <w:t>females</w:t>
      </w:r>
      <w:r w:rsidR="003706B6" w:rsidRPr="00706156">
        <w:rPr>
          <w:rFonts w:cs="Arial"/>
        </w:rPr>
        <w:t xml:space="preserve"> yielded a </w:t>
      </w:r>
      <w:r w:rsidR="007E11B1" w:rsidRPr="00706156">
        <w:rPr>
          <w:rFonts w:cs="Arial"/>
        </w:rPr>
        <w:t>significant</w:t>
      </w:r>
      <w:r w:rsidR="003706B6" w:rsidRPr="00706156">
        <w:rPr>
          <w:rFonts w:cs="Arial"/>
        </w:rPr>
        <w:t xml:space="preserve"> </w:t>
      </w:r>
      <w:r w:rsidR="0048567F" w:rsidRPr="00706156">
        <w:rPr>
          <w:rFonts w:cs="Arial"/>
        </w:rPr>
        <w:t>association</w:t>
      </w:r>
      <w:r w:rsidR="009E3B9D" w:rsidRPr="00706156">
        <w:rPr>
          <w:rFonts w:cs="Arial"/>
        </w:rPr>
        <w:t>)</w:t>
      </w:r>
      <w:r w:rsidR="00245903" w:rsidRPr="00706156">
        <w:rPr>
          <w:rFonts w:cs="Arial"/>
        </w:rPr>
        <w:fldChar w:fldCharType="begin"/>
      </w:r>
      <w:r w:rsidR="00255C25" w:rsidRPr="00706156">
        <w:rPr>
          <w:rFonts w:cs="Arial"/>
        </w:rPr>
        <w:instrText xml:space="preserve"> ADDIN ZOTERO_ITEM CSL_CITATION {"citationID":"tY49lM5I","properties":{"formattedCitation":"\\super 127\\nosupersub{}","plainCitation":"127","noteIndex":0},"citationItems":[{"id":2501,"uris":["http://zotero.org/users/7696217/items/94DIU4KL"],"itemData":{"id":2501,"type":"article-journal","abstract":"The use of computers/TV has become increasingly common worldwide after entering the twenty-first century and depression represents a growing public health burden. Understanding the association between screen time-based sedentary behavior (ST-SB) and the risk of depression is important to the development of prevention and intervention strategies.","container-title":"BMC Public Health","DOI":"10.1186/s12889-019-7904-9","ISSN":"1471-2458","issue":"1","journalAbbreviation":"BMC Public Health","page":"1524","title":"The associations between screen time-based sedentary behavior and depression: a systematic review and meta-analysis","volume":"19","author":[{"family":"Wang","given":"Xiao"},{"family":"Li","given":"Yuexuan"},{"family":"Fan","given":"Haoliang"}],"issued":{"date-parts":[["2019",11,14]]}}}],"schema":"https://github.com/citation-style-language/schema/raw/master/csl-citation.json"} </w:instrText>
      </w:r>
      <w:r w:rsidR="00245903" w:rsidRPr="00706156">
        <w:rPr>
          <w:rFonts w:cs="Arial"/>
        </w:rPr>
        <w:fldChar w:fldCharType="separate"/>
      </w:r>
      <w:r w:rsidR="00255C25" w:rsidRPr="00706156">
        <w:rPr>
          <w:rFonts w:cs="Arial"/>
          <w:vertAlign w:val="superscript"/>
        </w:rPr>
        <w:t>127</w:t>
      </w:r>
      <w:r w:rsidR="00245903" w:rsidRPr="00706156">
        <w:rPr>
          <w:rFonts w:cs="Arial"/>
        </w:rPr>
        <w:fldChar w:fldCharType="end"/>
      </w:r>
      <w:r w:rsidR="001B4EE7" w:rsidRPr="00706156">
        <w:rPr>
          <w:rFonts w:cs="Arial"/>
        </w:rPr>
        <w:t>. Furthermore, other studies have found that only moderate to severe depression is associated with screen time</w:t>
      </w:r>
      <w:r w:rsidR="00306D12" w:rsidRPr="00706156">
        <w:rPr>
          <w:rFonts w:cs="Arial"/>
        </w:rPr>
        <w:fldChar w:fldCharType="begin"/>
      </w:r>
      <w:r w:rsidR="00255C25" w:rsidRPr="00706156">
        <w:rPr>
          <w:rFonts w:cs="Arial"/>
        </w:rPr>
        <w:instrText xml:space="preserve"> ADDIN ZOTERO_ITEM CSL_CITATION {"citationID":"jbhFoRnY","properties":{"formattedCitation":"\\super 128\\nosupersub{}","plainCitation":"128","noteIndex":0},"citationItems":[{"id":10274,"uris":["http://zotero.org/users/7696217/items/EAYJKK2Z"],"itemData":{"id":10274,"type":"article-journal","abstract":"Epidemiological surveys conducted in general populations have found that the prevalence of depression is about 9% in the United States. World Health Organization has projected that depression will be leading cause of disease burden by the year 2030. Growing evidence suggests that sedentary lifestyle is an important risk factor of depression among adults. The relationship between television watching/computer use and depression in US adults is still unknown. The objective of this study was to assess the relationship between television watching/computer use and depression. This is a cross-sectional study that used the secondary data from the National Health and Nutritional Examination Survey (NHANES) (2011/2012). Participants were 3201 US adults who were 20years or more. Self-reported Patient Health Questionnaire-9 [PHQ-9] was used to classify depression level; self-reported hours of watching TV and use of computer/day, and demographic information were obtained from NHANES data set. SAS®9.4was used to perform all statistical analyses and final model selection procedure. Depression was found to be significantly higher among female. Results showed that moderate or severe depression level was associated with higher time spent on TV watching and use of computer (&gt;6h/day) (adjusted odds ratio: 2.3, 95% CI: 1.602–3.442). Duration of screen time was significantly associated when all covariates were adjusted. TV watching and computer use can predict the depression level among adults. Prospective studies and measurement of factors such as: work place sitting, social relationship, and family history of depression are warranted.","container-title":"Preventive Medicine Reports","DOI":"10.1016/j.pmedr.2017.08.005","ISSN":"2211-3355","journalAbbreviation":"Preventive Medicine Reports","page":"67-71","title":"Association between screen time and depression among US adults","volume":"8","author":[{"family":"Madhav","given":"K.C."},{"family":"Sherchand","given":"Shardulendra Prasad"},{"family":"Sherchan","given":"Samendra"}],"issued":{"date-parts":[["2017",12,1]]}}}],"schema":"https://github.com/citation-style-language/schema/raw/master/csl-citation.json"} </w:instrText>
      </w:r>
      <w:r w:rsidR="00306D12" w:rsidRPr="00706156">
        <w:rPr>
          <w:rFonts w:cs="Arial"/>
        </w:rPr>
        <w:fldChar w:fldCharType="separate"/>
      </w:r>
      <w:r w:rsidR="00255C25" w:rsidRPr="00706156">
        <w:rPr>
          <w:rFonts w:cs="Arial"/>
          <w:vertAlign w:val="superscript"/>
        </w:rPr>
        <w:t>128</w:t>
      </w:r>
      <w:r w:rsidR="00306D12" w:rsidRPr="00706156">
        <w:rPr>
          <w:rFonts w:cs="Arial"/>
        </w:rPr>
        <w:fldChar w:fldCharType="end"/>
      </w:r>
      <w:r w:rsidR="00252B38" w:rsidRPr="00706156">
        <w:rPr>
          <w:rFonts w:cs="Arial"/>
        </w:rPr>
        <w:t xml:space="preserve">. It is therefore difficult to conclude whether </w:t>
      </w:r>
      <w:r w:rsidR="00252B38" w:rsidRPr="00706156">
        <w:rPr>
          <w:rFonts w:cs="Arial"/>
        </w:rPr>
        <w:lastRenderedPageBreak/>
        <w:t xml:space="preserve">depression is associated with </w:t>
      </w:r>
      <w:r w:rsidR="00775B7E" w:rsidRPr="00706156">
        <w:rPr>
          <w:rFonts w:cs="Arial"/>
        </w:rPr>
        <w:t xml:space="preserve">screen time during the COVID-19 pandemic – further studies with heterogeneous measurement tools would be highly beneficial. </w:t>
      </w:r>
    </w:p>
    <w:p w14:paraId="37A6A33C" w14:textId="0D777FAB" w:rsidR="00775B7E" w:rsidRPr="00706156" w:rsidRDefault="00775B7E" w:rsidP="00B27C46">
      <w:pPr>
        <w:spacing w:line="360" w:lineRule="auto"/>
        <w:rPr>
          <w:rFonts w:cs="Arial"/>
        </w:rPr>
      </w:pPr>
      <w:r w:rsidRPr="00706156">
        <w:rPr>
          <w:rFonts w:cs="Arial"/>
        </w:rPr>
        <w:t>In c</w:t>
      </w:r>
      <w:r w:rsidR="0012113E" w:rsidRPr="00706156">
        <w:rPr>
          <w:rFonts w:cs="Arial"/>
        </w:rPr>
        <w:t xml:space="preserve">ontrast to adults, the studies that examined screen time and depression in children all found significant </w:t>
      </w:r>
      <w:r w:rsidR="00C74683" w:rsidRPr="00706156">
        <w:rPr>
          <w:rFonts w:cs="Arial"/>
        </w:rPr>
        <w:t>associations</w:t>
      </w:r>
      <w:r w:rsidR="0012113E" w:rsidRPr="00706156">
        <w:rPr>
          <w:rFonts w:cs="Arial"/>
        </w:rPr>
        <w:t xml:space="preserve">, suggesting a link between </w:t>
      </w:r>
      <w:r w:rsidR="00C74683" w:rsidRPr="00706156">
        <w:rPr>
          <w:rFonts w:cs="Arial"/>
        </w:rPr>
        <w:t>screen</w:t>
      </w:r>
      <w:r w:rsidR="0012113E" w:rsidRPr="00706156">
        <w:rPr>
          <w:rFonts w:cs="Arial"/>
        </w:rPr>
        <w:t xml:space="preserve"> time and depression in children</w:t>
      </w:r>
      <w:r w:rsidR="007E11B1" w:rsidRPr="00706156">
        <w:rPr>
          <w:rFonts w:cs="Arial"/>
        </w:rPr>
        <w:t xml:space="preserve"> with a higher level of certainty</w:t>
      </w:r>
      <w:r w:rsidR="0012113E" w:rsidRPr="00706156">
        <w:rPr>
          <w:rFonts w:cs="Arial"/>
        </w:rPr>
        <w:t xml:space="preserve">. This is in agreement with previous literature that has </w:t>
      </w:r>
      <w:r w:rsidR="00C74683" w:rsidRPr="00706156">
        <w:rPr>
          <w:rFonts w:cs="Arial"/>
        </w:rPr>
        <w:t>concluded that screen time is associated with depression in children, with a significant (non-linear) dose response relationship</w:t>
      </w:r>
      <w:r w:rsidR="00CF40F1" w:rsidRPr="00706156">
        <w:rPr>
          <w:rFonts w:cs="Arial"/>
        </w:rPr>
        <w:fldChar w:fldCharType="begin"/>
      </w:r>
      <w:r w:rsidR="00255C25" w:rsidRPr="00706156">
        <w:rPr>
          <w:rFonts w:cs="Arial"/>
        </w:rPr>
        <w:instrText xml:space="preserve"> ADDIN ZOTERO_ITEM CSL_CITATION {"citationID":"YUrjCSVs","properties":{"formattedCitation":"\\super 129\\nosupersub{}","plainCitation":"129","noteIndex":0},"citationItems":[{"id":10275,"uris":["http://zotero.org/users/7696217/items/XJCLEWES"],"itemData":{"id":10275,"type":"article-journal","abstract":"Background Depression represents a growing public health burden. Understanding how screen time (ST) in juveniles may be associated with risk of depression is critical for the development of prevention and intervention strategies. Findings from studies addressing this question thus far have been inconsistent. Therefore, we conducted a comprehensive systematic review and meta-analysis of data related to this question.Methods The meta-analysis was conducted in accordance with the PRISMA guideline. We searched the electronic databases of PubMed, Web of Science and EBSCO systematically (up to 6 May 2015). OR was adopted as the pooled measurement of association between ST and depression risk. Dose–response was estimated by a generalised least squares trend estimation.Results Twelve cross-sectional studies and four longitudinal studies (including 1 cohort study) involving a total of 127 714 participants were included. Overall, higher ST in preadolescent children and adolescents was significantly associated with a higher risk of depression (OR=1.12; 95% CI 1.03 to 1.22). Screen type, age, population and reference category acted as significant moderators. Compared with the reference group who had no ST, there was a non-linear dose–response association of ST with a decreasing risk of depression at ST&amp;lt;2 h/day, with the lowest risk being observed for 1 h/day (OR=0.88; 95% CI 0.84 to 0.93).Conclusions Our meta-analysis suggests that ST in children and adolescents is associated with depression risk in a non-linear dose–response manner.","container-title":"British Journal of Sports Medicine","DOI":"10.1136/bjsports-2015-095084","issue":"20","journalAbbreviation":"Br J Sports Med","page":"1252","title":"Dose–response association of screen time-based sedentary behaviour in children and adolescents and depression: a meta-analysis of observational studies","volume":"50","author":[{"family":"Liu","given":"Mingli"},{"family":"Wu","given":"Lang"},{"family":"Yao","given":"Shuqiao"}],"issued":{"date-parts":[["2016",10,1]]}}}],"schema":"https://github.com/citation-style-language/schema/raw/master/csl-citation.json"} </w:instrText>
      </w:r>
      <w:r w:rsidR="00CF40F1" w:rsidRPr="00706156">
        <w:rPr>
          <w:rFonts w:cs="Arial"/>
        </w:rPr>
        <w:fldChar w:fldCharType="separate"/>
      </w:r>
      <w:r w:rsidR="00255C25" w:rsidRPr="00706156">
        <w:rPr>
          <w:rFonts w:cs="Arial"/>
          <w:vertAlign w:val="superscript"/>
        </w:rPr>
        <w:t>129</w:t>
      </w:r>
      <w:r w:rsidR="00CF40F1" w:rsidRPr="00706156">
        <w:rPr>
          <w:rFonts w:cs="Arial"/>
        </w:rPr>
        <w:fldChar w:fldCharType="end"/>
      </w:r>
      <w:r w:rsidR="00871041" w:rsidRPr="00706156">
        <w:rPr>
          <w:rFonts w:cs="Arial"/>
        </w:rPr>
        <w:t xml:space="preserve">. Although the direction of association is difficult to ascertain, it is recommended that parents monitor screen time usage in children </w:t>
      </w:r>
      <w:r w:rsidR="001D1DD7" w:rsidRPr="00706156">
        <w:rPr>
          <w:rFonts w:cs="Arial"/>
        </w:rPr>
        <w:t>to</w:t>
      </w:r>
      <w:r w:rsidR="00871041" w:rsidRPr="00706156">
        <w:rPr>
          <w:rFonts w:cs="Arial"/>
        </w:rPr>
        <w:t xml:space="preserve"> prevent or identify possible depressive symptoms. </w:t>
      </w:r>
    </w:p>
    <w:p w14:paraId="28D12CE9" w14:textId="60D3B11A" w:rsidR="00BF5E41" w:rsidRPr="00706156" w:rsidRDefault="00893134" w:rsidP="00B27C46">
      <w:pPr>
        <w:spacing w:line="360" w:lineRule="auto"/>
        <w:rPr>
          <w:rFonts w:cs="Arial"/>
        </w:rPr>
      </w:pPr>
      <w:r w:rsidRPr="00706156">
        <w:t>S</w:t>
      </w:r>
      <w:r w:rsidR="00CD44AE" w:rsidRPr="00706156">
        <w:t>tudies that examined mood changes yielded non-significant results</w:t>
      </w:r>
      <w:r w:rsidRPr="00706156">
        <w:t xml:space="preserve"> in adults but showed </w:t>
      </w:r>
      <w:r w:rsidR="00CD44AE" w:rsidRPr="00706156">
        <w:t xml:space="preserve">several mood changes </w:t>
      </w:r>
      <w:r w:rsidR="000A66CB" w:rsidRPr="00706156">
        <w:t xml:space="preserve">that were significantly </w:t>
      </w:r>
      <w:r w:rsidR="00CD44AE" w:rsidRPr="00706156">
        <w:t xml:space="preserve">associated with screen time in children. </w:t>
      </w:r>
      <w:r w:rsidR="003E4668" w:rsidRPr="00706156">
        <w:t xml:space="preserve">These significant </w:t>
      </w:r>
      <w:r w:rsidR="00BF5E41" w:rsidRPr="00706156">
        <w:t>associations</w:t>
      </w:r>
      <w:r w:rsidR="001D1DD7" w:rsidRPr="00706156">
        <w:t xml:space="preserve">, across several studies </w:t>
      </w:r>
      <w:r w:rsidR="003E4668" w:rsidRPr="00706156">
        <w:t xml:space="preserve">included </w:t>
      </w:r>
      <w:r w:rsidR="00B6411D" w:rsidRPr="00706156">
        <w:t xml:space="preserve">increased aggression, irritability, frustration, </w:t>
      </w:r>
      <w:r w:rsidR="004267E3" w:rsidRPr="00706156">
        <w:t>temper</w:t>
      </w:r>
      <w:r w:rsidR="00B6411D" w:rsidRPr="00706156">
        <w:t xml:space="preserve"> tantrums, and mood disturbances</w:t>
      </w:r>
      <w:r w:rsidR="00155B76" w:rsidRPr="00706156">
        <w:t xml:space="preserve">. When stratified according to type of screen time, personal devices, such as mobile phones and tablets were associated with </w:t>
      </w:r>
      <w:r w:rsidR="00BF5E41" w:rsidRPr="00706156">
        <w:t xml:space="preserve">behavioural problems in children, whereas TV time was not. </w:t>
      </w:r>
      <w:r w:rsidR="00E42ED3" w:rsidRPr="00706156">
        <w:rPr>
          <w:rFonts w:cs="Arial"/>
        </w:rPr>
        <w:t xml:space="preserve">This </w:t>
      </w:r>
      <w:r w:rsidR="00F81C2C" w:rsidRPr="00706156">
        <w:rPr>
          <w:rFonts w:cs="Arial"/>
        </w:rPr>
        <w:t>concurs with a pre</w:t>
      </w:r>
      <w:r w:rsidR="00C9798D" w:rsidRPr="00706156">
        <w:rPr>
          <w:rFonts w:cs="Arial"/>
        </w:rPr>
        <w:t>-</w:t>
      </w:r>
      <w:r w:rsidR="00F81C2C" w:rsidRPr="00706156">
        <w:rPr>
          <w:rFonts w:cs="Arial"/>
        </w:rPr>
        <w:t xml:space="preserve">pandemic umbrella review that found </w:t>
      </w:r>
      <w:r w:rsidR="00C236E0" w:rsidRPr="00706156">
        <w:rPr>
          <w:rFonts w:cs="Arial"/>
        </w:rPr>
        <w:t xml:space="preserve">weak evidence for associations between poor mental health outcomes and </w:t>
      </w:r>
      <w:r w:rsidR="007A3E75" w:rsidRPr="00706156">
        <w:rPr>
          <w:rFonts w:cs="Arial"/>
        </w:rPr>
        <w:t>screen time</w:t>
      </w:r>
      <w:r w:rsidR="00C236E0" w:rsidRPr="00706156">
        <w:rPr>
          <w:rFonts w:cs="Arial"/>
        </w:rPr>
        <w:t xml:space="preserve"> in children and adolescents</w:t>
      </w:r>
      <w:r w:rsidR="0050080E" w:rsidRPr="00706156">
        <w:rPr>
          <w:rFonts w:cs="Arial"/>
        </w:rPr>
        <w:fldChar w:fldCharType="begin"/>
      </w:r>
      <w:r w:rsidR="00255C25" w:rsidRPr="00706156">
        <w:rPr>
          <w:rFonts w:cs="Arial"/>
        </w:rPr>
        <w:instrText xml:space="preserve"> ADDIN ZOTERO_ITEM CSL_CITATION {"citationID":"WJJ40A0o","properties":{"formattedCitation":"\\super 130\\nosupersub{}","plainCitation":"130","noteIndex":0},"citationItems":[{"id":28,"uris":["http://zotero.org/users/7696217/items/ADEJZ6GM"],"itemData":{"id":28,"type":"article-journal","container-title":"BMJ open","ISSN":"2044-6055","issue":"1","journalAbbreviation":"BMJ open","note":"publisher: British Medical Journal Publishing Group","page":"e023191","title":"Effects of screentime on the health and well-being of children and adolescents: a systematic review of reviews","volume":"9","author":[{"family":"Stiglic","given":"Neza"},{"family":"Viner","given":"Russell M"}],"issued":{"date-parts":[["2019"]]}}}],"schema":"https://github.com/citation-style-language/schema/raw/master/csl-citation.json"} </w:instrText>
      </w:r>
      <w:r w:rsidR="0050080E" w:rsidRPr="00706156">
        <w:rPr>
          <w:rFonts w:cs="Arial"/>
        </w:rPr>
        <w:fldChar w:fldCharType="separate"/>
      </w:r>
      <w:r w:rsidR="00255C25" w:rsidRPr="00706156">
        <w:rPr>
          <w:rFonts w:cs="Arial"/>
          <w:vertAlign w:val="superscript"/>
        </w:rPr>
        <w:t>130</w:t>
      </w:r>
      <w:r w:rsidR="0050080E" w:rsidRPr="00706156">
        <w:rPr>
          <w:rFonts w:cs="Arial"/>
        </w:rPr>
        <w:fldChar w:fldCharType="end"/>
      </w:r>
      <w:r w:rsidR="0050080E" w:rsidRPr="00706156">
        <w:rPr>
          <w:rFonts w:cs="Arial"/>
        </w:rPr>
        <w:t>.</w:t>
      </w:r>
      <w:r w:rsidR="0033667A" w:rsidRPr="00706156">
        <w:rPr>
          <w:rFonts w:cs="Arial"/>
        </w:rPr>
        <w:t xml:space="preserve"> As with adults, it is currently unknown as to the mechanisms that drive these associations, </w:t>
      </w:r>
      <w:r w:rsidR="00FC2EDD" w:rsidRPr="00706156">
        <w:rPr>
          <w:rFonts w:cs="Arial"/>
        </w:rPr>
        <w:t xml:space="preserve">and whether they are chronic or acute. For example, a review </w:t>
      </w:r>
      <w:r w:rsidR="007E14AC" w:rsidRPr="00706156">
        <w:rPr>
          <w:rFonts w:cs="Arial"/>
        </w:rPr>
        <w:t xml:space="preserve">examining </w:t>
      </w:r>
      <w:r w:rsidR="00243F85" w:rsidRPr="00706156">
        <w:rPr>
          <w:rFonts w:cs="Arial"/>
        </w:rPr>
        <w:t>longitudinal</w:t>
      </w:r>
      <w:r w:rsidR="007E14AC" w:rsidRPr="00706156">
        <w:rPr>
          <w:rFonts w:cs="Arial"/>
        </w:rPr>
        <w:t xml:space="preserve"> studies found no </w:t>
      </w:r>
      <w:r w:rsidR="00243F85" w:rsidRPr="00706156">
        <w:rPr>
          <w:rFonts w:cs="Arial"/>
        </w:rPr>
        <w:t>longitudinal</w:t>
      </w:r>
      <w:r w:rsidR="007E14AC" w:rsidRPr="00706156">
        <w:rPr>
          <w:rFonts w:cs="Arial"/>
        </w:rPr>
        <w:t xml:space="preserve"> </w:t>
      </w:r>
      <w:r w:rsidR="00243F85" w:rsidRPr="00706156">
        <w:rPr>
          <w:rFonts w:cs="Arial"/>
        </w:rPr>
        <w:t>associations</w:t>
      </w:r>
      <w:r w:rsidR="007E14AC" w:rsidRPr="00706156">
        <w:rPr>
          <w:rFonts w:cs="Arial"/>
        </w:rPr>
        <w:t xml:space="preserve"> between increased </w:t>
      </w:r>
      <w:r w:rsidR="007A3E75" w:rsidRPr="00706156">
        <w:rPr>
          <w:rFonts w:cs="Arial"/>
        </w:rPr>
        <w:t>screen time</w:t>
      </w:r>
      <w:r w:rsidR="007E14AC" w:rsidRPr="00706156">
        <w:rPr>
          <w:rFonts w:cs="Arial"/>
        </w:rPr>
        <w:t xml:space="preserve"> as a child and </w:t>
      </w:r>
      <w:r w:rsidR="00243F85" w:rsidRPr="00706156">
        <w:rPr>
          <w:rFonts w:cs="Arial"/>
        </w:rPr>
        <w:t xml:space="preserve">most </w:t>
      </w:r>
      <w:r w:rsidR="007E14AC" w:rsidRPr="00706156">
        <w:rPr>
          <w:rFonts w:cs="Arial"/>
        </w:rPr>
        <w:t>long-term mental health conditions</w:t>
      </w:r>
      <w:r w:rsidR="00CC1E98" w:rsidRPr="00706156">
        <w:rPr>
          <w:rFonts w:cs="Arial"/>
        </w:rPr>
        <w:fldChar w:fldCharType="begin"/>
      </w:r>
      <w:r w:rsidR="00255C25" w:rsidRPr="00706156">
        <w:rPr>
          <w:rFonts w:cs="Arial"/>
        </w:rPr>
        <w:instrText xml:space="preserve"> ADDIN ZOTERO_ITEM CSL_CITATION {"citationID":"Fbm24BV9","properties":{"formattedCitation":"\\super 131\\nosupersub{}","plainCitation":"131","noteIndex":0},"citationItems":[{"id":27,"uris":["http://zotero.org/users/7696217/items/M795AUDK"],"itemData":{"id":27,"type":"article-journal","container-title":"Clinical Psychology Review","ISSN":"0272-7358","journalAbbreviation":"Clinical Psychology Review","note":"publisher: Elsevier","page":"102021","title":"The relationship between screen time and mental health in young people: A systematic review of longitudinal studies","author":[{"family":"Tang","given":"Samantha"},{"family":"Werner-Seidler","given":"Aliza"},{"family":"Torok","given":"Michelle"},{"family":"Mackinnon","given":"Andrew J"},{"family":"Christensen","given":"Helen"}],"issued":{"date-parts":[["2021"]]}}}],"schema":"https://github.com/citation-style-language/schema/raw/master/csl-citation.json"} </w:instrText>
      </w:r>
      <w:r w:rsidR="00CC1E98" w:rsidRPr="00706156">
        <w:rPr>
          <w:rFonts w:cs="Arial"/>
        </w:rPr>
        <w:fldChar w:fldCharType="separate"/>
      </w:r>
      <w:r w:rsidR="00255C25" w:rsidRPr="00706156">
        <w:rPr>
          <w:rFonts w:cs="Arial"/>
          <w:vertAlign w:val="superscript"/>
        </w:rPr>
        <w:t>131</w:t>
      </w:r>
      <w:r w:rsidR="00CC1E98" w:rsidRPr="00706156">
        <w:rPr>
          <w:rFonts w:cs="Arial"/>
        </w:rPr>
        <w:fldChar w:fldCharType="end"/>
      </w:r>
      <w:r w:rsidR="00243F85" w:rsidRPr="00706156">
        <w:rPr>
          <w:rFonts w:cs="Arial"/>
        </w:rPr>
        <w:t xml:space="preserve">. </w:t>
      </w:r>
    </w:p>
    <w:p w14:paraId="5D507B56" w14:textId="6E0C4355" w:rsidR="00470C2B" w:rsidRPr="00706156" w:rsidRDefault="00470C2B" w:rsidP="00470C2B">
      <w:pPr>
        <w:spacing w:line="360" w:lineRule="auto"/>
        <w:rPr>
          <w:rFonts w:cs="Arial"/>
        </w:rPr>
      </w:pPr>
      <w:r w:rsidRPr="00706156">
        <w:rPr>
          <w:rFonts w:cs="Arial"/>
        </w:rPr>
        <w:t xml:space="preserve">In adults, </w:t>
      </w:r>
      <w:r w:rsidR="001D1DD7" w:rsidRPr="00706156">
        <w:rPr>
          <w:rFonts w:cs="Arial"/>
        </w:rPr>
        <w:t>most</w:t>
      </w:r>
      <w:r w:rsidRPr="00706156">
        <w:rPr>
          <w:rFonts w:cs="Arial"/>
        </w:rPr>
        <w:t xml:space="preserve"> studies reported significant </w:t>
      </w:r>
      <w:r w:rsidR="005C5143" w:rsidRPr="00706156">
        <w:rPr>
          <w:rFonts w:cs="Arial"/>
        </w:rPr>
        <w:t>(direct</w:t>
      </w:r>
      <w:r w:rsidR="000A66CB" w:rsidRPr="00706156">
        <w:rPr>
          <w:rFonts w:cs="Arial"/>
        </w:rPr>
        <w:t xml:space="preserve"> whilst i</w:t>
      </w:r>
      <w:r w:rsidR="005C5143" w:rsidRPr="00706156">
        <w:rPr>
          <w:rFonts w:cs="Arial"/>
        </w:rPr>
        <w:t xml:space="preserve">ndirect </w:t>
      </w:r>
      <w:r w:rsidR="000A66CB" w:rsidRPr="00706156">
        <w:rPr>
          <w:rFonts w:cs="Arial"/>
        </w:rPr>
        <w:t>w</w:t>
      </w:r>
      <w:r w:rsidR="005C5143" w:rsidRPr="00706156">
        <w:rPr>
          <w:rFonts w:cs="Arial"/>
        </w:rPr>
        <w:t xml:space="preserve">ere not significant) </w:t>
      </w:r>
      <w:r w:rsidRPr="00706156">
        <w:rPr>
          <w:rFonts w:cs="Arial"/>
        </w:rPr>
        <w:t xml:space="preserve">associations between several types of screen time (including overall screen time) and loneliness, however in one study this </w:t>
      </w:r>
      <w:r w:rsidR="005C5143" w:rsidRPr="00706156">
        <w:rPr>
          <w:rFonts w:cs="Arial"/>
        </w:rPr>
        <w:t xml:space="preserve">was </w:t>
      </w:r>
      <w:r w:rsidRPr="00706156">
        <w:rPr>
          <w:rFonts w:cs="Arial"/>
        </w:rPr>
        <w:t xml:space="preserve">only found in people without </w:t>
      </w:r>
      <w:r w:rsidR="00B616B2" w:rsidRPr="00706156">
        <w:rPr>
          <w:rFonts w:cs="Arial"/>
        </w:rPr>
        <w:t xml:space="preserve">concurrent </w:t>
      </w:r>
      <w:r w:rsidRPr="00706156">
        <w:rPr>
          <w:rFonts w:cs="Arial"/>
        </w:rPr>
        <w:t>depression. This is in broad agreement with other pre-COVID studies that have found associations between screen time and loneliness, with some studies reporting that decreases in screen time (in particular social media use) can decrease loneliness</w:t>
      </w:r>
      <w:r w:rsidRPr="00706156">
        <w:rPr>
          <w:rFonts w:cs="Arial"/>
        </w:rPr>
        <w:fldChar w:fldCharType="begin"/>
      </w:r>
      <w:r w:rsidR="00255C25" w:rsidRPr="00706156">
        <w:rPr>
          <w:rFonts w:cs="Arial"/>
        </w:rPr>
        <w:instrText xml:space="preserve"> ADDIN ZOTERO_ITEM CSL_CITATION {"citationID":"eRJGPlzw","properties":{"formattedCitation":"\\super 132\\nosupersub{}","plainCitation":"132","noteIndex":0},"citationItems":[{"id":10276,"uris":["http://zotero.org/users/7696217/items/WTGDT352"],"itemData":{"id":10276,"type":"article-journal","container-title":"Journal of Social and Clinical Psychology","ISSN":"0736-7236","issue":"10","journalAbbreviation":"Journal of Social and Clinical Psychology","note":"publisher: Guilford Press","page":"751-768","title":"No more FOMO: Limiting social media decreases loneliness and depression","volume":"37","author":[{"family":"Hunt","given":"Melissa G"},{"family":"Marx","given":"Rachel"},{"family":"Lipson","given":"Courtney"},{"family":"Young","given":"Jordyn"}],"issued":{"date-parts":[["2018"]]}}}],"schema":"https://github.com/citation-style-language/schema/raw/master/csl-citation.json"} </w:instrText>
      </w:r>
      <w:r w:rsidRPr="00706156">
        <w:rPr>
          <w:rFonts w:cs="Arial"/>
        </w:rPr>
        <w:fldChar w:fldCharType="separate"/>
      </w:r>
      <w:r w:rsidR="00255C25" w:rsidRPr="00706156">
        <w:rPr>
          <w:rFonts w:cs="Arial"/>
          <w:vertAlign w:val="superscript"/>
        </w:rPr>
        <w:t>132</w:t>
      </w:r>
      <w:r w:rsidRPr="00706156">
        <w:rPr>
          <w:rFonts w:cs="Arial"/>
        </w:rPr>
        <w:fldChar w:fldCharType="end"/>
      </w:r>
      <w:r w:rsidRPr="00706156">
        <w:rPr>
          <w:rFonts w:cs="Arial"/>
        </w:rPr>
        <w:t xml:space="preserve">. </w:t>
      </w:r>
    </w:p>
    <w:p w14:paraId="25C4A5A0" w14:textId="3E7F194E" w:rsidR="00470C2B" w:rsidRPr="00706156" w:rsidRDefault="00B6423E" w:rsidP="00B27C46">
      <w:pPr>
        <w:spacing w:line="360" w:lineRule="auto"/>
        <w:rPr>
          <w:rFonts w:cs="Arial"/>
        </w:rPr>
      </w:pPr>
      <w:r w:rsidRPr="00706156">
        <w:rPr>
          <w:rFonts w:cs="Arial"/>
        </w:rPr>
        <w:t xml:space="preserve">In children, several </w:t>
      </w:r>
      <w:r w:rsidR="00764103" w:rsidRPr="00706156">
        <w:rPr>
          <w:rFonts w:cs="Arial"/>
        </w:rPr>
        <w:t>stress-related correlates</w:t>
      </w:r>
      <w:r w:rsidRPr="00706156">
        <w:rPr>
          <w:rFonts w:cs="Arial"/>
        </w:rPr>
        <w:t xml:space="preserve"> were </w:t>
      </w:r>
      <w:r w:rsidR="00764103" w:rsidRPr="00706156">
        <w:rPr>
          <w:rFonts w:cs="Arial"/>
        </w:rPr>
        <w:t>significantly</w:t>
      </w:r>
      <w:r w:rsidRPr="00706156">
        <w:rPr>
          <w:rFonts w:cs="Arial"/>
        </w:rPr>
        <w:t xml:space="preserve"> </w:t>
      </w:r>
      <w:r w:rsidR="00764103" w:rsidRPr="00706156">
        <w:rPr>
          <w:rFonts w:cs="Arial"/>
        </w:rPr>
        <w:t xml:space="preserve">associated with screen time, while others were not. </w:t>
      </w:r>
      <w:r w:rsidR="00D0727B" w:rsidRPr="00706156">
        <w:rPr>
          <w:rFonts w:cs="Arial"/>
        </w:rPr>
        <w:t xml:space="preserve">Although a significant association was found between overall screen time and </w:t>
      </w:r>
      <w:r w:rsidR="004F4DDB" w:rsidRPr="00706156">
        <w:rPr>
          <w:rFonts w:cs="Arial"/>
        </w:rPr>
        <w:t>stress, this was found in only one study. Gaming related screen time was found to be associated with</w:t>
      </w:r>
      <w:r w:rsidR="005E7CF9" w:rsidRPr="00706156">
        <w:rPr>
          <w:rFonts w:cs="Arial"/>
        </w:rPr>
        <w:t xml:space="preserve"> COVID-related worries, but not COVID-related stress.</w:t>
      </w:r>
      <w:r w:rsidR="00F77110" w:rsidRPr="00706156">
        <w:rPr>
          <w:rFonts w:cs="Arial"/>
        </w:rPr>
        <w:t xml:space="preserve"> Social media use, on the other hand, was found to be associated with COVID-related stress, but not with COVID-related worries</w:t>
      </w:r>
      <w:r w:rsidR="00B928A9" w:rsidRPr="00706156">
        <w:rPr>
          <w:rFonts w:cs="Arial"/>
        </w:rPr>
        <w:t>. Smartphone use was associat</w:t>
      </w:r>
      <w:r w:rsidR="00C9798D" w:rsidRPr="00706156">
        <w:rPr>
          <w:rFonts w:cs="Arial"/>
        </w:rPr>
        <w:t>ed</w:t>
      </w:r>
      <w:r w:rsidR="00B928A9" w:rsidRPr="00706156">
        <w:rPr>
          <w:rFonts w:cs="Arial"/>
        </w:rPr>
        <w:t xml:space="preserve"> with psychological distress in one study. Lastly, TV time was not significantly associated with any form of stress in any study. </w:t>
      </w:r>
      <w:r w:rsidR="00095B7F" w:rsidRPr="00706156">
        <w:rPr>
          <w:rFonts w:cs="Arial"/>
        </w:rPr>
        <w:t xml:space="preserve">Overall, the evidence </w:t>
      </w:r>
      <w:r w:rsidR="000F6D00" w:rsidRPr="00706156">
        <w:rPr>
          <w:rFonts w:cs="Arial"/>
        </w:rPr>
        <w:t xml:space="preserve">is mixed, however </w:t>
      </w:r>
      <w:r w:rsidR="00095B7F" w:rsidRPr="00706156">
        <w:rPr>
          <w:rFonts w:cs="Arial"/>
        </w:rPr>
        <w:t>previous studies</w:t>
      </w:r>
      <w:r w:rsidR="000F6D00" w:rsidRPr="00706156">
        <w:rPr>
          <w:rFonts w:cs="Arial"/>
        </w:rPr>
        <w:t xml:space="preserve"> have reported </w:t>
      </w:r>
      <w:r w:rsidR="00960FA6" w:rsidRPr="00706156">
        <w:rPr>
          <w:rFonts w:cs="Arial"/>
        </w:rPr>
        <w:t>associations</w:t>
      </w:r>
      <w:r w:rsidR="000F6D00" w:rsidRPr="00706156">
        <w:rPr>
          <w:rFonts w:cs="Arial"/>
        </w:rPr>
        <w:t xml:space="preserve"> </w:t>
      </w:r>
      <w:r w:rsidR="000F6D00" w:rsidRPr="00706156">
        <w:rPr>
          <w:rFonts w:cs="Arial"/>
        </w:rPr>
        <w:lastRenderedPageBreak/>
        <w:t>between</w:t>
      </w:r>
      <w:r w:rsidR="00960FA6" w:rsidRPr="00706156">
        <w:rPr>
          <w:rFonts w:cs="Arial"/>
        </w:rPr>
        <w:t xml:space="preserve"> screen time and stress in children</w:t>
      </w:r>
      <w:r w:rsidR="000524B1" w:rsidRPr="00706156">
        <w:rPr>
          <w:rFonts w:cs="Arial"/>
        </w:rPr>
        <w:fldChar w:fldCharType="begin"/>
      </w:r>
      <w:r w:rsidR="00255C25" w:rsidRPr="00706156">
        <w:rPr>
          <w:rFonts w:cs="Arial"/>
        </w:rPr>
        <w:instrText xml:space="preserve"> ADDIN ZOTERO_ITEM CSL_CITATION {"citationID":"MZ8GHkQe","properties":{"formattedCitation":"\\super 133\\nosupersub{}","plainCitation":"133","noteIndex":0},"citationItems":[{"id":10277,"uris":["http://zotero.org/users/7696217/items/4PAJ8B9A"],"itemData":{"id":10277,"type":"article-journal","abstract":"Evidence suggests that chronic sensory stimulation via excessive exposure to screen time may affect brain development in negative ways. Excessive smartphone use may increase the risk of cognitive, behavioral, and emotional disorders in adolescents and young adults that also has the potential to increase the risk of early onset dementia in late adulthood. This scoping review assessed theoretical and empirical evidence for the relationships between excessive screen time and (i) neurodevelopment, (ii) learning and memory, (iii) mental health, (iv) substance use disorders, and (v) neurodegeneration. Using Halas et al.’s (BMJ Open, 5(1), 1–6; 2015) five-stage scoping review methodology, we systematically identified articles meeting the following inclusion criteria: published in English between January 1999–July 2019; human or animal subjects; primary and secondary sources including original research, systematic reviews, meta-analyses, scoping reviews, and narrative reviews. Primary search terms focused on “smartphone,” “mental health,” “substance use,” “neurodevelopment,” and “neurodegeneration”; secondary search terms focused on “social media,” “anxiety,” “cannabis,” and “dementia”. We analyzed 44 articles across 16 countries in this review. Each article corresponded to one of four research questions investigating screen time and mental health (n = 13), mental health and substance use (n = 8), chronic stress and development (n = 14), and chronic stress and neurodegeneration (n = 9). Overall increased screen time is associated with negative outcomes such as lowered self-esteem, increased incidence and severity of mental health issues and addictions, slowed learning and acquisition, and an increased risk of premature cognitive decline. Future directions to better inform public policy should expand research methodologies and explore the prolonged effects of excessive screen time on cognition and mental health in diverse populations and contexts.","container-title":"International Journal of Mental Health and Addiction","DOI":"10.1007/s11469-019-00182-2","ISSN":"1557-1882","issue":"3","journalAbbreviation":"International Journal of Mental Health and Addiction","page":"724-744","title":"Effects of Excessive Screen Time on Neurodevelopment, Learning, Memory, Mental Health, and Neurodegeneration: a Scoping Review","volume":"19","author":[{"family":"Neophytou","given":"Eliana"},{"family":"Manwell","given":"Laurie A."},{"family":"Eikelboom","given":"Roelof"}],"issued":{"date-parts":[["2021",6,1]]}}}],"schema":"https://github.com/citation-style-language/schema/raw/master/csl-citation.json"} </w:instrText>
      </w:r>
      <w:r w:rsidR="000524B1" w:rsidRPr="00706156">
        <w:rPr>
          <w:rFonts w:cs="Arial"/>
        </w:rPr>
        <w:fldChar w:fldCharType="separate"/>
      </w:r>
      <w:r w:rsidR="00255C25" w:rsidRPr="00706156">
        <w:rPr>
          <w:rFonts w:cs="Arial"/>
          <w:vertAlign w:val="superscript"/>
        </w:rPr>
        <w:t>133</w:t>
      </w:r>
      <w:r w:rsidR="000524B1" w:rsidRPr="00706156">
        <w:rPr>
          <w:rFonts w:cs="Arial"/>
        </w:rPr>
        <w:fldChar w:fldCharType="end"/>
      </w:r>
      <w:r w:rsidR="00095B7F" w:rsidRPr="00706156">
        <w:rPr>
          <w:rFonts w:cs="Arial"/>
        </w:rPr>
        <w:t xml:space="preserve">. </w:t>
      </w:r>
      <w:r w:rsidR="00960FA6" w:rsidRPr="00706156">
        <w:rPr>
          <w:rFonts w:cs="Arial"/>
        </w:rPr>
        <w:t>This could be b</w:t>
      </w:r>
      <w:r w:rsidR="00B928A9" w:rsidRPr="00706156">
        <w:rPr>
          <w:rFonts w:cs="Arial"/>
        </w:rPr>
        <w:t xml:space="preserve">ecause </w:t>
      </w:r>
      <w:r w:rsidR="00B616B2" w:rsidRPr="00706156">
        <w:rPr>
          <w:rFonts w:cs="Arial"/>
        </w:rPr>
        <w:t>there were no more than one</w:t>
      </w:r>
      <w:r w:rsidR="00B928A9" w:rsidRPr="00706156">
        <w:rPr>
          <w:rFonts w:cs="Arial"/>
        </w:rPr>
        <w:t xml:space="preserve"> </w:t>
      </w:r>
      <w:r w:rsidR="000B577E" w:rsidRPr="00706156">
        <w:rPr>
          <w:rFonts w:cs="Arial"/>
        </w:rPr>
        <w:t>outcome</w:t>
      </w:r>
      <w:r w:rsidR="00B928A9" w:rsidRPr="00706156">
        <w:rPr>
          <w:rFonts w:cs="Arial"/>
        </w:rPr>
        <w:t xml:space="preserve"> examin</w:t>
      </w:r>
      <w:r w:rsidR="000B577E" w:rsidRPr="00706156">
        <w:rPr>
          <w:rFonts w:cs="Arial"/>
        </w:rPr>
        <w:t>ing</w:t>
      </w:r>
      <w:r w:rsidR="00B928A9" w:rsidRPr="00706156">
        <w:rPr>
          <w:rFonts w:cs="Arial"/>
        </w:rPr>
        <w:t xml:space="preserve"> the same correlate</w:t>
      </w:r>
      <w:r w:rsidR="00095B7F" w:rsidRPr="00706156">
        <w:rPr>
          <w:rFonts w:cs="Arial"/>
        </w:rPr>
        <w:t xml:space="preserve"> (</w:t>
      </w:r>
      <w:r w:rsidR="00960FA6" w:rsidRPr="00706156">
        <w:rPr>
          <w:rFonts w:cs="Arial"/>
        </w:rPr>
        <w:t>except</w:t>
      </w:r>
      <w:r w:rsidR="00B928A9" w:rsidRPr="00706156">
        <w:rPr>
          <w:rFonts w:cs="Arial"/>
        </w:rPr>
        <w:t xml:space="preserve"> from TV use</w:t>
      </w:r>
      <w:r w:rsidR="00095B7F" w:rsidRPr="00706156">
        <w:rPr>
          <w:rFonts w:cs="Arial"/>
        </w:rPr>
        <w:t xml:space="preserve">), and further research is warranted. </w:t>
      </w:r>
    </w:p>
    <w:p w14:paraId="68E926DC" w14:textId="47E4D6A4" w:rsidR="009552B8" w:rsidRPr="00706156" w:rsidRDefault="009552B8" w:rsidP="00B27C46">
      <w:pPr>
        <w:spacing w:line="360" w:lineRule="auto"/>
        <w:rPr>
          <w:rFonts w:cs="Arial"/>
        </w:rPr>
      </w:pPr>
      <w:r w:rsidRPr="00706156">
        <w:rPr>
          <w:rFonts w:cs="Arial"/>
        </w:rPr>
        <w:t xml:space="preserve">Other </w:t>
      </w:r>
      <w:r w:rsidR="004538AF" w:rsidRPr="00706156">
        <w:rPr>
          <w:rFonts w:cs="Arial"/>
        </w:rPr>
        <w:t xml:space="preserve">significant </w:t>
      </w:r>
      <w:r w:rsidRPr="00706156">
        <w:rPr>
          <w:rFonts w:cs="Arial"/>
        </w:rPr>
        <w:t xml:space="preserve">correlates of mental health </w:t>
      </w:r>
      <w:r w:rsidR="004538AF" w:rsidRPr="00706156">
        <w:rPr>
          <w:rFonts w:cs="Arial"/>
        </w:rPr>
        <w:t>in adults</w:t>
      </w:r>
      <w:r w:rsidR="00500EB7" w:rsidRPr="00706156">
        <w:rPr>
          <w:rFonts w:cs="Arial"/>
        </w:rPr>
        <w:t xml:space="preserve"> and children</w:t>
      </w:r>
      <w:r w:rsidR="004538AF" w:rsidRPr="00706156">
        <w:rPr>
          <w:rFonts w:cs="Arial"/>
        </w:rPr>
        <w:t xml:space="preserve"> included </w:t>
      </w:r>
      <w:r w:rsidR="00DF22F8" w:rsidRPr="00706156">
        <w:rPr>
          <w:rFonts w:cs="Arial"/>
        </w:rPr>
        <w:t xml:space="preserve">several types of screen time being </w:t>
      </w:r>
      <w:r w:rsidR="005C0ADF" w:rsidRPr="00706156">
        <w:rPr>
          <w:rFonts w:cs="Arial"/>
        </w:rPr>
        <w:t>associated</w:t>
      </w:r>
      <w:r w:rsidR="00DF22F8" w:rsidRPr="00706156">
        <w:rPr>
          <w:rFonts w:cs="Arial"/>
        </w:rPr>
        <w:t xml:space="preserve"> with general mental health</w:t>
      </w:r>
      <w:r w:rsidR="00D32F28" w:rsidRPr="00706156">
        <w:rPr>
          <w:rFonts w:cs="Arial"/>
        </w:rPr>
        <w:t xml:space="preserve"> and wellbeing, which concurs with several previous studies that have concluded similar results</w:t>
      </w:r>
      <w:r w:rsidR="005C0ADF" w:rsidRPr="00706156">
        <w:rPr>
          <w:rFonts w:cs="Arial"/>
        </w:rPr>
        <w:fldChar w:fldCharType="begin"/>
      </w:r>
      <w:r w:rsidR="00255C25" w:rsidRPr="00706156">
        <w:rPr>
          <w:rFonts w:cs="Arial"/>
        </w:rPr>
        <w:instrText xml:space="preserve"> ADDIN ZOTERO_ITEM CSL_CITATION {"citationID":"xIWWFjvB","properties":{"formattedCitation":"\\super 127,133\\nosupersub{}","plainCitation":"127,133","noteIndex":0},"citationItems":[{"id":10277,"uris":["http://zotero.org/users/7696217/items/4PAJ8B9A"],"itemData":{"id":10277,"type":"article-journal","abstract":"Evidence suggests that chronic sensory stimulation via excessive exposure to screen time may affect brain development in negative ways. Excessive smartphone use may increase the risk of cognitive, behavioral, and emotional disorders in adolescents and young adults that also has the potential to increase the risk of early onset dementia in late adulthood. This scoping review assessed theoretical and empirical evidence for the relationships between excessive screen time and (i) neurodevelopment, (ii) learning and memory, (iii) mental health, (iv) substance use disorders, and (v) neurodegeneration. Using Halas et al.’s (BMJ Open, 5(1), 1–6; 2015) five-stage scoping review methodology, we systematically identified articles meeting the following inclusion criteria: published in English between January 1999–July 2019; human or animal subjects; primary and secondary sources including original research, systematic reviews, meta-analyses, scoping reviews, and narrative reviews. Primary search terms focused on “smartphone,” “mental health,” “substance use,” “neurodevelopment,” and “neurodegeneration”; secondary search terms focused on “social media,” “anxiety,” “cannabis,” and “dementia”. We analyzed 44 articles across 16 countries in this review. Each article corresponded to one of four research questions investigating screen time and mental health (n = 13), mental health and substance use (n = 8), chronic stress and development (n = 14), and chronic stress and neurodegeneration (n = 9). Overall increased screen time is associated with negative outcomes such as lowered self-esteem, increased incidence and severity of mental health issues and addictions, slowed learning and acquisition, and an increased risk of premature cognitive decline. Future directions to better inform public policy should expand research methodologies and explore the prolonged effects of excessive screen time on cognition and mental health in diverse populations and contexts.","container-title":"International Journal of Mental Health and Addiction","DOI":"10.1007/s11469-019-00182-2","ISSN":"1557-1882","issue":"3","journalAbbreviation":"International Journal of Mental Health and Addiction","page":"724-744","title":"Effects of Excessive Screen Time on Neurodevelopment, Learning, Memory, Mental Health, and Neurodegeneration: a Scoping Review","volume":"19","author":[{"family":"Neophytou","given":"Eliana"},{"family":"Manwell","given":"Laurie A."},{"family":"Eikelboom","given":"Roelof"}],"issued":{"date-parts":[["2021",6,1]]}}},{"id":2501,"uris":["http://zotero.org/users/7696217/items/94DIU4KL"],"itemData":{"id":2501,"type":"article-journal","abstract":"The use of computers/TV has become increasingly common worldwide after entering the twenty-first century and depression represents a growing public health burden. Understanding the association between screen time-based sedentary behavior (ST-SB) and the risk of depression is important to the development of prevention and intervention strategies.","container-title":"BMC Public Health","DOI":"10.1186/s12889-019-7904-9","ISSN":"1471-2458","issue":"1","journalAbbreviation":"BMC Public Health","page":"1524","title":"The associations between screen time-based sedentary behavior and depression: a systematic review and meta-analysis","volume":"19","author":[{"family":"Wang","given":"Xiao"},{"family":"Li","given":"Yuexuan"},{"family":"Fan","given":"Haoliang"}],"issued":{"date-parts":[["2019",11,14]]}}}],"schema":"https://github.com/citation-style-language/schema/raw/master/csl-citation.json"} </w:instrText>
      </w:r>
      <w:r w:rsidR="005C0ADF" w:rsidRPr="00706156">
        <w:rPr>
          <w:rFonts w:cs="Arial"/>
        </w:rPr>
        <w:fldChar w:fldCharType="separate"/>
      </w:r>
      <w:r w:rsidR="00255C25" w:rsidRPr="00706156">
        <w:rPr>
          <w:rFonts w:cs="Arial"/>
          <w:vertAlign w:val="superscript"/>
        </w:rPr>
        <w:t>127,133</w:t>
      </w:r>
      <w:r w:rsidR="005C0ADF" w:rsidRPr="00706156">
        <w:rPr>
          <w:rFonts w:cs="Arial"/>
        </w:rPr>
        <w:fldChar w:fldCharType="end"/>
      </w:r>
      <w:r w:rsidR="00D32F28" w:rsidRPr="00706156">
        <w:rPr>
          <w:rFonts w:cs="Arial"/>
        </w:rPr>
        <w:t xml:space="preserve">. </w:t>
      </w:r>
      <w:r w:rsidR="00500EB7" w:rsidRPr="00706156">
        <w:rPr>
          <w:rFonts w:cs="Arial"/>
        </w:rPr>
        <w:t>Although when stratified according to type of screen time and type of mental health correlate, it is clear that several</w:t>
      </w:r>
      <w:r w:rsidR="00C74DE4" w:rsidRPr="00706156">
        <w:rPr>
          <w:rFonts w:cs="Arial"/>
        </w:rPr>
        <w:t xml:space="preserve"> of the included studies </w:t>
      </w:r>
      <w:r w:rsidR="00D0465A" w:rsidRPr="00706156">
        <w:rPr>
          <w:rFonts w:cs="Arial"/>
        </w:rPr>
        <w:t>agree</w:t>
      </w:r>
      <w:r w:rsidR="00C74DE4" w:rsidRPr="00706156">
        <w:rPr>
          <w:rFonts w:cs="Arial"/>
        </w:rPr>
        <w:t xml:space="preserve"> with pre-COVID studies that increases in screen time are linked to negative mental health outcomes</w:t>
      </w:r>
      <w:r w:rsidR="00C74DE4" w:rsidRPr="00706156">
        <w:rPr>
          <w:rFonts w:cs="Arial"/>
        </w:rPr>
        <w:fldChar w:fldCharType="begin"/>
      </w:r>
      <w:r w:rsidR="00255C25" w:rsidRPr="00706156">
        <w:rPr>
          <w:rFonts w:cs="Arial"/>
        </w:rPr>
        <w:instrText xml:space="preserve"> ADDIN ZOTERO_ITEM CSL_CITATION {"citationID":"wXGUY5WJ","properties":{"formattedCitation":"\\super 127,133,134\\nosupersub{}","plainCitation":"127,133,134","noteIndex":0},"citationItems":[{"id":10277,"uris":["http://zotero.org/users/7696217/items/4PAJ8B9A"],"itemData":{"id":10277,"type":"article-journal","abstract":"Evidence suggests that chronic sensory stimulation via excessive exposure to screen time may affect brain development in negative ways. Excessive smartphone use may increase the risk of cognitive, behavioral, and emotional disorders in adolescents and young adults that also has the potential to increase the risk of early onset dementia in late adulthood. This scoping review assessed theoretical and empirical evidence for the relationships between excessive screen time and (i) neurodevelopment, (ii) learning and memory, (iii) mental health, (iv) substance use disorders, and (v) neurodegeneration. Using Halas et al.’s (BMJ Open, 5(1), 1–6; 2015) five-stage scoping review methodology, we systematically identified articles meeting the following inclusion criteria: published in English between January 1999–July 2019; human or animal subjects; primary and secondary sources including original research, systematic reviews, meta-analyses, scoping reviews, and narrative reviews. Primary search terms focused on “smartphone,” “mental health,” “substance use,” “neurodevelopment,” and “neurodegeneration”; secondary search terms focused on “social media,” “anxiety,” “cannabis,” and “dementia”. We analyzed 44 articles across 16 countries in this review. Each article corresponded to one of four research questions investigating screen time and mental health (n = 13), mental health and substance use (n = 8), chronic stress and development (n = 14), and chronic stress and neurodegeneration (n = 9). Overall increased screen time is associated with negative outcomes such as lowered self-esteem, increased incidence and severity of mental health issues and addictions, slowed learning and acquisition, and an increased risk of premature cognitive decline. Future directions to better inform public policy should expand research methodologies and explore the prolonged effects of excessive screen time on cognition and mental health in diverse populations and contexts.","container-title":"International Journal of Mental Health and Addiction","DOI":"10.1007/s11469-019-00182-2","ISSN":"1557-1882","issue":"3","journalAbbreviation":"International Journal of Mental Health and Addiction","page":"724-744","title":"Effects of Excessive Screen Time on Neurodevelopment, Learning, Memory, Mental Health, and Neurodegeneration: a Scoping Review","volume":"19","author":[{"family":"Neophytou","given":"Eliana"},{"family":"Manwell","given":"Laurie A."},{"family":"Eikelboom","given":"Roelof"}],"issued":{"date-parts":[["2021",6,1]]}}},{"id":2501,"uris":["http://zotero.org/users/7696217/items/94DIU4KL"],"itemData":{"id":2501,"type":"article-journal","abstract":"The use of computers/TV has become increasingly common worldwide after entering the twenty-first century and depression represents a growing public health burden. Understanding the association between screen time-based sedentary behavior (ST-SB) and the risk of depression is important to the development of prevention and intervention strategies.","container-title":"BMC Public Health","DOI":"10.1186/s12889-019-7904-9","ISSN":"1471-2458","issue":"1","journalAbbreviation":"BMC Public Health","page":"1524","title":"The associations between screen time-based sedentary behavior and depression: a systematic review and meta-analysis","volume":"19","author":[{"family":"Wang","given":"Xiao"},{"family":"Li","given":"Yuexuan"},{"family":"Fan","given":"Haoliang"}],"issued":{"date-parts":[["2019",11,14]]}}},{"id":"pZcqSlUQ/qHV6BbXF","uris":["http://zoterthero.org/users/7696217/items/ADEJZ6GM"],"itemData":{"id":28,"type":"article-journal","container-title":"BMJ open","ISSN":"2044-6055","issue":"1","journalAbbreviation":"BMJ open","note":"publisher: British Medical Journal Publishing Group","page":"e023191","title":"Effects of screentime on the health and well-being of children and adolescents: a systematic review of reviews","volume":"9","author":[{"family":"Stiglic","given":"Neza"},{"family":"Viner","given":"Russell M"}],"issued":{"date-parts":[["2019"]]}}}],"schema":"https://github.com/citation-style-language/schema/raw/master/csl-citation.json"} </w:instrText>
      </w:r>
      <w:r w:rsidR="00C74DE4" w:rsidRPr="00706156">
        <w:rPr>
          <w:rFonts w:cs="Arial"/>
        </w:rPr>
        <w:fldChar w:fldCharType="separate"/>
      </w:r>
      <w:r w:rsidR="00255C25" w:rsidRPr="00706156">
        <w:rPr>
          <w:rFonts w:cs="Arial"/>
          <w:vertAlign w:val="superscript"/>
        </w:rPr>
        <w:t>127,133,134</w:t>
      </w:r>
      <w:r w:rsidR="00C74DE4" w:rsidRPr="00706156">
        <w:rPr>
          <w:rFonts w:cs="Arial"/>
        </w:rPr>
        <w:fldChar w:fldCharType="end"/>
      </w:r>
      <w:r w:rsidR="00C74DE4" w:rsidRPr="00706156">
        <w:rPr>
          <w:rFonts w:cs="Arial"/>
        </w:rPr>
        <w:t xml:space="preserve">. </w:t>
      </w:r>
      <w:r w:rsidR="0079353E" w:rsidRPr="00706156">
        <w:rPr>
          <w:rFonts w:cs="Arial"/>
        </w:rPr>
        <w:t xml:space="preserve">It is therefore recommended that screen time be reduced wherever </w:t>
      </w:r>
      <w:r w:rsidR="004267E3" w:rsidRPr="00706156">
        <w:rPr>
          <w:rFonts w:cs="Arial"/>
        </w:rPr>
        <w:t xml:space="preserve">possible (for example, leisure time screen time) to negate these negative outcomes. </w:t>
      </w:r>
    </w:p>
    <w:p w14:paraId="203C8AF3" w14:textId="6BC09977" w:rsidR="00E9171F" w:rsidRPr="00706156" w:rsidRDefault="00E9171F" w:rsidP="00F24E80">
      <w:pPr>
        <w:spacing w:line="360" w:lineRule="auto"/>
        <w:rPr>
          <w:rFonts w:cs="Arial"/>
        </w:rPr>
      </w:pPr>
      <w:r w:rsidRPr="00706156">
        <w:rPr>
          <w:rFonts w:cs="Arial"/>
        </w:rPr>
        <w:t xml:space="preserve">Overall screen time was consistently associated with </w:t>
      </w:r>
      <w:r w:rsidR="00851181" w:rsidRPr="00706156">
        <w:rPr>
          <w:rFonts w:cs="Arial"/>
        </w:rPr>
        <w:t>decreases in physical activity in adults,</w:t>
      </w:r>
      <w:r w:rsidR="003C5D48" w:rsidRPr="00706156">
        <w:rPr>
          <w:rFonts w:cs="Arial"/>
        </w:rPr>
        <w:t xml:space="preserve"> </w:t>
      </w:r>
      <w:r w:rsidR="00525075" w:rsidRPr="00706156">
        <w:rPr>
          <w:rFonts w:cs="Arial"/>
        </w:rPr>
        <w:t xml:space="preserve">however conflicting results were found regarding TV time. </w:t>
      </w:r>
      <w:r w:rsidR="00816C52" w:rsidRPr="00706156">
        <w:rPr>
          <w:rFonts w:cs="Arial"/>
        </w:rPr>
        <w:t xml:space="preserve">Furthermore, gaming and social media use were both found to correlate with physical activity, however smartphone </w:t>
      </w:r>
      <w:proofErr w:type="gramStart"/>
      <w:r w:rsidR="00816C52" w:rsidRPr="00706156">
        <w:rPr>
          <w:rFonts w:cs="Arial"/>
        </w:rPr>
        <w:t>use</w:t>
      </w:r>
      <w:proofErr w:type="gramEnd"/>
      <w:r w:rsidR="00816C52" w:rsidRPr="00706156">
        <w:rPr>
          <w:rFonts w:cs="Arial"/>
        </w:rPr>
        <w:t xml:space="preserve"> and PC/computer/tablet use </w:t>
      </w:r>
      <w:r w:rsidR="00520A70" w:rsidRPr="00706156">
        <w:rPr>
          <w:rFonts w:cs="Arial"/>
        </w:rPr>
        <w:t xml:space="preserve">were </w:t>
      </w:r>
      <w:r w:rsidR="00816C52" w:rsidRPr="00706156">
        <w:rPr>
          <w:rFonts w:cs="Arial"/>
        </w:rPr>
        <w:t xml:space="preserve">not. </w:t>
      </w:r>
      <w:r w:rsidR="000B577E" w:rsidRPr="00706156">
        <w:rPr>
          <w:rFonts w:cs="Arial"/>
        </w:rPr>
        <w:t>W</w:t>
      </w:r>
      <w:r w:rsidR="00C82703" w:rsidRPr="00706156">
        <w:rPr>
          <w:rFonts w:cs="Arial"/>
        </w:rPr>
        <w:t xml:space="preserve">eight gain was associated with </w:t>
      </w:r>
      <w:r w:rsidR="004A2D1F" w:rsidRPr="00706156">
        <w:rPr>
          <w:rFonts w:cs="Arial"/>
        </w:rPr>
        <w:t xml:space="preserve">time spent </w:t>
      </w:r>
      <w:r w:rsidR="00422173" w:rsidRPr="00706156">
        <w:rPr>
          <w:rFonts w:cs="Arial"/>
        </w:rPr>
        <w:t xml:space="preserve">lying in front of a TV screen, yet </w:t>
      </w:r>
      <w:r w:rsidR="00960FA6" w:rsidRPr="00706156">
        <w:rPr>
          <w:rFonts w:cs="Arial"/>
        </w:rPr>
        <w:t xml:space="preserve">in a different study </w:t>
      </w:r>
      <w:r w:rsidR="00422173" w:rsidRPr="00706156">
        <w:rPr>
          <w:rFonts w:cs="Arial"/>
        </w:rPr>
        <w:t xml:space="preserve">overall BMI was not associated with overall screen time. </w:t>
      </w:r>
      <w:r w:rsidR="00C52332" w:rsidRPr="00706156">
        <w:rPr>
          <w:rFonts w:cs="Arial"/>
        </w:rPr>
        <w:t xml:space="preserve">Few previous studies have reported associations between screen time and physical activity levels, however studies have reported </w:t>
      </w:r>
      <w:r w:rsidR="005B2881" w:rsidRPr="00706156">
        <w:rPr>
          <w:rFonts w:cs="Arial"/>
        </w:rPr>
        <w:t>negative outcomes in adults with high screen time and low physical activity levels, including health related quality of life</w:t>
      </w:r>
      <w:r w:rsidR="005B2881" w:rsidRPr="00706156">
        <w:rPr>
          <w:rFonts w:cs="Arial"/>
        </w:rPr>
        <w:fldChar w:fldCharType="begin"/>
      </w:r>
      <w:r w:rsidR="00255C25" w:rsidRPr="00706156">
        <w:rPr>
          <w:rFonts w:cs="Arial"/>
        </w:rPr>
        <w:instrText xml:space="preserve"> ADDIN ZOTERO_ITEM CSL_CITATION {"citationID":"WOu7uVNu","properties":{"formattedCitation":"\\super 135\\nosupersub{}","plainCitation":"135","noteIndex":0},"citationItems":[{"id":10262,"uris":["http://zotero.org/users/7696217/items/S4FP4NXX"],"itemData":{"id":10262,"type":"article-journal","abstract":"Background\nAssociations between the combined effect of physical activity and screen based activities on health related quality of life remain largely undetermined.\nMethods\nDuring 2008–2010, cross-sectional data for self-reported health related quality of life, physical activity, and screen-time were collected for 3796 Australian adults. Logistic regression was conducted to examine associations for six combinations of physical activity (none, insufficient, and sufficient), and screen-time (low and high) on health related quality of life.\nResults\nIn comparison to the reference category (sufficient physical activity and low screen-time) men and women who reported no physical activity and either high (OR=4.52, 95% CI 2.82–7.25) or low (OR=2.29, 95% CI 1.37–3.80) screen-time, were significantly more likely to report over 14 unhealthy days. Men reporting either; no physical activity and high (OR=3.15, 95% CI 1.92–5.15), or low (OR=2.17, 95% CI 1.30–3.63) screen-time; insufficient physical activity and high (OR=1.68, 95% CI 1.08–2.60), or low (OR=1.79, 95% CI 1.14–2.82) screen-time were more likely to rate their health as poor or fair. In women this was significant for those who reported no physical activity and high screen-time (OR=1.98, 95% CI, 1.19–3.31).\nConclusions\nResults suggest that the combination of no physical activity and high screen-time demonstrated the greatest negative impact on health related quality of life.","container-title":"Preventive Medicine","DOI":"10.1016/j.ypmed.2012.05.003","ISSN":"0091-7435","issue":"1","journalAbbreviation":"Preventive Medicine","page":"46-49","title":"Associations of physical activity and screen-time on health related quality of life in adults","volume":"55","author":[{"family":"Davies","given":"Cally A."},{"family":"Vandelanotte","given":"Corneel"},{"family":"Duncan","given":"Mitch J."},{"family":"Uffelen","given":"Jannique G.Z.","non-dropping-particle":"van"}],"issued":{"date-parts":[["2012",7,1]]}}}],"schema":"https://github.com/citation-style-language/schema/raw/master/csl-citation.json"} </w:instrText>
      </w:r>
      <w:r w:rsidR="005B2881" w:rsidRPr="00706156">
        <w:rPr>
          <w:rFonts w:cs="Arial"/>
        </w:rPr>
        <w:fldChar w:fldCharType="separate"/>
      </w:r>
      <w:r w:rsidR="00255C25" w:rsidRPr="00706156">
        <w:rPr>
          <w:rFonts w:cs="Arial"/>
          <w:vertAlign w:val="superscript"/>
        </w:rPr>
        <w:t>135</w:t>
      </w:r>
      <w:r w:rsidR="005B2881" w:rsidRPr="00706156">
        <w:rPr>
          <w:rFonts w:cs="Arial"/>
        </w:rPr>
        <w:fldChar w:fldCharType="end"/>
      </w:r>
      <w:r w:rsidR="00C00C5B" w:rsidRPr="00706156">
        <w:rPr>
          <w:rFonts w:cs="Arial"/>
        </w:rPr>
        <w:t xml:space="preserve">. </w:t>
      </w:r>
      <w:r w:rsidR="0082597D" w:rsidRPr="00706156">
        <w:rPr>
          <w:rFonts w:cs="Arial"/>
        </w:rPr>
        <w:t xml:space="preserve">Although screen time is generally </w:t>
      </w:r>
      <w:r w:rsidR="00161913" w:rsidRPr="00706156">
        <w:rPr>
          <w:rFonts w:cs="Arial"/>
        </w:rPr>
        <w:t>classified as a sedentary behaviour, there are types of screen time that promote physical activity</w:t>
      </w:r>
      <w:r w:rsidR="00FC3CED" w:rsidRPr="00706156">
        <w:rPr>
          <w:rFonts w:cs="Arial"/>
        </w:rPr>
        <w:t>, including exergaming</w:t>
      </w:r>
      <w:r w:rsidR="00D0465A" w:rsidRPr="00706156">
        <w:rPr>
          <w:rFonts w:cs="Arial"/>
        </w:rPr>
        <w:t xml:space="preserve"> (a </w:t>
      </w:r>
      <w:proofErr w:type="gramStart"/>
      <w:r w:rsidR="00D0465A" w:rsidRPr="00706156">
        <w:rPr>
          <w:rFonts w:cs="Arial"/>
        </w:rPr>
        <w:t>type</w:t>
      </w:r>
      <w:proofErr w:type="gramEnd"/>
      <w:r w:rsidR="00982C4C" w:rsidRPr="00706156">
        <w:rPr>
          <w:rFonts w:cs="Arial"/>
        </w:rPr>
        <w:t xml:space="preserve"> physical activity that</w:t>
      </w:r>
      <w:r w:rsidR="00D0465A" w:rsidRPr="00706156">
        <w:rPr>
          <w:rFonts w:cs="Arial"/>
        </w:rPr>
        <w:t xml:space="preserve"> </w:t>
      </w:r>
      <w:r w:rsidR="00982C4C" w:rsidRPr="00706156">
        <w:rPr>
          <w:rFonts w:cs="Arial"/>
        </w:rPr>
        <w:t>is</w:t>
      </w:r>
      <w:r w:rsidR="00D0465A" w:rsidRPr="00706156">
        <w:rPr>
          <w:rFonts w:cs="Arial"/>
        </w:rPr>
        <w:t xml:space="preserve"> technology</w:t>
      </w:r>
      <w:r w:rsidR="00982C4C" w:rsidRPr="00706156">
        <w:rPr>
          <w:rFonts w:cs="Arial"/>
        </w:rPr>
        <w:t>-driven, and often includes</w:t>
      </w:r>
      <w:r w:rsidR="00E457C5" w:rsidRPr="00706156">
        <w:rPr>
          <w:rFonts w:cs="Arial"/>
        </w:rPr>
        <w:t xml:space="preserve"> an element of screen time)</w:t>
      </w:r>
      <w:r w:rsidR="00457AA1" w:rsidRPr="00706156">
        <w:rPr>
          <w:rFonts w:cs="Arial"/>
        </w:rPr>
        <w:t>, a type which has not been explicitly identified in this review</w:t>
      </w:r>
      <w:r w:rsidR="00FC3CED" w:rsidRPr="00706156">
        <w:rPr>
          <w:rFonts w:cs="Arial"/>
        </w:rPr>
        <w:t xml:space="preserve">. </w:t>
      </w:r>
      <w:r w:rsidR="00297B69" w:rsidRPr="00706156">
        <w:rPr>
          <w:rFonts w:cs="Arial"/>
        </w:rPr>
        <w:t xml:space="preserve">Indeed, exergaming has been </w:t>
      </w:r>
      <w:r w:rsidR="00EF7DAD" w:rsidRPr="00706156">
        <w:rPr>
          <w:rFonts w:cs="Arial"/>
        </w:rPr>
        <w:t>shown to reduce anxiety levels</w:t>
      </w:r>
      <w:r w:rsidR="006257A6" w:rsidRPr="00706156">
        <w:rPr>
          <w:rFonts w:cs="Arial"/>
        </w:rPr>
        <w:t xml:space="preserve"> and increase physical activity levels</w:t>
      </w:r>
      <w:r w:rsidR="006257A6" w:rsidRPr="00706156">
        <w:rPr>
          <w:rFonts w:cs="Arial"/>
        </w:rPr>
        <w:fldChar w:fldCharType="begin"/>
      </w:r>
      <w:r w:rsidR="00255C25" w:rsidRPr="00706156">
        <w:rPr>
          <w:rFonts w:cs="Arial"/>
        </w:rPr>
        <w:instrText xml:space="preserve"> ADDIN ZOTERO_ITEM CSL_CITATION {"citationID":"Sr8SGXkn","properties":{"formattedCitation":"\\super 136\\nosupersub{}","plainCitation":"136","noteIndex":0},"citationItems":[{"id":10264,"uris":["http://zotero.org/users/7696217/items/WZYGDERI"],"itemData":{"id":10264,"type":"article-journal","container-title":"Scandinavian journal of medicine &amp; science in sports","ISSN":"0905-7188","issue":"7","journalAbbreviation":"Scandinavian journal of medicine &amp; science in sports","note":"publisher: Wiley Online Library","page":"1100-1116","title":"The effects of exergames on anxiety levels: A systematic review and meta</w:instrText>
      </w:r>
      <w:r w:rsidR="00255C25" w:rsidRPr="00706156">
        <w:rPr>
          <w:rFonts w:ascii="Cambria Math" w:hAnsi="Cambria Math" w:cs="Cambria Math"/>
        </w:rPr>
        <w:instrText>‐</w:instrText>
      </w:r>
      <w:r w:rsidR="00255C25" w:rsidRPr="00706156">
        <w:rPr>
          <w:rFonts w:cs="Arial"/>
        </w:rPr>
        <w:instrText xml:space="preserve">analysis","volume":"30","author":[{"family":"Viana","given":"Ricardo Borges"},{"family":"Dankel","given":"Scott J"},{"family":"Loenneke","given":"Jeremy P"},{"family":"Gentil","given":"Paulo"},{"family":"Vieira","given":"Carlos Alexandre"},{"family":"Andrade","given":"Marilia dos Santos"},{"family":"Vancini","given":"Rodrigo Luiz"},{"family":"Lira","given":"Claudio Andre Barbosa","non-dropping-particle":"de"}],"issued":{"date-parts":[["2020"]]}}}],"schema":"https://github.com/citation-style-language/schema/raw/master/csl-citation.json"} </w:instrText>
      </w:r>
      <w:r w:rsidR="006257A6" w:rsidRPr="00706156">
        <w:rPr>
          <w:rFonts w:cs="Arial"/>
        </w:rPr>
        <w:fldChar w:fldCharType="separate"/>
      </w:r>
      <w:r w:rsidR="00255C25" w:rsidRPr="00706156">
        <w:rPr>
          <w:rFonts w:cs="Arial"/>
          <w:vertAlign w:val="superscript"/>
        </w:rPr>
        <w:t>136</w:t>
      </w:r>
      <w:r w:rsidR="006257A6" w:rsidRPr="00706156">
        <w:rPr>
          <w:rFonts w:cs="Arial"/>
        </w:rPr>
        <w:fldChar w:fldCharType="end"/>
      </w:r>
      <w:r w:rsidR="006257A6" w:rsidRPr="00706156">
        <w:rPr>
          <w:rFonts w:cs="Arial"/>
        </w:rPr>
        <w:t>,</w:t>
      </w:r>
      <w:r w:rsidR="00EF7DAD" w:rsidRPr="00706156">
        <w:rPr>
          <w:rFonts w:cs="Arial"/>
        </w:rPr>
        <w:t xml:space="preserve"> </w:t>
      </w:r>
      <w:r w:rsidR="006257A6" w:rsidRPr="00706156">
        <w:rPr>
          <w:rFonts w:cs="Arial"/>
        </w:rPr>
        <w:t>and</w:t>
      </w:r>
      <w:r w:rsidR="00EF7DAD" w:rsidRPr="00706156">
        <w:rPr>
          <w:rFonts w:cs="Arial"/>
        </w:rPr>
        <w:t xml:space="preserve"> has been postulated as a potential source of physical </w:t>
      </w:r>
      <w:r w:rsidR="006257A6" w:rsidRPr="00706156">
        <w:rPr>
          <w:rFonts w:cs="Arial"/>
        </w:rPr>
        <w:t>activity</w:t>
      </w:r>
      <w:r w:rsidR="00EF7DAD" w:rsidRPr="00706156">
        <w:rPr>
          <w:rFonts w:cs="Arial"/>
        </w:rPr>
        <w:t xml:space="preserve"> during the COVID</w:t>
      </w:r>
      <w:r w:rsidR="00BF3302" w:rsidRPr="00706156">
        <w:rPr>
          <w:rFonts w:cs="Arial"/>
        </w:rPr>
        <w:t>-</w:t>
      </w:r>
      <w:r w:rsidR="00EF7DAD" w:rsidRPr="00706156">
        <w:rPr>
          <w:rFonts w:cs="Arial"/>
        </w:rPr>
        <w:t xml:space="preserve">19 pandemic, </w:t>
      </w:r>
      <w:r w:rsidR="006257A6" w:rsidRPr="00706156">
        <w:rPr>
          <w:rFonts w:cs="Arial"/>
        </w:rPr>
        <w:t>particularly</w:t>
      </w:r>
      <w:r w:rsidR="00EF7DAD" w:rsidRPr="00706156">
        <w:rPr>
          <w:rFonts w:cs="Arial"/>
        </w:rPr>
        <w:t xml:space="preserve"> in times of </w:t>
      </w:r>
      <w:r w:rsidR="006257A6" w:rsidRPr="00706156">
        <w:rPr>
          <w:rFonts w:cs="Arial"/>
        </w:rPr>
        <w:t>quarantine</w:t>
      </w:r>
      <w:r w:rsidR="006257A6" w:rsidRPr="00706156">
        <w:rPr>
          <w:rFonts w:cs="Arial"/>
        </w:rPr>
        <w:fldChar w:fldCharType="begin"/>
      </w:r>
      <w:r w:rsidR="00255C25" w:rsidRPr="00706156">
        <w:rPr>
          <w:rFonts w:cs="Arial"/>
        </w:rPr>
        <w:instrText xml:space="preserve"> ADDIN ZOTERO_ITEM CSL_CITATION {"citationID":"fqzGambg","properties":{"formattedCitation":"\\super 137,138\\nosupersub{}","plainCitation":"137,138","noteIndex":0},"citationItems":[{"id":10265,"uris":["http://zotero.org/users/7696217/items/38DALNB4"],"itemData":{"id":10265,"type":"article-journal","container-title":"Frontiers in psychology","ISSN":"1664-1078","journalAbbreviation":"Frontiers in psychology","note":"publisher: Frontiers","page":"857","title":"Educational and Social Exergaming: A Perspective on Physical, Social, and Educational Benefits and Pitfalls of Exergaming at Home During the COVID-19 Pandemic and Afterwards","volume":"12","author":[{"family":"Rüth","given":"Marco"},{"family":"Kaspar","given":"Kai"}],"issued":{"date-parts":[["2021"]]}}},{"id":10266,"uris":["http://zotero.org/users/7696217/items/TY9BCGDN"],"itemData":{"id":10266,"type":"article-journal","container-title":"Sustainability","issue":"14","journalAbbreviation":"Sustainability","note":"publisher: Multidisciplinary Digital Publishing Institute","page":"7932","title":"Exergames to Prevent the Secondary Functional Deterioration of Older Adults during Hospitalization and Isolation Periods during the COVID-19 Pandemic","volume":"13","author":[{"family":"Corregidor-Sánchez","given":"Ana Isabel"},{"family":"Polonio-López","given":"Begoña"},{"family":"Martin-Conty","given":"José Luis"},{"family":"Rodríguez-Hernández","given":"Marta"},{"family":"Mordillo-Mateos","given":"Laura"},{"family":"Schez-Sobrino","given":"Santiago"},{"family":"Criado-Álvarez","given":"Juan José"}],"issued":{"date-parts":[["2021"]]}}}],"schema":"https://github.com/citation-style-language/schema/raw/master/csl-citation.json"} </w:instrText>
      </w:r>
      <w:r w:rsidR="006257A6" w:rsidRPr="00706156">
        <w:rPr>
          <w:rFonts w:cs="Arial"/>
        </w:rPr>
        <w:fldChar w:fldCharType="separate"/>
      </w:r>
      <w:r w:rsidR="00255C25" w:rsidRPr="00706156">
        <w:rPr>
          <w:rFonts w:cs="Arial"/>
          <w:vertAlign w:val="superscript"/>
        </w:rPr>
        <w:t>137,138</w:t>
      </w:r>
      <w:r w:rsidR="006257A6" w:rsidRPr="00706156">
        <w:rPr>
          <w:rFonts w:cs="Arial"/>
        </w:rPr>
        <w:fldChar w:fldCharType="end"/>
      </w:r>
      <w:r w:rsidR="006257A6" w:rsidRPr="00706156">
        <w:rPr>
          <w:rFonts w:cs="Arial"/>
        </w:rPr>
        <w:t xml:space="preserve">. Primary studies regarding the efficacy and accessibility of exergaming as an alternative to sedentary based screen time behaviours during the COVID-19 pandemic are warranted. </w:t>
      </w:r>
    </w:p>
    <w:p w14:paraId="08EB2854" w14:textId="2D3CAF25" w:rsidR="0075291B" w:rsidRPr="00706156" w:rsidRDefault="005579DC" w:rsidP="00F24E80">
      <w:pPr>
        <w:spacing w:line="360" w:lineRule="auto"/>
        <w:rPr>
          <w:rFonts w:cs="Arial"/>
        </w:rPr>
      </w:pPr>
      <w:r w:rsidRPr="00706156">
        <w:rPr>
          <w:rFonts w:cs="Arial"/>
        </w:rPr>
        <w:t>Significant</w:t>
      </w:r>
      <w:r w:rsidR="00ED5EAF" w:rsidRPr="00706156">
        <w:rPr>
          <w:rFonts w:cs="Arial"/>
        </w:rPr>
        <w:t xml:space="preserve"> associations </w:t>
      </w:r>
      <w:r w:rsidR="003A754F" w:rsidRPr="00706156">
        <w:rPr>
          <w:rFonts w:cs="Arial"/>
        </w:rPr>
        <w:t xml:space="preserve">between screen time and physical activity in children were conflicting, with some studies reporting negative </w:t>
      </w:r>
      <w:r w:rsidR="00B626A8" w:rsidRPr="00706156">
        <w:rPr>
          <w:rFonts w:cs="Arial"/>
        </w:rPr>
        <w:t>associations</w:t>
      </w:r>
      <w:r w:rsidR="003A754F" w:rsidRPr="00706156">
        <w:rPr>
          <w:rFonts w:cs="Arial"/>
        </w:rPr>
        <w:t xml:space="preserve"> between </w:t>
      </w:r>
      <w:r w:rsidR="00B626A8" w:rsidRPr="00706156">
        <w:rPr>
          <w:rFonts w:cs="Arial"/>
        </w:rPr>
        <w:t>physical activity and overall, leisure, and education screen time, whereas other studies reported null results. The conflicting results could be due to several factors, including reporting biases and statistical methodology.</w:t>
      </w:r>
      <w:r w:rsidR="008F7390" w:rsidRPr="00706156">
        <w:rPr>
          <w:rFonts w:cs="Arial"/>
        </w:rPr>
        <w:t xml:space="preserve"> </w:t>
      </w:r>
      <w:r w:rsidR="008F0B4E" w:rsidRPr="00706156">
        <w:rPr>
          <w:rFonts w:cs="Arial"/>
        </w:rPr>
        <w:t>Regarding sedentary behaviour</w:t>
      </w:r>
      <w:r w:rsidR="00675531" w:rsidRPr="00706156">
        <w:rPr>
          <w:rFonts w:cs="Arial"/>
        </w:rPr>
        <w:t xml:space="preserve">, screen time was consistently associated </w:t>
      </w:r>
      <w:r w:rsidRPr="00706156">
        <w:rPr>
          <w:rFonts w:cs="Arial"/>
        </w:rPr>
        <w:t>in children</w:t>
      </w:r>
      <w:r w:rsidR="00130FB6" w:rsidRPr="00706156">
        <w:rPr>
          <w:rFonts w:cs="Arial"/>
        </w:rPr>
        <w:t>, however changes in BMI and weight gain were not associated with screen time in any study.</w:t>
      </w:r>
      <w:r w:rsidR="0037614A" w:rsidRPr="00706156">
        <w:rPr>
          <w:rFonts w:cs="Arial"/>
        </w:rPr>
        <w:t xml:space="preserve"> This concurs with much of the literature that has found similar associations, </w:t>
      </w:r>
      <w:r w:rsidR="00F22C38" w:rsidRPr="00706156">
        <w:rPr>
          <w:rFonts w:cs="Arial"/>
        </w:rPr>
        <w:t>predominantly</w:t>
      </w:r>
      <w:r w:rsidR="0037614A" w:rsidRPr="00706156">
        <w:rPr>
          <w:rFonts w:cs="Arial"/>
        </w:rPr>
        <w:t xml:space="preserve"> because </w:t>
      </w:r>
      <w:r w:rsidR="007A3E75" w:rsidRPr="00706156">
        <w:rPr>
          <w:rFonts w:cs="Arial"/>
        </w:rPr>
        <w:t>screen time</w:t>
      </w:r>
      <w:r w:rsidR="00F22C38" w:rsidRPr="00706156">
        <w:rPr>
          <w:rFonts w:cs="Arial"/>
        </w:rPr>
        <w:t xml:space="preserve"> is usually conducted while in a sedentary position</w:t>
      </w:r>
      <w:r w:rsidR="00B327D5" w:rsidRPr="00706156">
        <w:rPr>
          <w:rFonts w:cs="Arial"/>
        </w:rPr>
        <w:fldChar w:fldCharType="begin"/>
      </w:r>
      <w:r w:rsidR="00255C25" w:rsidRPr="00706156">
        <w:rPr>
          <w:rFonts w:cs="Arial"/>
        </w:rPr>
        <w:instrText xml:space="preserve"> ADDIN ZOTERO_ITEM CSL_CITATION {"citationID":"WQU5o90h","properties":{"formattedCitation":"\\super 130\\nosupersub{}","plainCitation":"130","noteIndex":0},"citationItems":[{"id":28,"uris":["http://zotero.org/users/7696217/items/ADEJZ6GM"],"itemData":{"id":28,"type":"article-journal","container-title":"BMJ open","ISSN":"2044-6055","issue":"1","journalAbbreviation":"BMJ open","note":"publisher: British Medical Journal Publishing Group","page":"e023191","title":"Effects of screentime on the health and well-being of children and adolescents: a systematic review of reviews","volume":"9","author":[{"family":"Stiglic","given":"Neza"},{"family":"Viner","given":"Russell M"}],"issued":{"date-parts":[["2019"]]}}}],"schema":"https://github.com/citation-style-language/schema/raw/master/csl-citation.json"} </w:instrText>
      </w:r>
      <w:r w:rsidR="00B327D5" w:rsidRPr="00706156">
        <w:rPr>
          <w:rFonts w:cs="Arial"/>
        </w:rPr>
        <w:fldChar w:fldCharType="separate"/>
      </w:r>
      <w:r w:rsidR="00255C25" w:rsidRPr="00706156">
        <w:rPr>
          <w:rFonts w:cs="Arial"/>
          <w:vertAlign w:val="superscript"/>
        </w:rPr>
        <w:t>130</w:t>
      </w:r>
      <w:r w:rsidR="00B327D5" w:rsidRPr="00706156">
        <w:rPr>
          <w:rFonts w:cs="Arial"/>
        </w:rPr>
        <w:fldChar w:fldCharType="end"/>
      </w:r>
      <w:r w:rsidR="009C18BC" w:rsidRPr="00706156">
        <w:rPr>
          <w:rFonts w:cs="Arial"/>
        </w:rPr>
        <w:t xml:space="preserve">. It </w:t>
      </w:r>
      <w:r w:rsidR="009C18BC" w:rsidRPr="00706156">
        <w:rPr>
          <w:rFonts w:cs="Arial"/>
        </w:rPr>
        <w:lastRenderedPageBreak/>
        <w:t xml:space="preserve">also </w:t>
      </w:r>
      <w:r w:rsidR="00DE75FC" w:rsidRPr="00706156">
        <w:rPr>
          <w:rFonts w:cs="Arial"/>
        </w:rPr>
        <w:t>agrees</w:t>
      </w:r>
      <w:r w:rsidR="00D20CF0" w:rsidRPr="00706156">
        <w:rPr>
          <w:rFonts w:cs="Arial"/>
        </w:rPr>
        <w:t xml:space="preserve"> with previous reviews that have </w:t>
      </w:r>
      <w:r w:rsidR="004442BF" w:rsidRPr="00706156">
        <w:rPr>
          <w:rFonts w:cs="Arial"/>
        </w:rPr>
        <w:t>shown large increases in sedentary behaviour during the pandemic</w:t>
      </w:r>
      <w:r w:rsidR="004442BF" w:rsidRPr="00706156">
        <w:rPr>
          <w:rFonts w:cs="Arial"/>
        </w:rPr>
        <w:fldChar w:fldCharType="begin"/>
      </w:r>
      <w:r w:rsidR="00E97678" w:rsidRPr="00706156">
        <w:rPr>
          <w:rFonts w:cs="Arial"/>
        </w:rPr>
        <w:instrText xml:space="preserve"> ADDIN ZOTERO_ITEM CSL_CITATION {"citationID":"vYcgIvz5","properties":{"formattedCitation":"\\super 4\\nosupersub{}","plainCitation":"4","noteIndex":0},"citationItems":[{"id":182,"uris":["http://zotero.org/users/7696217/items/4WI337I5"],"itemData":{"id":182,"type":"article-journal","container-title":"BMJ Open Sport &amp; Exercise Medicine","ISSN":"2055-7647","issue":"1","journalAbbreviation":"BMJ Open Sport &amp; Exercise Medicine","note":"publisher: BMJ Specialist Journals","page":"e000960","title":"Changes in physical activity and sedentary behaviours from before to during the COVID-19 pandemic lockdown: a systematic review","volume":"7","author":[{"family":"Stockwell","given":"Stephanie"},{"family":"Trott","given":"Mike"},{"family":"Tully","given":"Mark"},{"family":"Shin","given":"Jae"},{"family":"Barnett","given":"Yvonne"},{"family":"Butler","given":"Laurie"},{"family":"McDermott","given":"Daragh"},{"family":"Schuch","given":"Felipe"},{"family":"Smith","given":"Lee"}],"issued":{"date-parts":[["2021"]]}}}],"schema":"https://github.com/citation-style-language/schema/raw/master/csl-citation.json"} </w:instrText>
      </w:r>
      <w:r w:rsidR="004442BF" w:rsidRPr="00706156">
        <w:rPr>
          <w:rFonts w:cs="Arial"/>
        </w:rPr>
        <w:fldChar w:fldCharType="separate"/>
      </w:r>
      <w:r w:rsidR="0094147D" w:rsidRPr="00706156">
        <w:rPr>
          <w:rFonts w:cs="Arial"/>
          <w:szCs w:val="24"/>
          <w:vertAlign w:val="superscript"/>
        </w:rPr>
        <w:t>4</w:t>
      </w:r>
      <w:r w:rsidR="004442BF" w:rsidRPr="00706156">
        <w:rPr>
          <w:rFonts w:cs="Arial"/>
        </w:rPr>
        <w:fldChar w:fldCharType="end"/>
      </w:r>
      <w:r w:rsidR="004B5728" w:rsidRPr="00706156">
        <w:rPr>
          <w:rFonts w:cs="Arial"/>
        </w:rPr>
        <w:t xml:space="preserve">. </w:t>
      </w:r>
      <w:r w:rsidR="002211C4" w:rsidRPr="00706156">
        <w:rPr>
          <w:rFonts w:cs="Arial"/>
        </w:rPr>
        <w:t>Because s</w:t>
      </w:r>
      <w:r w:rsidR="00675531" w:rsidRPr="00706156">
        <w:rPr>
          <w:rFonts w:cs="Arial"/>
        </w:rPr>
        <w:t>everal previous studies have found significant negative associations between screen time and physical activity in children of all ages, increases in physical activity and corresponding decreases in screen time being recommended</w:t>
      </w:r>
      <w:r w:rsidR="00675531" w:rsidRPr="00706156">
        <w:rPr>
          <w:rFonts w:cs="Arial"/>
        </w:rPr>
        <w:fldChar w:fldCharType="begin"/>
      </w:r>
      <w:r w:rsidR="00255C25" w:rsidRPr="00706156">
        <w:rPr>
          <w:rFonts w:cs="Arial"/>
        </w:rPr>
        <w:instrText xml:space="preserve"> ADDIN ZOTERO_ITEM CSL_CITATION {"citationID":"wUZ6b42m","properties":{"formattedCitation":"\\super 139\\uc0\\u8211{}141\\nosupersub{}","plainCitation":"139–141","noteIndex":0},"citationItems":[{"id":10267,"uris":["http://zotero.org/users/7696217/items/QWGS4EWC"],"itemData":{"id":10267,"type":"article-journal","container-title":"International Journal of Behavioral Nutrition and Physical Activity","ISSN":"1479-5868","issue":"1","journalAbbreviation":"International Journal of Behavioral Nutrition and Physical Activity","note":"publisher: Springer","page":"1-10","title":"Screen time and physical activity during adolescence: longitudinal effects on obesity in young adulthood","volume":"4","author":[{"family":"Boone","given":"Janne E"},{"family":"Gordon-Larsen","given":"Penny"},{"family":"Adair","given":"Linda S"},{"family":"Popkin","given":"Barry M"}],"issued":{"date-parts":[["2007"]]}}},{"id":10268,"uris":["http://zotero.org/users/7696217/items/CN8RWPNT"],"itemData":{"id":10268,"type":"article-journal","container-title":"Sleep medicine reviews","ISSN":"1087-0792","journalAbbreviation":"Sleep medicine reviews","note":"publisher: Elsevier","page":"101226","title":"Associations of screen time, sedentary time and physical activity with sleep in under 5s: A systematic review and meta-analysis","volume":"49","author":[{"family":"Janssen","given":"Xanne"},{"family":"Martin","given":"Anne"},{"family":"Hughes","given":"Adrienne R"},{"family":"Hill","given":"Catherine M"},{"family":"Kotronoulas","given":"Grigorios"},{"family":"Hesketh","given":"Kathryn R"}],"issued":{"date-parts":[["2020"]]}}},{"id":10269,"uris":["http://zotero.org/users/7696217/items/ICJ2P26K"],"itemData":{"id":10269,"type":"article-journal","container-title":"Annals of human biology","ISSN":"0301-4460","issue":"5","journalAbbreviation":"Annals of human biology","note":"publisher: Taylor &amp; Francis","page":"393-399","title":"Physical activity in pre-school children: Trends over time and associations with body mass index and screen time","volume":"46","author":[{"family":"Venetsanou","given":"Fotini"},{"family":"Kambas","given":"Antonis"},{"family":"Gourgoulis","given":"Vassilios"},{"family":"Yannakoulia","given":"Mary"}],"issued":{"date-parts":[["2019"]]}}}],"schema":"https://github.com/citation-style-language/schema/raw/master/csl-citation.json"} </w:instrText>
      </w:r>
      <w:r w:rsidR="00675531" w:rsidRPr="00706156">
        <w:rPr>
          <w:rFonts w:cs="Arial"/>
        </w:rPr>
        <w:fldChar w:fldCharType="separate"/>
      </w:r>
      <w:r w:rsidR="00255C25" w:rsidRPr="00706156">
        <w:rPr>
          <w:rFonts w:cs="Arial"/>
          <w:vertAlign w:val="superscript"/>
        </w:rPr>
        <w:t>139–141</w:t>
      </w:r>
      <w:r w:rsidR="00675531" w:rsidRPr="00706156">
        <w:rPr>
          <w:rFonts w:cs="Arial"/>
        </w:rPr>
        <w:fldChar w:fldCharType="end"/>
      </w:r>
      <w:r w:rsidR="00675531" w:rsidRPr="00706156">
        <w:rPr>
          <w:rFonts w:cs="Arial"/>
        </w:rPr>
        <w:t>.</w:t>
      </w:r>
    </w:p>
    <w:p w14:paraId="30FA762C" w14:textId="03C151A4" w:rsidR="00485491" w:rsidRPr="00706156" w:rsidRDefault="00485491" w:rsidP="00D05102">
      <w:pPr>
        <w:pStyle w:val="Heading3"/>
      </w:pPr>
    </w:p>
    <w:p w14:paraId="138F201D" w14:textId="3FD42F6F" w:rsidR="00F04501" w:rsidRPr="00706156" w:rsidRDefault="00F04501" w:rsidP="00F70AB9">
      <w:pPr>
        <w:spacing w:line="360" w:lineRule="auto"/>
      </w:pPr>
      <w:r w:rsidRPr="00706156">
        <w:t xml:space="preserve">In adults, studies </w:t>
      </w:r>
      <w:r w:rsidR="001E15E4" w:rsidRPr="00706156">
        <w:t>agreed</w:t>
      </w:r>
      <w:r w:rsidRPr="00706156">
        <w:t xml:space="preserve"> that screen time was not associated with sleep </w:t>
      </w:r>
      <w:r w:rsidR="00462483" w:rsidRPr="00706156">
        <w:t xml:space="preserve">or fatigue </w:t>
      </w:r>
      <w:r w:rsidR="002531DF" w:rsidRPr="00706156">
        <w:t>correlates</w:t>
      </w:r>
      <w:r w:rsidR="00462483" w:rsidRPr="00706156">
        <w:t>, including sleep time</w:t>
      </w:r>
      <w:r w:rsidRPr="00706156">
        <w:t xml:space="preserve">. This </w:t>
      </w:r>
      <w:r w:rsidR="00462483" w:rsidRPr="00706156">
        <w:t>is in conflict</w:t>
      </w:r>
      <w:r w:rsidRPr="00706156">
        <w:t xml:space="preserve"> with pre-COVID studies that have found association between screen time and sleep</w:t>
      </w:r>
      <w:r w:rsidR="00462483" w:rsidRPr="00706156">
        <w:t xml:space="preserve"> time</w:t>
      </w:r>
      <w:r w:rsidRPr="00706156">
        <w:t xml:space="preserve"> in adults</w:t>
      </w:r>
      <w:r w:rsidR="003704ED" w:rsidRPr="00706156">
        <w:fldChar w:fldCharType="begin"/>
      </w:r>
      <w:r w:rsidR="00255C25" w:rsidRPr="00706156">
        <w:instrText xml:space="preserve"> ADDIN ZOTERO_ITEM CSL_CITATION {"citationID":"GzEZTyuf","properties":{"formattedCitation":"\\super 142\\nosupersub{}","plainCitation":"142","noteIndex":0},"citationItems":[{"id":10278,"uris":["http://zotero.org/users/7696217/items/IWWZETYE"],"itemData":{"id":10278,"type":"article-journal","abstract":"Summary Too much sitting, and both short and long sleep duration are associated with obesity, but little is known on the nature of the relations between these behaviours. We therefore examined the associations between sleep duration and time spent sitting in adults across five urban regions in Europe. We used cross-sectional survey data from 6,037 adults (mean age 51.9?years (SD 16.4), 44.0% men) to assess the association between self-reported short (&lt;6?h per night), normal (6?8?h per night) and long (&gt;8?h per night) sleep duration with self-report total time spent sitting, time spent sitting at work, during transport, during leisure and while watching screens. The multivariable multilevel linear regression models were tested for moderation by urban region, age, gender, education and weight status. Because short sleepers have more awake time to be sedentary, we also used the percentage of awake time spent sedentary as an outcome. Short sleepers had 26.5?min?day?1 more sedentary screen time, compared with normal sleepers (CI 5.2; 47.8). No statistically significant associations were found with total or other domains of sedentary behaviour, and there was no evidence for effect modification. Long sleepers spent 3.2% higher proportion of their awake time sedentary compared with normal sleepers. Shorter sleep was associated with increased screen time in a sample of European adults, irrespective of urban region, gender, age, educational level and weight status. Experimental studies are needed to assess the prospective relation between sedentary (screen) time and sleep duration.","container-title":"Obesity Reviews","DOI":"10.1111/obr.12381","ISSN":"1467-7881","issue":"S1","journalAbbreviation":"Obesity Reviews","note":"publisher: John Wiley &amp; Sons, Ltd","page":"62-67","title":"The relation between sleep duration and sedentary behaviours in European adults","volume":"17","author":[{"family":"Lakerveld","given":"J."},{"family":"Mackenbach","given":"J. D."},{"family":"Horvath","given":"E."},{"family":"Rutters","given":"F."},{"family":"Compernolle","given":"S."},{"family":"Bárdos","given":"H."},{"family":"De Bourdeaudhuij","given":"I."},{"family":"Charreire","given":"H."},{"family":"Rutter","given":"H."},{"family":"Oppert","given":"J.-M."},{"family":"McKee","given":"M."},{"family":"Brug","given":"J."}],"issued":{"date-parts":[["2016",1,1]]}}}],"schema":"https://github.com/citation-style-language/schema/raw/master/csl-citation.json"} </w:instrText>
      </w:r>
      <w:r w:rsidR="003704ED" w:rsidRPr="00706156">
        <w:fldChar w:fldCharType="separate"/>
      </w:r>
      <w:r w:rsidR="00255C25" w:rsidRPr="00706156">
        <w:rPr>
          <w:rFonts w:cs="Arial"/>
          <w:vertAlign w:val="superscript"/>
        </w:rPr>
        <w:t>142</w:t>
      </w:r>
      <w:r w:rsidR="003704ED" w:rsidRPr="00706156">
        <w:fldChar w:fldCharType="end"/>
      </w:r>
      <w:r w:rsidR="00947720" w:rsidRPr="00706156">
        <w:t xml:space="preserve">. This conflict may be because people have </w:t>
      </w:r>
      <w:r w:rsidR="004A0487" w:rsidRPr="00706156">
        <w:t xml:space="preserve">been reported to </w:t>
      </w:r>
      <w:r w:rsidR="00947720" w:rsidRPr="00706156">
        <w:t>experience sleep disturbances as a result of the COVID-19 pandemic</w:t>
      </w:r>
      <w:r w:rsidR="00F70AB9" w:rsidRPr="00706156">
        <w:fldChar w:fldCharType="begin"/>
      </w:r>
      <w:r w:rsidR="00255C25" w:rsidRPr="00706156">
        <w:instrText xml:space="preserve"> ADDIN ZOTERO_ITEM CSL_CITATION {"citationID":"NdPVcAk8","properties":{"formattedCitation":"\\super 143\\nosupersub{}","plainCitation":"143","noteIndex":0},"citationItems":[{"id":10280,"uris":["http://zotero.org/users/7696217/items/K7AFYDZJ"],"itemData":{"id":10280,"type":"article-journal","container-title":"Journal of Clinical Sleep Medicine","DOI":"10.5664/jcsm.8930","issue":"2","journalAbbreviation":"Journal of Clinical Sleep Medicine","note":"publisher: American Academy of Sleep Medicine","page":"299-313","title":"Sleep problems during the COVID-19 pandemic by population: a systematic review and meta-analysis","volume":"17","author":[{"literal":"Jahrami Haitham"},{"literal":"BaHammam Ahmed S."},{"literal":"Bragazzi Nicola Luigi"},{"literal":"Saif Zahra"},{"literal":"Faris MoezAlIslam"},{"literal":"Vitiello Michael V."}]}}],"schema":"https://github.com/citation-style-language/schema/raw/master/csl-citation.json"} </w:instrText>
      </w:r>
      <w:r w:rsidR="00F70AB9" w:rsidRPr="00706156">
        <w:fldChar w:fldCharType="separate"/>
      </w:r>
      <w:r w:rsidR="00255C25" w:rsidRPr="00706156">
        <w:rPr>
          <w:rFonts w:cs="Arial"/>
          <w:vertAlign w:val="superscript"/>
        </w:rPr>
        <w:t>143</w:t>
      </w:r>
      <w:r w:rsidR="00F70AB9" w:rsidRPr="00706156">
        <w:fldChar w:fldCharType="end"/>
      </w:r>
      <w:r w:rsidR="00214E27" w:rsidRPr="00706156">
        <w:t xml:space="preserve">. </w:t>
      </w:r>
    </w:p>
    <w:p w14:paraId="0992B241" w14:textId="17D942D0" w:rsidR="00BE1C91" w:rsidRPr="00706156" w:rsidRDefault="00684080" w:rsidP="00F24E80">
      <w:pPr>
        <w:spacing w:line="360" w:lineRule="auto"/>
        <w:rPr>
          <w:rFonts w:cs="Arial"/>
        </w:rPr>
      </w:pPr>
      <w:r w:rsidRPr="00706156">
        <w:rPr>
          <w:rFonts w:cs="Arial"/>
        </w:rPr>
        <w:t>Conversely</w:t>
      </w:r>
      <w:r w:rsidR="001E15E4" w:rsidRPr="00706156">
        <w:rPr>
          <w:rFonts w:cs="Arial"/>
        </w:rPr>
        <w:t>,</w:t>
      </w:r>
      <w:r w:rsidRPr="00706156">
        <w:rPr>
          <w:rFonts w:cs="Arial"/>
        </w:rPr>
        <w:t xml:space="preserve"> in children</w:t>
      </w:r>
      <w:r w:rsidR="001460EA" w:rsidRPr="00706156">
        <w:rPr>
          <w:rFonts w:cs="Arial"/>
        </w:rPr>
        <w:t>,</w:t>
      </w:r>
      <w:r w:rsidR="00F264C6" w:rsidRPr="00706156">
        <w:rPr>
          <w:rFonts w:cs="Arial"/>
        </w:rPr>
        <w:t xml:space="preserve"> s</w:t>
      </w:r>
      <w:r w:rsidR="00BE1C91" w:rsidRPr="00706156">
        <w:rPr>
          <w:rFonts w:cs="Arial"/>
        </w:rPr>
        <w:t>everal stud</w:t>
      </w:r>
      <w:r w:rsidR="00F264C6" w:rsidRPr="00706156">
        <w:rPr>
          <w:rFonts w:cs="Arial"/>
        </w:rPr>
        <w:t xml:space="preserve">ies </w:t>
      </w:r>
      <w:r w:rsidR="003F21B3" w:rsidRPr="00706156">
        <w:rPr>
          <w:rFonts w:cs="Arial"/>
        </w:rPr>
        <w:t>agreed</w:t>
      </w:r>
      <w:r w:rsidR="00F264C6" w:rsidRPr="00706156">
        <w:rPr>
          <w:rFonts w:cs="Arial"/>
        </w:rPr>
        <w:t xml:space="preserve"> that increases in screen time were associated with sleep problems, including sleep duration </w:t>
      </w:r>
      <w:r w:rsidR="003F21B3" w:rsidRPr="00706156">
        <w:rPr>
          <w:rFonts w:cs="Arial"/>
        </w:rPr>
        <w:t>and sleep disorders</w:t>
      </w:r>
      <w:r w:rsidR="006A79EB" w:rsidRPr="00706156">
        <w:rPr>
          <w:rFonts w:cs="Arial"/>
        </w:rPr>
        <w:t>.</w:t>
      </w:r>
      <w:r w:rsidR="003F21B3" w:rsidRPr="00706156">
        <w:rPr>
          <w:rFonts w:cs="Arial"/>
        </w:rPr>
        <w:t xml:space="preserve"> The only exception to this appears to be TV time, which was not found to be associated with sleep problems.</w:t>
      </w:r>
      <w:r w:rsidR="006A79EB" w:rsidRPr="00706156">
        <w:rPr>
          <w:rFonts w:cs="Arial"/>
        </w:rPr>
        <w:t xml:space="preserve"> This is in broad agreement with </w:t>
      </w:r>
      <w:r w:rsidR="00404524" w:rsidRPr="00706156">
        <w:rPr>
          <w:rFonts w:cs="Arial"/>
        </w:rPr>
        <w:t>much of</w:t>
      </w:r>
      <w:r w:rsidR="006A79EB" w:rsidRPr="00706156">
        <w:rPr>
          <w:rFonts w:cs="Arial"/>
        </w:rPr>
        <w:t xml:space="preserve"> the literature </w:t>
      </w:r>
      <w:r w:rsidR="00404524" w:rsidRPr="00706156">
        <w:rPr>
          <w:rFonts w:cs="Arial"/>
        </w:rPr>
        <w:t>that reports disturbed sleep patterns with increases in screentime</w:t>
      </w:r>
      <w:r w:rsidR="00404524" w:rsidRPr="00706156">
        <w:rPr>
          <w:rFonts w:cs="Arial"/>
        </w:rPr>
        <w:fldChar w:fldCharType="begin"/>
      </w:r>
      <w:r w:rsidR="00255C25" w:rsidRPr="00706156">
        <w:rPr>
          <w:rFonts w:cs="Arial"/>
        </w:rPr>
        <w:instrText xml:space="preserve"> ADDIN ZOTERO_ITEM CSL_CITATION {"citationID":"yYSmGA5n","properties":{"formattedCitation":"\\super 17,18,130\\nosupersub{}","plainCitation":"17,18,130","noteIndex":0},"citationItems":[{"id":10256,"uris":["http://zotero.org/users/7696217/items/WP8K6R7S"],"itemData":{"id":10256,"type":"article-journal","abstract":"Sleep is vital to children’s biopsychosocial development. Inadequate sleep quantity and quality is a public health concern with an array of detrimental health outcomes. Portable mobile and media devices have become a ubiquitous part of children’s lives and may affect their sleep duration and quality.To conduct a systematic review and meta-analysis to examine whether there is an association between portable screen-based media device (eg, cell phones and tablet devices) access or use in the sleep environment and sleep outcomes.A search strategy consisting of gray literature and 24 Medical Subject Headings was developed in Ovid MEDLINE and adapted for other databases between January 1, 2011, and June 15, 2015. Searches of the published literature were conducted across 12 databases. No language restriction was applied.The analysis included randomized clinical trials, cohort studies, and cross-sectional study designs. Inclusion criteria were studies of school-age children between 6 and 19 years. Exclusion criteria were studies of stationary exposures, such as televisions or desktop or personal computers, or studies investigating electromagnetic radiation.Of 467 studies identified, 20 cross-sectional studies were assessed for methodological quality. Two reviewers independently extracted data.The primary outcomes were inadequate sleep quantity, poor sleep quality, and excessive daytime sleepiness, studied according to an a priori protocol.Twenty studies were included, and their quality was assessed. The studies involved 125 198 children (mean [SD] age, 14.5 [2.2] years; 50.1% male). There was a strong and consistent association between bedtime media device use and inadequate sleep quantity (odds ratio [OR], 2.17; 95% CI, 1.42-3.32) (P &amp;lt; .001, I2 = 90%), poor sleep quality (OR, 1.46; 95% CI, 1.14-1.88) (P = .003, I2 = 76%), and excessive daytime sleepiness (OR, 2.72; 95% CI, 1.32-5.61) (P = .007, I2 = 50%). In addition, children who had access to (but did not use) media devices at night were more likely to have inadequate sleep quantity (OR, 1.79; 95% CI, 1.39-2.31) (P &amp;lt; .001, I2 = 64%), poor sleep quality (OR, 1.53; 95% CI, 1.11-2.10) (P = .009, I2 = 74%), and excessive daytime sleepiness (OR, 2.27; 95% CI, 1.54-3.35) (P &amp;lt; .001, I2 = 24%).To date, this study is the first systematic review and meta-analysis of the association of access to and the use of media devices with sleep outcomes. Bedtime access to and use of a media device were significantly associated with the following: inadequate sleep quantity, poor sleep quality, and excessive daytime sleepiness. An integrated approach among teachers, health care professionals, and parents is required to minimize device access at bedtime, and future research is needed to evaluate the influence of the devices on sleep hygiene and outcomes.","container-title":"JAMA Pediatrics","DOI":"10.1001/jamapediatrics.2016.2341","ISSN":"2168-6203","issue":"12","journalAbbreviation":"JAMA Pediatrics","page":"1202-1208","title":"Association Between Portable Screen-Based Media Device Access or Use and Sleep Outcomes: A Systematic Review and Meta-analysis","volume":"170","author":[{"family":"Carter","given":"Ben"},{"family":"Rees","given":"Philippa"},{"family":"Hale","given":"Lauren"},{"family":"Bhattacharjee","given":"Darsharna"},{"family":"Paradkar","given":"Mandar S."}],"issued":{"date-parts":[["2016",12,1]]}}},{"id":28,"uris":["http://zotero.org/users/7696217/items/ADEJZ6GM"],"itemData":{"id":28,"type":"article-journal","container-title":"BMJ open","ISSN":"2044-6055","issue":"1","journalAbbreviation":"BMJ open","note":"publisher: British Medical Journal Publishing Group","page":"e023191","title":"Effects of screentime on the health and well-being of children and adolescents: a systematic review of reviews","volume":"9","author":[{"family":"Stiglic","given":"Neza"},{"family":"Viner","given":"Russell M"}],"issued":{"date-parts":[["2019"]]}}},{"id":10257,"uris":["http://zotero.org/users/7696217/items/59NYSYVC"],"itemData":{"id":10257,"type":"article-journal","abstract":"Background: In a large UK study we investigated the relationship between smartphone addiction and sleep quality in a young adult population.Methods: We undertook a large UK cross-sectional observational study of 1,043 participants aged 18 to 30 between January 21st and February 30th 2019. Participants completed the Smartphone Addiction Scale Short Version, an adapted Pittsburgh Sleep Quality Score Index and reported smartphone use reduction strategies using both in-person (n = 968) and online (n = 75) questionnaires. A crude and adjusted logistic regression was fitted to assess risk factors for smartphone addiction, and the association between smartphone addiction and poor sleep.Results: One thousand seventy one questionnaires were returned, of which 1,043 participants were included, with median age 21.1 [interquartile range (IQR) 19–22]. Seven hundred and sixty three (73.2%) were female, and 406 reported smartphone addiction (38.9%). A large proportion of participants disclosed poor sleep (61.6%), and in those with smartphone addiction, 68.7% had poor sleep quality, compared to 57.1% of those without. Smartphone addiction was associated with poor sleep (aOR = 1.41, 95%CI: 1.06–1.87, p = 0.018).Conclusions: Using a validated instrument, 39% young adults reported smartphone addiction. Smartphone addiction was associated with poor sleep, independent of duration of usage, indicating that length of time should not be used as a proxy for harmful usage.","container-title":"Frontiers in Psychiatry","DOI":"10.3389/fpsyt.2021.629407","ISSN":"1664-0640","page":"176","title":"The Association Between Smartphone Addiction and Sleep: A UK Cross-Sectional Study of Young Adults","volume":"12","author":[{"family":"Sohn","given":"Sei Yon"},{"family":"Krasnoff","given":"Lauren"},{"family":"Rees","given":"Philippa"},{"family":"Kalk","given":"Nicola J."},{"family":"Carter","given":"Ben"}],"issued":{"date-parts":[["2021"]]}}}],"schema":"https://github.com/citation-style-language/schema/raw/master/csl-citation.json"} </w:instrText>
      </w:r>
      <w:r w:rsidR="00404524" w:rsidRPr="00706156">
        <w:rPr>
          <w:rFonts w:cs="Arial"/>
        </w:rPr>
        <w:fldChar w:fldCharType="separate"/>
      </w:r>
      <w:r w:rsidR="00255C25" w:rsidRPr="00706156">
        <w:rPr>
          <w:rFonts w:cs="Arial"/>
          <w:vertAlign w:val="superscript"/>
        </w:rPr>
        <w:t>17,18,130</w:t>
      </w:r>
      <w:r w:rsidR="00404524" w:rsidRPr="00706156">
        <w:rPr>
          <w:rFonts w:cs="Arial"/>
        </w:rPr>
        <w:fldChar w:fldCharType="end"/>
      </w:r>
      <w:r w:rsidR="009F0582" w:rsidRPr="00706156">
        <w:rPr>
          <w:rFonts w:cs="Arial"/>
        </w:rPr>
        <w:t xml:space="preserve">. All of these correlations, however, did not adjust for other known correlates of sleep </w:t>
      </w:r>
      <w:r w:rsidR="00CE52EA" w:rsidRPr="00706156">
        <w:rPr>
          <w:rFonts w:cs="Arial"/>
        </w:rPr>
        <w:t>disturbances</w:t>
      </w:r>
      <w:r w:rsidR="009F0582" w:rsidRPr="00706156">
        <w:rPr>
          <w:rFonts w:cs="Arial"/>
        </w:rPr>
        <w:t xml:space="preserve">, such as </w:t>
      </w:r>
      <w:r w:rsidR="00891498" w:rsidRPr="00706156">
        <w:rPr>
          <w:rFonts w:cs="Arial"/>
        </w:rPr>
        <w:t>anxiety and depression</w:t>
      </w:r>
      <w:r w:rsidR="00891498" w:rsidRPr="00706156">
        <w:rPr>
          <w:rFonts w:cs="Arial"/>
        </w:rPr>
        <w:fldChar w:fldCharType="begin"/>
      </w:r>
      <w:r w:rsidR="00255C25" w:rsidRPr="00706156">
        <w:rPr>
          <w:rFonts w:cs="Arial"/>
        </w:rPr>
        <w:instrText xml:space="preserve"> ADDIN ZOTERO_ITEM CSL_CITATION {"citationID":"unZHYBwJ","properties":{"formattedCitation":"\\super 144\\nosupersub{}","plainCitation":"144","noteIndex":0},"citationItems":[{"id":26,"uris":["http://zotero.org/users/7696217/items/RELFGTM2"],"itemData":{"id":26,"type":"article-journal","container-title":"Medical sciences","issue":"2","journalAbbreviation":"Medical sciences","note":"publisher: Multidisciplinary Digital Publishing Institute","page":"46","title":"Sleep disturbances in child and adolescent mental health disorders: A review of the variability of objective sleep markers","volume":"6","author":[{"family":"Baddam","given":"Suman KR"},{"family":"Canapari","given":"Craig A"},{"family":"Van Noordt","given":"Stefon JR"},{"family":"Crowley","given":"Michael J"}],"issued":{"date-parts":[["2018"]]}}}],"schema":"https://github.com/citation-style-language/schema/raw/master/csl-citation.json"} </w:instrText>
      </w:r>
      <w:r w:rsidR="00891498" w:rsidRPr="00706156">
        <w:rPr>
          <w:rFonts w:cs="Arial"/>
        </w:rPr>
        <w:fldChar w:fldCharType="separate"/>
      </w:r>
      <w:r w:rsidR="00255C25" w:rsidRPr="00706156">
        <w:rPr>
          <w:rFonts w:cs="Arial"/>
          <w:vertAlign w:val="superscript"/>
        </w:rPr>
        <w:t>144</w:t>
      </w:r>
      <w:r w:rsidR="00891498" w:rsidRPr="00706156">
        <w:rPr>
          <w:rFonts w:cs="Arial"/>
        </w:rPr>
        <w:fldChar w:fldCharType="end"/>
      </w:r>
      <w:r w:rsidR="00CE52EA" w:rsidRPr="00706156">
        <w:rPr>
          <w:rFonts w:cs="Arial"/>
        </w:rPr>
        <w:t>. Further examination of potential mediating factors is warranted.</w:t>
      </w:r>
    </w:p>
    <w:p w14:paraId="32FFEB26" w14:textId="7D788480" w:rsidR="009E0059" w:rsidRPr="00706156" w:rsidRDefault="007C31B1" w:rsidP="00F24E80">
      <w:pPr>
        <w:spacing w:line="360" w:lineRule="auto"/>
        <w:rPr>
          <w:rFonts w:cs="Arial"/>
        </w:rPr>
      </w:pPr>
      <w:r w:rsidRPr="00706156">
        <w:rPr>
          <w:rFonts w:cs="Arial"/>
        </w:rPr>
        <w:t>Several p</w:t>
      </w:r>
      <w:r w:rsidR="00CA4F43" w:rsidRPr="00706156">
        <w:rPr>
          <w:rFonts w:cs="Arial"/>
        </w:rPr>
        <w:t xml:space="preserve">arental anxiety </w:t>
      </w:r>
      <w:r w:rsidR="00BC023A" w:rsidRPr="00706156">
        <w:rPr>
          <w:rFonts w:cs="Arial"/>
        </w:rPr>
        <w:t>and parental stress</w:t>
      </w:r>
      <w:r w:rsidRPr="00706156">
        <w:rPr>
          <w:rFonts w:cs="Arial"/>
        </w:rPr>
        <w:t xml:space="preserve"> correlates were associated</w:t>
      </w:r>
      <w:r w:rsidR="00CA4F43" w:rsidRPr="00706156">
        <w:rPr>
          <w:rFonts w:cs="Arial"/>
        </w:rPr>
        <w:t xml:space="preserve"> with </w:t>
      </w:r>
      <w:r w:rsidR="00874F1F" w:rsidRPr="00706156">
        <w:rPr>
          <w:rFonts w:cs="Arial"/>
        </w:rPr>
        <w:t>different</w:t>
      </w:r>
      <w:r w:rsidRPr="00706156">
        <w:rPr>
          <w:rFonts w:cs="Arial"/>
        </w:rPr>
        <w:t xml:space="preserve"> types of screen time</w:t>
      </w:r>
      <w:r w:rsidR="000F1BE0" w:rsidRPr="00706156">
        <w:rPr>
          <w:rFonts w:cs="Arial"/>
        </w:rPr>
        <w:t>. Furthermore, conflicts with parents</w:t>
      </w:r>
      <w:r w:rsidR="001967A3" w:rsidRPr="00706156">
        <w:rPr>
          <w:rFonts w:cs="Arial"/>
        </w:rPr>
        <w:t xml:space="preserve"> were </w:t>
      </w:r>
      <w:r w:rsidR="00D053F1" w:rsidRPr="00706156">
        <w:rPr>
          <w:rFonts w:cs="Arial"/>
        </w:rPr>
        <w:t>significantly</w:t>
      </w:r>
      <w:r w:rsidR="001967A3" w:rsidRPr="00706156">
        <w:rPr>
          <w:rFonts w:cs="Arial"/>
        </w:rPr>
        <w:t xml:space="preserve"> associated with increases in </w:t>
      </w:r>
      <w:r w:rsidR="000C6733" w:rsidRPr="00706156">
        <w:rPr>
          <w:rFonts w:cs="Arial"/>
        </w:rPr>
        <w:t xml:space="preserve">screen time, although these results should be treated with caution as several correlates were only measured in one study. </w:t>
      </w:r>
      <w:r w:rsidR="00D13E94" w:rsidRPr="00706156">
        <w:rPr>
          <w:rFonts w:cs="Arial"/>
        </w:rPr>
        <w:t>This concurs with pre</w:t>
      </w:r>
      <w:r w:rsidR="00A15AE7" w:rsidRPr="00706156">
        <w:rPr>
          <w:rFonts w:cs="Arial"/>
        </w:rPr>
        <w:t>-</w:t>
      </w:r>
      <w:r w:rsidR="00D13E94" w:rsidRPr="00706156">
        <w:rPr>
          <w:rFonts w:cs="Arial"/>
        </w:rPr>
        <w:t>pandemic reviews that have reported that parental stress is associated with child screentime</w:t>
      </w:r>
      <w:r w:rsidR="00D13E94" w:rsidRPr="00706156">
        <w:rPr>
          <w:rFonts w:cs="Arial"/>
        </w:rPr>
        <w:fldChar w:fldCharType="begin"/>
      </w:r>
      <w:r w:rsidR="00255C25" w:rsidRPr="00706156">
        <w:rPr>
          <w:rFonts w:cs="Arial"/>
        </w:rPr>
        <w:instrText xml:space="preserve"> ADDIN ZOTERO_ITEM CSL_CITATION {"citationID":"q1zkyzQM","properties":{"formattedCitation":"\\super 112,145\\nosupersub{}","plainCitation":"112,145","noteIndex":0},"citationItems":[{"id":40,"uris":["http://zotero.org/users/7696217/items/MRLGJP84"],"itemData":{"id":40,"type":"article-journal","abstract":"A large percentage (68%) of children under age 3 use screen media, such as television, DVDs and video games, on a daily basis. Research suggests that increased screen time in young children is linked to negative health outcomes, including increased BMI, decreased cognitive and language development and reduced academic success. Reviews on correlates of screen time for young children have included preschool age children and children up to age 7; however, none have focused specifically on correlates among infants and toddlers. As research suggests that screen media use increases with age, examining correlates of early media exposure is essential to reducing exposure later in life. Thus, this paper systemically reviews literature published between January 1999 and January 2013 on correlates of screen time among children between 0 and 36 months of age.","container-title":"International Journal of Behavioral Nutrition and Physical Activity","DOI":"10.1186/1479-5868-10-102","ISSN":"1479-5868","issue":"1","journalAbbreviation":"International Journal of Behavioral Nutrition and Physical Activity","page":"102","title":"Screen time use in children under 3 years old: a systematic review of correlates","volume":"10","author":[{"family":"Duch","given":"Helena"},{"family":"Fisher","given":"Elisa M."},{"family":"Ensari","given":"Ipek"},{"family":"Harrington","given":"Alison"}],"issued":{"date-parts":[["2013",8,23]]}}},{"id":25,"uris":["http://zotero.org/users/7696217/items/GAW8VHAW"],"itemData":{"id":25,"type":"article-journal","container-title":"Journal of obesity","ISSN":"2090-0708","journalAbbreviation":"Journal of obesity","note":"publisher: Hindawi","title":"Associations of parental influences with physical activity and screen time among young children: a systematic review","volume":"2015","author":[{"family":"Xu","given":"Huilan"},{"family":"Wen","given":"Li Ming"},{"family":"Rissel","given":"Chris"}],"issued":{"date-parts":[["2015"]]}}}],"schema":"https://github.com/citation-style-language/schema/raw/master/csl-citation.json"} </w:instrText>
      </w:r>
      <w:r w:rsidR="00D13E94" w:rsidRPr="00706156">
        <w:rPr>
          <w:rFonts w:cs="Arial"/>
        </w:rPr>
        <w:fldChar w:fldCharType="separate"/>
      </w:r>
      <w:r w:rsidR="00255C25" w:rsidRPr="00706156">
        <w:rPr>
          <w:rFonts w:cs="Arial"/>
          <w:vertAlign w:val="superscript"/>
        </w:rPr>
        <w:t>112,145</w:t>
      </w:r>
      <w:r w:rsidR="00D13E94" w:rsidRPr="00706156">
        <w:rPr>
          <w:rFonts w:cs="Arial"/>
        </w:rPr>
        <w:fldChar w:fldCharType="end"/>
      </w:r>
      <w:r w:rsidR="00D13E94" w:rsidRPr="00706156">
        <w:rPr>
          <w:rFonts w:cs="Arial"/>
        </w:rPr>
        <w:t>.</w:t>
      </w:r>
      <w:r w:rsidR="009762E3" w:rsidRPr="00706156">
        <w:rPr>
          <w:rFonts w:cs="Arial"/>
        </w:rPr>
        <w:t xml:space="preserve"> One possible reason for this finding is </w:t>
      </w:r>
      <w:r w:rsidR="00A86A0C" w:rsidRPr="00706156">
        <w:rPr>
          <w:rFonts w:cs="Arial"/>
        </w:rPr>
        <w:t xml:space="preserve">that </w:t>
      </w:r>
      <w:r w:rsidR="00002513" w:rsidRPr="00706156">
        <w:rPr>
          <w:rFonts w:cs="Arial"/>
        </w:rPr>
        <w:t>COVID-</w:t>
      </w:r>
      <w:r w:rsidR="00A86A0C" w:rsidRPr="00706156">
        <w:rPr>
          <w:rFonts w:cs="Arial"/>
        </w:rPr>
        <w:t>related</w:t>
      </w:r>
      <w:r w:rsidR="009762E3" w:rsidRPr="00706156">
        <w:rPr>
          <w:rFonts w:cs="Arial"/>
        </w:rPr>
        <w:t xml:space="preserve"> </w:t>
      </w:r>
      <w:r w:rsidR="00A86A0C" w:rsidRPr="00706156">
        <w:rPr>
          <w:rFonts w:cs="Arial"/>
        </w:rPr>
        <w:t xml:space="preserve">parental </w:t>
      </w:r>
      <w:r w:rsidR="00002513" w:rsidRPr="00706156">
        <w:rPr>
          <w:rFonts w:cs="Arial"/>
        </w:rPr>
        <w:t>COVID-</w:t>
      </w:r>
      <w:r w:rsidR="00A86A0C" w:rsidRPr="00706156">
        <w:rPr>
          <w:rFonts w:cs="Arial"/>
        </w:rPr>
        <w:t xml:space="preserve">related stress is having a direct impact on child </w:t>
      </w:r>
      <w:r w:rsidR="007A3E75" w:rsidRPr="00706156">
        <w:rPr>
          <w:rFonts w:cs="Arial"/>
        </w:rPr>
        <w:t>screen time</w:t>
      </w:r>
      <w:r w:rsidR="00A86A0C" w:rsidRPr="00706156">
        <w:rPr>
          <w:rFonts w:cs="Arial"/>
        </w:rPr>
        <w:t xml:space="preserve"> – further longitudinal studies are required to establish temporal relationships.</w:t>
      </w:r>
    </w:p>
    <w:p w14:paraId="5879407E" w14:textId="10C4E7FE" w:rsidR="00D32328" w:rsidRPr="00706156" w:rsidRDefault="00D32328" w:rsidP="00F24E80">
      <w:pPr>
        <w:spacing w:line="360" w:lineRule="auto"/>
        <w:rPr>
          <w:rFonts w:cs="Arial"/>
        </w:rPr>
      </w:pPr>
      <w:r w:rsidRPr="00706156">
        <w:rPr>
          <w:rFonts w:cs="Arial"/>
        </w:rPr>
        <w:t xml:space="preserve">There was a consensus across studies that </w:t>
      </w:r>
      <w:r w:rsidR="00D31520" w:rsidRPr="00706156">
        <w:rPr>
          <w:rFonts w:cs="Arial"/>
        </w:rPr>
        <w:t>screen time was associated with negative screen related behaviours, including problematic gaming and social media use. This is in agreement with the literature</w:t>
      </w:r>
      <w:r w:rsidR="003945D2" w:rsidRPr="00706156">
        <w:rPr>
          <w:rFonts w:cs="Arial"/>
        </w:rPr>
        <w:t>, and is a concerning finding</w:t>
      </w:r>
      <w:r w:rsidR="004D25C1" w:rsidRPr="00706156">
        <w:rPr>
          <w:rFonts w:cs="Arial"/>
        </w:rPr>
        <w:t xml:space="preserve"> because previous studies have reported that problematic screen use is associated with several negative mental health outcomes</w:t>
      </w:r>
      <w:r w:rsidR="00D31520" w:rsidRPr="00706156">
        <w:rPr>
          <w:rFonts w:cs="Arial"/>
        </w:rPr>
        <w:fldChar w:fldCharType="begin"/>
      </w:r>
      <w:r w:rsidR="00E97678" w:rsidRPr="00706156">
        <w:rPr>
          <w:rFonts w:cs="Arial"/>
        </w:rPr>
        <w:instrText xml:space="preserve"> ADDIN ZOTERO_ITEM CSL_CITATION {"citationID":"IIWrCMhR","properties":{"formattedCitation":"\\super 12\\nosupersub{}","plainCitation":"12","noteIndex":0},"citationItems":[{"id":10255,"uris":["http://zotero.org/users/7696217/items/PEGYFBM4"],"itemData":{"id":10255,"type":"article-journal","abstract":"Over the past decade, smartphone use has become widespread amongst today’s children and young people (CYP) which parallels increases in poor mental health in this group. Simultaneously, media concern abounds about the existence of ‘smartphone addiction’ or problematic smartphone use. There has been much recent research concerning the prevalence of problematic smartphone use is in children and young people who use smartphones, and how this syndrome relates to mental health outcomes, but this has not been synthesized and critically evaluated.","container-title":"BMC Psychiatry","DOI":"10.1186/s12888-019-2350-x","ISSN":"1471-244X","issue":"1","journalAbbreviation":"BMC Psychiatry","page":"356","title":"Prevalence of problematic smartphone usage and associated mental health outcomes amongst children and young people: a systematic review, meta-analysis and GRADE of the evidence","volume":"19","author":[{"family":"Sohn","given":"Sei Yon"},{"family":"Rees","given":"Philippa"},{"family":"Wildridge","given":"Bethany"},{"family":"Kalk","given":"Nicola J."},{"family":"Carter","given":"Ben"}],"issued":{"date-parts":[["2019",11,29]]}}}],"schema":"https://github.com/citation-style-language/schema/raw/master/csl-citation.json"} </w:instrText>
      </w:r>
      <w:r w:rsidR="00D31520" w:rsidRPr="00706156">
        <w:rPr>
          <w:rFonts w:cs="Arial"/>
        </w:rPr>
        <w:fldChar w:fldCharType="separate"/>
      </w:r>
      <w:r w:rsidR="007E01AD" w:rsidRPr="00706156">
        <w:rPr>
          <w:rFonts w:cs="Arial"/>
          <w:vertAlign w:val="superscript"/>
        </w:rPr>
        <w:t>12</w:t>
      </w:r>
      <w:r w:rsidR="00D31520" w:rsidRPr="00706156">
        <w:rPr>
          <w:rFonts w:cs="Arial"/>
        </w:rPr>
        <w:fldChar w:fldCharType="end"/>
      </w:r>
      <w:r w:rsidR="004D25C1" w:rsidRPr="00706156">
        <w:rPr>
          <w:rFonts w:cs="Arial"/>
        </w:rPr>
        <w:t xml:space="preserve">. </w:t>
      </w:r>
      <w:r w:rsidR="00DD1B89" w:rsidRPr="00706156">
        <w:rPr>
          <w:rFonts w:cs="Arial"/>
        </w:rPr>
        <w:t xml:space="preserve">Furthermore, it has been reported in a recent systematic review and meta-analysis that </w:t>
      </w:r>
      <w:r w:rsidR="00F410E0" w:rsidRPr="00706156">
        <w:rPr>
          <w:rFonts w:cs="Arial"/>
        </w:rPr>
        <w:t>problematic</w:t>
      </w:r>
      <w:r w:rsidR="002E15A3" w:rsidRPr="00706156">
        <w:rPr>
          <w:rFonts w:cs="Arial"/>
        </w:rPr>
        <w:t xml:space="preserve"> smartphone behaviours are increasing globally</w:t>
      </w:r>
      <w:r w:rsidR="00F410E0" w:rsidRPr="00706156">
        <w:rPr>
          <w:rFonts w:cs="Arial"/>
        </w:rPr>
        <w:fldChar w:fldCharType="begin"/>
      </w:r>
      <w:r w:rsidR="00E97678" w:rsidRPr="00706156">
        <w:rPr>
          <w:rFonts w:cs="Arial"/>
        </w:rPr>
        <w:instrText xml:space="preserve"> ADDIN ZOTERO_ITEM CSL_CITATION {"citationID":"S3H4zHFL","properties":{"formattedCitation":"\\super 146\\nosupersub{}","plainCitation":"146","noteIndex":0},"citationItems":[{"id":10284,"uris":["http://zotero.org/users/7696217/items/GWFJM2SC"],"itemData":{"id":10284,"type":"article-journal","abstract":"Smartphone ownership and screen time are increasing across the world, but there have been few attempts to quantify smartphone addiction on a global scale. We conducted a meta-analysis of studies published between 2014 and 2020 that used the Smartphone Addiction Scale, the most common measure of problematic smartphone use. We focused on adolescents and young adults (aged 15 to 35) since they tend to have the highest screen time and smartphone ownership rates. Across 24 countries, 83 samples, and 33,831 participants, we demonstrate that problematic smartphone use is increasing across the world. China, Saudi Arabia, and Malaysia had the highest scores while Germany and France had the lowest. We suggest that the clinical interpretation of these scores should be updated given current global trends.","container-title":"Computers in Human Behavior","DOI":"10.1016/j.chb.2021.107138","ISSN":"0747-5632","journalAbbreviation":"Computers in Human Behavior","page":"107138","title":"Smartphone addiction is increasing across the world: A meta-analysis of 24 countries","volume":"129","author":[{"family":"Olson","given":"Jay A."},{"family":"Sandra","given":"Dasha A."},{"family":"Colucci","given":"Élissa S."},{"family":"Al Bikaii","given":"Alain"},{"family":"Chmoulevitch","given":"Denis"},{"family":"Nahas","given":"Johnny"},{"family":"Raz","given":"Amir"},{"family":"Veissière","given":"Samuel P.L."}],"issued":{"date-parts":[["2022",4,1]]}}}],"schema":"https://github.com/citation-style-language/schema/raw/master/csl-citation.json"} </w:instrText>
      </w:r>
      <w:r w:rsidR="00F410E0" w:rsidRPr="00706156">
        <w:rPr>
          <w:rFonts w:cs="Arial"/>
        </w:rPr>
        <w:fldChar w:fldCharType="separate"/>
      </w:r>
      <w:r w:rsidR="00095CC6" w:rsidRPr="00706156">
        <w:rPr>
          <w:rFonts w:cs="Arial"/>
          <w:vertAlign w:val="superscript"/>
        </w:rPr>
        <w:t>146</w:t>
      </w:r>
      <w:r w:rsidR="00F410E0" w:rsidRPr="00706156">
        <w:rPr>
          <w:rFonts w:cs="Arial"/>
        </w:rPr>
        <w:fldChar w:fldCharType="end"/>
      </w:r>
      <w:r w:rsidR="002E15A3" w:rsidRPr="00706156">
        <w:rPr>
          <w:rFonts w:cs="Arial"/>
        </w:rPr>
        <w:t xml:space="preserve">, however the majority of included studies (as well as previous literature concerning </w:t>
      </w:r>
      <w:r w:rsidR="00F410E0" w:rsidRPr="00706156">
        <w:rPr>
          <w:rFonts w:cs="Arial"/>
        </w:rPr>
        <w:t>screen time</w:t>
      </w:r>
      <w:r w:rsidR="002E15A3" w:rsidRPr="00706156">
        <w:rPr>
          <w:rFonts w:cs="Arial"/>
        </w:rPr>
        <w:t>)</w:t>
      </w:r>
      <w:r w:rsidR="00F410E0" w:rsidRPr="00706156">
        <w:rPr>
          <w:rFonts w:cs="Arial"/>
        </w:rPr>
        <w:t xml:space="preserve"> did not include problematic usage in their studies</w:t>
      </w:r>
      <w:r w:rsidR="008E3DB1" w:rsidRPr="00706156">
        <w:rPr>
          <w:rFonts w:cs="Arial"/>
        </w:rPr>
        <w:fldChar w:fldCharType="begin"/>
      </w:r>
      <w:r w:rsidR="00E97678" w:rsidRPr="00706156">
        <w:rPr>
          <w:rFonts w:cs="Arial"/>
        </w:rPr>
        <w:instrText xml:space="preserve"> ADDIN ZOTERO_ITEM CSL_CITATION {"citationID":"0KNaC2JW","properties":{"formattedCitation":"\\super 12\\nosupersub{}","plainCitation":"12","noteIndex":0},"citationItems":[{"id":10255,"uris":["http://zotero.org/users/7696217/items/PEGYFBM4"],"itemData":{"id":10255,"type":"article-journal","abstract":"Over the past decade, smartphone use has become widespread amongst today’s children and young people (CYP) which parallels increases in poor mental health in this group. Simultaneously, media concern abounds about the existence of ‘smartphone addiction’ or problematic smartphone use. There has been much recent research concerning the prevalence of problematic smartphone use is in children and young people who use smartphones, and how this syndrome relates to mental health outcomes, but this has not been synthesized and critically evaluated.","container-title":"BMC Psychiatry","DOI":"10.1186/s12888-019-2350-x","ISSN":"1471-244X","issue":"1","journalAbbreviation":"BMC Psychiatry","page":"356","title":"Prevalence of problematic smartphone usage and associated mental health outcomes amongst children and young people: a systematic review, meta-analysis and GRADE of the evidence","volume":"19","author":[{"family":"Sohn","given":"Sei Yon"},{"family":"Rees","given":"Philippa"},{"family":"Wildridge","given":"Bethany"},{"family":"Kalk","given":"Nicola J."},{"family":"Carter","given":"Ben"}],"issued":{"date-parts":[["2019",11,29]]}}}],"schema":"https://github.com/citation-style-language/schema/raw/master/csl-citation.json"} </w:instrText>
      </w:r>
      <w:r w:rsidR="008E3DB1" w:rsidRPr="00706156">
        <w:rPr>
          <w:rFonts w:cs="Arial"/>
        </w:rPr>
        <w:fldChar w:fldCharType="separate"/>
      </w:r>
      <w:r w:rsidR="008E3DB1" w:rsidRPr="00706156">
        <w:rPr>
          <w:rFonts w:cs="Arial"/>
          <w:vertAlign w:val="superscript"/>
        </w:rPr>
        <w:t>12</w:t>
      </w:r>
      <w:r w:rsidR="008E3DB1" w:rsidRPr="00706156">
        <w:rPr>
          <w:rFonts w:cs="Arial"/>
        </w:rPr>
        <w:fldChar w:fldCharType="end"/>
      </w:r>
      <w:r w:rsidR="00F410E0" w:rsidRPr="00706156">
        <w:rPr>
          <w:rFonts w:cs="Arial"/>
        </w:rPr>
        <w:t xml:space="preserve">. </w:t>
      </w:r>
      <w:r w:rsidR="004D25C1" w:rsidRPr="00706156">
        <w:rPr>
          <w:rFonts w:cs="Arial"/>
        </w:rPr>
        <w:t xml:space="preserve">It is recommended, therefore, that </w:t>
      </w:r>
      <w:r w:rsidR="00A6642E" w:rsidRPr="00706156">
        <w:rPr>
          <w:rFonts w:cs="Arial"/>
        </w:rPr>
        <w:t xml:space="preserve">both </w:t>
      </w:r>
      <w:r w:rsidR="004D25C1" w:rsidRPr="00706156">
        <w:rPr>
          <w:rFonts w:cs="Arial"/>
        </w:rPr>
        <w:t xml:space="preserve">screen time </w:t>
      </w:r>
      <w:r w:rsidR="00A6642E" w:rsidRPr="00706156">
        <w:rPr>
          <w:rFonts w:cs="Arial"/>
        </w:rPr>
        <w:t xml:space="preserve">and problematic screen time behaviours </w:t>
      </w:r>
      <w:r w:rsidR="004D25C1" w:rsidRPr="00706156">
        <w:rPr>
          <w:rFonts w:cs="Arial"/>
        </w:rPr>
        <w:t xml:space="preserve">be monitored in children closely, and </w:t>
      </w:r>
      <w:r w:rsidR="00061C42" w:rsidRPr="00706156">
        <w:rPr>
          <w:rFonts w:cs="Arial"/>
        </w:rPr>
        <w:t xml:space="preserve">sedentary based </w:t>
      </w:r>
      <w:r w:rsidR="004D25C1" w:rsidRPr="00706156">
        <w:rPr>
          <w:rFonts w:cs="Arial"/>
        </w:rPr>
        <w:t>leisure time screen time be reduced in favour of</w:t>
      </w:r>
      <w:r w:rsidR="00061C42" w:rsidRPr="00706156">
        <w:rPr>
          <w:rFonts w:cs="Arial"/>
        </w:rPr>
        <w:t xml:space="preserve"> other </w:t>
      </w:r>
      <w:r w:rsidR="00326D63" w:rsidRPr="00706156">
        <w:rPr>
          <w:rFonts w:cs="Arial"/>
        </w:rPr>
        <w:t>activities</w:t>
      </w:r>
      <w:r w:rsidR="00061C42" w:rsidRPr="00706156">
        <w:rPr>
          <w:rFonts w:cs="Arial"/>
        </w:rPr>
        <w:t xml:space="preserve"> that have </w:t>
      </w:r>
      <w:r w:rsidR="00061C42" w:rsidRPr="00706156">
        <w:rPr>
          <w:rFonts w:cs="Arial"/>
        </w:rPr>
        <w:lastRenderedPageBreak/>
        <w:t xml:space="preserve">been shown to have positive effects on mental and physical </w:t>
      </w:r>
      <w:r w:rsidR="00385E83" w:rsidRPr="00706156">
        <w:rPr>
          <w:rFonts w:cs="Arial"/>
        </w:rPr>
        <w:t>health</w:t>
      </w:r>
      <w:r w:rsidR="00061C42" w:rsidRPr="00706156">
        <w:rPr>
          <w:rFonts w:cs="Arial"/>
        </w:rPr>
        <w:t>, including physical activity and exergaming</w:t>
      </w:r>
      <w:r w:rsidR="00326D63" w:rsidRPr="00706156">
        <w:rPr>
          <w:rFonts w:cs="Arial"/>
        </w:rPr>
        <w:t xml:space="preserve"> (especially if people are subject to further periods of restrictions)</w:t>
      </w:r>
      <w:r w:rsidR="00061C42" w:rsidRPr="00706156">
        <w:rPr>
          <w:rFonts w:cs="Arial"/>
        </w:rPr>
        <w:t xml:space="preserve">. </w:t>
      </w:r>
    </w:p>
    <w:p w14:paraId="4AC166A9" w14:textId="3E011BBC" w:rsidR="00A86A0C" w:rsidRPr="00706156" w:rsidRDefault="00A86A0C" w:rsidP="00F24E80">
      <w:pPr>
        <w:spacing w:line="360" w:lineRule="auto"/>
        <w:rPr>
          <w:rFonts w:cs="Arial"/>
        </w:rPr>
      </w:pPr>
      <w:r w:rsidRPr="00706156">
        <w:rPr>
          <w:rFonts w:cs="Arial"/>
        </w:rPr>
        <w:t xml:space="preserve">Although this is the first review examining </w:t>
      </w:r>
      <w:r w:rsidR="007A3E75" w:rsidRPr="00706156">
        <w:rPr>
          <w:rFonts w:cs="Arial"/>
        </w:rPr>
        <w:t>screen time</w:t>
      </w:r>
      <w:r w:rsidRPr="00706156">
        <w:rPr>
          <w:rFonts w:cs="Arial"/>
        </w:rPr>
        <w:t xml:space="preserve"> changes during the COVID-19 pandemic in adults and children, the results of this review should be taken within </w:t>
      </w:r>
      <w:r w:rsidR="00F24E80" w:rsidRPr="00706156">
        <w:rPr>
          <w:rFonts w:cs="Arial"/>
        </w:rPr>
        <w:t>its</w:t>
      </w:r>
      <w:r w:rsidRPr="00706156">
        <w:rPr>
          <w:rFonts w:cs="Arial"/>
        </w:rPr>
        <w:t xml:space="preserve"> limitations. Firstly, there was high heterogeneity in the meta-analysis</w:t>
      </w:r>
      <w:r w:rsidR="000546E3" w:rsidRPr="00706156">
        <w:rPr>
          <w:rFonts w:cs="Arial"/>
        </w:rPr>
        <w:t>, which we could not fully explain. It is likely that differing methods of measuring screen time, and different populations, contributed to this.</w:t>
      </w:r>
      <w:r w:rsidR="008B46BE" w:rsidRPr="00706156">
        <w:rPr>
          <w:rFonts w:cs="Arial"/>
        </w:rPr>
        <w:t xml:space="preserve"> Furthermore, there was a large range in the quality of studies included, which may have added to the heterogeneity.</w:t>
      </w:r>
      <w:r w:rsidR="000546E3" w:rsidRPr="00706156">
        <w:rPr>
          <w:rFonts w:cs="Arial"/>
        </w:rPr>
        <w:t xml:space="preserve"> </w:t>
      </w:r>
      <w:r w:rsidRPr="00706156">
        <w:rPr>
          <w:rFonts w:cs="Arial"/>
        </w:rPr>
        <w:t xml:space="preserve">Secondly, although several significant effect sizes were found spanning a wide variety of unfavourable outcomes, several non-significant findings were also found, possibly due to the heterogeneous nature of the included populations and the measures used. </w:t>
      </w:r>
      <w:r w:rsidR="00B2747D" w:rsidRPr="00706156">
        <w:rPr>
          <w:rFonts w:cs="Arial"/>
        </w:rPr>
        <w:t xml:space="preserve">Thirdly, the methods of measuring </w:t>
      </w:r>
      <w:r w:rsidR="0077231B" w:rsidRPr="00706156">
        <w:rPr>
          <w:rFonts w:cs="Arial"/>
        </w:rPr>
        <w:t>screen time</w:t>
      </w:r>
      <w:r w:rsidR="00B2747D" w:rsidRPr="00706156">
        <w:rPr>
          <w:rFonts w:cs="Arial"/>
        </w:rPr>
        <w:t xml:space="preserve"> were highly </w:t>
      </w:r>
      <w:r w:rsidR="0077231B" w:rsidRPr="00706156">
        <w:rPr>
          <w:rFonts w:cs="Arial"/>
        </w:rPr>
        <w:t>heterogeneous</w:t>
      </w:r>
      <w:r w:rsidR="00AC661D" w:rsidRPr="00706156">
        <w:rPr>
          <w:rFonts w:cs="Arial"/>
        </w:rPr>
        <w:t xml:space="preserve">, with some studies using self-report, others using parental report, and others using objective reports </w:t>
      </w:r>
      <w:r w:rsidR="00B2747D" w:rsidRPr="00706156">
        <w:rPr>
          <w:rFonts w:cs="Arial"/>
        </w:rPr>
        <w:t xml:space="preserve">– future research should use </w:t>
      </w:r>
      <w:r w:rsidR="00AC661D" w:rsidRPr="00706156">
        <w:rPr>
          <w:rFonts w:cs="Arial"/>
        </w:rPr>
        <w:t xml:space="preserve">either </w:t>
      </w:r>
      <w:r w:rsidR="00B2747D" w:rsidRPr="00706156">
        <w:rPr>
          <w:rFonts w:cs="Arial"/>
        </w:rPr>
        <w:t xml:space="preserve">validated measures of </w:t>
      </w:r>
      <w:r w:rsidR="0077231B" w:rsidRPr="00706156">
        <w:rPr>
          <w:rFonts w:cs="Arial"/>
        </w:rPr>
        <w:t>screen time</w:t>
      </w:r>
      <w:r w:rsidR="00B2747D" w:rsidRPr="00706156">
        <w:rPr>
          <w:rFonts w:cs="Arial"/>
        </w:rPr>
        <w:t xml:space="preserve"> and/or </w:t>
      </w:r>
      <w:r w:rsidR="0077231B" w:rsidRPr="00706156">
        <w:rPr>
          <w:rFonts w:cs="Arial"/>
        </w:rPr>
        <w:t>problematic</w:t>
      </w:r>
      <w:r w:rsidR="00B2747D" w:rsidRPr="00706156">
        <w:rPr>
          <w:rFonts w:cs="Arial"/>
        </w:rPr>
        <w:t xml:space="preserve"> </w:t>
      </w:r>
      <w:r w:rsidR="00AC661D" w:rsidRPr="00706156">
        <w:rPr>
          <w:rFonts w:cs="Arial"/>
        </w:rPr>
        <w:t xml:space="preserve">screen time </w:t>
      </w:r>
      <w:r w:rsidR="00B2747D" w:rsidRPr="00706156">
        <w:rPr>
          <w:rFonts w:cs="Arial"/>
        </w:rPr>
        <w:t>use</w:t>
      </w:r>
      <w:r w:rsidR="00AC661D" w:rsidRPr="00706156">
        <w:rPr>
          <w:rFonts w:cs="Arial"/>
        </w:rPr>
        <w:t>, or objective measures of screen time wherever possible</w:t>
      </w:r>
      <w:r w:rsidR="00EB21E0" w:rsidRPr="00706156">
        <w:rPr>
          <w:rFonts w:cs="Arial"/>
        </w:rPr>
        <w:t xml:space="preserve">. </w:t>
      </w:r>
      <w:r w:rsidR="00061C42" w:rsidRPr="00706156">
        <w:rPr>
          <w:rFonts w:cs="Arial"/>
        </w:rPr>
        <w:t>Lastly, although there were several correlates that</w:t>
      </w:r>
      <w:r w:rsidR="003409C9" w:rsidRPr="00706156">
        <w:rPr>
          <w:rFonts w:cs="Arial"/>
        </w:rPr>
        <w:t xml:space="preserve"> concurred between studies, other significant correlates were based on one effect size from one study, and therefore the results of these should be treated with caution. </w:t>
      </w:r>
      <w:r w:rsidR="00061C42" w:rsidRPr="00706156">
        <w:rPr>
          <w:rFonts w:cs="Arial"/>
        </w:rPr>
        <w:t xml:space="preserve"> </w:t>
      </w:r>
    </w:p>
    <w:p w14:paraId="2F2C3C70" w14:textId="77777777" w:rsidR="00684A47" w:rsidRPr="00706156" w:rsidRDefault="00684A47" w:rsidP="00684A47">
      <w:pPr>
        <w:spacing w:line="360" w:lineRule="auto"/>
        <w:rPr>
          <w:rFonts w:cs="Arial"/>
        </w:rPr>
      </w:pPr>
      <w:r w:rsidRPr="00706156">
        <w:rPr>
          <w:rFonts w:cs="Arial"/>
        </w:rPr>
        <w:t xml:space="preserve">In conclusion, this review has found evidence that both overall and leisure screen time increased during the COVID-19 pandemic, with children of primary school age yielding the highest increases. Furthermore, several unfavourable correlates have been reported to be associated with increases in screen time in both adults and children, including several mental health correlates. In addition to the well-reported benefits of physical activity, it is recommended that leisure screen time should be reduced in favour of non-sedentary activities, including physical activity, especially in children. If, however, physical activity is difficult (for example, in periods of restrictions limiting the ability to go outdoors), screen related physical activity such as exergaming may yield favourable outcomes. </w:t>
      </w:r>
    </w:p>
    <w:p w14:paraId="389109A8" w14:textId="77777777" w:rsidR="00684A47" w:rsidRPr="00706156" w:rsidRDefault="00684A47" w:rsidP="00F24E80">
      <w:pPr>
        <w:spacing w:line="360" w:lineRule="auto"/>
        <w:rPr>
          <w:rFonts w:cs="Arial"/>
        </w:rPr>
      </w:pPr>
    </w:p>
    <w:p w14:paraId="34823145" w14:textId="6FD7AC62" w:rsidR="006A3C6A" w:rsidRPr="00706156" w:rsidRDefault="00B835CD" w:rsidP="00F24E80">
      <w:pPr>
        <w:spacing w:line="360" w:lineRule="auto"/>
        <w:rPr>
          <w:rFonts w:cs="Arial"/>
        </w:rPr>
      </w:pPr>
      <w:r w:rsidRPr="00706156">
        <w:rPr>
          <w:rFonts w:cs="Arial"/>
          <w:b/>
          <w:bCs/>
        </w:rPr>
        <w:t>Funding</w:t>
      </w:r>
      <w:r w:rsidRPr="00706156">
        <w:rPr>
          <w:rFonts w:cs="Arial"/>
        </w:rPr>
        <w:t>: No funding was received for this study</w:t>
      </w:r>
      <w:ins w:id="32" w:author="Colosio, Arianna (ELS-LOW)" w:date="2022-04-13T12:35:00Z">
        <w:r w:rsidR="00A82B5C">
          <w:rPr>
            <w:rFonts w:cs="Arial"/>
          </w:rPr>
          <w:t>.</w:t>
        </w:r>
      </w:ins>
    </w:p>
    <w:p w14:paraId="6D980D4C" w14:textId="40BAED32" w:rsidR="00EF6E7A" w:rsidRPr="00706156" w:rsidRDefault="00EF6E7A" w:rsidP="00F24E80">
      <w:pPr>
        <w:spacing w:line="360" w:lineRule="auto"/>
        <w:rPr>
          <w:rFonts w:cs="Arial"/>
        </w:rPr>
      </w:pPr>
      <w:r w:rsidRPr="00706156">
        <w:rPr>
          <w:rFonts w:cs="Arial"/>
          <w:b/>
          <w:bCs/>
        </w:rPr>
        <w:t>Data sharing statement</w:t>
      </w:r>
      <w:r w:rsidRPr="00706156">
        <w:rPr>
          <w:rFonts w:cs="Arial"/>
        </w:rPr>
        <w:t xml:space="preserve">: </w:t>
      </w:r>
      <w:r w:rsidR="00620E65" w:rsidRPr="00706156">
        <w:rPr>
          <w:rFonts w:cs="Arial"/>
        </w:rPr>
        <w:t xml:space="preserve">All data </w:t>
      </w:r>
      <w:r w:rsidR="00F3114C" w:rsidRPr="00706156">
        <w:rPr>
          <w:rFonts w:cs="Arial"/>
        </w:rPr>
        <w:t xml:space="preserve">used in this research was gathered from </w:t>
      </w:r>
      <w:r w:rsidR="004751A4" w:rsidRPr="00706156">
        <w:rPr>
          <w:rFonts w:cs="Arial"/>
        </w:rPr>
        <w:t xml:space="preserve">already existing research. No original data was used for this study. </w:t>
      </w:r>
      <w:r w:rsidR="000473BE" w:rsidRPr="00706156">
        <w:rPr>
          <w:rFonts w:cs="Arial"/>
        </w:rPr>
        <w:t xml:space="preserve">Data extraction tables </w:t>
      </w:r>
      <w:r w:rsidR="00F51774" w:rsidRPr="00706156">
        <w:rPr>
          <w:rFonts w:cs="Arial"/>
        </w:rPr>
        <w:t xml:space="preserve">and figures are available from MT. </w:t>
      </w:r>
    </w:p>
    <w:p w14:paraId="0484D324" w14:textId="3027ABCC" w:rsidR="00EF6E7A" w:rsidRPr="00706156" w:rsidRDefault="00EF6E7A" w:rsidP="00F24E80">
      <w:pPr>
        <w:spacing w:line="360" w:lineRule="auto"/>
        <w:rPr>
          <w:rFonts w:cs="Arial"/>
          <w:u w:val="single"/>
        </w:rPr>
      </w:pPr>
      <w:r w:rsidRPr="00706156">
        <w:rPr>
          <w:rFonts w:cs="Arial"/>
          <w:b/>
          <w:bCs/>
        </w:rPr>
        <w:t>Declar</w:t>
      </w:r>
      <w:r w:rsidR="00035056" w:rsidRPr="00706156">
        <w:rPr>
          <w:rFonts w:cs="Arial"/>
          <w:b/>
          <w:bCs/>
        </w:rPr>
        <w:t>ation of interests</w:t>
      </w:r>
      <w:r w:rsidR="00035056" w:rsidRPr="00706156">
        <w:rPr>
          <w:rFonts w:cs="Arial"/>
        </w:rPr>
        <w:t xml:space="preserve">: </w:t>
      </w:r>
      <w:r w:rsidR="00773EA4" w:rsidRPr="00706156">
        <w:rPr>
          <w:rFonts w:cs="Arial"/>
        </w:rPr>
        <w:t xml:space="preserve">Mike Trott: </w:t>
      </w:r>
      <w:r w:rsidR="00B759AA" w:rsidRPr="00706156">
        <w:rPr>
          <w:rFonts w:cs="Arial"/>
        </w:rPr>
        <w:t>No</w:t>
      </w:r>
      <w:r w:rsidR="00044F20" w:rsidRPr="00706156">
        <w:rPr>
          <w:rFonts w:cs="Arial"/>
        </w:rPr>
        <w:t xml:space="preserve"> conflicting interests</w:t>
      </w:r>
      <w:r w:rsidR="00040627" w:rsidRPr="00706156">
        <w:rPr>
          <w:rFonts w:cs="Arial"/>
        </w:rPr>
        <w:t xml:space="preserve"> of any kind</w:t>
      </w:r>
      <w:r w:rsidR="00B759AA" w:rsidRPr="00706156">
        <w:rPr>
          <w:rFonts w:cs="Arial"/>
        </w:rPr>
        <w:t xml:space="preserve"> declared</w:t>
      </w:r>
      <w:r w:rsidR="00040627" w:rsidRPr="00706156">
        <w:rPr>
          <w:rFonts w:cs="Arial"/>
        </w:rPr>
        <w:t xml:space="preserve">. </w:t>
      </w:r>
      <w:r w:rsidR="00773EA4" w:rsidRPr="00706156">
        <w:rPr>
          <w:rFonts w:cs="Arial"/>
        </w:rPr>
        <w:t xml:space="preserve">Robin Driscoll: No conflicting interests of any kind declared; </w:t>
      </w:r>
      <w:r w:rsidR="0065799D" w:rsidRPr="00706156">
        <w:rPr>
          <w:rFonts w:cs="Arial"/>
        </w:rPr>
        <w:t xml:space="preserve">Enrico </w:t>
      </w:r>
      <w:proofErr w:type="spellStart"/>
      <w:r w:rsidR="0065799D" w:rsidRPr="00706156">
        <w:rPr>
          <w:rFonts w:cs="Arial"/>
        </w:rPr>
        <w:t>Iraldo</w:t>
      </w:r>
      <w:proofErr w:type="spellEnd"/>
      <w:r w:rsidR="0065799D" w:rsidRPr="00706156">
        <w:rPr>
          <w:rFonts w:cs="Arial"/>
        </w:rPr>
        <w:t xml:space="preserve">: No conflicting interests of any kind declared; Shahina </w:t>
      </w:r>
      <w:proofErr w:type="spellStart"/>
      <w:r w:rsidR="0065799D" w:rsidRPr="00706156">
        <w:rPr>
          <w:rFonts w:cs="Arial"/>
        </w:rPr>
        <w:t>Pardhan</w:t>
      </w:r>
      <w:proofErr w:type="spellEnd"/>
      <w:r w:rsidR="0065799D" w:rsidRPr="00706156">
        <w:rPr>
          <w:rFonts w:cs="Arial"/>
        </w:rPr>
        <w:t>: No conflicting interests of any kind declared.</w:t>
      </w:r>
      <w:r w:rsidR="0065799D" w:rsidRPr="00706156">
        <w:rPr>
          <w:rFonts w:cs="Arial"/>
          <w:u w:val="single"/>
        </w:rPr>
        <w:t xml:space="preserve"> </w:t>
      </w:r>
    </w:p>
    <w:p w14:paraId="3878F685" w14:textId="77777777" w:rsidR="003737C2" w:rsidRPr="00706156" w:rsidRDefault="00035056" w:rsidP="003737C2">
      <w:pPr>
        <w:spacing w:line="360" w:lineRule="auto"/>
        <w:rPr>
          <w:rFonts w:cs="Arial"/>
        </w:rPr>
      </w:pPr>
      <w:r w:rsidRPr="00706156">
        <w:rPr>
          <w:rFonts w:cs="Arial"/>
          <w:b/>
          <w:bCs/>
        </w:rPr>
        <w:lastRenderedPageBreak/>
        <w:t>Contributors</w:t>
      </w:r>
      <w:r w:rsidRPr="00706156">
        <w:rPr>
          <w:rFonts w:cs="Arial"/>
        </w:rPr>
        <w:t xml:space="preserve">: </w:t>
      </w:r>
      <w:r w:rsidR="003737C2" w:rsidRPr="00706156">
        <w:rPr>
          <w:rFonts w:cs="Arial"/>
        </w:rPr>
        <w:t>Mike Trott: conceptualisation; literature search; figures; study design; data collection; data analysis; data interpretation; writing</w:t>
      </w:r>
    </w:p>
    <w:p w14:paraId="13962AE1" w14:textId="77777777" w:rsidR="003737C2" w:rsidRPr="00706156" w:rsidRDefault="003737C2" w:rsidP="003737C2">
      <w:pPr>
        <w:spacing w:line="360" w:lineRule="auto"/>
        <w:rPr>
          <w:rFonts w:cs="Arial"/>
        </w:rPr>
      </w:pPr>
      <w:r w:rsidRPr="00706156">
        <w:rPr>
          <w:rFonts w:cs="Arial"/>
        </w:rPr>
        <w:t>Robin Driscoll: literature search; data collection; data analysis; writing</w:t>
      </w:r>
    </w:p>
    <w:p w14:paraId="02F7B60F" w14:textId="77777777" w:rsidR="003737C2" w:rsidRPr="00706156" w:rsidRDefault="003737C2" w:rsidP="003737C2">
      <w:pPr>
        <w:spacing w:line="360" w:lineRule="auto"/>
        <w:rPr>
          <w:rFonts w:cs="Arial"/>
        </w:rPr>
      </w:pPr>
      <w:r w:rsidRPr="00706156">
        <w:rPr>
          <w:rFonts w:cs="Arial"/>
        </w:rPr>
        <w:t xml:space="preserve">Enrico </w:t>
      </w:r>
      <w:proofErr w:type="spellStart"/>
      <w:r w:rsidRPr="00706156">
        <w:rPr>
          <w:rFonts w:cs="Arial"/>
        </w:rPr>
        <w:t>Iraldo</w:t>
      </w:r>
      <w:proofErr w:type="spellEnd"/>
      <w:r w:rsidRPr="00706156">
        <w:rPr>
          <w:rFonts w:cs="Arial"/>
        </w:rPr>
        <w:t>: literature search; data collection; writing</w:t>
      </w:r>
    </w:p>
    <w:p w14:paraId="6AB7D7BA" w14:textId="2F2F9771" w:rsidR="00035056" w:rsidRPr="00706156" w:rsidRDefault="003737C2" w:rsidP="003737C2">
      <w:pPr>
        <w:spacing w:line="360" w:lineRule="auto"/>
        <w:rPr>
          <w:rFonts w:cs="Arial"/>
        </w:rPr>
      </w:pPr>
      <w:r w:rsidRPr="00706156">
        <w:rPr>
          <w:rFonts w:cs="Arial"/>
        </w:rPr>
        <w:t xml:space="preserve">Shahina </w:t>
      </w:r>
      <w:proofErr w:type="spellStart"/>
      <w:r w:rsidRPr="00706156">
        <w:rPr>
          <w:rFonts w:cs="Arial"/>
        </w:rPr>
        <w:t>Pardhan</w:t>
      </w:r>
      <w:proofErr w:type="spellEnd"/>
      <w:r w:rsidRPr="00706156">
        <w:rPr>
          <w:rFonts w:cs="Arial"/>
        </w:rPr>
        <w:t>: conceptualisation; study design; writing; supervision</w:t>
      </w:r>
    </w:p>
    <w:p w14:paraId="7D20FC1A" w14:textId="0B4DA3B9" w:rsidR="007128DF" w:rsidRPr="00706156" w:rsidRDefault="00C00D2B" w:rsidP="00F24E80">
      <w:pPr>
        <w:spacing w:line="360" w:lineRule="auto"/>
        <w:rPr>
          <w:rFonts w:cs="Arial"/>
        </w:rPr>
      </w:pPr>
      <w:r w:rsidRPr="00706156">
        <w:rPr>
          <w:rFonts w:cs="Arial"/>
        </w:rPr>
        <w:br w:type="page"/>
      </w:r>
    </w:p>
    <w:p w14:paraId="0951FB1D" w14:textId="64332A23" w:rsidR="007128DF" w:rsidRPr="00706156" w:rsidRDefault="007128DF">
      <w:pPr>
        <w:rPr>
          <w:rFonts w:cs="Arial"/>
        </w:rPr>
      </w:pPr>
      <w:r w:rsidRPr="00706156">
        <w:rPr>
          <w:rFonts w:cs="Arial"/>
        </w:rPr>
        <w:lastRenderedPageBreak/>
        <w:t>References</w:t>
      </w:r>
    </w:p>
    <w:p w14:paraId="08039C49" w14:textId="77777777" w:rsidR="00255C25" w:rsidRPr="00706156" w:rsidRDefault="00A44D74" w:rsidP="00255C25">
      <w:pPr>
        <w:pStyle w:val="Bibliography"/>
      </w:pPr>
      <w:r w:rsidRPr="00706156">
        <w:rPr>
          <w:rFonts w:cs="Arial"/>
          <w:b/>
          <w:bCs/>
        </w:rPr>
        <w:fldChar w:fldCharType="begin"/>
      </w:r>
      <w:r w:rsidRPr="00706156">
        <w:rPr>
          <w:rFonts w:cs="Arial"/>
          <w:b/>
          <w:bCs/>
        </w:rPr>
        <w:instrText xml:space="preserve"> ADDIN ZOTERO_BIBL {"uncited":[],"omitted":[],"custom":[]} CSL_BIBLIOGRAPHY </w:instrText>
      </w:r>
      <w:r w:rsidRPr="00706156">
        <w:rPr>
          <w:rFonts w:cs="Arial"/>
          <w:b/>
          <w:bCs/>
        </w:rPr>
        <w:fldChar w:fldCharType="separate"/>
      </w:r>
      <w:r w:rsidR="00255C25" w:rsidRPr="00706156">
        <w:t xml:space="preserve">1. </w:t>
      </w:r>
      <w:r w:rsidR="00255C25" w:rsidRPr="00706156">
        <w:tab/>
        <w:t>World Health Organization. WHO Coronovirus Didease (COVID-19) Dashboard. Accessed July 2, 2020. https://covid19.who.int</w:t>
      </w:r>
    </w:p>
    <w:p w14:paraId="0D8F40F0" w14:textId="77777777" w:rsidR="00255C25" w:rsidRPr="00706156" w:rsidRDefault="00255C25" w:rsidP="00255C25">
      <w:pPr>
        <w:pStyle w:val="Bibliography"/>
      </w:pPr>
      <w:r w:rsidRPr="00706156">
        <w:t xml:space="preserve">2. </w:t>
      </w:r>
      <w:r w:rsidRPr="00706156">
        <w:tab/>
        <w:t>British Broadcasting Corporation. Coronavirus: The world in lockdown in maps and charts. Published 2020. Accessed August 12, 2020. https://www.bbc.co.uk/news/world-52103747</w:t>
      </w:r>
    </w:p>
    <w:p w14:paraId="4BBAF54D" w14:textId="77777777" w:rsidR="00255C25" w:rsidRPr="00706156" w:rsidRDefault="00255C25" w:rsidP="00255C25">
      <w:pPr>
        <w:pStyle w:val="Bibliography"/>
      </w:pPr>
      <w:r w:rsidRPr="00706156">
        <w:t xml:space="preserve">3. </w:t>
      </w:r>
      <w:r w:rsidRPr="00706156">
        <w:tab/>
        <w:t xml:space="preserve">Tremblay MS, LeBlanc AG, Kho ME, et al. Systematic review of sedentary behaviour and health indicators in school-aged children and youth. </w:t>
      </w:r>
      <w:r w:rsidRPr="00706156">
        <w:rPr>
          <w:i/>
          <w:iCs/>
        </w:rPr>
        <w:t>Int J Behav Nutr Phys Act</w:t>
      </w:r>
      <w:r w:rsidRPr="00706156">
        <w:t>. 2011;8(1):98.</w:t>
      </w:r>
    </w:p>
    <w:p w14:paraId="5E617B10" w14:textId="77777777" w:rsidR="00255C25" w:rsidRPr="00706156" w:rsidRDefault="00255C25" w:rsidP="00255C25">
      <w:pPr>
        <w:pStyle w:val="Bibliography"/>
      </w:pPr>
      <w:r w:rsidRPr="00706156">
        <w:t xml:space="preserve">4. </w:t>
      </w:r>
      <w:r w:rsidRPr="00706156">
        <w:tab/>
        <w:t xml:space="preserve">Stockwell S, Trott M, Tully M, et al. Changes in physical activity and sedentary behaviours from before to during the COVID-19 pandemic lockdown: a systematic review. </w:t>
      </w:r>
      <w:r w:rsidRPr="00706156">
        <w:rPr>
          <w:i/>
          <w:iCs/>
        </w:rPr>
        <w:t>BMJ Open Sport Exerc Med</w:t>
      </w:r>
      <w:r w:rsidRPr="00706156">
        <w:t>. 2021;7(1):e000960.</w:t>
      </w:r>
    </w:p>
    <w:p w14:paraId="5CBB0AD3" w14:textId="77777777" w:rsidR="00255C25" w:rsidRPr="00706156" w:rsidRDefault="00255C25" w:rsidP="00255C25">
      <w:pPr>
        <w:pStyle w:val="Bibliography"/>
      </w:pPr>
      <w:r w:rsidRPr="00706156">
        <w:t xml:space="preserve">5. </w:t>
      </w:r>
      <w:r w:rsidRPr="00706156">
        <w:tab/>
        <w:t>Nagata JM, Magid HSA, Gabriel KP. Screen time for children and adolescents during the COVID</w:t>
      </w:r>
      <w:r w:rsidRPr="00706156">
        <w:rPr>
          <w:rFonts w:ascii="Cambria Math" w:hAnsi="Cambria Math" w:cs="Cambria Math"/>
        </w:rPr>
        <w:t>‐</w:t>
      </w:r>
      <w:r w:rsidRPr="00706156">
        <w:t xml:space="preserve">19 pandemic. </w:t>
      </w:r>
      <w:r w:rsidRPr="00706156">
        <w:rPr>
          <w:i/>
          <w:iCs/>
        </w:rPr>
        <w:t>Obes Silver Spring Md</w:t>
      </w:r>
      <w:r w:rsidRPr="00706156">
        <w:t>. Published online 2020.</w:t>
      </w:r>
    </w:p>
    <w:p w14:paraId="0E9B1DB7" w14:textId="77777777" w:rsidR="00255C25" w:rsidRPr="00706156" w:rsidRDefault="00255C25" w:rsidP="00255C25">
      <w:pPr>
        <w:pStyle w:val="Bibliography"/>
      </w:pPr>
      <w:r w:rsidRPr="00706156">
        <w:t xml:space="preserve">6. </w:t>
      </w:r>
      <w:r w:rsidRPr="00706156">
        <w:tab/>
        <w:t>UNSECO. 1.37 billion students now home as COVID-19 school closures expand, ministers scale up multimedia approaches to ensure learning continuity. Published 2021. Accessed January 12, 2022. https://en.unesco.org/news/137-billion-students-now-home-covid-19-school-closures-expand-ministers-scale-multimedia</w:t>
      </w:r>
    </w:p>
    <w:p w14:paraId="6FCFBFE2" w14:textId="77777777" w:rsidR="00255C25" w:rsidRPr="00706156" w:rsidRDefault="00255C25" w:rsidP="00255C25">
      <w:pPr>
        <w:pStyle w:val="Bibliography"/>
      </w:pPr>
      <w:r w:rsidRPr="00706156">
        <w:t xml:space="preserve">7. </w:t>
      </w:r>
      <w:r w:rsidRPr="00706156">
        <w:tab/>
        <w:t xml:space="preserve">Górnicka M, Drywień ME, Zielinska MA, Hamułka J. Dietary and lifestyle changes during COVID-19 and the subsequent lockdowns among Polish adults: a cross-sectional online survey PLifeCOVID-19 study. </w:t>
      </w:r>
      <w:r w:rsidRPr="00706156">
        <w:rPr>
          <w:i/>
          <w:iCs/>
        </w:rPr>
        <w:t>Nutrients</w:t>
      </w:r>
      <w:r w:rsidRPr="00706156">
        <w:t>. 2020;12(8):2324.</w:t>
      </w:r>
    </w:p>
    <w:p w14:paraId="1001291B" w14:textId="77777777" w:rsidR="00255C25" w:rsidRPr="00706156" w:rsidRDefault="00255C25" w:rsidP="00255C25">
      <w:pPr>
        <w:pStyle w:val="Bibliography"/>
      </w:pPr>
      <w:r w:rsidRPr="00706156">
        <w:t xml:space="preserve">8. </w:t>
      </w:r>
      <w:r w:rsidRPr="00706156">
        <w:tab/>
        <w:t xml:space="preserve">Tebar WR, Christofaro DG, Diniz TA, et al. Increased Screen Time Is Associated With Alcohol Desire and Sweetened Foods Consumption During the COVID-19 Pandemic. </w:t>
      </w:r>
      <w:r w:rsidRPr="00706156">
        <w:rPr>
          <w:i/>
          <w:iCs/>
        </w:rPr>
        <w:t>Front Nutr</w:t>
      </w:r>
      <w:r w:rsidRPr="00706156">
        <w:t>. 2021;8:78.</w:t>
      </w:r>
    </w:p>
    <w:p w14:paraId="1792A8C8" w14:textId="77777777" w:rsidR="00255C25" w:rsidRPr="00706156" w:rsidRDefault="00255C25" w:rsidP="00255C25">
      <w:pPr>
        <w:pStyle w:val="Bibliography"/>
      </w:pPr>
      <w:r w:rsidRPr="00706156">
        <w:t xml:space="preserve">9. </w:t>
      </w:r>
      <w:r w:rsidRPr="00706156">
        <w:tab/>
        <w:t xml:space="preserve">Hashem SA, El Refay AS, Mostafa HH, Kamel IH, Sherif LS. Impact of coronavirus disease-19 lockdown on egyptian children and adolescents: Dietary pattern changes health risk. </w:t>
      </w:r>
      <w:r w:rsidRPr="00706156">
        <w:rPr>
          <w:i/>
          <w:iCs/>
        </w:rPr>
        <w:t>Open Access Maced J Med Sci</w:t>
      </w:r>
      <w:r w:rsidRPr="00706156">
        <w:t>. 2020;8(T1):561-569.</w:t>
      </w:r>
    </w:p>
    <w:p w14:paraId="7061CE6E" w14:textId="77777777" w:rsidR="00255C25" w:rsidRPr="00706156" w:rsidRDefault="00255C25" w:rsidP="00255C25">
      <w:pPr>
        <w:pStyle w:val="Bibliography"/>
      </w:pPr>
      <w:r w:rsidRPr="00706156">
        <w:t xml:space="preserve">10. </w:t>
      </w:r>
      <w:r w:rsidRPr="00706156">
        <w:tab/>
        <w:t xml:space="preserve">Meyer J, McDowell C, Lansing J, et al. Changes in Physical Activity and Sedentary Behavior in Response to COVID-19 and Their Associations with Mental Health in 3052 US Adults. </w:t>
      </w:r>
      <w:r w:rsidRPr="00706156">
        <w:rPr>
          <w:i/>
          <w:iCs/>
        </w:rPr>
        <w:t>Int J Environ Res Public Health</w:t>
      </w:r>
      <w:r w:rsidRPr="00706156">
        <w:t>. 2020;17(18). doi:10.3390/ijerph17186469</w:t>
      </w:r>
    </w:p>
    <w:p w14:paraId="733940A1" w14:textId="77777777" w:rsidR="00255C25" w:rsidRPr="00706156" w:rsidRDefault="00255C25" w:rsidP="00255C25">
      <w:pPr>
        <w:pStyle w:val="Bibliography"/>
      </w:pPr>
      <w:r w:rsidRPr="00706156">
        <w:t xml:space="preserve">11. </w:t>
      </w:r>
      <w:r w:rsidRPr="00706156">
        <w:tab/>
        <w:t>Alves JM, Yunker AG, DeFendis A, Xiang AH, Page KA. BMI status and associations between affect, physical activity and anxiety among US children during COVID</w:t>
      </w:r>
      <w:r w:rsidRPr="00706156">
        <w:rPr>
          <w:rFonts w:ascii="Cambria Math" w:hAnsi="Cambria Math" w:cs="Cambria Math"/>
        </w:rPr>
        <w:t>‐</w:t>
      </w:r>
      <w:r w:rsidRPr="00706156">
        <w:t xml:space="preserve">19. </w:t>
      </w:r>
      <w:r w:rsidRPr="00706156">
        <w:rPr>
          <w:i/>
          <w:iCs/>
        </w:rPr>
        <w:t>Pediatr Obes</w:t>
      </w:r>
      <w:r w:rsidRPr="00706156">
        <w:t>. Published online 2021:e12786.</w:t>
      </w:r>
    </w:p>
    <w:p w14:paraId="76714544" w14:textId="77777777" w:rsidR="00255C25" w:rsidRPr="00706156" w:rsidRDefault="00255C25" w:rsidP="00255C25">
      <w:pPr>
        <w:pStyle w:val="Bibliography"/>
      </w:pPr>
      <w:r w:rsidRPr="00706156">
        <w:t xml:space="preserve">12. </w:t>
      </w:r>
      <w:r w:rsidRPr="00706156">
        <w:tab/>
        <w:t xml:space="preserve">Sohn SY, Rees P, Wildridge B, Kalk NJ, Carter B. Prevalence of problematic smartphone usage and associated mental health outcomes amongst children and young people: a systematic review, meta-analysis and GRADE of the evidence. </w:t>
      </w:r>
      <w:r w:rsidRPr="00706156">
        <w:rPr>
          <w:i/>
          <w:iCs/>
        </w:rPr>
        <w:t>BMC Psychiatry</w:t>
      </w:r>
      <w:r w:rsidRPr="00706156">
        <w:t>. 2019;19(1):356. doi:10.1186/s12888-019-2350-x</w:t>
      </w:r>
    </w:p>
    <w:p w14:paraId="727B2761" w14:textId="77777777" w:rsidR="00255C25" w:rsidRPr="00706156" w:rsidRDefault="00255C25" w:rsidP="00255C25">
      <w:pPr>
        <w:pStyle w:val="Bibliography"/>
      </w:pPr>
      <w:r w:rsidRPr="00706156">
        <w:t xml:space="preserve">13. </w:t>
      </w:r>
      <w:r w:rsidRPr="00706156">
        <w:tab/>
        <w:t xml:space="preserve">Pavithra S, Sundar MD. Assessment of dry eye symptoms and quality of sleep in engineering students during the COVID-19 pandemic. </w:t>
      </w:r>
      <w:r w:rsidRPr="00706156">
        <w:rPr>
          <w:i/>
          <w:iCs/>
        </w:rPr>
        <w:t>Int J Res Pharm Sci</w:t>
      </w:r>
      <w:r w:rsidRPr="00706156">
        <w:t>. 2020;11(Special Issue 1).</w:t>
      </w:r>
    </w:p>
    <w:p w14:paraId="79A2A0CE" w14:textId="77777777" w:rsidR="00255C25" w:rsidRPr="00706156" w:rsidRDefault="00255C25" w:rsidP="00255C25">
      <w:pPr>
        <w:pStyle w:val="Bibliography"/>
      </w:pPr>
      <w:r w:rsidRPr="00706156">
        <w:t xml:space="preserve">14. </w:t>
      </w:r>
      <w:r w:rsidRPr="00706156">
        <w:tab/>
        <w:t xml:space="preserve">Alabdulkader B. Effect of digital device use during COVID-19 on digital eye strain. </w:t>
      </w:r>
      <w:r w:rsidRPr="00706156">
        <w:rPr>
          <w:i/>
          <w:iCs/>
        </w:rPr>
        <w:t>Clin Exp Optom</w:t>
      </w:r>
      <w:r w:rsidRPr="00706156">
        <w:t>. Published online 2021:1-7.</w:t>
      </w:r>
    </w:p>
    <w:p w14:paraId="6F0006AE" w14:textId="77777777" w:rsidR="00255C25" w:rsidRPr="00706156" w:rsidRDefault="00255C25" w:rsidP="00255C25">
      <w:pPr>
        <w:pStyle w:val="Bibliography"/>
      </w:pPr>
      <w:r w:rsidRPr="00706156">
        <w:lastRenderedPageBreak/>
        <w:t xml:space="preserve">15. </w:t>
      </w:r>
      <w:r w:rsidRPr="00706156">
        <w:tab/>
        <w:t xml:space="preserve">Liu J, Li B, Sun Y, Chen Q, Dang J. Adolescent Vision Health During the Outbreak of COVID-19: Association Between Digital Screen Use and Myopia Progression. </w:t>
      </w:r>
      <w:r w:rsidRPr="00706156">
        <w:rPr>
          <w:i/>
          <w:iCs/>
        </w:rPr>
        <w:t>Front Pediatr</w:t>
      </w:r>
      <w:r w:rsidRPr="00706156">
        <w:t>. 2021;9:472.</w:t>
      </w:r>
    </w:p>
    <w:p w14:paraId="6F0D2730" w14:textId="77777777" w:rsidR="00255C25" w:rsidRPr="00706156" w:rsidRDefault="00255C25" w:rsidP="00255C25">
      <w:pPr>
        <w:pStyle w:val="Bibliography"/>
      </w:pPr>
      <w:r w:rsidRPr="00706156">
        <w:t xml:space="preserve">16. </w:t>
      </w:r>
      <w:r w:rsidRPr="00706156">
        <w:tab/>
        <w:t xml:space="preserve">Foreman J, Salim AT, Praveen A, et al. Association between digital smart device use and myopia: a systematic review and meta-analysis. </w:t>
      </w:r>
      <w:r w:rsidRPr="00706156">
        <w:rPr>
          <w:i/>
          <w:iCs/>
        </w:rPr>
        <w:t>Lancet Digit Health</w:t>
      </w:r>
      <w:r w:rsidRPr="00706156">
        <w:t>. 2021;3(12):e806-e818. doi:10.1016/S2589-7500(21)00135-7</w:t>
      </w:r>
    </w:p>
    <w:p w14:paraId="66A53E84" w14:textId="77777777" w:rsidR="00255C25" w:rsidRPr="00706156" w:rsidRDefault="00255C25" w:rsidP="00255C25">
      <w:pPr>
        <w:pStyle w:val="Bibliography"/>
      </w:pPr>
      <w:r w:rsidRPr="00706156">
        <w:t xml:space="preserve">17. </w:t>
      </w:r>
      <w:r w:rsidRPr="00706156">
        <w:tab/>
        <w:t xml:space="preserve">Carter B, Rees P, Hale L, Bhattacharjee D, Paradkar MS. Association Between Portable Screen-Based Media Device Access or Use and Sleep Outcomes: A Systematic Review and Meta-analysis. </w:t>
      </w:r>
      <w:r w:rsidRPr="00706156">
        <w:rPr>
          <w:i/>
          <w:iCs/>
        </w:rPr>
        <w:t>JAMA Pediatr</w:t>
      </w:r>
      <w:r w:rsidRPr="00706156">
        <w:t>. 2016;170(12):1202-1208. doi:10.1001/jamapediatrics.2016.2341</w:t>
      </w:r>
    </w:p>
    <w:p w14:paraId="6C5C4550" w14:textId="77777777" w:rsidR="00255C25" w:rsidRPr="00706156" w:rsidRDefault="00255C25" w:rsidP="00255C25">
      <w:pPr>
        <w:pStyle w:val="Bibliography"/>
      </w:pPr>
      <w:r w:rsidRPr="00706156">
        <w:t xml:space="preserve">18. </w:t>
      </w:r>
      <w:r w:rsidRPr="00706156">
        <w:tab/>
        <w:t xml:space="preserve">Sohn SY, Krasnoff L, Rees P, Kalk NJ, Carter B. The Association Between Smartphone Addiction and Sleep: A UK Cross-Sectional Study of Young Adults. </w:t>
      </w:r>
      <w:r w:rsidRPr="00706156">
        <w:rPr>
          <w:i/>
          <w:iCs/>
        </w:rPr>
        <w:t>Front Psychiatry</w:t>
      </w:r>
      <w:r w:rsidRPr="00706156">
        <w:t>. 2021;12:176. doi:10.3389/fpsyt.2021.629407</w:t>
      </w:r>
    </w:p>
    <w:p w14:paraId="2ADBF577" w14:textId="77777777" w:rsidR="00255C25" w:rsidRPr="00706156" w:rsidRDefault="00255C25" w:rsidP="00255C25">
      <w:pPr>
        <w:pStyle w:val="Bibliography"/>
      </w:pPr>
      <w:r w:rsidRPr="00706156">
        <w:t xml:space="preserve">19. </w:t>
      </w:r>
      <w:r w:rsidRPr="00706156">
        <w:tab/>
        <w:t xml:space="preserve">Kwon M, Lee JY, Won WY, et al. Development and validation of a smartphone addiction scale (SAS). </w:t>
      </w:r>
      <w:r w:rsidRPr="00706156">
        <w:rPr>
          <w:i/>
          <w:iCs/>
        </w:rPr>
        <w:t>PloS One</w:t>
      </w:r>
      <w:r w:rsidRPr="00706156">
        <w:t>. 2013;8(2):e56936.</w:t>
      </w:r>
    </w:p>
    <w:p w14:paraId="5364A32E" w14:textId="77777777" w:rsidR="00255C25" w:rsidRPr="00706156" w:rsidRDefault="00255C25" w:rsidP="00255C25">
      <w:pPr>
        <w:pStyle w:val="Bibliography"/>
      </w:pPr>
      <w:r w:rsidRPr="00706156">
        <w:t xml:space="preserve">20. </w:t>
      </w:r>
      <w:r w:rsidRPr="00706156">
        <w:tab/>
        <w:t xml:space="preserve">Page MJ, McKenzie JE, Bossuyt PM, et al. The PRISMA 2020 statement: an updated guideline for reporting systematic reviews. </w:t>
      </w:r>
      <w:r w:rsidRPr="00706156">
        <w:rPr>
          <w:i/>
          <w:iCs/>
        </w:rPr>
        <w:t>BMJ</w:t>
      </w:r>
      <w:r w:rsidRPr="00706156">
        <w:t>. 2021;372:n71. doi:10.1136/bmj.n71</w:t>
      </w:r>
    </w:p>
    <w:p w14:paraId="56D50A74" w14:textId="77777777" w:rsidR="00255C25" w:rsidRPr="00706156" w:rsidRDefault="00255C25" w:rsidP="00255C25">
      <w:pPr>
        <w:pStyle w:val="Bibliography"/>
      </w:pPr>
      <w:r w:rsidRPr="00706156">
        <w:t xml:space="preserve">21. </w:t>
      </w:r>
      <w:r w:rsidRPr="00706156">
        <w:tab/>
        <w:t>Wells GA, Shea B, O’connell D, et al. The Newcastle-Ottawa Scale (NOS) for assessing the quality of nonrandomised studies in meta-analyses. Ottawa (ON): Ottawa Hospital Research Institute; 2009. Published online 2009.</w:t>
      </w:r>
    </w:p>
    <w:p w14:paraId="45FEEFD0" w14:textId="77777777" w:rsidR="00255C25" w:rsidRPr="00706156" w:rsidRDefault="00255C25" w:rsidP="00255C25">
      <w:pPr>
        <w:pStyle w:val="Bibliography"/>
      </w:pPr>
      <w:r w:rsidRPr="00706156">
        <w:t xml:space="preserve">22. </w:t>
      </w:r>
      <w:r w:rsidRPr="00706156">
        <w:tab/>
        <w:t xml:space="preserve">Modesti PA, Reboldi G, Cappuccio FP, et al. Panethnic differences in blood pressure in Europe: a systematic review and meta-analysis. </w:t>
      </w:r>
      <w:r w:rsidRPr="00706156">
        <w:rPr>
          <w:i/>
          <w:iCs/>
        </w:rPr>
        <w:t>PLoS One</w:t>
      </w:r>
      <w:r w:rsidRPr="00706156">
        <w:t>. 2016;11(1):e0147601-e0147601.</w:t>
      </w:r>
    </w:p>
    <w:p w14:paraId="6042D913" w14:textId="77777777" w:rsidR="00255C25" w:rsidRPr="00706156" w:rsidRDefault="00255C25" w:rsidP="00255C25">
      <w:pPr>
        <w:pStyle w:val="Bibliography"/>
      </w:pPr>
      <w:r w:rsidRPr="00706156">
        <w:t xml:space="preserve">23. </w:t>
      </w:r>
      <w:r w:rsidRPr="00706156">
        <w:tab/>
        <w:t xml:space="preserve">Borenstein M, Hedges L, Higgins J, Rothstein H. </w:t>
      </w:r>
      <w:r w:rsidRPr="00706156">
        <w:rPr>
          <w:i/>
          <w:iCs/>
        </w:rPr>
        <w:t>Comprehensive Meta Analysis</w:t>
      </w:r>
      <w:r w:rsidRPr="00706156">
        <w:t>. Biostat; 2013.</w:t>
      </w:r>
    </w:p>
    <w:p w14:paraId="7F8E97EC" w14:textId="77777777" w:rsidR="00255C25" w:rsidRPr="00706156" w:rsidRDefault="00255C25" w:rsidP="00255C25">
      <w:pPr>
        <w:pStyle w:val="Bibliography"/>
      </w:pPr>
      <w:r w:rsidRPr="00706156">
        <w:t xml:space="preserve">24. </w:t>
      </w:r>
      <w:r w:rsidRPr="00706156">
        <w:tab/>
        <w:t>Higgins JP, Thompson SG. Quantifying heterogeneity in a meta</w:t>
      </w:r>
      <w:r w:rsidRPr="00706156">
        <w:rPr>
          <w:rFonts w:ascii="Cambria Math" w:hAnsi="Cambria Math" w:cs="Cambria Math"/>
        </w:rPr>
        <w:t>‐</w:t>
      </w:r>
      <w:r w:rsidRPr="00706156">
        <w:t xml:space="preserve">analysis. </w:t>
      </w:r>
      <w:r w:rsidRPr="00706156">
        <w:rPr>
          <w:i/>
          <w:iCs/>
        </w:rPr>
        <w:t>Stat Med</w:t>
      </w:r>
      <w:r w:rsidRPr="00706156">
        <w:t>. 2002;21(11):1539-1558.</w:t>
      </w:r>
    </w:p>
    <w:p w14:paraId="1C6739C3" w14:textId="77777777" w:rsidR="00255C25" w:rsidRPr="00706156" w:rsidRDefault="00255C25" w:rsidP="00255C25">
      <w:pPr>
        <w:pStyle w:val="Bibliography"/>
      </w:pPr>
      <w:r w:rsidRPr="00706156">
        <w:t xml:space="preserve">25. </w:t>
      </w:r>
      <w:r w:rsidRPr="00706156">
        <w:tab/>
        <w:t xml:space="preserve">Egger M, Smith GD, Schneider M, Minder C. Bias in meta ­ analysis detected by a simple, graphical test. </w:t>
      </w:r>
      <w:r w:rsidRPr="00706156">
        <w:rPr>
          <w:i/>
          <w:iCs/>
        </w:rPr>
        <w:t>BMJ</w:t>
      </w:r>
      <w:r w:rsidRPr="00706156">
        <w:t>. Published online 1997. doi:10.1136/bmj.315.7109.629</w:t>
      </w:r>
    </w:p>
    <w:p w14:paraId="3F1FBF96" w14:textId="77777777" w:rsidR="00255C25" w:rsidRPr="00706156" w:rsidRDefault="00255C25" w:rsidP="00255C25">
      <w:pPr>
        <w:pStyle w:val="Bibliography"/>
      </w:pPr>
      <w:r w:rsidRPr="00706156">
        <w:t xml:space="preserve">26. </w:t>
      </w:r>
      <w:r w:rsidRPr="00706156">
        <w:tab/>
        <w:t xml:space="preserve">Fu R, Gartlehner G, Grant M, et al. Conducting quantitative synthesis when comparing medical interventions: AHRQ and the Effective Health Care Program. </w:t>
      </w:r>
      <w:r w:rsidRPr="00706156">
        <w:rPr>
          <w:i/>
          <w:iCs/>
        </w:rPr>
        <w:t>J Clin Epidemiol</w:t>
      </w:r>
      <w:r w:rsidRPr="00706156">
        <w:t>. 2011;64(11):1187-1197.</w:t>
      </w:r>
    </w:p>
    <w:p w14:paraId="4005BDDA" w14:textId="77777777" w:rsidR="00255C25" w:rsidRPr="00706156" w:rsidRDefault="00255C25" w:rsidP="00255C25">
      <w:pPr>
        <w:pStyle w:val="Bibliography"/>
      </w:pPr>
      <w:r w:rsidRPr="00706156">
        <w:t xml:space="preserve">27. </w:t>
      </w:r>
      <w:r w:rsidRPr="00706156">
        <w:tab/>
        <w:t xml:space="preserve">Sterne JA, Egger M, Moher D. Addressing reporting biases. </w:t>
      </w:r>
      <w:r w:rsidRPr="00706156">
        <w:rPr>
          <w:i/>
          <w:iCs/>
        </w:rPr>
        <w:t>Cochrane Handb Syst Rev Interv Cochrane Book Ser</w:t>
      </w:r>
      <w:r w:rsidRPr="00706156">
        <w:t>. Published online 2008:297-333.</w:t>
      </w:r>
    </w:p>
    <w:p w14:paraId="37511E4D" w14:textId="77777777" w:rsidR="00255C25" w:rsidRPr="00706156" w:rsidRDefault="00255C25" w:rsidP="00255C25">
      <w:pPr>
        <w:pStyle w:val="Bibliography"/>
      </w:pPr>
      <w:r w:rsidRPr="00706156">
        <w:t xml:space="preserve">28. </w:t>
      </w:r>
      <w:r w:rsidRPr="00706156">
        <w:tab/>
        <w:t xml:space="preserve">Duval S, Tweedie R. Trim and fill: A simple funnel-plot-based method of testing and adjusting for publication bias in meta-analysis. </w:t>
      </w:r>
      <w:r w:rsidRPr="00706156">
        <w:rPr>
          <w:i/>
          <w:iCs/>
        </w:rPr>
        <w:t>Biometrics</w:t>
      </w:r>
      <w:r w:rsidRPr="00706156">
        <w:t>. Published online 2000. doi:10.1111/j.0006-341X.2000.00455.x</w:t>
      </w:r>
    </w:p>
    <w:p w14:paraId="3E043C1A" w14:textId="77777777" w:rsidR="00255C25" w:rsidRPr="00706156" w:rsidRDefault="00255C25" w:rsidP="00255C25">
      <w:pPr>
        <w:pStyle w:val="Bibliography"/>
      </w:pPr>
      <w:r w:rsidRPr="00706156">
        <w:t xml:space="preserve">29. </w:t>
      </w:r>
      <w:r w:rsidRPr="00706156">
        <w:tab/>
        <w:t xml:space="preserve">Guyatt GH, Oxman AD, Vist GE, et al. GRADE: an emerging consensus on rating quality of evidence and strength of recommendations. </w:t>
      </w:r>
      <w:r w:rsidRPr="00706156">
        <w:rPr>
          <w:i/>
          <w:iCs/>
        </w:rPr>
        <w:t>Bmj</w:t>
      </w:r>
      <w:r w:rsidRPr="00706156">
        <w:t>. 2008;336(7650):924-926.</w:t>
      </w:r>
    </w:p>
    <w:p w14:paraId="438279E7" w14:textId="77777777" w:rsidR="00255C25" w:rsidRPr="00706156" w:rsidRDefault="00255C25" w:rsidP="00255C25">
      <w:pPr>
        <w:pStyle w:val="Bibliography"/>
      </w:pPr>
      <w:r w:rsidRPr="00706156">
        <w:lastRenderedPageBreak/>
        <w:t xml:space="preserve">30. </w:t>
      </w:r>
      <w:r w:rsidRPr="00706156">
        <w:tab/>
        <w:t xml:space="preserve">Abdulsalam NM, Khateeb NA, Aljerbi SS, et al. Assessment of Dietary Habits and Physical Activity Changes during the Full COVID-19 Curfew Period and Its Effect on Weight among Adults in Jeddah, Saudi Arabia. </w:t>
      </w:r>
      <w:r w:rsidRPr="00706156">
        <w:rPr>
          <w:i/>
          <w:iCs/>
        </w:rPr>
        <w:t>Int J Environ Res Public Health</w:t>
      </w:r>
      <w:r w:rsidRPr="00706156">
        <w:t>. 2021;18(16):8580.</w:t>
      </w:r>
    </w:p>
    <w:p w14:paraId="7F8B5F31" w14:textId="77777777" w:rsidR="00255C25" w:rsidRPr="00706156" w:rsidRDefault="00255C25" w:rsidP="00255C25">
      <w:pPr>
        <w:pStyle w:val="Bibliography"/>
      </w:pPr>
      <w:r w:rsidRPr="00706156">
        <w:t xml:space="preserve">31. </w:t>
      </w:r>
      <w:r w:rsidRPr="00706156">
        <w:tab/>
        <w:t xml:space="preserve">Agurto HS, Alcantara-Diaz AL, Espinet-Coll E, Toro-Huamanchumo CJ. Eating habits, lifestyle behaviors and stress during the COVID-19 pandemic quarantine among Peruvian adults. </w:t>
      </w:r>
      <w:r w:rsidRPr="00706156">
        <w:rPr>
          <w:i/>
          <w:iCs/>
        </w:rPr>
        <w:t>PeerJ</w:t>
      </w:r>
      <w:r w:rsidRPr="00706156">
        <w:t>. 2021;9:e11431.</w:t>
      </w:r>
    </w:p>
    <w:p w14:paraId="20CFD78F" w14:textId="77777777" w:rsidR="00255C25" w:rsidRPr="00706156" w:rsidRDefault="00255C25" w:rsidP="00255C25">
      <w:pPr>
        <w:pStyle w:val="Bibliography"/>
      </w:pPr>
      <w:r w:rsidRPr="00706156">
        <w:t xml:space="preserve">32. </w:t>
      </w:r>
      <w:r w:rsidRPr="00706156">
        <w:tab/>
        <w:t xml:space="preserve">Alomari MA, Khabour OF, Alzoubi KH. Changes in physical activity and sedentary behavior amid confinement: The bksq-covid-19 project. </w:t>
      </w:r>
      <w:r w:rsidRPr="00706156">
        <w:rPr>
          <w:i/>
          <w:iCs/>
        </w:rPr>
        <w:t>Risk Manag Healthc Policy</w:t>
      </w:r>
      <w:r w:rsidRPr="00706156">
        <w:t>. 2020;13:1757.</w:t>
      </w:r>
    </w:p>
    <w:p w14:paraId="608D4D0F" w14:textId="77777777" w:rsidR="00255C25" w:rsidRPr="00706156" w:rsidRDefault="00255C25" w:rsidP="00255C25">
      <w:pPr>
        <w:pStyle w:val="Bibliography"/>
      </w:pPr>
      <w:r w:rsidRPr="00706156">
        <w:t xml:space="preserve">33. </w:t>
      </w:r>
      <w:r w:rsidRPr="00706156">
        <w:tab/>
        <w:t xml:space="preserve">Bird JM, Karageorghis CI, Hamer M. Relationships among behavioural regulations, physical activity, and mental health pre-and during COVID–19 UK lockdown. </w:t>
      </w:r>
      <w:r w:rsidRPr="00706156">
        <w:rPr>
          <w:i/>
          <w:iCs/>
        </w:rPr>
        <w:t>Psychol Sport Exerc</w:t>
      </w:r>
      <w:r w:rsidRPr="00706156">
        <w:t>. 2021;55:101945.</w:t>
      </w:r>
    </w:p>
    <w:p w14:paraId="27D21690" w14:textId="77777777" w:rsidR="00255C25" w:rsidRPr="00706156" w:rsidRDefault="00255C25" w:rsidP="00255C25">
      <w:pPr>
        <w:pStyle w:val="Bibliography"/>
      </w:pPr>
      <w:r w:rsidRPr="00706156">
        <w:t xml:space="preserve">34. </w:t>
      </w:r>
      <w:r w:rsidRPr="00706156">
        <w:tab/>
        <w:t>Branquinho C, Paiva T, Guedes F, Gaspar T, Tomé G, Gaspar de Matos M. Health risk behaviors before and during COVID</w:t>
      </w:r>
      <w:r w:rsidRPr="00706156">
        <w:rPr>
          <w:rFonts w:ascii="Cambria Math" w:hAnsi="Cambria Math" w:cs="Cambria Math"/>
        </w:rPr>
        <w:t>‐</w:t>
      </w:r>
      <w:r w:rsidRPr="00706156">
        <w:t xml:space="preserve">19 and gender differences. </w:t>
      </w:r>
      <w:r w:rsidRPr="00706156">
        <w:rPr>
          <w:i/>
          <w:iCs/>
        </w:rPr>
        <w:t>J Community Psychol</w:t>
      </w:r>
      <w:r w:rsidRPr="00706156">
        <w:t>. Published online 2021.</w:t>
      </w:r>
    </w:p>
    <w:p w14:paraId="41B84B2F" w14:textId="77777777" w:rsidR="00255C25" w:rsidRPr="00706156" w:rsidRDefault="00255C25" w:rsidP="00255C25">
      <w:pPr>
        <w:pStyle w:val="Bibliography"/>
      </w:pPr>
      <w:r w:rsidRPr="00706156">
        <w:t xml:space="preserve">35. </w:t>
      </w:r>
      <w:r w:rsidRPr="00706156">
        <w:tab/>
        <w:t xml:space="preserve">Ismail LC, Osaili TM, Mohamad MN, et al. Assessment of eating habits and lifestyle during the coronavirus 2019 pandemic in the Middle East and North Africa region: a cross-sectional study. </w:t>
      </w:r>
      <w:r w:rsidRPr="00706156">
        <w:rPr>
          <w:i/>
          <w:iCs/>
        </w:rPr>
        <w:t>Br J Nutr</w:t>
      </w:r>
      <w:r w:rsidRPr="00706156">
        <w:t>. 2021;126(5):757-766.</w:t>
      </w:r>
    </w:p>
    <w:p w14:paraId="56291EBE" w14:textId="77777777" w:rsidR="00255C25" w:rsidRPr="00706156" w:rsidRDefault="00255C25" w:rsidP="00255C25">
      <w:pPr>
        <w:pStyle w:val="Bibliography"/>
      </w:pPr>
      <w:r w:rsidRPr="00706156">
        <w:t xml:space="preserve">36. </w:t>
      </w:r>
      <w:r w:rsidRPr="00706156">
        <w:tab/>
        <w:t xml:space="preserve">Conroy DA, Hadler NL, Cho E, et al. The effects of COVID-19 stay-at-home order on sleep, health, and working patterns: a survey study of US health care workers. </w:t>
      </w:r>
      <w:r w:rsidRPr="00706156">
        <w:rPr>
          <w:i/>
          <w:iCs/>
        </w:rPr>
        <w:t>J Clin Sleep Med</w:t>
      </w:r>
      <w:r w:rsidRPr="00706156">
        <w:t>. 2021;17(2):185-191.</w:t>
      </w:r>
    </w:p>
    <w:p w14:paraId="028D429B" w14:textId="77777777" w:rsidR="00255C25" w:rsidRPr="00706156" w:rsidRDefault="00255C25" w:rsidP="00255C25">
      <w:pPr>
        <w:pStyle w:val="Bibliography"/>
      </w:pPr>
      <w:r w:rsidRPr="00706156">
        <w:t xml:space="preserve">37. </w:t>
      </w:r>
      <w:r w:rsidRPr="00706156">
        <w:tab/>
        <w:t xml:space="preserve">Constandt B, Thibaut E, De Bosscher V, Scheerder J, Ricour M, Willem A. Exercising in Times of Lockdown: An Analysis of the Impact of COVID-19 on Levels and Patterns of Exercise among Adults in Belgium. </w:t>
      </w:r>
      <w:r w:rsidRPr="00706156">
        <w:rPr>
          <w:i/>
          <w:iCs/>
        </w:rPr>
        <w:t>Int J Environ Res Public Health</w:t>
      </w:r>
      <w:r w:rsidRPr="00706156">
        <w:t>. 2020;17(11):4144.</w:t>
      </w:r>
    </w:p>
    <w:p w14:paraId="0040F726" w14:textId="77777777" w:rsidR="00255C25" w:rsidRPr="00706156" w:rsidRDefault="00255C25" w:rsidP="00255C25">
      <w:pPr>
        <w:pStyle w:val="Bibliography"/>
      </w:pPr>
      <w:r w:rsidRPr="00706156">
        <w:t xml:space="preserve">38. </w:t>
      </w:r>
      <w:r w:rsidRPr="00706156">
        <w:tab/>
        <w:t xml:space="preserve">Coyne P, Staffell Z, Woodruff SJ. Recreational Screen Time Use among a Small Sample of Canadians during the First Six Months of the COVID-19 Pandemic. </w:t>
      </w:r>
      <w:r w:rsidRPr="00706156">
        <w:rPr>
          <w:i/>
          <w:iCs/>
        </w:rPr>
        <w:t>Int J Environ Res Public Health</w:t>
      </w:r>
      <w:r w:rsidRPr="00706156">
        <w:t>. 2021;18(23):12664.</w:t>
      </w:r>
    </w:p>
    <w:p w14:paraId="5756212E" w14:textId="77777777" w:rsidR="00255C25" w:rsidRPr="00706156" w:rsidRDefault="00255C25" w:rsidP="00255C25">
      <w:pPr>
        <w:pStyle w:val="Bibliography"/>
      </w:pPr>
      <w:r w:rsidRPr="00706156">
        <w:t xml:space="preserve">39. </w:t>
      </w:r>
      <w:r w:rsidRPr="00706156">
        <w:tab/>
        <w:t xml:space="preserve">Dragun R, Veček NN, Marendić M, et al. Have lifestyle habits and psychological well-being changed among adolescents and medical students due to COVID-19 lockdown in Croatia? </w:t>
      </w:r>
      <w:r w:rsidRPr="00706156">
        <w:rPr>
          <w:i/>
          <w:iCs/>
        </w:rPr>
        <w:t>Nutrients</w:t>
      </w:r>
      <w:r w:rsidRPr="00706156">
        <w:t>. 2021;13(1):97.</w:t>
      </w:r>
    </w:p>
    <w:p w14:paraId="1E43D147" w14:textId="77777777" w:rsidR="00255C25" w:rsidRPr="00706156" w:rsidRDefault="00255C25" w:rsidP="00255C25">
      <w:pPr>
        <w:pStyle w:val="Bibliography"/>
      </w:pPr>
      <w:r w:rsidRPr="00706156">
        <w:t xml:space="preserve">40. </w:t>
      </w:r>
      <w:r w:rsidRPr="00706156">
        <w:tab/>
        <w:t xml:space="preserve">Fraser AM, Stockdale LA, Bryce CI, Alexander BL. College students’ media habits, concern for themselves and others, and mental health in the era of COVID-19. </w:t>
      </w:r>
      <w:r w:rsidRPr="00706156">
        <w:rPr>
          <w:i/>
          <w:iCs/>
        </w:rPr>
        <w:t>Psychol Pop Media</w:t>
      </w:r>
      <w:r w:rsidRPr="00706156">
        <w:t>. Published online 2021.</w:t>
      </w:r>
    </w:p>
    <w:p w14:paraId="2AC045C5" w14:textId="77777777" w:rsidR="00255C25" w:rsidRPr="00706156" w:rsidRDefault="00255C25" w:rsidP="00255C25">
      <w:pPr>
        <w:pStyle w:val="Bibliography"/>
      </w:pPr>
      <w:r w:rsidRPr="00706156">
        <w:t xml:space="preserve">41. </w:t>
      </w:r>
      <w:r w:rsidRPr="00706156">
        <w:tab/>
        <w:t xml:space="preserve">Ganne P, Najeeb S, Chaitanya G, Sharma A, Krishnappa NC. Digital eye strain epidemic amid COVID-19 pandemic–a cross-sectional survey. </w:t>
      </w:r>
      <w:r w:rsidRPr="00706156">
        <w:rPr>
          <w:i/>
          <w:iCs/>
        </w:rPr>
        <w:t>Ophthalmic Epidemiol</w:t>
      </w:r>
      <w:r w:rsidRPr="00706156">
        <w:t>. 2021;28(4):285-292.</w:t>
      </w:r>
    </w:p>
    <w:p w14:paraId="2D415A27" w14:textId="77777777" w:rsidR="00255C25" w:rsidRPr="00706156" w:rsidRDefault="00255C25" w:rsidP="00255C25">
      <w:pPr>
        <w:pStyle w:val="Bibliography"/>
      </w:pPr>
      <w:r w:rsidRPr="00706156">
        <w:t xml:space="preserve">42. </w:t>
      </w:r>
      <w:r w:rsidRPr="00706156">
        <w:tab/>
        <w:t xml:space="preserve">Genin PM, Lambert C, Larras B, et al. How did the COVID-19 confinement period affect our physical activity level and sedentary behaviors? Methodology and first results from the french national ONAPS survey. </w:t>
      </w:r>
      <w:r w:rsidRPr="00706156">
        <w:rPr>
          <w:i/>
          <w:iCs/>
        </w:rPr>
        <w:t>J Phys Act Health</w:t>
      </w:r>
      <w:r w:rsidRPr="00706156">
        <w:t>. 2021;18(3):296-303.</w:t>
      </w:r>
    </w:p>
    <w:p w14:paraId="3F2C5DDD" w14:textId="77777777" w:rsidR="00255C25" w:rsidRPr="00706156" w:rsidRDefault="00255C25" w:rsidP="00255C25">
      <w:pPr>
        <w:pStyle w:val="Bibliography"/>
      </w:pPr>
      <w:r w:rsidRPr="00706156">
        <w:lastRenderedPageBreak/>
        <w:t xml:space="preserve">43. </w:t>
      </w:r>
      <w:r w:rsidRPr="00706156">
        <w:tab/>
        <w:t xml:space="preserve">Helbach J, Stahlmann K. Changes in Digital Media Use and Physical Activity in German Young Adults under the Covid-19 Pandemic-A Cross-Sectional Study. </w:t>
      </w:r>
      <w:r w:rsidRPr="00706156">
        <w:rPr>
          <w:i/>
          <w:iCs/>
        </w:rPr>
        <w:t>J Sports Sci Med</w:t>
      </w:r>
      <w:r w:rsidRPr="00706156">
        <w:t>. 2021;20(4):642-654.</w:t>
      </w:r>
    </w:p>
    <w:p w14:paraId="2419BD01" w14:textId="77777777" w:rsidR="00255C25" w:rsidRPr="00706156" w:rsidRDefault="00255C25" w:rsidP="00255C25">
      <w:pPr>
        <w:pStyle w:val="Bibliography"/>
      </w:pPr>
      <w:r w:rsidRPr="00706156">
        <w:t xml:space="preserve">44. </w:t>
      </w:r>
      <w:r w:rsidRPr="00706156">
        <w:tab/>
        <w:t xml:space="preserve">Hodes LN, Thomas KG. Smartphone Screen Time: Inaccuracy of self-reports and influence of psychological and contextual factors. </w:t>
      </w:r>
      <w:r w:rsidRPr="00706156">
        <w:rPr>
          <w:i/>
          <w:iCs/>
        </w:rPr>
        <w:t>Comput Hum Behav</w:t>
      </w:r>
      <w:r w:rsidRPr="00706156">
        <w:t>. 2021;115:106616.</w:t>
      </w:r>
    </w:p>
    <w:p w14:paraId="0A74A16A" w14:textId="77777777" w:rsidR="00255C25" w:rsidRPr="00706156" w:rsidRDefault="00255C25" w:rsidP="00255C25">
      <w:pPr>
        <w:pStyle w:val="Bibliography"/>
      </w:pPr>
      <w:r w:rsidRPr="00706156">
        <w:t xml:space="preserve">45. </w:t>
      </w:r>
      <w:r w:rsidRPr="00706156">
        <w:tab/>
        <w:t xml:space="preserve">Hu Z, Lin X, Kaminga AC, Xu H. Impact of the COVID-19 epidemic on lifestyle behaviors and their association with subjective well-being among the general population in mainland China: Cross-sectional study. </w:t>
      </w:r>
      <w:r w:rsidRPr="00706156">
        <w:rPr>
          <w:i/>
          <w:iCs/>
        </w:rPr>
        <w:t>J Med Internet Res</w:t>
      </w:r>
      <w:r w:rsidRPr="00706156">
        <w:t>. 2020;22(8).</w:t>
      </w:r>
    </w:p>
    <w:p w14:paraId="37610F03" w14:textId="77777777" w:rsidR="00255C25" w:rsidRPr="00706156" w:rsidRDefault="00255C25" w:rsidP="00255C25">
      <w:pPr>
        <w:pStyle w:val="Bibliography"/>
      </w:pPr>
      <w:r w:rsidRPr="00706156">
        <w:t xml:space="preserve">46. </w:t>
      </w:r>
      <w:r w:rsidRPr="00706156">
        <w:tab/>
        <w:t xml:space="preserve">Jia P, Zhang L, Yu W, et al. Impact of COVID-19 lockdown on activity patterns and weight status among youths in China: the COVID-19 Impact on Lifestyle Change Survey (COINLICS). </w:t>
      </w:r>
      <w:r w:rsidRPr="00706156">
        <w:rPr>
          <w:i/>
          <w:iCs/>
        </w:rPr>
        <w:t>Int J Obes</w:t>
      </w:r>
      <w:r w:rsidRPr="00706156">
        <w:t>. 2021;45(3):695-699.</w:t>
      </w:r>
    </w:p>
    <w:p w14:paraId="2189C613" w14:textId="77777777" w:rsidR="00255C25" w:rsidRPr="00706156" w:rsidRDefault="00255C25" w:rsidP="00255C25">
      <w:pPr>
        <w:pStyle w:val="Bibliography"/>
      </w:pPr>
      <w:r w:rsidRPr="00706156">
        <w:t xml:space="preserve">47. </w:t>
      </w:r>
      <w:r w:rsidRPr="00706156">
        <w:tab/>
        <w:t xml:space="preserve">Koohsari MJ, Nakaya T, McCormack GR, Shibata A, Ishii K, Oka K. Changes in Workers’ Sedentary and Physical Activity Behaviors in Response to the COVID-19 Pandemic and Their Relationships With Fatigue: Longitudinal Online Study. </w:t>
      </w:r>
      <w:r w:rsidRPr="00706156">
        <w:rPr>
          <w:i/>
          <w:iCs/>
        </w:rPr>
        <w:t>JMIR Public Health Surveill</w:t>
      </w:r>
      <w:r w:rsidRPr="00706156">
        <w:t>. 2021;7(3):e26293.</w:t>
      </w:r>
    </w:p>
    <w:p w14:paraId="3D809487" w14:textId="77777777" w:rsidR="00255C25" w:rsidRPr="00706156" w:rsidRDefault="00255C25" w:rsidP="00255C25">
      <w:pPr>
        <w:pStyle w:val="Bibliography"/>
      </w:pPr>
      <w:r w:rsidRPr="00706156">
        <w:t xml:space="preserve">48. </w:t>
      </w:r>
      <w:r w:rsidRPr="00706156">
        <w:tab/>
        <w:t xml:space="preserve">Kowalsky RJ, Farney TM, Kline CE, Hinojosa JN, Creasy SA. The impact of the covid-19 pandemic on lifestyle behaviors in US college students. </w:t>
      </w:r>
      <w:r w:rsidRPr="00706156">
        <w:rPr>
          <w:i/>
          <w:iCs/>
        </w:rPr>
        <w:t>J Am Coll Health</w:t>
      </w:r>
      <w:r w:rsidRPr="00706156">
        <w:t>. Published online 2021:1-6.</w:t>
      </w:r>
    </w:p>
    <w:p w14:paraId="08CEDFC7" w14:textId="77777777" w:rsidR="00255C25" w:rsidRPr="00706156" w:rsidRDefault="00255C25" w:rsidP="00255C25">
      <w:pPr>
        <w:pStyle w:val="Bibliography"/>
      </w:pPr>
      <w:r w:rsidRPr="00706156">
        <w:t xml:space="preserve">49. </w:t>
      </w:r>
      <w:r w:rsidRPr="00706156">
        <w:tab/>
        <w:t xml:space="preserve">Lawrence SA, Garcia J, Stewart C, Rodriguez C. The mental and behavioral health impact of COVID-19 stay at home orders on social work students. </w:t>
      </w:r>
      <w:r w:rsidRPr="00706156">
        <w:rPr>
          <w:i/>
          <w:iCs/>
        </w:rPr>
        <w:t>Soc Work Educ</w:t>
      </w:r>
      <w:r w:rsidRPr="00706156">
        <w:t>. Published online 2021:1-15.</w:t>
      </w:r>
    </w:p>
    <w:p w14:paraId="036B9BE1" w14:textId="77777777" w:rsidR="00255C25" w:rsidRPr="00706156" w:rsidRDefault="00255C25" w:rsidP="00255C25">
      <w:pPr>
        <w:pStyle w:val="Bibliography"/>
      </w:pPr>
      <w:r w:rsidRPr="00706156">
        <w:t xml:space="preserve">50. </w:t>
      </w:r>
      <w:r w:rsidRPr="00706156">
        <w:tab/>
        <w:t xml:space="preserve">Le C, Khalid Z, Avramut C, Lam A, Ragina N, Zyzanski S. Psychological Effects of Screen Time in Health Care Workers During the COVID-19 Pandemic. </w:t>
      </w:r>
      <w:r w:rsidRPr="00706156">
        <w:rPr>
          <w:i/>
          <w:iCs/>
        </w:rPr>
        <w:t>Prim Care Companion CNS Disord</w:t>
      </w:r>
      <w:r w:rsidRPr="00706156">
        <w:t>. 2021;23(5):0-0.</w:t>
      </w:r>
    </w:p>
    <w:p w14:paraId="5247BE42" w14:textId="77777777" w:rsidR="00255C25" w:rsidRPr="00706156" w:rsidRDefault="00255C25" w:rsidP="00255C25">
      <w:pPr>
        <w:pStyle w:val="Bibliography"/>
      </w:pPr>
      <w:r w:rsidRPr="00706156">
        <w:t xml:space="preserve">51. </w:t>
      </w:r>
      <w:r w:rsidRPr="00706156">
        <w:tab/>
        <w:t xml:space="preserve">Majumdar P, Biswas A, Sahu S. COVID-19 pandemic and lockdown: cause of sleep disruption, depression, somatic pain, and increased screen exposure of office workers and students of India. </w:t>
      </w:r>
      <w:r w:rsidRPr="00706156">
        <w:rPr>
          <w:i/>
          <w:iCs/>
        </w:rPr>
        <w:t>Chronobiol Int</w:t>
      </w:r>
      <w:r w:rsidRPr="00706156">
        <w:t>. 2020;37(8):1191-1200. doi:10.1080/07420528.2020.1786107</w:t>
      </w:r>
    </w:p>
    <w:p w14:paraId="255ADAAC" w14:textId="77777777" w:rsidR="00255C25" w:rsidRPr="00706156" w:rsidRDefault="00255C25" w:rsidP="00255C25">
      <w:pPr>
        <w:pStyle w:val="Bibliography"/>
      </w:pPr>
      <w:r w:rsidRPr="00706156">
        <w:t xml:space="preserve">52. </w:t>
      </w:r>
      <w:r w:rsidRPr="00706156">
        <w:tab/>
        <w:t xml:space="preserve">Mon-López D, Bernardez-Vilaboa R, Fernandez-Balbuena AA, Sillero-Quintana M. The influence of COVID-19 isolation on physical activity habits and its relationship with convergence insufficiency. </w:t>
      </w:r>
      <w:r w:rsidRPr="00706156">
        <w:rPr>
          <w:i/>
          <w:iCs/>
        </w:rPr>
        <w:t>Int J Environ Res Public Health</w:t>
      </w:r>
      <w:r w:rsidRPr="00706156">
        <w:t>. 2020;17(20):7406.</w:t>
      </w:r>
    </w:p>
    <w:p w14:paraId="2983B328" w14:textId="77777777" w:rsidR="00255C25" w:rsidRPr="00706156" w:rsidRDefault="00255C25" w:rsidP="00255C25">
      <w:pPr>
        <w:pStyle w:val="Bibliography"/>
      </w:pPr>
      <w:r w:rsidRPr="00706156">
        <w:t xml:space="preserve">53. </w:t>
      </w:r>
      <w:r w:rsidRPr="00706156">
        <w:tab/>
        <w:t xml:space="preserve">Oswald TK, Rumbold AR, Kedzior SG, Kohler M, Moore VM. Mental Health of Young Australians during the COVID-19 Pandemic: Exploring the Roles of Employment Precarity, Screen Time, and Contact with Nature. </w:t>
      </w:r>
      <w:r w:rsidRPr="00706156">
        <w:rPr>
          <w:i/>
          <w:iCs/>
        </w:rPr>
        <w:t>Int J Environ Res Public Health</w:t>
      </w:r>
      <w:r w:rsidRPr="00706156">
        <w:t>. 2021;18(11):5630.</w:t>
      </w:r>
    </w:p>
    <w:p w14:paraId="3C7CC1A0" w14:textId="77777777" w:rsidR="00255C25" w:rsidRPr="00706156" w:rsidRDefault="00255C25" w:rsidP="00255C25">
      <w:pPr>
        <w:pStyle w:val="Bibliography"/>
      </w:pPr>
      <w:r w:rsidRPr="00706156">
        <w:t xml:space="preserve">54. </w:t>
      </w:r>
      <w:r w:rsidRPr="00706156">
        <w:tab/>
        <w:t xml:space="preserve">Robbins R, Weaver MD, Czeisler MÉ, Barger LK, Quan SF, Czeisler CA. Associations between changes in daily behaviors and self-reported feelings of depression and anxiety about the COVID-19 pandemic among older adults. </w:t>
      </w:r>
      <w:r w:rsidRPr="00706156">
        <w:rPr>
          <w:i/>
          <w:iCs/>
        </w:rPr>
        <w:t>J Gerontol B Psychol Sci Soc Sci</w:t>
      </w:r>
      <w:r w:rsidRPr="00706156">
        <w:t>. Published online June 22, 2021:gbab110. doi:10.1093/geronb/gbab110</w:t>
      </w:r>
    </w:p>
    <w:p w14:paraId="191CE487" w14:textId="77777777" w:rsidR="00255C25" w:rsidRPr="00706156" w:rsidRDefault="00255C25" w:rsidP="00255C25">
      <w:pPr>
        <w:pStyle w:val="Bibliography"/>
      </w:pPr>
      <w:r w:rsidRPr="00706156">
        <w:t xml:space="preserve">55. </w:t>
      </w:r>
      <w:r w:rsidRPr="00706156">
        <w:tab/>
        <w:t xml:space="preserve">Rodríguez-Larrad A, Mañas A, Labayen I, et al. Impact of COVID-19 confinement on physical activity and sedentary behaviour in Spanish University Students: role of gender. </w:t>
      </w:r>
      <w:r w:rsidRPr="00706156">
        <w:rPr>
          <w:i/>
          <w:iCs/>
        </w:rPr>
        <w:t>Int J Environ Res Public Health</w:t>
      </w:r>
      <w:r w:rsidRPr="00706156">
        <w:t>. 2021;18(2):369.</w:t>
      </w:r>
    </w:p>
    <w:p w14:paraId="0477DAE0" w14:textId="77777777" w:rsidR="00255C25" w:rsidRPr="00706156" w:rsidRDefault="00255C25" w:rsidP="00255C25">
      <w:pPr>
        <w:pStyle w:val="Bibliography"/>
      </w:pPr>
      <w:r w:rsidRPr="00706156">
        <w:lastRenderedPageBreak/>
        <w:t xml:space="preserve">56. </w:t>
      </w:r>
      <w:r w:rsidRPr="00706156">
        <w:tab/>
        <w:t xml:space="preserve">Sallie SN, Ritou VJE, Bowden-Jones H, Voon V. Assessing online gaming and pornography consumption patterns during COVID-19 isolation using an online survey: Highlighting distinct avenues of problematic internet behavior. </w:t>
      </w:r>
      <w:r w:rsidRPr="00706156">
        <w:rPr>
          <w:i/>
          <w:iCs/>
        </w:rPr>
        <w:t>Addict Behav</w:t>
      </w:r>
      <w:r w:rsidRPr="00706156">
        <w:t>. 2021;123:107044. doi:10.1016/j.addbeh.2021.107044</w:t>
      </w:r>
    </w:p>
    <w:p w14:paraId="05146FF6" w14:textId="77777777" w:rsidR="00255C25" w:rsidRPr="00706156" w:rsidRDefault="00255C25" w:rsidP="00255C25">
      <w:pPr>
        <w:pStyle w:val="Bibliography"/>
      </w:pPr>
      <w:r w:rsidRPr="00706156">
        <w:t xml:space="preserve">57. </w:t>
      </w:r>
      <w:r w:rsidRPr="00706156">
        <w:tab/>
        <w:t xml:space="preserve">Saxena R, Parmar N, Kaur P, Allen T. Effect of Screen-Time on Sleep Pattern and Dietary Habits among College-Going Students in COVID-19 Pandemic. </w:t>
      </w:r>
      <w:r w:rsidRPr="00706156">
        <w:rPr>
          <w:i/>
          <w:iCs/>
        </w:rPr>
        <w:t>Indian J Community Health</w:t>
      </w:r>
      <w:r w:rsidRPr="00706156">
        <w:t>. 2021;33(1).</w:t>
      </w:r>
    </w:p>
    <w:p w14:paraId="7C17E6C3" w14:textId="77777777" w:rsidR="00255C25" w:rsidRPr="00706156" w:rsidRDefault="00255C25" w:rsidP="00255C25">
      <w:pPr>
        <w:pStyle w:val="Bibliography"/>
      </w:pPr>
      <w:r w:rsidRPr="00706156">
        <w:t xml:space="preserve">58. </w:t>
      </w:r>
      <w:r w:rsidRPr="00706156">
        <w:tab/>
        <w:t xml:space="preserve">Sewall CJ, Goldstein TR, Rosen D. Objectively measured digital technology use during the COVID-19 pandemic: Impact on depression, anxiety, and suicidal ideation among young adults. </w:t>
      </w:r>
      <w:r w:rsidRPr="00706156">
        <w:rPr>
          <w:i/>
          <w:iCs/>
        </w:rPr>
        <w:t>J Affect Disord</w:t>
      </w:r>
      <w:r w:rsidRPr="00706156">
        <w:t>. 2021;288:145-147.</w:t>
      </w:r>
    </w:p>
    <w:p w14:paraId="3BFCC219" w14:textId="77777777" w:rsidR="00255C25" w:rsidRPr="00706156" w:rsidRDefault="00255C25" w:rsidP="00255C25">
      <w:pPr>
        <w:pStyle w:val="Bibliography"/>
      </w:pPr>
      <w:r w:rsidRPr="00706156">
        <w:t xml:space="preserve">59. </w:t>
      </w:r>
      <w:r w:rsidRPr="00706156">
        <w:tab/>
        <w:t>Spence JC, Rhodes RE, McCurdy A, Mangan A, Hopkins D, Mummery WK. Determinants of physical activity among adults in the United Kingdom during the COVID</w:t>
      </w:r>
      <w:r w:rsidRPr="00706156">
        <w:rPr>
          <w:rFonts w:ascii="Cambria Math" w:hAnsi="Cambria Math" w:cs="Cambria Math"/>
        </w:rPr>
        <w:t>‐</w:t>
      </w:r>
      <w:r w:rsidRPr="00706156">
        <w:t>19 pandemic: The DUK</w:t>
      </w:r>
      <w:r w:rsidRPr="00706156">
        <w:rPr>
          <w:rFonts w:ascii="Cambria Math" w:hAnsi="Cambria Math" w:cs="Cambria Math"/>
        </w:rPr>
        <w:t>‐</w:t>
      </w:r>
      <w:r w:rsidRPr="00706156">
        <w:t xml:space="preserve">COVID study. </w:t>
      </w:r>
      <w:r w:rsidRPr="00706156">
        <w:rPr>
          <w:i/>
          <w:iCs/>
        </w:rPr>
        <w:t>Br J Health Psychol</w:t>
      </w:r>
      <w:r w:rsidRPr="00706156">
        <w:t>. 2021;26(2):588-605.</w:t>
      </w:r>
    </w:p>
    <w:p w14:paraId="6AAF0B47" w14:textId="77777777" w:rsidR="00255C25" w:rsidRPr="00706156" w:rsidRDefault="00255C25" w:rsidP="00255C25">
      <w:pPr>
        <w:pStyle w:val="Bibliography"/>
      </w:pPr>
      <w:r w:rsidRPr="00706156">
        <w:t xml:space="preserve">60. </w:t>
      </w:r>
      <w:r w:rsidRPr="00706156">
        <w:tab/>
        <w:t xml:space="preserve">Stieger S, Lewetz D, Swami V. Emotional well-being under conditions of lockdown: An experience sampling study in Austria during the COVID-19 pandemic. </w:t>
      </w:r>
      <w:r w:rsidRPr="00706156">
        <w:rPr>
          <w:i/>
          <w:iCs/>
        </w:rPr>
        <w:t>J Happiness Stud</w:t>
      </w:r>
      <w:r w:rsidRPr="00706156">
        <w:t>. Published online 2021:1-18.</w:t>
      </w:r>
    </w:p>
    <w:p w14:paraId="58508699" w14:textId="77777777" w:rsidR="00255C25" w:rsidRPr="00706156" w:rsidRDefault="00255C25" w:rsidP="00255C25">
      <w:pPr>
        <w:pStyle w:val="Bibliography"/>
      </w:pPr>
      <w:r w:rsidRPr="00706156">
        <w:t xml:space="preserve">61. </w:t>
      </w:r>
      <w:r w:rsidRPr="00706156">
        <w:tab/>
        <w:t xml:space="preserve">Suka M, Yamauchi T, Yanagisawa H. Changes in health status, workload, and lifestyle after starting the COVID-19 pandemic: a web-based survey of Japanese men and women. </w:t>
      </w:r>
      <w:r w:rsidRPr="00706156">
        <w:rPr>
          <w:i/>
          <w:iCs/>
        </w:rPr>
        <w:t>Environ Health Prev Med</w:t>
      </w:r>
      <w:r w:rsidRPr="00706156">
        <w:t>. 2021;26(1):1-11.</w:t>
      </w:r>
    </w:p>
    <w:p w14:paraId="24487353" w14:textId="77777777" w:rsidR="00255C25" w:rsidRPr="00706156" w:rsidRDefault="00255C25" w:rsidP="00255C25">
      <w:pPr>
        <w:pStyle w:val="Bibliography"/>
      </w:pPr>
      <w:r w:rsidRPr="00706156">
        <w:t xml:space="preserve">62. </w:t>
      </w:r>
      <w:r w:rsidRPr="00706156">
        <w:tab/>
        <w:t xml:space="preserve">Tan ST, Tan SS, Tan CX. Screen time-based sedentary behaviour, eating regulation and weight status of university students during the COVID-19 lockdown. </w:t>
      </w:r>
      <w:r w:rsidRPr="00706156">
        <w:rPr>
          <w:i/>
          <w:iCs/>
        </w:rPr>
        <w:t>Nutr Food Sci</w:t>
      </w:r>
      <w:r w:rsidRPr="00706156">
        <w:t>. Published online 2021.</w:t>
      </w:r>
    </w:p>
    <w:p w14:paraId="0A7D0588" w14:textId="77777777" w:rsidR="00255C25" w:rsidRPr="00706156" w:rsidRDefault="00255C25" w:rsidP="00255C25">
      <w:pPr>
        <w:pStyle w:val="Bibliography"/>
      </w:pPr>
      <w:r w:rsidRPr="00706156">
        <w:t xml:space="preserve">63. </w:t>
      </w:r>
      <w:r w:rsidRPr="00706156">
        <w:tab/>
        <w:t xml:space="preserve">Zarco-Alpuente A, Ballester-Arnal R, Billieux J, et al. Problematic internet use prior to and during the COVID-19 pandemic. </w:t>
      </w:r>
      <w:r w:rsidRPr="00706156">
        <w:rPr>
          <w:i/>
          <w:iCs/>
        </w:rPr>
        <w:t>Cyberpsychology J Psychosoc Res Cyberspace</w:t>
      </w:r>
      <w:r w:rsidRPr="00706156">
        <w:t>. 2021;15(4).</w:t>
      </w:r>
    </w:p>
    <w:p w14:paraId="7949E5BB" w14:textId="77777777" w:rsidR="00255C25" w:rsidRPr="00706156" w:rsidRDefault="00255C25" w:rsidP="00255C25">
      <w:pPr>
        <w:pStyle w:val="Bibliography"/>
      </w:pPr>
      <w:r w:rsidRPr="00706156">
        <w:t xml:space="preserve">64. </w:t>
      </w:r>
      <w:r w:rsidRPr="00706156">
        <w:tab/>
        <w:t xml:space="preserve">Werneck AO, Silva DR, Malta DC, et al. Associations of sedentary behaviours and incidence of unhealthy diet during the COVID-19 quarantine in Brazil. </w:t>
      </w:r>
      <w:r w:rsidRPr="00706156">
        <w:rPr>
          <w:i/>
          <w:iCs/>
        </w:rPr>
        <w:t>Public Health Nutr</w:t>
      </w:r>
      <w:r w:rsidRPr="00706156">
        <w:t>. 2021;24(3):422-426.</w:t>
      </w:r>
    </w:p>
    <w:p w14:paraId="22FF2109" w14:textId="77777777" w:rsidR="00255C25" w:rsidRPr="00706156" w:rsidRDefault="00255C25" w:rsidP="00255C25">
      <w:pPr>
        <w:pStyle w:val="Bibliography"/>
      </w:pPr>
      <w:r w:rsidRPr="00706156">
        <w:t xml:space="preserve">65. </w:t>
      </w:r>
      <w:r w:rsidRPr="00706156">
        <w:tab/>
        <w:t>Woodruff SJ, Coyne P, St</w:t>
      </w:r>
      <w:r w:rsidRPr="00706156">
        <w:rPr>
          <w:rFonts w:ascii="Cambria Math" w:hAnsi="Cambria Math" w:cs="Cambria Math"/>
        </w:rPr>
        <w:t>‐</w:t>
      </w:r>
      <w:r w:rsidRPr="00706156">
        <w:t>Pierre E. Stress, physical activity, and screen</w:t>
      </w:r>
      <w:r w:rsidRPr="00706156">
        <w:rPr>
          <w:rFonts w:ascii="Cambria Math" w:hAnsi="Cambria Math" w:cs="Cambria Math"/>
        </w:rPr>
        <w:t>‐</w:t>
      </w:r>
      <w:r w:rsidRPr="00706156">
        <w:t>related sedentary behaviour within the first month of the COVID</w:t>
      </w:r>
      <w:r w:rsidRPr="00706156">
        <w:rPr>
          <w:rFonts w:ascii="Cambria Math" w:hAnsi="Cambria Math" w:cs="Cambria Math"/>
        </w:rPr>
        <w:t>‐</w:t>
      </w:r>
      <w:r w:rsidRPr="00706156">
        <w:t xml:space="preserve">19 pandemic. </w:t>
      </w:r>
      <w:r w:rsidRPr="00706156">
        <w:rPr>
          <w:i/>
          <w:iCs/>
        </w:rPr>
        <w:t>Appl Psychol Health Well</w:t>
      </w:r>
      <w:r w:rsidRPr="00706156">
        <w:rPr>
          <w:rFonts w:ascii="Cambria Math" w:hAnsi="Cambria Math" w:cs="Cambria Math"/>
          <w:i/>
          <w:iCs/>
        </w:rPr>
        <w:t>‐</w:t>
      </w:r>
      <w:r w:rsidRPr="00706156">
        <w:rPr>
          <w:i/>
          <w:iCs/>
        </w:rPr>
        <w:t>Being</w:t>
      </w:r>
      <w:r w:rsidRPr="00706156">
        <w:t>. 2021;13(2):454-468.</w:t>
      </w:r>
    </w:p>
    <w:p w14:paraId="30A3118A" w14:textId="77777777" w:rsidR="00255C25" w:rsidRPr="00706156" w:rsidRDefault="00255C25" w:rsidP="00255C25">
      <w:pPr>
        <w:pStyle w:val="Bibliography"/>
      </w:pPr>
      <w:r w:rsidRPr="00706156">
        <w:t xml:space="preserve">66. </w:t>
      </w:r>
      <w:r w:rsidRPr="00706156">
        <w:tab/>
        <w:t xml:space="preserve">Yang S, Guo B, Ao L, et al. Obesity and activity patterns before and during COVID-19 lockdown among youths in China. </w:t>
      </w:r>
      <w:r w:rsidRPr="00706156">
        <w:rPr>
          <w:i/>
          <w:iCs/>
        </w:rPr>
        <w:t>Clin Obes</w:t>
      </w:r>
      <w:r w:rsidRPr="00706156">
        <w:t>. doi:10.1111/cob.12416</w:t>
      </w:r>
    </w:p>
    <w:p w14:paraId="7AE4A89B" w14:textId="77777777" w:rsidR="00255C25" w:rsidRPr="00706156" w:rsidRDefault="00255C25" w:rsidP="00255C25">
      <w:pPr>
        <w:pStyle w:val="Bibliography"/>
      </w:pPr>
      <w:r w:rsidRPr="00706156">
        <w:t xml:space="preserve">67. </w:t>
      </w:r>
      <w:r w:rsidRPr="00706156">
        <w:tab/>
        <w:t xml:space="preserve">Zajacova A, Jehn A, Stackhouse M, Denice P, Ramos H. Changes in health behaviours during early COVID-19 and socio-demographic disparities: a cross-sectional analysis. </w:t>
      </w:r>
      <w:r w:rsidRPr="00706156">
        <w:rPr>
          <w:i/>
          <w:iCs/>
        </w:rPr>
        <w:t>Can J Public Health</w:t>
      </w:r>
      <w:r w:rsidRPr="00706156">
        <w:t>. 2020;111(6):953-962.</w:t>
      </w:r>
    </w:p>
    <w:p w14:paraId="31253B78" w14:textId="77777777" w:rsidR="00255C25" w:rsidRPr="00706156" w:rsidRDefault="00255C25" w:rsidP="00255C25">
      <w:pPr>
        <w:pStyle w:val="Bibliography"/>
      </w:pPr>
      <w:r w:rsidRPr="00706156">
        <w:t xml:space="preserve">68. </w:t>
      </w:r>
      <w:r w:rsidRPr="00706156">
        <w:tab/>
        <w:t xml:space="preserve">Zhang Y, Zhang Y, Deng R, et al. Association of Sleep Duration and Screen Time With Anxiety of Pregnant Women During the COVID-19 Pandemic. </w:t>
      </w:r>
      <w:r w:rsidRPr="00706156">
        <w:rPr>
          <w:i/>
          <w:iCs/>
        </w:rPr>
        <w:t>Front Psychol</w:t>
      </w:r>
      <w:r w:rsidRPr="00706156">
        <w:t>. 2021;12:1094.</w:t>
      </w:r>
    </w:p>
    <w:p w14:paraId="7C67397D" w14:textId="77777777" w:rsidR="00255C25" w:rsidRPr="00706156" w:rsidRDefault="00255C25" w:rsidP="00255C25">
      <w:pPr>
        <w:pStyle w:val="Bibliography"/>
      </w:pPr>
      <w:r w:rsidRPr="00706156">
        <w:lastRenderedPageBreak/>
        <w:t xml:space="preserve">69. </w:t>
      </w:r>
      <w:r w:rsidRPr="00706156">
        <w:tab/>
        <w:t xml:space="preserve">Zhou H, Dai X, Lou L, Zhou C, Zhang W. Association of Sedentary Behavior and Physical Activity with Depression in Sport University Students. </w:t>
      </w:r>
      <w:r w:rsidRPr="00706156">
        <w:rPr>
          <w:i/>
          <w:iCs/>
        </w:rPr>
        <w:t>Int J Environ Res Public Health</w:t>
      </w:r>
      <w:r w:rsidRPr="00706156">
        <w:t>. 2021;18(18):9881.</w:t>
      </w:r>
    </w:p>
    <w:p w14:paraId="1F157AE1" w14:textId="77777777" w:rsidR="00255C25" w:rsidRPr="00706156" w:rsidRDefault="00255C25" w:rsidP="00255C25">
      <w:pPr>
        <w:pStyle w:val="Bibliography"/>
      </w:pPr>
      <w:r w:rsidRPr="00706156">
        <w:t xml:space="preserve">70. </w:t>
      </w:r>
      <w:r w:rsidRPr="00706156">
        <w:tab/>
        <w:t xml:space="preserve">Sañudo B, Fennell C, Sánchez-Oliver AJ. Objectively-assessed physical activity, sedentary behavior, smartphone use, and sleep patterns preand during-COVID-19 quarantine in young adults from Spain. </w:t>
      </w:r>
      <w:r w:rsidRPr="00706156">
        <w:rPr>
          <w:i/>
          <w:iCs/>
        </w:rPr>
        <w:t>Sustain Switz</w:t>
      </w:r>
      <w:r w:rsidRPr="00706156">
        <w:t>. 2020;12(15). doi:10.3390/SU12155890</w:t>
      </w:r>
    </w:p>
    <w:p w14:paraId="1617D6FE" w14:textId="77777777" w:rsidR="00255C25" w:rsidRPr="00706156" w:rsidRDefault="00255C25" w:rsidP="00255C25">
      <w:pPr>
        <w:pStyle w:val="Bibliography"/>
      </w:pPr>
      <w:r w:rsidRPr="00706156">
        <w:t xml:space="preserve">71. </w:t>
      </w:r>
      <w:r w:rsidRPr="00706156">
        <w:tab/>
        <w:t xml:space="preserve">Abid R, Ammar A, Maaloul R, Souissi N, Hammouda O. Effect of COVID-19-Related Home Confinement on Sleep Quality, Screen Time and Physical Activity in Tunisian Boys and Girls: A Survey. </w:t>
      </w:r>
      <w:r w:rsidRPr="00706156">
        <w:rPr>
          <w:i/>
          <w:iCs/>
        </w:rPr>
        <w:t>Int J Environ Res Public Health</w:t>
      </w:r>
      <w:r w:rsidRPr="00706156">
        <w:t>. 2021;18(6):3065.</w:t>
      </w:r>
    </w:p>
    <w:p w14:paraId="2B9F8C2A" w14:textId="77777777" w:rsidR="00255C25" w:rsidRPr="00706156" w:rsidRDefault="00255C25" w:rsidP="00255C25">
      <w:pPr>
        <w:pStyle w:val="Bibliography"/>
      </w:pPr>
      <w:r w:rsidRPr="00706156">
        <w:t xml:space="preserve">72. </w:t>
      </w:r>
      <w:r w:rsidRPr="00706156">
        <w:tab/>
        <w:t xml:space="preserve">Aguilar-Farias N, Toledo-Vargas M, Miranda-Marquez S, et al. Sociodemographic predictors of changes in physical activity, screen time, and sleep among toddlers and preschoolers in chile during the covid-19 pandemic. </w:t>
      </w:r>
      <w:r w:rsidRPr="00706156">
        <w:rPr>
          <w:i/>
          <w:iCs/>
        </w:rPr>
        <w:t>Int J Environ Res Public Health</w:t>
      </w:r>
      <w:r w:rsidRPr="00706156">
        <w:t>. 2021;18(1):176.</w:t>
      </w:r>
    </w:p>
    <w:p w14:paraId="22D10273" w14:textId="77777777" w:rsidR="00255C25" w:rsidRPr="00706156" w:rsidRDefault="00255C25" w:rsidP="00255C25">
      <w:pPr>
        <w:pStyle w:val="Bibliography"/>
      </w:pPr>
      <w:r w:rsidRPr="00706156">
        <w:t xml:space="preserve">73. </w:t>
      </w:r>
      <w:r w:rsidRPr="00706156">
        <w:tab/>
        <w:t xml:space="preserve">Beck AL, Huang JC, Lendzion L, Fernandez A, Martinez S. Impact of the COVID-19 pandemic on parents’ perception of health behaviors in children with overweight and obesity. </w:t>
      </w:r>
      <w:r w:rsidRPr="00706156">
        <w:rPr>
          <w:i/>
          <w:iCs/>
        </w:rPr>
        <w:t>Acad Pediatr</w:t>
      </w:r>
      <w:r w:rsidRPr="00706156">
        <w:t>. Published online 2021.</w:t>
      </w:r>
    </w:p>
    <w:p w14:paraId="4757AB6D" w14:textId="77777777" w:rsidR="00255C25" w:rsidRPr="00706156" w:rsidRDefault="00255C25" w:rsidP="00255C25">
      <w:pPr>
        <w:pStyle w:val="Bibliography"/>
      </w:pPr>
      <w:r w:rsidRPr="00706156">
        <w:t xml:space="preserve">74. </w:t>
      </w:r>
      <w:r w:rsidRPr="00706156">
        <w:tab/>
        <w:t>Breidokienė R, Jusienė R, Urbonas V, Praninskienė R, Girdzijauskienė S. Sedentary Behavior among 6–14-Year-Old Children during the COVID-19 Lockdown and Its Relation to Physical and Mental Health. In: Vol 9. Multidisciplinary Digital Publishing Institute; 2021:756.</w:t>
      </w:r>
    </w:p>
    <w:p w14:paraId="0958508A" w14:textId="77777777" w:rsidR="00255C25" w:rsidRPr="00706156" w:rsidRDefault="00255C25" w:rsidP="00255C25">
      <w:pPr>
        <w:pStyle w:val="Bibliography"/>
      </w:pPr>
      <w:r w:rsidRPr="00706156">
        <w:t xml:space="preserve">75. </w:t>
      </w:r>
      <w:r w:rsidRPr="00706156">
        <w:tab/>
        <w:t xml:space="preserve">Brzęk A, Strauss M, Sanchis-Gomar F, Leischik R. Physical Activity, Screen Time, Sedentary and Sleeping Habits of Polish Preschoolers during the COVID-19 Pandemic and WHO’s Recommendations: An Observational Cohort Study. </w:t>
      </w:r>
      <w:r w:rsidRPr="00706156">
        <w:rPr>
          <w:i/>
          <w:iCs/>
        </w:rPr>
        <w:t>Int J Environ Res Public Health</w:t>
      </w:r>
      <w:r w:rsidRPr="00706156">
        <w:t>. 2021;18(21):11173.</w:t>
      </w:r>
    </w:p>
    <w:p w14:paraId="1C166CBE" w14:textId="77777777" w:rsidR="00255C25" w:rsidRPr="00706156" w:rsidRDefault="00255C25" w:rsidP="00255C25">
      <w:pPr>
        <w:pStyle w:val="Bibliography"/>
      </w:pPr>
      <w:r w:rsidRPr="00706156">
        <w:t xml:space="preserve">76. </w:t>
      </w:r>
      <w:r w:rsidRPr="00706156">
        <w:tab/>
        <w:t xml:space="preserve">Cachón-Zagalaz J, Zagalaz-Sánchez M, Arufe-Giráldez V, Sanmiguel-Rodríguez A, González-Valero G. Physical Activity and Daily Routine among Children Aged 0–12 during the COVID-19 Pandemic in Spain. </w:t>
      </w:r>
      <w:r w:rsidRPr="00706156">
        <w:rPr>
          <w:i/>
          <w:iCs/>
        </w:rPr>
        <w:t>Int J Environ Res Public Health</w:t>
      </w:r>
      <w:r w:rsidRPr="00706156">
        <w:t>. 2021;18(2):703.</w:t>
      </w:r>
    </w:p>
    <w:p w14:paraId="235667C1" w14:textId="77777777" w:rsidR="00255C25" w:rsidRPr="00706156" w:rsidRDefault="00255C25" w:rsidP="00255C25">
      <w:pPr>
        <w:pStyle w:val="Bibliography"/>
      </w:pPr>
      <w:r w:rsidRPr="00706156">
        <w:t xml:space="preserve">77. </w:t>
      </w:r>
      <w:r w:rsidRPr="00706156">
        <w:tab/>
        <w:t>Cahal M, Amirav I, Diamant N, Be’er M, Besor O, Lavie M. Real</w:t>
      </w:r>
      <w:r w:rsidRPr="00706156">
        <w:rPr>
          <w:rFonts w:ascii="Cambria Math" w:hAnsi="Cambria Math" w:cs="Cambria Math"/>
        </w:rPr>
        <w:t>‐</w:t>
      </w:r>
      <w:r w:rsidRPr="00706156">
        <w:t>time effects of COVID</w:t>
      </w:r>
      <w:r w:rsidRPr="00706156">
        <w:rPr>
          <w:rFonts w:ascii="Cambria Math" w:hAnsi="Cambria Math" w:cs="Cambria Math"/>
        </w:rPr>
        <w:t>‐</w:t>
      </w:r>
      <w:r w:rsidRPr="00706156">
        <w:t xml:space="preserve">19 pandemic lockdown on pediatric respiratory patients. </w:t>
      </w:r>
      <w:r w:rsidRPr="00706156">
        <w:rPr>
          <w:i/>
          <w:iCs/>
        </w:rPr>
        <w:t>Pediatr Pulmonol</w:t>
      </w:r>
      <w:r w:rsidRPr="00706156">
        <w:t>. 2021;56(6):1401-1408.</w:t>
      </w:r>
    </w:p>
    <w:p w14:paraId="44D70977" w14:textId="77777777" w:rsidR="00255C25" w:rsidRPr="00706156" w:rsidRDefault="00255C25" w:rsidP="00255C25">
      <w:pPr>
        <w:pStyle w:val="Bibliography"/>
      </w:pPr>
      <w:r w:rsidRPr="00706156">
        <w:t xml:space="preserve">78. </w:t>
      </w:r>
      <w:r w:rsidRPr="00706156">
        <w:tab/>
        <w:t xml:space="preserve">Chambonniere C, Lambert C, Fearnbach N, et al. Effect of the COVID-19 lockdown on Physical Activity and Sedentary Behaviors in French Children and Adolescents: new results from the ONAPS national survey. </w:t>
      </w:r>
      <w:r w:rsidRPr="00706156">
        <w:rPr>
          <w:i/>
          <w:iCs/>
        </w:rPr>
        <w:t>Eur J Integr Med</w:t>
      </w:r>
      <w:r w:rsidRPr="00706156">
        <w:t>. 2021;43:101308.</w:t>
      </w:r>
    </w:p>
    <w:p w14:paraId="0892F679" w14:textId="77777777" w:rsidR="00255C25" w:rsidRPr="00706156" w:rsidRDefault="00255C25" w:rsidP="00255C25">
      <w:pPr>
        <w:pStyle w:val="Bibliography"/>
      </w:pPr>
      <w:r w:rsidRPr="00706156">
        <w:t xml:space="preserve">79. </w:t>
      </w:r>
      <w:r w:rsidRPr="00706156">
        <w:tab/>
        <w:t xml:space="preserve">Chen IH, Chen CY, Pakpour AH, et al. Problematic internet-related behaviors mediate the associations between levels of internet engagement and distress among schoolchildren during COVID-19 lockdown: A longitudinal structural equation modeling study. </w:t>
      </w:r>
      <w:r w:rsidRPr="00706156">
        <w:rPr>
          <w:i/>
          <w:iCs/>
        </w:rPr>
        <w:t>J Behav Addict</w:t>
      </w:r>
      <w:r w:rsidRPr="00706156">
        <w:t>. 2021;10(1):135-148.</w:t>
      </w:r>
    </w:p>
    <w:p w14:paraId="09062413" w14:textId="77777777" w:rsidR="00255C25" w:rsidRPr="00706156" w:rsidRDefault="00255C25" w:rsidP="00255C25">
      <w:pPr>
        <w:pStyle w:val="Bibliography"/>
      </w:pPr>
      <w:r w:rsidRPr="00706156">
        <w:t xml:space="preserve">80. </w:t>
      </w:r>
      <w:r w:rsidRPr="00706156">
        <w:tab/>
        <w:t xml:space="preserve">Sá C dos SC de, Pombo A, Luz C, Rodrigues LP, Cordovil R. Covid-19 social isolation in brazil: Effects on the physical activity routine of families with children. </w:t>
      </w:r>
      <w:r w:rsidRPr="00706156">
        <w:rPr>
          <w:i/>
          <w:iCs/>
        </w:rPr>
        <w:t>Rev Paul Pediatr</w:t>
      </w:r>
      <w:r w:rsidRPr="00706156">
        <w:t>. 2020;39.</w:t>
      </w:r>
    </w:p>
    <w:p w14:paraId="4BA2B582" w14:textId="77777777" w:rsidR="00255C25" w:rsidRPr="00706156" w:rsidRDefault="00255C25" w:rsidP="00255C25">
      <w:pPr>
        <w:pStyle w:val="Bibliography"/>
      </w:pPr>
      <w:r w:rsidRPr="00706156">
        <w:lastRenderedPageBreak/>
        <w:t xml:space="preserve">81. </w:t>
      </w:r>
      <w:r w:rsidRPr="00706156">
        <w:tab/>
        <w:t xml:space="preserve">Donati MA, Guido CA, De Meo G, et al. Gaming among Children and Adolescents during the COVID-19 Lockdown: The Role of Parents in Time Spent on Video Games and Gaming Disorder Symptoms. </w:t>
      </w:r>
      <w:r w:rsidRPr="00706156">
        <w:rPr>
          <w:i/>
          <w:iCs/>
        </w:rPr>
        <w:t>Int J Environ Res Public Health</w:t>
      </w:r>
      <w:r w:rsidRPr="00706156">
        <w:t>. 2021;18(12):6642.</w:t>
      </w:r>
    </w:p>
    <w:p w14:paraId="3C1A1671" w14:textId="77777777" w:rsidR="00255C25" w:rsidRPr="00706156" w:rsidRDefault="00255C25" w:rsidP="00255C25">
      <w:pPr>
        <w:pStyle w:val="Bibliography"/>
      </w:pPr>
      <w:r w:rsidRPr="00706156">
        <w:t xml:space="preserve">82. </w:t>
      </w:r>
      <w:r w:rsidRPr="00706156">
        <w:tab/>
        <w:t xml:space="preserve">Dubuc MM, Berrigan F, Goudreault M, Beaudoin S, Turcotte S. COVID-19 Impact on Adolescent 24 h Movement Behaviors. </w:t>
      </w:r>
      <w:r w:rsidRPr="00706156">
        <w:rPr>
          <w:i/>
          <w:iCs/>
        </w:rPr>
        <w:t>Int J Environ Res Public Health</w:t>
      </w:r>
      <w:r w:rsidRPr="00706156">
        <w:t>. 2021;18(17):9256.</w:t>
      </w:r>
    </w:p>
    <w:p w14:paraId="4FDBBB33" w14:textId="77777777" w:rsidR="00255C25" w:rsidRPr="00706156" w:rsidRDefault="00255C25" w:rsidP="00255C25">
      <w:pPr>
        <w:pStyle w:val="Bibliography"/>
      </w:pPr>
      <w:r w:rsidRPr="00706156">
        <w:t xml:space="preserve">83. </w:t>
      </w:r>
      <w:r w:rsidRPr="00706156">
        <w:tab/>
        <w:t>Farah R, Zivan M, Niv L, Havron N, Hutton J, Horowitz</w:t>
      </w:r>
      <w:r w:rsidRPr="00706156">
        <w:rPr>
          <w:rFonts w:ascii="Cambria Math" w:hAnsi="Cambria Math" w:cs="Cambria Math"/>
        </w:rPr>
        <w:t>‐</w:t>
      </w:r>
      <w:r w:rsidRPr="00706156">
        <w:t>Kraus T. High screen use by children aged 12</w:t>
      </w:r>
      <w:r w:rsidRPr="00706156">
        <w:rPr>
          <w:rFonts w:ascii="Cambria Math" w:hAnsi="Cambria Math" w:cs="Cambria Math"/>
        </w:rPr>
        <w:t>‐</w:t>
      </w:r>
      <w:r w:rsidRPr="00706156">
        <w:t>36 months during the first COVID</w:t>
      </w:r>
      <w:r w:rsidRPr="00706156">
        <w:rPr>
          <w:rFonts w:ascii="Cambria Math" w:hAnsi="Cambria Math" w:cs="Cambria Math"/>
        </w:rPr>
        <w:t>‐</w:t>
      </w:r>
      <w:r w:rsidRPr="00706156">
        <w:t xml:space="preserve">19 lockdown was associated with parental stress and screen use. </w:t>
      </w:r>
      <w:r w:rsidRPr="00706156">
        <w:rPr>
          <w:i/>
          <w:iCs/>
        </w:rPr>
        <w:t>Acta Paediatr</w:t>
      </w:r>
      <w:r w:rsidRPr="00706156">
        <w:t>. Published online 2021.</w:t>
      </w:r>
    </w:p>
    <w:p w14:paraId="3BA97EAD" w14:textId="77777777" w:rsidR="00255C25" w:rsidRPr="00706156" w:rsidRDefault="00255C25" w:rsidP="00255C25">
      <w:pPr>
        <w:pStyle w:val="Bibliography"/>
      </w:pPr>
      <w:r w:rsidRPr="00706156">
        <w:t xml:space="preserve">84. </w:t>
      </w:r>
      <w:r w:rsidRPr="00706156">
        <w:tab/>
        <w:t xml:space="preserve">Fillon A, Lambert C, Tardieu M, et al. Impact of the COVID-19 confinement on movement behaviors among French young children: the ONAPS national survey. </w:t>
      </w:r>
      <w:r w:rsidRPr="00706156">
        <w:rPr>
          <w:i/>
          <w:iCs/>
        </w:rPr>
        <w:t>Minerva Pediatr</w:t>
      </w:r>
      <w:r w:rsidRPr="00706156">
        <w:t>. Published online 2021.</w:t>
      </w:r>
    </w:p>
    <w:p w14:paraId="706D82F2" w14:textId="77777777" w:rsidR="00255C25" w:rsidRPr="00706156" w:rsidRDefault="00255C25" w:rsidP="00255C25">
      <w:pPr>
        <w:pStyle w:val="Bibliography"/>
      </w:pPr>
      <w:r w:rsidRPr="00706156">
        <w:t xml:space="preserve">85. </w:t>
      </w:r>
      <w:r w:rsidRPr="00706156">
        <w:tab/>
        <w:t xml:space="preserve">Garcia JM, Lawrence S, Brazendale K, Leahy N, Fukuda D. Brief report: The impact of the COVID-19 pandemic on health behaviors in adolescents with Autism Spectrum Disorder. </w:t>
      </w:r>
      <w:r w:rsidRPr="00706156">
        <w:rPr>
          <w:i/>
          <w:iCs/>
        </w:rPr>
        <w:t>Disabil Health J</w:t>
      </w:r>
      <w:r w:rsidRPr="00706156">
        <w:t>. 2021;14(2):101021.</w:t>
      </w:r>
    </w:p>
    <w:p w14:paraId="34455E6C" w14:textId="77777777" w:rsidR="00255C25" w:rsidRPr="00706156" w:rsidRDefault="00255C25" w:rsidP="00255C25">
      <w:pPr>
        <w:pStyle w:val="Bibliography"/>
      </w:pPr>
      <w:r w:rsidRPr="00706156">
        <w:t xml:space="preserve">86. </w:t>
      </w:r>
      <w:r w:rsidRPr="00706156">
        <w:tab/>
        <w:t xml:space="preserve">Giannini DT, Tavares CM, Takey M, et al. Adolescents Emotional State and Behavioral and Dietary Habit Changes during Isolation Due to the COVID-19 Pandemic. </w:t>
      </w:r>
      <w:r w:rsidRPr="00706156">
        <w:rPr>
          <w:i/>
          <w:iCs/>
        </w:rPr>
        <w:t>J Am Coll Nutr</w:t>
      </w:r>
      <w:r w:rsidRPr="00706156">
        <w:t>. Published online 2021:1-9.</w:t>
      </w:r>
    </w:p>
    <w:p w14:paraId="64442D46" w14:textId="77777777" w:rsidR="00255C25" w:rsidRPr="00706156" w:rsidRDefault="00255C25" w:rsidP="00255C25">
      <w:pPr>
        <w:pStyle w:val="Bibliography"/>
      </w:pPr>
      <w:r w:rsidRPr="00706156">
        <w:t xml:space="preserve">87. </w:t>
      </w:r>
      <w:r w:rsidRPr="00706156">
        <w:tab/>
        <w:t xml:space="preserve">Guo Y feng, Liao M qi, Cai W li, et al. Physical activity, screen exposure and sleep among students during the pandemic of COVID-19. </w:t>
      </w:r>
      <w:r w:rsidRPr="00706156">
        <w:rPr>
          <w:i/>
          <w:iCs/>
        </w:rPr>
        <w:t>Sci Rep</w:t>
      </w:r>
      <w:r w:rsidRPr="00706156">
        <w:t>. 2021;11(1):1-11.</w:t>
      </w:r>
    </w:p>
    <w:p w14:paraId="2689C0AE" w14:textId="77777777" w:rsidR="00255C25" w:rsidRPr="00706156" w:rsidRDefault="00255C25" w:rsidP="00255C25">
      <w:pPr>
        <w:pStyle w:val="Bibliography"/>
      </w:pPr>
      <w:r w:rsidRPr="00706156">
        <w:t xml:space="preserve">88. </w:t>
      </w:r>
      <w:r w:rsidRPr="00706156">
        <w:tab/>
        <w:t xml:space="preserve">Hadianfard AM, Mozaffari-Khosravi H, Karandish M, Azhdari M. Physical activity and sedentary behaviors (screen time and homework) among overweight or obese adolescents: a cross-sectional observational study in Yazd, Iran. </w:t>
      </w:r>
      <w:r w:rsidRPr="00706156">
        <w:rPr>
          <w:i/>
          <w:iCs/>
        </w:rPr>
        <w:t>BMC Pediatr</w:t>
      </w:r>
      <w:r w:rsidRPr="00706156">
        <w:t>. 2021;21(1):421. doi:10.1186/s12887-021-02892-w</w:t>
      </w:r>
    </w:p>
    <w:p w14:paraId="0DB19C6B" w14:textId="77777777" w:rsidR="00255C25" w:rsidRPr="00706156" w:rsidRDefault="00255C25" w:rsidP="00255C25">
      <w:pPr>
        <w:pStyle w:val="Bibliography"/>
      </w:pPr>
      <w:r w:rsidRPr="00706156">
        <w:t xml:space="preserve">89. </w:t>
      </w:r>
      <w:r w:rsidRPr="00706156">
        <w:tab/>
        <w:t xml:space="preserve">Hyunshik K, Jiameng M, Sunkyoung L, Ying G. Change in Japanese children’s 24-hour movement guidelines and mental health during the COVID-19 pandemic. </w:t>
      </w:r>
      <w:r w:rsidRPr="00706156">
        <w:rPr>
          <w:i/>
          <w:iCs/>
        </w:rPr>
        <w:t>Sci Rep</w:t>
      </w:r>
      <w:r w:rsidRPr="00706156">
        <w:t>. 2021;11(1):22972. doi:10.1038/s41598-021-01803-4</w:t>
      </w:r>
    </w:p>
    <w:p w14:paraId="71CA7A1A" w14:textId="77777777" w:rsidR="00255C25" w:rsidRPr="00706156" w:rsidRDefault="00255C25" w:rsidP="00255C25">
      <w:pPr>
        <w:pStyle w:val="Bibliography"/>
      </w:pPr>
      <w:r w:rsidRPr="00706156">
        <w:t xml:space="preserve">90. </w:t>
      </w:r>
      <w:r w:rsidRPr="00706156">
        <w:tab/>
        <w:t xml:space="preserve">Jáuregui A, Argumedo G, Medina C, Bonvecchio-Arenas A, Romero-Martínez M, Okely AD. Factors associated with changes in movement behaviors in toddlers and preschoolers during the COVID-19 pandemic: A national cross-sectional study in Mexico. </w:t>
      </w:r>
      <w:r w:rsidRPr="00706156">
        <w:rPr>
          <w:i/>
          <w:iCs/>
        </w:rPr>
        <w:t>Prev Med Rep</w:t>
      </w:r>
      <w:r w:rsidRPr="00706156">
        <w:t>. 2021;24:101552.</w:t>
      </w:r>
    </w:p>
    <w:p w14:paraId="7FBB315A" w14:textId="77777777" w:rsidR="00255C25" w:rsidRPr="00706156" w:rsidRDefault="00255C25" w:rsidP="00255C25">
      <w:pPr>
        <w:pStyle w:val="Bibliography"/>
      </w:pPr>
      <w:r w:rsidRPr="00706156">
        <w:t xml:space="preserve">91. </w:t>
      </w:r>
      <w:r w:rsidRPr="00706156">
        <w:tab/>
        <w:t xml:space="preserve">Kim SJ, Lee S, Han H, Jung J, Yang SJ, Shin Y. Parental Mental Health and Children’s Behaviors and Media Usage during COVID-19-Related School Closures. </w:t>
      </w:r>
      <w:r w:rsidRPr="00706156">
        <w:rPr>
          <w:i/>
          <w:iCs/>
        </w:rPr>
        <w:t>J Korean Med Sci</w:t>
      </w:r>
      <w:r w:rsidRPr="00706156">
        <w:t>. 2021;36(25).</w:t>
      </w:r>
    </w:p>
    <w:p w14:paraId="4B6137EA" w14:textId="77777777" w:rsidR="00255C25" w:rsidRPr="00706156" w:rsidRDefault="00255C25" w:rsidP="00255C25">
      <w:pPr>
        <w:pStyle w:val="Bibliography"/>
      </w:pPr>
      <w:r w:rsidRPr="00706156">
        <w:t xml:space="preserve">92. </w:t>
      </w:r>
      <w:r w:rsidRPr="00706156">
        <w:tab/>
        <w:t xml:space="preserve">Lim MTC, Ramamurthy MB, Aishworiya R, et al. School closure during the coronavirus disease 2019 (COVID-19) pandemic–Impact on children’s sleep. </w:t>
      </w:r>
      <w:r w:rsidRPr="00706156">
        <w:rPr>
          <w:i/>
          <w:iCs/>
        </w:rPr>
        <w:t>Sleep Med</w:t>
      </w:r>
      <w:r w:rsidRPr="00706156">
        <w:t>. 2021;78:108-114.</w:t>
      </w:r>
    </w:p>
    <w:p w14:paraId="6BAAED56" w14:textId="77777777" w:rsidR="00255C25" w:rsidRPr="00706156" w:rsidRDefault="00255C25" w:rsidP="00255C25">
      <w:pPr>
        <w:pStyle w:val="Bibliography"/>
      </w:pPr>
      <w:r w:rsidRPr="00706156">
        <w:t xml:space="preserve">93. </w:t>
      </w:r>
      <w:r w:rsidRPr="00706156">
        <w:tab/>
        <w:t xml:space="preserve">López-Gil JF, Tremblay MS, Brazo-Sayavera J. Changes in healthy behaviors and meeting 24-h movement guidelines in Spanish and Brazilian preschoolers, children and adolescents during the COVID-19 lockdown. </w:t>
      </w:r>
      <w:r w:rsidRPr="00706156">
        <w:rPr>
          <w:i/>
          <w:iCs/>
        </w:rPr>
        <w:t>Children</w:t>
      </w:r>
      <w:r w:rsidRPr="00706156">
        <w:t>. 2021;8(2):83.</w:t>
      </w:r>
    </w:p>
    <w:p w14:paraId="175FFA93" w14:textId="77777777" w:rsidR="00255C25" w:rsidRPr="00706156" w:rsidRDefault="00255C25" w:rsidP="00255C25">
      <w:pPr>
        <w:pStyle w:val="Bibliography"/>
      </w:pPr>
      <w:r w:rsidRPr="00706156">
        <w:lastRenderedPageBreak/>
        <w:t xml:space="preserve">94. </w:t>
      </w:r>
      <w:r w:rsidRPr="00706156">
        <w:tab/>
        <w:t xml:space="preserve">Ma D, Wei S, Li SM, et al. Progression of myopia in a natural cohort of Chinese children during COVID-19 pandemic. </w:t>
      </w:r>
      <w:r w:rsidRPr="00706156">
        <w:rPr>
          <w:i/>
          <w:iCs/>
        </w:rPr>
        <w:t>Graefes Arch Clin Exp Ophthalmol</w:t>
      </w:r>
      <w:r w:rsidRPr="00706156">
        <w:t>. 2021;259(9):2813-2820. doi:10.1007/s00417-021-05305-x</w:t>
      </w:r>
    </w:p>
    <w:p w14:paraId="581C9678" w14:textId="77777777" w:rsidR="00255C25" w:rsidRPr="00706156" w:rsidRDefault="00255C25" w:rsidP="00255C25">
      <w:pPr>
        <w:pStyle w:val="Bibliography"/>
      </w:pPr>
      <w:r w:rsidRPr="00706156">
        <w:t xml:space="preserve">95. </w:t>
      </w:r>
      <w:r w:rsidRPr="00706156">
        <w:tab/>
        <w:t>McArthur BA, Racine N, Browne D, McDonald S, Tough S, Madigan S. Recreational Screen Time Before and During COVID</w:t>
      </w:r>
      <w:r w:rsidRPr="00706156">
        <w:rPr>
          <w:rFonts w:ascii="Cambria Math" w:hAnsi="Cambria Math" w:cs="Cambria Math"/>
        </w:rPr>
        <w:t>‐</w:t>
      </w:r>
      <w:r w:rsidRPr="00706156">
        <w:t xml:space="preserve">19 in School Aged Children. </w:t>
      </w:r>
      <w:r w:rsidRPr="00706156">
        <w:rPr>
          <w:i/>
          <w:iCs/>
        </w:rPr>
        <w:t>Acta Paediatr</w:t>
      </w:r>
      <w:r w:rsidRPr="00706156">
        <w:t>. Published online 2021.</w:t>
      </w:r>
    </w:p>
    <w:p w14:paraId="5BC554DB" w14:textId="77777777" w:rsidR="00255C25" w:rsidRPr="00706156" w:rsidRDefault="00255C25" w:rsidP="00255C25">
      <w:pPr>
        <w:pStyle w:val="Bibliography"/>
      </w:pPr>
      <w:r w:rsidRPr="00706156">
        <w:t xml:space="preserve">96. </w:t>
      </w:r>
      <w:r w:rsidRPr="00706156">
        <w:tab/>
        <w:t xml:space="preserve">McCormack GR, Doyle-Baker PK, Petersen JA, Ghoneim D. Parent anxiety and perceptions of their child’s physical activity and sedentary behaviour during the COVID-19 pandemic in Canada. </w:t>
      </w:r>
      <w:r w:rsidRPr="00706156">
        <w:rPr>
          <w:i/>
          <w:iCs/>
        </w:rPr>
        <w:t>Prev Med Rep</w:t>
      </w:r>
      <w:r w:rsidRPr="00706156">
        <w:t>. 2020;20:101275.</w:t>
      </w:r>
    </w:p>
    <w:p w14:paraId="3C55388A" w14:textId="77777777" w:rsidR="00255C25" w:rsidRPr="00706156" w:rsidRDefault="00255C25" w:rsidP="00255C25">
      <w:pPr>
        <w:pStyle w:val="Bibliography"/>
      </w:pPr>
      <w:r w:rsidRPr="00706156">
        <w:t xml:space="preserve">97. </w:t>
      </w:r>
      <w:r w:rsidRPr="00706156">
        <w:tab/>
        <w:t xml:space="preserve">Mitra R, Moore SA, Gillespie M, et al. Healthy movement behaviours in children and youth during the COVID-19 pandemic: Exploring the role of the neighbourhood environment. </w:t>
      </w:r>
      <w:r w:rsidRPr="00706156">
        <w:rPr>
          <w:i/>
          <w:iCs/>
        </w:rPr>
        <w:t>Health Place</w:t>
      </w:r>
      <w:r w:rsidRPr="00706156">
        <w:t>. 2020;65. doi:10.1016/j.healthplace.2020.102418</w:t>
      </w:r>
    </w:p>
    <w:p w14:paraId="2C66DDF3" w14:textId="77777777" w:rsidR="00255C25" w:rsidRPr="00706156" w:rsidRDefault="00255C25" w:rsidP="00255C25">
      <w:pPr>
        <w:pStyle w:val="Bibliography"/>
      </w:pPr>
      <w:r w:rsidRPr="00706156">
        <w:t xml:space="preserve">98. </w:t>
      </w:r>
      <w:r w:rsidRPr="00706156">
        <w:tab/>
        <w:t xml:space="preserve">Mohan A, Sen P, Shah C, Jain E, Jain S. Prevalence and risk factor assessment of digital eye strain among children using online e-learning during the COVID-19 pandemic: Digital eye strain among kids (DESK study-1). </w:t>
      </w:r>
      <w:r w:rsidRPr="00706156">
        <w:rPr>
          <w:i/>
          <w:iCs/>
        </w:rPr>
        <w:t>Indian J Ophthalmol</w:t>
      </w:r>
      <w:r w:rsidRPr="00706156">
        <w:t>. 2021;69(1):140.</w:t>
      </w:r>
    </w:p>
    <w:p w14:paraId="015D88A0" w14:textId="77777777" w:rsidR="00255C25" w:rsidRPr="00706156" w:rsidRDefault="00255C25" w:rsidP="00255C25">
      <w:pPr>
        <w:pStyle w:val="Bibliography"/>
      </w:pPr>
      <w:r w:rsidRPr="00706156">
        <w:t xml:space="preserve">99. </w:t>
      </w:r>
      <w:r w:rsidRPr="00706156">
        <w:tab/>
        <w:t xml:space="preserve">Nassar MF, Allam MF, Shata MO. Effect of COVID-19 Lockdown on Young Egyptian Soccer Players. </w:t>
      </w:r>
      <w:r w:rsidRPr="00706156">
        <w:rPr>
          <w:i/>
          <w:iCs/>
        </w:rPr>
        <w:t>Glob Pediatr Health</w:t>
      </w:r>
      <w:r w:rsidRPr="00706156">
        <w:t>. 2021;8:2333794X211012980.</w:t>
      </w:r>
    </w:p>
    <w:p w14:paraId="7C4F1154" w14:textId="77777777" w:rsidR="00255C25" w:rsidRPr="00706156" w:rsidRDefault="00255C25" w:rsidP="00255C25">
      <w:pPr>
        <w:pStyle w:val="Bibliography"/>
      </w:pPr>
      <w:r w:rsidRPr="00706156">
        <w:t xml:space="preserve">100. </w:t>
      </w:r>
      <w:r w:rsidRPr="00706156">
        <w:tab/>
        <w:t xml:space="preserve">Nathan A, George P, Ng M, et al. Impact of COVID-19 Restrictions on Western Australian Children’s Physical Activity and Screen Time. </w:t>
      </w:r>
      <w:r w:rsidRPr="00706156">
        <w:rPr>
          <w:i/>
          <w:iCs/>
        </w:rPr>
        <w:t>Int J Environ Res Public Health</w:t>
      </w:r>
      <w:r w:rsidRPr="00706156">
        <w:t>. 2021;18(5):2583.</w:t>
      </w:r>
    </w:p>
    <w:p w14:paraId="0058ADFE" w14:textId="77777777" w:rsidR="00255C25" w:rsidRPr="00706156" w:rsidRDefault="00255C25" w:rsidP="00255C25">
      <w:pPr>
        <w:pStyle w:val="Bibliography"/>
      </w:pPr>
      <w:r w:rsidRPr="00706156">
        <w:t xml:space="preserve">101. </w:t>
      </w:r>
      <w:r w:rsidRPr="00706156">
        <w:tab/>
        <w:t xml:space="preserve">Peddie MC, Scott T, Haszard JJ. Using a 24 h Activity Recall (STAR-24) to Describe Activity in Adolescent Boys in New Zealand: Comparisons between a Sample Collected before, and a Sample Collected during the COVID-19 Lockdown. </w:t>
      </w:r>
      <w:r w:rsidRPr="00706156">
        <w:rPr>
          <w:i/>
          <w:iCs/>
        </w:rPr>
        <w:t>Int J Environ Res Public Health</w:t>
      </w:r>
      <w:r w:rsidRPr="00706156">
        <w:t>. 2021;18(15):8035.</w:t>
      </w:r>
    </w:p>
    <w:p w14:paraId="6517ACA2" w14:textId="77777777" w:rsidR="00255C25" w:rsidRPr="00706156" w:rsidRDefault="00255C25" w:rsidP="00255C25">
      <w:pPr>
        <w:pStyle w:val="Bibliography"/>
      </w:pPr>
      <w:r w:rsidRPr="00706156">
        <w:t xml:space="preserve">102. </w:t>
      </w:r>
      <w:r w:rsidRPr="00706156">
        <w:tab/>
        <w:t xml:space="preserve">Schmidt SC, Anedda B, Burchartz A, et al. Physical activity and screen time of children and adolescents before and during the COVID-19 lockdown in Germany: a natural experiment. </w:t>
      </w:r>
      <w:r w:rsidRPr="00706156">
        <w:rPr>
          <w:i/>
          <w:iCs/>
        </w:rPr>
        <w:t>Sci Rep</w:t>
      </w:r>
      <w:r w:rsidRPr="00706156">
        <w:t>. 2020;10(1):1-12.</w:t>
      </w:r>
    </w:p>
    <w:p w14:paraId="5846A801" w14:textId="77777777" w:rsidR="00255C25" w:rsidRPr="00706156" w:rsidRDefault="00255C25" w:rsidP="00255C25">
      <w:pPr>
        <w:pStyle w:val="Bibliography"/>
      </w:pPr>
      <w:r w:rsidRPr="00706156">
        <w:t xml:space="preserve">103. </w:t>
      </w:r>
      <w:r w:rsidRPr="00706156">
        <w:tab/>
        <w:t xml:space="preserve">Sikorska I, Lipp N, Wróbel P, Wyra M. Adolescent mental health and activities in the period of social isolation caused by the COVID-19 pandemic. </w:t>
      </w:r>
      <w:r w:rsidRPr="00706156">
        <w:rPr>
          <w:i/>
          <w:iCs/>
        </w:rPr>
        <w:t>Postępy Psychiatr Neurol Adv Psychiatry Neurol</w:t>
      </w:r>
      <w:r w:rsidRPr="00706156">
        <w:t>. 2021;30(2).</w:t>
      </w:r>
    </w:p>
    <w:p w14:paraId="29A81ED5" w14:textId="77777777" w:rsidR="00255C25" w:rsidRPr="00706156" w:rsidRDefault="00255C25" w:rsidP="00255C25">
      <w:pPr>
        <w:pStyle w:val="Bibliography"/>
      </w:pPr>
      <w:r w:rsidRPr="00706156">
        <w:t xml:space="preserve">104. </w:t>
      </w:r>
      <w:r w:rsidRPr="00706156">
        <w:tab/>
        <w:t xml:space="preserve">Siste K, Hanafi E, Sen LT, et al. Implications of COVID-19 and Lockdown on Internet Addiction Among Adolescents: Data From a Developing Country. </w:t>
      </w:r>
      <w:r w:rsidRPr="00706156">
        <w:rPr>
          <w:i/>
          <w:iCs/>
        </w:rPr>
        <w:t>Front Psychiatry</w:t>
      </w:r>
      <w:r w:rsidRPr="00706156">
        <w:t>. 2021;12.</w:t>
      </w:r>
    </w:p>
    <w:p w14:paraId="31B39D82" w14:textId="77777777" w:rsidR="00255C25" w:rsidRPr="00706156" w:rsidRDefault="00255C25" w:rsidP="00255C25">
      <w:pPr>
        <w:pStyle w:val="Bibliography"/>
      </w:pPr>
      <w:r w:rsidRPr="00706156">
        <w:t xml:space="preserve">105. </w:t>
      </w:r>
      <w:r w:rsidRPr="00706156">
        <w:tab/>
        <w:t xml:space="preserve">Sciberras E, Patel P, Stokes MA, et al. Physical health, media use, and mental health in children and adolescents with ADHD during the COVID-19 pandemic in australia. </w:t>
      </w:r>
      <w:r w:rsidRPr="00706156">
        <w:rPr>
          <w:i/>
          <w:iCs/>
        </w:rPr>
        <w:t>J Atten Disord</w:t>
      </w:r>
      <w:r w:rsidRPr="00706156">
        <w:t>. Published online 2020:1087054720978549.</w:t>
      </w:r>
    </w:p>
    <w:p w14:paraId="52AE4CAE" w14:textId="77777777" w:rsidR="00255C25" w:rsidRPr="00706156" w:rsidRDefault="00255C25" w:rsidP="00255C25">
      <w:pPr>
        <w:pStyle w:val="Bibliography"/>
      </w:pPr>
      <w:r w:rsidRPr="00706156">
        <w:t xml:space="preserve">106. </w:t>
      </w:r>
      <w:r w:rsidRPr="00706156">
        <w:tab/>
        <w:t xml:space="preserve">Szwarcwald CL, Malta DC, Barros MB de A, et al. Associations of Sociodemographic Factors and Health Behaviors with the Emotional Well-Being of Adolescents during the COVID-19 Pandemic in Brazil. </w:t>
      </w:r>
      <w:r w:rsidRPr="00706156">
        <w:rPr>
          <w:i/>
          <w:iCs/>
        </w:rPr>
        <w:t>Int J Environ Res Public Health</w:t>
      </w:r>
      <w:r w:rsidRPr="00706156">
        <w:t>. 2021;18(11):6160.</w:t>
      </w:r>
    </w:p>
    <w:p w14:paraId="03C0A1DB" w14:textId="77777777" w:rsidR="00255C25" w:rsidRPr="00706156" w:rsidRDefault="00255C25" w:rsidP="00255C25">
      <w:pPr>
        <w:pStyle w:val="Bibliography"/>
      </w:pPr>
      <w:r w:rsidRPr="00706156">
        <w:lastRenderedPageBreak/>
        <w:t xml:space="preserve">107. </w:t>
      </w:r>
      <w:r w:rsidRPr="00706156">
        <w:tab/>
        <w:t xml:space="preserve">Windiani IGAT, Noviyani NMR, Adnyana IGANS, Murti NLSP, Soetjiningsih S. Prevalence of Sleep Disorders in Adolescents and its Relation with Screen Time during the COVID-19 Pandemic Era. </w:t>
      </w:r>
      <w:r w:rsidRPr="00706156">
        <w:rPr>
          <w:i/>
          <w:iCs/>
        </w:rPr>
        <w:t>Open Access Maced J Med Sci</w:t>
      </w:r>
      <w:r w:rsidRPr="00706156">
        <w:t>. 2021;9(B):297-300.</w:t>
      </w:r>
    </w:p>
    <w:p w14:paraId="100DFE97" w14:textId="77777777" w:rsidR="00255C25" w:rsidRPr="00706156" w:rsidRDefault="00255C25" w:rsidP="00255C25">
      <w:pPr>
        <w:pStyle w:val="Bibliography"/>
      </w:pPr>
      <w:r w:rsidRPr="00706156">
        <w:t xml:space="preserve">108. </w:t>
      </w:r>
      <w:r w:rsidRPr="00706156">
        <w:tab/>
        <w:t xml:space="preserve">Wunsch K, Nigg C, Niessner C, et al. The Impact of COVID-19 on the Interrelation of Physical Activity, Screen Time and Health-Related Quality of Life in Children and Adolescents in Germany: Results of the Motorik-Modul Study. </w:t>
      </w:r>
      <w:r w:rsidRPr="00706156">
        <w:rPr>
          <w:i/>
          <w:iCs/>
        </w:rPr>
        <w:t>Children</w:t>
      </w:r>
      <w:r w:rsidRPr="00706156">
        <w:t>. 2021;8(2):98.</w:t>
      </w:r>
    </w:p>
    <w:p w14:paraId="03ECAAE5" w14:textId="77777777" w:rsidR="00255C25" w:rsidRPr="00706156" w:rsidRDefault="00255C25" w:rsidP="00255C25">
      <w:pPr>
        <w:pStyle w:val="Bibliography"/>
      </w:pPr>
      <w:r w:rsidRPr="00706156">
        <w:t xml:space="preserve">109. </w:t>
      </w:r>
      <w:r w:rsidRPr="00706156">
        <w:tab/>
        <w:t xml:space="preserve">Xiao S, Yan Z, Zhao L. Physical activity, screen time, and mood disturbance among chinese adolescents during COVID-19. </w:t>
      </w:r>
      <w:r w:rsidRPr="00706156">
        <w:rPr>
          <w:i/>
          <w:iCs/>
        </w:rPr>
        <w:t>J Psychosoc Nurs Ment Health Serv</w:t>
      </w:r>
      <w:r w:rsidRPr="00706156">
        <w:t>. 2021;59(4):14-20.</w:t>
      </w:r>
    </w:p>
    <w:p w14:paraId="2964C3F9" w14:textId="77777777" w:rsidR="00255C25" w:rsidRPr="00706156" w:rsidRDefault="00255C25" w:rsidP="00255C25">
      <w:pPr>
        <w:pStyle w:val="Bibliography"/>
      </w:pPr>
      <w:r w:rsidRPr="00706156">
        <w:t xml:space="preserve">110. </w:t>
      </w:r>
      <w:r w:rsidRPr="00706156">
        <w:tab/>
        <w:t xml:space="preserve">Constant A, Conserve DF, Gallopel-Morvan K, Raude J. Socio-Cognitive Factors Associated With Lifestyle Changes in Response to the COVID-19 Epidemic in the General Population: Results From a Cross-Sectional Study in France. </w:t>
      </w:r>
      <w:r w:rsidRPr="00706156">
        <w:rPr>
          <w:i/>
          <w:iCs/>
        </w:rPr>
        <w:t>Front Psychol</w:t>
      </w:r>
      <w:r w:rsidRPr="00706156">
        <w:t>. 2020;11. doi:10.3389/fpsyg.2020.579460</w:t>
      </w:r>
    </w:p>
    <w:p w14:paraId="19BEE474" w14:textId="77777777" w:rsidR="00255C25" w:rsidRPr="00706156" w:rsidRDefault="00255C25" w:rsidP="00255C25">
      <w:pPr>
        <w:pStyle w:val="Bibliography"/>
      </w:pPr>
      <w:r w:rsidRPr="00706156">
        <w:t xml:space="preserve">111. </w:t>
      </w:r>
      <w:r w:rsidRPr="00706156">
        <w:tab/>
        <w:t>Liu J, Li B, Chen Q, Dang J. Student Health Implications of School Closures during the COVID-19 Pandemic: New Evidence on the Association of e-Learning, Outdoor Exercise, and Myopia. In: Vol 9. Multidisciplinary Digital Publishing Institute; 2021:500.</w:t>
      </w:r>
    </w:p>
    <w:p w14:paraId="4B4EE412" w14:textId="77777777" w:rsidR="00255C25" w:rsidRPr="00706156" w:rsidRDefault="00255C25" w:rsidP="00255C25">
      <w:pPr>
        <w:pStyle w:val="Bibliography"/>
      </w:pPr>
      <w:r w:rsidRPr="00706156">
        <w:t xml:space="preserve">112. </w:t>
      </w:r>
      <w:r w:rsidRPr="00706156">
        <w:tab/>
        <w:t xml:space="preserve">Duch H, Fisher EM, Ensari I, Harrington A. Screen time use in children under 3 years old: a systematic review of correlates. </w:t>
      </w:r>
      <w:r w:rsidRPr="00706156">
        <w:rPr>
          <w:i/>
          <w:iCs/>
        </w:rPr>
        <w:t>Int J Behav Nutr Phys Act</w:t>
      </w:r>
      <w:r w:rsidRPr="00706156">
        <w:t>. 2013;10(1):102. doi:10.1186/1479-5868-10-102</w:t>
      </w:r>
    </w:p>
    <w:p w14:paraId="2C906DA4" w14:textId="77777777" w:rsidR="00255C25" w:rsidRPr="00706156" w:rsidRDefault="00255C25" w:rsidP="00255C25">
      <w:pPr>
        <w:pStyle w:val="Bibliography"/>
      </w:pPr>
      <w:r w:rsidRPr="00706156">
        <w:t xml:space="preserve">113. </w:t>
      </w:r>
      <w:r w:rsidRPr="00706156">
        <w:tab/>
        <w:t xml:space="preserve">Saunders TJ, Vallance JK. Screen Time and Health Indicators Among Children and Youth: Current Evidence, Limitations and Future Directions. </w:t>
      </w:r>
      <w:r w:rsidRPr="00706156">
        <w:rPr>
          <w:i/>
          <w:iCs/>
        </w:rPr>
        <w:t>Appl Health Econ Health Policy</w:t>
      </w:r>
      <w:r w:rsidRPr="00706156">
        <w:t>. 2017;15(3):323-331. doi:10.1007/s40258-016-0289-3</w:t>
      </w:r>
    </w:p>
    <w:p w14:paraId="3BCB0405" w14:textId="77777777" w:rsidR="00255C25" w:rsidRPr="00706156" w:rsidRDefault="00255C25" w:rsidP="00255C25">
      <w:pPr>
        <w:pStyle w:val="Bibliography"/>
      </w:pPr>
      <w:r w:rsidRPr="00706156">
        <w:t xml:space="preserve">114. </w:t>
      </w:r>
      <w:r w:rsidRPr="00706156">
        <w:tab/>
        <w:t xml:space="preserve">Cerniglia L, Cimino S, Ammaniti M. What are the effects of screen time on emotion regulation and academic achievements? A three-wave longitudinal study on children from 4 to 8 years of age. </w:t>
      </w:r>
      <w:r w:rsidRPr="00706156">
        <w:rPr>
          <w:i/>
          <w:iCs/>
        </w:rPr>
        <w:t>J Early Child Res</w:t>
      </w:r>
      <w:r w:rsidRPr="00706156">
        <w:t>. 2021;19(2):145-160.</w:t>
      </w:r>
    </w:p>
    <w:p w14:paraId="76660CAE" w14:textId="77777777" w:rsidR="00255C25" w:rsidRPr="00706156" w:rsidRDefault="00255C25" w:rsidP="00255C25">
      <w:pPr>
        <w:pStyle w:val="Bibliography"/>
      </w:pPr>
      <w:r w:rsidRPr="00706156">
        <w:t xml:space="preserve">115. </w:t>
      </w:r>
      <w:r w:rsidRPr="00706156">
        <w:tab/>
        <w:t>World Health Organization. To grow up healthy, children need to sit less and play more. To grow up healthy, children need to sit less and play more. Published 2019. Accessed September 9, 2021. https://www.who.int/news/item/24-04-2019-to-grow-up-healthy-children-need-to-sit-less-and-play-more</w:t>
      </w:r>
    </w:p>
    <w:p w14:paraId="44015962" w14:textId="77777777" w:rsidR="00255C25" w:rsidRPr="00706156" w:rsidRDefault="00255C25" w:rsidP="00255C25">
      <w:pPr>
        <w:pStyle w:val="Bibliography"/>
      </w:pPr>
      <w:r w:rsidRPr="00706156">
        <w:t xml:space="preserve">116. </w:t>
      </w:r>
      <w:r w:rsidRPr="00706156">
        <w:tab/>
        <w:t>Davis SC, Atherton F, Calderwood C, McBride M. United Kingdom Chief Medical Officers’ commentary on ‘Screen-based activities and children and young people’s mental health and psychosocial wellbeing: a systematic map of reviews.’ Department of Health and Social Care. Published 2019. Accessed September 9, 2021. http://eppi.ioe.ac.uk/cms/Default.aspx?tabid=3748</w:t>
      </w:r>
    </w:p>
    <w:p w14:paraId="02CEED48" w14:textId="77777777" w:rsidR="00255C25" w:rsidRPr="00706156" w:rsidRDefault="00255C25" w:rsidP="00255C25">
      <w:pPr>
        <w:pStyle w:val="Bibliography"/>
      </w:pPr>
      <w:r w:rsidRPr="00706156">
        <w:t xml:space="preserve">117. </w:t>
      </w:r>
      <w:r w:rsidRPr="00706156">
        <w:tab/>
        <w:t xml:space="preserve">Pearson N, Biddle SJH. Sedentary behavior and dietary intake in children, adolescents, and adults. A systematic review. </w:t>
      </w:r>
      <w:r w:rsidRPr="00706156">
        <w:rPr>
          <w:i/>
          <w:iCs/>
        </w:rPr>
        <w:t>Am J Prev Med</w:t>
      </w:r>
      <w:r w:rsidRPr="00706156">
        <w:t>. 2011;41(2):178-188. doi:10.1016/j.amepre.2011.05.002</w:t>
      </w:r>
    </w:p>
    <w:p w14:paraId="57718D1D" w14:textId="77777777" w:rsidR="00255C25" w:rsidRPr="00706156" w:rsidRDefault="00255C25" w:rsidP="00255C25">
      <w:pPr>
        <w:pStyle w:val="Bibliography"/>
      </w:pPr>
      <w:r w:rsidRPr="00706156">
        <w:t xml:space="preserve">118. </w:t>
      </w:r>
      <w:r w:rsidRPr="00706156">
        <w:tab/>
        <w:t xml:space="preserve">Hobbs M, Pearson N, Foster PJ, Biddle SJH. Sedentary behaviour and diet across the lifespan: an updated systematic review. </w:t>
      </w:r>
      <w:r w:rsidRPr="00706156">
        <w:rPr>
          <w:i/>
          <w:iCs/>
        </w:rPr>
        <w:t>Br J Sports Med</w:t>
      </w:r>
      <w:r w:rsidRPr="00706156">
        <w:t>. 2015;49(18):1179-1188. doi:10.1136/bjsports-2014-093754</w:t>
      </w:r>
    </w:p>
    <w:p w14:paraId="3A3F86F3" w14:textId="77777777" w:rsidR="00255C25" w:rsidRPr="00706156" w:rsidRDefault="00255C25" w:rsidP="00255C25">
      <w:pPr>
        <w:pStyle w:val="Bibliography"/>
      </w:pPr>
      <w:r w:rsidRPr="00706156">
        <w:t xml:space="preserve">119. </w:t>
      </w:r>
      <w:r w:rsidRPr="00706156">
        <w:tab/>
        <w:t xml:space="preserve">Calina D, Hartung T, Mardare I, et al. COVID-19 pandemic and alcohol consumption: Impacts and interconnections. </w:t>
      </w:r>
      <w:r w:rsidRPr="00706156">
        <w:rPr>
          <w:i/>
          <w:iCs/>
        </w:rPr>
        <w:t>Toxicol Rep</w:t>
      </w:r>
      <w:r w:rsidRPr="00706156">
        <w:t>. 2021;8:529-535. doi:10.1016/j.toxrep.2021.03.005</w:t>
      </w:r>
    </w:p>
    <w:p w14:paraId="3228FAF6" w14:textId="77777777" w:rsidR="00255C25" w:rsidRPr="00706156" w:rsidRDefault="00255C25" w:rsidP="00255C25">
      <w:pPr>
        <w:pStyle w:val="Bibliography"/>
      </w:pPr>
      <w:r w:rsidRPr="00706156">
        <w:lastRenderedPageBreak/>
        <w:t xml:space="preserve">120. </w:t>
      </w:r>
      <w:r w:rsidRPr="00706156">
        <w:tab/>
        <w:t xml:space="preserve">Mehra D, Galor A. Digital Screen Use and Dry Eye: A Review. </w:t>
      </w:r>
      <w:r w:rsidRPr="00706156">
        <w:rPr>
          <w:i/>
          <w:iCs/>
        </w:rPr>
        <w:t>Asia-Pac J Ophthalmol</w:t>
      </w:r>
      <w:r w:rsidRPr="00706156">
        <w:t>. 2020;9(6). https://journals.lww.com/apjoo/Fulltext/2020/12000/Digital_Screen_Use_and_Dry_Eye__A_Review.3.aspx</w:t>
      </w:r>
    </w:p>
    <w:p w14:paraId="69306B4F" w14:textId="77777777" w:rsidR="00255C25" w:rsidRPr="00706156" w:rsidRDefault="00255C25" w:rsidP="00255C25">
      <w:pPr>
        <w:pStyle w:val="Bibliography"/>
      </w:pPr>
      <w:r w:rsidRPr="00706156">
        <w:t xml:space="preserve">121. </w:t>
      </w:r>
      <w:r w:rsidRPr="00706156">
        <w:tab/>
        <w:t xml:space="preserve">Prescott CR. Increased Screen Time and Dry Eye: Another Complication of COVID-19. </w:t>
      </w:r>
      <w:r w:rsidRPr="00706156">
        <w:rPr>
          <w:i/>
          <w:iCs/>
        </w:rPr>
        <w:t>Eye Contact Lens</w:t>
      </w:r>
      <w:r w:rsidRPr="00706156">
        <w:t>. 2021;47(8):433-433. doi:10.1097/ICL.0000000000000820</w:t>
      </w:r>
    </w:p>
    <w:p w14:paraId="01919B88" w14:textId="77777777" w:rsidR="00255C25" w:rsidRPr="00706156" w:rsidRDefault="00255C25" w:rsidP="00255C25">
      <w:pPr>
        <w:pStyle w:val="Bibliography"/>
      </w:pPr>
      <w:r w:rsidRPr="00706156">
        <w:t xml:space="preserve">122. </w:t>
      </w:r>
      <w:r w:rsidRPr="00706156">
        <w:tab/>
        <w:t xml:space="preserve">Lanca C, Saw SM. The association between digital screen time and myopia: A systematic review. </w:t>
      </w:r>
      <w:r w:rsidRPr="00706156">
        <w:rPr>
          <w:i/>
          <w:iCs/>
        </w:rPr>
        <w:t>Ophthalmic Physiol Opt</w:t>
      </w:r>
      <w:r w:rsidRPr="00706156">
        <w:t>. 2020;40(2):216-229. doi:10.1111/opo.12657</w:t>
      </w:r>
    </w:p>
    <w:p w14:paraId="4A085E1D" w14:textId="77777777" w:rsidR="00255C25" w:rsidRPr="00706156" w:rsidRDefault="00255C25" w:rsidP="00255C25">
      <w:pPr>
        <w:pStyle w:val="Bibliography"/>
      </w:pPr>
      <w:r w:rsidRPr="00706156">
        <w:t xml:space="preserve">123. </w:t>
      </w:r>
      <w:r w:rsidRPr="00706156">
        <w:tab/>
        <w:t xml:space="preserve">Yang GY, Huang LH, Schmid KL, et al. Associations between screen exposure in early life and myopia amongst Chinese preschoolers. </w:t>
      </w:r>
      <w:r w:rsidRPr="00706156">
        <w:rPr>
          <w:i/>
          <w:iCs/>
        </w:rPr>
        <w:t>Int J Environ Res Public Health</w:t>
      </w:r>
      <w:r w:rsidRPr="00706156">
        <w:t>. 2020;17(3):1056.</w:t>
      </w:r>
    </w:p>
    <w:p w14:paraId="3E0F50BC" w14:textId="77777777" w:rsidR="00255C25" w:rsidRPr="00706156" w:rsidRDefault="00255C25" w:rsidP="00255C25">
      <w:pPr>
        <w:pStyle w:val="Bibliography"/>
      </w:pPr>
      <w:r w:rsidRPr="00706156">
        <w:t xml:space="preserve">124. </w:t>
      </w:r>
      <w:r w:rsidRPr="00706156">
        <w:tab/>
        <w:t xml:space="preserve">Teychenne M, Costigan SA, Parker K. The association between sedentary behaviour and risk of anxiety: a systematic review. </w:t>
      </w:r>
      <w:r w:rsidRPr="00706156">
        <w:rPr>
          <w:i/>
          <w:iCs/>
        </w:rPr>
        <w:t>BMC Public Health</w:t>
      </w:r>
      <w:r w:rsidRPr="00706156">
        <w:t>. 2015;15(1):513. doi:10.1186/s12889-015-1843-x</w:t>
      </w:r>
    </w:p>
    <w:p w14:paraId="6C990533" w14:textId="77777777" w:rsidR="00255C25" w:rsidRPr="00706156" w:rsidRDefault="00255C25" w:rsidP="00255C25">
      <w:pPr>
        <w:pStyle w:val="Bibliography"/>
      </w:pPr>
      <w:r w:rsidRPr="00706156">
        <w:t xml:space="preserve">125. </w:t>
      </w:r>
      <w:r w:rsidRPr="00706156">
        <w:tab/>
        <w:t xml:space="preserve">Khouja JN, Munafò MR, Tilling K, et al. Is screen time associated with anxiety or depression in young people? Results from a UK birth cohort. </w:t>
      </w:r>
      <w:r w:rsidRPr="00706156">
        <w:rPr>
          <w:i/>
          <w:iCs/>
        </w:rPr>
        <w:t>BMC Public Health</w:t>
      </w:r>
      <w:r w:rsidRPr="00706156">
        <w:t>. 2019;19(1):82. doi:10.1186/s12889-018-6321-9</w:t>
      </w:r>
    </w:p>
    <w:p w14:paraId="45696B9D" w14:textId="77777777" w:rsidR="00255C25" w:rsidRPr="00706156" w:rsidRDefault="00255C25" w:rsidP="00255C25">
      <w:pPr>
        <w:pStyle w:val="Bibliography"/>
      </w:pPr>
      <w:r w:rsidRPr="00706156">
        <w:t xml:space="preserve">126. </w:t>
      </w:r>
      <w:r w:rsidRPr="00706156">
        <w:tab/>
        <w:t xml:space="preserve">Gunnell KE, Flament MF, Buchholz A, et al. Examining the bidirectional relationship between physical activity, screen time, and symptoms of anxiety and depression over time during adolescence. </w:t>
      </w:r>
      <w:r w:rsidRPr="00706156">
        <w:rPr>
          <w:i/>
          <w:iCs/>
        </w:rPr>
        <w:t>Prev Med</w:t>
      </w:r>
      <w:r w:rsidRPr="00706156">
        <w:t>. 2016;88:147-152. doi:10.1016/j.ypmed.2016.04.002</w:t>
      </w:r>
    </w:p>
    <w:p w14:paraId="78524A10" w14:textId="77777777" w:rsidR="00255C25" w:rsidRPr="00706156" w:rsidRDefault="00255C25" w:rsidP="00255C25">
      <w:pPr>
        <w:pStyle w:val="Bibliography"/>
      </w:pPr>
      <w:r w:rsidRPr="00706156">
        <w:t xml:space="preserve">127. </w:t>
      </w:r>
      <w:r w:rsidRPr="00706156">
        <w:tab/>
        <w:t xml:space="preserve">Wang X, Li Y, Fan H. The associations between screen time-based sedentary behavior and depression: a systematic review and meta-analysis. </w:t>
      </w:r>
      <w:r w:rsidRPr="00706156">
        <w:rPr>
          <w:i/>
          <w:iCs/>
        </w:rPr>
        <w:t>BMC Public Health</w:t>
      </w:r>
      <w:r w:rsidRPr="00706156">
        <w:t>. 2019;19(1):1524. doi:10.1186/s12889-019-7904-9</w:t>
      </w:r>
    </w:p>
    <w:p w14:paraId="07F03476" w14:textId="77777777" w:rsidR="00255C25" w:rsidRPr="00706156" w:rsidRDefault="00255C25" w:rsidP="00255C25">
      <w:pPr>
        <w:pStyle w:val="Bibliography"/>
      </w:pPr>
      <w:r w:rsidRPr="00706156">
        <w:t xml:space="preserve">128. </w:t>
      </w:r>
      <w:r w:rsidRPr="00706156">
        <w:tab/>
        <w:t xml:space="preserve">Madhav KC, Sherchand SP, Sherchan S. Association between screen time and depression among US adults. </w:t>
      </w:r>
      <w:r w:rsidRPr="00706156">
        <w:rPr>
          <w:i/>
          <w:iCs/>
        </w:rPr>
        <w:t>Prev Med Rep</w:t>
      </w:r>
      <w:r w:rsidRPr="00706156">
        <w:t>. 2017;8:67-71. doi:10.1016/j.pmedr.2017.08.005</w:t>
      </w:r>
    </w:p>
    <w:p w14:paraId="25195508" w14:textId="77777777" w:rsidR="00255C25" w:rsidRPr="00706156" w:rsidRDefault="00255C25" w:rsidP="00255C25">
      <w:pPr>
        <w:pStyle w:val="Bibliography"/>
      </w:pPr>
      <w:r w:rsidRPr="00706156">
        <w:t xml:space="preserve">129. </w:t>
      </w:r>
      <w:r w:rsidRPr="00706156">
        <w:tab/>
        <w:t xml:space="preserve">Liu M, Wu L, Yao S. Dose–response association of screen time-based sedentary behaviour in children and adolescents and depression: a meta-analysis of observational studies. </w:t>
      </w:r>
      <w:r w:rsidRPr="00706156">
        <w:rPr>
          <w:i/>
          <w:iCs/>
        </w:rPr>
        <w:t>Br J Sports Med</w:t>
      </w:r>
      <w:r w:rsidRPr="00706156">
        <w:t>. 2016;50(20):1252. doi:10.1136/bjsports-2015-095084</w:t>
      </w:r>
    </w:p>
    <w:p w14:paraId="57DFD64B" w14:textId="77777777" w:rsidR="00255C25" w:rsidRPr="00706156" w:rsidRDefault="00255C25" w:rsidP="00255C25">
      <w:pPr>
        <w:pStyle w:val="Bibliography"/>
      </w:pPr>
      <w:r w:rsidRPr="00706156">
        <w:t xml:space="preserve">130. </w:t>
      </w:r>
      <w:r w:rsidRPr="00706156">
        <w:tab/>
        <w:t xml:space="preserve">Stiglic N, Viner RM. Effects of screentime on the health and well-being of children and adolescents: a systematic review of reviews. </w:t>
      </w:r>
      <w:r w:rsidRPr="00706156">
        <w:rPr>
          <w:i/>
          <w:iCs/>
        </w:rPr>
        <w:t>BMJ Open</w:t>
      </w:r>
      <w:r w:rsidRPr="00706156">
        <w:t>. 2019;9(1):e023191.</w:t>
      </w:r>
    </w:p>
    <w:p w14:paraId="412CD28A" w14:textId="77777777" w:rsidR="00255C25" w:rsidRPr="00706156" w:rsidRDefault="00255C25" w:rsidP="00255C25">
      <w:pPr>
        <w:pStyle w:val="Bibliography"/>
      </w:pPr>
      <w:r w:rsidRPr="00706156">
        <w:t xml:space="preserve">131. </w:t>
      </w:r>
      <w:r w:rsidRPr="00706156">
        <w:tab/>
        <w:t xml:space="preserve">Tang S, Werner-Seidler A, Torok M, Mackinnon AJ, Christensen H. The relationship between screen time and mental health in young people: A systematic review of longitudinal studies. </w:t>
      </w:r>
      <w:r w:rsidRPr="00706156">
        <w:rPr>
          <w:i/>
          <w:iCs/>
        </w:rPr>
        <w:t>Clin Psychol Rev</w:t>
      </w:r>
      <w:r w:rsidRPr="00706156">
        <w:t>. Published online 2021:102021.</w:t>
      </w:r>
    </w:p>
    <w:p w14:paraId="6F95C30F" w14:textId="77777777" w:rsidR="00255C25" w:rsidRPr="00706156" w:rsidRDefault="00255C25" w:rsidP="00255C25">
      <w:pPr>
        <w:pStyle w:val="Bibliography"/>
      </w:pPr>
      <w:r w:rsidRPr="00706156">
        <w:t xml:space="preserve">132. </w:t>
      </w:r>
      <w:r w:rsidRPr="00706156">
        <w:tab/>
        <w:t xml:space="preserve">Hunt MG, Marx R, Lipson C, Young J. No more FOMO: Limiting social media decreases loneliness and depression. </w:t>
      </w:r>
      <w:r w:rsidRPr="00706156">
        <w:rPr>
          <w:i/>
          <w:iCs/>
        </w:rPr>
        <w:t>J Soc Clin Psychol</w:t>
      </w:r>
      <w:r w:rsidRPr="00706156">
        <w:t>. 2018;37(10):751-768.</w:t>
      </w:r>
    </w:p>
    <w:p w14:paraId="5F6908DD" w14:textId="77777777" w:rsidR="00255C25" w:rsidRPr="00706156" w:rsidRDefault="00255C25" w:rsidP="00255C25">
      <w:pPr>
        <w:pStyle w:val="Bibliography"/>
      </w:pPr>
      <w:r w:rsidRPr="00706156">
        <w:t xml:space="preserve">133. </w:t>
      </w:r>
      <w:r w:rsidRPr="00706156">
        <w:tab/>
        <w:t xml:space="preserve">Neophytou E, Manwell LA, Eikelboom R. Effects of Excessive Screen Time on Neurodevelopment, Learning, Memory, Mental Health, and Neurodegeneration: a </w:t>
      </w:r>
      <w:r w:rsidRPr="00706156">
        <w:lastRenderedPageBreak/>
        <w:t xml:space="preserve">Scoping Review. </w:t>
      </w:r>
      <w:r w:rsidRPr="00706156">
        <w:rPr>
          <w:i/>
          <w:iCs/>
        </w:rPr>
        <w:t>Int J Ment Health Addict</w:t>
      </w:r>
      <w:r w:rsidRPr="00706156">
        <w:t>. 2021;19(3):724-744. doi:10.1007/s11469-019-00182-2</w:t>
      </w:r>
    </w:p>
    <w:p w14:paraId="5B85EE36" w14:textId="77777777" w:rsidR="00255C25" w:rsidRPr="00706156" w:rsidRDefault="00255C25" w:rsidP="00255C25">
      <w:pPr>
        <w:pStyle w:val="Bibliography"/>
      </w:pPr>
      <w:r w:rsidRPr="00706156">
        <w:t xml:space="preserve">134. </w:t>
      </w:r>
      <w:r w:rsidRPr="00706156">
        <w:tab/>
        <w:t xml:space="preserve">Stiglic N, Viner RM. Effects of screentime on the health and well-being of children and adolescents: a systematic review of reviews. </w:t>
      </w:r>
      <w:r w:rsidRPr="00706156">
        <w:rPr>
          <w:i/>
          <w:iCs/>
        </w:rPr>
        <w:t>BMJ Open</w:t>
      </w:r>
      <w:r w:rsidRPr="00706156">
        <w:t>. 2019;9(1):e023191.</w:t>
      </w:r>
    </w:p>
    <w:p w14:paraId="3C1064FC" w14:textId="77777777" w:rsidR="00255C25" w:rsidRPr="00706156" w:rsidRDefault="00255C25" w:rsidP="00255C25">
      <w:pPr>
        <w:pStyle w:val="Bibliography"/>
      </w:pPr>
      <w:r w:rsidRPr="00706156">
        <w:t xml:space="preserve">135. </w:t>
      </w:r>
      <w:r w:rsidRPr="00706156">
        <w:tab/>
        <w:t xml:space="preserve">Davies CA, Vandelanotte C, Duncan MJ, van Uffelen JGZ. Associations of physical activity and screen-time on health related quality of life in adults. </w:t>
      </w:r>
      <w:r w:rsidRPr="00706156">
        <w:rPr>
          <w:i/>
          <w:iCs/>
        </w:rPr>
        <w:t>Prev Med</w:t>
      </w:r>
      <w:r w:rsidRPr="00706156">
        <w:t>. 2012;55(1):46-49. doi:10.1016/j.ypmed.2012.05.003</w:t>
      </w:r>
    </w:p>
    <w:p w14:paraId="5BFEE971" w14:textId="77777777" w:rsidR="00255C25" w:rsidRPr="00706156" w:rsidRDefault="00255C25" w:rsidP="00255C25">
      <w:pPr>
        <w:pStyle w:val="Bibliography"/>
      </w:pPr>
      <w:r w:rsidRPr="00706156">
        <w:t xml:space="preserve">136. </w:t>
      </w:r>
      <w:r w:rsidRPr="00706156">
        <w:tab/>
        <w:t>Viana RB, Dankel SJ, Loenneke JP, et al. The effects of exergames on anxiety levels: A systematic review and meta</w:t>
      </w:r>
      <w:r w:rsidRPr="00706156">
        <w:rPr>
          <w:rFonts w:ascii="Cambria Math" w:hAnsi="Cambria Math" w:cs="Cambria Math"/>
        </w:rPr>
        <w:t>‐</w:t>
      </w:r>
      <w:r w:rsidRPr="00706156">
        <w:t xml:space="preserve">analysis. </w:t>
      </w:r>
      <w:r w:rsidRPr="00706156">
        <w:rPr>
          <w:i/>
          <w:iCs/>
        </w:rPr>
        <w:t>Scand J Med Sci Sports</w:t>
      </w:r>
      <w:r w:rsidRPr="00706156">
        <w:t>. 2020;30(7):1100-1116.</w:t>
      </w:r>
    </w:p>
    <w:p w14:paraId="5D4E8258" w14:textId="77777777" w:rsidR="00255C25" w:rsidRPr="00706156" w:rsidRDefault="00255C25" w:rsidP="00255C25">
      <w:pPr>
        <w:pStyle w:val="Bibliography"/>
      </w:pPr>
      <w:r w:rsidRPr="00706156">
        <w:t xml:space="preserve">137. </w:t>
      </w:r>
      <w:r w:rsidRPr="00706156">
        <w:tab/>
        <w:t xml:space="preserve">Rüth M, Kaspar K. Educational and Social Exergaming: A Perspective on Physical, Social, and Educational Benefits and Pitfalls of Exergaming at Home During the COVID-19 Pandemic and Afterwards. </w:t>
      </w:r>
      <w:r w:rsidRPr="00706156">
        <w:rPr>
          <w:i/>
          <w:iCs/>
        </w:rPr>
        <w:t>Front Psychol</w:t>
      </w:r>
      <w:r w:rsidRPr="00706156">
        <w:t>. 2021;12:857.</w:t>
      </w:r>
    </w:p>
    <w:p w14:paraId="27EB5232" w14:textId="77777777" w:rsidR="00255C25" w:rsidRPr="00706156" w:rsidRDefault="00255C25" w:rsidP="00255C25">
      <w:pPr>
        <w:pStyle w:val="Bibliography"/>
      </w:pPr>
      <w:r w:rsidRPr="00706156">
        <w:t xml:space="preserve">138. </w:t>
      </w:r>
      <w:r w:rsidRPr="00706156">
        <w:tab/>
        <w:t xml:space="preserve">Corregidor-Sánchez AI, Polonio-López B, Martin-Conty JL, et al. Exergames to Prevent the Secondary Functional Deterioration of Older Adults during Hospitalization and Isolation Periods during the COVID-19 Pandemic. </w:t>
      </w:r>
      <w:r w:rsidRPr="00706156">
        <w:rPr>
          <w:i/>
          <w:iCs/>
        </w:rPr>
        <w:t>Sustainability</w:t>
      </w:r>
      <w:r w:rsidRPr="00706156">
        <w:t>. 2021;13(14):7932.</w:t>
      </w:r>
    </w:p>
    <w:p w14:paraId="09BD150B" w14:textId="77777777" w:rsidR="00255C25" w:rsidRPr="00706156" w:rsidRDefault="00255C25" w:rsidP="00255C25">
      <w:pPr>
        <w:pStyle w:val="Bibliography"/>
      </w:pPr>
      <w:r w:rsidRPr="00706156">
        <w:t xml:space="preserve">139. </w:t>
      </w:r>
      <w:r w:rsidRPr="00706156">
        <w:tab/>
        <w:t xml:space="preserve">Boone JE, Gordon-Larsen P, Adair LS, Popkin BM. Screen time and physical activity during adolescence: longitudinal effects on obesity in young adulthood. </w:t>
      </w:r>
      <w:r w:rsidRPr="00706156">
        <w:rPr>
          <w:i/>
          <w:iCs/>
        </w:rPr>
        <w:t>Int J Behav Nutr Phys Act</w:t>
      </w:r>
      <w:r w:rsidRPr="00706156">
        <w:t>. 2007;4(1):1-10.</w:t>
      </w:r>
    </w:p>
    <w:p w14:paraId="35DD0869" w14:textId="77777777" w:rsidR="00255C25" w:rsidRPr="00706156" w:rsidRDefault="00255C25" w:rsidP="00255C25">
      <w:pPr>
        <w:pStyle w:val="Bibliography"/>
      </w:pPr>
      <w:r w:rsidRPr="00706156">
        <w:t xml:space="preserve">140. </w:t>
      </w:r>
      <w:r w:rsidRPr="00706156">
        <w:tab/>
        <w:t xml:space="preserve">Janssen X, Martin A, Hughes AR, Hill CM, Kotronoulas G, Hesketh KR. Associations of screen time, sedentary time and physical activity with sleep in under 5s: A systematic review and meta-analysis. </w:t>
      </w:r>
      <w:r w:rsidRPr="00706156">
        <w:rPr>
          <w:i/>
          <w:iCs/>
        </w:rPr>
        <w:t>Sleep Med Rev</w:t>
      </w:r>
      <w:r w:rsidRPr="00706156">
        <w:t>. 2020;49:101226.</w:t>
      </w:r>
    </w:p>
    <w:p w14:paraId="7B986D92" w14:textId="77777777" w:rsidR="00255C25" w:rsidRPr="00706156" w:rsidRDefault="00255C25" w:rsidP="00255C25">
      <w:pPr>
        <w:pStyle w:val="Bibliography"/>
      </w:pPr>
      <w:r w:rsidRPr="00706156">
        <w:t xml:space="preserve">141. </w:t>
      </w:r>
      <w:r w:rsidRPr="00706156">
        <w:tab/>
        <w:t xml:space="preserve">Venetsanou F, Kambas A, Gourgoulis V, Yannakoulia M. Physical activity in pre-school children: Trends over time and associations with body mass index and screen time. </w:t>
      </w:r>
      <w:r w:rsidRPr="00706156">
        <w:rPr>
          <w:i/>
          <w:iCs/>
        </w:rPr>
        <w:t>Ann Hum Biol</w:t>
      </w:r>
      <w:r w:rsidRPr="00706156">
        <w:t>. 2019;46(5):393-399.</w:t>
      </w:r>
    </w:p>
    <w:p w14:paraId="21B07A8B" w14:textId="77777777" w:rsidR="00255C25" w:rsidRPr="00706156" w:rsidRDefault="00255C25" w:rsidP="00255C25">
      <w:pPr>
        <w:pStyle w:val="Bibliography"/>
      </w:pPr>
      <w:r w:rsidRPr="00706156">
        <w:t xml:space="preserve">142. </w:t>
      </w:r>
      <w:r w:rsidRPr="00706156">
        <w:tab/>
        <w:t xml:space="preserve">Lakerveld J, Mackenbach JD, Horvath E, et al. The relation between sleep duration and sedentary behaviours in European adults. </w:t>
      </w:r>
      <w:r w:rsidRPr="00706156">
        <w:rPr>
          <w:i/>
          <w:iCs/>
        </w:rPr>
        <w:t>Obes Rev</w:t>
      </w:r>
      <w:r w:rsidRPr="00706156">
        <w:t>. 2016;17(S1):62-67. doi:10.1111/obr.12381</w:t>
      </w:r>
    </w:p>
    <w:p w14:paraId="0A59EDC2" w14:textId="77777777" w:rsidR="00255C25" w:rsidRPr="00706156" w:rsidRDefault="00255C25" w:rsidP="00255C25">
      <w:pPr>
        <w:pStyle w:val="Bibliography"/>
      </w:pPr>
      <w:r w:rsidRPr="00706156">
        <w:t xml:space="preserve">143. </w:t>
      </w:r>
      <w:r w:rsidRPr="00706156">
        <w:tab/>
        <w:t xml:space="preserve">Jahrami Haitham, BaHammam Ahmed S., Bragazzi Nicola Luigi, Saif Zahra, Faris MoezAlIslam, Vitiello Michael V. Sleep problems during the COVID-19 pandemic by population: a systematic review and meta-analysis. </w:t>
      </w:r>
      <w:r w:rsidRPr="00706156">
        <w:rPr>
          <w:i/>
          <w:iCs/>
        </w:rPr>
        <w:t>J Clin Sleep Med</w:t>
      </w:r>
      <w:r w:rsidRPr="00706156">
        <w:t>. 17(2):299-313. doi:10.5664/jcsm.8930</w:t>
      </w:r>
    </w:p>
    <w:p w14:paraId="3702D4FD" w14:textId="77777777" w:rsidR="00255C25" w:rsidRPr="00706156" w:rsidRDefault="00255C25" w:rsidP="00255C25">
      <w:pPr>
        <w:pStyle w:val="Bibliography"/>
      </w:pPr>
      <w:r w:rsidRPr="00706156">
        <w:t xml:space="preserve">144. </w:t>
      </w:r>
      <w:r w:rsidRPr="00706156">
        <w:tab/>
        <w:t xml:space="preserve">Baddam SK, Canapari CA, Van Noordt SJ, Crowley MJ. Sleep disturbances in child and adolescent mental health disorders: A review of the variability of objective sleep markers. </w:t>
      </w:r>
      <w:r w:rsidRPr="00706156">
        <w:rPr>
          <w:i/>
          <w:iCs/>
        </w:rPr>
        <w:t>Med Sci</w:t>
      </w:r>
      <w:r w:rsidRPr="00706156">
        <w:t>. 2018;6(2):46.</w:t>
      </w:r>
    </w:p>
    <w:p w14:paraId="02B1B984" w14:textId="77777777" w:rsidR="00255C25" w:rsidRPr="00706156" w:rsidRDefault="00255C25" w:rsidP="00255C25">
      <w:pPr>
        <w:pStyle w:val="Bibliography"/>
      </w:pPr>
      <w:r w:rsidRPr="00706156">
        <w:t xml:space="preserve">145. </w:t>
      </w:r>
      <w:r w:rsidRPr="00706156">
        <w:tab/>
        <w:t xml:space="preserve">Xu H, Wen LM, Rissel C. Associations of parental influences with physical activity and screen time among young children: a systematic review. </w:t>
      </w:r>
      <w:r w:rsidRPr="00706156">
        <w:rPr>
          <w:i/>
          <w:iCs/>
        </w:rPr>
        <w:t>J Obes</w:t>
      </w:r>
      <w:r w:rsidRPr="00706156">
        <w:t>. 2015;2015.</w:t>
      </w:r>
    </w:p>
    <w:p w14:paraId="7726BAFE" w14:textId="77777777" w:rsidR="00255C25" w:rsidRPr="00706156" w:rsidRDefault="00255C25" w:rsidP="00255C25">
      <w:pPr>
        <w:pStyle w:val="Bibliography"/>
      </w:pPr>
      <w:r w:rsidRPr="00706156">
        <w:t xml:space="preserve">146. </w:t>
      </w:r>
      <w:r w:rsidRPr="00706156">
        <w:tab/>
        <w:t xml:space="preserve">Olson JA, Sandra DA, Colucci ÉS, et al. Smartphone addiction is increasing across the world: A meta-analysis of 24 countries. </w:t>
      </w:r>
      <w:r w:rsidRPr="00706156">
        <w:rPr>
          <w:i/>
          <w:iCs/>
        </w:rPr>
        <w:t>Comput Hum Behav</w:t>
      </w:r>
      <w:r w:rsidRPr="00706156">
        <w:t>. 2022;129:107138. doi:10.1016/j.chb.2021.107138</w:t>
      </w:r>
    </w:p>
    <w:p w14:paraId="252CC53A" w14:textId="035C9C1B" w:rsidR="00660D55" w:rsidRPr="00325953" w:rsidRDefault="00A44D74">
      <w:pPr>
        <w:rPr>
          <w:rFonts w:cs="Arial"/>
          <w:b/>
          <w:bCs/>
        </w:rPr>
      </w:pPr>
      <w:r w:rsidRPr="00706156">
        <w:rPr>
          <w:rFonts w:cs="Arial"/>
          <w:b/>
          <w:bCs/>
        </w:rPr>
        <w:fldChar w:fldCharType="end"/>
      </w:r>
    </w:p>
    <w:sectPr w:rsidR="00660D55" w:rsidRPr="00325953" w:rsidSect="00660D5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Driscoll, Robin" w:date="2022-01-11T15:07:00Z" w:initials="DR">
    <w:p w14:paraId="64C524A5" w14:textId="7A1BA874" w:rsidR="00696455" w:rsidRDefault="00696455">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C524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81BA5" w16cex:dateUtc="2022-01-11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C524A5" w16cid:durableId="25881B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588E" w14:textId="77777777" w:rsidR="00692747" w:rsidRDefault="00692747" w:rsidP="00CA6DB3">
      <w:pPr>
        <w:spacing w:after="0" w:line="240" w:lineRule="auto"/>
      </w:pPr>
      <w:r>
        <w:separator/>
      </w:r>
    </w:p>
  </w:endnote>
  <w:endnote w:type="continuationSeparator" w:id="0">
    <w:p w14:paraId="4A00BCC9" w14:textId="77777777" w:rsidR="00692747" w:rsidRDefault="00692747" w:rsidP="00CA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6887519"/>
      <w:docPartObj>
        <w:docPartGallery w:val="Page Numbers (Bottom of Page)"/>
        <w:docPartUnique/>
      </w:docPartObj>
    </w:sdtPr>
    <w:sdtEndPr>
      <w:rPr>
        <w:rStyle w:val="PageNumber"/>
      </w:rPr>
    </w:sdtEndPr>
    <w:sdtContent>
      <w:p w14:paraId="1F6CE9D8" w14:textId="17FCE3D0" w:rsidR="00CA6DB3" w:rsidRDefault="00CA6DB3" w:rsidP="002669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AA1054" w14:textId="77777777" w:rsidR="00CA6DB3" w:rsidRDefault="00CA6DB3" w:rsidP="00CA6D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9641064"/>
      <w:docPartObj>
        <w:docPartGallery w:val="Page Numbers (Bottom of Page)"/>
        <w:docPartUnique/>
      </w:docPartObj>
    </w:sdtPr>
    <w:sdtEndPr>
      <w:rPr>
        <w:rStyle w:val="PageNumber"/>
      </w:rPr>
    </w:sdtEndPr>
    <w:sdtContent>
      <w:p w14:paraId="732EAB48" w14:textId="4E5648C6" w:rsidR="00CA6DB3" w:rsidRDefault="00CA6DB3" w:rsidP="002669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4E8938" w14:textId="77777777" w:rsidR="00CA6DB3" w:rsidRDefault="00CA6DB3" w:rsidP="00CA6D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DA20" w14:textId="77777777" w:rsidR="00692747" w:rsidRDefault="00692747" w:rsidP="00CA6DB3">
      <w:pPr>
        <w:spacing w:after="0" w:line="240" w:lineRule="auto"/>
      </w:pPr>
      <w:r>
        <w:separator/>
      </w:r>
    </w:p>
  </w:footnote>
  <w:footnote w:type="continuationSeparator" w:id="0">
    <w:p w14:paraId="05621DFC" w14:textId="77777777" w:rsidR="00692747" w:rsidRDefault="00692747" w:rsidP="00CA6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D2919"/>
    <w:multiLevelType w:val="hybridMultilevel"/>
    <w:tmpl w:val="15769B18"/>
    <w:lvl w:ilvl="0" w:tplc="DD0CB3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B09B5"/>
    <w:multiLevelType w:val="hybridMultilevel"/>
    <w:tmpl w:val="641268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621CB"/>
    <w:multiLevelType w:val="hybridMultilevel"/>
    <w:tmpl w:val="069CE918"/>
    <w:lvl w:ilvl="0" w:tplc="AFA6E57A">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FA3A46"/>
    <w:multiLevelType w:val="hybridMultilevel"/>
    <w:tmpl w:val="EAA07F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8942A7"/>
    <w:multiLevelType w:val="hybridMultilevel"/>
    <w:tmpl w:val="690A2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BF2E42"/>
    <w:multiLevelType w:val="hybridMultilevel"/>
    <w:tmpl w:val="DA84B5CC"/>
    <w:lvl w:ilvl="0" w:tplc="3E8E44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9E255B5"/>
    <w:multiLevelType w:val="hybridMultilevel"/>
    <w:tmpl w:val="D17E58C4"/>
    <w:lvl w:ilvl="0" w:tplc="F9DE4A18">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4374986">
    <w:abstractNumId w:val="3"/>
  </w:num>
  <w:num w:numId="2" w16cid:durableId="1754661559">
    <w:abstractNumId w:val="1"/>
  </w:num>
  <w:num w:numId="3" w16cid:durableId="2631594">
    <w:abstractNumId w:val="0"/>
  </w:num>
  <w:num w:numId="4" w16cid:durableId="1886863955">
    <w:abstractNumId w:val="5"/>
  </w:num>
  <w:num w:numId="5" w16cid:durableId="1786389282">
    <w:abstractNumId w:val="4"/>
  </w:num>
  <w:num w:numId="6" w16cid:durableId="561524160">
    <w:abstractNumId w:val="6"/>
  </w:num>
  <w:num w:numId="7" w16cid:durableId="110959214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riscoll, Robin">
    <w15:presenceInfo w15:providerId="AD" w15:userId="S::RD51@aru.ac.uk::a9fca86a-2d49-4f06-82c9-27ab84ed0e49"/>
  </w15:person>
  <w15:person w15:author="Colosio, Arianna (ELS-LOW)">
    <w15:presenceInfo w15:providerId="AD" w15:userId="S::COLOSIOA@science.regn.net::0c5ec4e7-8c15-4ad8-b21f-981522d74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1AD"/>
    <w:rsid w:val="000000C1"/>
    <w:rsid w:val="0000049E"/>
    <w:rsid w:val="00000A99"/>
    <w:rsid w:val="0000183C"/>
    <w:rsid w:val="000022AD"/>
    <w:rsid w:val="00002513"/>
    <w:rsid w:val="00003016"/>
    <w:rsid w:val="0000310B"/>
    <w:rsid w:val="00003E95"/>
    <w:rsid w:val="00005D00"/>
    <w:rsid w:val="00005F5B"/>
    <w:rsid w:val="00006A7A"/>
    <w:rsid w:val="00010514"/>
    <w:rsid w:val="00010959"/>
    <w:rsid w:val="000113F7"/>
    <w:rsid w:val="00011E31"/>
    <w:rsid w:val="00013E62"/>
    <w:rsid w:val="00014235"/>
    <w:rsid w:val="000168F1"/>
    <w:rsid w:val="00016B62"/>
    <w:rsid w:val="0001717F"/>
    <w:rsid w:val="0001734E"/>
    <w:rsid w:val="0001746A"/>
    <w:rsid w:val="00017FB0"/>
    <w:rsid w:val="0002076C"/>
    <w:rsid w:val="000225D7"/>
    <w:rsid w:val="000241F0"/>
    <w:rsid w:val="000251A3"/>
    <w:rsid w:val="0002572D"/>
    <w:rsid w:val="00025DC4"/>
    <w:rsid w:val="00026C05"/>
    <w:rsid w:val="0002750E"/>
    <w:rsid w:val="00027FC2"/>
    <w:rsid w:val="0003129C"/>
    <w:rsid w:val="00031F04"/>
    <w:rsid w:val="00032343"/>
    <w:rsid w:val="00033A3E"/>
    <w:rsid w:val="000342B3"/>
    <w:rsid w:val="00035056"/>
    <w:rsid w:val="00035D60"/>
    <w:rsid w:val="000368D5"/>
    <w:rsid w:val="00036AC8"/>
    <w:rsid w:val="00037A33"/>
    <w:rsid w:val="00040627"/>
    <w:rsid w:val="000415E1"/>
    <w:rsid w:val="00041604"/>
    <w:rsid w:val="00041A72"/>
    <w:rsid w:val="00041D22"/>
    <w:rsid w:val="000421A5"/>
    <w:rsid w:val="00043294"/>
    <w:rsid w:val="00044495"/>
    <w:rsid w:val="00044F20"/>
    <w:rsid w:val="000459DA"/>
    <w:rsid w:val="00046325"/>
    <w:rsid w:val="00046BBE"/>
    <w:rsid w:val="00047291"/>
    <w:rsid w:val="00047354"/>
    <w:rsid w:val="000473BE"/>
    <w:rsid w:val="000474C0"/>
    <w:rsid w:val="000505E8"/>
    <w:rsid w:val="000524B1"/>
    <w:rsid w:val="000527BF"/>
    <w:rsid w:val="000538F9"/>
    <w:rsid w:val="0005405F"/>
    <w:rsid w:val="000546E3"/>
    <w:rsid w:val="000549CE"/>
    <w:rsid w:val="00054DCD"/>
    <w:rsid w:val="00054F25"/>
    <w:rsid w:val="00056D1B"/>
    <w:rsid w:val="0005789F"/>
    <w:rsid w:val="00057F23"/>
    <w:rsid w:val="00060893"/>
    <w:rsid w:val="00061C42"/>
    <w:rsid w:val="00062382"/>
    <w:rsid w:val="000635EB"/>
    <w:rsid w:val="00064A53"/>
    <w:rsid w:val="00066A73"/>
    <w:rsid w:val="00067451"/>
    <w:rsid w:val="000708EC"/>
    <w:rsid w:val="000709F5"/>
    <w:rsid w:val="00070C7E"/>
    <w:rsid w:val="0007128D"/>
    <w:rsid w:val="00071E5F"/>
    <w:rsid w:val="00071E96"/>
    <w:rsid w:val="000726A2"/>
    <w:rsid w:val="000728BD"/>
    <w:rsid w:val="0007325A"/>
    <w:rsid w:val="00074087"/>
    <w:rsid w:val="000740ED"/>
    <w:rsid w:val="00074C6D"/>
    <w:rsid w:val="00076E2C"/>
    <w:rsid w:val="000773B5"/>
    <w:rsid w:val="00080E79"/>
    <w:rsid w:val="00082832"/>
    <w:rsid w:val="00082BBC"/>
    <w:rsid w:val="000840F7"/>
    <w:rsid w:val="00084513"/>
    <w:rsid w:val="00087BF1"/>
    <w:rsid w:val="0009103C"/>
    <w:rsid w:val="00091802"/>
    <w:rsid w:val="00091869"/>
    <w:rsid w:val="000918ED"/>
    <w:rsid w:val="00091E7B"/>
    <w:rsid w:val="000923E6"/>
    <w:rsid w:val="00093FE2"/>
    <w:rsid w:val="00094998"/>
    <w:rsid w:val="0009511B"/>
    <w:rsid w:val="00095715"/>
    <w:rsid w:val="00095B7F"/>
    <w:rsid w:val="00095CC6"/>
    <w:rsid w:val="000960D4"/>
    <w:rsid w:val="000974FD"/>
    <w:rsid w:val="000A0761"/>
    <w:rsid w:val="000A1E8C"/>
    <w:rsid w:val="000A2D30"/>
    <w:rsid w:val="000A33B1"/>
    <w:rsid w:val="000A47A7"/>
    <w:rsid w:val="000A5324"/>
    <w:rsid w:val="000A5FE1"/>
    <w:rsid w:val="000A66CB"/>
    <w:rsid w:val="000A682B"/>
    <w:rsid w:val="000A70B1"/>
    <w:rsid w:val="000B1AA7"/>
    <w:rsid w:val="000B1CC2"/>
    <w:rsid w:val="000B327A"/>
    <w:rsid w:val="000B40F4"/>
    <w:rsid w:val="000B577E"/>
    <w:rsid w:val="000B6E2B"/>
    <w:rsid w:val="000C0868"/>
    <w:rsid w:val="000C1E53"/>
    <w:rsid w:val="000C311E"/>
    <w:rsid w:val="000C32ED"/>
    <w:rsid w:val="000C3CFF"/>
    <w:rsid w:val="000C483B"/>
    <w:rsid w:val="000C5945"/>
    <w:rsid w:val="000C6014"/>
    <w:rsid w:val="000C6733"/>
    <w:rsid w:val="000D3AA4"/>
    <w:rsid w:val="000D65D7"/>
    <w:rsid w:val="000D6F71"/>
    <w:rsid w:val="000E0FCA"/>
    <w:rsid w:val="000E1856"/>
    <w:rsid w:val="000E32DA"/>
    <w:rsid w:val="000E34D8"/>
    <w:rsid w:val="000E3AC9"/>
    <w:rsid w:val="000E4C92"/>
    <w:rsid w:val="000E53B4"/>
    <w:rsid w:val="000E5FC7"/>
    <w:rsid w:val="000E6EAB"/>
    <w:rsid w:val="000F194F"/>
    <w:rsid w:val="000F1BE0"/>
    <w:rsid w:val="000F2622"/>
    <w:rsid w:val="000F3C02"/>
    <w:rsid w:val="000F6D00"/>
    <w:rsid w:val="000F7647"/>
    <w:rsid w:val="001008FB"/>
    <w:rsid w:val="00101158"/>
    <w:rsid w:val="001014B5"/>
    <w:rsid w:val="00101CC5"/>
    <w:rsid w:val="00103504"/>
    <w:rsid w:val="00103578"/>
    <w:rsid w:val="00103DB6"/>
    <w:rsid w:val="00104861"/>
    <w:rsid w:val="00105BA3"/>
    <w:rsid w:val="00105E3A"/>
    <w:rsid w:val="00106CC1"/>
    <w:rsid w:val="0011022D"/>
    <w:rsid w:val="00111A21"/>
    <w:rsid w:val="0011495C"/>
    <w:rsid w:val="00114B0A"/>
    <w:rsid w:val="001161D1"/>
    <w:rsid w:val="001161EB"/>
    <w:rsid w:val="00116E82"/>
    <w:rsid w:val="00116FF5"/>
    <w:rsid w:val="00117746"/>
    <w:rsid w:val="00117C21"/>
    <w:rsid w:val="00117D57"/>
    <w:rsid w:val="0012113E"/>
    <w:rsid w:val="0012242A"/>
    <w:rsid w:val="00122735"/>
    <w:rsid w:val="00122F75"/>
    <w:rsid w:val="00123D80"/>
    <w:rsid w:val="001240D8"/>
    <w:rsid w:val="001241CE"/>
    <w:rsid w:val="001257F2"/>
    <w:rsid w:val="00125A6C"/>
    <w:rsid w:val="00125EE0"/>
    <w:rsid w:val="00126AEF"/>
    <w:rsid w:val="00130302"/>
    <w:rsid w:val="00130A4E"/>
    <w:rsid w:val="00130FB6"/>
    <w:rsid w:val="001313D4"/>
    <w:rsid w:val="0013150F"/>
    <w:rsid w:val="00131DD9"/>
    <w:rsid w:val="0013229D"/>
    <w:rsid w:val="0013282F"/>
    <w:rsid w:val="00132BAF"/>
    <w:rsid w:val="00132D1B"/>
    <w:rsid w:val="00132F66"/>
    <w:rsid w:val="001334BC"/>
    <w:rsid w:val="001347FA"/>
    <w:rsid w:val="00134800"/>
    <w:rsid w:val="0013720C"/>
    <w:rsid w:val="00137C2D"/>
    <w:rsid w:val="001419DA"/>
    <w:rsid w:val="00141A20"/>
    <w:rsid w:val="00141BB0"/>
    <w:rsid w:val="0014373C"/>
    <w:rsid w:val="001460EA"/>
    <w:rsid w:val="00146B01"/>
    <w:rsid w:val="001470C1"/>
    <w:rsid w:val="001471E5"/>
    <w:rsid w:val="001476EE"/>
    <w:rsid w:val="001502EB"/>
    <w:rsid w:val="00150C07"/>
    <w:rsid w:val="001530F9"/>
    <w:rsid w:val="00153355"/>
    <w:rsid w:val="00155145"/>
    <w:rsid w:val="0015550A"/>
    <w:rsid w:val="00155B76"/>
    <w:rsid w:val="0015603C"/>
    <w:rsid w:val="001604E6"/>
    <w:rsid w:val="00160793"/>
    <w:rsid w:val="00161555"/>
    <w:rsid w:val="00161913"/>
    <w:rsid w:val="001623E2"/>
    <w:rsid w:val="0016327C"/>
    <w:rsid w:val="00163977"/>
    <w:rsid w:val="00163FEB"/>
    <w:rsid w:val="00166219"/>
    <w:rsid w:val="00166822"/>
    <w:rsid w:val="00167037"/>
    <w:rsid w:val="00167CCF"/>
    <w:rsid w:val="001715FD"/>
    <w:rsid w:val="00172323"/>
    <w:rsid w:val="0017274A"/>
    <w:rsid w:val="00173DB1"/>
    <w:rsid w:val="00173FEF"/>
    <w:rsid w:val="00174156"/>
    <w:rsid w:val="00174C4C"/>
    <w:rsid w:val="00174D1D"/>
    <w:rsid w:val="00174E06"/>
    <w:rsid w:val="001755C8"/>
    <w:rsid w:val="0017660D"/>
    <w:rsid w:val="0017725B"/>
    <w:rsid w:val="00177AA9"/>
    <w:rsid w:val="00181463"/>
    <w:rsid w:val="001814E8"/>
    <w:rsid w:val="00181DCF"/>
    <w:rsid w:val="001839BA"/>
    <w:rsid w:val="0019159F"/>
    <w:rsid w:val="00191BAB"/>
    <w:rsid w:val="00195505"/>
    <w:rsid w:val="001967A3"/>
    <w:rsid w:val="00196B22"/>
    <w:rsid w:val="00197A28"/>
    <w:rsid w:val="001A0C9B"/>
    <w:rsid w:val="001A179B"/>
    <w:rsid w:val="001A1965"/>
    <w:rsid w:val="001A23B4"/>
    <w:rsid w:val="001A3B62"/>
    <w:rsid w:val="001A499C"/>
    <w:rsid w:val="001A4E90"/>
    <w:rsid w:val="001A5BAA"/>
    <w:rsid w:val="001A76D4"/>
    <w:rsid w:val="001B0269"/>
    <w:rsid w:val="001B0A0D"/>
    <w:rsid w:val="001B0A43"/>
    <w:rsid w:val="001B1F3F"/>
    <w:rsid w:val="001B2036"/>
    <w:rsid w:val="001B28B5"/>
    <w:rsid w:val="001B2EC7"/>
    <w:rsid w:val="001B302B"/>
    <w:rsid w:val="001B31BE"/>
    <w:rsid w:val="001B3F9A"/>
    <w:rsid w:val="001B3FA4"/>
    <w:rsid w:val="001B4DE8"/>
    <w:rsid w:val="001B4EE7"/>
    <w:rsid w:val="001B6824"/>
    <w:rsid w:val="001B7021"/>
    <w:rsid w:val="001B7856"/>
    <w:rsid w:val="001B7889"/>
    <w:rsid w:val="001C3561"/>
    <w:rsid w:val="001C3CBD"/>
    <w:rsid w:val="001C521C"/>
    <w:rsid w:val="001C569A"/>
    <w:rsid w:val="001C5ABD"/>
    <w:rsid w:val="001C7EFF"/>
    <w:rsid w:val="001C7F3F"/>
    <w:rsid w:val="001D178B"/>
    <w:rsid w:val="001D1DD7"/>
    <w:rsid w:val="001D2A46"/>
    <w:rsid w:val="001D33B2"/>
    <w:rsid w:val="001D4124"/>
    <w:rsid w:val="001D4199"/>
    <w:rsid w:val="001D4C47"/>
    <w:rsid w:val="001D5479"/>
    <w:rsid w:val="001D55E0"/>
    <w:rsid w:val="001D6159"/>
    <w:rsid w:val="001D66BE"/>
    <w:rsid w:val="001D6FEF"/>
    <w:rsid w:val="001D72E6"/>
    <w:rsid w:val="001E15E4"/>
    <w:rsid w:val="001E1CCD"/>
    <w:rsid w:val="001E3B0C"/>
    <w:rsid w:val="001E4824"/>
    <w:rsid w:val="001E4A89"/>
    <w:rsid w:val="001E6BB5"/>
    <w:rsid w:val="001E7DAF"/>
    <w:rsid w:val="001E7FAC"/>
    <w:rsid w:val="001F098A"/>
    <w:rsid w:val="001F1E3F"/>
    <w:rsid w:val="001F28F1"/>
    <w:rsid w:val="001F2F19"/>
    <w:rsid w:val="001F3368"/>
    <w:rsid w:val="001F3F39"/>
    <w:rsid w:val="001F4D5C"/>
    <w:rsid w:val="001F6D13"/>
    <w:rsid w:val="002005D0"/>
    <w:rsid w:val="00200CA5"/>
    <w:rsid w:val="00201930"/>
    <w:rsid w:val="002019E5"/>
    <w:rsid w:val="00201F3E"/>
    <w:rsid w:val="002051C6"/>
    <w:rsid w:val="00205ED1"/>
    <w:rsid w:val="00206275"/>
    <w:rsid w:val="00207006"/>
    <w:rsid w:val="00207516"/>
    <w:rsid w:val="002103A7"/>
    <w:rsid w:val="00211705"/>
    <w:rsid w:val="002118EB"/>
    <w:rsid w:val="002130B9"/>
    <w:rsid w:val="0021448F"/>
    <w:rsid w:val="00214E27"/>
    <w:rsid w:val="002156BE"/>
    <w:rsid w:val="00215D0F"/>
    <w:rsid w:val="00215EE9"/>
    <w:rsid w:val="002165A1"/>
    <w:rsid w:val="00217692"/>
    <w:rsid w:val="00220C9F"/>
    <w:rsid w:val="002211C4"/>
    <w:rsid w:val="00221569"/>
    <w:rsid w:val="00221BFA"/>
    <w:rsid w:val="00221EAA"/>
    <w:rsid w:val="002227B8"/>
    <w:rsid w:val="0022294A"/>
    <w:rsid w:val="0022335A"/>
    <w:rsid w:val="00223B9B"/>
    <w:rsid w:val="002240C3"/>
    <w:rsid w:val="002246A7"/>
    <w:rsid w:val="00224B09"/>
    <w:rsid w:val="00224BA3"/>
    <w:rsid w:val="002260CE"/>
    <w:rsid w:val="002265B0"/>
    <w:rsid w:val="00227102"/>
    <w:rsid w:val="002272B4"/>
    <w:rsid w:val="00227F77"/>
    <w:rsid w:val="00230111"/>
    <w:rsid w:val="002301C8"/>
    <w:rsid w:val="002305A7"/>
    <w:rsid w:val="002305F9"/>
    <w:rsid w:val="00230980"/>
    <w:rsid w:val="002309BB"/>
    <w:rsid w:val="00231949"/>
    <w:rsid w:val="002328AA"/>
    <w:rsid w:val="00232DBA"/>
    <w:rsid w:val="0023387F"/>
    <w:rsid w:val="002349F5"/>
    <w:rsid w:val="00234DD8"/>
    <w:rsid w:val="0023501B"/>
    <w:rsid w:val="00235220"/>
    <w:rsid w:val="002354E0"/>
    <w:rsid w:val="00235A5F"/>
    <w:rsid w:val="002360C2"/>
    <w:rsid w:val="00236721"/>
    <w:rsid w:val="002369E0"/>
    <w:rsid w:val="0023742B"/>
    <w:rsid w:val="00242C8D"/>
    <w:rsid w:val="002432C2"/>
    <w:rsid w:val="00243430"/>
    <w:rsid w:val="00243F85"/>
    <w:rsid w:val="00244971"/>
    <w:rsid w:val="002455A4"/>
    <w:rsid w:val="00245903"/>
    <w:rsid w:val="00245D85"/>
    <w:rsid w:val="002460F8"/>
    <w:rsid w:val="002463FF"/>
    <w:rsid w:val="002479D9"/>
    <w:rsid w:val="0025074A"/>
    <w:rsid w:val="00250CDA"/>
    <w:rsid w:val="0025265D"/>
    <w:rsid w:val="002527C8"/>
    <w:rsid w:val="0025295F"/>
    <w:rsid w:val="00252B38"/>
    <w:rsid w:val="002531DF"/>
    <w:rsid w:val="00253C6E"/>
    <w:rsid w:val="00254309"/>
    <w:rsid w:val="00255062"/>
    <w:rsid w:val="002553CC"/>
    <w:rsid w:val="00255C25"/>
    <w:rsid w:val="00257441"/>
    <w:rsid w:val="002575C3"/>
    <w:rsid w:val="002602C6"/>
    <w:rsid w:val="00261665"/>
    <w:rsid w:val="002616F5"/>
    <w:rsid w:val="00263070"/>
    <w:rsid w:val="00263F98"/>
    <w:rsid w:val="002642D4"/>
    <w:rsid w:val="00264390"/>
    <w:rsid w:val="0026465D"/>
    <w:rsid w:val="0026479D"/>
    <w:rsid w:val="002661BF"/>
    <w:rsid w:val="0027069F"/>
    <w:rsid w:val="00271806"/>
    <w:rsid w:val="00271E08"/>
    <w:rsid w:val="002734F4"/>
    <w:rsid w:val="00273BCD"/>
    <w:rsid w:val="0027571C"/>
    <w:rsid w:val="0027587A"/>
    <w:rsid w:val="00275B74"/>
    <w:rsid w:val="00276131"/>
    <w:rsid w:val="0027734A"/>
    <w:rsid w:val="00277AE1"/>
    <w:rsid w:val="00280691"/>
    <w:rsid w:val="002807F3"/>
    <w:rsid w:val="00281523"/>
    <w:rsid w:val="00282D1A"/>
    <w:rsid w:val="002835D3"/>
    <w:rsid w:val="002847B0"/>
    <w:rsid w:val="00284B51"/>
    <w:rsid w:val="002852CB"/>
    <w:rsid w:val="00285F95"/>
    <w:rsid w:val="00290D3C"/>
    <w:rsid w:val="00291205"/>
    <w:rsid w:val="0029160E"/>
    <w:rsid w:val="0029281A"/>
    <w:rsid w:val="0029308C"/>
    <w:rsid w:val="00294096"/>
    <w:rsid w:val="002943D4"/>
    <w:rsid w:val="00294435"/>
    <w:rsid w:val="0029458F"/>
    <w:rsid w:val="002953E2"/>
    <w:rsid w:val="002967AA"/>
    <w:rsid w:val="00296D63"/>
    <w:rsid w:val="00297582"/>
    <w:rsid w:val="00297B69"/>
    <w:rsid w:val="00297F63"/>
    <w:rsid w:val="002A0A48"/>
    <w:rsid w:val="002A0BC8"/>
    <w:rsid w:val="002A223E"/>
    <w:rsid w:val="002A31A2"/>
    <w:rsid w:val="002A36FE"/>
    <w:rsid w:val="002A42E9"/>
    <w:rsid w:val="002A5170"/>
    <w:rsid w:val="002A6A19"/>
    <w:rsid w:val="002A6AE7"/>
    <w:rsid w:val="002B063E"/>
    <w:rsid w:val="002B1755"/>
    <w:rsid w:val="002B266D"/>
    <w:rsid w:val="002B406A"/>
    <w:rsid w:val="002B5E56"/>
    <w:rsid w:val="002B6385"/>
    <w:rsid w:val="002C03F9"/>
    <w:rsid w:val="002C0C15"/>
    <w:rsid w:val="002C1BF9"/>
    <w:rsid w:val="002C2032"/>
    <w:rsid w:val="002C2C31"/>
    <w:rsid w:val="002C4231"/>
    <w:rsid w:val="002C606D"/>
    <w:rsid w:val="002C696D"/>
    <w:rsid w:val="002C6A95"/>
    <w:rsid w:val="002C7A6A"/>
    <w:rsid w:val="002D0614"/>
    <w:rsid w:val="002D1EFC"/>
    <w:rsid w:val="002D3907"/>
    <w:rsid w:val="002D4059"/>
    <w:rsid w:val="002D46A3"/>
    <w:rsid w:val="002D63D8"/>
    <w:rsid w:val="002D75DE"/>
    <w:rsid w:val="002D7D37"/>
    <w:rsid w:val="002D7DB0"/>
    <w:rsid w:val="002E07C4"/>
    <w:rsid w:val="002E080D"/>
    <w:rsid w:val="002E15A3"/>
    <w:rsid w:val="002E20EE"/>
    <w:rsid w:val="002E2D04"/>
    <w:rsid w:val="002E2EF0"/>
    <w:rsid w:val="002E3BA8"/>
    <w:rsid w:val="002E3BD7"/>
    <w:rsid w:val="002E6D3C"/>
    <w:rsid w:val="002E6EF7"/>
    <w:rsid w:val="002F004A"/>
    <w:rsid w:val="002F0363"/>
    <w:rsid w:val="002F0A81"/>
    <w:rsid w:val="002F2A27"/>
    <w:rsid w:val="002F493D"/>
    <w:rsid w:val="002F525B"/>
    <w:rsid w:val="002F76B8"/>
    <w:rsid w:val="003016CA"/>
    <w:rsid w:val="00301A00"/>
    <w:rsid w:val="003024F3"/>
    <w:rsid w:val="00302C3A"/>
    <w:rsid w:val="00303D8C"/>
    <w:rsid w:val="00304043"/>
    <w:rsid w:val="00306D12"/>
    <w:rsid w:val="00307001"/>
    <w:rsid w:val="003071D2"/>
    <w:rsid w:val="003071E2"/>
    <w:rsid w:val="00307989"/>
    <w:rsid w:val="003100DA"/>
    <w:rsid w:val="0031101B"/>
    <w:rsid w:val="00311337"/>
    <w:rsid w:val="00312C8C"/>
    <w:rsid w:val="003153CE"/>
    <w:rsid w:val="00315BF2"/>
    <w:rsid w:val="003173B8"/>
    <w:rsid w:val="00317B16"/>
    <w:rsid w:val="0032011E"/>
    <w:rsid w:val="00320468"/>
    <w:rsid w:val="00320B97"/>
    <w:rsid w:val="00320DF9"/>
    <w:rsid w:val="0032193F"/>
    <w:rsid w:val="0032225B"/>
    <w:rsid w:val="00322A09"/>
    <w:rsid w:val="00323964"/>
    <w:rsid w:val="003248D7"/>
    <w:rsid w:val="00325953"/>
    <w:rsid w:val="003266B6"/>
    <w:rsid w:val="003269C4"/>
    <w:rsid w:val="00326D63"/>
    <w:rsid w:val="00326DAD"/>
    <w:rsid w:val="003270B6"/>
    <w:rsid w:val="0032783A"/>
    <w:rsid w:val="00332842"/>
    <w:rsid w:val="00332998"/>
    <w:rsid w:val="003345C9"/>
    <w:rsid w:val="00334D3C"/>
    <w:rsid w:val="00334EA4"/>
    <w:rsid w:val="0033578B"/>
    <w:rsid w:val="0033658F"/>
    <w:rsid w:val="0033664E"/>
    <w:rsid w:val="0033667A"/>
    <w:rsid w:val="00337200"/>
    <w:rsid w:val="00337EF3"/>
    <w:rsid w:val="003409C9"/>
    <w:rsid w:val="00341A43"/>
    <w:rsid w:val="00343118"/>
    <w:rsid w:val="0034363F"/>
    <w:rsid w:val="00344681"/>
    <w:rsid w:val="003448B6"/>
    <w:rsid w:val="00345681"/>
    <w:rsid w:val="003460E0"/>
    <w:rsid w:val="0034626E"/>
    <w:rsid w:val="00347CDF"/>
    <w:rsid w:val="00350732"/>
    <w:rsid w:val="0035097A"/>
    <w:rsid w:val="00351A41"/>
    <w:rsid w:val="00351D2A"/>
    <w:rsid w:val="00351E10"/>
    <w:rsid w:val="003522E7"/>
    <w:rsid w:val="00352B02"/>
    <w:rsid w:val="003535F7"/>
    <w:rsid w:val="00354583"/>
    <w:rsid w:val="00354CD7"/>
    <w:rsid w:val="0035532F"/>
    <w:rsid w:val="00355F58"/>
    <w:rsid w:val="00355FC9"/>
    <w:rsid w:val="00356AC2"/>
    <w:rsid w:val="0035793C"/>
    <w:rsid w:val="003607D7"/>
    <w:rsid w:val="00362062"/>
    <w:rsid w:val="003621C4"/>
    <w:rsid w:val="00363ED1"/>
    <w:rsid w:val="00364224"/>
    <w:rsid w:val="0036495C"/>
    <w:rsid w:val="003649D7"/>
    <w:rsid w:val="0036501B"/>
    <w:rsid w:val="00365862"/>
    <w:rsid w:val="00365FD1"/>
    <w:rsid w:val="00366C55"/>
    <w:rsid w:val="003704ED"/>
    <w:rsid w:val="003706B6"/>
    <w:rsid w:val="00371D32"/>
    <w:rsid w:val="003737C2"/>
    <w:rsid w:val="00375ACC"/>
    <w:rsid w:val="0037614A"/>
    <w:rsid w:val="00376D60"/>
    <w:rsid w:val="00377F75"/>
    <w:rsid w:val="00382961"/>
    <w:rsid w:val="00382BB6"/>
    <w:rsid w:val="003841DC"/>
    <w:rsid w:val="00384990"/>
    <w:rsid w:val="0038500F"/>
    <w:rsid w:val="00385E83"/>
    <w:rsid w:val="00385FF3"/>
    <w:rsid w:val="0038721E"/>
    <w:rsid w:val="00387FE4"/>
    <w:rsid w:val="0039197B"/>
    <w:rsid w:val="003928D7"/>
    <w:rsid w:val="003945D2"/>
    <w:rsid w:val="00394742"/>
    <w:rsid w:val="00394D7B"/>
    <w:rsid w:val="00396D09"/>
    <w:rsid w:val="00397006"/>
    <w:rsid w:val="00397E07"/>
    <w:rsid w:val="003A07B4"/>
    <w:rsid w:val="003A28CD"/>
    <w:rsid w:val="003A2AD9"/>
    <w:rsid w:val="003A346F"/>
    <w:rsid w:val="003A36C2"/>
    <w:rsid w:val="003A4269"/>
    <w:rsid w:val="003A538C"/>
    <w:rsid w:val="003A71E0"/>
    <w:rsid w:val="003A754F"/>
    <w:rsid w:val="003B112A"/>
    <w:rsid w:val="003B24AC"/>
    <w:rsid w:val="003B2D53"/>
    <w:rsid w:val="003B4B71"/>
    <w:rsid w:val="003B4E0A"/>
    <w:rsid w:val="003B5087"/>
    <w:rsid w:val="003B61B3"/>
    <w:rsid w:val="003B666E"/>
    <w:rsid w:val="003C0255"/>
    <w:rsid w:val="003C03FB"/>
    <w:rsid w:val="003C0B94"/>
    <w:rsid w:val="003C1097"/>
    <w:rsid w:val="003C1127"/>
    <w:rsid w:val="003C17F0"/>
    <w:rsid w:val="003C3A58"/>
    <w:rsid w:val="003C3CF6"/>
    <w:rsid w:val="003C3FB2"/>
    <w:rsid w:val="003C4E77"/>
    <w:rsid w:val="003C4F9D"/>
    <w:rsid w:val="003C5D48"/>
    <w:rsid w:val="003C660E"/>
    <w:rsid w:val="003C6DB1"/>
    <w:rsid w:val="003D09D0"/>
    <w:rsid w:val="003D110B"/>
    <w:rsid w:val="003D1E4B"/>
    <w:rsid w:val="003D42FB"/>
    <w:rsid w:val="003D5FEA"/>
    <w:rsid w:val="003E0108"/>
    <w:rsid w:val="003E0195"/>
    <w:rsid w:val="003E07CC"/>
    <w:rsid w:val="003E22DB"/>
    <w:rsid w:val="003E4668"/>
    <w:rsid w:val="003E5B03"/>
    <w:rsid w:val="003E6675"/>
    <w:rsid w:val="003E678E"/>
    <w:rsid w:val="003E6EF0"/>
    <w:rsid w:val="003E7109"/>
    <w:rsid w:val="003E7715"/>
    <w:rsid w:val="003E7EE8"/>
    <w:rsid w:val="003F013B"/>
    <w:rsid w:val="003F0AF0"/>
    <w:rsid w:val="003F0D00"/>
    <w:rsid w:val="003F1F3A"/>
    <w:rsid w:val="003F2117"/>
    <w:rsid w:val="003F21B3"/>
    <w:rsid w:val="003F3752"/>
    <w:rsid w:val="003F3F7B"/>
    <w:rsid w:val="003F5F85"/>
    <w:rsid w:val="003F75BF"/>
    <w:rsid w:val="004007BD"/>
    <w:rsid w:val="00401977"/>
    <w:rsid w:val="00402246"/>
    <w:rsid w:val="00402ADA"/>
    <w:rsid w:val="004034B5"/>
    <w:rsid w:val="004037A5"/>
    <w:rsid w:val="00404524"/>
    <w:rsid w:val="00405591"/>
    <w:rsid w:val="00405B7D"/>
    <w:rsid w:val="00406526"/>
    <w:rsid w:val="00406D4B"/>
    <w:rsid w:val="0040773A"/>
    <w:rsid w:val="00407EA8"/>
    <w:rsid w:val="004108D5"/>
    <w:rsid w:val="00410CD6"/>
    <w:rsid w:val="00411AEE"/>
    <w:rsid w:val="004120E8"/>
    <w:rsid w:val="0041534F"/>
    <w:rsid w:val="00415441"/>
    <w:rsid w:val="004155F0"/>
    <w:rsid w:val="0041738B"/>
    <w:rsid w:val="00421B09"/>
    <w:rsid w:val="00422173"/>
    <w:rsid w:val="0042252D"/>
    <w:rsid w:val="00422A70"/>
    <w:rsid w:val="00424778"/>
    <w:rsid w:val="00425791"/>
    <w:rsid w:val="0042618D"/>
    <w:rsid w:val="004267E3"/>
    <w:rsid w:val="004271B1"/>
    <w:rsid w:val="004276AE"/>
    <w:rsid w:val="00427780"/>
    <w:rsid w:val="00427A1F"/>
    <w:rsid w:val="00427BFF"/>
    <w:rsid w:val="004301A3"/>
    <w:rsid w:val="004307D0"/>
    <w:rsid w:val="004313DB"/>
    <w:rsid w:val="004313E8"/>
    <w:rsid w:val="0043196B"/>
    <w:rsid w:val="0043229A"/>
    <w:rsid w:val="00432CFE"/>
    <w:rsid w:val="00433797"/>
    <w:rsid w:val="00435594"/>
    <w:rsid w:val="004416F8"/>
    <w:rsid w:val="004421FF"/>
    <w:rsid w:val="004423B3"/>
    <w:rsid w:val="00443349"/>
    <w:rsid w:val="00443917"/>
    <w:rsid w:val="004442BF"/>
    <w:rsid w:val="0044484E"/>
    <w:rsid w:val="004459A6"/>
    <w:rsid w:val="00445D83"/>
    <w:rsid w:val="0044750E"/>
    <w:rsid w:val="004476CA"/>
    <w:rsid w:val="00447E38"/>
    <w:rsid w:val="00450A86"/>
    <w:rsid w:val="004511DF"/>
    <w:rsid w:val="0045152B"/>
    <w:rsid w:val="004523B0"/>
    <w:rsid w:val="00452626"/>
    <w:rsid w:val="004532BF"/>
    <w:rsid w:val="004538AF"/>
    <w:rsid w:val="004543C7"/>
    <w:rsid w:val="00454B07"/>
    <w:rsid w:val="0045530C"/>
    <w:rsid w:val="004576B7"/>
    <w:rsid w:val="00457AA1"/>
    <w:rsid w:val="00457B64"/>
    <w:rsid w:val="004603BD"/>
    <w:rsid w:val="00460727"/>
    <w:rsid w:val="00462483"/>
    <w:rsid w:val="0046394D"/>
    <w:rsid w:val="004653AD"/>
    <w:rsid w:val="0046568A"/>
    <w:rsid w:val="00470043"/>
    <w:rsid w:val="004704E5"/>
    <w:rsid w:val="00470C2B"/>
    <w:rsid w:val="004710D2"/>
    <w:rsid w:val="004712A7"/>
    <w:rsid w:val="00471C4E"/>
    <w:rsid w:val="00472813"/>
    <w:rsid w:val="004735CB"/>
    <w:rsid w:val="004751A4"/>
    <w:rsid w:val="00475C43"/>
    <w:rsid w:val="004768DB"/>
    <w:rsid w:val="00476DF1"/>
    <w:rsid w:val="0048023F"/>
    <w:rsid w:val="004820F3"/>
    <w:rsid w:val="00482183"/>
    <w:rsid w:val="00482402"/>
    <w:rsid w:val="0048415B"/>
    <w:rsid w:val="004841F6"/>
    <w:rsid w:val="00485491"/>
    <w:rsid w:val="0048567F"/>
    <w:rsid w:val="00486900"/>
    <w:rsid w:val="00490E50"/>
    <w:rsid w:val="0049257D"/>
    <w:rsid w:val="0049344C"/>
    <w:rsid w:val="00493DF1"/>
    <w:rsid w:val="00493E96"/>
    <w:rsid w:val="00494131"/>
    <w:rsid w:val="00494AD3"/>
    <w:rsid w:val="00494D07"/>
    <w:rsid w:val="00494E73"/>
    <w:rsid w:val="0049627D"/>
    <w:rsid w:val="004974E0"/>
    <w:rsid w:val="0049761A"/>
    <w:rsid w:val="00497626"/>
    <w:rsid w:val="004A0487"/>
    <w:rsid w:val="004A0705"/>
    <w:rsid w:val="004A0FDB"/>
    <w:rsid w:val="004A185D"/>
    <w:rsid w:val="004A2A95"/>
    <w:rsid w:val="004A2D1F"/>
    <w:rsid w:val="004A3B76"/>
    <w:rsid w:val="004A47AC"/>
    <w:rsid w:val="004A5571"/>
    <w:rsid w:val="004A5856"/>
    <w:rsid w:val="004A5F08"/>
    <w:rsid w:val="004A65DE"/>
    <w:rsid w:val="004A6624"/>
    <w:rsid w:val="004A6A7D"/>
    <w:rsid w:val="004B25A6"/>
    <w:rsid w:val="004B2D54"/>
    <w:rsid w:val="004B536C"/>
    <w:rsid w:val="004B5725"/>
    <w:rsid w:val="004B5728"/>
    <w:rsid w:val="004B6A6D"/>
    <w:rsid w:val="004B6AA5"/>
    <w:rsid w:val="004B71C7"/>
    <w:rsid w:val="004C1358"/>
    <w:rsid w:val="004C17C6"/>
    <w:rsid w:val="004C1A5B"/>
    <w:rsid w:val="004C387F"/>
    <w:rsid w:val="004C4288"/>
    <w:rsid w:val="004C58B4"/>
    <w:rsid w:val="004C67B6"/>
    <w:rsid w:val="004C6FDF"/>
    <w:rsid w:val="004D0657"/>
    <w:rsid w:val="004D0FA6"/>
    <w:rsid w:val="004D17D2"/>
    <w:rsid w:val="004D1DE1"/>
    <w:rsid w:val="004D2552"/>
    <w:rsid w:val="004D25C1"/>
    <w:rsid w:val="004D2979"/>
    <w:rsid w:val="004D341F"/>
    <w:rsid w:val="004D36F4"/>
    <w:rsid w:val="004D41C6"/>
    <w:rsid w:val="004D4F9F"/>
    <w:rsid w:val="004D5BCF"/>
    <w:rsid w:val="004D648C"/>
    <w:rsid w:val="004D6512"/>
    <w:rsid w:val="004D79F4"/>
    <w:rsid w:val="004D7FD2"/>
    <w:rsid w:val="004E0BB1"/>
    <w:rsid w:val="004E19A2"/>
    <w:rsid w:val="004E2F9D"/>
    <w:rsid w:val="004E3D5A"/>
    <w:rsid w:val="004E5053"/>
    <w:rsid w:val="004E52A5"/>
    <w:rsid w:val="004E5409"/>
    <w:rsid w:val="004E5E5D"/>
    <w:rsid w:val="004E6179"/>
    <w:rsid w:val="004E63AA"/>
    <w:rsid w:val="004E7DEC"/>
    <w:rsid w:val="004F0049"/>
    <w:rsid w:val="004F06B6"/>
    <w:rsid w:val="004F216D"/>
    <w:rsid w:val="004F2343"/>
    <w:rsid w:val="004F2F53"/>
    <w:rsid w:val="004F3D2E"/>
    <w:rsid w:val="004F4DDB"/>
    <w:rsid w:val="004F509E"/>
    <w:rsid w:val="004F5469"/>
    <w:rsid w:val="004F65B6"/>
    <w:rsid w:val="004F6762"/>
    <w:rsid w:val="0050080E"/>
    <w:rsid w:val="00500EB7"/>
    <w:rsid w:val="00501DCE"/>
    <w:rsid w:val="00501F40"/>
    <w:rsid w:val="00502A22"/>
    <w:rsid w:val="0050403A"/>
    <w:rsid w:val="00505061"/>
    <w:rsid w:val="00505C8E"/>
    <w:rsid w:val="00505D0A"/>
    <w:rsid w:val="00507243"/>
    <w:rsid w:val="0051072A"/>
    <w:rsid w:val="0051099A"/>
    <w:rsid w:val="00510D67"/>
    <w:rsid w:val="00511D07"/>
    <w:rsid w:val="005127F3"/>
    <w:rsid w:val="00512B9D"/>
    <w:rsid w:val="005133AE"/>
    <w:rsid w:val="00514F81"/>
    <w:rsid w:val="00515BA0"/>
    <w:rsid w:val="00515F71"/>
    <w:rsid w:val="005172F1"/>
    <w:rsid w:val="005202AE"/>
    <w:rsid w:val="00520A70"/>
    <w:rsid w:val="0052122C"/>
    <w:rsid w:val="00522FC9"/>
    <w:rsid w:val="005230FB"/>
    <w:rsid w:val="005244AC"/>
    <w:rsid w:val="00525075"/>
    <w:rsid w:val="00525B55"/>
    <w:rsid w:val="00525CFE"/>
    <w:rsid w:val="0052633A"/>
    <w:rsid w:val="00527CD6"/>
    <w:rsid w:val="00527E3A"/>
    <w:rsid w:val="005303B6"/>
    <w:rsid w:val="005309F3"/>
    <w:rsid w:val="0053193F"/>
    <w:rsid w:val="0053208C"/>
    <w:rsid w:val="00533100"/>
    <w:rsid w:val="00534C8A"/>
    <w:rsid w:val="00535161"/>
    <w:rsid w:val="005351D7"/>
    <w:rsid w:val="00536959"/>
    <w:rsid w:val="00540AE9"/>
    <w:rsid w:val="00540B49"/>
    <w:rsid w:val="005414FC"/>
    <w:rsid w:val="005426F9"/>
    <w:rsid w:val="00542C85"/>
    <w:rsid w:val="00542E85"/>
    <w:rsid w:val="005432E1"/>
    <w:rsid w:val="00543628"/>
    <w:rsid w:val="00543D6C"/>
    <w:rsid w:val="00543F0E"/>
    <w:rsid w:val="0054449C"/>
    <w:rsid w:val="00545A0E"/>
    <w:rsid w:val="00546449"/>
    <w:rsid w:val="005464D5"/>
    <w:rsid w:val="00547FC8"/>
    <w:rsid w:val="0055101B"/>
    <w:rsid w:val="0055159D"/>
    <w:rsid w:val="00553FB5"/>
    <w:rsid w:val="00554668"/>
    <w:rsid w:val="005568F1"/>
    <w:rsid w:val="0055790A"/>
    <w:rsid w:val="005579DC"/>
    <w:rsid w:val="00560956"/>
    <w:rsid w:val="005624D8"/>
    <w:rsid w:val="00563BF9"/>
    <w:rsid w:val="00566104"/>
    <w:rsid w:val="005664B6"/>
    <w:rsid w:val="0056697F"/>
    <w:rsid w:val="00566E9E"/>
    <w:rsid w:val="0056769A"/>
    <w:rsid w:val="00567B1F"/>
    <w:rsid w:val="00567B53"/>
    <w:rsid w:val="00572C70"/>
    <w:rsid w:val="00573361"/>
    <w:rsid w:val="00573A71"/>
    <w:rsid w:val="00573DBA"/>
    <w:rsid w:val="005749E5"/>
    <w:rsid w:val="00581D26"/>
    <w:rsid w:val="00581E7C"/>
    <w:rsid w:val="005822D9"/>
    <w:rsid w:val="00582CE3"/>
    <w:rsid w:val="005832BC"/>
    <w:rsid w:val="00583FD2"/>
    <w:rsid w:val="00584E05"/>
    <w:rsid w:val="00584FC1"/>
    <w:rsid w:val="00585130"/>
    <w:rsid w:val="0058516C"/>
    <w:rsid w:val="00587668"/>
    <w:rsid w:val="005878D5"/>
    <w:rsid w:val="00587D29"/>
    <w:rsid w:val="00587E1F"/>
    <w:rsid w:val="0059052D"/>
    <w:rsid w:val="005907F4"/>
    <w:rsid w:val="00590D54"/>
    <w:rsid w:val="005911EB"/>
    <w:rsid w:val="0059176D"/>
    <w:rsid w:val="00591AEB"/>
    <w:rsid w:val="00592167"/>
    <w:rsid w:val="00595040"/>
    <w:rsid w:val="00595C77"/>
    <w:rsid w:val="0059694B"/>
    <w:rsid w:val="005A07DA"/>
    <w:rsid w:val="005A0FA8"/>
    <w:rsid w:val="005A229C"/>
    <w:rsid w:val="005A260C"/>
    <w:rsid w:val="005A4DAB"/>
    <w:rsid w:val="005A53E5"/>
    <w:rsid w:val="005A5470"/>
    <w:rsid w:val="005A6D5E"/>
    <w:rsid w:val="005A6EED"/>
    <w:rsid w:val="005A7F2B"/>
    <w:rsid w:val="005B0107"/>
    <w:rsid w:val="005B1D5F"/>
    <w:rsid w:val="005B2881"/>
    <w:rsid w:val="005B3DDF"/>
    <w:rsid w:val="005B4053"/>
    <w:rsid w:val="005B4342"/>
    <w:rsid w:val="005B4446"/>
    <w:rsid w:val="005B4B0C"/>
    <w:rsid w:val="005B5D07"/>
    <w:rsid w:val="005B768A"/>
    <w:rsid w:val="005B7A32"/>
    <w:rsid w:val="005C0ADF"/>
    <w:rsid w:val="005C5143"/>
    <w:rsid w:val="005C5B69"/>
    <w:rsid w:val="005C6271"/>
    <w:rsid w:val="005D0E68"/>
    <w:rsid w:val="005D2AAF"/>
    <w:rsid w:val="005D2E6D"/>
    <w:rsid w:val="005D3152"/>
    <w:rsid w:val="005D4080"/>
    <w:rsid w:val="005D432E"/>
    <w:rsid w:val="005D52BB"/>
    <w:rsid w:val="005D6517"/>
    <w:rsid w:val="005D706A"/>
    <w:rsid w:val="005D7528"/>
    <w:rsid w:val="005E1383"/>
    <w:rsid w:val="005E2780"/>
    <w:rsid w:val="005E36FE"/>
    <w:rsid w:val="005E3C05"/>
    <w:rsid w:val="005E3CE5"/>
    <w:rsid w:val="005E4312"/>
    <w:rsid w:val="005E4EAA"/>
    <w:rsid w:val="005E5274"/>
    <w:rsid w:val="005E534A"/>
    <w:rsid w:val="005E5726"/>
    <w:rsid w:val="005E58BF"/>
    <w:rsid w:val="005E5DFF"/>
    <w:rsid w:val="005E62EC"/>
    <w:rsid w:val="005E6E11"/>
    <w:rsid w:val="005E7CF9"/>
    <w:rsid w:val="005F174D"/>
    <w:rsid w:val="005F1C20"/>
    <w:rsid w:val="005F3C61"/>
    <w:rsid w:val="005F4493"/>
    <w:rsid w:val="005F4DE4"/>
    <w:rsid w:val="005F61F6"/>
    <w:rsid w:val="005F6F81"/>
    <w:rsid w:val="005F7118"/>
    <w:rsid w:val="00601479"/>
    <w:rsid w:val="00601EF6"/>
    <w:rsid w:val="0060213B"/>
    <w:rsid w:val="00602E13"/>
    <w:rsid w:val="006035C5"/>
    <w:rsid w:val="00603F0A"/>
    <w:rsid w:val="0060554C"/>
    <w:rsid w:val="0060575A"/>
    <w:rsid w:val="00607363"/>
    <w:rsid w:val="00607A9C"/>
    <w:rsid w:val="00612135"/>
    <w:rsid w:val="00612878"/>
    <w:rsid w:val="00613EBA"/>
    <w:rsid w:val="0061513C"/>
    <w:rsid w:val="0061672E"/>
    <w:rsid w:val="00616F71"/>
    <w:rsid w:val="0061783F"/>
    <w:rsid w:val="00617B70"/>
    <w:rsid w:val="00617CFB"/>
    <w:rsid w:val="00617FAD"/>
    <w:rsid w:val="00620D0B"/>
    <w:rsid w:val="00620E65"/>
    <w:rsid w:val="006211AA"/>
    <w:rsid w:val="0062142D"/>
    <w:rsid w:val="00621817"/>
    <w:rsid w:val="006225DF"/>
    <w:rsid w:val="0062265D"/>
    <w:rsid w:val="006228A0"/>
    <w:rsid w:val="00622F77"/>
    <w:rsid w:val="00623687"/>
    <w:rsid w:val="006238C1"/>
    <w:rsid w:val="00624BF2"/>
    <w:rsid w:val="00624E4C"/>
    <w:rsid w:val="006257A6"/>
    <w:rsid w:val="0062773D"/>
    <w:rsid w:val="00630057"/>
    <w:rsid w:val="00630768"/>
    <w:rsid w:val="00630F82"/>
    <w:rsid w:val="006315C1"/>
    <w:rsid w:val="006326B5"/>
    <w:rsid w:val="00633E97"/>
    <w:rsid w:val="00634322"/>
    <w:rsid w:val="006350A0"/>
    <w:rsid w:val="00635326"/>
    <w:rsid w:val="00636FAC"/>
    <w:rsid w:val="00637EBC"/>
    <w:rsid w:val="00640892"/>
    <w:rsid w:val="00641EC7"/>
    <w:rsid w:val="006424D1"/>
    <w:rsid w:val="006426B6"/>
    <w:rsid w:val="00642E5E"/>
    <w:rsid w:val="006435F8"/>
    <w:rsid w:val="00644F9C"/>
    <w:rsid w:val="00645069"/>
    <w:rsid w:val="00646E4E"/>
    <w:rsid w:val="00646E83"/>
    <w:rsid w:val="00646F82"/>
    <w:rsid w:val="006473E4"/>
    <w:rsid w:val="006509EE"/>
    <w:rsid w:val="00650E1D"/>
    <w:rsid w:val="00651A7F"/>
    <w:rsid w:val="006520AA"/>
    <w:rsid w:val="00653E76"/>
    <w:rsid w:val="00654A69"/>
    <w:rsid w:val="0065603C"/>
    <w:rsid w:val="0065606E"/>
    <w:rsid w:val="00656549"/>
    <w:rsid w:val="00656D77"/>
    <w:rsid w:val="0065703D"/>
    <w:rsid w:val="006576BA"/>
    <w:rsid w:val="006577B6"/>
    <w:rsid w:val="0065799D"/>
    <w:rsid w:val="006603B8"/>
    <w:rsid w:val="00660D55"/>
    <w:rsid w:val="00662668"/>
    <w:rsid w:val="00664901"/>
    <w:rsid w:val="00664DA8"/>
    <w:rsid w:val="00665720"/>
    <w:rsid w:val="00665CC6"/>
    <w:rsid w:val="00666EBD"/>
    <w:rsid w:val="00667968"/>
    <w:rsid w:val="00670643"/>
    <w:rsid w:val="0067135E"/>
    <w:rsid w:val="00671859"/>
    <w:rsid w:val="00671C1E"/>
    <w:rsid w:val="00671CAD"/>
    <w:rsid w:val="00672F5A"/>
    <w:rsid w:val="006731DA"/>
    <w:rsid w:val="00673231"/>
    <w:rsid w:val="00674D3E"/>
    <w:rsid w:val="00675531"/>
    <w:rsid w:val="006760E8"/>
    <w:rsid w:val="00676911"/>
    <w:rsid w:val="00676AA3"/>
    <w:rsid w:val="00677337"/>
    <w:rsid w:val="00680250"/>
    <w:rsid w:val="00683BC3"/>
    <w:rsid w:val="00683FDF"/>
    <w:rsid w:val="00684080"/>
    <w:rsid w:val="00684A47"/>
    <w:rsid w:val="00685809"/>
    <w:rsid w:val="00686C1B"/>
    <w:rsid w:val="006876F1"/>
    <w:rsid w:val="00687FC0"/>
    <w:rsid w:val="00690E99"/>
    <w:rsid w:val="006910BC"/>
    <w:rsid w:val="0069184C"/>
    <w:rsid w:val="0069229A"/>
    <w:rsid w:val="006923B4"/>
    <w:rsid w:val="00692696"/>
    <w:rsid w:val="00692747"/>
    <w:rsid w:val="00692921"/>
    <w:rsid w:val="006939FC"/>
    <w:rsid w:val="00694406"/>
    <w:rsid w:val="00694A09"/>
    <w:rsid w:val="00695AAA"/>
    <w:rsid w:val="00696455"/>
    <w:rsid w:val="006969A0"/>
    <w:rsid w:val="006970A1"/>
    <w:rsid w:val="006971DC"/>
    <w:rsid w:val="00697AE1"/>
    <w:rsid w:val="00697D88"/>
    <w:rsid w:val="006A0B0B"/>
    <w:rsid w:val="006A118D"/>
    <w:rsid w:val="006A16C2"/>
    <w:rsid w:val="006A23F9"/>
    <w:rsid w:val="006A3C6A"/>
    <w:rsid w:val="006A4938"/>
    <w:rsid w:val="006A612C"/>
    <w:rsid w:val="006A6282"/>
    <w:rsid w:val="006A6309"/>
    <w:rsid w:val="006A656C"/>
    <w:rsid w:val="006A73AF"/>
    <w:rsid w:val="006A79EB"/>
    <w:rsid w:val="006B0153"/>
    <w:rsid w:val="006B2D4A"/>
    <w:rsid w:val="006B32E6"/>
    <w:rsid w:val="006B348A"/>
    <w:rsid w:val="006B36FD"/>
    <w:rsid w:val="006B3CCD"/>
    <w:rsid w:val="006B4C4A"/>
    <w:rsid w:val="006B5602"/>
    <w:rsid w:val="006B5E13"/>
    <w:rsid w:val="006B725F"/>
    <w:rsid w:val="006C2FAB"/>
    <w:rsid w:val="006C3638"/>
    <w:rsid w:val="006C3945"/>
    <w:rsid w:val="006C4DF3"/>
    <w:rsid w:val="006C62EE"/>
    <w:rsid w:val="006C67DE"/>
    <w:rsid w:val="006C734D"/>
    <w:rsid w:val="006C758E"/>
    <w:rsid w:val="006C78A2"/>
    <w:rsid w:val="006C7FF7"/>
    <w:rsid w:val="006D03B5"/>
    <w:rsid w:val="006D0FBB"/>
    <w:rsid w:val="006D1156"/>
    <w:rsid w:val="006D14CD"/>
    <w:rsid w:val="006D2BF9"/>
    <w:rsid w:val="006D5955"/>
    <w:rsid w:val="006D6C26"/>
    <w:rsid w:val="006D7DF8"/>
    <w:rsid w:val="006E1232"/>
    <w:rsid w:val="006E13EF"/>
    <w:rsid w:val="006E382A"/>
    <w:rsid w:val="006E38C4"/>
    <w:rsid w:val="006E3F0E"/>
    <w:rsid w:val="006E5158"/>
    <w:rsid w:val="006E5582"/>
    <w:rsid w:val="006E57FA"/>
    <w:rsid w:val="006E6153"/>
    <w:rsid w:val="006E7149"/>
    <w:rsid w:val="006E7FE1"/>
    <w:rsid w:val="006F0397"/>
    <w:rsid w:val="006F20F9"/>
    <w:rsid w:val="006F3028"/>
    <w:rsid w:val="006F33E6"/>
    <w:rsid w:val="006F375A"/>
    <w:rsid w:val="006F4272"/>
    <w:rsid w:val="006F4CC5"/>
    <w:rsid w:val="006F4CE5"/>
    <w:rsid w:val="006F5CCB"/>
    <w:rsid w:val="006F6188"/>
    <w:rsid w:val="006F67DE"/>
    <w:rsid w:val="006F686A"/>
    <w:rsid w:val="006F72CC"/>
    <w:rsid w:val="00700543"/>
    <w:rsid w:val="00700D06"/>
    <w:rsid w:val="00701408"/>
    <w:rsid w:val="00701648"/>
    <w:rsid w:val="00701EC2"/>
    <w:rsid w:val="00703522"/>
    <w:rsid w:val="00704DC8"/>
    <w:rsid w:val="00704FFE"/>
    <w:rsid w:val="00705DA6"/>
    <w:rsid w:val="00706156"/>
    <w:rsid w:val="0071028E"/>
    <w:rsid w:val="0071044A"/>
    <w:rsid w:val="0071146F"/>
    <w:rsid w:val="00711ACA"/>
    <w:rsid w:val="00711E84"/>
    <w:rsid w:val="007128DF"/>
    <w:rsid w:val="00715724"/>
    <w:rsid w:val="00717404"/>
    <w:rsid w:val="00717BA2"/>
    <w:rsid w:val="00720211"/>
    <w:rsid w:val="007221AC"/>
    <w:rsid w:val="00722AF2"/>
    <w:rsid w:val="00727671"/>
    <w:rsid w:val="00727897"/>
    <w:rsid w:val="00730766"/>
    <w:rsid w:val="007319A2"/>
    <w:rsid w:val="00732831"/>
    <w:rsid w:val="00733634"/>
    <w:rsid w:val="00733A27"/>
    <w:rsid w:val="00736804"/>
    <w:rsid w:val="007378CA"/>
    <w:rsid w:val="00737D15"/>
    <w:rsid w:val="00741516"/>
    <w:rsid w:val="00741F62"/>
    <w:rsid w:val="007436F6"/>
    <w:rsid w:val="007441BB"/>
    <w:rsid w:val="00745F2F"/>
    <w:rsid w:val="007467CC"/>
    <w:rsid w:val="00746A04"/>
    <w:rsid w:val="00750159"/>
    <w:rsid w:val="007509C6"/>
    <w:rsid w:val="0075193D"/>
    <w:rsid w:val="0075291B"/>
    <w:rsid w:val="0075333D"/>
    <w:rsid w:val="0075350C"/>
    <w:rsid w:val="007535AA"/>
    <w:rsid w:val="00753661"/>
    <w:rsid w:val="00753894"/>
    <w:rsid w:val="007545DD"/>
    <w:rsid w:val="00755B0C"/>
    <w:rsid w:val="00756A07"/>
    <w:rsid w:val="00757BD8"/>
    <w:rsid w:val="007601BF"/>
    <w:rsid w:val="00760975"/>
    <w:rsid w:val="00761154"/>
    <w:rsid w:val="007621E8"/>
    <w:rsid w:val="00762512"/>
    <w:rsid w:val="0076291A"/>
    <w:rsid w:val="00764103"/>
    <w:rsid w:val="00764867"/>
    <w:rsid w:val="007659A6"/>
    <w:rsid w:val="007661A9"/>
    <w:rsid w:val="00766D49"/>
    <w:rsid w:val="0076700E"/>
    <w:rsid w:val="0076720A"/>
    <w:rsid w:val="0076750A"/>
    <w:rsid w:val="00767760"/>
    <w:rsid w:val="00767EAF"/>
    <w:rsid w:val="007704B6"/>
    <w:rsid w:val="00772090"/>
    <w:rsid w:val="0077231B"/>
    <w:rsid w:val="0077265A"/>
    <w:rsid w:val="007728BD"/>
    <w:rsid w:val="007729A0"/>
    <w:rsid w:val="007730A4"/>
    <w:rsid w:val="00773EA4"/>
    <w:rsid w:val="00775B7E"/>
    <w:rsid w:val="00781974"/>
    <w:rsid w:val="00782D15"/>
    <w:rsid w:val="00784000"/>
    <w:rsid w:val="00785EA6"/>
    <w:rsid w:val="00786387"/>
    <w:rsid w:val="0078700F"/>
    <w:rsid w:val="00790A27"/>
    <w:rsid w:val="00790B54"/>
    <w:rsid w:val="00792444"/>
    <w:rsid w:val="0079283A"/>
    <w:rsid w:val="00792CC4"/>
    <w:rsid w:val="0079353E"/>
    <w:rsid w:val="00794DB5"/>
    <w:rsid w:val="0079641C"/>
    <w:rsid w:val="007969CE"/>
    <w:rsid w:val="0079796D"/>
    <w:rsid w:val="007A137C"/>
    <w:rsid w:val="007A287E"/>
    <w:rsid w:val="007A2DBD"/>
    <w:rsid w:val="007A3072"/>
    <w:rsid w:val="007A3E75"/>
    <w:rsid w:val="007A6510"/>
    <w:rsid w:val="007B05B6"/>
    <w:rsid w:val="007B2316"/>
    <w:rsid w:val="007B2827"/>
    <w:rsid w:val="007B2EC6"/>
    <w:rsid w:val="007B305F"/>
    <w:rsid w:val="007B36A1"/>
    <w:rsid w:val="007B4054"/>
    <w:rsid w:val="007B4076"/>
    <w:rsid w:val="007B540D"/>
    <w:rsid w:val="007B5805"/>
    <w:rsid w:val="007B680C"/>
    <w:rsid w:val="007B69B4"/>
    <w:rsid w:val="007C0656"/>
    <w:rsid w:val="007C154E"/>
    <w:rsid w:val="007C1E9D"/>
    <w:rsid w:val="007C31B1"/>
    <w:rsid w:val="007C3630"/>
    <w:rsid w:val="007C4DA0"/>
    <w:rsid w:val="007C54CD"/>
    <w:rsid w:val="007C5C00"/>
    <w:rsid w:val="007C654C"/>
    <w:rsid w:val="007C6573"/>
    <w:rsid w:val="007C6958"/>
    <w:rsid w:val="007C760B"/>
    <w:rsid w:val="007D18C0"/>
    <w:rsid w:val="007D2D59"/>
    <w:rsid w:val="007D643A"/>
    <w:rsid w:val="007D6843"/>
    <w:rsid w:val="007D6A6C"/>
    <w:rsid w:val="007D7950"/>
    <w:rsid w:val="007E01AD"/>
    <w:rsid w:val="007E01B7"/>
    <w:rsid w:val="007E0C55"/>
    <w:rsid w:val="007E0FB1"/>
    <w:rsid w:val="007E11B1"/>
    <w:rsid w:val="007E14AC"/>
    <w:rsid w:val="007E2479"/>
    <w:rsid w:val="007E477C"/>
    <w:rsid w:val="007E4B4F"/>
    <w:rsid w:val="007E582D"/>
    <w:rsid w:val="007E5ED9"/>
    <w:rsid w:val="007F0145"/>
    <w:rsid w:val="007F1D5E"/>
    <w:rsid w:val="007F5A22"/>
    <w:rsid w:val="007F686C"/>
    <w:rsid w:val="007F7C6F"/>
    <w:rsid w:val="007F7F6C"/>
    <w:rsid w:val="008020A4"/>
    <w:rsid w:val="0080266F"/>
    <w:rsid w:val="00803E5D"/>
    <w:rsid w:val="00804A6E"/>
    <w:rsid w:val="00805436"/>
    <w:rsid w:val="008068A5"/>
    <w:rsid w:val="008069B6"/>
    <w:rsid w:val="00806E59"/>
    <w:rsid w:val="008104ED"/>
    <w:rsid w:val="00811976"/>
    <w:rsid w:val="00812675"/>
    <w:rsid w:val="00814111"/>
    <w:rsid w:val="0081484E"/>
    <w:rsid w:val="00814863"/>
    <w:rsid w:val="00815C71"/>
    <w:rsid w:val="00816528"/>
    <w:rsid w:val="00816C52"/>
    <w:rsid w:val="0081776A"/>
    <w:rsid w:val="00820DA7"/>
    <w:rsid w:val="00820EBB"/>
    <w:rsid w:val="00821F24"/>
    <w:rsid w:val="00822976"/>
    <w:rsid w:val="00822DB7"/>
    <w:rsid w:val="008235B2"/>
    <w:rsid w:val="008238C5"/>
    <w:rsid w:val="00824580"/>
    <w:rsid w:val="0082597D"/>
    <w:rsid w:val="00827970"/>
    <w:rsid w:val="00827DD5"/>
    <w:rsid w:val="00830441"/>
    <w:rsid w:val="0083085F"/>
    <w:rsid w:val="008315C4"/>
    <w:rsid w:val="008326BB"/>
    <w:rsid w:val="00832A64"/>
    <w:rsid w:val="00832F7B"/>
    <w:rsid w:val="008342FC"/>
    <w:rsid w:val="00834DE8"/>
    <w:rsid w:val="00836F56"/>
    <w:rsid w:val="0083736E"/>
    <w:rsid w:val="00837885"/>
    <w:rsid w:val="00837DEE"/>
    <w:rsid w:val="00841313"/>
    <w:rsid w:val="00842FB5"/>
    <w:rsid w:val="00843663"/>
    <w:rsid w:val="008442C7"/>
    <w:rsid w:val="00845278"/>
    <w:rsid w:val="00845DCA"/>
    <w:rsid w:val="00846C33"/>
    <w:rsid w:val="00847008"/>
    <w:rsid w:val="00847127"/>
    <w:rsid w:val="008473E2"/>
    <w:rsid w:val="00847986"/>
    <w:rsid w:val="00847C78"/>
    <w:rsid w:val="00851181"/>
    <w:rsid w:val="0085146F"/>
    <w:rsid w:val="00851E3E"/>
    <w:rsid w:val="0085268C"/>
    <w:rsid w:val="0085269F"/>
    <w:rsid w:val="00852C86"/>
    <w:rsid w:val="008537BF"/>
    <w:rsid w:val="00854302"/>
    <w:rsid w:val="00861839"/>
    <w:rsid w:val="00863F47"/>
    <w:rsid w:val="00864FD5"/>
    <w:rsid w:val="00865616"/>
    <w:rsid w:val="008656DE"/>
    <w:rsid w:val="0086616C"/>
    <w:rsid w:val="00866EC2"/>
    <w:rsid w:val="0086736C"/>
    <w:rsid w:val="00867449"/>
    <w:rsid w:val="00871041"/>
    <w:rsid w:val="00872CA5"/>
    <w:rsid w:val="00872D26"/>
    <w:rsid w:val="00873693"/>
    <w:rsid w:val="00874F1F"/>
    <w:rsid w:val="008757B8"/>
    <w:rsid w:val="00876D51"/>
    <w:rsid w:val="008778E6"/>
    <w:rsid w:val="00880144"/>
    <w:rsid w:val="00880422"/>
    <w:rsid w:val="008805AF"/>
    <w:rsid w:val="00880F0F"/>
    <w:rsid w:val="00882188"/>
    <w:rsid w:val="008829DD"/>
    <w:rsid w:val="008850B8"/>
    <w:rsid w:val="00886420"/>
    <w:rsid w:val="00886CCF"/>
    <w:rsid w:val="0088732E"/>
    <w:rsid w:val="00890D22"/>
    <w:rsid w:val="00891498"/>
    <w:rsid w:val="00892029"/>
    <w:rsid w:val="00892748"/>
    <w:rsid w:val="00893134"/>
    <w:rsid w:val="0089329E"/>
    <w:rsid w:val="00893BC7"/>
    <w:rsid w:val="00894484"/>
    <w:rsid w:val="008951E9"/>
    <w:rsid w:val="008952A3"/>
    <w:rsid w:val="00896B71"/>
    <w:rsid w:val="0089770A"/>
    <w:rsid w:val="008979FE"/>
    <w:rsid w:val="008A1940"/>
    <w:rsid w:val="008A2F6D"/>
    <w:rsid w:val="008A421D"/>
    <w:rsid w:val="008A5308"/>
    <w:rsid w:val="008A5536"/>
    <w:rsid w:val="008A75DC"/>
    <w:rsid w:val="008A7845"/>
    <w:rsid w:val="008B022A"/>
    <w:rsid w:val="008B05A5"/>
    <w:rsid w:val="008B1254"/>
    <w:rsid w:val="008B161E"/>
    <w:rsid w:val="008B1C1E"/>
    <w:rsid w:val="008B324D"/>
    <w:rsid w:val="008B46BE"/>
    <w:rsid w:val="008B59A5"/>
    <w:rsid w:val="008B61B5"/>
    <w:rsid w:val="008C08EC"/>
    <w:rsid w:val="008C1591"/>
    <w:rsid w:val="008C1CBD"/>
    <w:rsid w:val="008C2D2C"/>
    <w:rsid w:val="008C4F38"/>
    <w:rsid w:val="008C5AE9"/>
    <w:rsid w:val="008C6992"/>
    <w:rsid w:val="008D01A6"/>
    <w:rsid w:val="008D0A89"/>
    <w:rsid w:val="008D19CD"/>
    <w:rsid w:val="008D3FCB"/>
    <w:rsid w:val="008D453C"/>
    <w:rsid w:val="008D549A"/>
    <w:rsid w:val="008D5C9C"/>
    <w:rsid w:val="008D7D9C"/>
    <w:rsid w:val="008E153A"/>
    <w:rsid w:val="008E18B6"/>
    <w:rsid w:val="008E1EB3"/>
    <w:rsid w:val="008E1F9F"/>
    <w:rsid w:val="008E3155"/>
    <w:rsid w:val="008E3DB1"/>
    <w:rsid w:val="008E4802"/>
    <w:rsid w:val="008E49AC"/>
    <w:rsid w:val="008E4D2B"/>
    <w:rsid w:val="008E6489"/>
    <w:rsid w:val="008E65E9"/>
    <w:rsid w:val="008E6B08"/>
    <w:rsid w:val="008E6DE6"/>
    <w:rsid w:val="008F0809"/>
    <w:rsid w:val="008F0B4E"/>
    <w:rsid w:val="008F0BCB"/>
    <w:rsid w:val="008F0FB9"/>
    <w:rsid w:val="008F2727"/>
    <w:rsid w:val="008F44F4"/>
    <w:rsid w:val="008F7390"/>
    <w:rsid w:val="008F7D6C"/>
    <w:rsid w:val="009002E1"/>
    <w:rsid w:val="009005B6"/>
    <w:rsid w:val="00900C0E"/>
    <w:rsid w:val="00900C4B"/>
    <w:rsid w:val="009012BB"/>
    <w:rsid w:val="00903D51"/>
    <w:rsid w:val="0090409C"/>
    <w:rsid w:val="009040A9"/>
    <w:rsid w:val="00904371"/>
    <w:rsid w:val="00904AF3"/>
    <w:rsid w:val="00904F6E"/>
    <w:rsid w:val="009069C3"/>
    <w:rsid w:val="0090734F"/>
    <w:rsid w:val="00907883"/>
    <w:rsid w:val="00907916"/>
    <w:rsid w:val="009108B1"/>
    <w:rsid w:val="00911C88"/>
    <w:rsid w:val="00915384"/>
    <w:rsid w:val="00915710"/>
    <w:rsid w:val="0091629A"/>
    <w:rsid w:val="00916A30"/>
    <w:rsid w:val="00917F6D"/>
    <w:rsid w:val="00922155"/>
    <w:rsid w:val="00922BC9"/>
    <w:rsid w:val="00923B94"/>
    <w:rsid w:val="00923CCC"/>
    <w:rsid w:val="009250EE"/>
    <w:rsid w:val="00926A38"/>
    <w:rsid w:val="00930ACF"/>
    <w:rsid w:val="00933029"/>
    <w:rsid w:val="009362BC"/>
    <w:rsid w:val="00936E7F"/>
    <w:rsid w:val="00936F08"/>
    <w:rsid w:val="00937123"/>
    <w:rsid w:val="0093775B"/>
    <w:rsid w:val="009378FB"/>
    <w:rsid w:val="00937EE4"/>
    <w:rsid w:val="009405C3"/>
    <w:rsid w:val="00940869"/>
    <w:rsid w:val="0094147D"/>
    <w:rsid w:val="00941977"/>
    <w:rsid w:val="009435AA"/>
    <w:rsid w:val="00943B32"/>
    <w:rsid w:val="00943EA8"/>
    <w:rsid w:val="0094568F"/>
    <w:rsid w:val="00946B28"/>
    <w:rsid w:val="00947720"/>
    <w:rsid w:val="00947EE7"/>
    <w:rsid w:val="009502A9"/>
    <w:rsid w:val="0095043A"/>
    <w:rsid w:val="00950C32"/>
    <w:rsid w:val="00951C4E"/>
    <w:rsid w:val="00951DDD"/>
    <w:rsid w:val="00953230"/>
    <w:rsid w:val="009539E9"/>
    <w:rsid w:val="00953C42"/>
    <w:rsid w:val="00953EEA"/>
    <w:rsid w:val="009552B8"/>
    <w:rsid w:val="00956A2E"/>
    <w:rsid w:val="00957BAD"/>
    <w:rsid w:val="00957D1B"/>
    <w:rsid w:val="00960FA6"/>
    <w:rsid w:val="009615F0"/>
    <w:rsid w:val="00961CE4"/>
    <w:rsid w:val="00961E76"/>
    <w:rsid w:val="00962CF2"/>
    <w:rsid w:val="00963BF0"/>
    <w:rsid w:val="00966300"/>
    <w:rsid w:val="00966687"/>
    <w:rsid w:val="00967268"/>
    <w:rsid w:val="00970FE2"/>
    <w:rsid w:val="009729A7"/>
    <w:rsid w:val="00972DEF"/>
    <w:rsid w:val="009734F7"/>
    <w:rsid w:val="00973A07"/>
    <w:rsid w:val="00973F34"/>
    <w:rsid w:val="009762E3"/>
    <w:rsid w:val="0097742E"/>
    <w:rsid w:val="00977968"/>
    <w:rsid w:val="009811C7"/>
    <w:rsid w:val="009827BD"/>
    <w:rsid w:val="00982C4C"/>
    <w:rsid w:val="00985AD9"/>
    <w:rsid w:val="00985FF7"/>
    <w:rsid w:val="0098677D"/>
    <w:rsid w:val="00986DF1"/>
    <w:rsid w:val="00987151"/>
    <w:rsid w:val="009875A0"/>
    <w:rsid w:val="00990209"/>
    <w:rsid w:val="00990ADB"/>
    <w:rsid w:val="00990C6F"/>
    <w:rsid w:val="00990EC2"/>
    <w:rsid w:val="0099153B"/>
    <w:rsid w:val="009925E3"/>
    <w:rsid w:val="009929BA"/>
    <w:rsid w:val="00992ABE"/>
    <w:rsid w:val="00992BB2"/>
    <w:rsid w:val="00992C8C"/>
    <w:rsid w:val="00993434"/>
    <w:rsid w:val="00993BB0"/>
    <w:rsid w:val="0099476C"/>
    <w:rsid w:val="0099492C"/>
    <w:rsid w:val="009965F6"/>
    <w:rsid w:val="009A0A87"/>
    <w:rsid w:val="009A2C59"/>
    <w:rsid w:val="009A2F56"/>
    <w:rsid w:val="009A488B"/>
    <w:rsid w:val="009A5469"/>
    <w:rsid w:val="009A5AF4"/>
    <w:rsid w:val="009A7B86"/>
    <w:rsid w:val="009B3F1F"/>
    <w:rsid w:val="009C18BC"/>
    <w:rsid w:val="009C3824"/>
    <w:rsid w:val="009C3B70"/>
    <w:rsid w:val="009C3CF9"/>
    <w:rsid w:val="009C45CE"/>
    <w:rsid w:val="009C54F4"/>
    <w:rsid w:val="009C69EB"/>
    <w:rsid w:val="009C6D97"/>
    <w:rsid w:val="009C7CD0"/>
    <w:rsid w:val="009C7CD5"/>
    <w:rsid w:val="009C7DD7"/>
    <w:rsid w:val="009D1D8B"/>
    <w:rsid w:val="009D28C2"/>
    <w:rsid w:val="009D373F"/>
    <w:rsid w:val="009D4690"/>
    <w:rsid w:val="009D66F7"/>
    <w:rsid w:val="009D67CF"/>
    <w:rsid w:val="009D714B"/>
    <w:rsid w:val="009D7537"/>
    <w:rsid w:val="009E0059"/>
    <w:rsid w:val="009E0F04"/>
    <w:rsid w:val="009E1807"/>
    <w:rsid w:val="009E2A6A"/>
    <w:rsid w:val="009E2DC7"/>
    <w:rsid w:val="009E30B0"/>
    <w:rsid w:val="009E3B9D"/>
    <w:rsid w:val="009E4532"/>
    <w:rsid w:val="009E4823"/>
    <w:rsid w:val="009E5636"/>
    <w:rsid w:val="009E7E70"/>
    <w:rsid w:val="009E7FBC"/>
    <w:rsid w:val="009F0582"/>
    <w:rsid w:val="009F23C2"/>
    <w:rsid w:val="009F3458"/>
    <w:rsid w:val="009F3641"/>
    <w:rsid w:val="009F43A3"/>
    <w:rsid w:val="009F4656"/>
    <w:rsid w:val="009F4C9C"/>
    <w:rsid w:val="009F502F"/>
    <w:rsid w:val="009F5256"/>
    <w:rsid w:val="009F5AE9"/>
    <w:rsid w:val="009F5C31"/>
    <w:rsid w:val="009F6982"/>
    <w:rsid w:val="00A01596"/>
    <w:rsid w:val="00A01601"/>
    <w:rsid w:val="00A0191D"/>
    <w:rsid w:val="00A019E9"/>
    <w:rsid w:val="00A02C51"/>
    <w:rsid w:val="00A051D1"/>
    <w:rsid w:val="00A059BE"/>
    <w:rsid w:val="00A07C9B"/>
    <w:rsid w:val="00A113C5"/>
    <w:rsid w:val="00A11673"/>
    <w:rsid w:val="00A12D33"/>
    <w:rsid w:val="00A13B07"/>
    <w:rsid w:val="00A140B6"/>
    <w:rsid w:val="00A143C8"/>
    <w:rsid w:val="00A14591"/>
    <w:rsid w:val="00A14B31"/>
    <w:rsid w:val="00A15AE7"/>
    <w:rsid w:val="00A15C98"/>
    <w:rsid w:val="00A2200F"/>
    <w:rsid w:val="00A22B33"/>
    <w:rsid w:val="00A2347A"/>
    <w:rsid w:val="00A239B0"/>
    <w:rsid w:val="00A24BB4"/>
    <w:rsid w:val="00A26992"/>
    <w:rsid w:val="00A27E03"/>
    <w:rsid w:val="00A308F1"/>
    <w:rsid w:val="00A32712"/>
    <w:rsid w:val="00A35550"/>
    <w:rsid w:val="00A35F22"/>
    <w:rsid w:val="00A364EC"/>
    <w:rsid w:val="00A36791"/>
    <w:rsid w:val="00A36A4F"/>
    <w:rsid w:val="00A37A49"/>
    <w:rsid w:val="00A40E1B"/>
    <w:rsid w:val="00A4100A"/>
    <w:rsid w:val="00A4108A"/>
    <w:rsid w:val="00A4434F"/>
    <w:rsid w:val="00A44622"/>
    <w:rsid w:val="00A44D74"/>
    <w:rsid w:val="00A454F7"/>
    <w:rsid w:val="00A45A8F"/>
    <w:rsid w:val="00A4627E"/>
    <w:rsid w:val="00A462A7"/>
    <w:rsid w:val="00A47B26"/>
    <w:rsid w:val="00A47E0E"/>
    <w:rsid w:val="00A506CE"/>
    <w:rsid w:val="00A50941"/>
    <w:rsid w:val="00A509BD"/>
    <w:rsid w:val="00A50BBC"/>
    <w:rsid w:val="00A5262E"/>
    <w:rsid w:val="00A53218"/>
    <w:rsid w:val="00A5391B"/>
    <w:rsid w:val="00A53A18"/>
    <w:rsid w:val="00A54D2D"/>
    <w:rsid w:val="00A551A7"/>
    <w:rsid w:val="00A551E2"/>
    <w:rsid w:val="00A56F77"/>
    <w:rsid w:val="00A62984"/>
    <w:rsid w:val="00A633E8"/>
    <w:rsid w:val="00A6345B"/>
    <w:rsid w:val="00A635C6"/>
    <w:rsid w:val="00A63606"/>
    <w:rsid w:val="00A64378"/>
    <w:rsid w:val="00A64EE1"/>
    <w:rsid w:val="00A64EFC"/>
    <w:rsid w:val="00A64F1D"/>
    <w:rsid w:val="00A6566B"/>
    <w:rsid w:val="00A6642E"/>
    <w:rsid w:val="00A6707B"/>
    <w:rsid w:val="00A676EA"/>
    <w:rsid w:val="00A677D4"/>
    <w:rsid w:val="00A67956"/>
    <w:rsid w:val="00A71295"/>
    <w:rsid w:val="00A71B4D"/>
    <w:rsid w:val="00A720F9"/>
    <w:rsid w:val="00A7264F"/>
    <w:rsid w:val="00A726FC"/>
    <w:rsid w:val="00A74A67"/>
    <w:rsid w:val="00A74BDA"/>
    <w:rsid w:val="00A7637B"/>
    <w:rsid w:val="00A80963"/>
    <w:rsid w:val="00A81C3F"/>
    <w:rsid w:val="00A82B5C"/>
    <w:rsid w:val="00A8381D"/>
    <w:rsid w:val="00A83B11"/>
    <w:rsid w:val="00A84A04"/>
    <w:rsid w:val="00A8566F"/>
    <w:rsid w:val="00A85C02"/>
    <w:rsid w:val="00A86A0C"/>
    <w:rsid w:val="00A86CBA"/>
    <w:rsid w:val="00A908F7"/>
    <w:rsid w:val="00A90A3E"/>
    <w:rsid w:val="00A9216E"/>
    <w:rsid w:val="00A93A68"/>
    <w:rsid w:val="00A94C26"/>
    <w:rsid w:val="00A95015"/>
    <w:rsid w:val="00A956A6"/>
    <w:rsid w:val="00A95E85"/>
    <w:rsid w:val="00A9629D"/>
    <w:rsid w:val="00A966EF"/>
    <w:rsid w:val="00A96913"/>
    <w:rsid w:val="00A97572"/>
    <w:rsid w:val="00A97797"/>
    <w:rsid w:val="00A97A45"/>
    <w:rsid w:val="00A97D46"/>
    <w:rsid w:val="00AA14E3"/>
    <w:rsid w:val="00AA1AE9"/>
    <w:rsid w:val="00AA2E66"/>
    <w:rsid w:val="00AA30CC"/>
    <w:rsid w:val="00AA3165"/>
    <w:rsid w:val="00AA3250"/>
    <w:rsid w:val="00AA64A0"/>
    <w:rsid w:val="00AA76A0"/>
    <w:rsid w:val="00AA7F07"/>
    <w:rsid w:val="00AB18F5"/>
    <w:rsid w:val="00AB1CEE"/>
    <w:rsid w:val="00AB2AD4"/>
    <w:rsid w:val="00AB2E74"/>
    <w:rsid w:val="00AB2FA5"/>
    <w:rsid w:val="00AB3488"/>
    <w:rsid w:val="00AB47C1"/>
    <w:rsid w:val="00AB4A0C"/>
    <w:rsid w:val="00AB53FE"/>
    <w:rsid w:val="00AB66A5"/>
    <w:rsid w:val="00AB67D9"/>
    <w:rsid w:val="00AB6ABD"/>
    <w:rsid w:val="00AB6C82"/>
    <w:rsid w:val="00AB6DC2"/>
    <w:rsid w:val="00AC0527"/>
    <w:rsid w:val="00AC1FD6"/>
    <w:rsid w:val="00AC2A9D"/>
    <w:rsid w:val="00AC37FA"/>
    <w:rsid w:val="00AC3A61"/>
    <w:rsid w:val="00AC41C4"/>
    <w:rsid w:val="00AC556A"/>
    <w:rsid w:val="00AC61D9"/>
    <w:rsid w:val="00AC661D"/>
    <w:rsid w:val="00AC6D73"/>
    <w:rsid w:val="00AC740D"/>
    <w:rsid w:val="00AC777F"/>
    <w:rsid w:val="00AC7B12"/>
    <w:rsid w:val="00AC7FBE"/>
    <w:rsid w:val="00AD002A"/>
    <w:rsid w:val="00AD0F6A"/>
    <w:rsid w:val="00AD3C23"/>
    <w:rsid w:val="00AD4B39"/>
    <w:rsid w:val="00AD5518"/>
    <w:rsid w:val="00AE0100"/>
    <w:rsid w:val="00AE0329"/>
    <w:rsid w:val="00AE1AFB"/>
    <w:rsid w:val="00AE1E92"/>
    <w:rsid w:val="00AE2216"/>
    <w:rsid w:val="00AE25B8"/>
    <w:rsid w:val="00AF08B9"/>
    <w:rsid w:val="00AF0A22"/>
    <w:rsid w:val="00AF0E18"/>
    <w:rsid w:val="00AF2ED4"/>
    <w:rsid w:val="00AF3C0F"/>
    <w:rsid w:val="00AF4E3D"/>
    <w:rsid w:val="00AF5A4F"/>
    <w:rsid w:val="00AF69AC"/>
    <w:rsid w:val="00AF7DFB"/>
    <w:rsid w:val="00B0255C"/>
    <w:rsid w:val="00B03446"/>
    <w:rsid w:val="00B046BD"/>
    <w:rsid w:val="00B04BE2"/>
    <w:rsid w:val="00B05910"/>
    <w:rsid w:val="00B066C0"/>
    <w:rsid w:val="00B105C7"/>
    <w:rsid w:val="00B10878"/>
    <w:rsid w:val="00B12883"/>
    <w:rsid w:val="00B12AB0"/>
    <w:rsid w:val="00B136A7"/>
    <w:rsid w:val="00B1566F"/>
    <w:rsid w:val="00B15D48"/>
    <w:rsid w:val="00B16332"/>
    <w:rsid w:val="00B20A83"/>
    <w:rsid w:val="00B20F78"/>
    <w:rsid w:val="00B22B62"/>
    <w:rsid w:val="00B237A4"/>
    <w:rsid w:val="00B23E1E"/>
    <w:rsid w:val="00B259CE"/>
    <w:rsid w:val="00B27063"/>
    <w:rsid w:val="00B2747D"/>
    <w:rsid w:val="00B27C46"/>
    <w:rsid w:val="00B31174"/>
    <w:rsid w:val="00B31393"/>
    <w:rsid w:val="00B31827"/>
    <w:rsid w:val="00B31F90"/>
    <w:rsid w:val="00B32271"/>
    <w:rsid w:val="00B327D5"/>
    <w:rsid w:val="00B32D0B"/>
    <w:rsid w:val="00B358FC"/>
    <w:rsid w:val="00B35AF5"/>
    <w:rsid w:val="00B37665"/>
    <w:rsid w:val="00B41232"/>
    <w:rsid w:val="00B414D9"/>
    <w:rsid w:val="00B4167A"/>
    <w:rsid w:val="00B44EF1"/>
    <w:rsid w:val="00B45BDB"/>
    <w:rsid w:val="00B46146"/>
    <w:rsid w:val="00B46C93"/>
    <w:rsid w:val="00B46CC5"/>
    <w:rsid w:val="00B473D1"/>
    <w:rsid w:val="00B47F2B"/>
    <w:rsid w:val="00B50BE1"/>
    <w:rsid w:val="00B51F83"/>
    <w:rsid w:val="00B53C8A"/>
    <w:rsid w:val="00B53E72"/>
    <w:rsid w:val="00B540E2"/>
    <w:rsid w:val="00B54337"/>
    <w:rsid w:val="00B566E0"/>
    <w:rsid w:val="00B61150"/>
    <w:rsid w:val="00B616B2"/>
    <w:rsid w:val="00B62121"/>
    <w:rsid w:val="00B626A8"/>
    <w:rsid w:val="00B63969"/>
    <w:rsid w:val="00B63E98"/>
    <w:rsid w:val="00B6411D"/>
    <w:rsid w:val="00B6423E"/>
    <w:rsid w:val="00B64E07"/>
    <w:rsid w:val="00B67159"/>
    <w:rsid w:val="00B673D4"/>
    <w:rsid w:val="00B676A1"/>
    <w:rsid w:val="00B67E69"/>
    <w:rsid w:val="00B715E1"/>
    <w:rsid w:val="00B722F7"/>
    <w:rsid w:val="00B72A95"/>
    <w:rsid w:val="00B742FC"/>
    <w:rsid w:val="00B747B1"/>
    <w:rsid w:val="00B750A4"/>
    <w:rsid w:val="00B759AA"/>
    <w:rsid w:val="00B76905"/>
    <w:rsid w:val="00B769B5"/>
    <w:rsid w:val="00B76A13"/>
    <w:rsid w:val="00B7738D"/>
    <w:rsid w:val="00B81D30"/>
    <w:rsid w:val="00B82660"/>
    <w:rsid w:val="00B82EC2"/>
    <w:rsid w:val="00B835CD"/>
    <w:rsid w:val="00B83F25"/>
    <w:rsid w:val="00B843A7"/>
    <w:rsid w:val="00B85075"/>
    <w:rsid w:val="00B903EE"/>
    <w:rsid w:val="00B90E31"/>
    <w:rsid w:val="00B91158"/>
    <w:rsid w:val="00B9131E"/>
    <w:rsid w:val="00B9137A"/>
    <w:rsid w:val="00B928A9"/>
    <w:rsid w:val="00B92D60"/>
    <w:rsid w:val="00B930FC"/>
    <w:rsid w:val="00B93BFB"/>
    <w:rsid w:val="00B94631"/>
    <w:rsid w:val="00B950A6"/>
    <w:rsid w:val="00B95160"/>
    <w:rsid w:val="00B9648D"/>
    <w:rsid w:val="00BA0216"/>
    <w:rsid w:val="00BA09B4"/>
    <w:rsid w:val="00BA1330"/>
    <w:rsid w:val="00BA237E"/>
    <w:rsid w:val="00BA24A1"/>
    <w:rsid w:val="00BA3B20"/>
    <w:rsid w:val="00BA45FE"/>
    <w:rsid w:val="00BA5847"/>
    <w:rsid w:val="00BA6A88"/>
    <w:rsid w:val="00BB1073"/>
    <w:rsid w:val="00BB14AB"/>
    <w:rsid w:val="00BB1793"/>
    <w:rsid w:val="00BB17AD"/>
    <w:rsid w:val="00BB1EC4"/>
    <w:rsid w:val="00BB2A90"/>
    <w:rsid w:val="00BB483B"/>
    <w:rsid w:val="00BB6406"/>
    <w:rsid w:val="00BB66E8"/>
    <w:rsid w:val="00BB77A7"/>
    <w:rsid w:val="00BC023A"/>
    <w:rsid w:val="00BC06B5"/>
    <w:rsid w:val="00BC2042"/>
    <w:rsid w:val="00BC27F9"/>
    <w:rsid w:val="00BC398B"/>
    <w:rsid w:val="00BC3CB3"/>
    <w:rsid w:val="00BC40CF"/>
    <w:rsid w:val="00BC449E"/>
    <w:rsid w:val="00BC5E83"/>
    <w:rsid w:val="00BC63FA"/>
    <w:rsid w:val="00BC7281"/>
    <w:rsid w:val="00BD1DC4"/>
    <w:rsid w:val="00BD1E50"/>
    <w:rsid w:val="00BD2C7A"/>
    <w:rsid w:val="00BD31F7"/>
    <w:rsid w:val="00BD457D"/>
    <w:rsid w:val="00BD47E6"/>
    <w:rsid w:val="00BD7D99"/>
    <w:rsid w:val="00BE0B3B"/>
    <w:rsid w:val="00BE0C0E"/>
    <w:rsid w:val="00BE0DB8"/>
    <w:rsid w:val="00BE1C91"/>
    <w:rsid w:val="00BE5326"/>
    <w:rsid w:val="00BF01DB"/>
    <w:rsid w:val="00BF08AF"/>
    <w:rsid w:val="00BF0A85"/>
    <w:rsid w:val="00BF0A86"/>
    <w:rsid w:val="00BF0D98"/>
    <w:rsid w:val="00BF19DB"/>
    <w:rsid w:val="00BF3302"/>
    <w:rsid w:val="00BF5962"/>
    <w:rsid w:val="00BF5E41"/>
    <w:rsid w:val="00BF6470"/>
    <w:rsid w:val="00BF64E4"/>
    <w:rsid w:val="00BF678E"/>
    <w:rsid w:val="00BF7AA8"/>
    <w:rsid w:val="00BF7B0E"/>
    <w:rsid w:val="00C0027C"/>
    <w:rsid w:val="00C0031F"/>
    <w:rsid w:val="00C00C5B"/>
    <w:rsid w:val="00C00D2B"/>
    <w:rsid w:val="00C011D7"/>
    <w:rsid w:val="00C019D2"/>
    <w:rsid w:val="00C044CE"/>
    <w:rsid w:val="00C04925"/>
    <w:rsid w:val="00C05747"/>
    <w:rsid w:val="00C06438"/>
    <w:rsid w:val="00C066C5"/>
    <w:rsid w:val="00C07663"/>
    <w:rsid w:val="00C10003"/>
    <w:rsid w:val="00C129D6"/>
    <w:rsid w:val="00C15D80"/>
    <w:rsid w:val="00C16173"/>
    <w:rsid w:val="00C1622E"/>
    <w:rsid w:val="00C16BA4"/>
    <w:rsid w:val="00C1749D"/>
    <w:rsid w:val="00C21598"/>
    <w:rsid w:val="00C215EA"/>
    <w:rsid w:val="00C222AC"/>
    <w:rsid w:val="00C223B7"/>
    <w:rsid w:val="00C227BB"/>
    <w:rsid w:val="00C23120"/>
    <w:rsid w:val="00C236E0"/>
    <w:rsid w:val="00C244E6"/>
    <w:rsid w:val="00C24BEF"/>
    <w:rsid w:val="00C25389"/>
    <w:rsid w:val="00C25827"/>
    <w:rsid w:val="00C25C2C"/>
    <w:rsid w:val="00C27307"/>
    <w:rsid w:val="00C2737B"/>
    <w:rsid w:val="00C27BEA"/>
    <w:rsid w:val="00C27FAD"/>
    <w:rsid w:val="00C30681"/>
    <w:rsid w:val="00C317EA"/>
    <w:rsid w:val="00C325CA"/>
    <w:rsid w:val="00C33A2D"/>
    <w:rsid w:val="00C33EC8"/>
    <w:rsid w:val="00C35D8C"/>
    <w:rsid w:val="00C361DB"/>
    <w:rsid w:val="00C37524"/>
    <w:rsid w:val="00C376D7"/>
    <w:rsid w:val="00C37732"/>
    <w:rsid w:val="00C44D1B"/>
    <w:rsid w:val="00C463EF"/>
    <w:rsid w:val="00C508F4"/>
    <w:rsid w:val="00C509EC"/>
    <w:rsid w:val="00C52332"/>
    <w:rsid w:val="00C52367"/>
    <w:rsid w:val="00C5358F"/>
    <w:rsid w:val="00C53F92"/>
    <w:rsid w:val="00C54263"/>
    <w:rsid w:val="00C54F60"/>
    <w:rsid w:val="00C55802"/>
    <w:rsid w:val="00C5699A"/>
    <w:rsid w:val="00C573DD"/>
    <w:rsid w:val="00C57E69"/>
    <w:rsid w:val="00C60D4E"/>
    <w:rsid w:val="00C61B02"/>
    <w:rsid w:val="00C61F5B"/>
    <w:rsid w:val="00C64AFF"/>
    <w:rsid w:val="00C64D01"/>
    <w:rsid w:val="00C667AB"/>
    <w:rsid w:val="00C66C8A"/>
    <w:rsid w:val="00C66CD4"/>
    <w:rsid w:val="00C6752B"/>
    <w:rsid w:val="00C67881"/>
    <w:rsid w:val="00C67C95"/>
    <w:rsid w:val="00C74683"/>
    <w:rsid w:val="00C7493C"/>
    <w:rsid w:val="00C74DE4"/>
    <w:rsid w:val="00C75024"/>
    <w:rsid w:val="00C76431"/>
    <w:rsid w:val="00C77F99"/>
    <w:rsid w:val="00C82703"/>
    <w:rsid w:val="00C8449B"/>
    <w:rsid w:val="00C85042"/>
    <w:rsid w:val="00C857C6"/>
    <w:rsid w:val="00C871E9"/>
    <w:rsid w:val="00C92FDE"/>
    <w:rsid w:val="00C93915"/>
    <w:rsid w:val="00C93CB0"/>
    <w:rsid w:val="00C950CA"/>
    <w:rsid w:val="00C9798D"/>
    <w:rsid w:val="00CA27FD"/>
    <w:rsid w:val="00CA4F43"/>
    <w:rsid w:val="00CA5A8F"/>
    <w:rsid w:val="00CA5FA4"/>
    <w:rsid w:val="00CA6DB3"/>
    <w:rsid w:val="00CA6F75"/>
    <w:rsid w:val="00CA77A3"/>
    <w:rsid w:val="00CA7E6D"/>
    <w:rsid w:val="00CA7FC4"/>
    <w:rsid w:val="00CB1825"/>
    <w:rsid w:val="00CB234D"/>
    <w:rsid w:val="00CB605D"/>
    <w:rsid w:val="00CC107C"/>
    <w:rsid w:val="00CC1E98"/>
    <w:rsid w:val="00CC330B"/>
    <w:rsid w:val="00CC33B3"/>
    <w:rsid w:val="00CC3919"/>
    <w:rsid w:val="00CC4EA2"/>
    <w:rsid w:val="00CC5BE2"/>
    <w:rsid w:val="00CC63B9"/>
    <w:rsid w:val="00CD064C"/>
    <w:rsid w:val="00CD169C"/>
    <w:rsid w:val="00CD1819"/>
    <w:rsid w:val="00CD26FB"/>
    <w:rsid w:val="00CD353D"/>
    <w:rsid w:val="00CD44AE"/>
    <w:rsid w:val="00CD50C5"/>
    <w:rsid w:val="00CD50E0"/>
    <w:rsid w:val="00CD6AF7"/>
    <w:rsid w:val="00CE0E88"/>
    <w:rsid w:val="00CE2557"/>
    <w:rsid w:val="00CE33F4"/>
    <w:rsid w:val="00CE3A8E"/>
    <w:rsid w:val="00CE4619"/>
    <w:rsid w:val="00CE524F"/>
    <w:rsid w:val="00CE52EA"/>
    <w:rsid w:val="00CE76E8"/>
    <w:rsid w:val="00CE7F14"/>
    <w:rsid w:val="00CF08C5"/>
    <w:rsid w:val="00CF0B55"/>
    <w:rsid w:val="00CF220C"/>
    <w:rsid w:val="00CF24D8"/>
    <w:rsid w:val="00CF331F"/>
    <w:rsid w:val="00CF3FA2"/>
    <w:rsid w:val="00CF40F1"/>
    <w:rsid w:val="00CF517B"/>
    <w:rsid w:val="00CF517D"/>
    <w:rsid w:val="00CF6804"/>
    <w:rsid w:val="00CF70C6"/>
    <w:rsid w:val="00CF7E8E"/>
    <w:rsid w:val="00CF7EF2"/>
    <w:rsid w:val="00D00209"/>
    <w:rsid w:val="00D00B9E"/>
    <w:rsid w:val="00D00C12"/>
    <w:rsid w:val="00D00E9F"/>
    <w:rsid w:val="00D0343C"/>
    <w:rsid w:val="00D0465A"/>
    <w:rsid w:val="00D0494E"/>
    <w:rsid w:val="00D05102"/>
    <w:rsid w:val="00D0519F"/>
    <w:rsid w:val="00D053F1"/>
    <w:rsid w:val="00D059F9"/>
    <w:rsid w:val="00D06FA3"/>
    <w:rsid w:val="00D0727B"/>
    <w:rsid w:val="00D07FF7"/>
    <w:rsid w:val="00D105C2"/>
    <w:rsid w:val="00D105FF"/>
    <w:rsid w:val="00D12539"/>
    <w:rsid w:val="00D12FFB"/>
    <w:rsid w:val="00D13E94"/>
    <w:rsid w:val="00D14158"/>
    <w:rsid w:val="00D14390"/>
    <w:rsid w:val="00D1511D"/>
    <w:rsid w:val="00D156AC"/>
    <w:rsid w:val="00D162F7"/>
    <w:rsid w:val="00D167F2"/>
    <w:rsid w:val="00D20CF0"/>
    <w:rsid w:val="00D21733"/>
    <w:rsid w:val="00D21C24"/>
    <w:rsid w:val="00D21D4C"/>
    <w:rsid w:val="00D22CF1"/>
    <w:rsid w:val="00D26210"/>
    <w:rsid w:val="00D27B05"/>
    <w:rsid w:val="00D27BF3"/>
    <w:rsid w:val="00D27D84"/>
    <w:rsid w:val="00D3010A"/>
    <w:rsid w:val="00D303A6"/>
    <w:rsid w:val="00D30B27"/>
    <w:rsid w:val="00D31520"/>
    <w:rsid w:val="00D31667"/>
    <w:rsid w:val="00D32328"/>
    <w:rsid w:val="00D32F28"/>
    <w:rsid w:val="00D33AB5"/>
    <w:rsid w:val="00D3501D"/>
    <w:rsid w:val="00D35DA3"/>
    <w:rsid w:val="00D40925"/>
    <w:rsid w:val="00D4097F"/>
    <w:rsid w:val="00D41EB7"/>
    <w:rsid w:val="00D42189"/>
    <w:rsid w:val="00D42370"/>
    <w:rsid w:val="00D426CC"/>
    <w:rsid w:val="00D42C66"/>
    <w:rsid w:val="00D4388E"/>
    <w:rsid w:val="00D43A4A"/>
    <w:rsid w:val="00D44294"/>
    <w:rsid w:val="00D44405"/>
    <w:rsid w:val="00D4461F"/>
    <w:rsid w:val="00D458A6"/>
    <w:rsid w:val="00D469DB"/>
    <w:rsid w:val="00D469E3"/>
    <w:rsid w:val="00D5003D"/>
    <w:rsid w:val="00D5032E"/>
    <w:rsid w:val="00D50A13"/>
    <w:rsid w:val="00D5699E"/>
    <w:rsid w:val="00D6002C"/>
    <w:rsid w:val="00D61145"/>
    <w:rsid w:val="00D6167D"/>
    <w:rsid w:val="00D61C7B"/>
    <w:rsid w:val="00D6368C"/>
    <w:rsid w:val="00D64D24"/>
    <w:rsid w:val="00D663CE"/>
    <w:rsid w:val="00D67F5B"/>
    <w:rsid w:val="00D703AB"/>
    <w:rsid w:val="00D712E6"/>
    <w:rsid w:val="00D7189E"/>
    <w:rsid w:val="00D719FD"/>
    <w:rsid w:val="00D7269E"/>
    <w:rsid w:val="00D732C1"/>
    <w:rsid w:val="00D7362B"/>
    <w:rsid w:val="00D73DB3"/>
    <w:rsid w:val="00D73F9C"/>
    <w:rsid w:val="00D752FA"/>
    <w:rsid w:val="00D7620A"/>
    <w:rsid w:val="00D764D7"/>
    <w:rsid w:val="00D76A28"/>
    <w:rsid w:val="00D76EC7"/>
    <w:rsid w:val="00D77A9B"/>
    <w:rsid w:val="00D81348"/>
    <w:rsid w:val="00D81ED0"/>
    <w:rsid w:val="00D822F3"/>
    <w:rsid w:val="00D8500D"/>
    <w:rsid w:val="00D86C7D"/>
    <w:rsid w:val="00D9085A"/>
    <w:rsid w:val="00D93210"/>
    <w:rsid w:val="00D946B0"/>
    <w:rsid w:val="00D94E6D"/>
    <w:rsid w:val="00D959FD"/>
    <w:rsid w:val="00D95ADB"/>
    <w:rsid w:val="00D95E3A"/>
    <w:rsid w:val="00D965AE"/>
    <w:rsid w:val="00DA1EE3"/>
    <w:rsid w:val="00DA246A"/>
    <w:rsid w:val="00DA2669"/>
    <w:rsid w:val="00DA277B"/>
    <w:rsid w:val="00DA28B1"/>
    <w:rsid w:val="00DA2901"/>
    <w:rsid w:val="00DA2B66"/>
    <w:rsid w:val="00DA4F28"/>
    <w:rsid w:val="00DA512F"/>
    <w:rsid w:val="00DA51C8"/>
    <w:rsid w:val="00DA6331"/>
    <w:rsid w:val="00DA6D78"/>
    <w:rsid w:val="00DA7295"/>
    <w:rsid w:val="00DA7522"/>
    <w:rsid w:val="00DA7A98"/>
    <w:rsid w:val="00DB0DC2"/>
    <w:rsid w:val="00DB3BFD"/>
    <w:rsid w:val="00DB4177"/>
    <w:rsid w:val="00DB461D"/>
    <w:rsid w:val="00DB5314"/>
    <w:rsid w:val="00DB53C8"/>
    <w:rsid w:val="00DB6433"/>
    <w:rsid w:val="00DB668F"/>
    <w:rsid w:val="00DC0191"/>
    <w:rsid w:val="00DC1A22"/>
    <w:rsid w:val="00DC2800"/>
    <w:rsid w:val="00DC2C8C"/>
    <w:rsid w:val="00DC34FE"/>
    <w:rsid w:val="00DC375D"/>
    <w:rsid w:val="00DC53BA"/>
    <w:rsid w:val="00DD1B89"/>
    <w:rsid w:val="00DD243E"/>
    <w:rsid w:val="00DD2519"/>
    <w:rsid w:val="00DD552F"/>
    <w:rsid w:val="00DD5BD3"/>
    <w:rsid w:val="00DD679D"/>
    <w:rsid w:val="00DD6D2F"/>
    <w:rsid w:val="00DD72F8"/>
    <w:rsid w:val="00DE293C"/>
    <w:rsid w:val="00DE2986"/>
    <w:rsid w:val="00DE36E1"/>
    <w:rsid w:val="00DE477A"/>
    <w:rsid w:val="00DE6780"/>
    <w:rsid w:val="00DE6B0D"/>
    <w:rsid w:val="00DE75FC"/>
    <w:rsid w:val="00DE7721"/>
    <w:rsid w:val="00DE7C3D"/>
    <w:rsid w:val="00DF22F8"/>
    <w:rsid w:val="00DF246D"/>
    <w:rsid w:val="00DF28CE"/>
    <w:rsid w:val="00DF48AB"/>
    <w:rsid w:val="00DF4960"/>
    <w:rsid w:val="00DF5F8B"/>
    <w:rsid w:val="00DF6BB5"/>
    <w:rsid w:val="00E033D8"/>
    <w:rsid w:val="00E03497"/>
    <w:rsid w:val="00E03F09"/>
    <w:rsid w:val="00E043AF"/>
    <w:rsid w:val="00E0463C"/>
    <w:rsid w:val="00E04B7A"/>
    <w:rsid w:val="00E055EA"/>
    <w:rsid w:val="00E05A88"/>
    <w:rsid w:val="00E06AAF"/>
    <w:rsid w:val="00E072CD"/>
    <w:rsid w:val="00E1051F"/>
    <w:rsid w:val="00E10527"/>
    <w:rsid w:val="00E10FF7"/>
    <w:rsid w:val="00E11E5D"/>
    <w:rsid w:val="00E12277"/>
    <w:rsid w:val="00E13135"/>
    <w:rsid w:val="00E13C4B"/>
    <w:rsid w:val="00E14ACF"/>
    <w:rsid w:val="00E152D1"/>
    <w:rsid w:val="00E164F9"/>
    <w:rsid w:val="00E1679B"/>
    <w:rsid w:val="00E16AF1"/>
    <w:rsid w:val="00E217C3"/>
    <w:rsid w:val="00E21F90"/>
    <w:rsid w:val="00E22C19"/>
    <w:rsid w:val="00E22F62"/>
    <w:rsid w:val="00E243E8"/>
    <w:rsid w:val="00E24982"/>
    <w:rsid w:val="00E25074"/>
    <w:rsid w:val="00E261EE"/>
    <w:rsid w:val="00E27223"/>
    <w:rsid w:val="00E2729A"/>
    <w:rsid w:val="00E2783F"/>
    <w:rsid w:val="00E2784E"/>
    <w:rsid w:val="00E3041C"/>
    <w:rsid w:val="00E31083"/>
    <w:rsid w:val="00E31151"/>
    <w:rsid w:val="00E312C6"/>
    <w:rsid w:val="00E317DD"/>
    <w:rsid w:val="00E318D6"/>
    <w:rsid w:val="00E3509F"/>
    <w:rsid w:val="00E3524D"/>
    <w:rsid w:val="00E356C9"/>
    <w:rsid w:val="00E37BCA"/>
    <w:rsid w:val="00E37C01"/>
    <w:rsid w:val="00E40C85"/>
    <w:rsid w:val="00E41255"/>
    <w:rsid w:val="00E41DEF"/>
    <w:rsid w:val="00E42ED3"/>
    <w:rsid w:val="00E43213"/>
    <w:rsid w:val="00E437E5"/>
    <w:rsid w:val="00E44A20"/>
    <w:rsid w:val="00E457BC"/>
    <w:rsid w:val="00E457C5"/>
    <w:rsid w:val="00E45ED9"/>
    <w:rsid w:val="00E463A8"/>
    <w:rsid w:val="00E4750C"/>
    <w:rsid w:val="00E50290"/>
    <w:rsid w:val="00E504D9"/>
    <w:rsid w:val="00E5075F"/>
    <w:rsid w:val="00E50B69"/>
    <w:rsid w:val="00E534DE"/>
    <w:rsid w:val="00E543BD"/>
    <w:rsid w:val="00E5452A"/>
    <w:rsid w:val="00E545C0"/>
    <w:rsid w:val="00E56013"/>
    <w:rsid w:val="00E576B1"/>
    <w:rsid w:val="00E616C4"/>
    <w:rsid w:val="00E61BA4"/>
    <w:rsid w:val="00E61C9B"/>
    <w:rsid w:val="00E62200"/>
    <w:rsid w:val="00E624DC"/>
    <w:rsid w:val="00E62FC3"/>
    <w:rsid w:val="00E633A1"/>
    <w:rsid w:val="00E63FA6"/>
    <w:rsid w:val="00E65306"/>
    <w:rsid w:val="00E654EC"/>
    <w:rsid w:val="00E65F06"/>
    <w:rsid w:val="00E66AE3"/>
    <w:rsid w:val="00E67869"/>
    <w:rsid w:val="00E70D5B"/>
    <w:rsid w:val="00E70F43"/>
    <w:rsid w:val="00E71910"/>
    <w:rsid w:val="00E7361A"/>
    <w:rsid w:val="00E73F40"/>
    <w:rsid w:val="00E742C7"/>
    <w:rsid w:val="00E752C2"/>
    <w:rsid w:val="00E764E3"/>
    <w:rsid w:val="00E76A5D"/>
    <w:rsid w:val="00E778F6"/>
    <w:rsid w:val="00E8168D"/>
    <w:rsid w:val="00E81B6A"/>
    <w:rsid w:val="00E82E6D"/>
    <w:rsid w:val="00E82E99"/>
    <w:rsid w:val="00E8421F"/>
    <w:rsid w:val="00E848E1"/>
    <w:rsid w:val="00E85664"/>
    <w:rsid w:val="00E856B4"/>
    <w:rsid w:val="00E869A2"/>
    <w:rsid w:val="00E87413"/>
    <w:rsid w:val="00E90CBC"/>
    <w:rsid w:val="00E916E5"/>
    <w:rsid w:val="00E9171F"/>
    <w:rsid w:val="00E919CF"/>
    <w:rsid w:val="00E92894"/>
    <w:rsid w:val="00E92DFA"/>
    <w:rsid w:val="00E93EAA"/>
    <w:rsid w:val="00E94F23"/>
    <w:rsid w:val="00E9619C"/>
    <w:rsid w:val="00E962AD"/>
    <w:rsid w:val="00E96506"/>
    <w:rsid w:val="00E9758C"/>
    <w:rsid w:val="00E97678"/>
    <w:rsid w:val="00E9776C"/>
    <w:rsid w:val="00E97E24"/>
    <w:rsid w:val="00EA0577"/>
    <w:rsid w:val="00EA06C8"/>
    <w:rsid w:val="00EA0A40"/>
    <w:rsid w:val="00EA0CDD"/>
    <w:rsid w:val="00EA2A62"/>
    <w:rsid w:val="00EA3E51"/>
    <w:rsid w:val="00EA5111"/>
    <w:rsid w:val="00EA5213"/>
    <w:rsid w:val="00EA5597"/>
    <w:rsid w:val="00EA55CE"/>
    <w:rsid w:val="00EA6D2E"/>
    <w:rsid w:val="00EA7171"/>
    <w:rsid w:val="00EA7A1F"/>
    <w:rsid w:val="00EB03D5"/>
    <w:rsid w:val="00EB21E0"/>
    <w:rsid w:val="00EB32A5"/>
    <w:rsid w:val="00EB3CC7"/>
    <w:rsid w:val="00EB74F6"/>
    <w:rsid w:val="00EC0487"/>
    <w:rsid w:val="00EC16A3"/>
    <w:rsid w:val="00EC2B97"/>
    <w:rsid w:val="00EC3B41"/>
    <w:rsid w:val="00EC4030"/>
    <w:rsid w:val="00EC4DB7"/>
    <w:rsid w:val="00EC718A"/>
    <w:rsid w:val="00EC76FF"/>
    <w:rsid w:val="00ED0ED6"/>
    <w:rsid w:val="00ED11A7"/>
    <w:rsid w:val="00ED1AA4"/>
    <w:rsid w:val="00ED2304"/>
    <w:rsid w:val="00ED2789"/>
    <w:rsid w:val="00ED2EA3"/>
    <w:rsid w:val="00ED323C"/>
    <w:rsid w:val="00ED3B2A"/>
    <w:rsid w:val="00ED52AD"/>
    <w:rsid w:val="00ED5EAF"/>
    <w:rsid w:val="00ED6AA9"/>
    <w:rsid w:val="00ED6BFE"/>
    <w:rsid w:val="00ED7C98"/>
    <w:rsid w:val="00ED7F7A"/>
    <w:rsid w:val="00EE0912"/>
    <w:rsid w:val="00EE0FA3"/>
    <w:rsid w:val="00EE15EF"/>
    <w:rsid w:val="00EE1C5A"/>
    <w:rsid w:val="00EE24AE"/>
    <w:rsid w:val="00EE3C0F"/>
    <w:rsid w:val="00EE3DE0"/>
    <w:rsid w:val="00EE44AB"/>
    <w:rsid w:val="00EE50E3"/>
    <w:rsid w:val="00EE5A73"/>
    <w:rsid w:val="00EE5A85"/>
    <w:rsid w:val="00EE5B3C"/>
    <w:rsid w:val="00EF30AF"/>
    <w:rsid w:val="00EF3ACD"/>
    <w:rsid w:val="00EF3BF4"/>
    <w:rsid w:val="00EF3D83"/>
    <w:rsid w:val="00EF454C"/>
    <w:rsid w:val="00EF4CEC"/>
    <w:rsid w:val="00EF6008"/>
    <w:rsid w:val="00EF67C4"/>
    <w:rsid w:val="00EF6E7A"/>
    <w:rsid w:val="00EF791B"/>
    <w:rsid w:val="00EF7DAD"/>
    <w:rsid w:val="00F001B6"/>
    <w:rsid w:val="00F0051D"/>
    <w:rsid w:val="00F008E3"/>
    <w:rsid w:val="00F013FA"/>
    <w:rsid w:val="00F02A94"/>
    <w:rsid w:val="00F02E68"/>
    <w:rsid w:val="00F03324"/>
    <w:rsid w:val="00F0337C"/>
    <w:rsid w:val="00F03C0E"/>
    <w:rsid w:val="00F04501"/>
    <w:rsid w:val="00F05B2D"/>
    <w:rsid w:val="00F06143"/>
    <w:rsid w:val="00F06D53"/>
    <w:rsid w:val="00F070C9"/>
    <w:rsid w:val="00F077C2"/>
    <w:rsid w:val="00F07833"/>
    <w:rsid w:val="00F07B84"/>
    <w:rsid w:val="00F10221"/>
    <w:rsid w:val="00F106D2"/>
    <w:rsid w:val="00F10F71"/>
    <w:rsid w:val="00F11FA8"/>
    <w:rsid w:val="00F123EB"/>
    <w:rsid w:val="00F1291A"/>
    <w:rsid w:val="00F131A1"/>
    <w:rsid w:val="00F1367A"/>
    <w:rsid w:val="00F1491E"/>
    <w:rsid w:val="00F155FD"/>
    <w:rsid w:val="00F15D5C"/>
    <w:rsid w:val="00F17D3F"/>
    <w:rsid w:val="00F20627"/>
    <w:rsid w:val="00F20813"/>
    <w:rsid w:val="00F226C6"/>
    <w:rsid w:val="00F22C38"/>
    <w:rsid w:val="00F23D73"/>
    <w:rsid w:val="00F24598"/>
    <w:rsid w:val="00F24E80"/>
    <w:rsid w:val="00F264C6"/>
    <w:rsid w:val="00F3114C"/>
    <w:rsid w:val="00F32F8A"/>
    <w:rsid w:val="00F32FA7"/>
    <w:rsid w:val="00F33D08"/>
    <w:rsid w:val="00F33D6A"/>
    <w:rsid w:val="00F356A7"/>
    <w:rsid w:val="00F37207"/>
    <w:rsid w:val="00F4031E"/>
    <w:rsid w:val="00F40BF5"/>
    <w:rsid w:val="00F410E0"/>
    <w:rsid w:val="00F41763"/>
    <w:rsid w:val="00F442AA"/>
    <w:rsid w:val="00F44754"/>
    <w:rsid w:val="00F45FAE"/>
    <w:rsid w:val="00F47853"/>
    <w:rsid w:val="00F51774"/>
    <w:rsid w:val="00F52CE0"/>
    <w:rsid w:val="00F5305B"/>
    <w:rsid w:val="00F557FE"/>
    <w:rsid w:val="00F5643C"/>
    <w:rsid w:val="00F56822"/>
    <w:rsid w:val="00F56917"/>
    <w:rsid w:val="00F57DDE"/>
    <w:rsid w:val="00F609BA"/>
    <w:rsid w:val="00F630AA"/>
    <w:rsid w:val="00F63283"/>
    <w:rsid w:val="00F63648"/>
    <w:rsid w:val="00F64599"/>
    <w:rsid w:val="00F656BF"/>
    <w:rsid w:val="00F65F5A"/>
    <w:rsid w:val="00F7083F"/>
    <w:rsid w:val="00F70AB9"/>
    <w:rsid w:val="00F70D61"/>
    <w:rsid w:val="00F7167F"/>
    <w:rsid w:val="00F7385A"/>
    <w:rsid w:val="00F75F69"/>
    <w:rsid w:val="00F77110"/>
    <w:rsid w:val="00F77242"/>
    <w:rsid w:val="00F77AFE"/>
    <w:rsid w:val="00F80448"/>
    <w:rsid w:val="00F808F2"/>
    <w:rsid w:val="00F81C2C"/>
    <w:rsid w:val="00F81D68"/>
    <w:rsid w:val="00F82F0C"/>
    <w:rsid w:val="00F83165"/>
    <w:rsid w:val="00F83C7C"/>
    <w:rsid w:val="00F85B30"/>
    <w:rsid w:val="00F866F8"/>
    <w:rsid w:val="00F87B0B"/>
    <w:rsid w:val="00F9100A"/>
    <w:rsid w:val="00F910B0"/>
    <w:rsid w:val="00F913C4"/>
    <w:rsid w:val="00F925DB"/>
    <w:rsid w:val="00F93E63"/>
    <w:rsid w:val="00F96638"/>
    <w:rsid w:val="00F96ACD"/>
    <w:rsid w:val="00F97FAE"/>
    <w:rsid w:val="00FA2D85"/>
    <w:rsid w:val="00FA36DD"/>
    <w:rsid w:val="00FA555B"/>
    <w:rsid w:val="00FA7B16"/>
    <w:rsid w:val="00FB2123"/>
    <w:rsid w:val="00FB2999"/>
    <w:rsid w:val="00FB357D"/>
    <w:rsid w:val="00FB4803"/>
    <w:rsid w:val="00FB4858"/>
    <w:rsid w:val="00FB58DE"/>
    <w:rsid w:val="00FB6012"/>
    <w:rsid w:val="00FB713F"/>
    <w:rsid w:val="00FC205B"/>
    <w:rsid w:val="00FC2EDD"/>
    <w:rsid w:val="00FC33C7"/>
    <w:rsid w:val="00FC3CED"/>
    <w:rsid w:val="00FC4C3F"/>
    <w:rsid w:val="00FD14BD"/>
    <w:rsid w:val="00FD21AD"/>
    <w:rsid w:val="00FD2BB1"/>
    <w:rsid w:val="00FD341F"/>
    <w:rsid w:val="00FD407D"/>
    <w:rsid w:val="00FD41A2"/>
    <w:rsid w:val="00FD4C5D"/>
    <w:rsid w:val="00FD61CC"/>
    <w:rsid w:val="00FD693F"/>
    <w:rsid w:val="00FD746F"/>
    <w:rsid w:val="00FD79F3"/>
    <w:rsid w:val="00FE15BF"/>
    <w:rsid w:val="00FE2792"/>
    <w:rsid w:val="00FE2B68"/>
    <w:rsid w:val="00FE3519"/>
    <w:rsid w:val="00FE3F04"/>
    <w:rsid w:val="00FE4A3F"/>
    <w:rsid w:val="00FE4EDC"/>
    <w:rsid w:val="00FE59EB"/>
    <w:rsid w:val="00FE5C6A"/>
    <w:rsid w:val="00FE6B89"/>
    <w:rsid w:val="00FE7FAB"/>
    <w:rsid w:val="00FF113C"/>
    <w:rsid w:val="00FF3C9A"/>
    <w:rsid w:val="00FF4E24"/>
    <w:rsid w:val="00FF512E"/>
    <w:rsid w:val="00FF52BA"/>
    <w:rsid w:val="00FF5CC8"/>
    <w:rsid w:val="00FF6055"/>
    <w:rsid w:val="00FF66A4"/>
    <w:rsid w:val="00FF6E8E"/>
    <w:rsid w:val="00FF7A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976FC"/>
  <w15:chartTrackingRefBased/>
  <w15:docId w15:val="{054B9797-5374-450D-B059-F90591CC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AE"/>
    <w:rPr>
      <w:rFonts w:ascii="Arial" w:hAnsi="Arial"/>
    </w:rPr>
  </w:style>
  <w:style w:type="paragraph" w:styleId="Heading1">
    <w:name w:val="heading 1"/>
    <w:basedOn w:val="Normal"/>
    <w:next w:val="Normal"/>
    <w:link w:val="Heading1Char"/>
    <w:uiPriority w:val="9"/>
    <w:qFormat/>
    <w:rsid w:val="004D4F9F"/>
    <w:pPr>
      <w:spacing w:line="360" w:lineRule="auto"/>
      <w:outlineLvl w:val="0"/>
    </w:pPr>
    <w:rPr>
      <w:rFonts w:cs="Arial"/>
    </w:rPr>
  </w:style>
  <w:style w:type="paragraph" w:styleId="Heading2">
    <w:name w:val="heading 2"/>
    <w:basedOn w:val="Normal"/>
    <w:next w:val="Normal"/>
    <w:link w:val="Heading2Char"/>
    <w:uiPriority w:val="9"/>
    <w:unhideWhenUsed/>
    <w:qFormat/>
    <w:rsid w:val="00E919CF"/>
    <w:pPr>
      <w:spacing w:line="360" w:lineRule="auto"/>
      <w:jc w:val="both"/>
      <w:outlineLvl w:val="1"/>
    </w:pPr>
    <w:rPr>
      <w:rFonts w:cs="Arial"/>
    </w:rPr>
  </w:style>
  <w:style w:type="paragraph" w:styleId="Heading3">
    <w:name w:val="heading 3"/>
    <w:basedOn w:val="Normal"/>
    <w:next w:val="Normal"/>
    <w:link w:val="Heading3Char"/>
    <w:uiPriority w:val="9"/>
    <w:unhideWhenUsed/>
    <w:qFormat/>
    <w:rsid w:val="00C2159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2455A4"/>
    <w:pPr>
      <w:outlineLvl w:val="3"/>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2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353D"/>
    <w:rPr>
      <w:sz w:val="16"/>
      <w:szCs w:val="16"/>
    </w:rPr>
  </w:style>
  <w:style w:type="paragraph" w:styleId="CommentText">
    <w:name w:val="annotation text"/>
    <w:basedOn w:val="Normal"/>
    <w:link w:val="CommentTextChar"/>
    <w:uiPriority w:val="99"/>
    <w:semiHidden/>
    <w:unhideWhenUsed/>
    <w:rsid w:val="00CD353D"/>
    <w:pPr>
      <w:spacing w:line="240" w:lineRule="auto"/>
    </w:pPr>
    <w:rPr>
      <w:sz w:val="20"/>
      <w:szCs w:val="20"/>
    </w:rPr>
  </w:style>
  <w:style w:type="character" w:customStyle="1" w:styleId="CommentTextChar">
    <w:name w:val="Comment Text Char"/>
    <w:basedOn w:val="DefaultParagraphFont"/>
    <w:link w:val="CommentText"/>
    <w:uiPriority w:val="99"/>
    <w:semiHidden/>
    <w:rsid w:val="00CD353D"/>
    <w:rPr>
      <w:sz w:val="20"/>
      <w:szCs w:val="20"/>
    </w:rPr>
  </w:style>
  <w:style w:type="paragraph" w:styleId="CommentSubject">
    <w:name w:val="annotation subject"/>
    <w:basedOn w:val="CommentText"/>
    <w:next w:val="CommentText"/>
    <w:link w:val="CommentSubjectChar"/>
    <w:uiPriority w:val="99"/>
    <w:semiHidden/>
    <w:unhideWhenUsed/>
    <w:rsid w:val="00CD353D"/>
    <w:rPr>
      <w:b/>
      <w:bCs/>
    </w:rPr>
  </w:style>
  <w:style w:type="character" w:customStyle="1" w:styleId="CommentSubjectChar">
    <w:name w:val="Comment Subject Char"/>
    <w:basedOn w:val="CommentTextChar"/>
    <w:link w:val="CommentSubject"/>
    <w:uiPriority w:val="99"/>
    <w:semiHidden/>
    <w:rsid w:val="00CD353D"/>
    <w:rPr>
      <w:b/>
      <w:bCs/>
      <w:sz w:val="20"/>
      <w:szCs w:val="20"/>
    </w:rPr>
  </w:style>
  <w:style w:type="paragraph" w:styleId="ListParagraph">
    <w:name w:val="List Paragraph"/>
    <w:basedOn w:val="Normal"/>
    <w:uiPriority w:val="34"/>
    <w:qFormat/>
    <w:rsid w:val="009827BD"/>
    <w:pPr>
      <w:ind w:left="720"/>
      <w:contextualSpacing/>
    </w:pPr>
  </w:style>
  <w:style w:type="paragraph" w:styleId="Bibliography">
    <w:name w:val="Bibliography"/>
    <w:basedOn w:val="Normal"/>
    <w:next w:val="Normal"/>
    <w:uiPriority w:val="37"/>
    <w:unhideWhenUsed/>
    <w:rsid w:val="0061783F"/>
    <w:pPr>
      <w:tabs>
        <w:tab w:val="left" w:pos="504"/>
      </w:tabs>
      <w:spacing w:after="240" w:line="240" w:lineRule="auto"/>
      <w:ind w:left="504" w:hanging="504"/>
    </w:pPr>
  </w:style>
  <w:style w:type="character" w:styleId="Hyperlink">
    <w:name w:val="Hyperlink"/>
    <w:basedOn w:val="DefaultParagraphFont"/>
    <w:uiPriority w:val="99"/>
    <w:unhideWhenUsed/>
    <w:rsid w:val="00F10F71"/>
    <w:rPr>
      <w:color w:val="0563C1" w:themeColor="hyperlink"/>
      <w:u w:val="single"/>
    </w:rPr>
  </w:style>
  <w:style w:type="character" w:styleId="UnresolvedMention">
    <w:name w:val="Unresolved Mention"/>
    <w:basedOn w:val="DefaultParagraphFont"/>
    <w:uiPriority w:val="99"/>
    <w:semiHidden/>
    <w:unhideWhenUsed/>
    <w:rsid w:val="00F10F71"/>
    <w:rPr>
      <w:color w:val="605E5C"/>
      <w:shd w:val="clear" w:color="auto" w:fill="E1DFDD"/>
    </w:rPr>
  </w:style>
  <w:style w:type="character" w:customStyle="1" w:styleId="Heading1Char">
    <w:name w:val="Heading 1 Char"/>
    <w:basedOn w:val="DefaultParagraphFont"/>
    <w:link w:val="Heading1"/>
    <w:uiPriority w:val="9"/>
    <w:rsid w:val="004D4F9F"/>
    <w:rPr>
      <w:rFonts w:ascii="Arial" w:hAnsi="Arial" w:cs="Arial"/>
    </w:rPr>
  </w:style>
  <w:style w:type="character" w:customStyle="1" w:styleId="Heading2Char">
    <w:name w:val="Heading 2 Char"/>
    <w:basedOn w:val="DefaultParagraphFont"/>
    <w:link w:val="Heading2"/>
    <w:uiPriority w:val="9"/>
    <w:rsid w:val="00E919CF"/>
    <w:rPr>
      <w:rFonts w:ascii="Arial" w:hAnsi="Arial" w:cs="Arial"/>
    </w:rPr>
  </w:style>
  <w:style w:type="character" w:customStyle="1" w:styleId="Heading3Char">
    <w:name w:val="Heading 3 Char"/>
    <w:basedOn w:val="DefaultParagraphFont"/>
    <w:link w:val="Heading3"/>
    <w:uiPriority w:val="9"/>
    <w:rsid w:val="00C21598"/>
    <w:rPr>
      <w:rFonts w:ascii="Arial" w:eastAsiaTheme="majorEastAsia" w:hAnsi="Arial" w:cstheme="majorBidi"/>
      <w:szCs w:val="24"/>
    </w:rPr>
  </w:style>
  <w:style w:type="character" w:customStyle="1" w:styleId="Heading4Char">
    <w:name w:val="Heading 4 Char"/>
    <w:basedOn w:val="DefaultParagraphFont"/>
    <w:link w:val="Heading4"/>
    <w:uiPriority w:val="9"/>
    <w:rsid w:val="002455A4"/>
    <w:rPr>
      <w:rFonts w:ascii="Arial" w:hAnsi="Arial" w:cs="Arial"/>
    </w:rPr>
  </w:style>
  <w:style w:type="paragraph" w:styleId="Revision">
    <w:name w:val="Revision"/>
    <w:hidden/>
    <w:uiPriority w:val="99"/>
    <w:semiHidden/>
    <w:rsid w:val="0001734E"/>
    <w:pPr>
      <w:spacing w:after="0" w:line="240" w:lineRule="auto"/>
    </w:pPr>
    <w:rPr>
      <w:rFonts w:ascii="Arial" w:hAnsi="Arial"/>
    </w:rPr>
  </w:style>
  <w:style w:type="character" w:styleId="FollowedHyperlink">
    <w:name w:val="FollowedHyperlink"/>
    <w:basedOn w:val="DefaultParagraphFont"/>
    <w:uiPriority w:val="99"/>
    <w:semiHidden/>
    <w:unhideWhenUsed/>
    <w:rsid w:val="00837DEE"/>
    <w:rPr>
      <w:color w:val="954F72" w:themeColor="followedHyperlink"/>
      <w:u w:val="single"/>
    </w:rPr>
  </w:style>
  <w:style w:type="paragraph" w:styleId="Header">
    <w:name w:val="header"/>
    <w:basedOn w:val="Normal"/>
    <w:link w:val="HeaderChar"/>
    <w:uiPriority w:val="99"/>
    <w:unhideWhenUsed/>
    <w:rsid w:val="00CA6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DB3"/>
    <w:rPr>
      <w:rFonts w:ascii="Arial" w:hAnsi="Arial"/>
    </w:rPr>
  </w:style>
  <w:style w:type="paragraph" w:styleId="Footer">
    <w:name w:val="footer"/>
    <w:basedOn w:val="Normal"/>
    <w:link w:val="FooterChar"/>
    <w:uiPriority w:val="99"/>
    <w:unhideWhenUsed/>
    <w:rsid w:val="00CA6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DB3"/>
    <w:rPr>
      <w:rFonts w:ascii="Arial" w:hAnsi="Arial"/>
    </w:rPr>
  </w:style>
  <w:style w:type="character" w:styleId="PageNumber">
    <w:name w:val="page number"/>
    <w:basedOn w:val="DefaultParagraphFont"/>
    <w:uiPriority w:val="99"/>
    <w:semiHidden/>
    <w:unhideWhenUsed/>
    <w:rsid w:val="00CA6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6235">
      <w:bodyDiv w:val="1"/>
      <w:marLeft w:val="0"/>
      <w:marRight w:val="0"/>
      <w:marTop w:val="0"/>
      <w:marBottom w:val="0"/>
      <w:divBdr>
        <w:top w:val="none" w:sz="0" w:space="0" w:color="auto"/>
        <w:left w:val="none" w:sz="0" w:space="0" w:color="auto"/>
        <w:bottom w:val="none" w:sz="0" w:space="0" w:color="auto"/>
        <w:right w:val="none" w:sz="0" w:space="0" w:color="auto"/>
      </w:divBdr>
    </w:div>
    <w:div w:id="95251634">
      <w:bodyDiv w:val="1"/>
      <w:marLeft w:val="0"/>
      <w:marRight w:val="0"/>
      <w:marTop w:val="0"/>
      <w:marBottom w:val="0"/>
      <w:divBdr>
        <w:top w:val="none" w:sz="0" w:space="0" w:color="auto"/>
        <w:left w:val="none" w:sz="0" w:space="0" w:color="auto"/>
        <w:bottom w:val="none" w:sz="0" w:space="0" w:color="auto"/>
        <w:right w:val="none" w:sz="0" w:space="0" w:color="auto"/>
      </w:divBdr>
    </w:div>
    <w:div w:id="140973989">
      <w:bodyDiv w:val="1"/>
      <w:marLeft w:val="0"/>
      <w:marRight w:val="0"/>
      <w:marTop w:val="0"/>
      <w:marBottom w:val="0"/>
      <w:divBdr>
        <w:top w:val="none" w:sz="0" w:space="0" w:color="auto"/>
        <w:left w:val="none" w:sz="0" w:space="0" w:color="auto"/>
        <w:bottom w:val="none" w:sz="0" w:space="0" w:color="auto"/>
        <w:right w:val="none" w:sz="0" w:space="0" w:color="auto"/>
      </w:divBdr>
    </w:div>
    <w:div w:id="337395081">
      <w:bodyDiv w:val="1"/>
      <w:marLeft w:val="0"/>
      <w:marRight w:val="0"/>
      <w:marTop w:val="0"/>
      <w:marBottom w:val="0"/>
      <w:divBdr>
        <w:top w:val="none" w:sz="0" w:space="0" w:color="auto"/>
        <w:left w:val="none" w:sz="0" w:space="0" w:color="auto"/>
        <w:bottom w:val="none" w:sz="0" w:space="0" w:color="auto"/>
        <w:right w:val="none" w:sz="0" w:space="0" w:color="auto"/>
      </w:divBdr>
    </w:div>
    <w:div w:id="375928260">
      <w:bodyDiv w:val="1"/>
      <w:marLeft w:val="0"/>
      <w:marRight w:val="0"/>
      <w:marTop w:val="0"/>
      <w:marBottom w:val="0"/>
      <w:divBdr>
        <w:top w:val="none" w:sz="0" w:space="0" w:color="auto"/>
        <w:left w:val="none" w:sz="0" w:space="0" w:color="auto"/>
        <w:bottom w:val="none" w:sz="0" w:space="0" w:color="auto"/>
        <w:right w:val="none" w:sz="0" w:space="0" w:color="auto"/>
      </w:divBdr>
    </w:div>
    <w:div w:id="396779328">
      <w:bodyDiv w:val="1"/>
      <w:marLeft w:val="0"/>
      <w:marRight w:val="0"/>
      <w:marTop w:val="0"/>
      <w:marBottom w:val="0"/>
      <w:divBdr>
        <w:top w:val="none" w:sz="0" w:space="0" w:color="auto"/>
        <w:left w:val="none" w:sz="0" w:space="0" w:color="auto"/>
        <w:bottom w:val="none" w:sz="0" w:space="0" w:color="auto"/>
        <w:right w:val="none" w:sz="0" w:space="0" w:color="auto"/>
      </w:divBdr>
    </w:div>
    <w:div w:id="711004764">
      <w:bodyDiv w:val="1"/>
      <w:marLeft w:val="0"/>
      <w:marRight w:val="0"/>
      <w:marTop w:val="0"/>
      <w:marBottom w:val="0"/>
      <w:divBdr>
        <w:top w:val="none" w:sz="0" w:space="0" w:color="auto"/>
        <w:left w:val="none" w:sz="0" w:space="0" w:color="auto"/>
        <w:bottom w:val="none" w:sz="0" w:space="0" w:color="auto"/>
        <w:right w:val="none" w:sz="0" w:space="0" w:color="auto"/>
      </w:divBdr>
    </w:div>
    <w:div w:id="713121230">
      <w:bodyDiv w:val="1"/>
      <w:marLeft w:val="0"/>
      <w:marRight w:val="0"/>
      <w:marTop w:val="0"/>
      <w:marBottom w:val="0"/>
      <w:divBdr>
        <w:top w:val="none" w:sz="0" w:space="0" w:color="auto"/>
        <w:left w:val="none" w:sz="0" w:space="0" w:color="auto"/>
        <w:bottom w:val="none" w:sz="0" w:space="0" w:color="auto"/>
        <w:right w:val="none" w:sz="0" w:space="0" w:color="auto"/>
      </w:divBdr>
    </w:div>
    <w:div w:id="722631223">
      <w:bodyDiv w:val="1"/>
      <w:marLeft w:val="0"/>
      <w:marRight w:val="0"/>
      <w:marTop w:val="0"/>
      <w:marBottom w:val="0"/>
      <w:divBdr>
        <w:top w:val="none" w:sz="0" w:space="0" w:color="auto"/>
        <w:left w:val="none" w:sz="0" w:space="0" w:color="auto"/>
        <w:bottom w:val="none" w:sz="0" w:space="0" w:color="auto"/>
        <w:right w:val="none" w:sz="0" w:space="0" w:color="auto"/>
      </w:divBdr>
    </w:div>
    <w:div w:id="800420754">
      <w:bodyDiv w:val="1"/>
      <w:marLeft w:val="0"/>
      <w:marRight w:val="0"/>
      <w:marTop w:val="0"/>
      <w:marBottom w:val="0"/>
      <w:divBdr>
        <w:top w:val="none" w:sz="0" w:space="0" w:color="auto"/>
        <w:left w:val="none" w:sz="0" w:space="0" w:color="auto"/>
        <w:bottom w:val="none" w:sz="0" w:space="0" w:color="auto"/>
        <w:right w:val="none" w:sz="0" w:space="0" w:color="auto"/>
      </w:divBdr>
    </w:div>
    <w:div w:id="841970312">
      <w:bodyDiv w:val="1"/>
      <w:marLeft w:val="0"/>
      <w:marRight w:val="0"/>
      <w:marTop w:val="0"/>
      <w:marBottom w:val="0"/>
      <w:divBdr>
        <w:top w:val="none" w:sz="0" w:space="0" w:color="auto"/>
        <w:left w:val="none" w:sz="0" w:space="0" w:color="auto"/>
        <w:bottom w:val="none" w:sz="0" w:space="0" w:color="auto"/>
        <w:right w:val="none" w:sz="0" w:space="0" w:color="auto"/>
      </w:divBdr>
    </w:div>
    <w:div w:id="857352847">
      <w:bodyDiv w:val="1"/>
      <w:marLeft w:val="0"/>
      <w:marRight w:val="0"/>
      <w:marTop w:val="0"/>
      <w:marBottom w:val="0"/>
      <w:divBdr>
        <w:top w:val="none" w:sz="0" w:space="0" w:color="auto"/>
        <w:left w:val="none" w:sz="0" w:space="0" w:color="auto"/>
        <w:bottom w:val="none" w:sz="0" w:space="0" w:color="auto"/>
        <w:right w:val="none" w:sz="0" w:space="0" w:color="auto"/>
      </w:divBdr>
    </w:div>
    <w:div w:id="887301713">
      <w:bodyDiv w:val="1"/>
      <w:marLeft w:val="0"/>
      <w:marRight w:val="0"/>
      <w:marTop w:val="0"/>
      <w:marBottom w:val="0"/>
      <w:divBdr>
        <w:top w:val="none" w:sz="0" w:space="0" w:color="auto"/>
        <w:left w:val="none" w:sz="0" w:space="0" w:color="auto"/>
        <w:bottom w:val="none" w:sz="0" w:space="0" w:color="auto"/>
        <w:right w:val="none" w:sz="0" w:space="0" w:color="auto"/>
      </w:divBdr>
    </w:div>
    <w:div w:id="948044444">
      <w:bodyDiv w:val="1"/>
      <w:marLeft w:val="0"/>
      <w:marRight w:val="0"/>
      <w:marTop w:val="0"/>
      <w:marBottom w:val="0"/>
      <w:divBdr>
        <w:top w:val="none" w:sz="0" w:space="0" w:color="auto"/>
        <w:left w:val="none" w:sz="0" w:space="0" w:color="auto"/>
        <w:bottom w:val="none" w:sz="0" w:space="0" w:color="auto"/>
        <w:right w:val="none" w:sz="0" w:space="0" w:color="auto"/>
      </w:divBdr>
    </w:div>
    <w:div w:id="1027096117">
      <w:bodyDiv w:val="1"/>
      <w:marLeft w:val="0"/>
      <w:marRight w:val="0"/>
      <w:marTop w:val="0"/>
      <w:marBottom w:val="0"/>
      <w:divBdr>
        <w:top w:val="none" w:sz="0" w:space="0" w:color="auto"/>
        <w:left w:val="none" w:sz="0" w:space="0" w:color="auto"/>
        <w:bottom w:val="none" w:sz="0" w:space="0" w:color="auto"/>
        <w:right w:val="none" w:sz="0" w:space="0" w:color="auto"/>
      </w:divBdr>
    </w:div>
    <w:div w:id="1038358599">
      <w:bodyDiv w:val="1"/>
      <w:marLeft w:val="0"/>
      <w:marRight w:val="0"/>
      <w:marTop w:val="0"/>
      <w:marBottom w:val="0"/>
      <w:divBdr>
        <w:top w:val="none" w:sz="0" w:space="0" w:color="auto"/>
        <w:left w:val="none" w:sz="0" w:space="0" w:color="auto"/>
        <w:bottom w:val="none" w:sz="0" w:space="0" w:color="auto"/>
        <w:right w:val="none" w:sz="0" w:space="0" w:color="auto"/>
      </w:divBdr>
    </w:div>
    <w:div w:id="1040588215">
      <w:bodyDiv w:val="1"/>
      <w:marLeft w:val="0"/>
      <w:marRight w:val="0"/>
      <w:marTop w:val="0"/>
      <w:marBottom w:val="0"/>
      <w:divBdr>
        <w:top w:val="none" w:sz="0" w:space="0" w:color="auto"/>
        <w:left w:val="none" w:sz="0" w:space="0" w:color="auto"/>
        <w:bottom w:val="none" w:sz="0" w:space="0" w:color="auto"/>
        <w:right w:val="none" w:sz="0" w:space="0" w:color="auto"/>
      </w:divBdr>
    </w:div>
    <w:div w:id="1053844937">
      <w:bodyDiv w:val="1"/>
      <w:marLeft w:val="0"/>
      <w:marRight w:val="0"/>
      <w:marTop w:val="0"/>
      <w:marBottom w:val="0"/>
      <w:divBdr>
        <w:top w:val="none" w:sz="0" w:space="0" w:color="auto"/>
        <w:left w:val="none" w:sz="0" w:space="0" w:color="auto"/>
        <w:bottom w:val="none" w:sz="0" w:space="0" w:color="auto"/>
        <w:right w:val="none" w:sz="0" w:space="0" w:color="auto"/>
      </w:divBdr>
    </w:div>
    <w:div w:id="1179927863">
      <w:bodyDiv w:val="1"/>
      <w:marLeft w:val="0"/>
      <w:marRight w:val="0"/>
      <w:marTop w:val="0"/>
      <w:marBottom w:val="0"/>
      <w:divBdr>
        <w:top w:val="none" w:sz="0" w:space="0" w:color="auto"/>
        <w:left w:val="none" w:sz="0" w:space="0" w:color="auto"/>
        <w:bottom w:val="none" w:sz="0" w:space="0" w:color="auto"/>
        <w:right w:val="none" w:sz="0" w:space="0" w:color="auto"/>
      </w:divBdr>
    </w:div>
    <w:div w:id="1307080786">
      <w:bodyDiv w:val="1"/>
      <w:marLeft w:val="0"/>
      <w:marRight w:val="0"/>
      <w:marTop w:val="0"/>
      <w:marBottom w:val="0"/>
      <w:divBdr>
        <w:top w:val="none" w:sz="0" w:space="0" w:color="auto"/>
        <w:left w:val="none" w:sz="0" w:space="0" w:color="auto"/>
        <w:bottom w:val="none" w:sz="0" w:space="0" w:color="auto"/>
        <w:right w:val="none" w:sz="0" w:space="0" w:color="auto"/>
      </w:divBdr>
    </w:div>
    <w:div w:id="1353191068">
      <w:bodyDiv w:val="1"/>
      <w:marLeft w:val="0"/>
      <w:marRight w:val="0"/>
      <w:marTop w:val="0"/>
      <w:marBottom w:val="0"/>
      <w:divBdr>
        <w:top w:val="none" w:sz="0" w:space="0" w:color="auto"/>
        <w:left w:val="none" w:sz="0" w:space="0" w:color="auto"/>
        <w:bottom w:val="none" w:sz="0" w:space="0" w:color="auto"/>
        <w:right w:val="none" w:sz="0" w:space="0" w:color="auto"/>
      </w:divBdr>
    </w:div>
    <w:div w:id="1354770034">
      <w:bodyDiv w:val="1"/>
      <w:marLeft w:val="0"/>
      <w:marRight w:val="0"/>
      <w:marTop w:val="0"/>
      <w:marBottom w:val="0"/>
      <w:divBdr>
        <w:top w:val="none" w:sz="0" w:space="0" w:color="auto"/>
        <w:left w:val="none" w:sz="0" w:space="0" w:color="auto"/>
        <w:bottom w:val="none" w:sz="0" w:space="0" w:color="auto"/>
        <w:right w:val="none" w:sz="0" w:space="0" w:color="auto"/>
      </w:divBdr>
    </w:div>
    <w:div w:id="1355303358">
      <w:bodyDiv w:val="1"/>
      <w:marLeft w:val="0"/>
      <w:marRight w:val="0"/>
      <w:marTop w:val="0"/>
      <w:marBottom w:val="0"/>
      <w:divBdr>
        <w:top w:val="none" w:sz="0" w:space="0" w:color="auto"/>
        <w:left w:val="none" w:sz="0" w:space="0" w:color="auto"/>
        <w:bottom w:val="none" w:sz="0" w:space="0" w:color="auto"/>
        <w:right w:val="none" w:sz="0" w:space="0" w:color="auto"/>
      </w:divBdr>
    </w:div>
    <w:div w:id="1358775482">
      <w:bodyDiv w:val="1"/>
      <w:marLeft w:val="0"/>
      <w:marRight w:val="0"/>
      <w:marTop w:val="0"/>
      <w:marBottom w:val="0"/>
      <w:divBdr>
        <w:top w:val="none" w:sz="0" w:space="0" w:color="auto"/>
        <w:left w:val="none" w:sz="0" w:space="0" w:color="auto"/>
        <w:bottom w:val="none" w:sz="0" w:space="0" w:color="auto"/>
        <w:right w:val="none" w:sz="0" w:space="0" w:color="auto"/>
      </w:divBdr>
    </w:div>
    <w:div w:id="1387921667">
      <w:bodyDiv w:val="1"/>
      <w:marLeft w:val="0"/>
      <w:marRight w:val="0"/>
      <w:marTop w:val="0"/>
      <w:marBottom w:val="0"/>
      <w:divBdr>
        <w:top w:val="none" w:sz="0" w:space="0" w:color="auto"/>
        <w:left w:val="none" w:sz="0" w:space="0" w:color="auto"/>
        <w:bottom w:val="none" w:sz="0" w:space="0" w:color="auto"/>
        <w:right w:val="none" w:sz="0" w:space="0" w:color="auto"/>
      </w:divBdr>
    </w:div>
    <w:div w:id="1389300276">
      <w:bodyDiv w:val="1"/>
      <w:marLeft w:val="0"/>
      <w:marRight w:val="0"/>
      <w:marTop w:val="0"/>
      <w:marBottom w:val="0"/>
      <w:divBdr>
        <w:top w:val="none" w:sz="0" w:space="0" w:color="auto"/>
        <w:left w:val="none" w:sz="0" w:space="0" w:color="auto"/>
        <w:bottom w:val="none" w:sz="0" w:space="0" w:color="auto"/>
        <w:right w:val="none" w:sz="0" w:space="0" w:color="auto"/>
      </w:divBdr>
    </w:div>
    <w:div w:id="1422871349">
      <w:bodyDiv w:val="1"/>
      <w:marLeft w:val="0"/>
      <w:marRight w:val="0"/>
      <w:marTop w:val="0"/>
      <w:marBottom w:val="0"/>
      <w:divBdr>
        <w:top w:val="none" w:sz="0" w:space="0" w:color="auto"/>
        <w:left w:val="none" w:sz="0" w:space="0" w:color="auto"/>
        <w:bottom w:val="none" w:sz="0" w:space="0" w:color="auto"/>
        <w:right w:val="none" w:sz="0" w:space="0" w:color="auto"/>
      </w:divBdr>
    </w:div>
    <w:div w:id="1424103426">
      <w:bodyDiv w:val="1"/>
      <w:marLeft w:val="0"/>
      <w:marRight w:val="0"/>
      <w:marTop w:val="0"/>
      <w:marBottom w:val="0"/>
      <w:divBdr>
        <w:top w:val="none" w:sz="0" w:space="0" w:color="auto"/>
        <w:left w:val="none" w:sz="0" w:space="0" w:color="auto"/>
        <w:bottom w:val="none" w:sz="0" w:space="0" w:color="auto"/>
        <w:right w:val="none" w:sz="0" w:space="0" w:color="auto"/>
      </w:divBdr>
    </w:div>
    <w:div w:id="1549563334">
      <w:bodyDiv w:val="1"/>
      <w:marLeft w:val="0"/>
      <w:marRight w:val="0"/>
      <w:marTop w:val="0"/>
      <w:marBottom w:val="0"/>
      <w:divBdr>
        <w:top w:val="none" w:sz="0" w:space="0" w:color="auto"/>
        <w:left w:val="none" w:sz="0" w:space="0" w:color="auto"/>
        <w:bottom w:val="none" w:sz="0" w:space="0" w:color="auto"/>
        <w:right w:val="none" w:sz="0" w:space="0" w:color="auto"/>
      </w:divBdr>
    </w:div>
    <w:div w:id="1631979112">
      <w:bodyDiv w:val="1"/>
      <w:marLeft w:val="0"/>
      <w:marRight w:val="0"/>
      <w:marTop w:val="0"/>
      <w:marBottom w:val="0"/>
      <w:divBdr>
        <w:top w:val="none" w:sz="0" w:space="0" w:color="auto"/>
        <w:left w:val="none" w:sz="0" w:space="0" w:color="auto"/>
        <w:bottom w:val="none" w:sz="0" w:space="0" w:color="auto"/>
        <w:right w:val="none" w:sz="0" w:space="0" w:color="auto"/>
      </w:divBdr>
    </w:div>
    <w:div w:id="1698121422">
      <w:bodyDiv w:val="1"/>
      <w:marLeft w:val="0"/>
      <w:marRight w:val="0"/>
      <w:marTop w:val="0"/>
      <w:marBottom w:val="0"/>
      <w:divBdr>
        <w:top w:val="none" w:sz="0" w:space="0" w:color="auto"/>
        <w:left w:val="none" w:sz="0" w:space="0" w:color="auto"/>
        <w:bottom w:val="none" w:sz="0" w:space="0" w:color="auto"/>
        <w:right w:val="none" w:sz="0" w:space="0" w:color="auto"/>
      </w:divBdr>
    </w:div>
    <w:div w:id="1730377558">
      <w:bodyDiv w:val="1"/>
      <w:marLeft w:val="0"/>
      <w:marRight w:val="0"/>
      <w:marTop w:val="0"/>
      <w:marBottom w:val="0"/>
      <w:divBdr>
        <w:top w:val="none" w:sz="0" w:space="0" w:color="auto"/>
        <w:left w:val="none" w:sz="0" w:space="0" w:color="auto"/>
        <w:bottom w:val="none" w:sz="0" w:space="0" w:color="auto"/>
        <w:right w:val="none" w:sz="0" w:space="0" w:color="auto"/>
      </w:divBdr>
    </w:div>
    <w:div w:id="1793787767">
      <w:bodyDiv w:val="1"/>
      <w:marLeft w:val="0"/>
      <w:marRight w:val="0"/>
      <w:marTop w:val="0"/>
      <w:marBottom w:val="0"/>
      <w:divBdr>
        <w:top w:val="none" w:sz="0" w:space="0" w:color="auto"/>
        <w:left w:val="none" w:sz="0" w:space="0" w:color="auto"/>
        <w:bottom w:val="none" w:sz="0" w:space="0" w:color="auto"/>
        <w:right w:val="none" w:sz="0" w:space="0" w:color="auto"/>
      </w:divBdr>
    </w:div>
    <w:div w:id="1917394426">
      <w:bodyDiv w:val="1"/>
      <w:marLeft w:val="0"/>
      <w:marRight w:val="0"/>
      <w:marTop w:val="0"/>
      <w:marBottom w:val="0"/>
      <w:divBdr>
        <w:top w:val="none" w:sz="0" w:space="0" w:color="auto"/>
        <w:left w:val="none" w:sz="0" w:space="0" w:color="auto"/>
        <w:bottom w:val="none" w:sz="0" w:space="0" w:color="auto"/>
        <w:right w:val="none" w:sz="0" w:space="0" w:color="auto"/>
      </w:divBdr>
    </w:div>
    <w:div w:id="202882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mike.trott@aru.ac.uk" TargetMode="External"/><Relationship Id="rId12"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102941</Words>
  <Characters>586769</Characters>
  <Application>Microsoft Office Word</Application>
  <DocSecurity>0</DocSecurity>
  <Lines>4889</Lines>
  <Paragraphs>1376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Trott, Mike (Postgraduate Researcher)</dc:creator>
  <cp:keywords/>
  <dc:description/>
  <cp:lastModifiedBy>Trott, Mike</cp:lastModifiedBy>
  <cp:revision>2</cp:revision>
  <dcterms:created xsi:type="dcterms:W3CDTF">2022-04-13T13:51:00Z</dcterms:created>
  <dcterms:modified xsi:type="dcterms:W3CDTF">2022-04-13T13:51:00Z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zotero-version="6.0.1"&gt;&lt;session id="pZcqSlUQ"/&gt;&lt;style id="http://www.zotero.org/styles/american-medical-association" hasBibliography="1" bibliographyStyleHasBeenSet="1"/&gt;&lt;prefs&gt;&lt;pref name="fieldType" value="Field"/&gt;&lt;pref name="autom</vt:lpwstr>
  </property>
  <property fmtid="{D5CDD505-2E9C-101B-9397-08002B2CF9AE}" pid="3" name="ZOTERO_PREF_2">
    <vt:lpwstr>aticJournalAbbreviations" value="true"/&gt;&lt;pref name="dontAskDelayCitationUpdates" value="true"/&gt;&lt;/prefs&gt;&lt;/data&gt;</vt:lpwstr>
  </property>
</Properties>
</file>