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239AB" w14:textId="368D0C68" w:rsidR="0031488E" w:rsidRPr="0031488E" w:rsidRDefault="0031488E" w:rsidP="0031488E">
      <w:pPr>
        <w:pStyle w:val="AuthorList"/>
        <w:jc w:val="center"/>
        <w:rPr>
          <w:sz w:val="32"/>
          <w:szCs w:val="32"/>
        </w:rPr>
      </w:pPr>
      <w:r w:rsidRPr="0031488E">
        <w:rPr>
          <w:sz w:val="32"/>
          <w:szCs w:val="32"/>
        </w:rPr>
        <w:t xml:space="preserve">Lower Limb Muscle Strength </w:t>
      </w:r>
      <w:r>
        <w:rPr>
          <w:sz w:val="32"/>
          <w:szCs w:val="32"/>
        </w:rPr>
        <w:t>a</w:t>
      </w:r>
      <w:r w:rsidRPr="0031488E">
        <w:rPr>
          <w:sz w:val="32"/>
          <w:szCs w:val="32"/>
        </w:rPr>
        <w:t>nd Muscle Mass Are</w:t>
      </w:r>
    </w:p>
    <w:p w14:paraId="110B3CC0" w14:textId="52D542DF" w:rsidR="0031488E" w:rsidRPr="0031488E" w:rsidRDefault="0031488E" w:rsidP="0031488E">
      <w:pPr>
        <w:pStyle w:val="AuthorList"/>
        <w:jc w:val="center"/>
        <w:rPr>
          <w:sz w:val="32"/>
          <w:szCs w:val="32"/>
        </w:rPr>
      </w:pPr>
      <w:r w:rsidRPr="0031488E">
        <w:rPr>
          <w:sz w:val="32"/>
          <w:szCs w:val="32"/>
        </w:rPr>
        <w:t xml:space="preserve">Associated </w:t>
      </w:r>
      <w:r>
        <w:rPr>
          <w:sz w:val="32"/>
          <w:szCs w:val="32"/>
        </w:rPr>
        <w:t>w</w:t>
      </w:r>
      <w:r w:rsidRPr="0031488E">
        <w:rPr>
          <w:sz w:val="32"/>
          <w:szCs w:val="32"/>
        </w:rPr>
        <w:t>ith Incident Symptomatic Knee Osteoarthritis:</w:t>
      </w:r>
    </w:p>
    <w:p w14:paraId="77264D3D" w14:textId="37233332" w:rsidR="0031488E" w:rsidRPr="0031488E" w:rsidRDefault="0031488E" w:rsidP="0031488E">
      <w:pPr>
        <w:pStyle w:val="AuthorList"/>
        <w:jc w:val="center"/>
        <w:rPr>
          <w:sz w:val="32"/>
          <w:szCs w:val="32"/>
          <w:lang w:val="it-IT"/>
        </w:rPr>
      </w:pPr>
      <w:r w:rsidRPr="00B14E95">
        <w:rPr>
          <w:sz w:val="32"/>
          <w:szCs w:val="32"/>
          <w:lang w:val="it-IT"/>
        </w:rPr>
        <w:t>a Longitudinal Cohort Study</w:t>
      </w:r>
    </w:p>
    <w:p w14:paraId="4B10A82A" w14:textId="77777777" w:rsidR="00B14E95" w:rsidRPr="00B14E95" w:rsidRDefault="00B14E95" w:rsidP="00B14E95">
      <w:pPr>
        <w:spacing w:before="240" w:after="0"/>
        <w:rPr>
          <w:rFonts w:cs="Times New Roman"/>
          <w:b/>
          <w:szCs w:val="24"/>
          <w:vertAlign w:val="superscript"/>
          <w:lang w:val="it-IT"/>
        </w:rPr>
      </w:pPr>
      <w:r w:rsidRPr="00B14E95">
        <w:rPr>
          <w:rFonts w:cs="Times New Roman"/>
          <w:b/>
          <w:szCs w:val="24"/>
          <w:lang w:val="it-IT"/>
        </w:rPr>
        <w:t>Nicola Veronese</w:t>
      </w:r>
      <w:r w:rsidRPr="00B14E95">
        <w:rPr>
          <w:rFonts w:cs="Times New Roman"/>
          <w:b/>
          <w:szCs w:val="24"/>
          <w:vertAlign w:val="superscript"/>
          <w:lang w:val="it-IT"/>
        </w:rPr>
        <w:t>1,2</w:t>
      </w:r>
      <w:r w:rsidRPr="00B14E95">
        <w:rPr>
          <w:rFonts w:cs="Times New Roman"/>
          <w:b/>
          <w:szCs w:val="24"/>
          <w:lang w:val="it-IT"/>
        </w:rPr>
        <w:t>, Sinisa Stefanac</w:t>
      </w:r>
      <w:r w:rsidRPr="00B14E95">
        <w:rPr>
          <w:rFonts w:cs="Times New Roman"/>
          <w:b/>
          <w:szCs w:val="24"/>
          <w:vertAlign w:val="superscript"/>
          <w:lang w:val="it-IT"/>
        </w:rPr>
        <w:t>3</w:t>
      </w:r>
      <w:r w:rsidRPr="00B14E95">
        <w:rPr>
          <w:rFonts w:cs="Times New Roman"/>
          <w:b/>
          <w:szCs w:val="24"/>
          <w:lang w:val="it-IT"/>
        </w:rPr>
        <w:t>, Ai Koyanagi</w:t>
      </w:r>
      <w:r w:rsidRPr="00B14E95">
        <w:rPr>
          <w:rFonts w:cs="Times New Roman"/>
          <w:b/>
          <w:szCs w:val="24"/>
          <w:vertAlign w:val="superscript"/>
          <w:lang w:val="it-IT"/>
        </w:rPr>
        <w:t>4,5</w:t>
      </w:r>
      <w:r w:rsidRPr="00B14E95">
        <w:rPr>
          <w:rFonts w:cs="Times New Roman"/>
          <w:b/>
          <w:szCs w:val="24"/>
          <w:lang w:val="it-IT"/>
        </w:rPr>
        <w:t>, Nasser Al-Daghri</w:t>
      </w:r>
      <w:r w:rsidRPr="00B14E95">
        <w:rPr>
          <w:rFonts w:cs="Times New Roman"/>
          <w:b/>
          <w:szCs w:val="24"/>
          <w:vertAlign w:val="superscript"/>
          <w:lang w:val="it-IT"/>
        </w:rPr>
        <w:t>2</w:t>
      </w:r>
      <w:r w:rsidRPr="00B14E95">
        <w:rPr>
          <w:rFonts w:cs="Times New Roman"/>
          <w:b/>
          <w:szCs w:val="24"/>
          <w:lang w:val="it-IT"/>
        </w:rPr>
        <w:t>, Shaun Sabico</w:t>
      </w:r>
      <w:r w:rsidRPr="00B14E95">
        <w:rPr>
          <w:rFonts w:cs="Times New Roman"/>
          <w:b/>
          <w:szCs w:val="24"/>
          <w:vertAlign w:val="superscript"/>
          <w:lang w:val="it-IT"/>
        </w:rPr>
        <w:t>2</w:t>
      </w:r>
      <w:r w:rsidRPr="00B14E95">
        <w:rPr>
          <w:rFonts w:cs="Times New Roman"/>
          <w:b/>
          <w:szCs w:val="24"/>
          <w:lang w:val="it-IT"/>
        </w:rPr>
        <w:t>, Cyrus Cooper</w:t>
      </w:r>
      <w:r w:rsidRPr="00B14E95">
        <w:rPr>
          <w:rFonts w:cs="Times New Roman"/>
          <w:b/>
          <w:szCs w:val="24"/>
          <w:vertAlign w:val="superscript"/>
          <w:lang w:val="it-IT"/>
        </w:rPr>
        <w:t>6,7,8</w:t>
      </w:r>
      <w:r w:rsidRPr="00B14E95">
        <w:rPr>
          <w:rFonts w:cs="Times New Roman"/>
          <w:b/>
          <w:szCs w:val="24"/>
          <w:lang w:val="it-IT"/>
        </w:rPr>
        <w:t>, Renè Rizzoli</w:t>
      </w:r>
      <w:r w:rsidRPr="00B14E95">
        <w:rPr>
          <w:rFonts w:cs="Times New Roman"/>
          <w:b/>
          <w:szCs w:val="24"/>
          <w:vertAlign w:val="superscript"/>
          <w:lang w:val="it-IT"/>
        </w:rPr>
        <w:t>9</w:t>
      </w:r>
      <w:r w:rsidRPr="00B14E95">
        <w:rPr>
          <w:rFonts w:cs="Times New Roman"/>
          <w:b/>
          <w:szCs w:val="24"/>
          <w:lang w:val="it-IT"/>
        </w:rPr>
        <w:t>, Jean-Yves Reginster</w:t>
      </w:r>
      <w:r w:rsidRPr="00B14E95">
        <w:rPr>
          <w:rFonts w:cs="Times New Roman"/>
          <w:b/>
          <w:szCs w:val="24"/>
          <w:vertAlign w:val="superscript"/>
          <w:lang w:val="it-IT"/>
        </w:rPr>
        <w:t>10</w:t>
      </w:r>
      <w:r w:rsidRPr="00B14E95">
        <w:rPr>
          <w:rFonts w:cs="Times New Roman"/>
          <w:b/>
          <w:szCs w:val="24"/>
          <w:lang w:val="it-IT"/>
        </w:rPr>
        <w:t>, Mario Barbagallo</w:t>
      </w:r>
      <w:r w:rsidRPr="00B14E95">
        <w:rPr>
          <w:rFonts w:cs="Times New Roman"/>
          <w:b/>
          <w:szCs w:val="24"/>
          <w:vertAlign w:val="superscript"/>
          <w:lang w:val="it-IT"/>
        </w:rPr>
        <w:t>1</w:t>
      </w:r>
      <w:r w:rsidRPr="00B14E95">
        <w:rPr>
          <w:rFonts w:cs="Times New Roman"/>
          <w:b/>
          <w:szCs w:val="24"/>
          <w:lang w:val="it-IT"/>
        </w:rPr>
        <w:t>, Ligia J. Dominguez</w:t>
      </w:r>
      <w:r w:rsidRPr="00B14E95">
        <w:rPr>
          <w:rFonts w:cs="Times New Roman"/>
          <w:b/>
          <w:szCs w:val="24"/>
          <w:vertAlign w:val="superscript"/>
          <w:lang w:val="it-IT"/>
        </w:rPr>
        <w:t>1</w:t>
      </w:r>
      <w:r w:rsidRPr="00B14E95">
        <w:rPr>
          <w:rFonts w:cs="Times New Roman"/>
          <w:b/>
          <w:szCs w:val="24"/>
          <w:lang w:val="it-IT"/>
        </w:rPr>
        <w:t>, Lee Smith</w:t>
      </w:r>
      <w:r w:rsidRPr="00B14E95">
        <w:rPr>
          <w:rFonts w:cs="Times New Roman"/>
          <w:b/>
          <w:szCs w:val="24"/>
          <w:vertAlign w:val="superscript"/>
          <w:lang w:val="it-IT"/>
        </w:rPr>
        <w:t>11</w:t>
      </w:r>
      <w:r w:rsidRPr="00B14E95">
        <w:rPr>
          <w:rFonts w:cs="Times New Roman"/>
          <w:b/>
          <w:szCs w:val="24"/>
          <w:lang w:val="it-IT"/>
        </w:rPr>
        <w:t>,</w:t>
      </w:r>
      <w:r w:rsidRPr="00B14E95">
        <w:rPr>
          <w:rFonts w:cs="Times New Roman"/>
          <w:b/>
          <w:szCs w:val="24"/>
          <w:vertAlign w:val="superscript"/>
          <w:lang w:val="it-IT"/>
        </w:rPr>
        <w:t>,</w:t>
      </w:r>
      <w:r w:rsidRPr="00B14E95">
        <w:rPr>
          <w:rFonts w:cs="Times New Roman"/>
          <w:b/>
          <w:szCs w:val="24"/>
          <w:lang w:val="it-IT"/>
        </w:rPr>
        <w:t xml:space="preserve"> Stefania Maggi</w:t>
      </w:r>
      <w:r w:rsidRPr="00B14E95">
        <w:rPr>
          <w:rFonts w:cs="Times New Roman"/>
          <w:b/>
          <w:szCs w:val="24"/>
          <w:vertAlign w:val="superscript"/>
          <w:lang w:val="it-IT"/>
        </w:rPr>
        <w:t>12</w:t>
      </w:r>
    </w:p>
    <w:p w14:paraId="1E28BB68" w14:textId="77777777" w:rsidR="00B14E95" w:rsidRPr="00B14E95" w:rsidRDefault="00B14E95" w:rsidP="00B14E95">
      <w:pPr>
        <w:spacing w:before="240" w:after="0"/>
        <w:rPr>
          <w:rFonts w:cs="Times New Roman"/>
          <w:bCs/>
          <w:szCs w:val="24"/>
        </w:rPr>
      </w:pPr>
      <w:r w:rsidRPr="00B14E95">
        <w:rPr>
          <w:rFonts w:cs="Times New Roman"/>
          <w:bCs/>
          <w:szCs w:val="24"/>
        </w:rPr>
        <w:t xml:space="preserve">1 University of Palermo, Department of Internal Medicine, Geriatric Section, Palermo, </w:t>
      </w:r>
      <w:proofErr w:type="gramStart"/>
      <w:r w:rsidRPr="00B14E95">
        <w:rPr>
          <w:rFonts w:cs="Times New Roman"/>
          <w:bCs/>
          <w:szCs w:val="24"/>
        </w:rPr>
        <w:t>Italy;</w:t>
      </w:r>
      <w:proofErr w:type="gramEnd"/>
      <w:r w:rsidRPr="00B14E95">
        <w:rPr>
          <w:rFonts w:cs="Times New Roman"/>
          <w:bCs/>
          <w:szCs w:val="24"/>
        </w:rPr>
        <w:t xml:space="preserve">  </w:t>
      </w:r>
    </w:p>
    <w:p w14:paraId="1BAA5315" w14:textId="093988EA" w:rsidR="00B14E95" w:rsidRPr="00B14E95" w:rsidRDefault="00B14E95" w:rsidP="00B14E95">
      <w:pPr>
        <w:spacing w:before="240" w:after="0"/>
        <w:rPr>
          <w:rFonts w:cs="Times New Roman"/>
          <w:szCs w:val="24"/>
        </w:rPr>
      </w:pPr>
      <w:r w:rsidRPr="00B14E95">
        <w:rPr>
          <w:rFonts w:cs="Times New Roman"/>
          <w:bCs/>
          <w:szCs w:val="24"/>
        </w:rPr>
        <w:t xml:space="preserve">2 </w:t>
      </w:r>
      <w:ins w:id="0" w:author="Nicola Veronese" w:date="2021-11-26T16:44:00Z">
        <w:r w:rsidR="00297BBD" w:rsidRPr="00297BBD">
          <w:rPr>
            <w:rFonts w:cs="Times New Roman"/>
            <w:bCs/>
            <w:szCs w:val="24"/>
          </w:rPr>
          <w:t xml:space="preserve">Biochemistry </w:t>
        </w:r>
      </w:ins>
      <w:ins w:id="1" w:author="Nicola Veronese" w:date="2021-11-26T16:46:00Z">
        <w:r w:rsidR="00921D41" w:rsidRPr="00297BBD">
          <w:rPr>
            <w:rFonts w:cs="Times New Roman"/>
            <w:bCs/>
            <w:szCs w:val="24"/>
          </w:rPr>
          <w:t>Depa</w:t>
        </w:r>
        <w:r w:rsidR="00921D41">
          <w:rPr>
            <w:rFonts w:cs="Times New Roman"/>
            <w:bCs/>
            <w:szCs w:val="24"/>
          </w:rPr>
          <w:t>rtment</w:t>
        </w:r>
      </w:ins>
      <w:ins w:id="2" w:author="Nicola Veronese" w:date="2021-11-26T16:44:00Z">
        <w:r w:rsidR="00297BBD" w:rsidRPr="00297BBD">
          <w:rPr>
            <w:rFonts w:cs="Times New Roman"/>
            <w:bCs/>
            <w:szCs w:val="24"/>
          </w:rPr>
          <w:t>, College of Science, KSU, Riyadh 11451, SA</w:t>
        </w:r>
      </w:ins>
      <w:del w:id="3" w:author="Nicola Veronese" w:date="2021-11-26T16:44:00Z">
        <w:r w:rsidRPr="00B14E95" w:rsidDel="00297BBD">
          <w:rPr>
            <w:rFonts w:cs="Times New Roman"/>
            <w:szCs w:val="24"/>
          </w:rPr>
          <w:delText>Prince Mutaib Chair for Biomarkers of Osteoporosis, Biochemistry Department, College of Science, King Saud University , Riyadh , Saudi Arabia</w:delText>
        </w:r>
      </w:del>
      <w:r w:rsidRPr="00B14E95">
        <w:rPr>
          <w:rFonts w:cs="Times New Roman"/>
          <w:szCs w:val="24"/>
        </w:rPr>
        <w:t>;</w:t>
      </w:r>
    </w:p>
    <w:p w14:paraId="70421F59" w14:textId="77777777" w:rsidR="00B14E95" w:rsidRPr="00B14E95" w:rsidRDefault="00B14E95" w:rsidP="00B14E95">
      <w:pPr>
        <w:spacing w:before="240" w:after="0"/>
        <w:rPr>
          <w:rFonts w:cs="Times New Roman"/>
          <w:szCs w:val="24"/>
        </w:rPr>
      </w:pPr>
      <w:r w:rsidRPr="00B14E95">
        <w:rPr>
          <w:rFonts w:cs="Times New Roman"/>
          <w:szCs w:val="24"/>
        </w:rPr>
        <w:t>3 Institute of Outcomes Research, Centre for Medical Statistics, Informatics and Intelligent Systems, Medical University of Vienna, 1090 Vienna, Austria.</w:t>
      </w:r>
    </w:p>
    <w:p w14:paraId="33B9878D" w14:textId="77777777" w:rsidR="00B14E95" w:rsidRPr="00B14E95" w:rsidRDefault="00B14E95" w:rsidP="00B14E95">
      <w:pPr>
        <w:spacing w:before="240" w:after="0"/>
        <w:rPr>
          <w:rFonts w:cs="Times New Roman"/>
          <w:szCs w:val="24"/>
        </w:rPr>
      </w:pPr>
      <w:r w:rsidRPr="00B14E95">
        <w:rPr>
          <w:rFonts w:cs="Times New Roman"/>
          <w:szCs w:val="24"/>
        </w:rPr>
        <w:t xml:space="preserve">4 Research and Development Unit, Parc </w:t>
      </w:r>
      <w:proofErr w:type="spellStart"/>
      <w:r w:rsidRPr="00B14E95">
        <w:rPr>
          <w:rFonts w:cs="Times New Roman"/>
          <w:szCs w:val="24"/>
        </w:rPr>
        <w:t>Sanitari</w:t>
      </w:r>
      <w:proofErr w:type="spellEnd"/>
      <w:r w:rsidRPr="00B14E95">
        <w:rPr>
          <w:rFonts w:cs="Times New Roman"/>
          <w:szCs w:val="24"/>
        </w:rPr>
        <w:t xml:space="preserve"> Sant Joan de </w:t>
      </w:r>
      <w:proofErr w:type="spellStart"/>
      <w:r w:rsidRPr="00B14E95">
        <w:rPr>
          <w:rFonts w:cs="Times New Roman"/>
          <w:szCs w:val="24"/>
        </w:rPr>
        <w:t>Déu</w:t>
      </w:r>
      <w:proofErr w:type="spellEnd"/>
      <w:r w:rsidRPr="00B14E95">
        <w:rPr>
          <w:rFonts w:cs="Times New Roman"/>
          <w:szCs w:val="24"/>
        </w:rPr>
        <w:t xml:space="preserve">, </w:t>
      </w:r>
      <w:proofErr w:type="spellStart"/>
      <w:r w:rsidRPr="00B14E95">
        <w:rPr>
          <w:rFonts w:cs="Times New Roman"/>
          <w:szCs w:val="24"/>
        </w:rPr>
        <w:t>Universitat</w:t>
      </w:r>
      <w:proofErr w:type="spellEnd"/>
      <w:r w:rsidRPr="00B14E95">
        <w:rPr>
          <w:rFonts w:cs="Times New Roman"/>
          <w:szCs w:val="24"/>
        </w:rPr>
        <w:t xml:space="preserve"> de Barcelona, </w:t>
      </w:r>
      <w:proofErr w:type="spellStart"/>
      <w:r w:rsidRPr="00B14E95">
        <w:rPr>
          <w:rFonts w:cs="Times New Roman"/>
          <w:szCs w:val="24"/>
        </w:rPr>
        <w:t>Fundació</w:t>
      </w:r>
      <w:proofErr w:type="spellEnd"/>
      <w:r w:rsidRPr="00B14E95">
        <w:rPr>
          <w:rFonts w:cs="Times New Roman"/>
          <w:szCs w:val="24"/>
        </w:rPr>
        <w:t xml:space="preserve"> Sant Joan de </w:t>
      </w:r>
      <w:proofErr w:type="spellStart"/>
      <w:r w:rsidRPr="00B14E95">
        <w:rPr>
          <w:rFonts w:cs="Times New Roman"/>
          <w:szCs w:val="24"/>
        </w:rPr>
        <w:t>Déu</w:t>
      </w:r>
      <w:proofErr w:type="spellEnd"/>
      <w:r w:rsidRPr="00B14E95">
        <w:rPr>
          <w:rFonts w:cs="Times New Roman"/>
          <w:szCs w:val="24"/>
        </w:rPr>
        <w:t xml:space="preserve">, Barcelona, </w:t>
      </w:r>
      <w:proofErr w:type="gramStart"/>
      <w:r w:rsidRPr="00B14E95">
        <w:rPr>
          <w:rFonts w:cs="Times New Roman"/>
          <w:szCs w:val="24"/>
        </w:rPr>
        <w:t>Spain;</w:t>
      </w:r>
      <w:proofErr w:type="gramEnd"/>
    </w:p>
    <w:p w14:paraId="6F920D8D" w14:textId="77777777" w:rsidR="00B14E95" w:rsidRPr="00B14E95" w:rsidRDefault="00B14E95" w:rsidP="00B14E95">
      <w:pPr>
        <w:spacing w:before="240" w:after="0"/>
        <w:rPr>
          <w:rFonts w:cs="Times New Roman"/>
          <w:szCs w:val="24"/>
        </w:rPr>
      </w:pPr>
      <w:r w:rsidRPr="00B14E95">
        <w:rPr>
          <w:rFonts w:cs="Times New Roman"/>
          <w:szCs w:val="24"/>
        </w:rPr>
        <w:t xml:space="preserve">5 Instituto de </w:t>
      </w:r>
      <w:proofErr w:type="spellStart"/>
      <w:r w:rsidRPr="00B14E95">
        <w:rPr>
          <w:rFonts w:cs="Times New Roman"/>
          <w:szCs w:val="24"/>
        </w:rPr>
        <w:t>Salud</w:t>
      </w:r>
      <w:proofErr w:type="spellEnd"/>
      <w:r w:rsidRPr="00B14E95">
        <w:rPr>
          <w:rFonts w:cs="Times New Roman"/>
          <w:szCs w:val="24"/>
        </w:rPr>
        <w:t xml:space="preserve"> Carlos III, Centro de </w:t>
      </w:r>
      <w:proofErr w:type="spellStart"/>
      <w:r w:rsidRPr="00B14E95">
        <w:rPr>
          <w:rFonts w:cs="Times New Roman"/>
          <w:szCs w:val="24"/>
        </w:rPr>
        <w:t>Investigación</w:t>
      </w:r>
      <w:proofErr w:type="spellEnd"/>
      <w:r w:rsidRPr="00B14E95">
        <w:rPr>
          <w:rFonts w:cs="Times New Roman"/>
          <w:szCs w:val="24"/>
        </w:rPr>
        <w:t xml:space="preserve"> </w:t>
      </w:r>
      <w:proofErr w:type="spellStart"/>
      <w:r w:rsidRPr="00B14E95">
        <w:rPr>
          <w:rFonts w:cs="Times New Roman"/>
          <w:szCs w:val="24"/>
        </w:rPr>
        <w:t>Biomédica</w:t>
      </w:r>
      <w:proofErr w:type="spellEnd"/>
      <w:r w:rsidRPr="00B14E95">
        <w:rPr>
          <w:rFonts w:cs="Times New Roman"/>
          <w:szCs w:val="24"/>
        </w:rPr>
        <w:t xml:space="preserve"> </w:t>
      </w:r>
      <w:proofErr w:type="spellStart"/>
      <w:r w:rsidRPr="00B14E95">
        <w:rPr>
          <w:rFonts w:cs="Times New Roman"/>
          <w:szCs w:val="24"/>
        </w:rPr>
        <w:t>en</w:t>
      </w:r>
      <w:proofErr w:type="spellEnd"/>
      <w:r w:rsidRPr="00B14E95">
        <w:rPr>
          <w:rFonts w:cs="Times New Roman"/>
          <w:szCs w:val="24"/>
        </w:rPr>
        <w:t xml:space="preserve"> Red de </w:t>
      </w:r>
      <w:proofErr w:type="spellStart"/>
      <w:r w:rsidRPr="00B14E95">
        <w:rPr>
          <w:rFonts w:cs="Times New Roman"/>
          <w:szCs w:val="24"/>
        </w:rPr>
        <w:t>Salud</w:t>
      </w:r>
      <w:proofErr w:type="spellEnd"/>
      <w:r w:rsidRPr="00B14E95">
        <w:rPr>
          <w:rFonts w:cs="Times New Roman"/>
          <w:szCs w:val="24"/>
        </w:rPr>
        <w:t xml:space="preserve"> Mental, CIBERSAM, Madrid, </w:t>
      </w:r>
      <w:proofErr w:type="gramStart"/>
      <w:r w:rsidRPr="00B14E95">
        <w:rPr>
          <w:rFonts w:cs="Times New Roman"/>
          <w:szCs w:val="24"/>
        </w:rPr>
        <w:t>Spain;</w:t>
      </w:r>
      <w:proofErr w:type="gramEnd"/>
    </w:p>
    <w:p w14:paraId="511ED88D" w14:textId="77777777" w:rsidR="00B14E95" w:rsidRPr="00B14E95" w:rsidRDefault="00B14E95" w:rsidP="00B14E95">
      <w:pPr>
        <w:spacing w:before="240" w:after="0"/>
        <w:rPr>
          <w:rFonts w:cs="Times New Roman"/>
          <w:szCs w:val="24"/>
        </w:rPr>
      </w:pPr>
      <w:r w:rsidRPr="00B14E95">
        <w:rPr>
          <w:rFonts w:cs="Times New Roman"/>
          <w:szCs w:val="24"/>
        </w:rPr>
        <w:t xml:space="preserve">6 Oxford NIHR Musculoskeletal Biomedical Research Unit, Nuffield Department of </w:t>
      </w:r>
      <w:proofErr w:type="spellStart"/>
      <w:r w:rsidRPr="00B14E95">
        <w:rPr>
          <w:rFonts w:cs="Times New Roman"/>
          <w:szCs w:val="24"/>
        </w:rPr>
        <w:t>Orthopaedics</w:t>
      </w:r>
      <w:proofErr w:type="spellEnd"/>
      <w:r w:rsidRPr="00B14E95">
        <w:rPr>
          <w:rFonts w:cs="Times New Roman"/>
          <w:szCs w:val="24"/>
        </w:rPr>
        <w:t xml:space="preserve">, Rheumatology and Musculoskeletal Sciences, Nuffield </w:t>
      </w:r>
      <w:proofErr w:type="spellStart"/>
      <w:r w:rsidRPr="00B14E95">
        <w:rPr>
          <w:rFonts w:cs="Times New Roman"/>
          <w:szCs w:val="24"/>
        </w:rPr>
        <w:t>Orthopaedic</w:t>
      </w:r>
      <w:proofErr w:type="spellEnd"/>
      <w:r w:rsidRPr="00B14E95">
        <w:rPr>
          <w:rFonts w:cs="Times New Roman"/>
          <w:szCs w:val="24"/>
        </w:rPr>
        <w:t xml:space="preserve"> Centre, University of Oxford, Windmill Road, Oxford, OX3 7LD, UK.</w:t>
      </w:r>
    </w:p>
    <w:p w14:paraId="27667CA8" w14:textId="77777777" w:rsidR="00B14E95" w:rsidRPr="00B14E95" w:rsidRDefault="00B14E95" w:rsidP="00B14E95">
      <w:pPr>
        <w:spacing w:before="240" w:after="0"/>
        <w:rPr>
          <w:rFonts w:cs="Times New Roman"/>
          <w:szCs w:val="24"/>
        </w:rPr>
      </w:pPr>
      <w:r w:rsidRPr="00B14E95">
        <w:rPr>
          <w:rFonts w:cs="Times New Roman"/>
          <w:szCs w:val="24"/>
        </w:rPr>
        <w:t xml:space="preserve">7 MRC </w:t>
      </w:r>
      <w:proofErr w:type="spellStart"/>
      <w:r w:rsidRPr="00B14E95">
        <w:rPr>
          <w:rFonts w:cs="Times New Roman"/>
          <w:szCs w:val="24"/>
        </w:rPr>
        <w:t>Lifecourse</w:t>
      </w:r>
      <w:proofErr w:type="spellEnd"/>
      <w:r w:rsidRPr="00B14E95">
        <w:rPr>
          <w:rFonts w:cs="Times New Roman"/>
          <w:szCs w:val="24"/>
        </w:rPr>
        <w:t xml:space="preserve"> Epidemiology Unit, Southampton General Hospital, University of Southampton, Southampton, SO16 6YD, UK.</w:t>
      </w:r>
    </w:p>
    <w:p w14:paraId="21C8EDEF" w14:textId="77777777" w:rsidR="00B14E95" w:rsidRPr="00B14E95" w:rsidRDefault="00B14E95" w:rsidP="00B14E95">
      <w:pPr>
        <w:spacing w:before="240" w:after="0"/>
        <w:rPr>
          <w:rFonts w:cs="Times New Roman"/>
          <w:szCs w:val="24"/>
        </w:rPr>
      </w:pPr>
      <w:r w:rsidRPr="00B14E95">
        <w:rPr>
          <w:rFonts w:cs="Times New Roman"/>
          <w:szCs w:val="24"/>
        </w:rPr>
        <w:t>8 National Institute for Health Research Nutrition Biomedical Research Centre, University of Southampton and University Hospital Southampton NHS Foundation Trust, Southampton General Hospital, Southampton, SO16 6YD, UK</w:t>
      </w:r>
    </w:p>
    <w:p w14:paraId="345CA671" w14:textId="77777777" w:rsidR="00B14E95" w:rsidRPr="00B14E95" w:rsidRDefault="00B14E95" w:rsidP="00B14E95">
      <w:pPr>
        <w:spacing w:before="240" w:after="0"/>
        <w:rPr>
          <w:rFonts w:cs="Times New Roman"/>
          <w:szCs w:val="24"/>
        </w:rPr>
      </w:pPr>
      <w:r w:rsidRPr="00B14E95">
        <w:rPr>
          <w:rFonts w:cs="Times New Roman"/>
          <w:szCs w:val="24"/>
        </w:rPr>
        <w:t xml:space="preserve">9 Division of Bone Diseases, Department of Internal Medicine Specialties, Geneva University Hospitals and Faculty of Medicine, Geneva, </w:t>
      </w:r>
      <w:proofErr w:type="gramStart"/>
      <w:r w:rsidRPr="00B14E95">
        <w:rPr>
          <w:rFonts w:cs="Times New Roman"/>
          <w:szCs w:val="24"/>
        </w:rPr>
        <w:t>Switzerland;</w:t>
      </w:r>
      <w:proofErr w:type="gramEnd"/>
    </w:p>
    <w:p w14:paraId="616A14DD" w14:textId="77777777" w:rsidR="00B14E95" w:rsidRPr="00B14E95" w:rsidRDefault="00B14E95" w:rsidP="00B14E95">
      <w:pPr>
        <w:spacing w:before="240" w:after="0"/>
        <w:rPr>
          <w:rFonts w:cs="Times New Roman"/>
          <w:szCs w:val="24"/>
        </w:rPr>
      </w:pPr>
      <w:r w:rsidRPr="00B14E95">
        <w:rPr>
          <w:rFonts w:cs="Times New Roman"/>
          <w:szCs w:val="24"/>
        </w:rPr>
        <w:t xml:space="preserve">10 Department of Public Health, Epidemiology and Health Economics, University of Liege, CHU </w:t>
      </w:r>
      <w:proofErr w:type="spellStart"/>
      <w:r w:rsidRPr="00B14E95">
        <w:rPr>
          <w:rFonts w:cs="Times New Roman"/>
          <w:szCs w:val="24"/>
        </w:rPr>
        <w:t>Sart</w:t>
      </w:r>
      <w:proofErr w:type="spellEnd"/>
      <w:r w:rsidRPr="00B14E95">
        <w:rPr>
          <w:rFonts w:cs="Times New Roman"/>
          <w:szCs w:val="24"/>
        </w:rPr>
        <w:t xml:space="preserve"> Tilman B23, 4000, Liège, </w:t>
      </w:r>
      <w:proofErr w:type="gramStart"/>
      <w:r w:rsidRPr="00B14E95">
        <w:rPr>
          <w:rFonts w:cs="Times New Roman"/>
          <w:szCs w:val="24"/>
        </w:rPr>
        <w:t>Belgium;</w:t>
      </w:r>
      <w:proofErr w:type="gramEnd"/>
    </w:p>
    <w:p w14:paraId="3DAF5DFE" w14:textId="77777777" w:rsidR="00B14E95" w:rsidRPr="00B14E95" w:rsidRDefault="00B14E95" w:rsidP="00B14E95">
      <w:pPr>
        <w:spacing w:before="240" w:after="0"/>
        <w:rPr>
          <w:rFonts w:cs="Times New Roman"/>
          <w:szCs w:val="24"/>
        </w:rPr>
      </w:pPr>
      <w:r w:rsidRPr="00B14E95">
        <w:rPr>
          <w:rFonts w:cs="Times New Roman"/>
          <w:szCs w:val="24"/>
        </w:rPr>
        <w:t xml:space="preserve">11 The Cambridge Centre for Sport and Exercise Sciences, Department of Life Sciences, Anglia Ruskin University, Cambridge, United </w:t>
      </w:r>
      <w:proofErr w:type="gramStart"/>
      <w:r w:rsidRPr="00B14E95">
        <w:rPr>
          <w:rFonts w:cs="Times New Roman"/>
          <w:szCs w:val="24"/>
        </w:rPr>
        <w:t>Kingdom;</w:t>
      </w:r>
      <w:proofErr w:type="gramEnd"/>
    </w:p>
    <w:p w14:paraId="0BB5AED8" w14:textId="77777777" w:rsidR="00B14E95" w:rsidRPr="00B14E95" w:rsidRDefault="00B14E95" w:rsidP="00B14E95">
      <w:pPr>
        <w:spacing w:before="240" w:after="0"/>
        <w:rPr>
          <w:rFonts w:cs="Times New Roman"/>
          <w:szCs w:val="24"/>
        </w:rPr>
      </w:pPr>
      <w:r w:rsidRPr="00B14E95">
        <w:rPr>
          <w:rFonts w:cs="Times New Roman"/>
          <w:szCs w:val="24"/>
        </w:rPr>
        <w:t>12 National Research Council, Neuroscience Institute, Aging Branch, Padova, Italy.</w:t>
      </w:r>
    </w:p>
    <w:p w14:paraId="332A9A13" w14:textId="77777777" w:rsidR="00B43E14" w:rsidRPr="00B43E14" w:rsidRDefault="002868E2" w:rsidP="00B43E14">
      <w:pPr>
        <w:spacing w:before="240" w:after="0"/>
        <w:rPr>
          <w:rFonts w:cs="Times New Roman"/>
          <w:szCs w:val="24"/>
        </w:rPr>
      </w:pPr>
      <w:r w:rsidRPr="00376CC5">
        <w:rPr>
          <w:rFonts w:cs="Times New Roman"/>
          <w:b/>
          <w:szCs w:val="24"/>
        </w:rPr>
        <w:lastRenderedPageBreak/>
        <w:t xml:space="preserve">* Correspondence: </w:t>
      </w:r>
      <w:r w:rsidR="00671D9A" w:rsidRPr="00376CC5">
        <w:rPr>
          <w:rFonts w:cs="Times New Roman"/>
          <w:b/>
          <w:szCs w:val="24"/>
        </w:rPr>
        <w:br/>
      </w:r>
      <w:r w:rsidR="00B43E14" w:rsidRPr="00B43E14">
        <w:rPr>
          <w:rFonts w:cs="Times New Roman"/>
          <w:szCs w:val="24"/>
        </w:rPr>
        <w:t xml:space="preserve">Nicola Veronese. Geriatric Unit, Department of Internal Medicine and Geriatrics, University of Palermo, Via del </w:t>
      </w:r>
      <w:proofErr w:type="spellStart"/>
      <w:r w:rsidR="00B43E14" w:rsidRPr="00B43E14">
        <w:rPr>
          <w:rFonts w:cs="Times New Roman"/>
          <w:szCs w:val="24"/>
        </w:rPr>
        <w:t>Vespro</w:t>
      </w:r>
      <w:proofErr w:type="spellEnd"/>
      <w:r w:rsidR="00B43E14" w:rsidRPr="00B43E14">
        <w:rPr>
          <w:rFonts w:cs="Times New Roman"/>
          <w:szCs w:val="24"/>
        </w:rPr>
        <w:t>, 141, 90127 Palermo, Italy.  Email: nicola.veronese@unipa.it</w:t>
      </w:r>
    </w:p>
    <w:p w14:paraId="688EE9ED" w14:textId="1025730A" w:rsidR="00EA3D3C" w:rsidRPr="00376CC5" w:rsidRDefault="00817DD6" w:rsidP="00651CA2">
      <w:pPr>
        <w:pStyle w:val="AuthorList"/>
      </w:pPr>
      <w:r w:rsidRPr="00376CC5">
        <w:t xml:space="preserve">Keywords: </w:t>
      </w:r>
      <w:r w:rsidR="00B43E14" w:rsidRPr="00B43E14">
        <w:t>sarcopenia; osteoarthritis; older people</w:t>
      </w:r>
      <w:r w:rsidR="00B43E14">
        <w:t xml:space="preserve">; epidemiology; muscle mass. </w:t>
      </w:r>
    </w:p>
    <w:p w14:paraId="4DB10602" w14:textId="77777777" w:rsidR="008E2B54" w:rsidRPr="00376CC5" w:rsidRDefault="00EA3D3C" w:rsidP="00147395">
      <w:pPr>
        <w:pStyle w:val="AuthorList"/>
      </w:pPr>
      <w:r w:rsidRPr="00376CC5">
        <w:t>Abstract</w:t>
      </w:r>
    </w:p>
    <w:p w14:paraId="04380A8F" w14:textId="47C6A2C3" w:rsidR="009030A9" w:rsidRPr="009030A9" w:rsidRDefault="009030A9" w:rsidP="009030A9">
      <w:pPr>
        <w:rPr>
          <w:szCs w:val="24"/>
        </w:rPr>
      </w:pPr>
      <w:r w:rsidRPr="009030A9">
        <w:rPr>
          <w:bCs/>
          <w:szCs w:val="24"/>
        </w:rPr>
        <w:t>Recent literature suggests that sarcopenia, often represented by low lower limbs muscle mass and strength, can be considered a potential risk factor for knee osteoarthritis (OA), but the available literature is still limited. W</w:t>
      </w:r>
      <w:r w:rsidRPr="009030A9">
        <w:rPr>
          <w:szCs w:val="24"/>
        </w:rPr>
        <w:t>e therefore aimed to investigate whether sarcopenia is associated with a higher risk of radiographic (ROA) and symptomatic knee OA (</w:t>
      </w:r>
      <w:proofErr w:type="spellStart"/>
      <w:r w:rsidRPr="009030A9">
        <w:rPr>
          <w:szCs w:val="24"/>
        </w:rPr>
        <w:t>SxOA</w:t>
      </w:r>
      <w:proofErr w:type="spellEnd"/>
      <w:r w:rsidRPr="009030A9">
        <w:rPr>
          <w:szCs w:val="24"/>
        </w:rPr>
        <w:t>) in a large cohort of North American people in the context of the OA initiative.</w:t>
      </w:r>
      <w:r>
        <w:rPr>
          <w:szCs w:val="24"/>
        </w:rPr>
        <w:t xml:space="preserve"> </w:t>
      </w:r>
      <w:r w:rsidRPr="009030A9">
        <w:rPr>
          <w:szCs w:val="24"/>
        </w:rPr>
        <w:t xml:space="preserve">Sarcopenia at baseline was diagnosed in case of low skeletal muscle mass (i.e., lower skeletal mass index) and poor performance in the chair stands test. The outcomes of interest for this study included ROA (radiographical osteoarthritis) if a knee developed a </w:t>
      </w:r>
      <w:proofErr w:type="spellStart"/>
      <w:r w:rsidRPr="009030A9">
        <w:rPr>
          <w:szCs w:val="24"/>
        </w:rPr>
        <w:t>Kellgren</w:t>
      </w:r>
      <w:proofErr w:type="spellEnd"/>
      <w:r w:rsidRPr="009030A9">
        <w:rPr>
          <w:szCs w:val="24"/>
        </w:rPr>
        <w:t xml:space="preserve"> and Lawrence (KL) grade ≥2 at follow-up, and </w:t>
      </w:r>
      <w:proofErr w:type="spellStart"/>
      <w:r w:rsidRPr="009030A9">
        <w:rPr>
          <w:szCs w:val="24"/>
        </w:rPr>
        <w:t>SxOA</w:t>
      </w:r>
      <w:proofErr w:type="spellEnd"/>
      <w:r w:rsidRPr="009030A9">
        <w:rPr>
          <w:szCs w:val="24"/>
        </w:rPr>
        <w:t xml:space="preserve"> (symptomatic osteoarthritis) defined as new onset of a combination of painful knee OA. </w:t>
      </w:r>
      <w:r>
        <w:rPr>
          <w:szCs w:val="24"/>
        </w:rPr>
        <w:t xml:space="preserve">Altogether, </w:t>
      </w:r>
      <w:r w:rsidRPr="009030A9">
        <w:rPr>
          <w:szCs w:val="24"/>
        </w:rPr>
        <w:t>2,492 older participants (mean age: 68.4 years, 61.4% females) were included. At baseline, sarcopenia was present in 6.1% of the population. N</w:t>
      </w:r>
      <w:r w:rsidRPr="009030A9">
        <w:rPr>
          <w:iCs/>
          <w:szCs w:val="24"/>
        </w:rPr>
        <w:t xml:space="preserve">o significant difference in ROA prevalence was observed between those with and without sarcopenia (p=0.76), whilst people with sarcopenia reported a significant higher prevalence of </w:t>
      </w:r>
      <w:proofErr w:type="spellStart"/>
      <w:r w:rsidRPr="009030A9">
        <w:rPr>
          <w:iCs/>
          <w:szCs w:val="24"/>
        </w:rPr>
        <w:t>SxOA</w:t>
      </w:r>
      <w:proofErr w:type="spellEnd"/>
      <w:r w:rsidRPr="009030A9">
        <w:rPr>
          <w:iCs/>
          <w:szCs w:val="24"/>
        </w:rPr>
        <w:t xml:space="preserve"> (p&lt;0.0001). </w:t>
      </w:r>
      <w:r w:rsidRPr="009030A9">
        <w:rPr>
          <w:szCs w:val="24"/>
        </w:rPr>
        <w:t xml:space="preserve">Using a logistic regression analysis, adjusting for potential confounders at baseline and the diagnosis of sarcopenia during follow-up, sarcopenia was associated with a higher incidence of knee </w:t>
      </w:r>
      <w:proofErr w:type="spellStart"/>
      <w:r w:rsidRPr="009030A9">
        <w:rPr>
          <w:szCs w:val="24"/>
        </w:rPr>
        <w:t>SxOA</w:t>
      </w:r>
      <w:proofErr w:type="spellEnd"/>
      <w:r w:rsidRPr="009030A9">
        <w:rPr>
          <w:szCs w:val="24"/>
        </w:rPr>
        <w:t xml:space="preserve"> (odds ratio, OR=2.29; 95%CI [confidence interval]: 1.42-3.71; p=0.001), but not knee ROA (OR=1.48; 95%CI: 0.53-4.10; p=0.45). </w:t>
      </w:r>
      <w:r>
        <w:rPr>
          <w:szCs w:val="24"/>
        </w:rPr>
        <w:t xml:space="preserve">In conclusion, </w:t>
      </w:r>
      <w:r>
        <w:rPr>
          <w:bCs/>
          <w:szCs w:val="24"/>
        </w:rPr>
        <w:t>s</w:t>
      </w:r>
      <w:r w:rsidRPr="009030A9">
        <w:rPr>
          <w:bCs/>
          <w:szCs w:val="24"/>
        </w:rPr>
        <w:t>arcopenia could be associated with a higher risk of negative knee OA outcomes, in particular symptomatic forms.</w:t>
      </w:r>
    </w:p>
    <w:p w14:paraId="57F6A29A" w14:textId="77777777" w:rsidR="00EA3D3C" w:rsidRPr="00376CC5" w:rsidRDefault="00EA3D3C" w:rsidP="00D9503C">
      <w:pPr>
        <w:pStyle w:val="Heading1"/>
      </w:pPr>
      <w:r w:rsidRPr="00376CC5">
        <w:t>Introduction</w:t>
      </w:r>
    </w:p>
    <w:p w14:paraId="4C2895DE" w14:textId="281D3AB5" w:rsidR="0099346B" w:rsidRPr="0099346B" w:rsidRDefault="0099346B" w:rsidP="0099346B">
      <w:pPr>
        <w:jc w:val="both"/>
        <w:rPr>
          <w:szCs w:val="24"/>
        </w:rPr>
      </w:pPr>
      <w:bookmarkStart w:id="4" w:name="_Hlk86399021"/>
      <w:r w:rsidRPr="0099346B">
        <w:rPr>
          <w:szCs w:val="24"/>
        </w:rPr>
        <w:t xml:space="preserve">Osteoarthritis (OA) is the most prevalent type of arthritis </w:t>
      </w:r>
      <w:r w:rsidRPr="0099346B">
        <w:rPr>
          <w:szCs w:val="24"/>
        </w:rPr>
        <w:fldChar w:fldCharType="begin">
          <w:fldData xml:space="preserve">PEVuZE5vdGU+PENpdGU+PEF1dGhvcj5QaWNhdmV0PC9BdXRob3I+PFllYXI+MjAwMzwvWWVhcj48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</w:fldData>
        </w:fldChar>
      </w:r>
      <w:r w:rsidRPr="0099346B">
        <w:rPr>
          <w:szCs w:val="24"/>
        </w:rPr>
        <w:instrText xml:space="preserve"> ADDIN EN.CITE </w:instrText>
      </w:r>
      <w:r w:rsidRPr="0099346B">
        <w:rPr>
          <w:szCs w:val="24"/>
        </w:rPr>
        <w:fldChar w:fldCharType="begin">
          <w:fldData xml:space="preserve">PEVuZE5vdGU+PENpdGU+PEF1dGhvcj5QaWNhdmV0PC9BdXRob3I+PFllYXI+MjAwMzwvWWVhcj48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</w:fldData>
        </w:fldChar>
      </w:r>
      <w:r w:rsidRPr="0099346B">
        <w:rPr>
          <w:szCs w:val="24"/>
        </w:rPr>
        <w:instrText xml:space="preserve"> ADDIN EN.CITE.DATA </w:instrText>
      </w:r>
      <w:r w:rsidRPr="0099346B">
        <w:rPr>
          <w:szCs w:val="24"/>
        </w:rPr>
      </w:r>
      <w:r w:rsidRPr="0099346B">
        <w:rPr>
          <w:szCs w:val="24"/>
        </w:rPr>
        <w:fldChar w:fldCharType="end"/>
      </w:r>
      <w:r w:rsidRPr="0099346B">
        <w:rPr>
          <w:szCs w:val="24"/>
        </w:rPr>
      </w:r>
      <w:r w:rsidRPr="0099346B">
        <w:rPr>
          <w:szCs w:val="24"/>
        </w:rPr>
        <w:fldChar w:fldCharType="separate"/>
      </w:r>
      <w:r w:rsidRPr="0099346B">
        <w:rPr>
          <w:szCs w:val="24"/>
        </w:rPr>
        <w:t>[1]</w:t>
      </w:r>
      <w:r w:rsidRPr="0099346B">
        <w:rPr>
          <w:szCs w:val="24"/>
        </w:rPr>
        <w:fldChar w:fldCharType="end"/>
      </w:r>
      <w:r w:rsidRPr="0099346B">
        <w:rPr>
          <w:szCs w:val="24"/>
        </w:rPr>
        <w:t xml:space="preserve"> and a very common long-term disabling chronic condition </w:t>
      </w:r>
      <w:r w:rsidRPr="0099346B">
        <w:rPr>
          <w:szCs w:val="24"/>
        </w:rPr>
        <w:fldChar w:fldCharType="begin"/>
      </w:r>
      <w:r w:rsidRPr="0099346B">
        <w:rPr>
          <w:szCs w:val="24"/>
        </w:rPr>
        <w:instrText xml:space="preserve"> ADDIN EN.CITE &lt;EndNote&gt;&lt;Cite&gt;&lt;Author&gt;Leyland&lt;/Author&gt;&lt;Year&gt;2021&lt;/Year&gt;&lt;RecNum&gt;465&lt;/RecNum&gt;&lt;DisplayText&gt;[2]&lt;/DisplayText&gt;&lt;record&gt;&lt;rec-number&gt;465&lt;/rec-number&gt;&lt;foreign-keys&gt;&lt;key app="EN" db-id="t2wat90dmas2ece2d0ov02p6fwds2ewe2zxr" timestamp="1635015318"&gt;465&lt;/key&gt;&lt;/foreign-keys&gt;&lt;ref-type name="Journal Article"&gt;17&lt;/ref-type&gt;&lt;contributors&gt;&lt;authors&gt;&lt;author&gt;Leyland, Kirsten M&lt;/author&gt;&lt;author&gt;Gates, Lucy S&lt;/author&gt;&lt;author&gt;Sanchez-Santos, Maria T&lt;/author&gt;&lt;author&gt;Nevitt, Michael C&lt;/author&gt;&lt;author&gt;Felson, David&lt;/author&gt;&lt;author&gt;Jones, Graeme&lt;/author&gt;&lt;author&gt;Jordan, Joanne M&lt;/author&gt;&lt;author&gt;Judge, Andrew&lt;/author&gt;&lt;author&gt;Prieto-Alhambra, Dani&lt;/author&gt;&lt;author&gt;Yoshimura, Noriko&lt;/author&gt;&lt;/authors&gt;&lt;/contributors&gt;&lt;titles&gt;&lt;title&gt;Knee osteoarthritis and time-to all-cause mortality in six community-based cohorts: an international meta-analysis of individual participant-level data&lt;/title&gt;&lt;secondary-title&gt;Aging clinical and experimental research&lt;/secondary-title&gt;&lt;/titles&gt;&lt;periodical&gt;&lt;full-title&gt;Aging Clinical and Experimental Research&lt;/full-title&gt;&lt;/periodical&gt;&lt;pages&gt;529-545&lt;/pages&gt;&lt;volume&gt;33&lt;/volume&gt;&lt;number&gt;3&lt;/number&gt;&lt;dates&gt;&lt;year&gt;2021&lt;/year&gt;&lt;/dates&gt;&lt;isbn&gt;1720-8319&lt;/isbn&gt;&lt;urls&gt;&lt;/urls&gt;&lt;/record&gt;&lt;/Cite&gt;&lt;/EndNote&gt;</w:instrText>
      </w:r>
      <w:r w:rsidRPr="0099346B">
        <w:rPr>
          <w:szCs w:val="24"/>
        </w:rPr>
        <w:fldChar w:fldCharType="separate"/>
      </w:r>
      <w:r w:rsidRPr="0099346B">
        <w:rPr>
          <w:szCs w:val="24"/>
        </w:rPr>
        <w:t>[2]</w:t>
      </w:r>
      <w:r w:rsidRPr="0099346B">
        <w:rPr>
          <w:szCs w:val="24"/>
        </w:rPr>
        <w:fldChar w:fldCharType="end"/>
      </w:r>
      <w:r w:rsidRPr="0099346B">
        <w:rPr>
          <w:szCs w:val="24"/>
        </w:rPr>
        <w:t xml:space="preserve"> characterized by the deterioration of cartilage in the joints </w:t>
      </w:r>
      <w:r w:rsidRPr="0099346B">
        <w:rPr>
          <w:szCs w:val="24"/>
        </w:rPr>
        <w:fldChar w:fldCharType="begin">
          <w:fldData xml:space="preserve">PEVuZE5vdGU+PENpdGU+PEF1dGhvcj5IdW50ZXI8L0F1dGhvcj48WWVhcj4yMDE5PC9ZZWFyPjxS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</w:fldData>
        </w:fldChar>
      </w:r>
      <w:r w:rsidRPr="0099346B">
        <w:rPr>
          <w:szCs w:val="24"/>
        </w:rPr>
        <w:instrText xml:space="preserve"> ADDIN EN.CITE </w:instrText>
      </w:r>
      <w:r w:rsidRPr="0099346B">
        <w:rPr>
          <w:szCs w:val="24"/>
        </w:rPr>
        <w:fldChar w:fldCharType="begin">
          <w:fldData xml:space="preserve">PEVuZE5vdGU+PENpdGU+PEF1dGhvcj5IdW50ZXI8L0F1dGhvcj48WWVhcj4yMDE5PC9ZZWFyPjxS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</w:fldData>
        </w:fldChar>
      </w:r>
      <w:r w:rsidRPr="0099346B">
        <w:rPr>
          <w:szCs w:val="24"/>
        </w:rPr>
        <w:instrText xml:space="preserve"> ADDIN EN.CITE.DATA </w:instrText>
      </w:r>
      <w:r w:rsidRPr="0099346B">
        <w:rPr>
          <w:szCs w:val="24"/>
        </w:rPr>
      </w:r>
      <w:r w:rsidRPr="0099346B">
        <w:rPr>
          <w:szCs w:val="24"/>
        </w:rPr>
        <w:fldChar w:fldCharType="end"/>
      </w:r>
      <w:r w:rsidRPr="0099346B">
        <w:rPr>
          <w:szCs w:val="24"/>
        </w:rPr>
      </w:r>
      <w:r w:rsidRPr="0099346B">
        <w:rPr>
          <w:szCs w:val="24"/>
        </w:rPr>
        <w:fldChar w:fldCharType="separate"/>
      </w:r>
      <w:r w:rsidRPr="0099346B">
        <w:rPr>
          <w:szCs w:val="24"/>
        </w:rPr>
        <w:t>[3]</w:t>
      </w:r>
      <w:r w:rsidRPr="0099346B">
        <w:rPr>
          <w:szCs w:val="24"/>
        </w:rPr>
        <w:fldChar w:fldCharType="end"/>
      </w:r>
      <w:r w:rsidRPr="0099346B">
        <w:rPr>
          <w:szCs w:val="24"/>
        </w:rPr>
        <w:t xml:space="preserve">. Evidence suggests that OA is the leading cause of disability worldwide with very high personal, </w:t>
      </w:r>
      <w:proofErr w:type="gramStart"/>
      <w:r w:rsidRPr="0099346B">
        <w:rPr>
          <w:szCs w:val="24"/>
        </w:rPr>
        <w:t>social</w:t>
      </w:r>
      <w:proofErr w:type="gramEnd"/>
      <w:r w:rsidRPr="0099346B">
        <w:rPr>
          <w:szCs w:val="24"/>
        </w:rPr>
        <w:t xml:space="preserve"> and economic burdens </w:t>
      </w:r>
      <w:r w:rsidRPr="0099346B">
        <w:rPr>
          <w:szCs w:val="24"/>
        </w:rPr>
        <w:fldChar w:fldCharType="begin">
          <w:fldData xml:space="preserve">PEVuZE5vdGU+PENpdGU+PEF1dGhvcj5ZYWhheWE8L0F1dGhvcj48WWVhcj4yMDIxPC9ZZWFyPjxS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</w:fldData>
        </w:fldChar>
      </w:r>
      <w:r w:rsidRPr="0099346B">
        <w:rPr>
          <w:szCs w:val="24"/>
        </w:rPr>
        <w:instrText xml:space="preserve"> ADDIN EN.CITE </w:instrText>
      </w:r>
      <w:r w:rsidRPr="0099346B">
        <w:rPr>
          <w:szCs w:val="24"/>
        </w:rPr>
        <w:fldChar w:fldCharType="begin">
          <w:fldData xml:space="preserve">PEVuZE5vdGU+PENpdGU+PEF1dGhvcj5ZYWhheWE8L0F1dGhvcj48WWVhcj4yMDIxPC9ZZWFyPjxS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</w:fldData>
        </w:fldChar>
      </w:r>
      <w:r w:rsidRPr="0099346B">
        <w:rPr>
          <w:szCs w:val="24"/>
        </w:rPr>
        <w:instrText xml:space="preserve"> ADDIN EN.CITE.DATA </w:instrText>
      </w:r>
      <w:r w:rsidRPr="0099346B">
        <w:rPr>
          <w:szCs w:val="24"/>
        </w:rPr>
      </w:r>
      <w:r w:rsidRPr="0099346B">
        <w:rPr>
          <w:szCs w:val="24"/>
        </w:rPr>
        <w:fldChar w:fldCharType="end"/>
      </w:r>
      <w:r w:rsidRPr="0099346B">
        <w:rPr>
          <w:szCs w:val="24"/>
        </w:rPr>
      </w:r>
      <w:r w:rsidRPr="0099346B">
        <w:rPr>
          <w:szCs w:val="24"/>
        </w:rPr>
        <w:fldChar w:fldCharType="separate"/>
      </w:r>
      <w:r w:rsidRPr="0099346B">
        <w:rPr>
          <w:szCs w:val="24"/>
        </w:rPr>
        <w:t>[4]</w:t>
      </w:r>
      <w:r w:rsidRPr="0099346B">
        <w:rPr>
          <w:szCs w:val="24"/>
        </w:rPr>
        <w:fldChar w:fldCharType="end"/>
      </w:r>
      <w:r w:rsidRPr="0099346B">
        <w:rPr>
          <w:szCs w:val="24"/>
        </w:rPr>
        <w:t xml:space="preserve">. The prevalence of OA increases with age and is more common in women, people with obesity and those with joint trauma </w:t>
      </w:r>
      <w:r w:rsidRPr="0099346B">
        <w:rPr>
          <w:szCs w:val="24"/>
        </w:rPr>
        <w:fldChar w:fldCharType="begin"/>
      </w:r>
      <w:r w:rsidRPr="0099346B">
        <w:rPr>
          <w:szCs w:val="24"/>
        </w:rPr>
        <w:instrText xml:space="preserve"> ADDIN EN.CITE &lt;EndNote&gt;&lt;Cite&gt;&lt;Author&gt;Disease&lt;/Author&gt;&lt;Year&gt;2016&lt;/Year&gt;&lt;RecNum&gt;7&lt;/RecNum&gt;&lt;DisplayText&gt;[5]&lt;/DisplayText&gt;&lt;record&gt;&lt;rec-number&gt;7&lt;/rec-number&gt;&lt;foreign-keys&gt;&lt;key app="EN" db-id="2addrewrqst5wwerfv0pw9ajzez0vs2wsxts" timestamp="1632211288"&gt;7&lt;/key&gt;&lt;/foreign-keys&gt;&lt;ref-type name="Journal Article"&gt;17&lt;/ref-type&gt;&lt;contributors&gt;&lt;authors&gt;&lt;author&gt;G. B. D. Disease&lt;/author&gt;&lt;author&gt;Injury, Incidence&lt;/author&gt;&lt;author&gt;Prevalence, Collaborators&lt;/author&gt;&lt;/authors&gt;&lt;/contributors&gt;&lt;titles&gt;&lt;title&gt;Global, regional, and national incidence, prevalence, and years lived with disability for 310 diseases and injuries, 1990-2015: a systematic analysis for the Global Burden of Disease Study 2015&lt;/title&gt;&lt;secondary-title&gt;Lancet&lt;/secondary-title&gt;&lt;/titles&gt;&lt;periodical&gt;&lt;full-title&gt;Lancet&lt;/full-title&gt;&lt;/periodical&gt;&lt;pages&gt;1545-1602&lt;/pages&gt;&lt;volume&gt;388&lt;/volume&gt;&lt;number&gt;10053&lt;/number&gt;&lt;edition&gt;2016/10/14&lt;/edition&gt;&lt;keywords&gt;&lt;keyword&gt;*Bayes Theorem&lt;/keyword&gt;&lt;keyword&gt;Cost of Illness&lt;/keyword&gt;&lt;keyword&gt;*Disabled Persons&lt;/keyword&gt;&lt;keyword&gt;Global Health&lt;/keyword&gt;&lt;keyword&gt;Humans&lt;/keyword&gt;&lt;keyword&gt;Incidence&lt;/keyword&gt;&lt;keyword&gt;Prevalence&lt;/keyword&gt;&lt;keyword&gt;Quality-Adjusted Life Years&lt;/keyword&gt;&lt;/keywords&gt;&lt;dates&gt;&lt;year&gt;2016&lt;/year&gt;&lt;pub-dates&gt;&lt;date&gt;Oct 8&lt;/date&gt;&lt;/pub-dates&gt;&lt;/dates&gt;&lt;isbn&gt;1474-547X (Electronic)&amp;#xD;0140-6736 (Linking)&lt;/isbn&gt;&lt;accession-num&gt;27733282&lt;/accession-num&gt;&lt;urls&gt;&lt;related-urls&gt;&lt;url&gt;https://www.ncbi.nlm.nih.gov/pubmed/27733282&lt;/url&gt;&lt;/related-urls&gt;&lt;/urls&gt;&lt;custom2&gt;PMC5055577&lt;/custom2&gt;&lt;electronic-resource-num&gt;10.1016/S0140-6736(16)31678-6&lt;/electronic-resource-num&gt;&lt;/record&gt;&lt;/Cite&gt;&lt;/EndNote&gt;</w:instrText>
      </w:r>
      <w:r w:rsidRPr="0099346B">
        <w:rPr>
          <w:szCs w:val="24"/>
        </w:rPr>
        <w:fldChar w:fldCharType="separate"/>
      </w:r>
      <w:r w:rsidRPr="0099346B">
        <w:rPr>
          <w:szCs w:val="24"/>
        </w:rPr>
        <w:t>[5]</w:t>
      </w:r>
      <w:r w:rsidRPr="0099346B">
        <w:rPr>
          <w:szCs w:val="24"/>
        </w:rPr>
        <w:fldChar w:fldCharType="end"/>
      </w:r>
      <w:r w:rsidRPr="0099346B">
        <w:rPr>
          <w:szCs w:val="24"/>
        </w:rPr>
        <w:t xml:space="preserve">. The most prevalent musculoskeletal disease in older adults is knee OA which affects at least 19% of American adults aged 45 years or older </w:t>
      </w:r>
      <w:r w:rsidRPr="0099346B">
        <w:rPr>
          <w:szCs w:val="24"/>
        </w:rPr>
        <w:fldChar w:fldCharType="begin">
          <w:fldData xml:space="preserve">PEVuZE5vdGU+PENpdGU+PEF1dGhvcj5MYXdyZW5jZTwvQXV0aG9yPjxZZWFyPjIwMDg8L1llYXI+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</w:fldData>
        </w:fldChar>
      </w:r>
      <w:r w:rsidRPr="0099346B">
        <w:rPr>
          <w:szCs w:val="24"/>
        </w:rPr>
        <w:instrText xml:space="preserve"> ADDIN EN.CITE </w:instrText>
      </w:r>
      <w:r w:rsidRPr="0099346B">
        <w:rPr>
          <w:szCs w:val="24"/>
        </w:rPr>
        <w:fldChar w:fldCharType="begin">
          <w:fldData xml:space="preserve">PEVuZE5vdGU+PENpdGU+PEF1dGhvcj5MYXdyZW5jZTwvQXV0aG9yPjxZZWFyPjIwMDg8L1llYXI+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</w:fldData>
        </w:fldChar>
      </w:r>
      <w:r w:rsidRPr="0099346B">
        <w:rPr>
          <w:szCs w:val="24"/>
        </w:rPr>
        <w:instrText xml:space="preserve"> ADDIN EN.CITE.DATA </w:instrText>
      </w:r>
      <w:r w:rsidRPr="0099346B">
        <w:rPr>
          <w:szCs w:val="24"/>
        </w:rPr>
      </w:r>
      <w:r w:rsidRPr="0099346B">
        <w:rPr>
          <w:szCs w:val="24"/>
        </w:rPr>
        <w:fldChar w:fldCharType="end"/>
      </w:r>
      <w:r w:rsidRPr="0099346B">
        <w:rPr>
          <w:szCs w:val="24"/>
        </w:rPr>
      </w:r>
      <w:r w:rsidRPr="0099346B">
        <w:rPr>
          <w:szCs w:val="24"/>
        </w:rPr>
        <w:fldChar w:fldCharType="separate"/>
      </w:r>
      <w:r w:rsidRPr="0099346B">
        <w:rPr>
          <w:szCs w:val="24"/>
        </w:rPr>
        <w:t>[6]</w:t>
      </w:r>
      <w:r w:rsidRPr="0099346B">
        <w:rPr>
          <w:szCs w:val="24"/>
        </w:rPr>
        <w:fldChar w:fldCharType="end"/>
      </w:r>
      <w:r w:rsidRPr="0099346B">
        <w:rPr>
          <w:szCs w:val="24"/>
        </w:rPr>
        <w:t xml:space="preserve">. Knee OA is characterized by symptomatic and/or radiographic evidence, such as increased pain, functional/joint instability, as well as increased risk of muscle loss and muscle weakness </w:t>
      </w:r>
      <w:r w:rsidRPr="0099346B">
        <w:rPr>
          <w:szCs w:val="24"/>
        </w:rPr>
        <w:fldChar w:fldCharType="begin">
          <w:fldData xml:space="preserve">PEVuZE5vdGU+PENpdGU+PEF1dGhvcj5IdW50ZXI8L0F1dGhvcj48WWVhcj4yMDE5PC9ZZWFyPjxS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</w:fldData>
        </w:fldChar>
      </w:r>
      <w:r w:rsidRPr="0099346B">
        <w:rPr>
          <w:szCs w:val="24"/>
        </w:rPr>
        <w:instrText xml:space="preserve"> ADDIN EN.CITE </w:instrText>
      </w:r>
      <w:r w:rsidRPr="0099346B">
        <w:rPr>
          <w:szCs w:val="24"/>
        </w:rPr>
        <w:fldChar w:fldCharType="begin">
          <w:fldData xml:space="preserve">PEVuZE5vdGU+PENpdGU+PEF1dGhvcj5IdW50ZXI8L0F1dGhvcj48WWVhcj4yMDE5PC9ZZWFyPjxS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</w:fldData>
        </w:fldChar>
      </w:r>
      <w:r w:rsidRPr="0099346B">
        <w:rPr>
          <w:szCs w:val="24"/>
        </w:rPr>
        <w:instrText xml:space="preserve"> ADDIN EN.CITE.DATA </w:instrText>
      </w:r>
      <w:r w:rsidRPr="0099346B">
        <w:rPr>
          <w:szCs w:val="24"/>
        </w:rPr>
      </w:r>
      <w:r w:rsidRPr="0099346B">
        <w:rPr>
          <w:szCs w:val="24"/>
        </w:rPr>
        <w:fldChar w:fldCharType="end"/>
      </w:r>
      <w:r w:rsidRPr="0099346B">
        <w:rPr>
          <w:szCs w:val="24"/>
        </w:rPr>
      </w:r>
      <w:r w:rsidRPr="0099346B">
        <w:rPr>
          <w:szCs w:val="24"/>
        </w:rPr>
        <w:fldChar w:fldCharType="separate"/>
      </w:r>
      <w:r w:rsidRPr="0099346B">
        <w:rPr>
          <w:szCs w:val="24"/>
        </w:rPr>
        <w:t>[3]</w:t>
      </w:r>
      <w:r w:rsidRPr="0099346B">
        <w:rPr>
          <w:szCs w:val="24"/>
        </w:rPr>
        <w:fldChar w:fldCharType="end"/>
      </w:r>
      <w:r w:rsidRPr="0099346B">
        <w:rPr>
          <w:szCs w:val="24"/>
        </w:rPr>
        <w:t xml:space="preserve">. Deterioration of muscle quality and quantity have been linked to sarcopenia </w:t>
      </w:r>
      <w:r w:rsidRPr="0099346B">
        <w:rPr>
          <w:szCs w:val="24"/>
        </w:rPr>
        <w:fldChar w:fldCharType="begin">
          <w:fldData xml:space="preserve">PEVuZE5vdGU+PENpdGU+PEF1dGhvcj5LaW08L0F1dGhvcj48WWVhcj4yMDE2PC9ZZWFyPjxSZWNO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==
</w:fldData>
        </w:fldChar>
      </w:r>
      <w:r>
        <w:rPr>
          <w:szCs w:val="24"/>
        </w:rPr>
        <w:instrText xml:space="preserve"> ADDIN EN.CITE </w:instrText>
      </w:r>
      <w:r>
        <w:rPr>
          <w:szCs w:val="24"/>
        </w:rPr>
        <w:fldChar w:fldCharType="begin">
          <w:fldData xml:space="preserve">PEVuZE5vdGU+PENpdGU+PEF1dGhvcj5LaW08L0F1dGhvcj48WWVhcj4yMDE2PC9ZZWFyPjxSZWNO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==
</w:fldData>
        </w:fldChar>
      </w:r>
      <w:r>
        <w:rPr>
          <w:szCs w:val="24"/>
        </w:rPr>
        <w:instrText xml:space="preserve"> ADDIN EN.CITE.DATA </w:instrText>
      </w:r>
      <w:r>
        <w:rPr>
          <w:szCs w:val="24"/>
        </w:rPr>
      </w:r>
      <w:r>
        <w:rPr>
          <w:szCs w:val="24"/>
        </w:rPr>
        <w:fldChar w:fldCharType="end"/>
      </w:r>
      <w:r w:rsidRPr="0099346B">
        <w:rPr>
          <w:szCs w:val="24"/>
        </w:rPr>
      </w:r>
      <w:r w:rsidRPr="0099346B">
        <w:rPr>
          <w:szCs w:val="24"/>
        </w:rPr>
        <w:fldChar w:fldCharType="separate"/>
      </w:r>
      <w:r>
        <w:rPr>
          <w:noProof/>
          <w:szCs w:val="24"/>
        </w:rPr>
        <w:t>[7; 8]</w:t>
      </w:r>
      <w:r w:rsidRPr="0099346B">
        <w:rPr>
          <w:szCs w:val="24"/>
        </w:rPr>
        <w:fldChar w:fldCharType="end"/>
      </w:r>
      <w:r w:rsidRPr="0099346B">
        <w:rPr>
          <w:szCs w:val="24"/>
        </w:rPr>
        <w:t xml:space="preserve">, thus putting the adults with knee OA at high risk of developing this condition </w:t>
      </w:r>
      <w:r w:rsidRPr="0099346B">
        <w:rPr>
          <w:szCs w:val="24"/>
        </w:rPr>
        <w:fldChar w:fldCharType="begin">
          <w:fldData xml:space="preserve">PEVuZE5vdGU+PENpdGU+PEF1dGhvcj5TaG9ydGVyPC9BdXRob3I+PFllYXI+MjAxOTwvWWVhcj48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</w:fldData>
        </w:fldChar>
      </w:r>
      <w:r w:rsidRPr="0099346B">
        <w:rPr>
          <w:szCs w:val="24"/>
        </w:rPr>
        <w:instrText xml:space="preserve"> ADDIN EN.CITE </w:instrText>
      </w:r>
      <w:r w:rsidRPr="0099346B">
        <w:rPr>
          <w:szCs w:val="24"/>
        </w:rPr>
        <w:fldChar w:fldCharType="begin">
          <w:fldData xml:space="preserve">PEVuZE5vdGU+PENpdGU+PEF1dGhvcj5TaG9ydGVyPC9BdXRob3I+PFllYXI+MjAxOTwvWWVhcj48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</w:fldData>
        </w:fldChar>
      </w:r>
      <w:r w:rsidRPr="0099346B">
        <w:rPr>
          <w:szCs w:val="24"/>
        </w:rPr>
        <w:instrText xml:space="preserve"> ADDIN EN.CITE.DATA </w:instrText>
      </w:r>
      <w:r w:rsidRPr="0099346B">
        <w:rPr>
          <w:szCs w:val="24"/>
        </w:rPr>
      </w:r>
      <w:r w:rsidRPr="0099346B">
        <w:rPr>
          <w:szCs w:val="24"/>
        </w:rPr>
        <w:fldChar w:fldCharType="end"/>
      </w:r>
      <w:r w:rsidRPr="0099346B">
        <w:rPr>
          <w:szCs w:val="24"/>
        </w:rPr>
      </w:r>
      <w:r w:rsidRPr="0099346B">
        <w:rPr>
          <w:szCs w:val="24"/>
        </w:rPr>
        <w:fldChar w:fldCharType="separate"/>
      </w:r>
      <w:r w:rsidRPr="0099346B">
        <w:rPr>
          <w:szCs w:val="24"/>
        </w:rPr>
        <w:t>[9]</w:t>
      </w:r>
      <w:r w:rsidRPr="0099346B">
        <w:rPr>
          <w:szCs w:val="24"/>
        </w:rPr>
        <w:fldChar w:fldCharType="end"/>
      </w:r>
      <w:r w:rsidRPr="0099346B">
        <w:rPr>
          <w:szCs w:val="24"/>
        </w:rPr>
        <w:t xml:space="preserve">. </w:t>
      </w:r>
    </w:p>
    <w:p w14:paraId="41A81F45" w14:textId="12016B84" w:rsidR="0099346B" w:rsidRPr="0099346B" w:rsidRDefault="0099346B" w:rsidP="0099346B">
      <w:pPr>
        <w:jc w:val="both"/>
        <w:rPr>
          <w:szCs w:val="24"/>
        </w:rPr>
      </w:pPr>
      <w:r w:rsidRPr="0099346B">
        <w:rPr>
          <w:szCs w:val="24"/>
        </w:rPr>
        <w:t xml:space="preserve">Based on the latest revised European consensus on definition and diagnosis </w:t>
      </w:r>
      <w:r w:rsidRPr="0099346B">
        <w:rPr>
          <w:szCs w:val="24"/>
        </w:rPr>
        <w:fldChar w:fldCharType="begin">
          <w:fldData xml:space="preserve">PEVuZE5vdGU+PENpdGU+PEF1dGhvcj5DcnV6LUplbnRvZnQ8L0F1dGhvcj48WWVhcj4yMDE5PC9Z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</w:fldData>
        </w:fldChar>
      </w:r>
      <w:r>
        <w:rPr>
          <w:szCs w:val="24"/>
        </w:rPr>
        <w:instrText xml:space="preserve"> ADDIN EN.CITE </w:instrText>
      </w:r>
      <w:r>
        <w:rPr>
          <w:szCs w:val="24"/>
        </w:rPr>
        <w:fldChar w:fldCharType="begin">
          <w:fldData xml:space="preserve">PEVuZE5vdGU+PENpdGU+PEF1dGhvcj5DcnV6LUplbnRvZnQ8L0F1dGhvcj48WWVhcj4yMDE5PC9Z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</w:fldData>
        </w:fldChar>
      </w:r>
      <w:r>
        <w:rPr>
          <w:szCs w:val="24"/>
        </w:rPr>
        <w:instrText xml:space="preserve"> ADDIN EN.CITE.DATA </w:instrText>
      </w:r>
      <w:r>
        <w:rPr>
          <w:szCs w:val="24"/>
        </w:rPr>
      </w:r>
      <w:r>
        <w:rPr>
          <w:szCs w:val="24"/>
        </w:rPr>
        <w:fldChar w:fldCharType="end"/>
      </w:r>
      <w:r w:rsidRPr="0099346B">
        <w:rPr>
          <w:szCs w:val="24"/>
        </w:rPr>
      </w:r>
      <w:r w:rsidRPr="0099346B">
        <w:rPr>
          <w:szCs w:val="24"/>
        </w:rPr>
        <w:fldChar w:fldCharType="separate"/>
      </w:r>
      <w:r>
        <w:rPr>
          <w:noProof/>
          <w:szCs w:val="24"/>
        </w:rPr>
        <w:t>[2; 10]</w:t>
      </w:r>
      <w:r w:rsidRPr="0099346B">
        <w:rPr>
          <w:szCs w:val="24"/>
        </w:rPr>
        <w:fldChar w:fldCharType="end"/>
      </w:r>
      <w:r w:rsidRPr="0099346B">
        <w:rPr>
          <w:szCs w:val="24"/>
        </w:rPr>
        <w:t xml:space="preserve">, sarcopenia is a generalized and progressive muscle disorder with an increased likelihood of a variety of poor health outcomes such as falls and fractures </w:t>
      </w:r>
      <w:r w:rsidRPr="0099346B">
        <w:rPr>
          <w:szCs w:val="24"/>
        </w:rPr>
        <w:fldChar w:fldCharType="begin">
          <w:fldData xml:space="preserve">PEVuZE5vdGU+PENpdGU+PEF1dGhvcj5CaXNjaG9mZi1GZXJyYXJpPC9BdXRob3I+PFllYXI+MjAx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</w:fldData>
        </w:fldChar>
      </w:r>
      <w:r>
        <w:rPr>
          <w:szCs w:val="24"/>
        </w:rPr>
        <w:instrText xml:space="preserve"> ADDIN EN.CITE </w:instrText>
      </w:r>
      <w:r>
        <w:rPr>
          <w:szCs w:val="24"/>
        </w:rPr>
        <w:fldChar w:fldCharType="begin">
          <w:fldData xml:space="preserve">PEVuZE5vdGU+PENpdGU+PEF1dGhvcj5CaXNjaG9mZi1GZXJyYXJpPC9BdXRob3I+PFllYXI+MjAx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</w:fldData>
        </w:fldChar>
      </w:r>
      <w:r>
        <w:rPr>
          <w:szCs w:val="24"/>
        </w:rPr>
        <w:instrText xml:space="preserve"> ADDIN EN.CITE.DATA </w:instrText>
      </w:r>
      <w:r>
        <w:rPr>
          <w:szCs w:val="24"/>
        </w:rPr>
      </w:r>
      <w:r>
        <w:rPr>
          <w:szCs w:val="24"/>
        </w:rPr>
        <w:fldChar w:fldCharType="end"/>
      </w:r>
      <w:r w:rsidRPr="0099346B">
        <w:rPr>
          <w:szCs w:val="24"/>
        </w:rPr>
      </w:r>
      <w:r w:rsidRPr="0099346B">
        <w:rPr>
          <w:szCs w:val="24"/>
        </w:rPr>
        <w:fldChar w:fldCharType="separate"/>
      </w:r>
      <w:r>
        <w:rPr>
          <w:noProof/>
          <w:szCs w:val="24"/>
        </w:rPr>
        <w:t>[11; 12; 13]</w:t>
      </w:r>
      <w:r w:rsidRPr="0099346B">
        <w:rPr>
          <w:szCs w:val="24"/>
        </w:rPr>
        <w:fldChar w:fldCharType="end"/>
      </w:r>
      <w:r w:rsidRPr="0099346B">
        <w:rPr>
          <w:szCs w:val="24"/>
        </w:rPr>
        <w:t xml:space="preserve">, impaired mobility </w:t>
      </w:r>
      <w:r w:rsidRPr="0099346B">
        <w:rPr>
          <w:szCs w:val="24"/>
        </w:rPr>
        <w:fldChar w:fldCharType="begin">
          <w:fldData xml:space="preserve">PEVuZE5vdGU+PENpdGU+PEF1dGhvcj5Nb3JsZXk8L0F1dGhvcj48WWVhcj4yMDExPC9ZZWFyPjxS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</w:fldData>
        </w:fldChar>
      </w:r>
      <w:r w:rsidRPr="0099346B">
        <w:rPr>
          <w:szCs w:val="24"/>
        </w:rPr>
        <w:instrText xml:space="preserve"> ADDIN EN.CITE </w:instrText>
      </w:r>
      <w:r w:rsidRPr="0099346B">
        <w:rPr>
          <w:szCs w:val="24"/>
        </w:rPr>
        <w:fldChar w:fldCharType="begin">
          <w:fldData xml:space="preserve">PEVuZE5vdGU+PENpdGU+PEF1dGhvcj5Nb3JsZXk8L0F1dGhvcj48WWVhcj4yMDExPC9ZZWFyPjxS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</w:fldData>
        </w:fldChar>
      </w:r>
      <w:r w:rsidRPr="0099346B">
        <w:rPr>
          <w:szCs w:val="24"/>
        </w:rPr>
        <w:instrText xml:space="preserve"> ADDIN EN.CITE.DATA </w:instrText>
      </w:r>
      <w:r w:rsidRPr="0099346B">
        <w:rPr>
          <w:szCs w:val="24"/>
        </w:rPr>
      </w:r>
      <w:r w:rsidRPr="0099346B">
        <w:rPr>
          <w:szCs w:val="24"/>
        </w:rPr>
        <w:fldChar w:fldCharType="end"/>
      </w:r>
      <w:r w:rsidRPr="0099346B">
        <w:rPr>
          <w:szCs w:val="24"/>
        </w:rPr>
      </w:r>
      <w:r w:rsidRPr="0099346B">
        <w:rPr>
          <w:szCs w:val="24"/>
        </w:rPr>
        <w:fldChar w:fldCharType="separate"/>
      </w:r>
      <w:r w:rsidRPr="0099346B">
        <w:rPr>
          <w:szCs w:val="24"/>
        </w:rPr>
        <w:t>[14]</w:t>
      </w:r>
      <w:r w:rsidRPr="0099346B">
        <w:rPr>
          <w:szCs w:val="24"/>
        </w:rPr>
        <w:fldChar w:fldCharType="end"/>
      </w:r>
      <w:r w:rsidRPr="0099346B">
        <w:rPr>
          <w:szCs w:val="24"/>
        </w:rPr>
        <w:t xml:space="preserve"> and gradual loss of independence to perform activities of everyday living </w:t>
      </w:r>
      <w:r w:rsidRPr="0099346B">
        <w:rPr>
          <w:szCs w:val="24"/>
        </w:rPr>
        <w:fldChar w:fldCharType="begin">
          <w:fldData xml:space="preserve">PEVuZE5vdGU+PENpdGU+PEF1dGhvcj5Eb3MgU2FudG9zPC9BdXRob3I+PFllYXI+MjAxNzwvWWVh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</w:fldData>
        </w:fldChar>
      </w:r>
      <w:r w:rsidRPr="0099346B">
        <w:rPr>
          <w:szCs w:val="24"/>
        </w:rPr>
        <w:instrText xml:space="preserve"> ADDIN EN.CITE </w:instrText>
      </w:r>
      <w:r w:rsidRPr="0099346B">
        <w:rPr>
          <w:szCs w:val="24"/>
        </w:rPr>
        <w:fldChar w:fldCharType="begin">
          <w:fldData xml:space="preserve">PEVuZE5vdGU+PENpdGU+PEF1dGhvcj5Eb3MgU2FudG9zPC9BdXRob3I+PFllYXI+MjAxNzwvWWVh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</w:fldData>
        </w:fldChar>
      </w:r>
      <w:r w:rsidRPr="0099346B">
        <w:rPr>
          <w:szCs w:val="24"/>
        </w:rPr>
        <w:instrText xml:space="preserve"> ADDIN EN.CITE.DATA </w:instrText>
      </w:r>
      <w:r w:rsidRPr="0099346B">
        <w:rPr>
          <w:szCs w:val="24"/>
        </w:rPr>
      </w:r>
      <w:r w:rsidRPr="0099346B">
        <w:rPr>
          <w:szCs w:val="24"/>
        </w:rPr>
        <w:fldChar w:fldCharType="end"/>
      </w:r>
      <w:r w:rsidRPr="0099346B">
        <w:rPr>
          <w:szCs w:val="24"/>
        </w:rPr>
      </w:r>
      <w:r w:rsidRPr="0099346B">
        <w:rPr>
          <w:szCs w:val="24"/>
        </w:rPr>
        <w:fldChar w:fldCharType="separate"/>
      </w:r>
      <w:r w:rsidRPr="0099346B">
        <w:rPr>
          <w:szCs w:val="24"/>
        </w:rPr>
        <w:t>[15]</w:t>
      </w:r>
      <w:r w:rsidRPr="0099346B">
        <w:rPr>
          <w:szCs w:val="24"/>
        </w:rPr>
        <w:fldChar w:fldCharType="end"/>
      </w:r>
      <w:r w:rsidRPr="0099346B">
        <w:rPr>
          <w:szCs w:val="24"/>
        </w:rPr>
        <w:t xml:space="preserve">, eventually leading to respiratory and cardiac diseases </w:t>
      </w:r>
      <w:r w:rsidRPr="0099346B">
        <w:rPr>
          <w:szCs w:val="24"/>
        </w:rPr>
        <w:fldChar w:fldCharType="begin">
          <w:fldData xml:space="preserve">PEVuZE5vdGU+PENpdGU+PEF1dGhvcj5Cb25lPC9BdXRob3I+PFllYXI+MjAxNzwvWWVhcj48UmVj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</w:fldData>
        </w:fldChar>
      </w:r>
      <w:r>
        <w:rPr>
          <w:szCs w:val="24"/>
        </w:rPr>
        <w:instrText xml:space="preserve"> ADDIN EN.CITE </w:instrText>
      </w:r>
      <w:r>
        <w:rPr>
          <w:szCs w:val="24"/>
        </w:rPr>
        <w:fldChar w:fldCharType="begin">
          <w:fldData xml:space="preserve">PEVuZE5vdGU+PENpdGU+PEF1dGhvcj5Cb25lPC9BdXRob3I+PFllYXI+MjAxNzwvWWVhcj48UmVj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</w:fldData>
        </w:fldChar>
      </w:r>
      <w:r>
        <w:rPr>
          <w:szCs w:val="24"/>
        </w:rPr>
        <w:instrText xml:space="preserve"> ADDIN EN.CITE.DATA </w:instrText>
      </w:r>
      <w:r>
        <w:rPr>
          <w:szCs w:val="24"/>
        </w:rPr>
      </w:r>
      <w:r>
        <w:rPr>
          <w:szCs w:val="24"/>
        </w:rPr>
        <w:fldChar w:fldCharType="end"/>
      </w:r>
      <w:r w:rsidRPr="0099346B">
        <w:rPr>
          <w:szCs w:val="24"/>
        </w:rPr>
      </w:r>
      <w:r w:rsidRPr="0099346B">
        <w:rPr>
          <w:szCs w:val="24"/>
        </w:rPr>
        <w:fldChar w:fldCharType="separate"/>
      </w:r>
      <w:r>
        <w:rPr>
          <w:noProof/>
          <w:szCs w:val="24"/>
        </w:rPr>
        <w:t>[16; 17]</w:t>
      </w:r>
      <w:r w:rsidRPr="0099346B">
        <w:rPr>
          <w:szCs w:val="24"/>
        </w:rPr>
        <w:fldChar w:fldCharType="end"/>
      </w:r>
      <w:r w:rsidRPr="0099346B">
        <w:rPr>
          <w:szCs w:val="24"/>
        </w:rPr>
        <w:t xml:space="preserve">, low quality of life (QoL) </w:t>
      </w:r>
      <w:r w:rsidRPr="0099346B">
        <w:rPr>
          <w:szCs w:val="24"/>
        </w:rPr>
        <w:fldChar w:fldCharType="begin">
          <w:fldData xml:space="preserve">PEVuZE5vdGU+PENpdGU+PEF1dGhvcj5CZWF1ZGFydDwvQXV0aG9yPjxZZWFyPjIwMTc8L1llYXI+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==
</w:fldData>
        </w:fldChar>
      </w:r>
      <w:r w:rsidRPr="0099346B">
        <w:rPr>
          <w:szCs w:val="24"/>
        </w:rPr>
        <w:instrText xml:space="preserve"> ADDIN EN.CITE </w:instrText>
      </w:r>
      <w:r w:rsidRPr="0099346B">
        <w:rPr>
          <w:szCs w:val="24"/>
        </w:rPr>
        <w:fldChar w:fldCharType="begin">
          <w:fldData xml:space="preserve">PEVuZE5vdGU+PENpdGU+PEF1dGhvcj5CZWF1ZGFydDwvQXV0aG9yPjxZZWFyPjIwMTc8L1llYXI+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==
</w:fldData>
        </w:fldChar>
      </w:r>
      <w:r w:rsidRPr="0099346B">
        <w:rPr>
          <w:szCs w:val="24"/>
        </w:rPr>
        <w:instrText xml:space="preserve"> ADDIN EN.CITE.DATA </w:instrText>
      </w:r>
      <w:r w:rsidRPr="0099346B">
        <w:rPr>
          <w:szCs w:val="24"/>
        </w:rPr>
      </w:r>
      <w:r w:rsidRPr="0099346B">
        <w:rPr>
          <w:szCs w:val="24"/>
        </w:rPr>
        <w:fldChar w:fldCharType="end"/>
      </w:r>
      <w:r w:rsidRPr="0099346B">
        <w:rPr>
          <w:szCs w:val="24"/>
        </w:rPr>
      </w:r>
      <w:r w:rsidRPr="0099346B">
        <w:rPr>
          <w:szCs w:val="24"/>
        </w:rPr>
        <w:fldChar w:fldCharType="separate"/>
      </w:r>
      <w:r w:rsidRPr="0099346B">
        <w:rPr>
          <w:szCs w:val="24"/>
        </w:rPr>
        <w:t>[18]</w:t>
      </w:r>
      <w:r w:rsidRPr="0099346B">
        <w:rPr>
          <w:szCs w:val="24"/>
        </w:rPr>
        <w:fldChar w:fldCharType="end"/>
      </w:r>
      <w:r w:rsidRPr="0099346B">
        <w:rPr>
          <w:szCs w:val="24"/>
        </w:rPr>
        <w:t xml:space="preserve"> and premature death </w:t>
      </w:r>
      <w:r w:rsidRPr="0099346B">
        <w:rPr>
          <w:szCs w:val="24"/>
        </w:rPr>
        <w:fldChar w:fldCharType="begin">
          <w:fldData xml:space="preserve">PEVuZE5vdGU+PENpdGU+PEF1dGhvcj5EZSBCdXlzZXI8L0F1dGhvcj48WWVhcj4yMDE2PC9ZZWFy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</w:fldData>
        </w:fldChar>
      </w:r>
      <w:r>
        <w:rPr>
          <w:szCs w:val="24"/>
        </w:rPr>
        <w:instrText xml:space="preserve"> ADDIN EN.CITE </w:instrText>
      </w:r>
      <w:r>
        <w:rPr>
          <w:szCs w:val="24"/>
        </w:rPr>
        <w:fldChar w:fldCharType="begin">
          <w:fldData xml:space="preserve">PEVuZE5vdGU+PENpdGU+PEF1dGhvcj5EZSBCdXlzZXI8L0F1dGhvcj48WWVhcj4yMDE2PC9ZZWFy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</w:fldData>
        </w:fldChar>
      </w:r>
      <w:r>
        <w:rPr>
          <w:szCs w:val="24"/>
        </w:rPr>
        <w:instrText xml:space="preserve"> ADDIN EN.CITE.DATA </w:instrText>
      </w:r>
      <w:r>
        <w:rPr>
          <w:szCs w:val="24"/>
        </w:rPr>
      </w:r>
      <w:r>
        <w:rPr>
          <w:szCs w:val="24"/>
        </w:rPr>
        <w:fldChar w:fldCharType="end"/>
      </w:r>
      <w:r w:rsidRPr="0099346B">
        <w:rPr>
          <w:szCs w:val="24"/>
        </w:rPr>
      </w:r>
      <w:r w:rsidRPr="0099346B">
        <w:rPr>
          <w:szCs w:val="24"/>
        </w:rPr>
        <w:fldChar w:fldCharType="separate"/>
      </w:r>
      <w:r>
        <w:rPr>
          <w:noProof/>
          <w:szCs w:val="24"/>
        </w:rPr>
        <w:t>[19; 20]</w:t>
      </w:r>
      <w:r w:rsidRPr="0099346B">
        <w:rPr>
          <w:szCs w:val="24"/>
        </w:rPr>
        <w:fldChar w:fldCharType="end"/>
      </w:r>
      <w:r w:rsidRPr="0099346B">
        <w:rPr>
          <w:szCs w:val="24"/>
        </w:rPr>
        <w:t xml:space="preserve">. Moreover, sarcopenia is now recognized to begin earlier in life and is not merely related to ageing as previously presumed </w:t>
      </w:r>
      <w:r w:rsidRPr="0099346B">
        <w:rPr>
          <w:szCs w:val="24"/>
        </w:rPr>
        <w:fldChar w:fldCharType="begin">
          <w:fldData xml:space="preserve">PEVuZE5vdGU+PENpdGU+PEF1dGhvcj5TYXllcjwvQXV0aG9yPjxZZWFyPjIwMDg8L1llYXI+PFJl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</w:fldData>
        </w:fldChar>
      </w:r>
      <w:r w:rsidRPr="0099346B">
        <w:rPr>
          <w:szCs w:val="24"/>
        </w:rPr>
        <w:instrText xml:space="preserve"> ADDIN EN.CITE </w:instrText>
      </w:r>
      <w:r w:rsidRPr="0099346B">
        <w:rPr>
          <w:szCs w:val="24"/>
        </w:rPr>
        <w:fldChar w:fldCharType="begin">
          <w:fldData xml:space="preserve">PEVuZE5vdGU+PENpdGU+PEF1dGhvcj5TYXllcjwvQXV0aG9yPjxZZWFyPjIwMDg8L1llYXI+PFJl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</w:fldData>
        </w:fldChar>
      </w:r>
      <w:r w:rsidRPr="0099346B">
        <w:rPr>
          <w:szCs w:val="24"/>
        </w:rPr>
        <w:instrText xml:space="preserve"> ADDIN EN.CITE.DATA </w:instrText>
      </w:r>
      <w:r w:rsidRPr="0099346B">
        <w:rPr>
          <w:szCs w:val="24"/>
        </w:rPr>
      </w:r>
      <w:r w:rsidRPr="0099346B">
        <w:rPr>
          <w:szCs w:val="24"/>
        </w:rPr>
        <w:fldChar w:fldCharType="end"/>
      </w:r>
      <w:r w:rsidRPr="0099346B">
        <w:rPr>
          <w:szCs w:val="24"/>
        </w:rPr>
      </w:r>
      <w:r w:rsidRPr="0099346B">
        <w:rPr>
          <w:szCs w:val="24"/>
        </w:rPr>
        <w:fldChar w:fldCharType="separate"/>
      </w:r>
      <w:r w:rsidRPr="0099346B">
        <w:rPr>
          <w:szCs w:val="24"/>
        </w:rPr>
        <w:t>[21]</w:t>
      </w:r>
      <w:r w:rsidRPr="0099346B">
        <w:rPr>
          <w:szCs w:val="24"/>
        </w:rPr>
        <w:fldChar w:fldCharType="end"/>
      </w:r>
      <w:r w:rsidRPr="0099346B">
        <w:rPr>
          <w:szCs w:val="24"/>
        </w:rPr>
        <w:t xml:space="preserve">. </w:t>
      </w:r>
    </w:p>
    <w:p w14:paraId="69C474CD" w14:textId="77777777" w:rsidR="0099346B" w:rsidRPr="0099346B" w:rsidRDefault="0099346B" w:rsidP="0099346B">
      <w:pPr>
        <w:jc w:val="both"/>
        <w:rPr>
          <w:szCs w:val="24"/>
        </w:rPr>
      </w:pPr>
    </w:p>
    <w:p w14:paraId="30C1DB67" w14:textId="53F9BBA6" w:rsidR="0099346B" w:rsidRDefault="0099346B" w:rsidP="0099346B">
      <w:pPr>
        <w:jc w:val="both"/>
        <w:rPr>
          <w:szCs w:val="24"/>
        </w:rPr>
      </w:pPr>
      <w:r w:rsidRPr="0099346B">
        <w:rPr>
          <w:szCs w:val="24"/>
        </w:rPr>
        <w:lastRenderedPageBreak/>
        <w:t>Even though sarcopenia often accompanies OA</w:t>
      </w:r>
      <w:r w:rsidRPr="0099346B">
        <w:rPr>
          <w:szCs w:val="24"/>
        </w:rPr>
        <w:fldChar w:fldCharType="begin"/>
      </w:r>
      <w:r w:rsidRPr="0099346B">
        <w:rPr>
          <w:szCs w:val="24"/>
        </w:rPr>
        <w:instrText xml:space="preserve"> ADDIN EN.CITE &lt;EndNote&gt;&lt;Cite&gt;&lt;Author&gt;Bouchouras&lt;/Author&gt;&lt;Year&gt;2020&lt;/Year&gt;&lt;RecNum&gt;467&lt;/RecNum&gt;&lt;DisplayText&gt;[22]&lt;/DisplayText&gt;&lt;record&gt;&lt;rec-number&gt;467&lt;/rec-number&gt;&lt;foreign-keys&gt;&lt;key app="EN" db-id="t2wat90dmas2ece2d0ov02p6fwds2ewe2zxr" timestamp="1635015557"&gt;467&lt;/key&gt;&lt;/foreign-keys&gt;&lt;ref-type name="Journal Article"&gt;17&lt;/ref-type&gt;&lt;contributors&gt;&lt;authors&gt;&lt;author&gt;Bouchouras, Georgios&lt;/author&gt;&lt;author&gt;Sofianidis, George&lt;/author&gt;&lt;author&gt;Patsika, Glykeria&lt;/author&gt;&lt;author&gt;Kellis, Eleftherios&lt;/author&gt;&lt;author&gt;Hatzitaki, Vasileia&lt;/author&gt;&lt;/authors&gt;&lt;/contributors&gt;&lt;titles&gt;&lt;title&gt;Women with knee osteoarthritis increase knee muscle co-contraction to perform stand to sit&lt;/title&gt;&lt;secondary-title&gt;Aging clinical and experimental research&lt;/secondary-title&gt;&lt;/titles&gt;&lt;periodical&gt;&lt;full-title&gt;Aging Clinical and Experimental Research&lt;/full-title&gt;&lt;/periodical&gt;&lt;pages&gt;655-662&lt;/pages&gt;&lt;volume&gt;32&lt;/volume&gt;&lt;number&gt;4&lt;/number&gt;&lt;dates&gt;&lt;year&gt;2020&lt;/year&gt;&lt;/dates&gt;&lt;isbn&gt;1720-8319&lt;/isbn&gt;&lt;urls&gt;&lt;/urls&gt;&lt;/record&gt;&lt;/Cite&gt;&lt;/EndNote&gt;</w:instrText>
      </w:r>
      <w:r w:rsidRPr="0099346B">
        <w:rPr>
          <w:szCs w:val="24"/>
        </w:rPr>
        <w:fldChar w:fldCharType="separate"/>
      </w:r>
      <w:r w:rsidRPr="0099346B">
        <w:rPr>
          <w:szCs w:val="24"/>
        </w:rPr>
        <w:t>[22]</w:t>
      </w:r>
      <w:r w:rsidRPr="0099346B">
        <w:rPr>
          <w:szCs w:val="24"/>
        </w:rPr>
        <w:fldChar w:fldCharType="end"/>
      </w:r>
      <w:r w:rsidRPr="0099346B">
        <w:rPr>
          <w:szCs w:val="24"/>
        </w:rPr>
        <w:t xml:space="preserve">, the association between them is still unclear and due to the conflicting results and insufficient evidence, no agreement has been reached </w:t>
      </w:r>
      <w:r w:rsidRPr="0099346B">
        <w:rPr>
          <w:szCs w:val="24"/>
        </w:rPr>
        <w:fldChar w:fldCharType="begin">
          <w:fldData xml:space="preserve">PEVuZE5vdGU+PENpdGU+PEF1dGhvcj5IbzwvQXV0aG9yPjxZZWFyPjIwMjE8L1llYXI+PFJlY051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==
</w:fldData>
        </w:fldChar>
      </w:r>
      <w:r>
        <w:rPr>
          <w:szCs w:val="24"/>
        </w:rPr>
        <w:instrText xml:space="preserve"> ADDIN EN.CITE </w:instrText>
      </w:r>
      <w:r>
        <w:rPr>
          <w:szCs w:val="24"/>
        </w:rPr>
        <w:fldChar w:fldCharType="begin">
          <w:fldData xml:space="preserve">PEVuZE5vdGU+PENpdGU+PEF1dGhvcj5IbzwvQXV0aG9yPjxZZWFyPjIwMjE8L1llYXI+PFJlY051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==
</w:fldData>
        </w:fldChar>
      </w:r>
      <w:r>
        <w:rPr>
          <w:szCs w:val="24"/>
        </w:rPr>
        <w:instrText xml:space="preserve"> ADDIN EN.CITE.DATA </w:instrText>
      </w:r>
      <w:r>
        <w:rPr>
          <w:szCs w:val="24"/>
        </w:rPr>
      </w:r>
      <w:r>
        <w:rPr>
          <w:szCs w:val="24"/>
        </w:rPr>
        <w:fldChar w:fldCharType="end"/>
      </w:r>
      <w:r w:rsidRPr="0099346B">
        <w:rPr>
          <w:szCs w:val="24"/>
        </w:rPr>
      </w:r>
      <w:r w:rsidRPr="0099346B">
        <w:rPr>
          <w:szCs w:val="24"/>
        </w:rPr>
        <w:fldChar w:fldCharType="separate"/>
      </w:r>
      <w:r>
        <w:rPr>
          <w:noProof/>
          <w:szCs w:val="24"/>
        </w:rPr>
        <w:t>[23; 24]</w:t>
      </w:r>
      <w:r w:rsidRPr="0099346B">
        <w:rPr>
          <w:szCs w:val="24"/>
        </w:rPr>
        <w:fldChar w:fldCharType="end"/>
      </w:r>
      <w:r w:rsidRPr="0099346B">
        <w:rPr>
          <w:szCs w:val="24"/>
        </w:rPr>
        <w:t xml:space="preserve">. Considering the increasing evidence of negative health outcomes that are associated with these two conditions </w:t>
      </w:r>
      <w:r w:rsidRPr="0099346B">
        <w:rPr>
          <w:szCs w:val="24"/>
        </w:rPr>
        <w:fldChar w:fldCharType="begin">
          <w:fldData xml:space="preserve">PEVuZE5vdGU+PENpdGU+PEF1dGhvcj5DaWV6YTwvQXV0aG9yPjxZZWFyPjIwMjE8L1llYXI+PFJl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</w:fldData>
        </w:fldChar>
      </w:r>
      <w:r w:rsidRPr="0099346B">
        <w:rPr>
          <w:szCs w:val="24"/>
        </w:rPr>
        <w:instrText xml:space="preserve"> ADDIN EN.CITE </w:instrText>
      </w:r>
      <w:r w:rsidRPr="0099346B">
        <w:rPr>
          <w:szCs w:val="24"/>
        </w:rPr>
        <w:fldChar w:fldCharType="begin">
          <w:fldData xml:space="preserve">PEVuZE5vdGU+PENpdGU+PEF1dGhvcj5DaWV6YTwvQXV0aG9yPjxZZWFyPjIwMjE8L1llYXI+PFJl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</w:fldData>
        </w:fldChar>
      </w:r>
      <w:r w:rsidRPr="0099346B">
        <w:rPr>
          <w:szCs w:val="24"/>
        </w:rPr>
        <w:instrText xml:space="preserve"> ADDIN EN.CITE.DATA </w:instrText>
      </w:r>
      <w:r w:rsidRPr="0099346B">
        <w:rPr>
          <w:szCs w:val="24"/>
        </w:rPr>
      </w:r>
      <w:r w:rsidRPr="0099346B">
        <w:rPr>
          <w:szCs w:val="24"/>
        </w:rPr>
        <w:fldChar w:fldCharType="end"/>
      </w:r>
      <w:r w:rsidRPr="0099346B">
        <w:rPr>
          <w:szCs w:val="24"/>
        </w:rPr>
      </w:r>
      <w:r w:rsidRPr="0099346B">
        <w:rPr>
          <w:szCs w:val="24"/>
        </w:rPr>
        <w:fldChar w:fldCharType="separate"/>
      </w:r>
      <w:r w:rsidRPr="0099346B">
        <w:rPr>
          <w:szCs w:val="24"/>
        </w:rPr>
        <w:t>[25]</w:t>
      </w:r>
      <w:r w:rsidRPr="0099346B">
        <w:rPr>
          <w:szCs w:val="24"/>
        </w:rPr>
        <w:fldChar w:fldCharType="end"/>
      </w:r>
      <w:r w:rsidRPr="0099346B">
        <w:rPr>
          <w:szCs w:val="24"/>
        </w:rPr>
        <w:t>, we aimed to investigate whether sarcopenia is associated with a higher risk of radiographic (ROA) and symptomatic knee OA (</w:t>
      </w:r>
      <w:proofErr w:type="spellStart"/>
      <w:r w:rsidRPr="0099346B">
        <w:rPr>
          <w:szCs w:val="24"/>
        </w:rPr>
        <w:t>SxOA</w:t>
      </w:r>
      <w:proofErr w:type="spellEnd"/>
      <w:r w:rsidRPr="0099346B">
        <w:rPr>
          <w:szCs w:val="24"/>
        </w:rPr>
        <w:t>) in a large cohort of North American people followed-up for 4 years.</w:t>
      </w:r>
    </w:p>
    <w:p w14:paraId="2EA0A087" w14:textId="2BA0C74F" w:rsidR="0099346B" w:rsidRDefault="0099346B" w:rsidP="0099346B">
      <w:pPr>
        <w:jc w:val="both"/>
        <w:rPr>
          <w:b/>
          <w:bCs/>
          <w:szCs w:val="24"/>
        </w:rPr>
      </w:pPr>
      <w:r w:rsidRPr="0099346B">
        <w:rPr>
          <w:b/>
          <w:bCs/>
          <w:szCs w:val="24"/>
        </w:rPr>
        <w:t xml:space="preserve">2 </w:t>
      </w:r>
      <w:r>
        <w:rPr>
          <w:b/>
          <w:bCs/>
          <w:szCs w:val="24"/>
        </w:rPr>
        <w:tab/>
      </w:r>
      <w:r w:rsidRPr="0099346B">
        <w:rPr>
          <w:b/>
          <w:bCs/>
          <w:szCs w:val="24"/>
        </w:rPr>
        <w:t>Materials and methods</w:t>
      </w:r>
    </w:p>
    <w:p w14:paraId="2F1AEF09" w14:textId="6A021449" w:rsidR="0099346B" w:rsidRPr="0099346B" w:rsidRDefault="0099346B" w:rsidP="0099346B">
      <w:pPr>
        <w:jc w:val="both"/>
        <w:rPr>
          <w:b/>
          <w:bCs/>
          <w:i/>
          <w:szCs w:val="24"/>
        </w:rPr>
      </w:pPr>
      <w:r>
        <w:rPr>
          <w:b/>
          <w:bCs/>
          <w:i/>
          <w:szCs w:val="24"/>
        </w:rPr>
        <w:t xml:space="preserve">2.1 </w:t>
      </w:r>
      <w:r w:rsidRPr="0099346B">
        <w:rPr>
          <w:b/>
          <w:bCs/>
          <w:i/>
          <w:szCs w:val="24"/>
        </w:rPr>
        <w:t>Data source and subjects</w:t>
      </w:r>
    </w:p>
    <w:p w14:paraId="37510AE8" w14:textId="3DED3F4C" w:rsidR="0099346B" w:rsidRPr="0099346B" w:rsidRDefault="0099346B" w:rsidP="0099346B">
      <w:pPr>
        <w:jc w:val="both"/>
        <w:rPr>
          <w:szCs w:val="24"/>
        </w:rPr>
      </w:pPr>
      <w:r w:rsidRPr="0099346B">
        <w:rPr>
          <w:szCs w:val="24"/>
        </w:rPr>
        <w:t xml:space="preserve">Data for this study were obtained from the Osteoarthritis Initiative (OAI) database (https://nda.nih.gov/oai/). In the OAI, participants were recruited across four clinical sites in the United States of America (Baltimore, MD; Pittsburgh, PA; Pawtucket, RI; and Columbus, OH) between February 2004 and May 2006. In the OAI project, individuals were included if they: (1) had knee OA with knee pain for a 30-day period in the past 12 months or (2) were at high risk of developing knee OA (e.g. obese/overweight, family traits for knee OA) </w:t>
      </w:r>
      <w:r w:rsidRPr="0099346B">
        <w:rPr>
          <w:szCs w:val="24"/>
        </w:rPr>
        <w:fldChar w:fldCharType="begin"/>
      </w:r>
      <w:r w:rsidRPr="0099346B">
        <w:rPr>
          <w:szCs w:val="24"/>
        </w:rPr>
        <w:instrText xml:space="preserve"> ADDIN EN.CITE &lt;EndNote&gt;&lt;Cite&gt;&lt;Author&gt;Eby&lt;/Author&gt;&lt;Year&gt;2006&lt;/Year&gt;&lt;RecNum&gt;42&lt;/RecNum&gt;&lt;DisplayText&gt;[26]&lt;/DisplayText&gt;&lt;record&gt;&lt;rec-number&gt;42&lt;/rec-number&gt;&lt;foreign-keys&gt;&lt;key app="EN" db-id="2addrewrqst5wwerfv0pw9ajzez0vs2wsxts" timestamp="1632211295"&gt;42&lt;/key&gt;&lt;/foreign-keys&gt;&lt;ref-type name="Journal Article"&gt;17&lt;/ref-type&gt;&lt;contributors&gt;&lt;authors&gt;&lt;author&gt;Eby, George A.&lt;/author&gt;&lt;author&gt;Eby, Karen L.&lt;/author&gt;&lt;/authors&gt;&lt;/contributors&gt;&lt;titles&gt;&lt;title&gt;Rapid recovery from major depression using magnesium treatment&lt;/title&gt;&lt;secondary-title&gt;Medical Hypotheses&lt;/secondary-title&gt;&lt;/titles&gt;&lt;periodical&gt;&lt;full-title&gt;Medical Hypotheses&lt;/full-title&gt;&lt;/periodical&gt;&lt;pages&gt;362-370&lt;/pages&gt;&lt;volume&gt;67&lt;/volume&gt;&lt;number&gt;2&lt;/number&gt;&lt;dates&gt;&lt;year&gt;2006&lt;/year&gt;&lt;pub-dates&gt;&lt;date&gt;//&lt;/date&gt;&lt;/pub-dates&gt;&lt;/dates&gt;&lt;isbn&gt;0306-9877&lt;/isbn&gt;&lt;urls&gt;&lt;related-urls&gt;&lt;url&gt;http://www.sciencedirect.com/science/article/pii/S0306987706001034&lt;/url&gt;&lt;/related-urls&gt;&lt;/urls&gt;&lt;electronic-resource-num&gt;http://dx.doi.org/10.1016/j.mehy.2006.01.047&lt;/electronic-resource-num&gt;&lt;/record&gt;&lt;/Cite&gt;&lt;/EndNote&gt;</w:instrText>
      </w:r>
      <w:r w:rsidRPr="0099346B">
        <w:rPr>
          <w:szCs w:val="24"/>
        </w:rPr>
        <w:fldChar w:fldCharType="separate"/>
      </w:r>
      <w:r w:rsidRPr="0099346B">
        <w:rPr>
          <w:szCs w:val="24"/>
        </w:rPr>
        <w:t>[26]</w:t>
      </w:r>
      <w:r w:rsidRPr="0099346B">
        <w:rPr>
          <w:szCs w:val="24"/>
        </w:rPr>
        <w:fldChar w:fldCharType="end"/>
      </w:r>
      <w:r w:rsidRPr="0099346B">
        <w:rPr>
          <w:szCs w:val="24"/>
        </w:rPr>
        <w:t xml:space="preserve">. For the aims of this work, the data were collected at baseline, in the screening evaluations and in subsequent evaluations until four years of follow-up. </w:t>
      </w:r>
    </w:p>
    <w:p w14:paraId="3B1C2991" w14:textId="77777777" w:rsidR="0099346B" w:rsidRPr="0099346B" w:rsidRDefault="0099346B" w:rsidP="0099346B">
      <w:pPr>
        <w:jc w:val="both"/>
        <w:rPr>
          <w:szCs w:val="24"/>
        </w:rPr>
      </w:pPr>
      <w:r w:rsidRPr="0099346B">
        <w:rPr>
          <w:szCs w:val="24"/>
        </w:rPr>
        <w:t>All participants provided written informed consent. The OAI study was given full ethics approval by the institutional review board of the OAI Coordinating Center, at the University of California in San Francisco.</w:t>
      </w:r>
    </w:p>
    <w:p w14:paraId="63B0471F" w14:textId="2AD8A38F" w:rsidR="0099346B" w:rsidRPr="0099346B" w:rsidRDefault="0099346B" w:rsidP="0099346B">
      <w:pPr>
        <w:jc w:val="both"/>
        <w:rPr>
          <w:b/>
          <w:bCs/>
          <w:i/>
          <w:szCs w:val="24"/>
        </w:rPr>
      </w:pPr>
      <w:r>
        <w:rPr>
          <w:b/>
          <w:bCs/>
          <w:i/>
          <w:szCs w:val="24"/>
        </w:rPr>
        <w:t xml:space="preserve">2.2 </w:t>
      </w:r>
      <w:r w:rsidRPr="0099346B">
        <w:rPr>
          <w:b/>
          <w:bCs/>
          <w:i/>
          <w:szCs w:val="24"/>
        </w:rPr>
        <w:t>Sarcopenia definition (exposure)</w:t>
      </w:r>
    </w:p>
    <w:p w14:paraId="7CA5672B" w14:textId="340438C3" w:rsidR="0099346B" w:rsidRPr="0099346B" w:rsidRDefault="0099346B" w:rsidP="0099346B">
      <w:pPr>
        <w:jc w:val="both"/>
        <w:rPr>
          <w:szCs w:val="24"/>
        </w:rPr>
      </w:pPr>
      <w:r w:rsidRPr="0099346B">
        <w:rPr>
          <w:szCs w:val="24"/>
        </w:rPr>
        <w:t xml:space="preserve">For the definition of sarcopenia, we used the criteria of the revised European consensus on the definition and diagnosis of sarcopenia </w:t>
      </w:r>
      <w:r w:rsidRPr="0099346B">
        <w:rPr>
          <w:szCs w:val="24"/>
        </w:rPr>
        <w:fldChar w:fldCharType="begin">
          <w:fldData xml:space="preserve">PEVuZE5vdGU+PENpdGU+PEF1dGhvcj5DcnV6LUplbnRvZnQ8L0F1dGhvcj48WWVhcj4yMDE5PC9Z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</w:fldData>
        </w:fldChar>
      </w:r>
      <w:r w:rsidRPr="0099346B">
        <w:rPr>
          <w:szCs w:val="24"/>
        </w:rPr>
        <w:instrText xml:space="preserve"> ADDIN EN.CITE </w:instrText>
      </w:r>
      <w:r w:rsidRPr="0099346B">
        <w:rPr>
          <w:szCs w:val="24"/>
        </w:rPr>
        <w:fldChar w:fldCharType="begin">
          <w:fldData xml:space="preserve">PEVuZE5vdGU+PENpdGU+PEF1dGhvcj5DcnV6LUplbnRvZnQ8L0F1dGhvcj48WWVhcj4yMDE5PC9Z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</w:fldData>
        </w:fldChar>
      </w:r>
      <w:r w:rsidRPr="0099346B">
        <w:rPr>
          <w:szCs w:val="24"/>
        </w:rPr>
        <w:instrText xml:space="preserve"> ADDIN EN.CITE.DATA </w:instrText>
      </w:r>
      <w:r w:rsidRPr="0099346B">
        <w:rPr>
          <w:szCs w:val="24"/>
        </w:rPr>
      </w:r>
      <w:r w:rsidRPr="0099346B">
        <w:rPr>
          <w:szCs w:val="24"/>
        </w:rPr>
        <w:fldChar w:fldCharType="end"/>
      </w:r>
      <w:r w:rsidRPr="0099346B">
        <w:rPr>
          <w:szCs w:val="24"/>
        </w:rPr>
      </w:r>
      <w:r w:rsidRPr="0099346B">
        <w:rPr>
          <w:szCs w:val="24"/>
        </w:rPr>
        <w:fldChar w:fldCharType="separate"/>
      </w:r>
      <w:r w:rsidRPr="0099346B">
        <w:rPr>
          <w:szCs w:val="24"/>
        </w:rPr>
        <w:t>[10]</w:t>
      </w:r>
      <w:r w:rsidRPr="0099346B">
        <w:rPr>
          <w:szCs w:val="24"/>
        </w:rPr>
        <w:fldChar w:fldCharType="end"/>
      </w:r>
      <w:r w:rsidRPr="0099346B">
        <w:rPr>
          <w:szCs w:val="24"/>
        </w:rPr>
        <w:t xml:space="preserve">. Sarcopenia was defined as a chair stand test time &gt;15 seconds for 5 repetitions (muscle strength parameter) and low skeletal muscle mass (SMM) as reflected by lower skeletal mass index (SMI) (body composition parameter) </w:t>
      </w:r>
      <w:r w:rsidRPr="0099346B">
        <w:rPr>
          <w:szCs w:val="24"/>
        </w:rPr>
        <w:fldChar w:fldCharType="begin">
          <w:fldData xml:space="preserve">PEVuZE5vdGU+PENpdGU+PEF1dGhvcj5DcnV6LUplbnRvZnQ8L0F1dGhvcj48WWVhcj4yMDE5PC9Z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</w:fldData>
        </w:fldChar>
      </w:r>
      <w:r w:rsidRPr="0099346B">
        <w:rPr>
          <w:szCs w:val="24"/>
        </w:rPr>
        <w:instrText xml:space="preserve"> ADDIN EN.CITE </w:instrText>
      </w:r>
      <w:r w:rsidRPr="0099346B">
        <w:rPr>
          <w:szCs w:val="24"/>
        </w:rPr>
        <w:fldChar w:fldCharType="begin">
          <w:fldData xml:space="preserve">PEVuZE5vdGU+PENpdGU+PEF1dGhvcj5DcnV6LUplbnRvZnQ8L0F1dGhvcj48WWVhcj4yMDE5PC9Z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</w:fldData>
        </w:fldChar>
      </w:r>
      <w:r w:rsidRPr="0099346B">
        <w:rPr>
          <w:szCs w:val="24"/>
        </w:rPr>
        <w:instrText xml:space="preserve"> ADDIN EN.CITE.DATA </w:instrText>
      </w:r>
      <w:r w:rsidRPr="0099346B">
        <w:rPr>
          <w:szCs w:val="24"/>
        </w:rPr>
      </w:r>
      <w:r w:rsidRPr="0099346B">
        <w:rPr>
          <w:szCs w:val="24"/>
        </w:rPr>
        <w:fldChar w:fldCharType="end"/>
      </w:r>
      <w:r w:rsidRPr="0099346B">
        <w:rPr>
          <w:szCs w:val="24"/>
        </w:rPr>
      </w:r>
      <w:r w:rsidRPr="0099346B">
        <w:rPr>
          <w:szCs w:val="24"/>
        </w:rPr>
        <w:fldChar w:fldCharType="separate"/>
      </w:r>
      <w:r w:rsidRPr="0099346B">
        <w:rPr>
          <w:szCs w:val="24"/>
        </w:rPr>
        <w:t>[10]</w:t>
      </w:r>
      <w:r w:rsidRPr="0099346B">
        <w:rPr>
          <w:szCs w:val="24"/>
        </w:rPr>
        <w:fldChar w:fldCharType="end"/>
      </w:r>
      <w:r w:rsidRPr="0099346B">
        <w:rPr>
          <w:szCs w:val="24"/>
        </w:rPr>
        <w:t>.</w:t>
      </w:r>
    </w:p>
    <w:p w14:paraId="7073E6F0" w14:textId="4972985E" w:rsidR="0099346B" w:rsidRPr="0099346B" w:rsidRDefault="0099346B" w:rsidP="0099346B">
      <w:pPr>
        <w:jc w:val="both"/>
        <w:rPr>
          <w:iCs/>
          <w:szCs w:val="24"/>
        </w:rPr>
      </w:pPr>
      <w:r w:rsidRPr="0099346B">
        <w:rPr>
          <w:szCs w:val="24"/>
        </w:rPr>
        <w:t xml:space="preserve">SMM was calculated based on the equation proposed by Lee and colleagues </w:t>
      </w:r>
      <w:r w:rsidRPr="0099346B">
        <w:rPr>
          <w:szCs w:val="24"/>
        </w:rPr>
        <w:fldChar w:fldCharType="begin">
          <w:fldData xml:space="preserve">PEVuZE5vdGU+PENpdGU+PEF1dGhvcj5MZWU8L0F1dGhvcj48WWVhcj4yMDAwPC9ZZWFyPjxSZWNO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</w:fldData>
        </w:fldChar>
      </w:r>
      <w:r w:rsidRPr="0099346B">
        <w:rPr>
          <w:szCs w:val="24"/>
        </w:rPr>
        <w:instrText xml:space="preserve"> ADDIN EN.CITE </w:instrText>
      </w:r>
      <w:r w:rsidRPr="0099346B">
        <w:rPr>
          <w:szCs w:val="24"/>
        </w:rPr>
        <w:fldChar w:fldCharType="begin">
          <w:fldData xml:space="preserve">PEVuZE5vdGU+PENpdGU+PEF1dGhvcj5MZWU8L0F1dGhvcj48WWVhcj4yMDAwPC9ZZWFyPjxSZWNO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</w:fldData>
        </w:fldChar>
      </w:r>
      <w:r w:rsidRPr="0099346B">
        <w:rPr>
          <w:szCs w:val="24"/>
        </w:rPr>
        <w:instrText xml:space="preserve"> ADDIN EN.CITE.DATA </w:instrText>
      </w:r>
      <w:r w:rsidRPr="0099346B">
        <w:rPr>
          <w:szCs w:val="24"/>
        </w:rPr>
      </w:r>
      <w:r w:rsidRPr="0099346B">
        <w:rPr>
          <w:szCs w:val="24"/>
        </w:rPr>
        <w:fldChar w:fldCharType="end"/>
      </w:r>
      <w:r w:rsidRPr="0099346B">
        <w:rPr>
          <w:szCs w:val="24"/>
        </w:rPr>
      </w:r>
      <w:r w:rsidRPr="0099346B">
        <w:rPr>
          <w:szCs w:val="24"/>
        </w:rPr>
        <w:fldChar w:fldCharType="separate"/>
      </w:r>
      <w:r w:rsidRPr="0099346B">
        <w:rPr>
          <w:szCs w:val="24"/>
        </w:rPr>
        <w:t>[27]</w:t>
      </w:r>
      <w:r w:rsidRPr="0099346B">
        <w:rPr>
          <w:szCs w:val="24"/>
        </w:rPr>
        <w:fldChar w:fldCharType="end"/>
      </w:r>
      <w:r w:rsidRPr="0099346B">
        <w:rPr>
          <w:szCs w:val="24"/>
        </w:rPr>
        <w:t xml:space="preserve">: SMM= 0.244*weight + 7.8*height + 6.6*sex – 0.098*age + race – 3.3 (where female=0 and male=1; race=0 [White and Hispanic],  race=1.9 [Black] and race=-1.6 [Asian]). SMM was further divided by body mass index (BMI) based on weight and height measured by a trained nurse, to create a SMI </w:t>
      </w:r>
      <w:r w:rsidRPr="0099346B">
        <w:rPr>
          <w:szCs w:val="24"/>
        </w:rPr>
        <w:fldChar w:fldCharType="begin">
          <w:fldData xml:space="preserve">PEVuZE5vdGU+PENpdGU+PEF1dGhvcj5TdHVkZW5za2k8L0F1dGhvcj48WWVhcj4yMDE0PC9ZZWFy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</w:fldData>
        </w:fldChar>
      </w:r>
      <w:r w:rsidRPr="0099346B">
        <w:rPr>
          <w:szCs w:val="24"/>
        </w:rPr>
        <w:instrText xml:space="preserve"> ADDIN EN.CITE </w:instrText>
      </w:r>
      <w:r w:rsidRPr="0099346B">
        <w:rPr>
          <w:szCs w:val="24"/>
        </w:rPr>
        <w:fldChar w:fldCharType="begin">
          <w:fldData xml:space="preserve">PEVuZE5vdGU+PENpdGU+PEF1dGhvcj5TdHVkZW5za2k8L0F1dGhvcj48WWVhcj4yMDE0PC9ZZWFy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</w:fldData>
        </w:fldChar>
      </w:r>
      <w:r w:rsidRPr="0099346B">
        <w:rPr>
          <w:szCs w:val="24"/>
        </w:rPr>
        <w:instrText xml:space="preserve"> ADDIN EN.CITE.DATA </w:instrText>
      </w:r>
      <w:r w:rsidRPr="0099346B">
        <w:rPr>
          <w:szCs w:val="24"/>
        </w:rPr>
      </w:r>
      <w:r w:rsidRPr="0099346B">
        <w:rPr>
          <w:szCs w:val="24"/>
        </w:rPr>
        <w:fldChar w:fldCharType="end"/>
      </w:r>
      <w:r w:rsidRPr="0099346B">
        <w:rPr>
          <w:szCs w:val="24"/>
        </w:rPr>
      </w:r>
      <w:r w:rsidRPr="0099346B">
        <w:rPr>
          <w:szCs w:val="24"/>
        </w:rPr>
        <w:fldChar w:fldCharType="separate"/>
      </w:r>
      <w:r w:rsidRPr="0099346B">
        <w:rPr>
          <w:szCs w:val="24"/>
        </w:rPr>
        <w:t>[28]</w:t>
      </w:r>
      <w:r w:rsidRPr="0099346B">
        <w:rPr>
          <w:szCs w:val="24"/>
        </w:rPr>
        <w:fldChar w:fldCharType="end"/>
      </w:r>
      <w:r w:rsidRPr="0099346B">
        <w:rPr>
          <w:szCs w:val="24"/>
        </w:rPr>
        <w:t xml:space="preserve">. Low SMM was defined as the lowest quartile of the SMI based on sex-stratified values </w:t>
      </w:r>
      <w:r w:rsidRPr="0099346B">
        <w:rPr>
          <w:szCs w:val="24"/>
        </w:rPr>
        <w:fldChar w:fldCharType="begin">
          <w:fldData xml:space="preserve">PEVuZE5vdGU+PENpdGU+PEF1dGhvcj5UeXJvdm9sYXM8L0F1dGhvcj48WWVhcj4yMDE2PC9ZZWFy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</w:fldData>
        </w:fldChar>
      </w:r>
      <w:r w:rsidRPr="0099346B">
        <w:rPr>
          <w:szCs w:val="24"/>
        </w:rPr>
        <w:instrText xml:space="preserve"> ADDIN EN.CITE </w:instrText>
      </w:r>
      <w:r w:rsidRPr="0099346B">
        <w:rPr>
          <w:szCs w:val="24"/>
        </w:rPr>
        <w:fldChar w:fldCharType="begin">
          <w:fldData xml:space="preserve">PEVuZE5vdGU+PENpdGU+PEF1dGhvcj5UeXJvdm9sYXM8L0F1dGhvcj48WWVhcj4yMDE2PC9ZZWFy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</w:fldData>
        </w:fldChar>
      </w:r>
      <w:r w:rsidRPr="0099346B">
        <w:rPr>
          <w:szCs w:val="24"/>
        </w:rPr>
        <w:instrText xml:space="preserve"> ADDIN EN.CITE.DATA </w:instrText>
      </w:r>
      <w:r w:rsidRPr="0099346B">
        <w:rPr>
          <w:szCs w:val="24"/>
        </w:rPr>
      </w:r>
      <w:r w:rsidRPr="0099346B">
        <w:rPr>
          <w:szCs w:val="24"/>
        </w:rPr>
        <w:fldChar w:fldCharType="end"/>
      </w:r>
      <w:r w:rsidRPr="0099346B">
        <w:rPr>
          <w:szCs w:val="24"/>
        </w:rPr>
      </w:r>
      <w:r w:rsidRPr="0099346B">
        <w:rPr>
          <w:szCs w:val="24"/>
        </w:rPr>
        <w:fldChar w:fldCharType="separate"/>
      </w:r>
      <w:r w:rsidRPr="0099346B">
        <w:rPr>
          <w:szCs w:val="24"/>
        </w:rPr>
        <w:t>[29]</w:t>
      </w:r>
      <w:r w:rsidRPr="0099346B">
        <w:rPr>
          <w:szCs w:val="24"/>
        </w:rPr>
        <w:fldChar w:fldCharType="end"/>
      </w:r>
      <w:r w:rsidRPr="0099346B">
        <w:rPr>
          <w:szCs w:val="24"/>
        </w:rPr>
        <w:t>.</w:t>
      </w:r>
      <w:r w:rsidRPr="0099346B">
        <w:rPr>
          <w:iCs/>
          <w:szCs w:val="24"/>
        </w:rPr>
        <w:t xml:space="preserve"> </w:t>
      </w:r>
    </w:p>
    <w:p w14:paraId="0CAC62C0" w14:textId="65EBBC59" w:rsidR="0099346B" w:rsidRPr="0099346B" w:rsidRDefault="0099346B" w:rsidP="0099346B">
      <w:pPr>
        <w:jc w:val="both"/>
        <w:rPr>
          <w:b/>
          <w:bCs/>
          <w:i/>
          <w:szCs w:val="24"/>
        </w:rPr>
      </w:pPr>
      <w:r>
        <w:rPr>
          <w:b/>
          <w:bCs/>
          <w:i/>
          <w:szCs w:val="24"/>
        </w:rPr>
        <w:t xml:space="preserve">2.3 </w:t>
      </w:r>
      <w:r w:rsidRPr="0099346B">
        <w:rPr>
          <w:b/>
          <w:bCs/>
          <w:i/>
          <w:szCs w:val="24"/>
        </w:rPr>
        <w:t>Assessment of knee OA outcomes</w:t>
      </w:r>
    </w:p>
    <w:p w14:paraId="4C551912" w14:textId="77777777" w:rsidR="0099346B" w:rsidRPr="0099346B" w:rsidRDefault="0099346B" w:rsidP="0099346B">
      <w:pPr>
        <w:jc w:val="both"/>
        <w:rPr>
          <w:szCs w:val="24"/>
        </w:rPr>
      </w:pPr>
      <w:r w:rsidRPr="0099346B">
        <w:rPr>
          <w:szCs w:val="24"/>
        </w:rPr>
        <w:t xml:space="preserve">At baseline and during follow-up examinations, individuals had full knee assessments which included both clinical and radiographic examinations. A fixed flexion posterior–anterior radiograph, which was read centrally for </w:t>
      </w:r>
      <w:proofErr w:type="spellStart"/>
      <w:r w:rsidRPr="0099346B">
        <w:rPr>
          <w:szCs w:val="24"/>
        </w:rPr>
        <w:t>Kellgren</w:t>
      </w:r>
      <w:proofErr w:type="spellEnd"/>
      <w:r w:rsidRPr="0099346B">
        <w:rPr>
          <w:szCs w:val="24"/>
        </w:rPr>
        <w:t xml:space="preserve"> and Lawrence (KL) grade, was made for all the participants. In addition, participants were asked regarding knee pain, the following question: ‘During the past 30 days, have you had pain, aching, or stiffness in your right/left knee on most days?’. </w:t>
      </w:r>
    </w:p>
    <w:p w14:paraId="278CBAE3" w14:textId="77777777" w:rsidR="0099346B" w:rsidRPr="0099346B" w:rsidRDefault="0099346B" w:rsidP="0099346B">
      <w:pPr>
        <w:jc w:val="both"/>
        <w:rPr>
          <w:szCs w:val="24"/>
        </w:rPr>
      </w:pPr>
      <w:r w:rsidRPr="0099346B">
        <w:rPr>
          <w:szCs w:val="24"/>
        </w:rPr>
        <w:t xml:space="preserve">The outcomes of interest for this study included: (1) ROA (radiographical osteoarthritis) if a knee developed a KL grade ≥2 at follow-up among those without this condition at baseline and (2) </w:t>
      </w:r>
      <w:proofErr w:type="spellStart"/>
      <w:r w:rsidRPr="0099346B">
        <w:rPr>
          <w:szCs w:val="24"/>
        </w:rPr>
        <w:t>SxOA</w:t>
      </w:r>
      <w:proofErr w:type="spellEnd"/>
      <w:r w:rsidRPr="0099346B">
        <w:rPr>
          <w:szCs w:val="24"/>
        </w:rPr>
        <w:t xml:space="preserve"> (symptomatic osteoarthritis), defined as the presence of a combination of painful knee OA. The assessment of the knee OA outcomes was made, other than at baseline, at V01 (12 months), V03 (24 months), V05 (36 months), and V06 (48 months).</w:t>
      </w:r>
    </w:p>
    <w:p w14:paraId="25C9D5B4" w14:textId="6D618AC5" w:rsidR="0099346B" w:rsidRPr="0099346B" w:rsidRDefault="0099346B" w:rsidP="0099346B">
      <w:pPr>
        <w:jc w:val="both"/>
        <w:rPr>
          <w:b/>
          <w:bCs/>
          <w:i/>
          <w:szCs w:val="24"/>
        </w:rPr>
      </w:pPr>
      <w:r>
        <w:rPr>
          <w:b/>
          <w:bCs/>
          <w:i/>
          <w:szCs w:val="24"/>
        </w:rPr>
        <w:lastRenderedPageBreak/>
        <w:t xml:space="preserve">2.4 </w:t>
      </w:r>
      <w:r w:rsidRPr="0099346B">
        <w:rPr>
          <w:b/>
          <w:bCs/>
          <w:i/>
          <w:szCs w:val="24"/>
        </w:rPr>
        <w:t>Covariates</w:t>
      </w:r>
    </w:p>
    <w:p w14:paraId="4B18264B" w14:textId="295B3D7C" w:rsidR="0099346B" w:rsidRPr="0099346B" w:rsidRDefault="0099346B" w:rsidP="0099346B">
      <w:pPr>
        <w:jc w:val="both"/>
        <w:rPr>
          <w:i/>
          <w:szCs w:val="24"/>
        </w:rPr>
      </w:pPr>
      <w:r w:rsidRPr="0099346B">
        <w:rPr>
          <w:szCs w:val="24"/>
        </w:rPr>
        <w:t xml:space="preserve">Several covariates at baseline other than age and sex were identified as potential confounding factors based on previous literature </w:t>
      </w:r>
      <w:r w:rsidRPr="0099346B">
        <w:rPr>
          <w:szCs w:val="24"/>
        </w:rPr>
        <w:fldChar w:fldCharType="begin"/>
      </w:r>
      <w:r w:rsidRPr="0099346B">
        <w:rPr>
          <w:szCs w:val="24"/>
        </w:rPr>
        <w:instrText xml:space="preserve"> ADDIN EN.CITE &lt;EndNote&gt;&lt;Cite&gt;&lt;Author&gt;Allen&lt;/Author&gt;&lt;Year&gt;2015&lt;/Year&gt;&lt;RecNum&gt;46&lt;/RecNum&gt;&lt;DisplayText&gt;[30]&lt;/DisplayText&gt;&lt;record&gt;&lt;rec-number&gt;46&lt;/rec-number&gt;&lt;foreign-keys&gt;&lt;key app="EN" db-id="2addrewrqst5wwerfv0pw9ajzez0vs2wsxts" timestamp="1632211297"&gt;46&lt;/key&gt;&lt;/foreign-keys&gt;&lt;ref-type name="Journal Article"&gt;17&lt;/ref-type&gt;&lt;contributors&gt;&lt;authors&gt;&lt;author&gt;Allen, Kelli D.&lt;/author&gt;&lt;author&gt;Golightly, Yvonne M.&lt;/author&gt;&lt;/authors&gt;&lt;/contributors&gt;&lt;titles&gt;&lt;title&gt;Epidemiology of osteoarthritis: state of the evidence&lt;/title&gt;&lt;secondary-title&gt;Current opinion in rheumatology&lt;/secondary-title&gt;&lt;/titles&gt;&lt;periodical&gt;&lt;full-title&gt;Current opinion in rheumatology&lt;/full-title&gt;&lt;/periodical&gt;&lt;pages&gt;276-283&lt;/pages&gt;&lt;volume&gt;27&lt;/volume&gt;&lt;number&gt;3&lt;/number&gt;&lt;dates&gt;&lt;year&gt;2015&lt;/year&gt;&lt;/dates&gt;&lt;isbn&gt;1040-8711&amp;#xD;1531-6963&lt;/isbn&gt;&lt;accession-num&gt;PMC4405030&lt;/accession-num&gt;&lt;urls&gt;&lt;related-urls&gt;&lt;url&gt;http://www.ncbi.nlm.nih.gov/pmc/articles/PMC4405030/&lt;/url&gt;&lt;/related-urls&gt;&lt;/urls&gt;&lt;electronic-resource-num&gt;10.1097/BOR.0000000000000161&lt;/electronic-resource-num&gt;&lt;remote-database-name&gt;PMC&lt;/remote-database-name&gt;&lt;/record&gt;&lt;/Cite&gt;&lt;/EndNote&gt;</w:instrText>
      </w:r>
      <w:r w:rsidRPr="0099346B">
        <w:rPr>
          <w:szCs w:val="24"/>
        </w:rPr>
        <w:fldChar w:fldCharType="separate"/>
      </w:r>
      <w:r w:rsidRPr="0099346B">
        <w:rPr>
          <w:szCs w:val="24"/>
        </w:rPr>
        <w:t>[30]</w:t>
      </w:r>
      <w:r w:rsidRPr="0099346B">
        <w:rPr>
          <w:szCs w:val="24"/>
        </w:rPr>
        <w:fldChar w:fldCharType="end"/>
      </w:r>
      <w:r w:rsidRPr="0099346B">
        <w:rPr>
          <w:szCs w:val="24"/>
        </w:rPr>
        <w:t xml:space="preserve">. These included: race (whites vs. others); educational attainment (college or higher vs. others); yearly income (&lt; vs </w:t>
      </w:r>
      <w:r w:rsidRPr="0099346B">
        <w:rPr>
          <w:szCs w:val="24"/>
          <w:u w:val="single"/>
        </w:rPr>
        <w:t>&gt;</w:t>
      </w:r>
      <w:r w:rsidRPr="0099346B">
        <w:rPr>
          <w:szCs w:val="24"/>
        </w:rPr>
        <w:t xml:space="preserve"> $50,000 or missing data); smoking habits; physical activity evaluated using the total score for the Physical Activity Scale for the Elderly scale (PASE) </w:t>
      </w:r>
      <w:r w:rsidRPr="0099346B">
        <w:rPr>
          <w:szCs w:val="24"/>
        </w:rPr>
        <w:fldChar w:fldCharType="begin"/>
      </w:r>
      <w:r w:rsidRPr="0099346B">
        <w:rPr>
          <w:szCs w:val="24"/>
        </w:rPr>
        <w:instrText xml:space="preserve"> ADDIN EN.CITE &lt;EndNote&gt;&lt;Cite&gt;&lt;Author&gt;Washburn&lt;/Author&gt;&lt;Year&gt;1999&lt;/Year&gt;&lt;RecNum&gt;47&lt;/RecNum&gt;&lt;DisplayText&gt;[31]&lt;/DisplayText&gt;&lt;record&gt;&lt;rec-number&gt;47&lt;/rec-number&gt;&lt;foreign-keys&gt;&lt;key app="EN" db-id="2addrewrqst5wwerfv0pw9ajzez0vs2wsxts" timestamp="1632211297"&gt;47&lt;/key&gt;&lt;/foreign-keys&gt;&lt;ref-type name="Journal Article"&gt;17&lt;/ref-type&gt;&lt;contributors&gt;&lt;authors&gt;&lt;author&gt;Washburn, R. A.&lt;/author&gt;&lt;author&gt;McAuley, E.&lt;/author&gt;&lt;author&gt;Katula, J.&lt;/author&gt;&lt;author&gt;Mihalko, S. L.&lt;/author&gt;&lt;author&gt;Boileau, R. A.&lt;/author&gt;&lt;/authors&gt;&lt;/contributors&gt;&lt;titles&gt;&lt;title&gt;The physical activity scale for the elderly (PASE): evidence for validity&lt;/title&gt;&lt;secondary-title&gt;Journal of clinical epidemiology&lt;/secondary-title&gt;&lt;/titles&gt;&lt;periodical&gt;&lt;full-title&gt;Journal of clinical epidemiology&lt;/full-title&gt;&lt;/periodical&gt;&lt;pages&gt;643-51&lt;/pages&gt;&lt;volume&gt;52&lt;/volume&gt;&lt;number&gt;7&lt;/number&gt;&lt;keywords&gt;&lt;keyword&gt;Aged&lt;/keyword&gt;&lt;keyword&gt;Aging&lt;/keyword&gt;&lt;keyword&gt;Aging: physiology&lt;/keyword&gt;&lt;keyword&gt;Body Composition&lt;/keyword&gt;&lt;keyword&gt;Chi-Square Distribution&lt;/keyword&gt;&lt;keyword&gt;Educational Status&lt;/keyword&gt;&lt;keyword&gt;Exercise&lt;/keyword&gt;&lt;keyword&gt;Exercise Tolerance&lt;/keyword&gt;&lt;keyword&gt;Female&lt;/keyword&gt;&lt;keyword&gt;Geriatric Assessment&lt;/keyword&gt;&lt;keyword&gt;Hemodynamics&lt;/keyword&gt;&lt;keyword&gt;Humans&lt;/keyword&gt;&lt;keyword&gt;Male&lt;/keyword&gt;&lt;keyword&gt;Marital Status&lt;/keyword&gt;&lt;keyword&gt;Middle Aged&lt;/keyword&gt;&lt;keyword&gt;Reproducibility of Results&lt;/keyword&gt;&lt;/keywords&gt;&lt;dates&gt;&lt;year&gt;1999&lt;/year&gt;&lt;/dates&gt;&lt;urls&gt;&lt;related-urls&gt;&lt;url&gt;http://www.ncbi.nlm.nih.gov/pubmed/10391658&lt;/url&gt;&lt;/related-urls&gt;&lt;/urls&gt;&lt;/record&gt;&lt;/Cite&gt;&lt;/EndNote&gt;</w:instrText>
      </w:r>
      <w:r w:rsidRPr="0099346B">
        <w:rPr>
          <w:szCs w:val="24"/>
        </w:rPr>
        <w:fldChar w:fldCharType="separate"/>
      </w:r>
      <w:r w:rsidRPr="0099346B">
        <w:rPr>
          <w:szCs w:val="24"/>
        </w:rPr>
        <w:t>[31]</w:t>
      </w:r>
      <w:r w:rsidRPr="0099346B">
        <w:rPr>
          <w:szCs w:val="24"/>
        </w:rPr>
        <w:fldChar w:fldCharType="end"/>
      </w:r>
      <w:r w:rsidRPr="0099346B">
        <w:rPr>
          <w:szCs w:val="24"/>
        </w:rPr>
        <w:t>;</w:t>
      </w:r>
      <w:r w:rsidRPr="0099346B">
        <w:rPr>
          <w:szCs w:val="24"/>
        </w:rPr>
        <w:fldChar w:fldCharType="begin" w:fldLock="1"/>
      </w:r>
      <w:r w:rsidRPr="0099346B">
        <w:rPr>
          <w:szCs w:val="24"/>
        </w:rPr>
        <w:instrText>ADDIN CSL_CITATION { "citationItems" : [ { "id" : "ITEM-1", "itemData" : { "ISSN" : "0895-4356", "PMID" : "10391658", "abstract" : "We assessed the validity of the Physical Activity Scale for the Elderly (PASE) in a sample of sedentary adults (56 men, 134 women, mean age +/- [SD] 66.5+/-5.3 years) who volunteered to participate in a randomized controlled trial on the effect of aerobic conditioning on psychological function. Construct validity was established by correlating PASE scores with physiologic and performance characteristics: peak oxygen uptake, resting heart rate and blood pressure, percent body fat, and balance. The mean PASE scores were higher in men than in women (men = 145.8+/-78.0; women = 123.9+/-66.3, P&lt;0.05), and in those age 55-64 years compared with those age 65 years and over (55-64 = 144.2+/-75.8; 65 and over = 118.9+/-63.9, P&lt;0.05). PASE scores were also significantly higher in those who did not report a chronic health condition (cardiovascular disease, hypertension, cancer, or recent surgery). PASE scores were significantly associated (P&lt;0.05) with peak oxygen uptake (r = 0.20), systolic blood pressure (r = -0.18) and balance score (r = 0.20). No significant associations of PASE score and diastolic blood pressure, resting heart rate, or percent body fat were noted. These results provide additional evidence for the validity of the PASE as a measure of physical activity suitable for use in epidemiology studies on the association of physical activity, health, and physical function in older individuals.", "author" : [ { "dropping-particle" : "", "family" : "Washburn", "given" : "R A", "non-dropping-particle" : "", "parse-names" : false, "suffix" : "" }, { "dropping-particle" : "", "family" : "McAuley", "given" : "E", "non-dropping-particle" : "", "parse-names" : false, "suffix" : "" }, { "dropping-particle" : "", "family" : "Katula", "given" : "J", "non-dropping-particle" : "", "parse-names" : false, "suffix" : "" }, { "dropping-particle" : "", "family" : "Mihalko", "given" : "S L", "non-dropping-particle" : "", "parse-names" : false, "suffix" : "" }, { "dropping-particle" : "", "family" : "Boileau", "given" : "R A", "non-dropping-particle" : "", "parse-names" : false, "suffix" : "" } ], "container-title" : "Journal of clinical epidemiology", "id" : "ITEM-1", "issue" : "7", "issued" : { "date-parts" : [ [ "1999", "7" ] ] }, "page" : "643-51", "title" : "The physical activity scale for the elderly (PASE): evidence for validity.", "type" : "article-journal", "volume" : "52" }, "uris" : [ "http://www.mendeley.com/documents/?uuid=3a5bb003-5310-449e-a076-55455f203e33" ] } ], "mendeley" : { "formattedCitation" : "[19]", "plainTextFormattedCitation" : "[19]", "previouslyFormattedCitation" : "[19]" }, "properties" : { "noteIndex" : 0 }, "schema" : "https://github.com/citation-style-language/schema/raw/master/csl-citation.json" }</w:instrText>
      </w:r>
      <w:r w:rsidRPr="0099346B">
        <w:rPr>
          <w:szCs w:val="24"/>
        </w:rPr>
        <w:fldChar w:fldCharType="end"/>
      </w:r>
      <w:r w:rsidRPr="0099346B">
        <w:rPr>
          <w:szCs w:val="24"/>
        </w:rPr>
        <w:t xml:space="preserve"> </w:t>
      </w:r>
      <w:proofErr w:type="spellStart"/>
      <w:r w:rsidRPr="0099346B">
        <w:rPr>
          <w:szCs w:val="24"/>
        </w:rPr>
        <w:t>Charlson</w:t>
      </w:r>
      <w:proofErr w:type="spellEnd"/>
      <w:r w:rsidRPr="0099346B">
        <w:rPr>
          <w:szCs w:val="24"/>
        </w:rPr>
        <w:t xml:space="preserve"> Comorbidity Index score </w:t>
      </w:r>
      <w:r w:rsidRPr="0099346B">
        <w:rPr>
          <w:szCs w:val="24"/>
        </w:rPr>
        <w:fldChar w:fldCharType="begin"/>
      </w:r>
      <w:r w:rsidRPr="0099346B">
        <w:rPr>
          <w:szCs w:val="24"/>
        </w:rPr>
        <w:instrText xml:space="preserve"> ADDIN EN.CITE &lt;EndNote&gt;&lt;Cite&gt;&lt;Author&gt;Katz&lt;/Author&gt;&lt;Year&gt;1996&lt;/Year&gt;&lt;RecNum&gt;48&lt;/RecNum&gt;&lt;DisplayText&gt;[32]&lt;/DisplayText&gt;&lt;record&gt;&lt;rec-number&gt;48&lt;/rec-number&gt;&lt;foreign-keys&gt;&lt;key app="EN" db-id="2addrewrqst5wwerfv0pw9ajzez0vs2wsxts" timestamp="1632211298"&gt;48&lt;/key&gt;&lt;/foreign-keys&gt;&lt;ref-type name="Journal Article"&gt;17&lt;/ref-type&gt;&lt;contributors&gt;&lt;authors&gt;&lt;author&gt;Katz, J. N.&lt;/author&gt;&lt;author&gt;Chang, L. C.&lt;/author&gt;&lt;author&gt;Sangha, O.&lt;/author&gt;&lt;author&gt;Fossel, A. H.&lt;/author&gt;&lt;author&gt;Bates, D. W.&lt;/author&gt;&lt;/authors&gt;&lt;/contributors&gt;&lt;titles&gt;&lt;title&gt;Can comorbidity be measured by questionnaire rather than medical record review?&lt;/title&gt;&lt;secondary-title&gt;Medical care&lt;/secondary-title&gt;&lt;/titles&gt;&lt;periodical&gt;&lt;full-title&gt;Medical care&lt;/full-title&gt;&lt;/periodical&gt;&lt;pages&gt;73-84&lt;/pages&gt;&lt;volume&gt;34&lt;/volume&gt;&lt;number&gt;1&lt;/number&gt;&lt;keywords&gt;&lt;keyword&gt;Aged&lt;/keyword&gt;&lt;keyword&gt;Aged, 80 and over&lt;/keyword&gt;&lt;keyword&gt;Comorbidity&lt;/keyword&gt;&lt;keyword&gt;Drug Prescriptions&lt;/keyword&gt;&lt;keyword&gt;Drug Prescriptions: economics&lt;/keyword&gt;&lt;keyword&gt;Female&lt;/keyword&gt;&lt;keyword&gt;Health Services Research&lt;/keyword&gt;&lt;keyword&gt;Health Services Research: methods&lt;/keyword&gt;&lt;keyword&gt;Hospital Charges&lt;/keyword&gt;&lt;keyword&gt;Hospital Charges: statistics &amp;amp; numerical data&lt;/keyword&gt;&lt;keyword&gt;Hospitalization&lt;/keyword&gt;&lt;keyword&gt;Hospitalization: statistics &amp;amp; numerical data&lt;/keyword&gt;&lt;keyword&gt;Humans&lt;/keyword&gt;&lt;keyword&gt;Length of Stay&lt;/keyword&gt;&lt;keyword&gt;Length of Stay: statistics &amp;amp; numerical data&lt;/keyword&gt;&lt;keyword&gt;Male&lt;/keyword&gt;&lt;keyword&gt;Medical History Taking&lt;/keyword&gt;&lt;keyword&gt;Medical History Taking: methods&lt;/keyword&gt;&lt;keyword&gt;Medical History Taking: standards&lt;/keyword&gt;&lt;keyword&gt;Medical Records&lt;/keyword&gt;&lt;keyword&gt;Middle Aged&lt;/keyword&gt;&lt;keyword&gt;Reproducibility of Results&lt;/keyword&gt;&lt;keyword&gt;Surveys and Questionnaires&lt;/keyword&gt;&lt;keyword&gt;Surveys and Questionnaires: standards&lt;/keyword&gt;&lt;keyword&gt;Utilization Review&lt;/keyword&gt;&lt;keyword&gt;Utilization Review: standards&lt;/keyword&gt;&lt;/keywords&gt;&lt;dates&gt;&lt;year&gt;1996&lt;/year&gt;&lt;/dates&gt;&lt;urls&gt;&lt;related-urls&gt;&lt;url&gt;http://www.ncbi.nlm.nih.gov/pubmed/8551813&lt;/url&gt;&lt;/related-urls&gt;&lt;/urls&gt;&lt;/record&gt;&lt;/Cite&gt;&lt;/EndNote&gt;</w:instrText>
      </w:r>
      <w:r w:rsidRPr="0099346B">
        <w:rPr>
          <w:szCs w:val="24"/>
        </w:rPr>
        <w:fldChar w:fldCharType="separate"/>
      </w:r>
      <w:r w:rsidRPr="0099346B">
        <w:rPr>
          <w:szCs w:val="24"/>
        </w:rPr>
        <w:t>[32]</w:t>
      </w:r>
      <w:r w:rsidRPr="0099346B">
        <w:rPr>
          <w:szCs w:val="24"/>
        </w:rPr>
        <w:fldChar w:fldCharType="end"/>
      </w:r>
      <w:r w:rsidRPr="0099346B">
        <w:rPr>
          <w:szCs w:val="24"/>
        </w:rPr>
        <w:t>, a validated general health measure of self-reported comorbidities; the number of medications used; daily energy intake (in Kcal).</w:t>
      </w:r>
    </w:p>
    <w:p w14:paraId="2A412E89" w14:textId="2D8C6055" w:rsidR="0099346B" w:rsidRPr="0099346B" w:rsidRDefault="0099346B" w:rsidP="0099346B">
      <w:pPr>
        <w:jc w:val="both"/>
        <w:rPr>
          <w:b/>
          <w:bCs/>
          <w:i/>
          <w:szCs w:val="24"/>
        </w:rPr>
      </w:pPr>
      <w:r>
        <w:rPr>
          <w:b/>
          <w:bCs/>
          <w:i/>
          <w:szCs w:val="24"/>
        </w:rPr>
        <w:t xml:space="preserve">2.5 </w:t>
      </w:r>
      <w:r w:rsidRPr="0099346B">
        <w:rPr>
          <w:b/>
          <w:bCs/>
          <w:i/>
          <w:szCs w:val="24"/>
        </w:rPr>
        <w:t>Statistical analyses</w:t>
      </w:r>
    </w:p>
    <w:p w14:paraId="21A3131D" w14:textId="77777777" w:rsidR="0099346B" w:rsidRPr="0099346B" w:rsidRDefault="0099346B" w:rsidP="0099346B">
      <w:pPr>
        <w:jc w:val="both"/>
        <w:rPr>
          <w:szCs w:val="24"/>
        </w:rPr>
      </w:pPr>
      <w:r w:rsidRPr="0099346B">
        <w:rPr>
          <w:szCs w:val="24"/>
        </w:rPr>
        <w:t xml:space="preserve">Data on continuous variables were normally distributed according to the Kolmogorov-Smirnov test. Data were consequently presented as means and standard deviation values (SD) for quantitative measures, and percentages for all categorical variables by the presence or absence of sarcopenia at baseline. P values were calculated using an independent T test for continuous variables and a chi-square test for categorical parameters.  </w:t>
      </w:r>
    </w:p>
    <w:p w14:paraId="783370EA" w14:textId="756EEA18" w:rsidR="0099346B" w:rsidRPr="0099346B" w:rsidRDefault="0099346B" w:rsidP="0099346B">
      <w:pPr>
        <w:jc w:val="both"/>
        <w:rPr>
          <w:szCs w:val="24"/>
        </w:rPr>
      </w:pPr>
      <w:r w:rsidRPr="0099346B">
        <w:rPr>
          <w:szCs w:val="24"/>
        </w:rPr>
        <w:t xml:space="preserve">To assess the association between sarcopenia and the outcomes of interest during follow-up, a logistic regression analysis was applied, since a survival analysis was not possible due to lack of information on the precise date of event. The basic adjusted model included age and gender. The fully adjusted model included all parameters associated with the outcomes of interest (p-value &lt;0.10) or significantly different between sarcopenic and non-sarcopenic subjects (p-value &lt;0.05). Multi-collinearity among covariates was assessed through variance inflation factor (VIF) </w:t>
      </w:r>
      <w:r w:rsidRPr="0099346B">
        <w:rPr>
          <w:szCs w:val="24"/>
        </w:rPr>
        <w:fldChar w:fldCharType="begin"/>
      </w:r>
      <w:r w:rsidRPr="0099346B">
        <w:rPr>
          <w:szCs w:val="24"/>
        </w:rPr>
        <w:instrText xml:space="preserve"> ADDIN EN.CITE &lt;EndNote&gt;&lt;Cite&gt;&lt;Author&gt;Miles&lt;/Author&gt;&lt;Year&gt;2009&lt;/Year&gt;&lt;RecNum&gt;49&lt;/RecNum&gt;&lt;DisplayText&gt;[33]&lt;/DisplayText&gt;&lt;record&gt;&lt;rec-number&gt;49&lt;/rec-number&gt;&lt;foreign-keys&gt;&lt;key app="EN" db-id="2addrewrqst5wwerfv0pw9ajzez0vs2wsxts" timestamp="1632211298"&gt;49&lt;/key&gt;&lt;/foreign-keys&gt;&lt;ref-type name="Journal Article"&gt;17&lt;/ref-type&gt;&lt;contributors&gt;&lt;authors&gt;&lt;author&gt;Miles, Jeremy&lt;/author&gt;&lt;/authors&gt;&lt;/contributors&gt;&lt;titles&gt;&lt;title&gt;Tolerance and variance inflation factor&lt;/title&gt;&lt;secondary-title&gt;Wiley StatsRef: Statistics Reference Online&lt;/secondary-title&gt;&lt;/titles&gt;&lt;periodical&gt;&lt;full-title&gt;Wiley StatsRef: Statistics Reference Online&lt;/full-title&gt;&lt;/periodical&gt;&lt;dates&gt;&lt;year&gt;2009&lt;/year&gt;&lt;/dates&gt;&lt;publisher&gt;Wiley Online Library&lt;/publisher&gt;&lt;isbn&gt;1118445112&lt;/isbn&gt;&lt;urls&gt;&lt;/urls&gt;&lt;/record&gt;&lt;/Cite&gt;&lt;/EndNote&gt;</w:instrText>
      </w:r>
      <w:r w:rsidRPr="0099346B">
        <w:rPr>
          <w:szCs w:val="24"/>
        </w:rPr>
        <w:fldChar w:fldCharType="separate"/>
      </w:r>
      <w:r w:rsidRPr="0099346B">
        <w:rPr>
          <w:szCs w:val="24"/>
        </w:rPr>
        <w:t>[33]</w:t>
      </w:r>
      <w:r w:rsidRPr="0099346B">
        <w:rPr>
          <w:szCs w:val="24"/>
        </w:rPr>
        <w:fldChar w:fldCharType="end"/>
      </w:r>
      <w:r w:rsidRPr="0099346B">
        <w:rPr>
          <w:szCs w:val="24"/>
        </w:rPr>
        <w:t xml:space="preserve">, taking a cut-off of 2 as the criterion for exclusion. No covariates were excluded using this criterion. Adjusted odds ratios (OR) and 95% confidence intervals (CI) were calculated to estimate the strength of the associations between sarcopenia at baseline and incident knee OA outcomes. </w:t>
      </w:r>
    </w:p>
    <w:p w14:paraId="520AE0A3" w14:textId="3C2570D0" w:rsidR="0099346B" w:rsidRDefault="0099346B" w:rsidP="0099346B">
      <w:pPr>
        <w:jc w:val="both"/>
        <w:rPr>
          <w:szCs w:val="24"/>
        </w:rPr>
      </w:pPr>
      <w:r w:rsidRPr="0099346B">
        <w:rPr>
          <w:szCs w:val="24"/>
        </w:rPr>
        <w:t>A p&lt;0.05 was deemed statistically significant. All analyses were performed using SPSS</w:t>
      </w:r>
      <w:r w:rsidRPr="0099346B">
        <w:rPr>
          <w:szCs w:val="24"/>
          <w:vertAlign w:val="superscript"/>
        </w:rPr>
        <w:t>®</w:t>
      </w:r>
      <w:r w:rsidRPr="0099346B">
        <w:rPr>
          <w:szCs w:val="24"/>
        </w:rPr>
        <w:t xml:space="preserve"> software version 21.0 for Windows (SPSS Inc., Chicago, Illinois).</w:t>
      </w:r>
    </w:p>
    <w:p w14:paraId="0365B242" w14:textId="66AF8CE3" w:rsidR="00165B42" w:rsidRDefault="00165B42" w:rsidP="0099346B">
      <w:pPr>
        <w:jc w:val="both"/>
        <w:rPr>
          <w:b/>
          <w:bCs/>
          <w:szCs w:val="24"/>
        </w:rPr>
      </w:pPr>
      <w:r w:rsidRPr="00165B42">
        <w:rPr>
          <w:b/>
          <w:bCs/>
          <w:szCs w:val="24"/>
        </w:rPr>
        <w:t>3</w:t>
      </w:r>
      <w:r w:rsidRPr="00165B42">
        <w:rPr>
          <w:b/>
          <w:bCs/>
          <w:szCs w:val="24"/>
        </w:rPr>
        <w:tab/>
        <w:t>Results</w:t>
      </w:r>
    </w:p>
    <w:p w14:paraId="121A59F5" w14:textId="1E7EB07B" w:rsidR="00165B42" w:rsidRPr="00165B42" w:rsidRDefault="00165B42" w:rsidP="00165B42">
      <w:pPr>
        <w:jc w:val="both"/>
        <w:rPr>
          <w:b/>
          <w:bCs/>
          <w:i/>
          <w:iCs/>
          <w:szCs w:val="24"/>
        </w:rPr>
      </w:pPr>
      <w:r>
        <w:rPr>
          <w:b/>
          <w:bCs/>
          <w:i/>
          <w:iCs/>
          <w:szCs w:val="24"/>
        </w:rPr>
        <w:t xml:space="preserve">3.1 </w:t>
      </w:r>
      <w:r w:rsidRPr="00165B42">
        <w:rPr>
          <w:b/>
          <w:bCs/>
          <w:i/>
          <w:iCs/>
          <w:szCs w:val="24"/>
        </w:rPr>
        <w:t>Sample selection</w:t>
      </w:r>
    </w:p>
    <w:p w14:paraId="17F9B538" w14:textId="77777777" w:rsidR="00165B42" w:rsidRPr="00165B42" w:rsidRDefault="00165B42" w:rsidP="00165B42">
      <w:pPr>
        <w:jc w:val="both"/>
        <w:rPr>
          <w:iCs/>
          <w:szCs w:val="24"/>
        </w:rPr>
      </w:pPr>
      <w:r w:rsidRPr="00165B42">
        <w:rPr>
          <w:iCs/>
          <w:szCs w:val="24"/>
        </w:rPr>
        <w:t xml:space="preserve">The OAI database initially included a total of 4,796 participants. We excluded 2,211 individuals since they were less than 60 years of age, 52 since no data regarding body composition or chair stands time were available, and 41 for not having data regarding race. Therefore, 2,492 participants were included, as shown in Figure 1. </w:t>
      </w:r>
    </w:p>
    <w:p w14:paraId="61A9D512" w14:textId="77777777" w:rsidR="00165B42" w:rsidRPr="00165B42" w:rsidRDefault="00165B42" w:rsidP="00165B42">
      <w:pPr>
        <w:jc w:val="both"/>
        <w:rPr>
          <w:b/>
          <w:bCs/>
          <w:i/>
          <w:iCs/>
          <w:szCs w:val="24"/>
        </w:rPr>
      </w:pPr>
    </w:p>
    <w:p w14:paraId="003E0772" w14:textId="77777777" w:rsidR="00165B42" w:rsidRDefault="00165B42" w:rsidP="00165B42">
      <w:pPr>
        <w:jc w:val="both"/>
        <w:rPr>
          <w:b/>
          <w:bCs/>
          <w:i/>
          <w:iCs/>
          <w:szCs w:val="24"/>
        </w:rPr>
      </w:pPr>
      <w:r w:rsidRPr="00165B42">
        <w:rPr>
          <w:b/>
          <w:bCs/>
          <w:noProof/>
          <w:szCs w:val="24"/>
        </w:rPr>
        <w:lastRenderedPageBreak/>
        <w:drawing>
          <wp:inline distT="0" distB="0" distL="0" distR="0" wp14:anchorId="1101EB84" wp14:editId="11B4E8D1">
            <wp:extent cx="6115050" cy="3963670"/>
            <wp:effectExtent l="0" t="0" r="0"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8"/>
                    <a:stretch>
                      <a:fillRect/>
                    </a:stretch>
                  </pic:blipFill>
                  <pic:spPr>
                    <a:xfrm>
                      <a:off x="0" y="0"/>
                      <a:ext cx="6115050" cy="3963670"/>
                    </a:xfrm>
                    <a:prstGeom prst="rect">
                      <a:avLst/>
                    </a:prstGeom>
                  </pic:spPr>
                </pic:pic>
              </a:graphicData>
            </a:graphic>
          </wp:inline>
        </w:drawing>
      </w:r>
    </w:p>
    <w:p w14:paraId="3E302539" w14:textId="5579A267" w:rsidR="00165B42" w:rsidRPr="00165B42" w:rsidRDefault="00165B42" w:rsidP="00165B42">
      <w:pPr>
        <w:jc w:val="both"/>
        <w:rPr>
          <w:b/>
          <w:bCs/>
          <w:i/>
          <w:iCs/>
          <w:szCs w:val="24"/>
        </w:rPr>
      </w:pPr>
      <w:r>
        <w:rPr>
          <w:b/>
          <w:bCs/>
          <w:i/>
          <w:iCs/>
          <w:szCs w:val="24"/>
        </w:rPr>
        <w:t>3.</w:t>
      </w:r>
      <w:r w:rsidR="000438BE">
        <w:rPr>
          <w:b/>
          <w:bCs/>
          <w:i/>
          <w:iCs/>
          <w:szCs w:val="24"/>
        </w:rPr>
        <w:t>2</w:t>
      </w:r>
      <w:r>
        <w:rPr>
          <w:b/>
          <w:bCs/>
          <w:i/>
          <w:iCs/>
          <w:szCs w:val="24"/>
        </w:rPr>
        <w:t xml:space="preserve"> D</w:t>
      </w:r>
      <w:r w:rsidRPr="00165B42">
        <w:rPr>
          <w:b/>
          <w:bCs/>
          <w:i/>
          <w:iCs/>
          <w:szCs w:val="24"/>
        </w:rPr>
        <w:t xml:space="preserve">escriptive characteristics </w:t>
      </w:r>
    </w:p>
    <w:p w14:paraId="5810DD90" w14:textId="77777777" w:rsidR="00165B42" w:rsidRPr="00165B42" w:rsidRDefault="00165B42" w:rsidP="00165B42">
      <w:pPr>
        <w:jc w:val="both"/>
        <w:rPr>
          <w:iCs/>
          <w:szCs w:val="24"/>
        </w:rPr>
      </w:pPr>
      <w:r w:rsidRPr="00165B42">
        <w:rPr>
          <w:iCs/>
          <w:szCs w:val="24"/>
        </w:rPr>
        <w:t xml:space="preserve">The cohort consisted of 1,529 females (61.4%), with a mean age of 68.4 years (±5.4 years; range: 60-79 years). The prevalence of sarcopenia at baseline was 6.1%, affecting 153 subjects. At baseline, 58% were affected by knee ROA and, of them, 24.4% knee </w:t>
      </w:r>
      <w:proofErr w:type="spellStart"/>
      <w:r w:rsidRPr="00165B42">
        <w:rPr>
          <w:iCs/>
          <w:szCs w:val="24"/>
        </w:rPr>
        <w:t>SxOA</w:t>
      </w:r>
      <w:proofErr w:type="spellEnd"/>
      <w:r w:rsidRPr="00165B42">
        <w:rPr>
          <w:iCs/>
          <w:szCs w:val="24"/>
        </w:rPr>
        <w:t xml:space="preserve">. </w:t>
      </w:r>
    </w:p>
    <w:p w14:paraId="0F96D61A" w14:textId="77777777" w:rsidR="00165B42" w:rsidRPr="00165B42" w:rsidRDefault="00165B42" w:rsidP="00165B42">
      <w:pPr>
        <w:jc w:val="both"/>
        <w:rPr>
          <w:iCs/>
          <w:szCs w:val="24"/>
        </w:rPr>
      </w:pPr>
      <w:r w:rsidRPr="00165B42">
        <w:rPr>
          <w:iCs/>
          <w:szCs w:val="24"/>
        </w:rPr>
        <w:t xml:space="preserve">Table 1 shows the baseline characteristics by the presence of sarcopenia. Compared to the 2,239 participants without sarcopenia, sarcopenic subjects were significantly older, more sedentary, with a lower educational level and were poorer (Table 1). Sarcopenic individuals had a greater number of comorbidities, and they used a higher number of medications. Finally, no significant difference in ROA prevalence was observed between sarcopenic and non-sarcopenic individuals (p=0.76), whilst people with sarcopenia reported a significantly higher prevalence of </w:t>
      </w:r>
      <w:proofErr w:type="spellStart"/>
      <w:r w:rsidRPr="00165B42">
        <w:rPr>
          <w:iCs/>
          <w:szCs w:val="24"/>
        </w:rPr>
        <w:t>SxOA</w:t>
      </w:r>
      <w:proofErr w:type="spellEnd"/>
      <w:r w:rsidRPr="00165B42">
        <w:rPr>
          <w:iCs/>
          <w:szCs w:val="24"/>
        </w:rPr>
        <w:t xml:space="preserve"> (69.4% vs. 49.5%; p&lt;0.0001) than their counterparts (Table 1). </w:t>
      </w:r>
    </w:p>
    <w:p w14:paraId="37D4F8EB" w14:textId="77777777" w:rsidR="00165B42" w:rsidRPr="00165B42" w:rsidRDefault="00165B42" w:rsidP="00165B42">
      <w:pPr>
        <w:jc w:val="both"/>
        <w:rPr>
          <w:b/>
          <w:bCs/>
          <w:szCs w:val="24"/>
        </w:rPr>
      </w:pPr>
      <w:r w:rsidRPr="00165B42">
        <w:rPr>
          <w:b/>
          <w:bCs/>
          <w:szCs w:val="24"/>
        </w:rPr>
        <w:t>Table 1. Baseline characteristics of participants according to the presence of sarcopenia.</w:t>
      </w:r>
    </w:p>
    <w:tbl>
      <w:tblPr>
        <w:tblW w:w="5000" w:type="pct"/>
        <w:tblLook w:val="04A0" w:firstRow="1" w:lastRow="0" w:firstColumn="1" w:lastColumn="0" w:noHBand="0" w:noVBand="1"/>
      </w:tblPr>
      <w:tblGrid>
        <w:gridCol w:w="4504"/>
        <w:gridCol w:w="1622"/>
        <w:gridCol w:w="1823"/>
        <w:gridCol w:w="1823"/>
      </w:tblGrid>
      <w:tr w:rsidR="00165B42" w:rsidRPr="00165B42" w14:paraId="332DE4CB" w14:textId="77777777" w:rsidTr="00BC50A7">
        <w:trPr>
          <w:tblHeader/>
        </w:trPr>
        <w:tc>
          <w:tcPr>
            <w:tcW w:w="2304" w:type="pct"/>
            <w:tcBorders>
              <w:top w:val="single" w:sz="4" w:space="0" w:color="auto"/>
              <w:bottom w:val="single" w:sz="4" w:space="0" w:color="auto"/>
              <w:right w:val="single" w:sz="4" w:space="0" w:color="auto"/>
            </w:tcBorders>
            <w:vAlign w:val="center"/>
          </w:tcPr>
          <w:p w14:paraId="005E1189" w14:textId="77777777" w:rsidR="00165B42" w:rsidRPr="00165B42" w:rsidRDefault="00165B42" w:rsidP="00165B42">
            <w:pPr>
              <w:jc w:val="both"/>
              <w:rPr>
                <w:b/>
                <w:bCs/>
                <w:szCs w:val="24"/>
              </w:rPr>
            </w:pPr>
          </w:p>
        </w:tc>
        <w:tc>
          <w:tcPr>
            <w:tcW w:w="830" w:type="pct"/>
            <w:tcBorders>
              <w:top w:val="single" w:sz="4" w:space="0" w:color="auto"/>
              <w:left w:val="single" w:sz="4" w:space="0" w:color="auto"/>
              <w:bottom w:val="single" w:sz="4" w:space="0" w:color="auto"/>
              <w:right w:val="single" w:sz="4" w:space="0" w:color="auto"/>
            </w:tcBorders>
            <w:vAlign w:val="center"/>
          </w:tcPr>
          <w:p w14:paraId="33D37728" w14:textId="77777777" w:rsidR="00165B42" w:rsidRPr="00165B42" w:rsidRDefault="00165B42" w:rsidP="00165B42">
            <w:pPr>
              <w:jc w:val="both"/>
              <w:rPr>
                <w:b/>
                <w:bCs/>
                <w:szCs w:val="24"/>
              </w:rPr>
            </w:pPr>
            <w:r w:rsidRPr="00165B42">
              <w:rPr>
                <w:b/>
                <w:bCs/>
                <w:szCs w:val="24"/>
              </w:rPr>
              <w:t>Sarcopenia</w:t>
            </w:r>
          </w:p>
          <w:p w14:paraId="528F10D3" w14:textId="77777777" w:rsidR="00165B42" w:rsidRPr="00165B42" w:rsidRDefault="00165B42" w:rsidP="00165B42">
            <w:pPr>
              <w:jc w:val="both"/>
              <w:rPr>
                <w:b/>
                <w:bCs/>
                <w:szCs w:val="24"/>
              </w:rPr>
            </w:pPr>
            <w:r w:rsidRPr="00165B42">
              <w:rPr>
                <w:b/>
                <w:bCs/>
                <w:szCs w:val="24"/>
              </w:rPr>
              <w:t>(n=153)</w:t>
            </w:r>
          </w:p>
        </w:tc>
        <w:tc>
          <w:tcPr>
            <w:tcW w:w="933" w:type="pct"/>
            <w:tcBorders>
              <w:top w:val="single" w:sz="4" w:space="0" w:color="auto"/>
              <w:left w:val="single" w:sz="4" w:space="0" w:color="auto"/>
              <w:bottom w:val="single" w:sz="4" w:space="0" w:color="auto"/>
              <w:right w:val="single" w:sz="4" w:space="0" w:color="auto"/>
            </w:tcBorders>
          </w:tcPr>
          <w:p w14:paraId="558547F7" w14:textId="77777777" w:rsidR="00165B42" w:rsidRPr="00165B42" w:rsidRDefault="00165B42" w:rsidP="00165B42">
            <w:pPr>
              <w:jc w:val="both"/>
              <w:rPr>
                <w:b/>
                <w:bCs/>
                <w:szCs w:val="24"/>
              </w:rPr>
            </w:pPr>
            <w:r w:rsidRPr="00165B42">
              <w:rPr>
                <w:b/>
                <w:bCs/>
                <w:szCs w:val="24"/>
              </w:rPr>
              <w:t>No sarcopenia</w:t>
            </w:r>
          </w:p>
          <w:p w14:paraId="7526BC59" w14:textId="77777777" w:rsidR="00165B42" w:rsidRPr="00165B42" w:rsidRDefault="00165B42" w:rsidP="00165B42">
            <w:pPr>
              <w:jc w:val="both"/>
              <w:rPr>
                <w:b/>
                <w:bCs/>
                <w:szCs w:val="24"/>
              </w:rPr>
            </w:pPr>
            <w:r w:rsidRPr="00165B42">
              <w:rPr>
                <w:b/>
                <w:bCs/>
                <w:szCs w:val="24"/>
              </w:rPr>
              <w:t>(n=2239)</w:t>
            </w:r>
          </w:p>
        </w:tc>
        <w:tc>
          <w:tcPr>
            <w:tcW w:w="933" w:type="pct"/>
            <w:tcBorders>
              <w:top w:val="single" w:sz="4" w:space="0" w:color="auto"/>
              <w:left w:val="single" w:sz="4" w:space="0" w:color="auto"/>
              <w:bottom w:val="single" w:sz="4" w:space="0" w:color="auto"/>
              <w:right w:val="single" w:sz="4" w:space="0" w:color="auto"/>
            </w:tcBorders>
            <w:vAlign w:val="center"/>
          </w:tcPr>
          <w:p w14:paraId="6A149891" w14:textId="77777777" w:rsidR="00165B42" w:rsidRPr="00165B42" w:rsidRDefault="00165B42" w:rsidP="00165B42">
            <w:pPr>
              <w:jc w:val="both"/>
              <w:rPr>
                <w:b/>
                <w:bCs/>
                <w:szCs w:val="24"/>
              </w:rPr>
            </w:pPr>
            <w:r w:rsidRPr="00165B42">
              <w:rPr>
                <w:b/>
                <w:bCs/>
                <w:szCs w:val="24"/>
              </w:rPr>
              <w:t>p-value</w:t>
            </w:r>
          </w:p>
        </w:tc>
      </w:tr>
      <w:tr w:rsidR="00165B42" w:rsidRPr="00165B42" w14:paraId="0B8A6132" w14:textId="77777777" w:rsidTr="00BC50A7">
        <w:tc>
          <w:tcPr>
            <w:tcW w:w="2304" w:type="pct"/>
            <w:tcBorders>
              <w:top w:val="single" w:sz="4" w:space="0" w:color="auto"/>
              <w:right w:val="single" w:sz="4" w:space="0" w:color="auto"/>
            </w:tcBorders>
            <w:vAlign w:val="center"/>
          </w:tcPr>
          <w:p w14:paraId="02AF0BBA" w14:textId="77777777" w:rsidR="00165B42" w:rsidRPr="00165B42" w:rsidRDefault="00165B42" w:rsidP="00165B42">
            <w:pPr>
              <w:jc w:val="both"/>
              <w:rPr>
                <w:b/>
                <w:bCs/>
                <w:i/>
                <w:szCs w:val="24"/>
              </w:rPr>
            </w:pPr>
            <w:r w:rsidRPr="00165B42">
              <w:rPr>
                <w:b/>
                <w:bCs/>
                <w:i/>
                <w:szCs w:val="24"/>
              </w:rPr>
              <w:t>General characteristics</w:t>
            </w:r>
          </w:p>
        </w:tc>
        <w:tc>
          <w:tcPr>
            <w:tcW w:w="830" w:type="pct"/>
            <w:tcBorders>
              <w:top w:val="single" w:sz="4" w:space="0" w:color="auto"/>
              <w:left w:val="single" w:sz="4" w:space="0" w:color="auto"/>
              <w:right w:val="single" w:sz="4" w:space="0" w:color="auto"/>
            </w:tcBorders>
            <w:vAlign w:val="center"/>
          </w:tcPr>
          <w:p w14:paraId="10619918" w14:textId="77777777" w:rsidR="00165B42" w:rsidRPr="00165B42" w:rsidRDefault="00165B42" w:rsidP="00165B42">
            <w:pPr>
              <w:jc w:val="both"/>
              <w:rPr>
                <w:szCs w:val="24"/>
              </w:rPr>
            </w:pPr>
          </w:p>
        </w:tc>
        <w:tc>
          <w:tcPr>
            <w:tcW w:w="933" w:type="pct"/>
            <w:tcBorders>
              <w:top w:val="single" w:sz="4" w:space="0" w:color="auto"/>
              <w:left w:val="single" w:sz="4" w:space="0" w:color="auto"/>
              <w:right w:val="single" w:sz="4" w:space="0" w:color="auto"/>
            </w:tcBorders>
          </w:tcPr>
          <w:p w14:paraId="0B3ADBE1" w14:textId="77777777" w:rsidR="00165B42" w:rsidRPr="00165B42" w:rsidRDefault="00165B42" w:rsidP="00165B42">
            <w:pPr>
              <w:jc w:val="both"/>
              <w:rPr>
                <w:szCs w:val="24"/>
              </w:rPr>
            </w:pPr>
          </w:p>
        </w:tc>
        <w:tc>
          <w:tcPr>
            <w:tcW w:w="933" w:type="pct"/>
            <w:tcBorders>
              <w:top w:val="single" w:sz="4" w:space="0" w:color="auto"/>
              <w:left w:val="single" w:sz="4" w:space="0" w:color="auto"/>
              <w:right w:val="single" w:sz="4" w:space="0" w:color="auto"/>
            </w:tcBorders>
            <w:vAlign w:val="center"/>
          </w:tcPr>
          <w:p w14:paraId="6C120D05" w14:textId="77777777" w:rsidR="00165B42" w:rsidRPr="00165B42" w:rsidRDefault="00165B42" w:rsidP="00165B42">
            <w:pPr>
              <w:jc w:val="both"/>
              <w:rPr>
                <w:szCs w:val="24"/>
              </w:rPr>
            </w:pPr>
          </w:p>
        </w:tc>
      </w:tr>
      <w:tr w:rsidR="00165B42" w:rsidRPr="00165B42" w14:paraId="5B6D65C1" w14:textId="77777777" w:rsidTr="00BC50A7">
        <w:tc>
          <w:tcPr>
            <w:tcW w:w="2304" w:type="pct"/>
            <w:tcBorders>
              <w:right w:val="single" w:sz="4" w:space="0" w:color="auto"/>
            </w:tcBorders>
            <w:vAlign w:val="center"/>
          </w:tcPr>
          <w:p w14:paraId="56BF6FB0" w14:textId="77777777" w:rsidR="00165B42" w:rsidRPr="00165B42" w:rsidRDefault="00165B42" w:rsidP="00165B42">
            <w:pPr>
              <w:jc w:val="both"/>
              <w:rPr>
                <w:b/>
                <w:bCs/>
                <w:szCs w:val="24"/>
              </w:rPr>
            </w:pPr>
            <w:r w:rsidRPr="00165B42">
              <w:rPr>
                <w:b/>
                <w:bCs/>
                <w:szCs w:val="24"/>
              </w:rPr>
              <w:t>Age (years)</w:t>
            </w:r>
          </w:p>
        </w:tc>
        <w:tc>
          <w:tcPr>
            <w:tcW w:w="830" w:type="pct"/>
            <w:tcBorders>
              <w:left w:val="single" w:sz="4" w:space="0" w:color="auto"/>
              <w:right w:val="single" w:sz="4" w:space="0" w:color="auto"/>
            </w:tcBorders>
            <w:vAlign w:val="center"/>
          </w:tcPr>
          <w:p w14:paraId="092C9971" w14:textId="77777777" w:rsidR="00165B42" w:rsidRPr="00165B42" w:rsidRDefault="00165B42" w:rsidP="00165B42">
            <w:pPr>
              <w:jc w:val="both"/>
              <w:rPr>
                <w:szCs w:val="24"/>
              </w:rPr>
            </w:pPr>
            <w:r w:rsidRPr="00165B42">
              <w:rPr>
                <w:szCs w:val="24"/>
              </w:rPr>
              <w:t>72.1 (5.3)</w:t>
            </w:r>
          </w:p>
        </w:tc>
        <w:tc>
          <w:tcPr>
            <w:tcW w:w="933" w:type="pct"/>
            <w:tcBorders>
              <w:left w:val="single" w:sz="4" w:space="0" w:color="auto"/>
              <w:right w:val="single" w:sz="4" w:space="0" w:color="auto"/>
            </w:tcBorders>
          </w:tcPr>
          <w:p w14:paraId="0F074A1D" w14:textId="77777777" w:rsidR="00165B42" w:rsidRPr="00165B42" w:rsidRDefault="00165B42" w:rsidP="00165B42">
            <w:pPr>
              <w:jc w:val="both"/>
              <w:rPr>
                <w:szCs w:val="24"/>
              </w:rPr>
            </w:pPr>
            <w:r w:rsidRPr="00165B42">
              <w:rPr>
                <w:szCs w:val="24"/>
              </w:rPr>
              <w:t>68.2 (5.4)</w:t>
            </w:r>
          </w:p>
        </w:tc>
        <w:tc>
          <w:tcPr>
            <w:tcW w:w="933" w:type="pct"/>
            <w:tcBorders>
              <w:left w:val="single" w:sz="4" w:space="0" w:color="auto"/>
              <w:right w:val="single" w:sz="4" w:space="0" w:color="auto"/>
            </w:tcBorders>
            <w:vAlign w:val="center"/>
          </w:tcPr>
          <w:p w14:paraId="25B2E7A5" w14:textId="77777777" w:rsidR="00165B42" w:rsidRPr="00165B42" w:rsidRDefault="00165B42" w:rsidP="00165B42">
            <w:pPr>
              <w:jc w:val="both"/>
              <w:rPr>
                <w:szCs w:val="24"/>
              </w:rPr>
            </w:pPr>
            <w:r w:rsidRPr="00165B42">
              <w:rPr>
                <w:szCs w:val="24"/>
              </w:rPr>
              <w:t>&lt;0.0001</w:t>
            </w:r>
          </w:p>
        </w:tc>
      </w:tr>
      <w:tr w:rsidR="00165B42" w:rsidRPr="00165B42" w14:paraId="6959E968" w14:textId="77777777" w:rsidTr="00BC50A7">
        <w:tc>
          <w:tcPr>
            <w:tcW w:w="2304" w:type="pct"/>
            <w:tcBorders>
              <w:right w:val="single" w:sz="4" w:space="0" w:color="auto"/>
            </w:tcBorders>
            <w:vAlign w:val="center"/>
          </w:tcPr>
          <w:p w14:paraId="0EE57B87" w14:textId="77777777" w:rsidR="00165B42" w:rsidRPr="00165B42" w:rsidRDefault="00165B42" w:rsidP="00165B42">
            <w:pPr>
              <w:jc w:val="both"/>
              <w:rPr>
                <w:b/>
                <w:bCs/>
                <w:szCs w:val="24"/>
              </w:rPr>
            </w:pPr>
            <w:r w:rsidRPr="00165B42">
              <w:rPr>
                <w:b/>
                <w:bCs/>
                <w:szCs w:val="24"/>
              </w:rPr>
              <w:lastRenderedPageBreak/>
              <w:t>Males (%)</w:t>
            </w:r>
          </w:p>
        </w:tc>
        <w:tc>
          <w:tcPr>
            <w:tcW w:w="830" w:type="pct"/>
            <w:tcBorders>
              <w:left w:val="single" w:sz="4" w:space="0" w:color="auto"/>
              <w:right w:val="single" w:sz="4" w:space="0" w:color="auto"/>
            </w:tcBorders>
            <w:vAlign w:val="center"/>
          </w:tcPr>
          <w:p w14:paraId="14C0986D" w14:textId="77777777" w:rsidR="00165B42" w:rsidRPr="00165B42" w:rsidRDefault="00165B42" w:rsidP="00165B42">
            <w:pPr>
              <w:jc w:val="both"/>
              <w:rPr>
                <w:szCs w:val="24"/>
              </w:rPr>
            </w:pPr>
            <w:r w:rsidRPr="00165B42">
              <w:rPr>
                <w:szCs w:val="24"/>
              </w:rPr>
              <w:t>41.2</w:t>
            </w:r>
          </w:p>
        </w:tc>
        <w:tc>
          <w:tcPr>
            <w:tcW w:w="933" w:type="pct"/>
            <w:tcBorders>
              <w:left w:val="single" w:sz="4" w:space="0" w:color="auto"/>
              <w:right w:val="single" w:sz="4" w:space="0" w:color="auto"/>
            </w:tcBorders>
          </w:tcPr>
          <w:p w14:paraId="3BA451C8" w14:textId="77777777" w:rsidR="00165B42" w:rsidRPr="00165B42" w:rsidRDefault="00165B42" w:rsidP="00165B42">
            <w:pPr>
              <w:jc w:val="both"/>
              <w:rPr>
                <w:szCs w:val="24"/>
              </w:rPr>
            </w:pPr>
            <w:r w:rsidRPr="00165B42">
              <w:rPr>
                <w:szCs w:val="24"/>
              </w:rPr>
              <w:t>38.5</w:t>
            </w:r>
          </w:p>
        </w:tc>
        <w:tc>
          <w:tcPr>
            <w:tcW w:w="933" w:type="pct"/>
            <w:tcBorders>
              <w:left w:val="single" w:sz="4" w:space="0" w:color="auto"/>
              <w:right w:val="single" w:sz="4" w:space="0" w:color="auto"/>
            </w:tcBorders>
            <w:vAlign w:val="center"/>
          </w:tcPr>
          <w:p w14:paraId="29E24ABC" w14:textId="77777777" w:rsidR="00165B42" w:rsidRPr="00165B42" w:rsidRDefault="00165B42" w:rsidP="00165B42">
            <w:pPr>
              <w:jc w:val="both"/>
              <w:rPr>
                <w:szCs w:val="24"/>
              </w:rPr>
            </w:pPr>
            <w:r w:rsidRPr="00165B42">
              <w:rPr>
                <w:szCs w:val="24"/>
              </w:rPr>
              <w:t>0.55</w:t>
            </w:r>
          </w:p>
        </w:tc>
      </w:tr>
      <w:tr w:rsidR="00165B42" w:rsidRPr="00165B42" w14:paraId="65A602D1" w14:textId="77777777" w:rsidTr="00BC50A7">
        <w:tc>
          <w:tcPr>
            <w:tcW w:w="2304" w:type="pct"/>
            <w:tcBorders>
              <w:right w:val="single" w:sz="4" w:space="0" w:color="auto"/>
            </w:tcBorders>
            <w:vAlign w:val="center"/>
          </w:tcPr>
          <w:p w14:paraId="395C3630" w14:textId="77777777" w:rsidR="00165B42" w:rsidRPr="00165B42" w:rsidRDefault="00165B42" w:rsidP="00165B42">
            <w:pPr>
              <w:jc w:val="both"/>
              <w:rPr>
                <w:b/>
                <w:bCs/>
                <w:szCs w:val="24"/>
              </w:rPr>
            </w:pPr>
            <w:r w:rsidRPr="00165B42">
              <w:rPr>
                <w:b/>
                <w:bCs/>
                <w:szCs w:val="24"/>
              </w:rPr>
              <w:t>PASE (points)</w:t>
            </w:r>
          </w:p>
        </w:tc>
        <w:tc>
          <w:tcPr>
            <w:tcW w:w="830" w:type="pct"/>
            <w:tcBorders>
              <w:left w:val="single" w:sz="4" w:space="0" w:color="auto"/>
              <w:right w:val="single" w:sz="4" w:space="0" w:color="auto"/>
            </w:tcBorders>
            <w:vAlign w:val="center"/>
          </w:tcPr>
          <w:p w14:paraId="2197AF7F" w14:textId="77777777" w:rsidR="00165B42" w:rsidRPr="00165B42" w:rsidRDefault="00165B42" w:rsidP="00165B42">
            <w:pPr>
              <w:jc w:val="both"/>
              <w:rPr>
                <w:szCs w:val="24"/>
              </w:rPr>
            </w:pPr>
            <w:r w:rsidRPr="00165B42">
              <w:rPr>
                <w:szCs w:val="24"/>
              </w:rPr>
              <w:t>114 (56)</w:t>
            </w:r>
          </w:p>
        </w:tc>
        <w:tc>
          <w:tcPr>
            <w:tcW w:w="933" w:type="pct"/>
            <w:tcBorders>
              <w:left w:val="single" w:sz="4" w:space="0" w:color="auto"/>
              <w:right w:val="single" w:sz="4" w:space="0" w:color="auto"/>
            </w:tcBorders>
          </w:tcPr>
          <w:p w14:paraId="53346FBB" w14:textId="77777777" w:rsidR="00165B42" w:rsidRPr="00165B42" w:rsidRDefault="00165B42" w:rsidP="00165B42">
            <w:pPr>
              <w:jc w:val="both"/>
              <w:rPr>
                <w:szCs w:val="24"/>
              </w:rPr>
            </w:pPr>
            <w:r w:rsidRPr="00165B42">
              <w:rPr>
                <w:szCs w:val="24"/>
              </w:rPr>
              <w:t>139 (67)</w:t>
            </w:r>
          </w:p>
        </w:tc>
        <w:tc>
          <w:tcPr>
            <w:tcW w:w="933" w:type="pct"/>
            <w:tcBorders>
              <w:left w:val="single" w:sz="4" w:space="0" w:color="auto"/>
              <w:right w:val="single" w:sz="4" w:space="0" w:color="auto"/>
            </w:tcBorders>
            <w:vAlign w:val="center"/>
          </w:tcPr>
          <w:p w14:paraId="1DAF358C" w14:textId="77777777" w:rsidR="00165B42" w:rsidRPr="00165B42" w:rsidRDefault="00165B42" w:rsidP="00165B42">
            <w:pPr>
              <w:jc w:val="both"/>
              <w:rPr>
                <w:szCs w:val="24"/>
              </w:rPr>
            </w:pPr>
            <w:r w:rsidRPr="00165B42">
              <w:rPr>
                <w:szCs w:val="24"/>
              </w:rPr>
              <w:t>&lt;0.0001</w:t>
            </w:r>
          </w:p>
        </w:tc>
      </w:tr>
      <w:tr w:rsidR="00165B42" w:rsidRPr="00165B42" w14:paraId="5E0DA34B" w14:textId="77777777" w:rsidTr="00BC50A7">
        <w:tc>
          <w:tcPr>
            <w:tcW w:w="2304" w:type="pct"/>
            <w:tcBorders>
              <w:right w:val="single" w:sz="4" w:space="0" w:color="auto"/>
            </w:tcBorders>
            <w:vAlign w:val="center"/>
          </w:tcPr>
          <w:p w14:paraId="2CC6E64A" w14:textId="77777777" w:rsidR="00165B42" w:rsidRPr="00165B42" w:rsidRDefault="00165B42" w:rsidP="00165B42">
            <w:pPr>
              <w:jc w:val="both"/>
              <w:rPr>
                <w:b/>
                <w:bCs/>
                <w:szCs w:val="24"/>
              </w:rPr>
            </w:pPr>
            <w:r w:rsidRPr="00165B42">
              <w:rPr>
                <w:b/>
                <w:bCs/>
                <w:szCs w:val="24"/>
              </w:rPr>
              <w:t>Whites (%)</w:t>
            </w:r>
          </w:p>
        </w:tc>
        <w:tc>
          <w:tcPr>
            <w:tcW w:w="830" w:type="pct"/>
            <w:tcBorders>
              <w:left w:val="single" w:sz="4" w:space="0" w:color="auto"/>
              <w:right w:val="single" w:sz="4" w:space="0" w:color="auto"/>
            </w:tcBorders>
            <w:vAlign w:val="center"/>
          </w:tcPr>
          <w:p w14:paraId="657D80F8" w14:textId="77777777" w:rsidR="00165B42" w:rsidRPr="00165B42" w:rsidRDefault="00165B42" w:rsidP="00165B42">
            <w:pPr>
              <w:jc w:val="both"/>
              <w:rPr>
                <w:szCs w:val="24"/>
              </w:rPr>
            </w:pPr>
            <w:r w:rsidRPr="00165B42">
              <w:rPr>
                <w:szCs w:val="24"/>
              </w:rPr>
              <w:t>88.2</w:t>
            </w:r>
          </w:p>
        </w:tc>
        <w:tc>
          <w:tcPr>
            <w:tcW w:w="933" w:type="pct"/>
            <w:tcBorders>
              <w:left w:val="single" w:sz="4" w:space="0" w:color="auto"/>
              <w:right w:val="single" w:sz="4" w:space="0" w:color="auto"/>
            </w:tcBorders>
          </w:tcPr>
          <w:p w14:paraId="1AC98D00" w14:textId="77777777" w:rsidR="00165B42" w:rsidRPr="00165B42" w:rsidRDefault="00165B42" w:rsidP="00165B42">
            <w:pPr>
              <w:jc w:val="both"/>
              <w:rPr>
                <w:szCs w:val="24"/>
              </w:rPr>
            </w:pPr>
            <w:r w:rsidRPr="00165B42">
              <w:rPr>
                <w:szCs w:val="24"/>
              </w:rPr>
              <w:t>83.9</w:t>
            </w:r>
          </w:p>
        </w:tc>
        <w:tc>
          <w:tcPr>
            <w:tcW w:w="933" w:type="pct"/>
            <w:tcBorders>
              <w:left w:val="single" w:sz="4" w:space="0" w:color="auto"/>
              <w:right w:val="single" w:sz="4" w:space="0" w:color="auto"/>
            </w:tcBorders>
            <w:vAlign w:val="center"/>
          </w:tcPr>
          <w:p w14:paraId="413309D9" w14:textId="77777777" w:rsidR="00165B42" w:rsidRPr="00165B42" w:rsidRDefault="00165B42" w:rsidP="00165B42">
            <w:pPr>
              <w:jc w:val="both"/>
              <w:rPr>
                <w:szCs w:val="24"/>
              </w:rPr>
            </w:pPr>
            <w:r w:rsidRPr="00165B42">
              <w:rPr>
                <w:szCs w:val="24"/>
              </w:rPr>
              <w:t>0.17</w:t>
            </w:r>
          </w:p>
        </w:tc>
      </w:tr>
      <w:tr w:rsidR="00165B42" w:rsidRPr="00165B42" w14:paraId="75177CB4" w14:textId="77777777" w:rsidTr="00BC50A7">
        <w:tc>
          <w:tcPr>
            <w:tcW w:w="2304" w:type="pct"/>
            <w:tcBorders>
              <w:right w:val="single" w:sz="4" w:space="0" w:color="auto"/>
            </w:tcBorders>
            <w:vAlign w:val="center"/>
          </w:tcPr>
          <w:p w14:paraId="4C3E6FCD" w14:textId="77777777" w:rsidR="00165B42" w:rsidRPr="00165B42" w:rsidRDefault="00165B42" w:rsidP="00165B42">
            <w:pPr>
              <w:jc w:val="both"/>
              <w:rPr>
                <w:b/>
                <w:bCs/>
                <w:szCs w:val="24"/>
              </w:rPr>
            </w:pPr>
            <w:r w:rsidRPr="00165B42">
              <w:rPr>
                <w:b/>
                <w:bCs/>
                <w:szCs w:val="24"/>
              </w:rPr>
              <w:t>Smoking (previous/current) (%)</w:t>
            </w:r>
          </w:p>
        </w:tc>
        <w:tc>
          <w:tcPr>
            <w:tcW w:w="830" w:type="pct"/>
            <w:tcBorders>
              <w:left w:val="single" w:sz="4" w:space="0" w:color="auto"/>
              <w:right w:val="single" w:sz="4" w:space="0" w:color="auto"/>
            </w:tcBorders>
            <w:vAlign w:val="center"/>
          </w:tcPr>
          <w:p w14:paraId="1253F978" w14:textId="77777777" w:rsidR="00165B42" w:rsidRPr="00165B42" w:rsidRDefault="00165B42" w:rsidP="00165B42">
            <w:pPr>
              <w:jc w:val="both"/>
              <w:rPr>
                <w:szCs w:val="24"/>
              </w:rPr>
            </w:pPr>
            <w:r w:rsidRPr="00165B42">
              <w:rPr>
                <w:szCs w:val="24"/>
              </w:rPr>
              <w:t>43.1</w:t>
            </w:r>
          </w:p>
        </w:tc>
        <w:tc>
          <w:tcPr>
            <w:tcW w:w="933" w:type="pct"/>
            <w:tcBorders>
              <w:left w:val="single" w:sz="4" w:space="0" w:color="auto"/>
              <w:right w:val="single" w:sz="4" w:space="0" w:color="auto"/>
            </w:tcBorders>
          </w:tcPr>
          <w:p w14:paraId="3A963CF2" w14:textId="77777777" w:rsidR="00165B42" w:rsidRPr="00165B42" w:rsidRDefault="00165B42" w:rsidP="00165B42">
            <w:pPr>
              <w:jc w:val="both"/>
              <w:rPr>
                <w:szCs w:val="24"/>
              </w:rPr>
            </w:pPr>
            <w:r w:rsidRPr="00165B42">
              <w:rPr>
                <w:szCs w:val="24"/>
              </w:rPr>
              <w:t>51.1</w:t>
            </w:r>
          </w:p>
        </w:tc>
        <w:tc>
          <w:tcPr>
            <w:tcW w:w="933" w:type="pct"/>
            <w:tcBorders>
              <w:left w:val="single" w:sz="4" w:space="0" w:color="auto"/>
              <w:right w:val="single" w:sz="4" w:space="0" w:color="auto"/>
            </w:tcBorders>
            <w:vAlign w:val="center"/>
          </w:tcPr>
          <w:p w14:paraId="30ACED47" w14:textId="77777777" w:rsidR="00165B42" w:rsidRPr="00165B42" w:rsidRDefault="00165B42" w:rsidP="00165B42">
            <w:pPr>
              <w:jc w:val="both"/>
              <w:rPr>
                <w:szCs w:val="24"/>
              </w:rPr>
            </w:pPr>
            <w:r w:rsidRPr="00165B42">
              <w:rPr>
                <w:szCs w:val="24"/>
              </w:rPr>
              <w:t>0.07</w:t>
            </w:r>
          </w:p>
        </w:tc>
      </w:tr>
      <w:tr w:rsidR="00165B42" w:rsidRPr="00165B42" w14:paraId="40B6F35A" w14:textId="77777777" w:rsidTr="00BC50A7">
        <w:tc>
          <w:tcPr>
            <w:tcW w:w="2304" w:type="pct"/>
            <w:tcBorders>
              <w:right w:val="single" w:sz="4" w:space="0" w:color="auto"/>
            </w:tcBorders>
            <w:vAlign w:val="center"/>
          </w:tcPr>
          <w:p w14:paraId="21180346" w14:textId="77777777" w:rsidR="00165B42" w:rsidRPr="00165B42" w:rsidRDefault="00165B42" w:rsidP="00165B42">
            <w:pPr>
              <w:jc w:val="both"/>
              <w:rPr>
                <w:b/>
                <w:bCs/>
                <w:szCs w:val="24"/>
              </w:rPr>
            </w:pPr>
            <w:r w:rsidRPr="00165B42">
              <w:rPr>
                <w:b/>
                <w:bCs/>
                <w:szCs w:val="24"/>
              </w:rPr>
              <w:t>Graduate degree (%)</w:t>
            </w:r>
          </w:p>
        </w:tc>
        <w:tc>
          <w:tcPr>
            <w:tcW w:w="830" w:type="pct"/>
            <w:tcBorders>
              <w:left w:val="single" w:sz="4" w:space="0" w:color="auto"/>
              <w:right w:val="single" w:sz="4" w:space="0" w:color="auto"/>
            </w:tcBorders>
            <w:vAlign w:val="center"/>
          </w:tcPr>
          <w:p w14:paraId="31424DE7" w14:textId="77777777" w:rsidR="00165B42" w:rsidRPr="00165B42" w:rsidRDefault="00165B42" w:rsidP="00165B42">
            <w:pPr>
              <w:jc w:val="both"/>
              <w:rPr>
                <w:szCs w:val="24"/>
              </w:rPr>
            </w:pPr>
            <w:r w:rsidRPr="00165B42">
              <w:rPr>
                <w:szCs w:val="24"/>
              </w:rPr>
              <w:t>20.3</w:t>
            </w:r>
          </w:p>
        </w:tc>
        <w:tc>
          <w:tcPr>
            <w:tcW w:w="933" w:type="pct"/>
            <w:tcBorders>
              <w:left w:val="single" w:sz="4" w:space="0" w:color="auto"/>
              <w:right w:val="single" w:sz="4" w:space="0" w:color="auto"/>
            </w:tcBorders>
          </w:tcPr>
          <w:p w14:paraId="57B3569B" w14:textId="77777777" w:rsidR="00165B42" w:rsidRPr="00165B42" w:rsidRDefault="00165B42" w:rsidP="00165B42">
            <w:pPr>
              <w:jc w:val="both"/>
              <w:rPr>
                <w:szCs w:val="24"/>
              </w:rPr>
            </w:pPr>
            <w:r w:rsidRPr="00165B42">
              <w:rPr>
                <w:szCs w:val="24"/>
              </w:rPr>
              <w:t>29.0</w:t>
            </w:r>
          </w:p>
        </w:tc>
        <w:tc>
          <w:tcPr>
            <w:tcW w:w="933" w:type="pct"/>
            <w:tcBorders>
              <w:left w:val="single" w:sz="4" w:space="0" w:color="auto"/>
              <w:right w:val="single" w:sz="4" w:space="0" w:color="auto"/>
            </w:tcBorders>
            <w:vAlign w:val="center"/>
          </w:tcPr>
          <w:p w14:paraId="160E6149" w14:textId="77777777" w:rsidR="00165B42" w:rsidRPr="00165B42" w:rsidRDefault="00165B42" w:rsidP="00165B42">
            <w:pPr>
              <w:jc w:val="both"/>
              <w:rPr>
                <w:szCs w:val="24"/>
              </w:rPr>
            </w:pPr>
            <w:r w:rsidRPr="00165B42">
              <w:rPr>
                <w:szCs w:val="24"/>
              </w:rPr>
              <w:t>0.02</w:t>
            </w:r>
          </w:p>
        </w:tc>
      </w:tr>
      <w:tr w:rsidR="00165B42" w:rsidRPr="00165B42" w14:paraId="0A158D29" w14:textId="77777777" w:rsidTr="00BC50A7">
        <w:tc>
          <w:tcPr>
            <w:tcW w:w="2304" w:type="pct"/>
            <w:tcBorders>
              <w:right w:val="single" w:sz="4" w:space="0" w:color="auto"/>
            </w:tcBorders>
            <w:vAlign w:val="center"/>
          </w:tcPr>
          <w:p w14:paraId="45A2A8A0" w14:textId="77777777" w:rsidR="00165B42" w:rsidRPr="00165B42" w:rsidRDefault="00165B42" w:rsidP="00165B42">
            <w:pPr>
              <w:jc w:val="both"/>
              <w:rPr>
                <w:b/>
                <w:bCs/>
                <w:szCs w:val="24"/>
              </w:rPr>
            </w:pPr>
            <w:r w:rsidRPr="00165B42">
              <w:rPr>
                <w:b/>
                <w:bCs/>
                <w:szCs w:val="24"/>
              </w:rPr>
              <w:t>Yearly income (</w:t>
            </w:r>
            <w:r w:rsidRPr="00165B42">
              <w:rPr>
                <w:b/>
                <w:bCs/>
                <w:szCs w:val="24"/>
                <w:u w:val="single"/>
              </w:rPr>
              <w:t>&gt;</w:t>
            </w:r>
            <w:r w:rsidRPr="00165B42">
              <w:rPr>
                <w:b/>
                <w:bCs/>
                <w:szCs w:val="24"/>
              </w:rPr>
              <w:t xml:space="preserve"> $50,000) (%)</w:t>
            </w:r>
          </w:p>
        </w:tc>
        <w:tc>
          <w:tcPr>
            <w:tcW w:w="830" w:type="pct"/>
            <w:tcBorders>
              <w:left w:val="single" w:sz="4" w:space="0" w:color="auto"/>
              <w:right w:val="single" w:sz="4" w:space="0" w:color="auto"/>
            </w:tcBorders>
            <w:vAlign w:val="center"/>
          </w:tcPr>
          <w:p w14:paraId="0C2BCF4E" w14:textId="77777777" w:rsidR="00165B42" w:rsidRPr="00165B42" w:rsidRDefault="00165B42" w:rsidP="00165B42">
            <w:pPr>
              <w:jc w:val="both"/>
              <w:rPr>
                <w:szCs w:val="24"/>
              </w:rPr>
            </w:pPr>
            <w:r w:rsidRPr="00165B42">
              <w:rPr>
                <w:szCs w:val="24"/>
              </w:rPr>
              <w:t>36.3</w:t>
            </w:r>
          </w:p>
        </w:tc>
        <w:tc>
          <w:tcPr>
            <w:tcW w:w="933" w:type="pct"/>
            <w:tcBorders>
              <w:left w:val="single" w:sz="4" w:space="0" w:color="auto"/>
              <w:right w:val="single" w:sz="4" w:space="0" w:color="auto"/>
            </w:tcBorders>
          </w:tcPr>
          <w:p w14:paraId="07BC9A43" w14:textId="77777777" w:rsidR="00165B42" w:rsidRPr="00165B42" w:rsidRDefault="00165B42" w:rsidP="00165B42">
            <w:pPr>
              <w:jc w:val="both"/>
              <w:rPr>
                <w:szCs w:val="24"/>
              </w:rPr>
            </w:pPr>
            <w:r w:rsidRPr="00165B42">
              <w:rPr>
                <w:szCs w:val="24"/>
              </w:rPr>
              <w:t>54.8</w:t>
            </w:r>
          </w:p>
        </w:tc>
        <w:tc>
          <w:tcPr>
            <w:tcW w:w="933" w:type="pct"/>
            <w:tcBorders>
              <w:left w:val="single" w:sz="4" w:space="0" w:color="auto"/>
              <w:right w:val="single" w:sz="4" w:space="0" w:color="auto"/>
            </w:tcBorders>
            <w:vAlign w:val="center"/>
          </w:tcPr>
          <w:p w14:paraId="6976B548" w14:textId="77777777" w:rsidR="00165B42" w:rsidRPr="00165B42" w:rsidRDefault="00165B42" w:rsidP="00165B42">
            <w:pPr>
              <w:jc w:val="both"/>
              <w:rPr>
                <w:szCs w:val="24"/>
              </w:rPr>
            </w:pPr>
            <w:r w:rsidRPr="00165B42">
              <w:rPr>
                <w:szCs w:val="24"/>
              </w:rPr>
              <w:t>&lt;0.0001</w:t>
            </w:r>
          </w:p>
        </w:tc>
      </w:tr>
      <w:tr w:rsidR="00165B42" w:rsidRPr="00165B42" w14:paraId="520A38D2" w14:textId="77777777" w:rsidTr="00BC50A7">
        <w:tc>
          <w:tcPr>
            <w:tcW w:w="2304" w:type="pct"/>
            <w:tcBorders>
              <w:bottom w:val="single" w:sz="4" w:space="0" w:color="auto"/>
              <w:right w:val="single" w:sz="4" w:space="0" w:color="auto"/>
            </w:tcBorders>
            <w:vAlign w:val="center"/>
          </w:tcPr>
          <w:p w14:paraId="77D516FD" w14:textId="77777777" w:rsidR="00165B42" w:rsidRPr="00165B42" w:rsidRDefault="00165B42" w:rsidP="00165B42">
            <w:pPr>
              <w:jc w:val="both"/>
              <w:rPr>
                <w:b/>
                <w:bCs/>
                <w:szCs w:val="24"/>
              </w:rPr>
            </w:pPr>
            <w:r w:rsidRPr="00165B42">
              <w:rPr>
                <w:b/>
                <w:bCs/>
                <w:szCs w:val="24"/>
              </w:rPr>
              <w:t>Daily energy intake (Kcal)</w:t>
            </w:r>
          </w:p>
        </w:tc>
        <w:tc>
          <w:tcPr>
            <w:tcW w:w="830" w:type="pct"/>
            <w:tcBorders>
              <w:left w:val="single" w:sz="4" w:space="0" w:color="auto"/>
              <w:bottom w:val="single" w:sz="4" w:space="0" w:color="auto"/>
              <w:right w:val="single" w:sz="4" w:space="0" w:color="auto"/>
            </w:tcBorders>
            <w:vAlign w:val="center"/>
          </w:tcPr>
          <w:p w14:paraId="44DFD17C" w14:textId="77777777" w:rsidR="00165B42" w:rsidRPr="00165B42" w:rsidRDefault="00165B42" w:rsidP="00165B42">
            <w:pPr>
              <w:jc w:val="both"/>
              <w:rPr>
                <w:szCs w:val="24"/>
              </w:rPr>
            </w:pPr>
            <w:r w:rsidRPr="00165B42">
              <w:rPr>
                <w:szCs w:val="24"/>
              </w:rPr>
              <w:t>1334 (565)</w:t>
            </w:r>
          </w:p>
        </w:tc>
        <w:tc>
          <w:tcPr>
            <w:tcW w:w="933" w:type="pct"/>
            <w:tcBorders>
              <w:left w:val="single" w:sz="4" w:space="0" w:color="auto"/>
              <w:bottom w:val="single" w:sz="4" w:space="0" w:color="auto"/>
              <w:right w:val="single" w:sz="4" w:space="0" w:color="auto"/>
            </w:tcBorders>
          </w:tcPr>
          <w:p w14:paraId="59745956" w14:textId="77777777" w:rsidR="00165B42" w:rsidRPr="00165B42" w:rsidRDefault="00165B42" w:rsidP="00165B42">
            <w:pPr>
              <w:jc w:val="both"/>
              <w:rPr>
                <w:szCs w:val="24"/>
              </w:rPr>
            </w:pPr>
            <w:r w:rsidRPr="00165B42">
              <w:rPr>
                <w:szCs w:val="24"/>
              </w:rPr>
              <w:t>1334 (538)</w:t>
            </w:r>
          </w:p>
        </w:tc>
        <w:tc>
          <w:tcPr>
            <w:tcW w:w="933" w:type="pct"/>
            <w:tcBorders>
              <w:left w:val="single" w:sz="4" w:space="0" w:color="auto"/>
              <w:bottom w:val="single" w:sz="4" w:space="0" w:color="auto"/>
              <w:right w:val="single" w:sz="4" w:space="0" w:color="auto"/>
            </w:tcBorders>
            <w:vAlign w:val="center"/>
          </w:tcPr>
          <w:p w14:paraId="5F942988" w14:textId="77777777" w:rsidR="00165B42" w:rsidRPr="00165B42" w:rsidRDefault="00165B42" w:rsidP="00165B42">
            <w:pPr>
              <w:jc w:val="both"/>
              <w:rPr>
                <w:szCs w:val="24"/>
              </w:rPr>
            </w:pPr>
            <w:r w:rsidRPr="00165B42">
              <w:rPr>
                <w:szCs w:val="24"/>
              </w:rPr>
              <w:t>0.99</w:t>
            </w:r>
          </w:p>
        </w:tc>
      </w:tr>
      <w:tr w:rsidR="00165B42" w:rsidRPr="00165B42" w14:paraId="5B883688" w14:textId="77777777" w:rsidTr="00BC50A7">
        <w:tc>
          <w:tcPr>
            <w:tcW w:w="2304" w:type="pct"/>
            <w:tcBorders>
              <w:top w:val="single" w:sz="4" w:space="0" w:color="auto"/>
              <w:right w:val="single" w:sz="4" w:space="0" w:color="auto"/>
            </w:tcBorders>
            <w:vAlign w:val="center"/>
          </w:tcPr>
          <w:p w14:paraId="6D32B823" w14:textId="77777777" w:rsidR="00165B42" w:rsidRPr="00165B42" w:rsidRDefault="00165B42" w:rsidP="00165B42">
            <w:pPr>
              <w:jc w:val="both"/>
              <w:rPr>
                <w:b/>
                <w:bCs/>
                <w:i/>
                <w:szCs w:val="24"/>
              </w:rPr>
            </w:pPr>
            <w:r w:rsidRPr="00165B42">
              <w:rPr>
                <w:b/>
                <w:bCs/>
                <w:i/>
                <w:szCs w:val="24"/>
              </w:rPr>
              <w:t>Medical conditions</w:t>
            </w:r>
          </w:p>
        </w:tc>
        <w:tc>
          <w:tcPr>
            <w:tcW w:w="830" w:type="pct"/>
            <w:tcBorders>
              <w:top w:val="single" w:sz="4" w:space="0" w:color="auto"/>
              <w:left w:val="single" w:sz="4" w:space="0" w:color="auto"/>
              <w:right w:val="single" w:sz="4" w:space="0" w:color="auto"/>
            </w:tcBorders>
            <w:vAlign w:val="center"/>
          </w:tcPr>
          <w:p w14:paraId="4DCF0D7A" w14:textId="77777777" w:rsidR="00165B42" w:rsidRPr="00165B42" w:rsidRDefault="00165B42" w:rsidP="00165B42">
            <w:pPr>
              <w:jc w:val="both"/>
              <w:rPr>
                <w:szCs w:val="24"/>
              </w:rPr>
            </w:pPr>
          </w:p>
        </w:tc>
        <w:tc>
          <w:tcPr>
            <w:tcW w:w="933" w:type="pct"/>
            <w:tcBorders>
              <w:top w:val="single" w:sz="4" w:space="0" w:color="auto"/>
              <w:left w:val="single" w:sz="4" w:space="0" w:color="auto"/>
              <w:right w:val="single" w:sz="4" w:space="0" w:color="auto"/>
            </w:tcBorders>
          </w:tcPr>
          <w:p w14:paraId="1B44D76A" w14:textId="77777777" w:rsidR="00165B42" w:rsidRPr="00165B42" w:rsidRDefault="00165B42" w:rsidP="00165B42">
            <w:pPr>
              <w:jc w:val="both"/>
              <w:rPr>
                <w:szCs w:val="24"/>
              </w:rPr>
            </w:pPr>
          </w:p>
        </w:tc>
        <w:tc>
          <w:tcPr>
            <w:tcW w:w="933" w:type="pct"/>
            <w:tcBorders>
              <w:top w:val="single" w:sz="4" w:space="0" w:color="auto"/>
              <w:left w:val="single" w:sz="4" w:space="0" w:color="auto"/>
              <w:right w:val="single" w:sz="4" w:space="0" w:color="auto"/>
            </w:tcBorders>
            <w:vAlign w:val="center"/>
          </w:tcPr>
          <w:p w14:paraId="3B08CC09" w14:textId="77777777" w:rsidR="00165B42" w:rsidRPr="00165B42" w:rsidRDefault="00165B42" w:rsidP="00165B42">
            <w:pPr>
              <w:jc w:val="both"/>
              <w:rPr>
                <w:szCs w:val="24"/>
              </w:rPr>
            </w:pPr>
          </w:p>
        </w:tc>
      </w:tr>
      <w:tr w:rsidR="00165B42" w:rsidRPr="00165B42" w14:paraId="52A8089D" w14:textId="77777777" w:rsidTr="00BC50A7">
        <w:tc>
          <w:tcPr>
            <w:tcW w:w="2304" w:type="pct"/>
            <w:tcBorders>
              <w:right w:val="single" w:sz="4" w:space="0" w:color="auto"/>
            </w:tcBorders>
            <w:vAlign w:val="center"/>
          </w:tcPr>
          <w:p w14:paraId="13A0E144" w14:textId="77777777" w:rsidR="00165B42" w:rsidRPr="00165B42" w:rsidRDefault="00165B42" w:rsidP="00165B42">
            <w:pPr>
              <w:jc w:val="both"/>
              <w:rPr>
                <w:b/>
                <w:bCs/>
                <w:szCs w:val="24"/>
              </w:rPr>
            </w:pPr>
            <w:r w:rsidRPr="00165B42">
              <w:rPr>
                <w:b/>
                <w:bCs/>
                <w:szCs w:val="24"/>
              </w:rPr>
              <w:t>BMI (kg/m</w:t>
            </w:r>
            <w:r w:rsidRPr="00165B42">
              <w:rPr>
                <w:b/>
                <w:bCs/>
                <w:szCs w:val="24"/>
                <w:vertAlign w:val="superscript"/>
              </w:rPr>
              <w:t>2</w:t>
            </w:r>
            <w:r w:rsidRPr="00165B42">
              <w:rPr>
                <w:b/>
                <w:bCs/>
                <w:szCs w:val="24"/>
              </w:rPr>
              <w:t>)</w:t>
            </w:r>
          </w:p>
        </w:tc>
        <w:tc>
          <w:tcPr>
            <w:tcW w:w="830" w:type="pct"/>
            <w:tcBorders>
              <w:left w:val="single" w:sz="4" w:space="0" w:color="auto"/>
              <w:right w:val="single" w:sz="4" w:space="0" w:color="auto"/>
            </w:tcBorders>
            <w:vAlign w:val="center"/>
          </w:tcPr>
          <w:p w14:paraId="1DEEA9B9" w14:textId="77777777" w:rsidR="00165B42" w:rsidRPr="00165B42" w:rsidRDefault="00165B42" w:rsidP="00165B42">
            <w:pPr>
              <w:jc w:val="both"/>
              <w:rPr>
                <w:szCs w:val="24"/>
              </w:rPr>
            </w:pPr>
            <w:r w:rsidRPr="00165B42">
              <w:rPr>
                <w:szCs w:val="24"/>
              </w:rPr>
              <w:t>30.8 (5.0)</w:t>
            </w:r>
          </w:p>
        </w:tc>
        <w:tc>
          <w:tcPr>
            <w:tcW w:w="933" w:type="pct"/>
            <w:tcBorders>
              <w:left w:val="single" w:sz="4" w:space="0" w:color="auto"/>
              <w:right w:val="single" w:sz="4" w:space="0" w:color="auto"/>
            </w:tcBorders>
          </w:tcPr>
          <w:p w14:paraId="67F1E4A3" w14:textId="77777777" w:rsidR="00165B42" w:rsidRPr="00165B42" w:rsidRDefault="00165B42" w:rsidP="00165B42">
            <w:pPr>
              <w:jc w:val="both"/>
              <w:rPr>
                <w:szCs w:val="24"/>
              </w:rPr>
            </w:pPr>
            <w:r w:rsidRPr="00165B42">
              <w:rPr>
                <w:szCs w:val="24"/>
              </w:rPr>
              <w:t>28.2 (4.5)</w:t>
            </w:r>
          </w:p>
        </w:tc>
        <w:tc>
          <w:tcPr>
            <w:tcW w:w="933" w:type="pct"/>
            <w:tcBorders>
              <w:left w:val="single" w:sz="4" w:space="0" w:color="auto"/>
              <w:right w:val="single" w:sz="4" w:space="0" w:color="auto"/>
            </w:tcBorders>
            <w:vAlign w:val="center"/>
          </w:tcPr>
          <w:p w14:paraId="45DD3787" w14:textId="77777777" w:rsidR="00165B42" w:rsidRPr="00165B42" w:rsidRDefault="00165B42" w:rsidP="00165B42">
            <w:pPr>
              <w:jc w:val="both"/>
              <w:rPr>
                <w:szCs w:val="24"/>
              </w:rPr>
            </w:pPr>
            <w:r w:rsidRPr="00165B42">
              <w:rPr>
                <w:szCs w:val="24"/>
              </w:rPr>
              <w:t>&lt;0.0001</w:t>
            </w:r>
          </w:p>
        </w:tc>
      </w:tr>
      <w:tr w:rsidR="00165B42" w:rsidRPr="00165B42" w14:paraId="0D79474F" w14:textId="77777777" w:rsidTr="00BC50A7">
        <w:tc>
          <w:tcPr>
            <w:tcW w:w="2304" w:type="pct"/>
            <w:tcBorders>
              <w:right w:val="single" w:sz="4" w:space="0" w:color="auto"/>
            </w:tcBorders>
            <w:vAlign w:val="center"/>
          </w:tcPr>
          <w:p w14:paraId="135F4F52" w14:textId="77777777" w:rsidR="00165B42" w:rsidRPr="00165B42" w:rsidRDefault="00165B42" w:rsidP="00165B42">
            <w:pPr>
              <w:jc w:val="both"/>
              <w:rPr>
                <w:b/>
                <w:bCs/>
                <w:szCs w:val="24"/>
              </w:rPr>
            </w:pPr>
            <w:proofErr w:type="spellStart"/>
            <w:r w:rsidRPr="00165B42">
              <w:rPr>
                <w:b/>
                <w:bCs/>
                <w:szCs w:val="24"/>
              </w:rPr>
              <w:t>Charlson</w:t>
            </w:r>
            <w:proofErr w:type="spellEnd"/>
            <w:r w:rsidRPr="00165B42">
              <w:rPr>
                <w:b/>
                <w:bCs/>
                <w:szCs w:val="24"/>
              </w:rPr>
              <w:t xml:space="preserve"> co-morbidity index (points)</w:t>
            </w:r>
          </w:p>
        </w:tc>
        <w:tc>
          <w:tcPr>
            <w:tcW w:w="830" w:type="pct"/>
            <w:tcBorders>
              <w:left w:val="single" w:sz="4" w:space="0" w:color="auto"/>
              <w:right w:val="single" w:sz="4" w:space="0" w:color="auto"/>
            </w:tcBorders>
            <w:vAlign w:val="center"/>
          </w:tcPr>
          <w:p w14:paraId="4A72BFED" w14:textId="77777777" w:rsidR="00165B42" w:rsidRPr="00165B42" w:rsidRDefault="00165B42" w:rsidP="00165B42">
            <w:pPr>
              <w:jc w:val="both"/>
              <w:rPr>
                <w:szCs w:val="24"/>
              </w:rPr>
            </w:pPr>
            <w:r w:rsidRPr="00165B42">
              <w:rPr>
                <w:szCs w:val="24"/>
              </w:rPr>
              <w:t>0.79 (1.10)</w:t>
            </w:r>
          </w:p>
        </w:tc>
        <w:tc>
          <w:tcPr>
            <w:tcW w:w="933" w:type="pct"/>
            <w:tcBorders>
              <w:left w:val="single" w:sz="4" w:space="0" w:color="auto"/>
              <w:right w:val="single" w:sz="4" w:space="0" w:color="auto"/>
            </w:tcBorders>
          </w:tcPr>
          <w:p w14:paraId="2F39B759" w14:textId="77777777" w:rsidR="00165B42" w:rsidRPr="00165B42" w:rsidRDefault="00165B42" w:rsidP="00165B42">
            <w:pPr>
              <w:jc w:val="both"/>
              <w:rPr>
                <w:szCs w:val="24"/>
              </w:rPr>
            </w:pPr>
            <w:r w:rsidRPr="00165B42">
              <w:rPr>
                <w:szCs w:val="24"/>
              </w:rPr>
              <w:t>0.45 (0.88)</w:t>
            </w:r>
          </w:p>
        </w:tc>
        <w:tc>
          <w:tcPr>
            <w:tcW w:w="933" w:type="pct"/>
            <w:tcBorders>
              <w:left w:val="single" w:sz="4" w:space="0" w:color="auto"/>
              <w:right w:val="single" w:sz="4" w:space="0" w:color="auto"/>
            </w:tcBorders>
            <w:vAlign w:val="center"/>
          </w:tcPr>
          <w:p w14:paraId="543B996A" w14:textId="77777777" w:rsidR="00165B42" w:rsidRPr="00165B42" w:rsidRDefault="00165B42" w:rsidP="00165B42">
            <w:pPr>
              <w:jc w:val="both"/>
              <w:rPr>
                <w:szCs w:val="24"/>
              </w:rPr>
            </w:pPr>
            <w:r w:rsidRPr="00165B42">
              <w:rPr>
                <w:szCs w:val="24"/>
              </w:rPr>
              <w:t>&lt;0.0001</w:t>
            </w:r>
          </w:p>
        </w:tc>
      </w:tr>
      <w:tr w:rsidR="00165B42" w:rsidRPr="00165B42" w14:paraId="6E19D71F" w14:textId="77777777" w:rsidTr="00BC50A7">
        <w:tc>
          <w:tcPr>
            <w:tcW w:w="2304" w:type="pct"/>
            <w:tcBorders>
              <w:bottom w:val="single" w:sz="4" w:space="0" w:color="auto"/>
              <w:right w:val="single" w:sz="4" w:space="0" w:color="auto"/>
            </w:tcBorders>
            <w:vAlign w:val="center"/>
          </w:tcPr>
          <w:p w14:paraId="00B16656" w14:textId="77777777" w:rsidR="00165B42" w:rsidRPr="00165B42" w:rsidRDefault="00165B42" w:rsidP="00165B42">
            <w:pPr>
              <w:jc w:val="both"/>
              <w:rPr>
                <w:b/>
                <w:bCs/>
                <w:szCs w:val="24"/>
              </w:rPr>
            </w:pPr>
            <w:r w:rsidRPr="00165B42">
              <w:rPr>
                <w:b/>
                <w:bCs/>
                <w:szCs w:val="24"/>
              </w:rPr>
              <w:t>Number of medications</w:t>
            </w:r>
          </w:p>
        </w:tc>
        <w:tc>
          <w:tcPr>
            <w:tcW w:w="830" w:type="pct"/>
            <w:tcBorders>
              <w:left w:val="single" w:sz="4" w:space="0" w:color="auto"/>
              <w:bottom w:val="single" w:sz="4" w:space="0" w:color="auto"/>
              <w:right w:val="single" w:sz="4" w:space="0" w:color="auto"/>
            </w:tcBorders>
            <w:vAlign w:val="center"/>
          </w:tcPr>
          <w:p w14:paraId="30AFB368" w14:textId="77777777" w:rsidR="00165B42" w:rsidRPr="00165B42" w:rsidRDefault="00165B42" w:rsidP="00165B42">
            <w:pPr>
              <w:jc w:val="both"/>
              <w:rPr>
                <w:szCs w:val="24"/>
              </w:rPr>
            </w:pPr>
            <w:r w:rsidRPr="00165B42">
              <w:rPr>
                <w:szCs w:val="24"/>
              </w:rPr>
              <w:t>4.14 (2.97)</w:t>
            </w:r>
          </w:p>
        </w:tc>
        <w:tc>
          <w:tcPr>
            <w:tcW w:w="933" w:type="pct"/>
            <w:tcBorders>
              <w:left w:val="single" w:sz="4" w:space="0" w:color="auto"/>
              <w:bottom w:val="single" w:sz="4" w:space="0" w:color="auto"/>
              <w:right w:val="single" w:sz="4" w:space="0" w:color="auto"/>
            </w:tcBorders>
          </w:tcPr>
          <w:p w14:paraId="5F825F2B" w14:textId="77777777" w:rsidR="00165B42" w:rsidRPr="00165B42" w:rsidRDefault="00165B42" w:rsidP="00165B42">
            <w:pPr>
              <w:jc w:val="both"/>
              <w:rPr>
                <w:szCs w:val="24"/>
              </w:rPr>
            </w:pPr>
            <w:r w:rsidRPr="00165B42">
              <w:rPr>
                <w:szCs w:val="24"/>
              </w:rPr>
              <w:t>3.37 (2.67)</w:t>
            </w:r>
          </w:p>
        </w:tc>
        <w:tc>
          <w:tcPr>
            <w:tcW w:w="933" w:type="pct"/>
            <w:tcBorders>
              <w:left w:val="single" w:sz="4" w:space="0" w:color="auto"/>
              <w:bottom w:val="single" w:sz="4" w:space="0" w:color="auto"/>
              <w:right w:val="single" w:sz="4" w:space="0" w:color="auto"/>
            </w:tcBorders>
            <w:vAlign w:val="center"/>
          </w:tcPr>
          <w:p w14:paraId="2789D76A" w14:textId="77777777" w:rsidR="00165B42" w:rsidRPr="00165B42" w:rsidRDefault="00165B42" w:rsidP="00165B42">
            <w:pPr>
              <w:jc w:val="both"/>
              <w:rPr>
                <w:szCs w:val="24"/>
              </w:rPr>
            </w:pPr>
            <w:r w:rsidRPr="00165B42">
              <w:rPr>
                <w:szCs w:val="24"/>
              </w:rPr>
              <w:t>0.001</w:t>
            </w:r>
          </w:p>
        </w:tc>
      </w:tr>
      <w:tr w:rsidR="00165B42" w:rsidRPr="00165B42" w14:paraId="554E7FA5" w14:textId="77777777" w:rsidTr="00BC50A7">
        <w:tc>
          <w:tcPr>
            <w:tcW w:w="2304" w:type="pct"/>
            <w:tcBorders>
              <w:top w:val="single" w:sz="4" w:space="0" w:color="auto"/>
              <w:right w:val="single" w:sz="4" w:space="0" w:color="auto"/>
            </w:tcBorders>
            <w:vAlign w:val="center"/>
          </w:tcPr>
          <w:p w14:paraId="705EA364" w14:textId="77777777" w:rsidR="00165B42" w:rsidRPr="00165B42" w:rsidRDefault="00165B42" w:rsidP="00165B42">
            <w:pPr>
              <w:jc w:val="both"/>
              <w:rPr>
                <w:b/>
                <w:bCs/>
                <w:i/>
                <w:szCs w:val="24"/>
              </w:rPr>
            </w:pPr>
            <w:r w:rsidRPr="00165B42">
              <w:rPr>
                <w:b/>
                <w:bCs/>
                <w:i/>
                <w:szCs w:val="24"/>
              </w:rPr>
              <w:t xml:space="preserve">Osteoarthritis items </w:t>
            </w:r>
          </w:p>
        </w:tc>
        <w:tc>
          <w:tcPr>
            <w:tcW w:w="830" w:type="pct"/>
            <w:tcBorders>
              <w:top w:val="single" w:sz="4" w:space="0" w:color="auto"/>
              <w:left w:val="single" w:sz="4" w:space="0" w:color="auto"/>
              <w:right w:val="single" w:sz="4" w:space="0" w:color="auto"/>
            </w:tcBorders>
            <w:vAlign w:val="center"/>
          </w:tcPr>
          <w:p w14:paraId="79AF1927" w14:textId="77777777" w:rsidR="00165B42" w:rsidRPr="00165B42" w:rsidRDefault="00165B42" w:rsidP="00165B42">
            <w:pPr>
              <w:jc w:val="both"/>
              <w:rPr>
                <w:szCs w:val="24"/>
              </w:rPr>
            </w:pPr>
          </w:p>
        </w:tc>
        <w:tc>
          <w:tcPr>
            <w:tcW w:w="933" w:type="pct"/>
            <w:tcBorders>
              <w:top w:val="single" w:sz="4" w:space="0" w:color="auto"/>
              <w:left w:val="single" w:sz="4" w:space="0" w:color="auto"/>
              <w:right w:val="single" w:sz="4" w:space="0" w:color="auto"/>
            </w:tcBorders>
          </w:tcPr>
          <w:p w14:paraId="4D64E7AD" w14:textId="77777777" w:rsidR="00165B42" w:rsidRPr="00165B42" w:rsidRDefault="00165B42" w:rsidP="00165B42">
            <w:pPr>
              <w:jc w:val="both"/>
              <w:rPr>
                <w:szCs w:val="24"/>
              </w:rPr>
            </w:pPr>
          </w:p>
        </w:tc>
        <w:tc>
          <w:tcPr>
            <w:tcW w:w="933" w:type="pct"/>
            <w:tcBorders>
              <w:top w:val="single" w:sz="4" w:space="0" w:color="auto"/>
              <w:left w:val="single" w:sz="4" w:space="0" w:color="auto"/>
              <w:right w:val="single" w:sz="4" w:space="0" w:color="auto"/>
            </w:tcBorders>
            <w:vAlign w:val="center"/>
          </w:tcPr>
          <w:p w14:paraId="3318B117" w14:textId="77777777" w:rsidR="00165B42" w:rsidRPr="00165B42" w:rsidRDefault="00165B42" w:rsidP="00165B42">
            <w:pPr>
              <w:jc w:val="both"/>
              <w:rPr>
                <w:szCs w:val="24"/>
              </w:rPr>
            </w:pPr>
          </w:p>
        </w:tc>
      </w:tr>
      <w:tr w:rsidR="00165B42" w:rsidRPr="00165B42" w14:paraId="71656132" w14:textId="77777777" w:rsidTr="00BC50A7">
        <w:tc>
          <w:tcPr>
            <w:tcW w:w="2304" w:type="pct"/>
            <w:tcBorders>
              <w:right w:val="single" w:sz="4" w:space="0" w:color="auto"/>
            </w:tcBorders>
            <w:vAlign w:val="center"/>
          </w:tcPr>
          <w:p w14:paraId="3F83B0F0" w14:textId="77777777" w:rsidR="00165B42" w:rsidRPr="00165B42" w:rsidRDefault="00165B42" w:rsidP="00165B42">
            <w:pPr>
              <w:jc w:val="both"/>
              <w:rPr>
                <w:b/>
                <w:bCs/>
                <w:szCs w:val="24"/>
              </w:rPr>
            </w:pPr>
            <w:r w:rsidRPr="00165B42">
              <w:rPr>
                <w:b/>
                <w:bCs/>
                <w:szCs w:val="24"/>
              </w:rPr>
              <w:t>ROA (%)</w:t>
            </w:r>
          </w:p>
        </w:tc>
        <w:tc>
          <w:tcPr>
            <w:tcW w:w="830" w:type="pct"/>
            <w:tcBorders>
              <w:left w:val="single" w:sz="4" w:space="0" w:color="auto"/>
              <w:right w:val="single" w:sz="4" w:space="0" w:color="auto"/>
            </w:tcBorders>
            <w:vAlign w:val="center"/>
          </w:tcPr>
          <w:p w14:paraId="3A27B26B" w14:textId="77777777" w:rsidR="00165B42" w:rsidRPr="00165B42" w:rsidRDefault="00165B42" w:rsidP="00165B42">
            <w:pPr>
              <w:jc w:val="both"/>
              <w:rPr>
                <w:szCs w:val="24"/>
              </w:rPr>
            </w:pPr>
            <w:r w:rsidRPr="00165B42">
              <w:rPr>
                <w:szCs w:val="24"/>
              </w:rPr>
              <w:t>9.1</w:t>
            </w:r>
          </w:p>
        </w:tc>
        <w:tc>
          <w:tcPr>
            <w:tcW w:w="933" w:type="pct"/>
            <w:tcBorders>
              <w:left w:val="single" w:sz="4" w:space="0" w:color="auto"/>
              <w:right w:val="single" w:sz="4" w:space="0" w:color="auto"/>
            </w:tcBorders>
          </w:tcPr>
          <w:p w14:paraId="1FF47470" w14:textId="77777777" w:rsidR="00165B42" w:rsidRPr="00165B42" w:rsidRDefault="00165B42" w:rsidP="00165B42">
            <w:pPr>
              <w:jc w:val="both"/>
              <w:rPr>
                <w:szCs w:val="24"/>
              </w:rPr>
            </w:pPr>
            <w:r w:rsidRPr="00165B42">
              <w:rPr>
                <w:szCs w:val="24"/>
              </w:rPr>
              <w:t>10.0</w:t>
            </w:r>
          </w:p>
        </w:tc>
        <w:tc>
          <w:tcPr>
            <w:tcW w:w="933" w:type="pct"/>
            <w:tcBorders>
              <w:left w:val="single" w:sz="4" w:space="0" w:color="auto"/>
              <w:right w:val="single" w:sz="4" w:space="0" w:color="auto"/>
            </w:tcBorders>
            <w:vAlign w:val="center"/>
          </w:tcPr>
          <w:p w14:paraId="00239DB2" w14:textId="77777777" w:rsidR="00165B42" w:rsidRPr="00165B42" w:rsidRDefault="00165B42" w:rsidP="00165B42">
            <w:pPr>
              <w:jc w:val="both"/>
              <w:rPr>
                <w:szCs w:val="24"/>
              </w:rPr>
            </w:pPr>
            <w:r w:rsidRPr="00165B42">
              <w:rPr>
                <w:szCs w:val="24"/>
              </w:rPr>
              <w:t>0.76</w:t>
            </w:r>
          </w:p>
        </w:tc>
      </w:tr>
      <w:tr w:rsidR="00165B42" w:rsidRPr="00165B42" w14:paraId="6AD12E2E" w14:textId="77777777" w:rsidTr="00BC50A7">
        <w:tc>
          <w:tcPr>
            <w:tcW w:w="2304" w:type="pct"/>
            <w:tcBorders>
              <w:bottom w:val="single" w:sz="4" w:space="0" w:color="auto"/>
              <w:right w:val="single" w:sz="4" w:space="0" w:color="auto"/>
            </w:tcBorders>
            <w:vAlign w:val="center"/>
          </w:tcPr>
          <w:p w14:paraId="594EA975" w14:textId="77777777" w:rsidR="00165B42" w:rsidRPr="00165B42" w:rsidRDefault="00165B42" w:rsidP="00165B42">
            <w:pPr>
              <w:jc w:val="both"/>
              <w:rPr>
                <w:b/>
                <w:bCs/>
                <w:szCs w:val="24"/>
              </w:rPr>
            </w:pPr>
            <w:proofErr w:type="spellStart"/>
            <w:r w:rsidRPr="00165B42">
              <w:rPr>
                <w:b/>
                <w:bCs/>
                <w:szCs w:val="24"/>
              </w:rPr>
              <w:t>SxOA</w:t>
            </w:r>
            <w:proofErr w:type="spellEnd"/>
            <w:r w:rsidRPr="00165B42">
              <w:rPr>
                <w:b/>
                <w:bCs/>
                <w:szCs w:val="24"/>
              </w:rPr>
              <w:t xml:space="preserve"> (%)</w:t>
            </w:r>
          </w:p>
        </w:tc>
        <w:tc>
          <w:tcPr>
            <w:tcW w:w="830" w:type="pct"/>
            <w:tcBorders>
              <w:left w:val="single" w:sz="4" w:space="0" w:color="auto"/>
              <w:bottom w:val="single" w:sz="4" w:space="0" w:color="auto"/>
              <w:right w:val="single" w:sz="4" w:space="0" w:color="auto"/>
            </w:tcBorders>
            <w:vAlign w:val="center"/>
          </w:tcPr>
          <w:p w14:paraId="39C7E41E" w14:textId="77777777" w:rsidR="00165B42" w:rsidRPr="00165B42" w:rsidRDefault="00165B42" w:rsidP="00165B42">
            <w:pPr>
              <w:jc w:val="both"/>
              <w:rPr>
                <w:szCs w:val="24"/>
              </w:rPr>
            </w:pPr>
            <w:r w:rsidRPr="00165B42">
              <w:rPr>
                <w:szCs w:val="24"/>
              </w:rPr>
              <w:t>69.4</w:t>
            </w:r>
          </w:p>
        </w:tc>
        <w:tc>
          <w:tcPr>
            <w:tcW w:w="933" w:type="pct"/>
            <w:tcBorders>
              <w:left w:val="single" w:sz="4" w:space="0" w:color="auto"/>
              <w:bottom w:val="single" w:sz="4" w:space="0" w:color="auto"/>
              <w:right w:val="single" w:sz="4" w:space="0" w:color="auto"/>
            </w:tcBorders>
          </w:tcPr>
          <w:p w14:paraId="44871AFB" w14:textId="77777777" w:rsidR="00165B42" w:rsidRPr="00165B42" w:rsidRDefault="00165B42" w:rsidP="00165B42">
            <w:pPr>
              <w:jc w:val="both"/>
              <w:rPr>
                <w:szCs w:val="24"/>
              </w:rPr>
            </w:pPr>
            <w:r w:rsidRPr="00165B42">
              <w:rPr>
                <w:szCs w:val="24"/>
              </w:rPr>
              <w:t>49.5</w:t>
            </w:r>
          </w:p>
        </w:tc>
        <w:tc>
          <w:tcPr>
            <w:tcW w:w="933" w:type="pct"/>
            <w:tcBorders>
              <w:left w:val="single" w:sz="4" w:space="0" w:color="auto"/>
              <w:bottom w:val="single" w:sz="4" w:space="0" w:color="auto"/>
              <w:right w:val="single" w:sz="4" w:space="0" w:color="auto"/>
            </w:tcBorders>
            <w:vAlign w:val="center"/>
          </w:tcPr>
          <w:p w14:paraId="0E22DEFC" w14:textId="77777777" w:rsidR="00165B42" w:rsidRPr="00165B42" w:rsidRDefault="00165B42" w:rsidP="00165B42">
            <w:pPr>
              <w:jc w:val="both"/>
              <w:rPr>
                <w:szCs w:val="24"/>
              </w:rPr>
            </w:pPr>
            <w:r w:rsidRPr="00165B42">
              <w:rPr>
                <w:szCs w:val="24"/>
              </w:rPr>
              <w:t>&lt;0.0001</w:t>
            </w:r>
          </w:p>
        </w:tc>
      </w:tr>
    </w:tbl>
    <w:p w14:paraId="00E87DA0" w14:textId="77777777" w:rsidR="00165B42" w:rsidRPr="00165B42" w:rsidRDefault="00165B42" w:rsidP="00165B42">
      <w:pPr>
        <w:jc w:val="both"/>
        <w:rPr>
          <w:szCs w:val="24"/>
        </w:rPr>
      </w:pPr>
      <w:r w:rsidRPr="00165B42">
        <w:rPr>
          <w:szCs w:val="24"/>
        </w:rPr>
        <w:t xml:space="preserve">Notes: The data are presented as mean (standard deviation) for continuous variables and percentages (%) for categorical outcomes. </w:t>
      </w:r>
    </w:p>
    <w:p w14:paraId="72281B18" w14:textId="77777777" w:rsidR="00165B42" w:rsidRPr="00165B42" w:rsidRDefault="00165B42" w:rsidP="00165B42">
      <w:pPr>
        <w:jc w:val="both"/>
        <w:rPr>
          <w:szCs w:val="24"/>
        </w:rPr>
      </w:pPr>
      <w:r w:rsidRPr="00165B42">
        <w:rPr>
          <w:szCs w:val="24"/>
        </w:rPr>
        <w:t xml:space="preserve">Abbreviations: CES-D: Center for Epidemiologic Studies Depression Scale; PASE: Physical Activity Scale for the Elderly; BMI: body mass index; OA: osteoarthritis; ROA: radiographic OA; </w:t>
      </w:r>
      <w:proofErr w:type="spellStart"/>
      <w:r w:rsidRPr="00165B42">
        <w:rPr>
          <w:szCs w:val="24"/>
        </w:rPr>
        <w:t>SxOA</w:t>
      </w:r>
      <w:proofErr w:type="spellEnd"/>
      <w:r w:rsidRPr="00165B42">
        <w:rPr>
          <w:szCs w:val="24"/>
        </w:rPr>
        <w:t>: symptomatic knee OA.</w:t>
      </w:r>
    </w:p>
    <w:p w14:paraId="032974DD" w14:textId="1A3B9EFC" w:rsidR="00165B42" w:rsidRPr="00165B42" w:rsidRDefault="00165B42" w:rsidP="00165B42">
      <w:pPr>
        <w:jc w:val="both"/>
        <w:rPr>
          <w:b/>
          <w:bCs/>
          <w:iCs/>
          <w:szCs w:val="24"/>
        </w:rPr>
      </w:pPr>
      <w:r>
        <w:rPr>
          <w:b/>
          <w:bCs/>
          <w:i/>
          <w:iCs/>
          <w:szCs w:val="24"/>
        </w:rPr>
        <w:t xml:space="preserve">3.3 </w:t>
      </w:r>
      <w:r w:rsidRPr="00165B42">
        <w:rPr>
          <w:b/>
          <w:bCs/>
          <w:i/>
          <w:iCs/>
          <w:szCs w:val="24"/>
        </w:rPr>
        <w:t>Sarcopenia and incident knee osteoarthritis outcomes</w:t>
      </w:r>
    </w:p>
    <w:p w14:paraId="679DE730" w14:textId="01991912" w:rsidR="00165B42" w:rsidRPr="00165B42" w:rsidRDefault="00165B42" w:rsidP="00165B42">
      <w:pPr>
        <w:jc w:val="both"/>
        <w:rPr>
          <w:iCs/>
          <w:szCs w:val="24"/>
        </w:rPr>
      </w:pPr>
      <w:r w:rsidRPr="00165B42">
        <w:rPr>
          <w:iCs/>
          <w:szCs w:val="24"/>
        </w:rPr>
        <w:t xml:space="preserve">During the four years of follow-up, the incidence of ROA was 10.7% and that of </w:t>
      </w:r>
      <w:proofErr w:type="spellStart"/>
      <w:r w:rsidRPr="00165B42">
        <w:rPr>
          <w:iCs/>
          <w:szCs w:val="24"/>
        </w:rPr>
        <w:t>SxOA</w:t>
      </w:r>
      <w:proofErr w:type="spellEnd"/>
      <w:r w:rsidRPr="00165B42">
        <w:rPr>
          <w:iCs/>
          <w:szCs w:val="24"/>
        </w:rPr>
        <w:t xml:space="preserve"> 46.9%. </w:t>
      </w:r>
      <w:r>
        <w:rPr>
          <w:iCs/>
          <w:szCs w:val="24"/>
        </w:rPr>
        <w:t xml:space="preserve"> </w:t>
      </w:r>
      <w:r w:rsidRPr="00165B42">
        <w:rPr>
          <w:iCs/>
          <w:szCs w:val="24"/>
        </w:rPr>
        <w:t xml:space="preserve">As shown in Table 2, </w:t>
      </w:r>
      <w:r w:rsidRPr="00165B42">
        <w:rPr>
          <w:szCs w:val="24"/>
        </w:rPr>
        <w:t xml:space="preserve">using a logistic regression analysis, adjusting for potential confounders at baseline and the diagnosis of sarcopenia during follow-up, sarcopenia was associated with a higher incidence </w:t>
      </w:r>
      <w:r w:rsidRPr="00165B42">
        <w:rPr>
          <w:szCs w:val="24"/>
        </w:rPr>
        <w:lastRenderedPageBreak/>
        <w:t xml:space="preserve">of knee </w:t>
      </w:r>
      <w:proofErr w:type="spellStart"/>
      <w:r w:rsidRPr="00165B42">
        <w:rPr>
          <w:szCs w:val="24"/>
        </w:rPr>
        <w:t>SxOA</w:t>
      </w:r>
      <w:proofErr w:type="spellEnd"/>
      <w:r w:rsidRPr="00165B42">
        <w:rPr>
          <w:szCs w:val="24"/>
        </w:rPr>
        <w:t xml:space="preserve"> (OR=2.29; 95%CI: 1.42-3.71; p=0.001), but not knee ROA (OR=1.48; 95%CI: 0.53-4.10; p=0.45). </w:t>
      </w:r>
    </w:p>
    <w:p w14:paraId="0C8F5B5E" w14:textId="77777777" w:rsidR="00165B42" w:rsidRPr="00165B42" w:rsidRDefault="00165B42" w:rsidP="00165B42">
      <w:pPr>
        <w:jc w:val="both"/>
        <w:rPr>
          <w:b/>
          <w:bCs/>
          <w:szCs w:val="24"/>
        </w:rPr>
      </w:pPr>
      <w:r w:rsidRPr="00165B42">
        <w:rPr>
          <w:b/>
          <w:bCs/>
          <w:szCs w:val="24"/>
        </w:rPr>
        <w:t xml:space="preserve">Table 2. Association between baseline sarcopenia and incident knee OA outcomes. </w:t>
      </w:r>
    </w:p>
    <w:tbl>
      <w:tblPr>
        <w:tblW w:w="5052" w:type="pct"/>
        <w:tblLook w:val="04A0" w:firstRow="1" w:lastRow="0" w:firstColumn="1" w:lastColumn="0" w:noHBand="0" w:noVBand="1"/>
      </w:tblPr>
      <w:tblGrid>
        <w:gridCol w:w="1240"/>
        <w:gridCol w:w="1889"/>
        <w:gridCol w:w="2154"/>
        <w:gridCol w:w="1432"/>
        <w:gridCol w:w="1741"/>
        <w:gridCol w:w="1423"/>
      </w:tblGrid>
      <w:tr w:rsidR="00165B42" w:rsidRPr="00165B42" w14:paraId="173D35AB" w14:textId="77777777" w:rsidTr="00491907">
        <w:trPr>
          <w:tblHeader/>
        </w:trPr>
        <w:tc>
          <w:tcPr>
            <w:tcW w:w="628" w:type="pct"/>
            <w:tcBorders>
              <w:top w:val="single" w:sz="4" w:space="0" w:color="auto"/>
              <w:bottom w:val="single" w:sz="4" w:space="0" w:color="auto"/>
              <w:right w:val="single" w:sz="4" w:space="0" w:color="auto"/>
            </w:tcBorders>
            <w:vAlign w:val="center"/>
          </w:tcPr>
          <w:p w14:paraId="72B0EECD" w14:textId="77777777" w:rsidR="00165B42" w:rsidRPr="00165B42" w:rsidRDefault="00165B42" w:rsidP="00491907">
            <w:pPr>
              <w:jc w:val="center"/>
              <w:rPr>
                <w:b/>
                <w:bCs/>
                <w:szCs w:val="24"/>
              </w:rPr>
            </w:pPr>
          </w:p>
        </w:tc>
        <w:tc>
          <w:tcPr>
            <w:tcW w:w="956" w:type="pct"/>
            <w:tcBorders>
              <w:top w:val="single" w:sz="4" w:space="0" w:color="auto"/>
              <w:bottom w:val="single" w:sz="4" w:space="0" w:color="auto"/>
              <w:right w:val="single" w:sz="4" w:space="0" w:color="auto"/>
            </w:tcBorders>
            <w:vAlign w:val="center"/>
          </w:tcPr>
          <w:p w14:paraId="08C61D85" w14:textId="77777777" w:rsidR="00165B42" w:rsidRPr="00165B42" w:rsidRDefault="00165B42" w:rsidP="00491907">
            <w:pPr>
              <w:jc w:val="center"/>
              <w:rPr>
                <w:b/>
                <w:bCs/>
                <w:szCs w:val="24"/>
              </w:rPr>
            </w:pPr>
            <w:r w:rsidRPr="00165B42">
              <w:rPr>
                <w:b/>
                <w:bCs/>
                <w:szCs w:val="24"/>
              </w:rPr>
              <w:t>N</w:t>
            </w:r>
          </w:p>
        </w:tc>
        <w:tc>
          <w:tcPr>
            <w:tcW w:w="1090" w:type="pct"/>
            <w:tcBorders>
              <w:top w:val="single" w:sz="4" w:space="0" w:color="auto"/>
              <w:left w:val="single" w:sz="4" w:space="0" w:color="auto"/>
              <w:bottom w:val="single" w:sz="4" w:space="0" w:color="auto"/>
            </w:tcBorders>
            <w:vAlign w:val="center"/>
          </w:tcPr>
          <w:p w14:paraId="33673249" w14:textId="77777777" w:rsidR="00165B42" w:rsidRPr="00165B42" w:rsidRDefault="00165B42" w:rsidP="00491907">
            <w:pPr>
              <w:jc w:val="center"/>
              <w:rPr>
                <w:b/>
                <w:bCs/>
                <w:szCs w:val="24"/>
              </w:rPr>
            </w:pPr>
            <w:r w:rsidRPr="00165B42">
              <w:rPr>
                <w:b/>
                <w:bCs/>
                <w:szCs w:val="24"/>
              </w:rPr>
              <w:t>Basic-adjusted model</w:t>
            </w:r>
          </w:p>
          <w:p w14:paraId="1900F27D" w14:textId="77777777" w:rsidR="00165B42" w:rsidRPr="00165B42" w:rsidRDefault="00165B42" w:rsidP="00491907">
            <w:pPr>
              <w:jc w:val="center"/>
              <w:rPr>
                <w:b/>
                <w:bCs/>
                <w:szCs w:val="24"/>
              </w:rPr>
            </w:pPr>
            <w:r w:rsidRPr="00165B42">
              <w:rPr>
                <w:b/>
                <w:bCs/>
                <w:szCs w:val="24"/>
              </w:rPr>
              <w:t>(</w:t>
            </w:r>
            <w:proofErr w:type="gramStart"/>
            <w:r w:rsidRPr="00165B42">
              <w:rPr>
                <w:b/>
                <w:bCs/>
                <w:szCs w:val="24"/>
              </w:rPr>
              <w:t>OR,</w:t>
            </w:r>
            <w:proofErr w:type="gramEnd"/>
            <w:r w:rsidRPr="00165B42">
              <w:rPr>
                <w:b/>
                <w:bCs/>
                <w:szCs w:val="24"/>
              </w:rPr>
              <w:t xml:space="preserve"> 95%CI)</w:t>
            </w:r>
          </w:p>
        </w:tc>
        <w:tc>
          <w:tcPr>
            <w:tcW w:w="725" w:type="pct"/>
            <w:tcBorders>
              <w:top w:val="single" w:sz="4" w:space="0" w:color="auto"/>
              <w:bottom w:val="single" w:sz="4" w:space="0" w:color="auto"/>
              <w:right w:val="single" w:sz="4" w:space="0" w:color="auto"/>
            </w:tcBorders>
            <w:vAlign w:val="center"/>
          </w:tcPr>
          <w:p w14:paraId="54636253" w14:textId="77777777" w:rsidR="00165B42" w:rsidRPr="00165B42" w:rsidRDefault="00165B42" w:rsidP="00491907">
            <w:pPr>
              <w:jc w:val="center"/>
              <w:rPr>
                <w:b/>
                <w:bCs/>
                <w:szCs w:val="24"/>
              </w:rPr>
            </w:pPr>
            <w:r w:rsidRPr="00165B42">
              <w:rPr>
                <w:b/>
                <w:bCs/>
                <w:szCs w:val="24"/>
              </w:rPr>
              <w:t>p-value</w:t>
            </w:r>
          </w:p>
        </w:tc>
        <w:tc>
          <w:tcPr>
            <w:tcW w:w="881" w:type="pct"/>
            <w:tcBorders>
              <w:top w:val="single" w:sz="4" w:space="0" w:color="auto"/>
              <w:left w:val="single" w:sz="4" w:space="0" w:color="auto"/>
              <w:bottom w:val="single" w:sz="4" w:space="0" w:color="auto"/>
            </w:tcBorders>
            <w:vAlign w:val="center"/>
          </w:tcPr>
          <w:p w14:paraId="03BFFDD8" w14:textId="77777777" w:rsidR="00165B42" w:rsidRPr="00165B42" w:rsidRDefault="00165B42" w:rsidP="00491907">
            <w:pPr>
              <w:jc w:val="center"/>
              <w:rPr>
                <w:b/>
                <w:bCs/>
                <w:szCs w:val="24"/>
              </w:rPr>
            </w:pPr>
            <w:proofErr w:type="gramStart"/>
            <w:r w:rsidRPr="00165B42">
              <w:rPr>
                <w:b/>
                <w:bCs/>
                <w:szCs w:val="24"/>
              </w:rPr>
              <w:t>Fully-adjusted</w:t>
            </w:r>
            <w:proofErr w:type="gramEnd"/>
            <w:r w:rsidRPr="00165B42">
              <w:rPr>
                <w:b/>
                <w:bCs/>
                <w:szCs w:val="24"/>
              </w:rPr>
              <w:t xml:space="preserve"> model</w:t>
            </w:r>
            <w:r w:rsidRPr="00165B42">
              <w:rPr>
                <w:b/>
                <w:bCs/>
                <w:szCs w:val="24"/>
                <w:vertAlign w:val="superscript"/>
              </w:rPr>
              <w:t>1</w:t>
            </w:r>
          </w:p>
          <w:p w14:paraId="777A0C53" w14:textId="715D1475" w:rsidR="00165B42" w:rsidRPr="00165B42" w:rsidRDefault="00165B42" w:rsidP="00491907">
            <w:pPr>
              <w:jc w:val="center"/>
              <w:rPr>
                <w:b/>
                <w:bCs/>
                <w:szCs w:val="24"/>
              </w:rPr>
            </w:pPr>
            <w:r w:rsidRPr="00165B42">
              <w:rPr>
                <w:b/>
                <w:bCs/>
                <w:szCs w:val="24"/>
              </w:rPr>
              <w:t>(</w:t>
            </w:r>
            <w:proofErr w:type="gramStart"/>
            <w:r w:rsidRPr="00165B42">
              <w:rPr>
                <w:b/>
                <w:bCs/>
                <w:szCs w:val="24"/>
              </w:rPr>
              <w:t>OR,</w:t>
            </w:r>
            <w:proofErr w:type="gramEnd"/>
            <w:r w:rsidRPr="00165B42">
              <w:rPr>
                <w:b/>
                <w:bCs/>
                <w:szCs w:val="24"/>
              </w:rPr>
              <w:t xml:space="preserve"> 95%CI)</w:t>
            </w:r>
          </w:p>
        </w:tc>
        <w:tc>
          <w:tcPr>
            <w:tcW w:w="720" w:type="pct"/>
            <w:tcBorders>
              <w:top w:val="single" w:sz="4" w:space="0" w:color="auto"/>
              <w:bottom w:val="single" w:sz="4" w:space="0" w:color="auto"/>
            </w:tcBorders>
            <w:vAlign w:val="center"/>
          </w:tcPr>
          <w:p w14:paraId="2037C996" w14:textId="77777777" w:rsidR="00165B42" w:rsidRPr="00165B42" w:rsidRDefault="00165B42" w:rsidP="00491907">
            <w:pPr>
              <w:jc w:val="center"/>
              <w:rPr>
                <w:b/>
                <w:bCs/>
                <w:szCs w:val="24"/>
              </w:rPr>
            </w:pPr>
            <w:r w:rsidRPr="00165B42">
              <w:rPr>
                <w:b/>
                <w:bCs/>
                <w:szCs w:val="24"/>
              </w:rPr>
              <w:t>p-value</w:t>
            </w:r>
          </w:p>
        </w:tc>
      </w:tr>
      <w:tr w:rsidR="00165B42" w:rsidRPr="00165B42" w14:paraId="5BD1631D" w14:textId="77777777" w:rsidTr="00491907">
        <w:tc>
          <w:tcPr>
            <w:tcW w:w="628" w:type="pct"/>
            <w:tcBorders>
              <w:right w:val="single" w:sz="4" w:space="0" w:color="auto"/>
            </w:tcBorders>
            <w:vAlign w:val="center"/>
          </w:tcPr>
          <w:p w14:paraId="2240A11D" w14:textId="77777777" w:rsidR="00165B42" w:rsidRPr="00165B42" w:rsidRDefault="00165B42" w:rsidP="00491907">
            <w:pPr>
              <w:jc w:val="center"/>
              <w:rPr>
                <w:b/>
                <w:bCs/>
                <w:szCs w:val="24"/>
              </w:rPr>
            </w:pPr>
            <w:r w:rsidRPr="00165B42">
              <w:rPr>
                <w:b/>
                <w:bCs/>
                <w:szCs w:val="24"/>
              </w:rPr>
              <w:t>ROA</w:t>
            </w:r>
          </w:p>
        </w:tc>
        <w:tc>
          <w:tcPr>
            <w:tcW w:w="956" w:type="pct"/>
            <w:tcBorders>
              <w:right w:val="single" w:sz="4" w:space="0" w:color="auto"/>
            </w:tcBorders>
            <w:vAlign w:val="center"/>
          </w:tcPr>
          <w:p w14:paraId="24718DA9" w14:textId="77777777" w:rsidR="00165B42" w:rsidRPr="00165B42" w:rsidRDefault="00165B42" w:rsidP="00491907">
            <w:pPr>
              <w:jc w:val="center"/>
              <w:rPr>
                <w:szCs w:val="24"/>
              </w:rPr>
            </w:pPr>
            <w:r w:rsidRPr="00165B42">
              <w:rPr>
                <w:szCs w:val="24"/>
              </w:rPr>
              <w:t>847</w:t>
            </w:r>
          </w:p>
        </w:tc>
        <w:tc>
          <w:tcPr>
            <w:tcW w:w="1090" w:type="pct"/>
            <w:tcBorders>
              <w:left w:val="single" w:sz="4" w:space="0" w:color="auto"/>
            </w:tcBorders>
            <w:vAlign w:val="center"/>
          </w:tcPr>
          <w:p w14:paraId="335441BF" w14:textId="77777777" w:rsidR="00165B42" w:rsidRPr="00165B42" w:rsidRDefault="00165B42" w:rsidP="00491907">
            <w:pPr>
              <w:jc w:val="center"/>
              <w:rPr>
                <w:szCs w:val="24"/>
              </w:rPr>
            </w:pPr>
            <w:r w:rsidRPr="00165B42">
              <w:rPr>
                <w:szCs w:val="24"/>
              </w:rPr>
              <w:t>1.38 (0.51-3.76)</w:t>
            </w:r>
          </w:p>
        </w:tc>
        <w:tc>
          <w:tcPr>
            <w:tcW w:w="725" w:type="pct"/>
            <w:tcBorders>
              <w:right w:val="single" w:sz="4" w:space="0" w:color="auto"/>
            </w:tcBorders>
            <w:vAlign w:val="center"/>
          </w:tcPr>
          <w:p w14:paraId="426AFC73" w14:textId="77777777" w:rsidR="00165B42" w:rsidRPr="00165B42" w:rsidRDefault="00165B42" w:rsidP="00491907">
            <w:pPr>
              <w:jc w:val="center"/>
              <w:rPr>
                <w:szCs w:val="24"/>
              </w:rPr>
            </w:pPr>
            <w:r w:rsidRPr="00165B42">
              <w:rPr>
                <w:szCs w:val="24"/>
              </w:rPr>
              <w:t>0.52</w:t>
            </w:r>
          </w:p>
        </w:tc>
        <w:tc>
          <w:tcPr>
            <w:tcW w:w="881" w:type="pct"/>
            <w:tcBorders>
              <w:left w:val="single" w:sz="4" w:space="0" w:color="auto"/>
            </w:tcBorders>
            <w:vAlign w:val="center"/>
          </w:tcPr>
          <w:p w14:paraId="1D63AD3C" w14:textId="1AE6B4A8" w:rsidR="00165B42" w:rsidRPr="00165B42" w:rsidRDefault="00165B42" w:rsidP="00491907">
            <w:pPr>
              <w:jc w:val="center"/>
              <w:rPr>
                <w:szCs w:val="24"/>
              </w:rPr>
            </w:pPr>
            <w:r w:rsidRPr="00165B42">
              <w:rPr>
                <w:szCs w:val="24"/>
              </w:rPr>
              <w:t>1.48</w:t>
            </w:r>
          </w:p>
          <w:p w14:paraId="13F98807" w14:textId="77777777" w:rsidR="00165B42" w:rsidRPr="00165B42" w:rsidRDefault="00165B42" w:rsidP="00491907">
            <w:pPr>
              <w:jc w:val="center"/>
              <w:rPr>
                <w:szCs w:val="24"/>
              </w:rPr>
            </w:pPr>
            <w:r w:rsidRPr="00165B42">
              <w:rPr>
                <w:szCs w:val="24"/>
              </w:rPr>
              <w:t>(0.53-4.10)</w:t>
            </w:r>
          </w:p>
        </w:tc>
        <w:tc>
          <w:tcPr>
            <w:tcW w:w="720" w:type="pct"/>
            <w:vAlign w:val="center"/>
          </w:tcPr>
          <w:p w14:paraId="66E434FB" w14:textId="77777777" w:rsidR="00165B42" w:rsidRPr="00165B42" w:rsidRDefault="00165B42" w:rsidP="00491907">
            <w:pPr>
              <w:jc w:val="center"/>
              <w:rPr>
                <w:szCs w:val="24"/>
              </w:rPr>
            </w:pPr>
            <w:r w:rsidRPr="00165B42">
              <w:rPr>
                <w:szCs w:val="24"/>
              </w:rPr>
              <w:t>0.45</w:t>
            </w:r>
          </w:p>
        </w:tc>
      </w:tr>
      <w:tr w:rsidR="00165B42" w:rsidRPr="00165B42" w14:paraId="77C9055C" w14:textId="77777777" w:rsidTr="00491907">
        <w:tc>
          <w:tcPr>
            <w:tcW w:w="628" w:type="pct"/>
            <w:tcBorders>
              <w:bottom w:val="single" w:sz="4" w:space="0" w:color="auto"/>
              <w:right w:val="single" w:sz="4" w:space="0" w:color="auto"/>
            </w:tcBorders>
            <w:vAlign w:val="center"/>
          </w:tcPr>
          <w:p w14:paraId="0AD438E3" w14:textId="77777777" w:rsidR="00165B42" w:rsidRPr="00165B42" w:rsidRDefault="00165B42" w:rsidP="00491907">
            <w:pPr>
              <w:jc w:val="center"/>
              <w:rPr>
                <w:b/>
                <w:bCs/>
                <w:szCs w:val="24"/>
              </w:rPr>
            </w:pPr>
            <w:proofErr w:type="spellStart"/>
            <w:r w:rsidRPr="00165B42">
              <w:rPr>
                <w:b/>
                <w:bCs/>
                <w:szCs w:val="24"/>
              </w:rPr>
              <w:t>SxOA</w:t>
            </w:r>
            <w:proofErr w:type="spellEnd"/>
          </w:p>
        </w:tc>
        <w:tc>
          <w:tcPr>
            <w:tcW w:w="956" w:type="pct"/>
            <w:tcBorders>
              <w:bottom w:val="single" w:sz="4" w:space="0" w:color="auto"/>
              <w:right w:val="single" w:sz="4" w:space="0" w:color="auto"/>
            </w:tcBorders>
            <w:vAlign w:val="center"/>
          </w:tcPr>
          <w:p w14:paraId="0A971EC8" w14:textId="77777777" w:rsidR="00165B42" w:rsidRPr="00165B42" w:rsidRDefault="00165B42" w:rsidP="00491907">
            <w:pPr>
              <w:jc w:val="center"/>
              <w:rPr>
                <w:szCs w:val="24"/>
              </w:rPr>
            </w:pPr>
            <w:r w:rsidRPr="00165B42">
              <w:rPr>
                <w:szCs w:val="24"/>
              </w:rPr>
              <w:t>1683</w:t>
            </w:r>
          </w:p>
        </w:tc>
        <w:tc>
          <w:tcPr>
            <w:tcW w:w="1090" w:type="pct"/>
            <w:tcBorders>
              <w:left w:val="single" w:sz="4" w:space="0" w:color="auto"/>
              <w:bottom w:val="single" w:sz="4" w:space="0" w:color="auto"/>
            </w:tcBorders>
            <w:vAlign w:val="center"/>
          </w:tcPr>
          <w:p w14:paraId="6284889D" w14:textId="77777777" w:rsidR="00165B42" w:rsidRPr="00165B42" w:rsidRDefault="00165B42" w:rsidP="00491907">
            <w:pPr>
              <w:jc w:val="center"/>
              <w:rPr>
                <w:szCs w:val="24"/>
              </w:rPr>
            </w:pPr>
            <w:r w:rsidRPr="00165B42">
              <w:rPr>
                <w:szCs w:val="24"/>
              </w:rPr>
              <w:t>2.51 (1.56-4.02)</w:t>
            </w:r>
          </w:p>
        </w:tc>
        <w:tc>
          <w:tcPr>
            <w:tcW w:w="725" w:type="pct"/>
            <w:tcBorders>
              <w:bottom w:val="single" w:sz="4" w:space="0" w:color="auto"/>
              <w:right w:val="single" w:sz="4" w:space="0" w:color="auto"/>
            </w:tcBorders>
            <w:vAlign w:val="center"/>
          </w:tcPr>
          <w:p w14:paraId="1179E473" w14:textId="77777777" w:rsidR="00165B42" w:rsidRPr="00165B42" w:rsidRDefault="00165B42" w:rsidP="00491907">
            <w:pPr>
              <w:jc w:val="center"/>
              <w:rPr>
                <w:szCs w:val="24"/>
              </w:rPr>
            </w:pPr>
            <w:r w:rsidRPr="00165B42">
              <w:rPr>
                <w:szCs w:val="24"/>
              </w:rPr>
              <w:t>&lt;0.001</w:t>
            </w:r>
          </w:p>
        </w:tc>
        <w:tc>
          <w:tcPr>
            <w:tcW w:w="881" w:type="pct"/>
            <w:tcBorders>
              <w:left w:val="single" w:sz="4" w:space="0" w:color="auto"/>
              <w:bottom w:val="single" w:sz="4" w:space="0" w:color="auto"/>
            </w:tcBorders>
            <w:vAlign w:val="center"/>
          </w:tcPr>
          <w:p w14:paraId="0C3DDB75" w14:textId="1FAD5717" w:rsidR="00165B42" w:rsidRPr="00165B42" w:rsidRDefault="00165B42" w:rsidP="00491907">
            <w:pPr>
              <w:jc w:val="center"/>
              <w:rPr>
                <w:szCs w:val="24"/>
              </w:rPr>
            </w:pPr>
            <w:r w:rsidRPr="00165B42">
              <w:rPr>
                <w:szCs w:val="24"/>
              </w:rPr>
              <w:t>2.29</w:t>
            </w:r>
          </w:p>
          <w:p w14:paraId="3C18DC83" w14:textId="77777777" w:rsidR="00165B42" w:rsidRPr="00165B42" w:rsidRDefault="00165B42" w:rsidP="00491907">
            <w:pPr>
              <w:jc w:val="center"/>
              <w:rPr>
                <w:szCs w:val="24"/>
              </w:rPr>
            </w:pPr>
            <w:r w:rsidRPr="00165B42">
              <w:rPr>
                <w:szCs w:val="24"/>
              </w:rPr>
              <w:t>(1.42-3.71)</w:t>
            </w:r>
          </w:p>
        </w:tc>
        <w:tc>
          <w:tcPr>
            <w:tcW w:w="720" w:type="pct"/>
            <w:tcBorders>
              <w:bottom w:val="single" w:sz="4" w:space="0" w:color="auto"/>
            </w:tcBorders>
            <w:vAlign w:val="center"/>
          </w:tcPr>
          <w:p w14:paraId="20D07298" w14:textId="77777777" w:rsidR="00165B42" w:rsidRPr="00165B42" w:rsidRDefault="00165B42" w:rsidP="00491907">
            <w:pPr>
              <w:jc w:val="center"/>
              <w:rPr>
                <w:szCs w:val="24"/>
              </w:rPr>
            </w:pPr>
            <w:r w:rsidRPr="00165B42">
              <w:rPr>
                <w:szCs w:val="24"/>
              </w:rPr>
              <w:t>0.001</w:t>
            </w:r>
          </w:p>
        </w:tc>
      </w:tr>
    </w:tbl>
    <w:p w14:paraId="1E21DF1D" w14:textId="77777777" w:rsidR="00165B42" w:rsidRPr="00165B42" w:rsidRDefault="00165B42" w:rsidP="00165B42">
      <w:pPr>
        <w:jc w:val="both"/>
        <w:rPr>
          <w:szCs w:val="24"/>
        </w:rPr>
      </w:pPr>
      <w:r w:rsidRPr="00165B42">
        <w:rPr>
          <w:szCs w:val="24"/>
        </w:rPr>
        <w:t>Notes:</w:t>
      </w:r>
    </w:p>
    <w:p w14:paraId="14791B4D" w14:textId="77777777" w:rsidR="00165B42" w:rsidRPr="00165B42" w:rsidRDefault="00165B42" w:rsidP="00165B42">
      <w:pPr>
        <w:jc w:val="both"/>
        <w:rPr>
          <w:szCs w:val="24"/>
        </w:rPr>
      </w:pPr>
      <w:r w:rsidRPr="00165B42">
        <w:rPr>
          <w:szCs w:val="24"/>
        </w:rPr>
        <w:t>All the data are presented as odds ratios (95% confidence intervals).</w:t>
      </w:r>
    </w:p>
    <w:p w14:paraId="0519228E" w14:textId="77777777" w:rsidR="00165B42" w:rsidRPr="00165B42" w:rsidRDefault="00165B42" w:rsidP="00165B42">
      <w:pPr>
        <w:jc w:val="both"/>
        <w:rPr>
          <w:szCs w:val="24"/>
        </w:rPr>
      </w:pPr>
      <w:r w:rsidRPr="00165B42">
        <w:rPr>
          <w:szCs w:val="24"/>
          <w:vertAlign w:val="superscript"/>
        </w:rPr>
        <w:t xml:space="preserve">1 </w:t>
      </w:r>
      <w:r w:rsidRPr="00165B42">
        <w:rPr>
          <w:szCs w:val="24"/>
        </w:rPr>
        <w:t xml:space="preserve">Basic adjusted model included as covariates age (as continuous) and </w:t>
      </w:r>
      <w:proofErr w:type="gramStart"/>
      <w:r w:rsidRPr="00165B42">
        <w:rPr>
          <w:szCs w:val="24"/>
        </w:rPr>
        <w:t>sex;</w:t>
      </w:r>
      <w:proofErr w:type="gramEnd"/>
      <w:r w:rsidRPr="00165B42">
        <w:rPr>
          <w:szCs w:val="24"/>
        </w:rPr>
        <w:t xml:space="preserve"> </w:t>
      </w:r>
    </w:p>
    <w:p w14:paraId="304F634D" w14:textId="77777777" w:rsidR="00165B42" w:rsidRPr="00165B42" w:rsidRDefault="00165B42" w:rsidP="00165B42">
      <w:pPr>
        <w:jc w:val="both"/>
        <w:rPr>
          <w:szCs w:val="24"/>
          <w:u w:val="single"/>
        </w:rPr>
      </w:pPr>
      <w:r w:rsidRPr="00165B42">
        <w:rPr>
          <w:szCs w:val="24"/>
          <w:vertAlign w:val="superscript"/>
        </w:rPr>
        <w:t xml:space="preserve">2 </w:t>
      </w:r>
      <w:r w:rsidRPr="00165B42">
        <w:rPr>
          <w:szCs w:val="24"/>
        </w:rPr>
        <w:t xml:space="preserve">Fully adjusted model included as covariates, other </w:t>
      </w:r>
      <w:proofErr w:type="gramStart"/>
      <w:r w:rsidRPr="00165B42">
        <w:rPr>
          <w:szCs w:val="24"/>
        </w:rPr>
        <w:t>age</w:t>
      </w:r>
      <w:proofErr w:type="gramEnd"/>
      <w:r w:rsidRPr="00165B42">
        <w:rPr>
          <w:szCs w:val="24"/>
        </w:rPr>
        <w:t xml:space="preserve"> and sex: race (whites vs. others); education (degree vs. others); yearly income (categorized as </w:t>
      </w:r>
      <w:r w:rsidRPr="00165B42">
        <w:rPr>
          <w:szCs w:val="24"/>
          <w:u w:val="single"/>
        </w:rPr>
        <w:t>&gt;</w:t>
      </w:r>
      <w:r w:rsidRPr="00165B42">
        <w:rPr>
          <w:szCs w:val="24"/>
        </w:rPr>
        <w:t xml:space="preserve"> or &lt; 50,000$ or missing data); smoking habits (current and previous vs. others); Physical Activity Scale for Elderly score (as continuous); </w:t>
      </w:r>
      <w:proofErr w:type="spellStart"/>
      <w:r w:rsidRPr="00165B42">
        <w:rPr>
          <w:szCs w:val="24"/>
        </w:rPr>
        <w:t>Charlson</w:t>
      </w:r>
      <w:proofErr w:type="spellEnd"/>
      <w:r w:rsidRPr="00165B42">
        <w:rPr>
          <w:szCs w:val="24"/>
        </w:rPr>
        <w:t xml:space="preserve"> co-morbidity index; number of medications used; energy intake (as continuous). </w:t>
      </w:r>
    </w:p>
    <w:p w14:paraId="751DBDA9" w14:textId="07A88578" w:rsidR="00165B42" w:rsidRPr="00165B42" w:rsidRDefault="00165B42" w:rsidP="00165B42">
      <w:pPr>
        <w:jc w:val="both"/>
        <w:rPr>
          <w:b/>
          <w:bCs/>
          <w:szCs w:val="24"/>
        </w:rPr>
      </w:pPr>
      <w:r w:rsidRPr="00165B42">
        <w:rPr>
          <w:szCs w:val="24"/>
          <w:u w:val="single"/>
        </w:rPr>
        <w:t xml:space="preserve">Abbreviations: </w:t>
      </w:r>
      <w:r w:rsidRPr="00165B42">
        <w:rPr>
          <w:szCs w:val="24"/>
        </w:rPr>
        <w:t xml:space="preserve"> CI: confidence intervals; OR: odds ratio; ROA: radiographic OA; </w:t>
      </w:r>
      <w:proofErr w:type="spellStart"/>
      <w:r w:rsidRPr="00165B42">
        <w:rPr>
          <w:szCs w:val="24"/>
        </w:rPr>
        <w:t>SxOA</w:t>
      </w:r>
      <w:proofErr w:type="spellEnd"/>
      <w:r w:rsidRPr="00165B42">
        <w:rPr>
          <w:szCs w:val="24"/>
        </w:rPr>
        <w:t>: symptomatic knee OA</w:t>
      </w:r>
      <w:r w:rsidRPr="00165B42">
        <w:rPr>
          <w:b/>
          <w:bCs/>
          <w:szCs w:val="24"/>
        </w:rPr>
        <w:br w:type="page"/>
      </w:r>
    </w:p>
    <w:p w14:paraId="77BCBB80" w14:textId="2250695A" w:rsidR="00165B42" w:rsidRDefault="00165B42" w:rsidP="0099346B">
      <w:pPr>
        <w:jc w:val="both"/>
        <w:rPr>
          <w:b/>
          <w:bCs/>
          <w:szCs w:val="24"/>
        </w:rPr>
      </w:pPr>
      <w:r>
        <w:rPr>
          <w:b/>
          <w:bCs/>
          <w:szCs w:val="24"/>
        </w:rPr>
        <w:lastRenderedPageBreak/>
        <w:t>4</w:t>
      </w:r>
      <w:r>
        <w:rPr>
          <w:b/>
          <w:bCs/>
          <w:szCs w:val="24"/>
        </w:rPr>
        <w:tab/>
        <w:t xml:space="preserve"> Discussion</w:t>
      </w:r>
    </w:p>
    <w:p w14:paraId="000B62E5" w14:textId="77777777" w:rsidR="00165B42" w:rsidRPr="00165B42" w:rsidRDefault="00165B42" w:rsidP="00165B42">
      <w:pPr>
        <w:jc w:val="both"/>
        <w:rPr>
          <w:szCs w:val="24"/>
        </w:rPr>
      </w:pPr>
      <w:r w:rsidRPr="00165B42">
        <w:rPr>
          <w:szCs w:val="24"/>
        </w:rPr>
        <w:t xml:space="preserve">In this research involving 2,492 older people, we found that the presence of sarcopenia at baseline was significantly associated with a higher risk of symptomatic knee OA, over four years of follow-up. </w:t>
      </w:r>
    </w:p>
    <w:p w14:paraId="0616C109" w14:textId="22C3549C" w:rsidR="00165B42" w:rsidRPr="00165B42" w:rsidRDefault="00165B42" w:rsidP="00165B42">
      <w:pPr>
        <w:jc w:val="both"/>
        <w:rPr>
          <w:szCs w:val="24"/>
        </w:rPr>
      </w:pPr>
      <w:r w:rsidRPr="00165B42">
        <w:rPr>
          <w:szCs w:val="24"/>
        </w:rPr>
        <w:t xml:space="preserve">The overall prevalence of sarcopenia at baseline in our study was just under 10%, which is in accordance </w:t>
      </w:r>
      <w:proofErr w:type="gramStart"/>
      <w:r w:rsidRPr="00165B42">
        <w:rPr>
          <w:szCs w:val="24"/>
        </w:rPr>
        <w:t>to</w:t>
      </w:r>
      <w:proofErr w:type="gramEnd"/>
      <w:r w:rsidRPr="00165B42">
        <w:rPr>
          <w:szCs w:val="24"/>
        </w:rPr>
        <w:t xml:space="preserve"> the latest systematic review and meta-analysis of general population studies </w:t>
      </w:r>
      <w:r w:rsidRPr="00165B42">
        <w:rPr>
          <w:szCs w:val="24"/>
        </w:rPr>
        <w:fldChar w:fldCharType="begin">
          <w:fldData xml:space="preserve">PEVuZE5vdGU+PENpdGU+PEF1dGhvcj5TaGFmaWVlPC9BdXRob3I+PFllYXI+MjAxNzwvWWVhcj48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</w:fldData>
        </w:fldChar>
      </w:r>
      <w:r w:rsidRPr="00165B42">
        <w:rPr>
          <w:szCs w:val="24"/>
        </w:rPr>
        <w:instrText xml:space="preserve"> ADDIN EN.CITE </w:instrText>
      </w:r>
      <w:r w:rsidRPr="00165B42">
        <w:rPr>
          <w:szCs w:val="24"/>
        </w:rPr>
        <w:fldChar w:fldCharType="begin">
          <w:fldData xml:space="preserve">PEVuZE5vdGU+PENpdGU+PEF1dGhvcj5TaGFmaWVlPC9BdXRob3I+PFllYXI+MjAxNzwvWWVhcj48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</w:fldData>
        </w:fldChar>
      </w:r>
      <w:r w:rsidRPr="00165B42">
        <w:rPr>
          <w:szCs w:val="24"/>
        </w:rPr>
        <w:instrText xml:space="preserve"> ADDIN EN.CITE.DATA </w:instrText>
      </w:r>
      <w:r w:rsidRPr="00165B42">
        <w:rPr>
          <w:szCs w:val="24"/>
        </w:rPr>
      </w:r>
      <w:r w:rsidRPr="00165B42">
        <w:rPr>
          <w:szCs w:val="24"/>
        </w:rPr>
        <w:fldChar w:fldCharType="end"/>
      </w:r>
      <w:r w:rsidRPr="00165B42">
        <w:rPr>
          <w:szCs w:val="24"/>
        </w:rPr>
      </w:r>
      <w:r w:rsidRPr="00165B42">
        <w:rPr>
          <w:szCs w:val="24"/>
        </w:rPr>
        <w:fldChar w:fldCharType="separate"/>
      </w:r>
      <w:r w:rsidRPr="00165B42">
        <w:rPr>
          <w:szCs w:val="24"/>
        </w:rPr>
        <w:t>[34]</w:t>
      </w:r>
      <w:r w:rsidRPr="00165B42">
        <w:rPr>
          <w:szCs w:val="24"/>
        </w:rPr>
        <w:fldChar w:fldCharType="end"/>
      </w:r>
      <w:r w:rsidRPr="00165B42">
        <w:rPr>
          <w:szCs w:val="24"/>
        </w:rPr>
        <w:t xml:space="preserve">. The existing literature supports our finding of sarcopenia in older people </w:t>
      </w:r>
      <w:r w:rsidRPr="00165B42">
        <w:rPr>
          <w:szCs w:val="24"/>
        </w:rPr>
        <w:fldChar w:fldCharType="begin">
          <w:fldData xml:space="preserve">PEVuZE5vdGU+PENpdGU+PEF1dGhvcj5XYWxzdG9uPC9BdXRob3I+PFllYXI+MjAxMjwvWWVhcj48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</w:fldData>
        </w:fldChar>
      </w:r>
      <w:r>
        <w:rPr>
          <w:szCs w:val="24"/>
        </w:rPr>
        <w:instrText xml:space="preserve"> ADDIN EN.CITE </w:instrText>
      </w:r>
      <w:r>
        <w:rPr>
          <w:szCs w:val="24"/>
        </w:rPr>
        <w:fldChar w:fldCharType="begin">
          <w:fldData xml:space="preserve">PEVuZE5vdGU+PENpdGU+PEF1dGhvcj5XYWxzdG9uPC9BdXRob3I+PFllYXI+MjAxMjwvWWVhcj48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</w:fldData>
        </w:fldChar>
      </w:r>
      <w:r>
        <w:rPr>
          <w:szCs w:val="24"/>
        </w:rPr>
        <w:instrText xml:space="preserve"> ADDIN EN.CITE.DATA </w:instrText>
      </w:r>
      <w:r>
        <w:rPr>
          <w:szCs w:val="24"/>
        </w:rPr>
      </w:r>
      <w:r>
        <w:rPr>
          <w:szCs w:val="24"/>
        </w:rPr>
        <w:fldChar w:fldCharType="end"/>
      </w:r>
      <w:r w:rsidRPr="00165B42">
        <w:rPr>
          <w:szCs w:val="24"/>
        </w:rPr>
      </w:r>
      <w:r w:rsidRPr="00165B42">
        <w:rPr>
          <w:szCs w:val="24"/>
        </w:rPr>
        <w:fldChar w:fldCharType="separate"/>
      </w:r>
      <w:r>
        <w:rPr>
          <w:noProof/>
          <w:szCs w:val="24"/>
        </w:rPr>
        <w:t>[35; 36]</w:t>
      </w:r>
      <w:r w:rsidRPr="00165B42">
        <w:rPr>
          <w:szCs w:val="24"/>
        </w:rPr>
        <w:fldChar w:fldCharType="end"/>
      </w:r>
      <w:r w:rsidRPr="00165B42">
        <w:rPr>
          <w:szCs w:val="24"/>
        </w:rPr>
        <w:t xml:space="preserve"> as well as those with lower educational level and lower income </w:t>
      </w:r>
      <w:r w:rsidRPr="00165B42">
        <w:rPr>
          <w:szCs w:val="24"/>
        </w:rPr>
        <w:fldChar w:fldCharType="begin">
          <w:fldData xml:space="preserve">PEVuZE5vdGU+PENpdGU+PEF1dGhvcj5QZXJlei1Tb3VzYTwvQXV0aG9yPjxZZWFyPjIwMjE8L1ll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</w:fldData>
        </w:fldChar>
      </w:r>
      <w:r w:rsidRPr="00165B42">
        <w:rPr>
          <w:szCs w:val="24"/>
        </w:rPr>
        <w:instrText xml:space="preserve"> ADDIN EN.CITE </w:instrText>
      </w:r>
      <w:r w:rsidRPr="00165B42">
        <w:rPr>
          <w:szCs w:val="24"/>
        </w:rPr>
        <w:fldChar w:fldCharType="begin">
          <w:fldData xml:space="preserve">PEVuZE5vdGU+PENpdGU+PEF1dGhvcj5QZXJlei1Tb3VzYTwvQXV0aG9yPjxZZWFyPjIwMjE8L1ll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</w:fldData>
        </w:fldChar>
      </w:r>
      <w:r w:rsidRPr="00165B42">
        <w:rPr>
          <w:szCs w:val="24"/>
        </w:rPr>
        <w:instrText xml:space="preserve"> ADDIN EN.CITE.DATA </w:instrText>
      </w:r>
      <w:r w:rsidRPr="00165B42">
        <w:rPr>
          <w:szCs w:val="24"/>
        </w:rPr>
      </w:r>
      <w:r w:rsidRPr="00165B42">
        <w:rPr>
          <w:szCs w:val="24"/>
        </w:rPr>
        <w:fldChar w:fldCharType="end"/>
      </w:r>
      <w:r w:rsidRPr="00165B42">
        <w:rPr>
          <w:szCs w:val="24"/>
        </w:rPr>
      </w:r>
      <w:r w:rsidRPr="00165B42">
        <w:rPr>
          <w:szCs w:val="24"/>
        </w:rPr>
        <w:fldChar w:fldCharType="separate"/>
      </w:r>
      <w:r w:rsidRPr="00165B42">
        <w:rPr>
          <w:szCs w:val="24"/>
        </w:rPr>
        <w:t>[37]</w:t>
      </w:r>
      <w:r w:rsidRPr="00165B42">
        <w:rPr>
          <w:szCs w:val="24"/>
        </w:rPr>
        <w:fldChar w:fldCharType="end"/>
      </w:r>
      <w:r w:rsidRPr="00165B42">
        <w:rPr>
          <w:szCs w:val="24"/>
        </w:rPr>
        <w:t xml:space="preserve">, more comorbidities, higher medication intake and more sedentary lifestyle </w:t>
      </w:r>
      <w:r w:rsidRPr="00165B42">
        <w:rPr>
          <w:szCs w:val="24"/>
        </w:rPr>
        <w:fldChar w:fldCharType="begin">
          <w:fldData xml:space="preserve">PEVuZE5vdGU+PENpdGU+PEF1dGhvcj5QYWNpZmljbzwvQXV0aG9yPjxZZWFyPjIwMjA8L1llYXI+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==
</w:fldData>
        </w:fldChar>
      </w:r>
      <w:r>
        <w:rPr>
          <w:szCs w:val="24"/>
        </w:rPr>
        <w:instrText xml:space="preserve"> ADDIN EN.CITE </w:instrText>
      </w:r>
      <w:r>
        <w:rPr>
          <w:szCs w:val="24"/>
        </w:rPr>
        <w:fldChar w:fldCharType="begin">
          <w:fldData xml:space="preserve">PEVuZE5vdGU+PENpdGU+PEF1dGhvcj5QYWNpZmljbzwvQXV0aG9yPjxZZWFyPjIwMjA8L1llYXI+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==
</w:fldData>
        </w:fldChar>
      </w:r>
      <w:r>
        <w:rPr>
          <w:szCs w:val="24"/>
        </w:rPr>
        <w:instrText xml:space="preserve"> ADDIN EN.CITE.DATA </w:instrText>
      </w:r>
      <w:r>
        <w:rPr>
          <w:szCs w:val="24"/>
        </w:rPr>
      </w:r>
      <w:r>
        <w:rPr>
          <w:szCs w:val="24"/>
        </w:rPr>
        <w:fldChar w:fldCharType="end"/>
      </w:r>
      <w:r w:rsidRPr="00165B42">
        <w:rPr>
          <w:szCs w:val="24"/>
        </w:rPr>
      </w:r>
      <w:r w:rsidRPr="00165B42">
        <w:rPr>
          <w:szCs w:val="24"/>
        </w:rPr>
        <w:fldChar w:fldCharType="separate"/>
      </w:r>
      <w:r>
        <w:rPr>
          <w:noProof/>
          <w:szCs w:val="24"/>
        </w:rPr>
        <w:t>[38; 39]</w:t>
      </w:r>
      <w:r w:rsidRPr="00165B42">
        <w:rPr>
          <w:szCs w:val="24"/>
        </w:rPr>
        <w:fldChar w:fldCharType="end"/>
      </w:r>
      <w:r w:rsidRPr="00165B42">
        <w:rPr>
          <w:szCs w:val="24"/>
        </w:rPr>
        <w:t xml:space="preserve">. </w:t>
      </w:r>
    </w:p>
    <w:p w14:paraId="1AEA3918" w14:textId="708E44FB" w:rsidR="00165B42" w:rsidRPr="00165B42" w:rsidRDefault="00165B42" w:rsidP="00165B42">
      <w:pPr>
        <w:jc w:val="both"/>
        <w:rPr>
          <w:szCs w:val="24"/>
        </w:rPr>
      </w:pPr>
      <w:r w:rsidRPr="00165B42">
        <w:rPr>
          <w:szCs w:val="24"/>
        </w:rPr>
        <w:t xml:space="preserve">Other works already explored the potential association between sarcopenia and knee OA outcomes in older people. Recently, Andrews et al. reported that sarcopenia could be associated with a higher risk of sarcopenia, in Health, Aging, and Body Composition participants </w:t>
      </w:r>
      <w:r w:rsidRPr="00165B42">
        <w:rPr>
          <w:szCs w:val="24"/>
        </w:rPr>
        <w:fldChar w:fldCharType="begin"/>
      </w:r>
      <w:r w:rsidRPr="00165B42">
        <w:rPr>
          <w:szCs w:val="24"/>
        </w:rPr>
        <w:instrText xml:space="preserve"> ADDIN EN.CITE &lt;EndNote&gt;&lt;Cite&gt;&lt;Author&gt;Andrews&lt;/Author&gt;&lt;Year&gt;2021&lt;/Year&gt;&lt;RecNum&gt;448&lt;/RecNum&gt;&lt;DisplayText&gt;[40]&lt;/DisplayText&gt;&lt;record&gt;&lt;rec-number&gt;448&lt;/rec-number&gt;&lt;foreign-keys&gt;&lt;key app="EN" db-id="t2wat90dmas2ece2d0ov02p6fwds2ewe2zxr" timestamp="1633883215"&gt;448&lt;/key&gt;&lt;/foreign-keys&gt;&lt;ref-type name="Journal Article"&gt;17&lt;/ref-type&gt;&lt;contributors&gt;&lt;authors&gt;&lt;author&gt;Andrews, James S&lt;/author&gt;&lt;author&gt;Gold, Laura S&lt;/author&gt;&lt;author&gt;Nevitt, Michael&lt;/author&gt;&lt;author&gt;Heagerty, Patrick J&lt;/author&gt;&lt;author&gt;Cawthon, Peggy M&lt;/author&gt;&lt;/authors&gt;&lt;/contributors&gt;&lt;titles&gt;&lt;title&gt;Appendicular lean mass, grip strength, and the development of knee osteoarthritis and knee pain among older adults&lt;/title&gt;&lt;secondary-title&gt;ACR open rheumatology&lt;/secondary-title&gt;&lt;/titles&gt;&lt;periodical&gt;&lt;full-title&gt;ACR open rheumatology&lt;/full-title&gt;&lt;/periodical&gt;&lt;pages&gt;566-572&lt;/pages&gt;&lt;volume&gt;3&lt;/volume&gt;&lt;number&gt;8&lt;/number&gt;&lt;dates&gt;&lt;year&gt;2021&lt;/year&gt;&lt;/dates&gt;&lt;isbn&gt;2578-5745&lt;/isbn&gt;&lt;urls&gt;&lt;/urls&gt;&lt;/record&gt;&lt;/Cite&gt;&lt;/EndNote&gt;</w:instrText>
      </w:r>
      <w:r w:rsidRPr="00165B42">
        <w:rPr>
          <w:szCs w:val="24"/>
        </w:rPr>
        <w:fldChar w:fldCharType="separate"/>
      </w:r>
      <w:r w:rsidRPr="00165B42">
        <w:rPr>
          <w:szCs w:val="24"/>
        </w:rPr>
        <w:t>[40]</w:t>
      </w:r>
      <w:r w:rsidRPr="00165B42">
        <w:rPr>
          <w:szCs w:val="24"/>
        </w:rPr>
        <w:fldChar w:fldCharType="end"/>
      </w:r>
      <w:r w:rsidRPr="00165B42">
        <w:rPr>
          <w:szCs w:val="24"/>
        </w:rPr>
        <w:t xml:space="preserve">. Interestingly, our findings did not show any significant difference between ROA prevalence and people with or without sarcopenia, according to the paper of Andrews et al. </w:t>
      </w:r>
      <w:r w:rsidRPr="00165B42">
        <w:rPr>
          <w:szCs w:val="24"/>
        </w:rPr>
        <w:fldChar w:fldCharType="begin"/>
      </w:r>
      <w:r w:rsidRPr="00165B42">
        <w:rPr>
          <w:szCs w:val="24"/>
        </w:rPr>
        <w:instrText xml:space="preserve"> ADDIN EN.CITE &lt;EndNote&gt;&lt;Cite&gt;&lt;Author&gt;Andrews&lt;/Author&gt;&lt;Year&gt;2021&lt;/Year&gt;&lt;RecNum&gt;448&lt;/RecNum&gt;&lt;DisplayText&gt;[40]&lt;/DisplayText&gt;&lt;record&gt;&lt;rec-number&gt;448&lt;/rec-number&gt;&lt;foreign-keys&gt;&lt;key app="EN" db-id="t2wat90dmas2ece2d0ov02p6fwds2ewe2zxr" timestamp="1633883215"&gt;448&lt;/key&gt;&lt;/foreign-keys&gt;&lt;ref-type name="Journal Article"&gt;17&lt;/ref-type&gt;&lt;contributors&gt;&lt;authors&gt;&lt;author&gt;Andrews, James S&lt;/author&gt;&lt;author&gt;Gold, Laura S&lt;/author&gt;&lt;author&gt;Nevitt, Michael&lt;/author&gt;&lt;author&gt;Heagerty, Patrick J&lt;/author&gt;&lt;author&gt;Cawthon, Peggy M&lt;/author&gt;&lt;/authors&gt;&lt;/contributors&gt;&lt;titles&gt;&lt;title&gt;Appendicular lean mass, grip strength, and the development of knee osteoarthritis and knee pain among older adults&lt;/title&gt;&lt;secondary-title&gt;ACR open rheumatology&lt;/secondary-title&gt;&lt;/titles&gt;&lt;periodical&gt;&lt;full-title&gt;ACR open rheumatology&lt;/full-title&gt;&lt;/periodical&gt;&lt;pages&gt;566-572&lt;/pages&gt;&lt;volume&gt;3&lt;/volume&gt;&lt;number&gt;8&lt;/number&gt;&lt;dates&gt;&lt;year&gt;2021&lt;/year&gt;&lt;/dates&gt;&lt;isbn&gt;2578-5745&lt;/isbn&gt;&lt;urls&gt;&lt;/urls&gt;&lt;/record&gt;&lt;/Cite&gt;&lt;/EndNote&gt;</w:instrText>
      </w:r>
      <w:r w:rsidRPr="00165B42">
        <w:rPr>
          <w:szCs w:val="24"/>
        </w:rPr>
        <w:fldChar w:fldCharType="separate"/>
      </w:r>
      <w:r w:rsidRPr="00165B42">
        <w:rPr>
          <w:szCs w:val="24"/>
        </w:rPr>
        <w:t>[40]</w:t>
      </w:r>
      <w:r w:rsidRPr="00165B42">
        <w:rPr>
          <w:szCs w:val="24"/>
        </w:rPr>
        <w:fldChar w:fldCharType="end"/>
      </w:r>
      <w:r w:rsidRPr="00165B42">
        <w:rPr>
          <w:szCs w:val="24"/>
        </w:rPr>
        <w:t xml:space="preserve">. However, a significantly higher prevalence of symptomatic knee OA was reported. In another study, whose aim was to explore the prevalence and characteristics of pain associated with sarcopenia, it was found that the prevalence of pain was much higher in participants with sarcopenia than their counterparts </w:t>
      </w:r>
      <w:r w:rsidRPr="00165B42">
        <w:rPr>
          <w:szCs w:val="24"/>
        </w:rPr>
        <w:fldChar w:fldCharType="begin"/>
      </w:r>
      <w:r w:rsidRPr="00165B42">
        <w:rPr>
          <w:szCs w:val="24"/>
        </w:rPr>
        <w:instrText xml:space="preserve"> ADDIN EN.CITE &lt;EndNote&gt;&lt;Cite&gt;&lt;Author&gt;Maruya&lt;/Author&gt;&lt;Year&gt;2019&lt;/Year&gt;&lt;RecNum&gt;220&lt;/RecNum&gt;&lt;DisplayText&gt;[41]&lt;/DisplayText&gt;&lt;record&gt;&lt;rec-number&gt;220&lt;/rec-number&gt;&lt;foreign-keys&gt;&lt;key app="EN" db-id="2addrewrqst5wwerfv0pw9ajzez0vs2wsxts" timestamp="1632226207"&gt;220&lt;/key&gt;&lt;/foreign-keys&gt;&lt;ref-type name="Journal Article"&gt;17&lt;/ref-type&gt;&lt;contributors&gt;&lt;authors&gt;&lt;author&gt;Maruya, K.&lt;/author&gt;&lt;author&gt;Fujita, H.&lt;/author&gt;&lt;author&gt;Arai, T.&lt;/author&gt;&lt;author&gt;Asahi, R.&lt;/author&gt;&lt;author&gt;Morita, Y.&lt;/author&gt;&lt;author&gt;Ishibashi, H.&lt;/author&gt;&lt;/authors&gt;&lt;/contributors&gt;&lt;auth-address&gt;Department of Physical Therapy, Faculty of Health and Medical Care, Saitama Medical University, Saitama, Japan.&amp;#xD;Department of Physical Therapy, Faculty of Health Science, Japan University of Health Sciences, Saitama, Japan.&amp;#xD;Department of Rehabilitation, Japan Community Health-care Organization Tokyo Shinjuku Medical Center, Tokyo, Japan.&amp;#xD;Department of Orthopedic Surgery, Medical Corporation Aggregate Aiyukai Ina Hospital, Saitama, Japan.&lt;/auth-address&gt;&lt;titles&gt;&lt;title&gt;Sarcopenia and lower limb pain are additively related to motor function and a history of falls and fracture in community-dwelling elderly people&lt;/title&gt;&lt;secondary-title&gt;Osteoporos Sarcopenia&lt;/secondary-title&gt;&lt;/titles&gt;&lt;periodical&gt;&lt;full-title&gt;Osteoporos Sarcopenia&lt;/full-title&gt;&lt;/periodical&gt;&lt;pages&gt;23-26&lt;/pages&gt;&lt;volume&gt;5&lt;/volume&gt;&lt;number&gt;1&lt;/number&gt;&lt;edition&gt;2019/04/23&lt;/edition&gt;&lt;keywords&gt;&lt;keyword&gt;Community elderly&lt;/keyword&gt;&lt;keyword&gt;Pain&lt;/keyword&gt;&lt;keyword&gt;Sarcopenia&lt;/keyword&gt;&lt;/keywords&gt;&lt;dates&gt;&lt;year&gt;2019&lt;/year&gt;&lt;pub-dates&gt;&lt;date&gt;Mar&lt;/date&gt;&lt;/pub-dates&gt;&lt;/dates&gt;&lt;isbn&gt;2405-5263 (Electronic)&amp;#xD;2405-5255 (Linking)&lt;/isbn&gt;&lt;accession-num&gt;31008375&lt;/accession-num&gt;&lt;urls&gt;&lt;related-urls&gt;&lt;url&gt;https://www.ncbi.nlm.nih.gov/pubmed/31008375&lt;/url&gt;&lt;/related-urls&gt;&lt;/urls&gt;&lt;custom2&gt;PMC6453148&lt;/custom2&gt;&lt;electronic-resource-num&gt;10.1016/j.afos.2019.03.002&lt;/electronic-resource-num&gt;&lt;/record&gt;&lt;/Cite&gt;&lt;/EndNote&gt;</w:instrText>
      </w:r>
      <w:r w:rsidRPr="00165B42">
        <w:rPr>
          <w:szCs w:val="24"/>
        </w:rPr>
        <w:fldChar w:fldCharType="separate"/>
      </w:r>
      <w:r w:rsidRPr="00165B42">
        <w:rPr>
          <w:szCs w:val="24"/>
        </w:rPr>
        <w:t>[41]</w:t>
      </w:r>
      <w:r w:rsidRPr="00165B42">
        <w:rPr>
          <w:szCs w:val="24"/>
        </w:rPr>
        <w:fldChar w:fldCharType="end"/>
      </w:r>
      <w:r w:rsidRPr="00165B42">
        <w:rPr>
          <w:szCs w:val="24"/>
        </w:rPr>
        <w:t xml:space="preserve">. These findings overall suggest that sarcopenia could be associated with higher risk of pain associated to knee OA, indicating the need of early identification of these patients for tailored interventions. </w:t>
      </w:r>
    </w:p>
    <w:p w14:paraId="6FD671BF" w14:textId="7318DC29" w:rsidR="00165B42" w:rsidRPr="00165B42" w:rsidRDefault="00165B42" w:rsidP="00165B42">
      <w:pPr>
        <w:jc w:val="both"/>
        <w:rPr>
          <w:szCs w:val="24"/>
        </w:rPr>
      </w:pPr>
      <w:r w:rsidRPr="00165B42">
        <w:rPr>
          <w:szCs w:val="24"/>
        </w:rPr>
        <w:t xml:space="preserve">For example, physical exercise interventions could be suggested in people with sarcopenia and without symptomatic knee OA since this kind of intervention is able to prevent further muscle mass loss </w:t>
      </w:r>
      <w:r w:rsidRPr="00165B42">
        <w:rPr>
          <w:szCs w:val="24"/>
        </w:rPr>
        <w:fldChar w:fldCharType="begin"/>
      </w:r>
      <w:r w:rsidRPr="00165B42">
        <w:rPr>
          <w:szCs w:val="24"/>
        </w:rPr>
        <w:instrText xml:space="preserve"> ADDIN EN.CITE &lt;EndNote&gt;&lt;Cite&gt;&lt;Author&gt;Escriche-Escuder&lt;/Author&gt;&lt;Year&gt;2021&lt;/Year&gt;&lt;RecNum&gt;449&lt;/RecNum&gt;&lt;DisplayText&gt;[42]&lt;/DisplayText&gt;&lt;record&gt;&lt;rec-number&gt;449&lt;/rec-number&gt;&lt;foreign-keys&gt;&lt;key app="EN" db-id="t2wat90dmas2ece2d0ov02p6fwds2ewe2zxr" timestamp="1633883583"&gt;449&lt;/key&gt;&lt;/foreign-keys&gt;&lt;ref-type name="Journal Article"&gt;17&lt;/ref-type&gt;&lt;contributors&gt;&lt;authors&gt;&lt;author&gt;Escriche-Escuder, Adrian&lt;/author&gt;&lt;author&gt;Fuentes-Abolafio, Iván J&lt;/author&gt;&lt;author&gt;Roldán-Jiménez, Cristina&lt;/author&gt;&lt;author&gt;Cuesta-Vargas, Antonio I&lt;/author&gt;&lt;/authors&gt;&lt;/contributors&gt;&lt;titles&gt;&lt;title&gt;Effects of exercise on muscle mass, strength, and physical performance in older adults with sarcopenia: A systematic review and meta-analysis according to the EWGSOP criteria&lt;/title&gt;&lt;secondary-title&gt;Experimental Gerontology&lt;/secondary-title&gt;&lt;/titles&gt;&lt;periodical&gt;&lt;full-title&gt;Experimental Gerontology&lt;/full-title&gt;&lt;/periodical&gt;&lt;pages&gt;111420&lt;/pages&gt;&lt;dates&gt;&lt;year&gt;2021&lt;/year&gt;&lt;/dates&gt;&lt;isbn&gt;0531-5565&lt;/isbn&gt;&lt;urls&gt;&lt;/urls&gt;&lt;/record&gt;&lt;/Cite&gt;&lt;/EndNote&gt;</w:instrText>
      </w:r>
      <w:r w:rsidRPr="00165B42">
        <w:rPr>
          <w:szCs w:val="24"/>
        </w:rPr>
        <w:fldChar w:fldCharType="separate"/>
      </w:r>
      <w:r w:rsidRPr="00165B42">
        <w:rPr>
          <w:szCs w:val="24"/>
        </w:rPr>
        <w:t>[42]</w:t>
      </w:r>
      <w:r w:rsidRPr="00165B42">
        <w:rPr>
          <w:szCs w:val="24"/>
        </w:rPr>
        <w:fldChar w:fldCharType="end"/>
      </w:r>
      <w:r w:rsidRPr="00165B42">
        <w:rPr>
          <w:szCs w:val="24"/>
        </w:rPr>
        <w:t xml:space="preserve">, incident knee OA (in particular forms associated to pain) </w:t>
      </w:r>
      <w:r w:rsidRPr="00165B42">
        <w:rPr>
          <w:szCs w:val="24"/>
        </w:rPr>
        <w:fldChar w:fldCharType="begin"/>
      </w:r>
      <w:r w:rsidRPr="00165B42">
        <w:rPr>
          <w:szCs w:val="24"/>
        </w:rPr>
        <w:instrText xml:space="preserve"> ADDIN EN.CITE &lt;EndNote&gt;&lt;Cite&gt;&lt;Author&gt;Osthoff&lt;/Author&gt;&lt;Year&gt;2018&lt;/Year&gt;&lt;RecNum&gt;450&lt;/RecNum&gt;&lt;DisplayText&gt;[43]&lt;/DisplayText&gt;&lt;record&gt;&lt;rec-number&gt;450&lt;/rec-number&gt;&lt;foreign-keys&gt;&lt;key app="EN" db-id="t2wat90dmas2ece2d0ov02p6fwds2ewe2zxr" timestamp="1633883683"&gt;450&lt;/key&gt;&lt;/foreign-keys&gt;&lt;ref-type name="Journal Article"&gt;17&lt;/ref-type&gt;&lt;contributors&gt;&lt;authors&gt;&lt;author&gt;Osthoff, Anne-Kathrin Rausch&lt;/author&gt;&lt;author&gt;Juhl, Carsten Bogh&lt;/author&gt;&lt;author&gt;Knittle, Keegan&lt;/author&gt;&lt;author&gt;Dagfinrud, Hanne&lt;/author&gt;&lt;author&gt;Hurkmans, Emalie&lt;/author&gt;&lt;author&gt;Braun, Juergen&lt;/author&gt;&lt;author&gt;Schoones, Jan&lt;/author&gt;&lt;author&gt;Vlieland, Theodora PM Vliet&lt;/author&gt;&lt;author&gt;Niedermann, Karin&lt;/author&gt;&lt;/authors&gt;&lt;/contributors&gt;&lt;titles&gt;&lt;title&gt;Effects of exercise and physical activity promotion: meta-analysis informing the 2018 EULAR recommendations for physical activity in people with rheumatoid arthritis, spondyloarthritis and hip/knee osteoarthritis&lt;/title&gt;&lt;secondary-title&gt;RMD open&lt;/secondary-title&gt;&lt;/titles&gt;&lt;periodical&gt;&lt;full-title&gt;RMD open&lt;/full-title&gt;&lt;/periodical&gt;&lt;pages&gt;e000713&lt;/pages&gt;&lt;volume&gt;4&lt;/volume&gt;&lt;number&gt;2&lt;/number&gt;&lt;dates&gt;&lt;year&gt;2018&lt;/year&gt;&lt;/dates&gt;&lt;isbn&gt;2056-5933&lt;/isbn&gt;&lt;urls&gt;&lt;/urls&gt;&lt;/record&gt;&lt;/Cite&gt;&lt;/EndNote&gt;</w:instrText>
      </w:r>
      <w:r w:rsidRPr="00165B42">
        <w:rPr>
          <w:szCs w:val="24"/>
        </w:rPr>
        <w:fldChar w:fldCharType="separate"/>
      </w:r>
      <w:r w:rsidRPr="00165B42">
        <w:rPr>
          <w:szCs w:val="24"/>
        </w:rPr>
        <w:t>[43]</w:t>
      </w:r>
      <w:r w:rsidRPr="00165B42">
        <w:rPr>
          <w:szCs w:val="24"/>
        </w:rPr>
        <w:fldChar w:fldCharType="end"/>
      </w:r>
      <w:r w:rsidRPr="00165B42">
        <w:rPr>
          <w:szCs w:val="24"/>
        </w:rPr>
        <w:t xml:space="preserve">, and pain itself </w:t>
      </w:r>
      <w:r w:rsidRPr="00165B42">
        <w:rPr>
          <w:szCs w:val="24"/>
        </w:rPr>
        <w:fldChar w:fldCharType="begin"/>
      </w:r>
      <w:r w:rsidRPr="00165B42">
        <w:rPr>
          <w:szCs w:val="24"/>
        </w:rPr>
        <w:instrText xml:space="preserve"> ADDIN EN.CITE &lt;EndNote&gt;&lt;Cite&gt;&lt;Author&gt;Geneen&lt;/Author&gt;&lt;Year&gt;2017&lt;/Year&gt;&lt;RecNum&gt;451&lt;/RecNum&gt;&lt;DisplayText&gt;[44]&lt;/DisplayText&gt;&lt;record&gt;&lt;rec-number&gt;451&lt;/rec-number&gt;&lt;foreign-keys&gt;&lt;key app="EN" db-id="t2wat90dmas2ece2d0ov02p6fwds2ewe2zxr" timestamp="1633883737"&gt;451&lt;/key&gt;&lt;/foreign-keys&gt;&lt;ref-type name="Journal Article"&gt;17&lt;/ref-type&gt;&lt;contributors&gt;&lt;authors&gt;&lt;author&gt;Geneen, Louise J&lt;/author&gt;&lt;author&gt;Moore, R Andrew&lt;/author&gt;&lt;author&gt;Clarke, Clare&lt;/author&gt;&lt;author&gt;Martin, Denis&lt;/author&gt;&lt;author&gt;Colvin, Lesley A&lt;/author&gt;&lt;author&gt;Smith, Blair H&lt;/author&gt;&lt;/authors&gt;&lt;/contributors&gt;&lt;titles&gt;&lt;title&gt;Physical activity and exercise for chronic pain in adults: an overview of Cochrane Reviews&lt;/title&gt;&lt;secondary-title&gt;Cochrane Database of Systematic Reviews&lt;/secondary-title&gt;&lt;/titles&gt;&lt;periodical&gt;&lt;full-title&gt;Cochrane Database of Systematic Reviews&lt;/full-title&gt;&lt;/periodical&gt;&lt;number&gt;4&lt;/number&gt;&lt;dates&gt;&lt;year&gt;2017&lt;/year&gt;&lt;/dates&gt;&lt;isbn&gt;1465-1858&lt;/isbn&gt;&lt;urls&gt;&lt;/urls&gt;&lt;/record&gt;&lt;/Cite&gt;&lt;/EndNote&gt;</w:instrText>
      </w:r>
      <w:r w:rsidRPr="00165B42">
        <w:rPr>
          <w:szCs w:val="24"/>
        </w:rPr>
        <w:fldChar w:fldCharType="separate"/>
      </w:r>
      <w:r w:rsidRPr="00165B42">
        <w:rPr>
          <w:szCs w:val="24"/>
        </w:rPr>
        <w:t>[44]</w:t>
      </w:r>
      <w:r w:rsidRPr="00165B42">
        <w:rPr>
          <w:szCs w:val="24"/>
        </w:rPr>
        <w:fldChar w:fldCharType="end"/>
      </w:r>
      <w:r w:rsidRPr="00165B42">
        <w:rPr>
          <w:szCs w:val="24"/>
        </w:rPr>
        <w:t>.</w:t>
      </w:r>
    </w:p>
    <w:p w14:paraId="10D6AF4A" w14:textId="12A06F53" w:rsidR="00165B42" w:rsidRPr="00165B42" w:rsidRDefault="00165B42" w:rsidP="00165B42">
      <w:pPr>
        <w:jc w:val="both"/>
        <w:rPr>
          <w:bCs/>
          <w:szCs w:val="24"/>
        </w:rPr>
      </w:pPr>
      <w:r w:rsidRPr="00165B42">
        <w:rPr>
          <w:szCs w:val="24"/>
        </w:rPr>
        <w:t xml:space="preserve">The strengths of our study are the long duration of follow-up, the several knee OA outcomes assessed, and the large sample size included. However, our findings should be interpreted within some important limitations. First, the participants of the OAI were at high risk or already had knee OA. Thus, our results cannot be extended to the general population. Second, the observational nature of our findings can introduce another bias in our results, although we tried to correct this limitation using analyses adjusted for potential confounders. Finally, body composition was based on a population equation and not on direct assessment. However, this has been validated against gold standard methods such as magnetic resonance imaging and dual-energy X-ray absorptiometry </w:t>
      </w:r>
      <w:r w:rsidRPr="00165B42">
        <w:rPr>
          <w:szCs w:val="24"/>
        </w:rPr>
        <w:fldChar w:fldCharType="begin"/>
      </w:r>
      <w:r w:rsidRPr="00165B42">
        <w:rPr>
          <w:szCs w:val="24"/>
        </w:rPr>
        <w:instrText xml:space="preserve"> ADDIN EN.CITE &lt;EndNote&gt;&lt;Cite&gt;&lt;Author&gt;Lee&lt;/Author&gt;&lt;Year&gt;2000&lt;/Year&gt;&lt;RecNum&gt;8431&lt;/RecNum&gt;&lt;DisplayText&gt;[45]&lt;/DisplayText&gt;&lt;record&gt;&lt;rec-number&gt;8431&lt;/rec-number&gt;&lt;foreign-keys&gt;&lt;key app="EN" db-id="drpew5wfywra50esazbxawda2f59zaves90z" timestamp="1602423802"&gt;8431&lt;/key&gt;&lt;/foreign-keys&gt;&lt;ref-type name="Journal Article"&gt;17&lt;/ref-type&gt;&lt;contributors&gt;&lt;authors&gt;&lt;author&gt;Lee, Robert C&lt;/author&gt;&lt;author&gt;Wang, ZiMian&lt;/author&gt;&lt;author&gt;Heo, Moonseong&lt;/author&gt;&lt;author&gt;Ross, Robert&lt;/author&gt;&lt;author&gt;Janssen, Ian&lt;/author&gt;&lt;author&gt;Heymsfield, Steven B&lt;/author&gt;&lt;/authors&gt;&lt;/contributors&gt;&lt;titles&gt;&lt;title&gt;Total-body skeletal muscle mass: development and cross-validation of anthropometric prediction models&lt;/title&gt;&lt;secondary-title&gt;The American journal of clinical nutrition&lt;/secondary-title&gt;&lt;/titles&gt;&lt;periodical&gt;&lt;full-title&gt;The American journal of clinical nutrition&lt;/full-title&gt;&lt;/periodical&gt;&lt;pages&gt;796-803&lt;/pages&gt;&lt;volume&gt;72&lt;/volume&gt;&lt;number&gt;3&lt;/number&gt;&lt;dates&gt;&lt;year&gt;2000&lt;/year&gt;&lt;/dates&gt;&lt;isbn&gt;0002-9165&lt;/isbn&gt;&lt;urls&gt;&lt;/urls&gt;&lt;/record&gt;&lt;/Cite&gt;&lt;/EndNote&gt;</w:instrText>
      </w:r>
      <w:r w:rsidRPr="00165B42">
        <w:rPr>
          <w:szCs w:val="24"/>
        </w:rPr>
        <w:fldChar w:fldCharType="separate"/>
      </w:r>
      <w:r w:rsidRPr="00165B42">
        <w:rPr>
          <w:szCs w:val="24"/>
        </w:rPr>
        <w:t>[45]</w:t>
      </w:r>
      <w:r w:rsidRPr="00165B42">
        <w:rPr>
          <w:szCs w:val="24"/>
        </w:rPr>
        <w:fldChar w:fldCharType="end"/>
      </w:r>
      <w:r w:rsidRPr="00165B42">
        <w:rPr>
          <w:szCs w:val="24"/>
        </w:rPr>
        <w:t>.</w:t>
      </w:r>
      <w:r w:rsidRPr="00165B42">
        <w:rPr>
          <w:b/>
          <w:szCs w:val="24"/>
        </w:rPr>
        <w:t xml:space="preserve"> </w:t>
      </w:r>
      <w:r w:rsidRPr="00165B42">
        <w:rPr>
          <w:bCs/>
          <w:szCs w:val="24"/>
        </w:rPr>
        <w:t xml:space="preserve">At the same time, sarcopenia was identified using lower limbs performance and muscle mass, whilst handgrip strength is the preferred method for diagnosis sarcopenia </w:t>
      </w:r>
      <w:r w:rsidRPr="00165B42">
        <w:rPr>
          <w:bCs/>
          <w:szCs w:val="24"/>
        </w:rPr>
        <w:fldChar w:fldCharType="begin">
          <w:fldData xml:space="preserve">PEVuZE5vdGU+PENpdGU+PEF1dGhvcj5DcnV6LUplbnRvZnQ8L0F1dGhvcj48WWVhcj4yMDE5PC9Z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</w:fldData>
        </w:fldChar>
      </w:r>
      <w:r w:rsidRPr="00165B42">
        <w:rPr>
          <w:bCs/>
          <w:szCs w:val="24"/>
        </w:rPr>
        <w:instrText xml:space="preserve"> ADDIN EN.CITE </w:instrText>
      </w:r>
      <w:r w:rsidRPr="00165B42">
        <w:rPr>
          <w:bCs/>
          <w:szCs w:val="24"/>
        </w:rPr>
        <w:fldChar w:fldCharType="begin">
          <w:fldData xml:space="preserve">PEVuZE5vdGU+PENpdGU+PEF1dGhvcj5DcnV6LUplbnRvZnQ8L0F1dGhvcj48WWVhcj4yMDE5PC9Z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</w:fldData>
        </w:fldChar>
      </w:r>
      <w:r w:rsidRPr="00165B42">
        <w:rPr>
          <w:bCs/>
          <w:szCs w:val="24"/>
        </w:rPr>
        <w:instrText xml:space="preserve"> ADDIN EN.CITE.DATA </w:instrText>
      </w:r>
      <w:r w:rsidRPr="00165B42">
        <w:rPr>
          <w:szCs w:val="24"/>
        </w:rPr>
      </w:r>
      <w:r w:rsidRPr="00165B42">
        <w:rPr>
          <w:szCs w:val="24"/>
        </w:rPr>
        <w:fldChar w:fldCharType="end"/>
      </w:r>
      <w:r w:rsidRPr="00165B42">
        <w:rPr>
          <w:bCs/>
          <w:szCs w:val="24"/>
        </w:rPr>
      </w:r>
      <w:r w:rsidRPr="00165B42">
        <w:rPr>
          <w:bCs/>
          <w:szCs w:val="24"/>
        </w:rPr>
        <w:fldChar w:fldCharType="separate"/>
      </w:r>
      <w:r w:rsidRPr="00165B42">
        <w:rPr>
          <w:bCs/>
          <w:szCs w:val="24"/>
        </w:rPr>
        <w:t>[10]</w:t>
      </w:r>
      <w:r w:rsidRPr="00165B42">
        <w:rPr>
          <w:szCs w:val="24"/>
        </w:rPr>
        <w:fldChar w:fldCharType="end"/>
      </w:r>
      <w:r w:rsidRPr="00165B42">
        <w:rPr>
          <w:bCs/>
          <w:szCs w:val="24"/>
        </w:rPr>
        <w:t>.</w:t>
      </w:r>
    </w:p>
    <w:p w14:paraId="45604E5E" w14:textId="77777777" w:rsidR="00165B42" w:rsidRPr="00165B42" w:rsidRDefault="00165B42" w:rsidP="00165B42">
      <w:pPr>
        <w:jc w:val="both"/>
        <w:rPr>
          <w:bCs/>
          <w:szCs w:val="24"/>
        </w:rPr>
      </w:pPr>
      <w:r w:rsidRPr="00165B42">
        <w:rPr>
          <w:bCs/>
          <w:szCs w:val="24"/>
        </w:rPr>
        <w:t xml:space="preserve">In conclusion, our study suggests that sarcopenia could be associated with a higher risk of negative knee OA outcomes and in particular symptomatic forms. Our findings further suggest the importance of early detection of sarcopenia, </w:t>
      </w:r>
      <w:proofErr w:type="gramStart"/>
      <w:r w:rsidRPr="00165B42">
        <w:rPr>
          <w:bCs/>
          <w:szCs w:val="24"/>
        </w:rPr>
        <w:t>in order to</w:t>
      </w:r>
      <w:proofErr w:type="gramEnd"/>
      <w:r w:rsidRPr="00165B42">
        <w:rPr>
          <w:bCs/>
          <w:szCs w:val="24"/>
        </w:rPr>
        <w:t xml:space="preserve"> implement appropriate preventive treatment against the progression of knee OA. </w:t>
      </w:r>
    </w:p>
    <w:bookmarkEnd w:id="4"/>
    <w:p w14:paraId="4D7649F0" w14:textId="6B21A82C" w:rsidR="00CB43D5" w:rsidRDefault="00E45C03" w:rsidP="00E45C03">
      <w:pPr>
        <w:pStyle w:val="Heading1"/>
        <w:numPr>
          <w:ilvl w:val="0"/>
          <w:numId w:val="0"/>
        </w:numPr>
      </w:pPr>
      <w:r>
        <w:t>5</w:t>
      </w:r>
      <w:r>
        <w:tab/>
      </w:r>
      <w:r w:rsidR="00CB43D5">
        <w:t>Conflict of Interest</w:t>
      </w:r>
    </w:p>
    <w:p w14:paraId="57F5D7D1" w14:textId="77777777" w:rsidR="00CB43D5" w:rsidRPr="00E45C03" w:rsidRDefault="00CB43D5" w:rsidP="00CB43D5">
      <w:pPr>
        <w:rPr>
          <w:iCs/>
        </w:rPr>
      </w:pPr>
      <w:r w:rsidRPr="00E45C03">
        <w:rPr>
          <w:rFonts w:eastAsia="Times New Roman" w:cs="Times New Roman"/>
          <w:iCs/>
          <w:szCs w:val="24"/>
          <w:lang w:val="en-GB" w:eastAsia="en-GB"/>
        </w:rPr>
        <w:t>The authors declare that the research was conducted in the absence of any commercial or financial relationships that could be construed as a potential conflict of interest.</w:t>
      </w:r>
    </w:p>
    <w:p w14:paraId="0D6553A8" w14:textId="55EFD70E" w:rsidR="00045678" w:rsidRPr="00B400D6" w:rsidRDefault="00E45C03" w:rsidP="00E45C03">
      <w:pPr>
        <w:pStyle w:val="Heading1"/>
        <w:numPr>
          <w:ilvl w:val="0"/>
          <w:numId w:val="0"/>
        </w:numPr>
        <w:rPr>
          <w:lang w:val="it-IT"/>
        </w:rPr>
      </w:pPr>
      <w:r w:rsidRPr="00B400D6">
        <w:rPr>
          <w:lang w:val="it-IT"/>
        </w:rPr>
        <w:t>6</w:t>
      </w:r>
      <w:r w:rsidRPr="00B400D6">
        <w:rPr>
          <w:lang w:val="it-IT"/>
        </w:rPr>
        <w:tab/>
      </w:r>
      <w:r w:rsidR="00045678" w:rsidRPr="00B400D6">
        <w:rPr>
          <w:lang w:val="it-IT"/>
        </w:rPr>
        <w:t>Author Contributions</w:t>
      </w:r>
    </w:p>
    <w:p w14:paraId="6A257EAE" w14:textId="77777777" w:rsidR="00632849" w:rsidRDefault="006B0C76" w:rsidP="006B0C76">
      <w:pPr>
        <w:pStyle w:val="Heading1"/>
        <w:numPr>
          <w:ilvl w:val="0"/>
          <w:numId w:val="0"/>
        </w:numPr>
        <w:ind w:left="567" w:hanging="567"/>
        <w:rPr>
          <w:rFonts w:eastAsiaTheme="minorHAnsi" w:cstheme="minorBidi"/>
          <w:b w:val="0"/>
          <w:szCs w:val="22"/>
          <w:lang w:val="it-IT"/>
        </w:rPr>
      </w:pPr>
      <w:r w:rsidRPr="006B0C76">
        <w:rPr>
          <w:rFonts w:eastAsiaTheme="minorHAnsi" w:cstheme="minorBidi"/>
          <w:b w:val="0"/>
          <w:szCs w:val="22"/>
          <w:lang w:val="it-IT"/>
        </w:rPr>
        <w:t xml:space="preserve">Manuscript preparation: Veronese, Stefanac, Al-Daghri, Sabico; critical revision: Maggi, Smith, </w:t>
      </w:r>
    </w:p>
    <w:p w14:paraId="7C10A53E" w14:textId="01D52CD4" w:rsidR="006B0C76" w:rsidRDefault="006B0C76" w:rsidP="006B0C76">
      <w:pPr>
        <w:pStyle w:val="Heading1"/>
        <w:numPr>
          <w:ilvl w:val="0"/>
          <w:numId w:val="0"/>
        </w:numPr>
        <w:ind w:left="567" w:hanging="567"/>
        <w:rPr>
          <w:rFonts w:eastAsiaTheme="minorHAnsi" w:cstheme="minorBidi"/>
          <w:b w:val="0"/>
          <w:szCs w:val="22"/>
          <w:lang w:val="it-IT"/>
        </w:rPr>
      </w:pPr>
      <w:r w:rsidRPr="006B0C76">
        <w:rPr>
          <w:rFonts w:eastAsiaTheme="minorHAnsi" w:cstheme="minorBidi"/>
          <w:b w:val="0"/>
          <w:szCs w:val="22"/>
          <w:lang w:val="it-IT"/>
        </w:rPr>
        <w:lastRenderedPageBreak/>
        <w:t xml:space="preserve">Cooper, Rizzoli, Reginster; data interpretation: Barbagallo, Dominguez; statistical analysis: Veronese </w:t>
      </w:r>
    </w:p>
    <w:p w14:paraId="5722F5F5" w14:textId="3B3169E1" w:rsidR="00AC3EA3" w:rsidRPr="006247AD" w:rsidRDefault="008E1423" w:rsidP="006B0C76">
      <w:pPr>
        <w:pStyle w:val="Heading1"/>
        <w:numPr>
          <w:ilvl w:val="0"/>
          <w:numId w:val="0"/>
        </w:numPr>
        <w:ind w:left="567" w:hanging="567"/>
        <w:rPr>
          <w:rPrChange w:id="5" w:author="Nicola Veronese" w:date="2021-11-26T16:41:00Z">
            <w:rPr>
              <w:lang w:val="it-IT"/>
            </w:rPr>
          </w:rPrChange>
        </w:rPr>
      </w:pPr>
      <w:r w:rsidRPr="006247AD">
        <w:rPr>
          <w:rPrChange w:id="6" w:author="Nicola Veronese" w:date="2021-11-26T16:41:00Z">
            <w:rPr>
              <w:lang w:val="it-IT"/>
            </w:rPr>
          </w:rPrChange>
        </w:rPr>
        <w:t>7</w:t>
      </w:r>
      <w:r w:rsidRPr="006247AD">
        <w:rPr>
          <w:rPrChange w:id="7" w:author="Nicola Veronese" w:date="2021-11-26T16:41:00Z">
            <w:rPr>
              <w:lang w:val="it-IT"/>
            </w:rPr>
          </w:rPrChange>
        </w:rPr>
        <w:tab/>
      </w:r>
      <w:r w:rsidR="00AC3EA3" w:rsidRPr="006247AD">
        <w:rPr>
          <w:rPrChange w:id="8" w:author="Nicola Veronese" w:date="2021-11-26T16:41:00Z">
            <w:rPr>
              <w:lang w:val="it-IT"/>
            </w:rPr>
          </w:rPrChange>
        </w:rPr>
        <w:t>Funding</w:t>
      </w:r>
    </w:p>
    <w:p w14:paraId="55B3DBF6" w14:textId="77777777" w:rsidR="00713FBE" w:rsidRDefault="006247AD" w:rsidP="006B0C76">
      <w:pPr>
        <w:pStyle w:val="Heading1"/>
        <w:numPr>
          <w:ilvl w:val="0"/>
          <w:numId w:val="0"/>
        </w:numPr>
        <w:rPr>
          <w:ins w:id="9" w:author="Nicola Veronese" w:date="2021-11-26T16:47:00Z"/>
          <w:rFonts w:eastAsiaTheme="minorHAnsi" w:cstheme="minorBidi"/>
          <w:b w:val="0"/>
        </w:rPr>
      </w:pPr>
      <w:ins w:id="10" w:author="Nicola Veronese" w:date="2021-11-26T16:41:00Z">
        <w:r w:rsidRPr="006247AD">
          <w:rPr>
            <w:rFonts w:eastAsiaTheme="minorHAnsi" w:cstheme="minorBidi"/>
            <w:b w:val="0"/>
          </w:rPr>
          <w:t>This study received funding from</w:t>
        </w:r>
      </w:ins>
      <w:ins w:id="11" w:author="Nicola Veronese" w:date="2021-11-26T16:42:00Z">
        <w:r>
          <w:rPr>
            <w:rFonts w:eastAsiaTheme="minorHAnsi" w:cstheme="minorBidi"/>
            <w:b w:val="0"/>
          </w:rPr>
          <w:t xml:space="preserve"> </w:t>
        </w:r>
      </w:ins>
      <w:del w:id="12" w:author="Nicola Veronese" w:date="2021-11-26T16:42:00Z">
        <w:r w:rsidR="006B0C76" w:rsidRPr="006B0C76" w:rsidDel="006247AD">
          <w:rPr>
            <w:rFonts w:eastAsiaTheme="minorHAnsi" w:cstheme="minorBidi"/>
            <w:b w:val="0"/>
          </w:rPr>
          <w:delText xml:space="preserve">The authors thank the support of </w:delText>
        </w:r>
      </w:del>
      <w:r w:rsidR="006B0C76" w:rsidRPr="006B0C76">
        <w:rPr>
          <w:rFonts w:eastAsiaTheme="minorHAnsi" w:cstheme="minorBidi"/>
          <w:b w:val="0"/>
        </w:rPr>
        <w:t>the Researchers Supporting Project (RSP-2021/21) King Saud University, Riyadh, Saudi Arabia.</w:t>
      </w:r>
      <w:ins w:id="13" w:author="Nicola Veronese" w:date="2021-11-26T16:42:00Z">
        <w:r>
          <w:rPr>
            <w:rFonts w:eastAsiaTheme="minorHAnsi" w:cstheme="minorBidi"/>
            <w:b w:val="0"/>
          </w:rPr>
          <w:t xml:space="preserve"> </w:t>
        </w:r>
        <w:r w:rsidRPr="006247AD">
          <w:rPr>
            <w:rFonts w:eastAsiaTheme="minorHAnsi" w:cstheme="minorBidi"/>
            <w:b w:val="0"/>
          </w:rPr>
          <w:t>The funder was not involved in the study design, collection, analysis, interpretation of data, the writing of this article or the decision to submit it for publication. All authors declare no other competing interests</w:t>
        </w:r>
      </w:ins>
      <w:ins w:id="14" w:author="Nicola Veronese" w:date="2021-11-26T16:47:00Z">
        <w:r w:rsidR="00300179">
          <w:rPr>
            <w:rFonts w:eastAsiaTheme="minorHAnsi" w:cstheme="minorBidi"/>
            <w:b w:val="0"/>
          </w:rPr>
          <w:t xml:space="preserve"> for this paper</w:t>
        </w:r>
      </w:ins>
      <w:ins w:id="15" w:author="Nicola Veronese" w:date="2021-11-26T16:42:00Z">
        <w:r w:rsidRPr="006247AD">
          <w:rPr>
            <w:rFonts w:eastAsiaTheme="minorHAnsi" w:cstheme="minorBidi"/>
            <w:b w:val="0"/>
          </w:rPr>
          <w:t>.</w:t>
        </w:r>
      </w:ins>
      <w:r w:rsidR="006B0C76" w:rsidRPr="006B0C76">
        <w:rPr>
          <w:rFonts w:eastAsiaTheme="minorHAnsi" w:cstheme="minorBidi"/>
          <w:b w:val="0"/>
        </w:rPr>
        <w:t xml:space="preserve"> </w:t>
      </w:r>
    </w:p>
    <w:p w14:paraId="335017EC" w14:textId="392455EB" w:rsidR="006B0C76" w:rsidRPr="006B0C76" w:rsidRDefault="006B0C76" w:rsidP="006B0C76">
      <w:pPr>
        <w:pStyle w:val="Heading1"/>
        <w:numPr>
          <w:ilvl w:val="0"/>
          <w:numId w:val="0"/>
        </w:numPr>
      </w:pPr>
      <w:r w:rsidRPr="006B0C76">
        <w:rPr>
          <w:rFonts w:eastAsiaTheme="minorHAnsi" w:cstheme="minorBidi"/>
          <w:b w:val="0"/>
        </w:rPr>
        <w:t>The OAI</w:t>
      </w:r>
      <w:ins w:id="16" w:author="Nicola Veronese" w:date="2021-11-26T16:47:00Z">
        <w:r w:rsidR="00713FBE">
          <w:rPr>
            <w:rFonts w:eastAsiaTheme="minorHAnsi" w:cstheme="minorBidi"/>
            <w:b w:val="0"/>
          </w:rPr>
          <w:t xml:space="preserve"> study</w:t>
        </w:r>
      </w:ins>
      <w:r w:rsidRPr="006B0C76">
        <w:rPr>
          <w:rFonts w:eastAsiaTheme="minorHAnsi" w:cstheme="minorBidi"/>
          <w:b w:val="0"/>
        </w:rPr>
        <w:t xml:space="preserve"> is a public-private partnership comprised of five contracts (N01-AR-2-2258; N01-AR-2-2259; N01-AR-2-2260; N01-AR-2-2261; N01-AR-2-2262) funded by the National Institutes of Health, a branch of the Department of Health and Human </w:t>
      </w:r>
      <w:proofErr w:type="gramStart"/>
      <w:r w:rsidRPr="006B0C76">
        <w:rPr>
          <w:rFonts w:eastAsiaTheme="minorHAnsi" w:cstheme="minorBidi"/>
          <w:b w:val="0"/>
        </w:rPr>
        <w:t>Services, and</w:t>
      </w:r>
      <w:proofErr w:type="gramEnd"/>
      <w:r w:rsidRPr="006B0C76">
        <w:rPr>
          <w:rFonts w:eastAsiaTheme="minorHAnsi" w:cstheme="minorBidi"/>
          <w:b w:val="0"/>
        </w:rPr>
        <w:t xml:space="preserve"> conducted by the OAI Study Investigators. Private funding partners include Merck Research Laboratories; Novartis Pharmaceuticals Corporation, GlaxoSmithKline; and Pfizer, Inc. Private sector funding for the OAI is managed by the Foundation for the National Institutes of Health.</w:t>
      </w:r>
      <w:r w:rsidR="00A04F1F">
        <w:rPr>
          <w:rFonts w:eastAsiaTheme="minorHAnsi" w:cstheme="minorBidi"/>
          <w:b w:val="0"/>
        </w:rPr>
        <w:t xml:space="preserve"> </w:t>
      </w:r>
      <w:r w:rsidRPr="006B0C76">
        <w:rPr>
          <w:rFonts w:eastAsiaTheme="minorHAnsi" w:cstheme="minorBidi"/>
          <w:b w:val="0"/>
        </w:rPr>
        <w:t xml:space="preserve"> This manuscript was prepared using an OAI public use data set and does not necessarily reflect the opinions or views of the OAI investigators, the NIH, or the private funding partners</w:t>
      </w:r>
    </w:p>
    <w:p w14:paraId="59E7FCE8" w14:textId="78D7A932" w:rsidR="0088513A" w:rsidRPr="0088513A" w:rsidRDefault="008E1423" w:rsidP="008E1423">
      <w:pPr>
        <w:pStyle w:val="Heading1"/>
        <w:numPr>
          <w:ilvl w:val="0"/>
          <w:numId w:val="0"/>
        </w:numPr>
      </w:pPr>
      <w:r>
        <w:t>8</w:t>
      </w:r>
      <w:r>
        <w:tab/>
      </w:r>
      <w:r w:rsidR="0088513A" w:rsidRPr="0088513A">
        <w:t>Data Availability Statement</w:t>
      </w:r>
    </w:p>
    <w:p w14:paraId="7060C781" w14:textId="77777777" w:rsidR="008E1423" w:rsidRPr="008E1423" w:rsidRDefault="008E1423" w:rsidP="008E1423">
      <w:pPr>
        <w:rPr>
          <w:rFonts w:cs="Times New Roman"/>
          <w:b/>
          <w:szCs w:val="24"/>
        </w:rPr>
      </w:pPr>
      <w:r w:rsidRPr="008E1423">
        <w:rPr>
          <w:rFonts w:cs="Times New Roman"/>
          <w:bCs/>
          <w:szCs w:val="24"/>
        </w:rPr>
        <w:t xml:space="preserve">The dataset supporting the conclusions of this article is available in </w:t>
      </w:r>
      <w:r w:rsidRPr="008E1423">
        <w:rPr>
          <w:rFonts w:cs="Times New Roman"/>
          <w:szCs w:val="24"/>
        </w:rPr>
        <w:t>https://nda.nih.gov/oai/.</w:t>
      </w:r>
    </w:p>
    <w:p w14:paraId="7F84EC66" w14:textId="76D8E6B3" w:rsidR="0099346B" w:rsidRPr="008E1423" w:rsidRDefault="008E1423" w:rsidP="006B2D5B">
      <w:pPr>
        <w:rPr>
          <w:rFonts w:cs="Times New Roman"/>
          <w:b/>
          <w:bCs/>
          <w:szCs w:val="24"/>
        </w:rPr>
      </w:pPr>
      <w:r w:rsidRPr="008E1423">
        <w:rPr>
          <w:rFonts w:cs="Times New Roman"/>
          <w:b/>
          <w:bCs/>
          <w:szCs w:val="24"/>
        </w:rPr>
        <w:t>9</w:t>
      </w:r>
      <w:r w:rsidRPr="008E1423">
        <w:rPr>
          <w:rFonts w:cs="Times New Roman"/>
          <w:b/>
          <w:bCs/>
          <w:szCs w:val="24"/>
        </w:rPr>
        <w:tab/>
        <w:t>References</w:t>
      </w:r>
    </w:p>
    <w:p w14:paraId="7EEDD78D" w14:textId="77777777" w:rsidR="00165B42" w:rsidRPr="00165B42" w:rsidRDefault="0099346B" w:rsidP="00165B42">
      <w:pPr>
        <w:pStyle w:val="EndNoteBibliography"/>
        <w:spacing w:after="0"/>
        <w:ind w:left="720" w:hanging="720"/>
      </w:pPr>
      <w:r>
        <w:rPr>
          <w:szCs w:val="24"/>
        </w:rPr>
        <w:fldChar w:fldCharType="begin"/>
      </w:r>
      <w:r>
        <w:rPr>
          <w:szCs w:val="24"/>
        </w:rPr>
        <w:instrText xml:space="preserve"> ADDIN EN.REFLIST </w:instrText>
      </w:r>
      <w:r>
        <w:rPr>
          <w:szCs w:val="24"/>
        </w:rPr>
        <w:fldChar w:fldCharType="separate"/>
      </w:r>
      <w:r w:rsidR="00165B42" w:rsidRPr="00165B42">
        <w:t>[1] H.S. Picavet, and J.M. Hazes, Prevalence of self reported musculoskeletal diseases is high. Ann Rheum Dis 62 (2003) 644-50.</w:t>
      </w:r>
    </w:p>
    <w:p w14:paraId="1E35E09D" w14:textId="77777777" w:rsidR="00165B42" w:rsidRPr="00165B42" w:rsidRDefault="00165B42" w:rsidP="00165B42">
      <w:pPr>
        <w:pStyle w:val="EndNoteBibliography"/>
        <w:spacing w:after="0"/>
        <w:ind w:left="720" w:hanging="720"/>
      </w:pPr>
      <w:r w:rsidRPr="00165B42">
        <w:t>[2] K.M. Leyland, L.S. Gates, M.T. Sanchez-Santos, M.C. Nevitt, D. Felson, G. Jones, J.M. Jordan, A. Judge, D. Prieto-Alhambra, and N. Yoshimura, Knee osteoarthritis and time-to all-cause mortality in six community-based cohorts: an international meta-analysis of individual participant-level data. Aging clinical and experimental research 33 (2021) 529-545.</w:t>
      </w:r>
    </w:p>
    <w:p w14:paraId="0647661E" w14:textId="77777777" w:rsidR="00165B42" w:rsidRPr="00165B42" w:rsidRDefault="00165B42" w:rsidP="00165B42">
      <w:pPr>
        <w:pStyle w:val="EndNoteBibliography"/>
        <w:spacing w:after="0"/>
        <w:ind w:left="720" w:hanging="720"/>
      </w:pPr>
      <w:r w:rsidRPr="00165B42">
        <w:t>[3] D.J. Hunter, and S. Bierma-Zeinstra, Osteoarthritis. Lancet 393 (2019) 1745-1759.</w:t>
      </w:r>
    </w:p>
    <w:p w14:paraId="584ACBFA" w14:textId="77777777" w:rsidR="00165B42" w:rsidRPr="00165B42" w:rsidRDefault="00165B42" w:rsidP="00165B42">
      <w:pPr>
        <w:pStyle w:val="EndNoteBibliography"/>
        <w:spacing w:after="0"/>
        <w:ind w:left="720" w:hanging="720"/>
      </w:pPr>
      <w:r w:rsidRPr="00165B42">
        <w:t>[4] I. Yahaya, T. Wright, O.O. Babatunde, N. Corp, T. Helliwell, L. Dikomitis, and C.D. Mallen, Prevalence of osteoarthritis in lower middle- and low-income countries: a systematic review and meta-analysis. Rheumatol Int 41 (2021) 1221-1231.</w:t>
      </w:r>
    </w:p>
    <w:p w14:paraId="110D131D" w14:textId="77777777" w:rsidR="00165B42" w:rsidRPr="00165B42" w:rsidRDefault="00165B42" w:rsidP="00165B42">
      <w:pPr>
        <w:pStyle w:val="EndNoteBibliography"/>
        <w:spacing w:after="0"/>
        <w:ind w:left="720" w:hanging="720"/>
      </w:pPr>
      <w:r w:rsidRPr="00165B42">
        <w:t>[5] G.B.D. Disease, I. Injury, and C. Prevalence, Global, regional, and national incidence, prevalence, and years lived with disability for 310 diseases and injuries, 1990-2015: a systematic analysis for the Global Burden of Disease Study 2015. Lancet 388 (2016) 1545-1602.</w:t>
      </w:r>
    </w:p>
    <w:p w14:paraId="11B887EC" w14:textId="77777777" w:rsidR="00165B42" w:rsidRPr="00165B42" w:rsidRDefault="00165B42" w:rsidP="00165B42">
      <w:pPr>
        <w:pStyle w:val="EndNoteBibliography"/>
        <w:spacing w:after="0"/>
        <w:ind w:left="720" w:hanging="720"/>
      </w:pPr>
      <w:r w:rsidRPr="00165B42">
        <w:t>[6] R.C. Lawrence, D.T. Felson, C.G. Helmick, L.M. Arnold, H. Choi, R.A. Deyo, S. Gabriel, R. Hirsch, M.C. Hochberg, G.G. Hunder, J.M. Jordan, J.N. Katz, H.M. Kremers, F. Wolfe, and W. National Arthritis Data, Estimates of the prevalence of arthritis and other rheumatic conditions in the United States. Part II. Arthritis Rheum 58 (2008) 26-35.</w:t>
      </w:r>
    </w:p>
    <w:p w14:paraId="6B8245BB" w14:textId="77777777" w:rsidR="00165B42" w:rsidRPr="00165B42" w:rsidRDefault="00165B42" w:rsidP="00165B42">
      <w:pPr>
        <w:pStyle w:val="EndNoteBibliography"/>
        <w:spacing w:after="0"/>
        <w:ind w:left="720" w:hanging="720"/>
      </w:pPr>
      <w:r w:rsidRPr="00165B42">
        <w:t>[7] H.T. Kim, H.J. Kim, H.Y. Ahn, and Y.H. Hong, An analysis of age-related loss of skeletal muscle mass and its significance on osteoarthritis in a Korean population. Korean J Intern Med 31 (2016) 585-93.</w:t>
      </w:r>
    </w:p>
    <w:p w14:paraId="1D8B80ED" w14:textId="77777777" w:rsidR="00165B42" w:rsidRPr="00165B42" w:rsidRDefault="00165B42" w:rsidP="00165B42">
      <w:pPr>
        <w:pStyle w:val="EndNoteBibliography"/>
        <w:spacing w:after="0"/>
        <w:ind w:left="720" w:hanging="720"/>
      </w:pPr>
      <w:r w:rsidRPr="00165B42">
        <w:t>[8] D.C. Lee, R.P. Shook, C. Drenowatz, and S.N. Blair, Physical activity and sarcopenic obesity: definition, assessment, prevalence and mechanism. Future Sci OA 2 (2016) FSO127.</w:t>
      </w:r>
    </w:p>
    <w:p w14:paraId="22C1F63A" w14:textId="77777777" w:rsidR="00165B42" w:rsidRPr="00165B42" w:rsidRDefault="00165B42" w:rsidP="00165B42">
      <w:pPr>
        <w:pStyle w:val="EndNoteBibliography"/>
        <w:spacing w:after="0"/>
        <w:ind w:left="720" w:hanging="720"/>
      </w:pPr>
      <w:r w:rsidRPr="00165B42">
        <w:lastRenderedPageBreak/>
        <w:t>[9] E. Shorter, A.J. Sannicandro, B. Poulet, and K. Goljanek-Whysall, Skeletal Muscle Wasting and Its Relationship With Osteoarthritis: a Mini-Review of Mechanisms and Current Interventions. Curr Rheumatol Rep 21 (2019) 40.</w:t>
      </w:r>
    </w:p>
    <w:p w14:paraId="0B32BB5F" w14:textId="77777777" w:rsidR="00165B42" w:rsidRPr="00165B42" w:rsidRDefault="00165B42" w:rsidP="00165B42">
      <w:pPr>
        <w:pStyle w:val="EndNoteBibliography"/>
        <w:spacing w:after="0"/>
        <w:ind w:left="720" w:hanging="720"/>
      </w:pPr>
      <w:r w:rsidRPr="00165B42">
        <w:t>[10] A.J. Cruz-Jentoft, G. Bahat, J. Bauer, Y. Boirie, O. Bruyere, T. Cederholm, C. Cooper, F. Landi, Y. Rolland, A.A. Sayer, S.M. Schneider, C.C. Sieber, E. Topinkova, M. Vandewoude, M. Visser, M. Zamboni, P. Writing Group for the European Working Group on Sarcopenia in Older, and E. the Extended Group for, Sarcopenia: revised European consensus on definition and diagnosis. Age Ageing 48 (2019) 16-31.</w:t>
      </w:r>
    </w:p>
    <w:p w14:paraId="42451A47" w14:textId="77777777" w:rsidR="00165B42" w:rsidRPr="00165B42" w:rsidRDefault="00165B42" w:rsidP="00165B42">
      <w:pPr>
        <w:pStyle w:val="EndNoteBibliography"/>
        <w:spacing w:after="0"/>
        <w:ind w:left="720" w:hanging="720"/>
      </w:pPr>
      <w:r w:rsidRPr="00165B42">
        <w:t>[11] H.A. Bischoff-Ferrari, J.E. Orav, J.A. Kanis, R. Rizzoli, M. Schlogl, H.B. Staehelin, W.C. Willett, and B. Dawson-Hughes, Comparative performance of current definitions of sarcopenia against the prospective incidence of falls among community-dwelling seniors age 65 and older. Osteoporos Int 26 (2015) 2793-802.</w:t>
      </w:r>
    </w:p>
    <w:p w14:paraId="47E62ED8" w14:textId="77777777" w:rsidR="00165B42" w:rsidRPr="00165B42" w:rsidRDefault="00165B42" w:rsidP="00165B42">
      <w:pPr>
        <w:pStyle w:val="EndNoteBibliography"/>
        <w:spacing w:after="0"/>
        <w:ind w:left="720" w:hanging="720"/>
      </w:pPr>
      <w:r w:rsidRPr="00165B42">
        <w:t>[12] L.A. Schaap, N.M. van Schoor, P. Lips, and M. Visser, Associations of Sarcopenia Definitions, and Their Components, With the Incidence of Recurrent Falling and Fractures: The Longitudinal Aging Study Amsterdam. J Gerontol A Biol Sci Med Sci 73 (2018) 1199-1204.</w:t>
      </w:r>
    </w:p>
    <w:p w14:paraId="72D67B9A" w14:textId="77777777" w:rsidR="00165B42" w:rsidRPr="00165B42" w:rsidRDefault="00165B42" w:rsidP="00165B42">
      <w:pPr>
        <w:pStyle w:val="EndNoteBibliography"/>
        <w:spacing w:after="0"/>
        <w:ind w:left="720" w:hanging="720"/>
      </w:pPr>
      <w:r w:rsidRPr="00165B42">
        <w:t>[13] C. Beaudart, J.M. Bauer, F. Landi, O. Bruyère, J.-Y. Reginster, and M. Hiligsmann, Experts’ preferences for sarcopenia outcomes: A discrete-choice experiment from a working group of the European Society for Clinical and Economic Aspects of Osteoporosis, Osteoarthritis and Musculoskeletal Diseases (ESCEO) in collaboration with the European Union of Geriatric Medicine Society (EUGMS). Aging clinical and experimental research 33 (2021) 1079-1083.</w:t>
      </w:r>
    </w:p>
    <w:p w14:paraId="34485F4A" w14:textId="77777777" w:rsidR="00165B42" w:rsidRPr="00165B42" w:rsidRDefault="00165B42" w:rsidP="00165B42">
      <w:pPr>
        <w:pStyle w:val="EndNoteBibliography"/>
        <w:spacing w:after="0"/>
        <w:ind w:left="720" w:hanging="720"/>
      </w:pPr>
      <w:r w:rsidRPr="00165B42">
        <w:t>[14] J.E. Morley, A.M. Abbatecola, J.M. Argiles, V. Baracos, J. Bauer, S. Bhasin, T. Cederholm, A.J. Coats, S.R. Cummings, W.J. Evans, K. Fearon, L. Ferrucci, R.A. Fielding, J.M. Guralnik, T.B. Harris, A. Inui, K. Kalantar-Zadeh, B.A. Kirwan, G. Mantovani, M. Muscaritoli, A.B. Newman, F. Rossi-Fanelli, G.M. Rosano, R. Roubenoff, M. Schambelan, G.H. Sokol, T.W. Storer, B. Vellas, S. von Haehling, S.S. Yeh, S.D. Anker, C. Society on Sarcopenia, and W. Wasting Disorders Trialist, Sarcopenia with limited mobility: an international consensus. J Am Med Dir Assoc 12 (2011) 403-9.</w:t>
      </w:r>
    </w:p>
    <w:p w14:paraId="1315A486" w14:textId="77777777" w:rsidR="00165B42" w:rsidRPr="00165B42" w:rsidRDefault="00165B42" w:rsidP="00165B42">
      <w:pPr>
        <w:pStyle w:val="EndNoteBibliography"/>
        <w:spacing w:after="0"/>
        <w:ind w:left="720" w:hanging="720"/>
      </w:pPr>
      <w:r w:rsidRPr="00165B42">
        <w:t>[15] L. Dos Santos, E.S. Cyrino, M. Antunes, D.A. Santos, and L.B. Sardinha, Sarcopenia and physical independence in older adults: the independent and synergic role of muscle mass and muscle function. J Cachexia Sarcopenia Muscle 8 (2017) 245-250.</w:t>
      </w:r>
    </w:p>
    <w:p w14:paraId="367B9330" w14:textId="77777777" w:rsidR="00165B42" w:rsidRPr="00165B42" w:rsidRDefault="00165B42" w:rsidP="00165B42">
      <w:pPr>
        <w:pStyle w:val="EndNoteBibliography"/>
        <w:spacing w:after="0"/>
        <w:ind w:left="720" w:hanging="720"/>
      </w:pPr>
      <w:r w:rsidRPr="00165B42">
        <w:t>[16] A.E. Bone, N. Hepgul, S. Kon, and M. Maddocks, Sarcopenia and frailty in chronic respiratory disease. Chron Respir Dis 14 (2017) 85-99.</w:t>
      </w:r>
    </w:p>
    <w:p w14:paraId="19610D0C" w14:textId="77777777" w:rsidR="00165B42" w:rsidRPr="00165B42" w:rsidRDefault="00165B42" w:rsidP="00165B42">
      <w:pPr>
        <w:pStyle w:val="EndNoteBibliography"/>
        <w:spacing w:after="0"/>
        <w:ind w:left="720" w:hanging="720"/>
      </w:pPr>
      <w:r w:rsidRPr="00165B42">
        <w:t>[17] G. Bahat, and B. İlhan, Sarcopenia and the cardiometabolic syndrome: A narrative review. European Geriatric Medicine 7 (2016).</w:t>
      </w:r>
    </w:p>
    <w:p w14:paraId="3F04738F" w14:textId="77777777" w:rsidR="00165B42" w:rsidRPr="00165B42" w:rsidRDefault="00165B42" w:rsidP="00165B42">
      <w:pPr>
        <w:pStyle w:val="EndNoteBibliography"/>
        <w:spacing w:after="0"/>
        <w:ind w:left="720" w:hanging="720"/>
      </w:pPr>
      <w:r w:rsidRPr="00165B42">
        <w:t>[18] C. Beaudart, E. Biver, J.Y. Reginster, R. Rizzoli, Y. Rolland, I. Bautmans, J. Petermans, S. Gillain, F. Buckinx, N. Dardenne, and O. Bruyere, Validation of the SarQoL(R), a specific health-related quality of life questionnaire for Sarcopenia. J Cachexia Sarcopenia Muscle 8 (2017) 238-244.</w:t>
      </w:r>
    </w:p>
    <w:p w14:paraId="705D4A4D" w14:textId="77777777" w:rsidR="00165B42" w:rsidRPr="00165B42" w:rsidRDefault="00165B42" w:rsidP="00165B42">
      <w:pPr>
        <w:pStyle w:val="EndNoteBibliography"/>
        <w:spacing w:after="0"/>
        <w:ind w:left="720" w:hanging="720"/>
      </w:pPr>
      <w:r w:rsidRPr="00165B42">
        <w:t>[19] S.L. De Buyser, M. Petrovic, Y.E. Taes, K.R. Toye, J.M. Kaufman, B. Lapauw, and S. Goemaere, Validation of the FNIH sarcopenia criteria and SOF frailty index as predictors of long-term mortality in ambulatory older men. Age Ageing 45 (2016) 602-8.</w:t>
      </w:r>
    </w:p>
    <w:p w14:paraId="663E0D63" w14:textId="77777777" w:rsidR="00165B42" w:rsidRPr="00165B42" w:rsidRDefault="00165B42" w:rsidP="00165B42">
      <w:pPr>
        <w:pStyle w:val="EndNoteBibliography"/>
        <w:spacing w:after="0"/>
        <w:ind w:left="720" w:hanging="720"/>
      </w:pPr>
      <w:r w:rsidRPr="00165B42">
        <w:t>[20] T.Y. Wu, C.K. Liaw, F.C. Chen, K.L. Kuo, W.C. Chie, and R.S. Yang, Sarcopenia Screened With SARC-F Questionnaire Is Associated With Quality of Life and 4-Year Mortality. J Am Med Dir Assoc 17 (2016) 1129-1135.</w:t>
      </w:r>
    </w:p>
    <w:p w14:paraId="48CEA106" w14:textId="77777777" w:rsidR="00165B42" w:rsidRPr="00165B42" w:rsidRDefault="00165B42" w:rsidP="00165B42">
      <w:pPr>
        <w:pStyle w:val="EndNoteBibliography"/>
        <w:spacing w:after="0"/>
        <w:ind w:left="720" w:hanging="720"/>
      </w:pPr>
      <w:r w:rsidRPr="00165B42">
        <w:lastRenderedPageBreak/>
        <w:t>[21] A.A. Sayer, H. Syddall, H. Martin, H. Patel, D. Baylis, and C. Cooper, The developmental origins of sarcopenia. J Nutr Health Aging 12 (2008) 427-32.</w:t>
      </w:r>
    </w:p>
    <w:p w14:paraId="1BF73F3A" w14:textId="77777777" w:rsidR="00165B42" w:rsidRPr="00165B42" w:rsidRDefault="00165B42" w:rsidP="00165B42">
      <w:pPr>
        <w:pStyle w:val="EndNoteBibliography"/>
        <w:spacing w:after="0"/>
        <w:ind w:left="720" w:hanging="720"/>
      </w:pPr>
      <w:r w:rsidRPr="00165B42">
        <w:t>[22] G. Bouchouras, G. Sofianidis, G. Patsika, E. Kellis, and V. Hatzitaki, Women with knee osteoarthritis increase knee muscle co-contraction to perform stand to sit. Aging clinical and experimental research 32 (2020) 655-662.</w:t>
      </w:r>
    </w:p>
    <w:p w14:paraId="5ADD7303" w14:textId="77777777" w:rsidR="00165B42" w:rsidRPr="00165B42" w:rsidRDefault="00165B42" w:rsidP="00165B42">
      <w:pPr>
        <w:pStyle w:val="EndNoteBibliography"/>
        <w:spacing w:after="0"/>
        <w:ind w:left="720" w:hanging="720"/>
      </w:pPr>
      <w:r w:rsidRPr="00165B42">
        <w:t>[23] K.K. Ho, L.C. Lau, W.W. Chau, Q. Poon, K.Y. Chung, and R.M. Wong, End-stage knee osteoarthritis with and without sarcopenia and the effect of knee arthroplasty - a prospective cohort study. BMC Geriatr 21 (2021) 2.</w:t>
      </w:r>
    </w:p>
    <w:p w14:paraId="3108C4BD" w14:textId="77777777" w:rsidR="00165B42" w:rsidRPr="00165B42" w:rsidRDefault="00165B42" w:rsidP="00165B42">
      <w:pPr>
        <w:pStyle w:val="EndNoteBibliography"/>
        <w:spacing w:after="0"/>
        <w:ind w:left="720" w:hanging="720"/>
      </w:pPr>
      <w:r w:rsidRPr="00165B42">
        <w:t>[24] T.L. Jones, M.S. Esa, K.H.C. Li, S.R.G. Krishnan, G.M. Elgallab, M.S. Pearce, D.A. Young, and F.N. Birrell, Osteoporosis, fracture, osteoarthritis &amp; sarcopenia: A systematic review of circulating microRNA association. Bone 152 (2021) 116068.</w:t>
      </w:r>
    </w:p>
    <w:p w14:paraId="53E277C4" w14:textId="77777777" w:rsidR="00165B42" w:rsidRPr="00165B42" w:rsidRDefault="00165B42" w:rsidP="00165B42">
      <w:pPr>
        <w:pStyle w:val="EndNoteBibliography"/>
        <w:spacing w:after="0"/>
        <w:ind w:left="720" w:hanging="720"/>
      </w:pPr>
      <w:r w:rsidRPr="00165B42">
        <w:t>[25] A. Cieza, K. Causey, K. Kamenov, S.W. Hanson, S. Chatterji, and T. Vos, Global estimates of the need for rehabilitation based on the Global Burden of Disease study 2019: a systematic analysis for the Global Burden of Disease Study 2019. Lancet 396 (2021) 2006-2017.</w:t>
      </w:r>
    </w:p>
    <w:p w14:paraId="15A25A61" w14:textId="77777777" w:rsidR="00165B42" w:rsidRPr="00165B42" w:rsidRDefault="00165B42" w:rsidP="00165B42">
      <w:pPr>
        <w:pStyle w:val="EndNoteBibliography"/>
        <w:spacing w:after="0"/>
        <w:ind w:left="720" w:hanging="720"/>
      </w:pPr>
      <w:r w:rsidRPr="00165B42">
        <w:t>[26] G.A. Eby, and K.L. Eby, Rapid recovery from major depression using magnesium treatment. Medical Hypotheses 67 (2006) 362-370.</w:t>
      </w:r>
    </w:p>
    <w:p w14:paraId="15F4E25F" w14:textId="77777777" w:rsidR="00165B42" w:rsidRPr="00165B42" w:rsidRDefault="00165B42" w:rsidP="00165B42">
      <w:pPr>
        <w:pStyle w:val="EndNoteBibliography"/>
        <w:spacing w:after="0"/>
        <w:ind w:left="720" w:hanging="720"/>
      </w:pPr>
      <w:r w:rsidRPr="00165B42">
        <w:t>[27] R.C. Lee, Z. Wang, M. Heo, R. Ross, I. Janssen, and S.B. Heymsfield, Total-body skeletal muscle mass: development and cross-validation of anthropometric prediction models. The American journal of clinical nutrition 72 (2000) 796-803.</w:t>
      </w:r>
    </w:p>
    <w:p w14:paraId="0DB65187" w14:textId="77777777" w:rsidR="00165B42" w:rsidRPr="00165B42" w:rsidRDefault="00165B42" w:rsidP="00165B42">
      <w:pPr>
        <w:pStyle w:val="EndNoteBibliography"/>
        <w:spacing w:after="0"/>
        <w:ind w:left="720" w:hanging="720"/>
      </w:pPr>
      <w:r w:rsidRPr="00165B42">
        <w:t>[28] S.A. Studenski, K.W. Peters, D.E. Alley, P.M. Cawthon, R.R. McLean, T.B. Harris, L. Ferrucci, J.M. Guralnik, M.S. Fragala, A.M. Kenny, D.P. Kiel, S.B. Kritchevsky, M.D. Shardell, T.T. Dam, and M.T. Vassileva, The FNIH sarcopenia project: rationale, study description, conference recommendations, and final estimates. J Gerontol A Biol Sci Med Sci 69 (2014) 547-58.</w:t>
      </w:r>
    </w:p>
    <w:p w14:paraId="1373FB0D" w14:textId="77777777" w:rsidR="00165B42" w:rsidRPr="00165B42" w:rsidRDefault="00165B42" w:rsidP="00165B42">
      <w:pPr>
        <w:pStyle w:val="EndNoteBibliography"/>
        <w:spacing w:after="0"/>
        <w:ind w:left="720" w:hanging="720"/>
      </w:pPr>
      <w:r w:rsidRPr="00165B42">
        <w:t>[29] S. Tyrovolas, A. Koyanagi, B. Olaya, J.L. Ayuso-Mateos, M. Miret, S. Chatterji, B. Tobiasz-Adamczyk, S. Koskinen, M. Leonardi, and J.M. Haro, Factors associated with skeletal muscle mass, sarcopenia, and sarcopenic obesity in older adults: a multi-continent study. J Cachexia Sarcopenia Muscle 7 (2016) 312-21.</w:t>
      </w:r>
    </w:p>
    <w:p w14:paraId="14A22CA2" w14:textId="77777777" w:rsidR="00165B42" w:rsidRPr="00165B42" w:rsidRDefault="00165B42" w:rsidP="00165B42">
      <w:pPr>
        <w:pStyle w:val="EndNoteBibliography"/>
        <w:spacing w:after="0"/>
        <w:ind w:left="720" w:hanging="720"/>
      </w:pPr>
      <w:r w:rsidRPr="00165B42">
        <w:t>[30] K.D. Allen, and Y.M. Golightly, Epidemiology of osteoarthritis: state of the evidence. Current opinion in rheumatology 27 (2015) 276-283.</w:t>
      </w:r>
    </w:p>
    <w:p w14:paraId="38C4EB8C" w14:textId="77777777" w:rsidR="00165B42" w:rsidRPr="00165B42" w:rsidRDefault="00165B42" w:rsidP="00165B42">
      <w:pPr>
        <w:pStyle w:val="EndNoteBibliography"/>
        <w:spacing w:after="0"/>
        <w:ind w:left="720" w:hanging="720"/>
      </w:pPr>
      <w:r w:rsidRPr="00165B42">
        <w:t>[31] R.A. Washburn, E. McAuley, J. Katula, S.L. Mihalko, and R.A. Boileau, The physical activity scale for the elderly (PASE): evidence for validity. Journal of clinical epidemiology 52 (1999) 643-51.</w:t>
      </w:r>
    </w:p>
    <w:p w14:paraId="6E9C8370" w14:textId="77777777" w:rsidR="00165B42" w:rsidRPr="00165B42" w:rsidRDefault="00165B42" w:rsidP="00165B42">
      <w:pPr>
        <w:pStyle w:val="EndNoteBibliography"/>
        <w:spacing w:after="0"/>
        <w:ind w:left="720" w:hanging="720"/>
      </w:pPr>
      <w:r w:rsidRPr="00165B42">
        <w:t>[32] J.N. Katz, L.C. Chang, O. Sangha, A.H. Fossel, and D.W. Bates, Can comorbidity be measured by questionnaire rather than medical record review? Medical care 34 (1996) 73-84.</w:t>
      </w:r>
    </w:p>
    <w:p w14:paraId="7F98CA32" w14:textId="77777777" w:rsidR="00165B42" w:rsidRPr="00165B42" w:rsidRDefault="00165B42" w:rsidP="00165B42">
      <w:pPr>
        <w:pStyle w:val="EndNoteBibliography"/>
        <w:spacing w:after="0"/>
        <w:ind w:left="720" w:hanging="720"/>
      </w:pPr>
      <w:r w:rsidRPr="00165B42">
        <w:t>[33] J. Miles, Tolerance and variance inflation factor. Wiley StatsRef: Statistics Reference Online (2009).</w:t>
      </w:r>
    </w:p>
    <w:p w14:paraId="10FBEB97" w14:textId="77777777" w:rsidR="00165B42" w:rsidRPr="00165B42" w:rsidRDefault="00165B42" w:rsidP="00165B42">
      <w:pPr>
        <w:pStyle w:val="EndNoteBibliography"/>
        <w:spacing w:after="0"/>
        <w:ind w:left="720" w:hanging="720"/>
      </w:pPr>
      <w:r w:rsidRPr="00165B42">
        <w:t>[34] G. Shafiee, A. Keshtkar, A. Soltani, Z. Ahadi, B. Larijani, and R. Heshmat, Prevalence of sarcopenia in the world: a systematic review and meta- analysis of general population studies. J Diabetes Metab Disord 16 (2017) 21.</w:t>
      </w:r>
    </w:p>
    <w:p w14:paraId="709C5A74" w14:textId="77777777" w:rsidR="00165B42" w:rsidRPr="00165B42" w:rsidRDefault="00165B42" w:rsidP="00165B42">
      <w:pPr>
        <w:pStyle w:val="EndNoteBibliography"/>
        <w:spacing w:after="0"/>
        <w:ind w:left="720" w:hanging="720"/>
      </w:pPr>
      <w:r w:rsidRPr="00165B42">
        <w:t>[35] J.D. Walston, Sarcopenia in older adults. Curr Opin Rheumatol 24 (2012) 623-7.</w:t>
      </w:r>
    </w:p>
    <w:p w14:paraId="69F25ADE" w14:textId="77777777" w:rsidR="00165B42" w:rsidRPr="00165B42" w:rsidRDefault="00165B42" w:rsidP="00165B42">
      <w:pPr>
        <w:pStyle w:val="EndNoteBibliography"/>
        <w:spacing w:after="0"/>
        <w:ind w:left="720" w:hanging="720"/>
      </w:pPr>
      <w:r w:rsidRPr="00165B42">
        <w:lastRenderedPageBreak/>
        <w:t>[36] R.M. Dodds, J.C. Murray, S.M. Robinson, and A.A. Sayer, The identification of probable sarcopenia in early old age based on the SARC-F tool and clinical suspicion: findings from the 1946 British birth cohort. Eur Geriatr Med 11 (2020) 433-441.</w:t>
      </w:r>
    </w:p>
    <w:p w14:paraId="12E070A9" w14:textId="77777777" w:rsidR="00165B42" w:rsidRPr="00165B42" w:rsidRDefault="00165B42" w:rsidP="00165B42">
      <w:pPr>
        <w:pStyle w:val="EndNoteBibliography"/>
        <w:spacing w:after="0"/>
        <w:ind w:left="720" w:hanging="720"/>
      </w:pPr>
      <w:r w:rsidRPr="00165B42">
        <w:t>[37] M.A. Perez-Sousa, J.D. Pozo-Cruz, C.A. Cano-Gutierrez, M. Izquierdo, and R. Ramirez-Velez, High Prevalence of Probable Sarcopenia in a Representative Sample From Colombia: Implications for Geriatrics in Latin America. J Am Med Dir Assoc 22 (2021) 859-864 e1.</w:t>
      </w:r>
    </w:p>
    <w:p w14:paraId="2F00DB0C" w14:textId="77777777" w:rsidR="00165B42" w:rsidRPr="00165B42" w:rsidRDefault="00165B42" w:rsidP="00165B42">
      <w:pPr>
        <w:pStyle w:val="EndNoteBibliography"/>
        <w:spacing w:after="0"/>
        <w:ind w:left="720" w:hanging="720"/>
      </w:pPr>
      <w:r w:rsidRPr="00165B42">
        <w:t>[38] J. Pacifico, M.A.J. Geerlings, E.M. Reijnierse, C. Phassouliotis, W.K. Lim, and A.B. Maier, Prevalence of sarcopenia as a comorbid disease: A systematic review and meta-analysis. Exp Gerontol 131 (2020) 110801.</w:t>
      </w:r>
    </w:p>
    <w:p w14:paraId="6DA38241" w14:textId="77777777" w:rsidR="00165B42" w:rsidRPr="00165B42" w:rsidRDefault="00165B42" w:rsidP="00165B42">
      <w:pPr>
        <w:pStyle w:val="EndNoteBibliography"/>
        <w:spacing w:after="0"/>
        <w:ind w:left="720" w:hanging="720"/>
      </w:pPr>
      <w:r w:rsidRPr="00165B42">
        <w:t>[39] G. Gong, W. Wan, X. Zhang, Y. Liu, X. Liu, and J. Yin, Correlation between the Charlson comorbidity index and skeletal muscle mass/physical performance in hospitalized older people potentially suffering from sarcopenia. BMC Geriatr 19 (2019) 367.</w:t>
      </w:r>
    </w:p>
    <w:p w14:paraId="1A009F78" w14:textId="77777777" w:rsidR="00165B42" w:rsidRPr="00165B42" w:rsidRDefault="00165B42" w:rsidP="00165B42">
      <w:pPr>
        <w:pStyle w:val="EndNoteBibliography"/>
        <w:spacing w:after="0"/>
        <w:ind w:left="720" w:hanging="720"/>
      </w:pPr>
      <w:r w:rsidRPr="00165B42">
        <w:t>[40] J.S. Andrews, L.S. Gold, M. Nevitt, P.J. Heagerty, and P.M. Cawthon, Appendicular lean mass, grip strength, and the development of knee osteoarthritis and knee pain among older adults. ACR open rheumatology 3 (2021) 566-572.</w:t>
      </w:r>
    </w:p>
    <w:p w14:paraId="085F7F61" w14:textId="77777777" w:rsidR="00165B42" w:rsidRPr="00165B42" w:rsidRDefault="00165B42" w:rsidP="00165B42">
      <w:pPr>
        <w:pStyle w:val="EndNoteBibliography"/>
        <w:spacing w:after="0"/>
        <w:ind w:left="720" w:hanging="720"/>
      </w:pPr>
      <w:r w:rsidRPr="00165B42">
        <w:t>[41] K. Maruya, H. Fujita, T. Arai, R. Asahi, Y. Morita, and H. Ishibashi, Sarcopenia and lower limb pain are additively related to motor function and a history of falls and fracture in community-dwelling elderly people. Osteoporos Sarcopenia 5 (2019) 23-26.</w:t>
      </w:r>
    </w:p>
    <w:p w14:paraId="2A8035DD" w14:textId="77777777" w:rsidR="00165B42" w:rsidRPr="00165B42" w:rsidRDefault="00165B42" w:rsidP="00165B42">
      <w:pPr>
        <w:pStyle w:val="EndNoteBibliography"/>
        <w:spacing w:after="0"/>
        <w:ind w:left="720" w:hanging="720"/>
      </w:pPr>
      <w:r w:rsidRPr="00165B42">
        <w:t>[42] A. Escriche-Escuder, I.J. Fuentes-Abolafio, C. Roldán-Jiménez, and A.I. Cuesta-Vargas, Effects of exercise on muscle mass, strength, and physical performance in older adults with sarcopenia: A systematic review and meta-analysis according to the EWGSOP criteria. Experimental Gerontology (2021) 111420.</w:t>
      </w:r>
    </w:p>
    <w:p w14:paraId="182E2C4E" w14:textId="77777777" w:rsidR="00165B42" w:rsidRPr="00165B42" w:rsidRDefault="00165B42" w:rsidP="00165B42">
      <w:pPr>
        <w:pStyle w:val="EndNoteBibliography"/>
        <w:spacing w:after="0"/>
        <w:ind w:left="720" w:hanging="720"/>
      </w:pPr>
      <w:r w:rsidRPr="00165B42">
        <w:t>[43] A.-K.R. Osthoff, C.B. Juhl, K. Knittle, H. Dagfinrud, E. Hurkmans, J. Braun, J. Schoones, T.P.V. Vlieland, and K. Niedermann, Effects of exercise and physical activity promotion: meta-analysis informing the 2018 EULAR recommendations for physical activity in people with rheumatoid arthritis, spondyloarthritis and hip/knee osteoarthritis. RMD open 4 (2018) e000713.</w:t>
      </w:r>
    </w:p>
    <w:p w14:paraId="1E694CB5" w14:textId="77777777" w:rsidR="00165B42" w:rsidRPr="00165B42" w:rsidRDefault="00165B42" w:rsidP="00165B42">
      <w:pPr>
        <w:pStyle w:val="EndNoteBibliography"/>
        <w:spacing w:after="0"/>
        <w:ind w:left="720" w:hanging="720"/>
      </w:pPr>
      <w:r w:rsidRPr="00165B42">
        <w:t>[44] L.J. Geneen, R.A. Moore, C. Clarke, D. Martin, L.A. Colvin, and B.H. Smith, Physical activity and exercise for chronic pain in adults: an overview of Cochrane Reviews. Cochrane Database of Systematic Reviews (2017).</w:t>
      </w:r>
    </w:p>
    <w:p w14:paraId="33DE3510" w14:textId="02601B14" w:rsidR="0088513A" w:rsidRPr="0088513A" w:rsidRDefault="00165B42" w:rsidP="00E36116">
      <w:pPr>
        <w:pStyle w:val="EndNoteBibliography"/>
        <w:ind w:left="720" w:hanging="720"/>
        <w:rPr>
          <w:szCs w:val="24"/>
        </w:rPr>
      </w:pPr>
      <w:r w:rsidRPr="00165B42">
        <w:t>[45] R.C. Lee, Z. Wang, M. Heo, R. Ross, I. Janssen, and S.B. Heymsfield, Total-body skeletal muscle mass: development and cross-validation of anthropometric prediction models. The American journal of clinical nutrition 72 (2000) 796-803.</w:t>
      </w:r>
      <w:r w:rsidR="0099346B">
        <w:rPr>
          <w:szCs w:val="24"/>
        </w:rPr>
        <w:fldChar w:fldCharType="end"/>
      </w:r>
    </w:p>
    <w:sectPr w:rsidR="0088513A" w:rsidRPr="0088513A" w:rsidSect="00D537FA">
      <w:headerReference w:type="even" r:id="rId9"/>
      <w:headerReference w:type="default" r:id="rId10"/>
      <w:footerReference w:type="even" r:id="rId11"/>
      <w:footerReference w:type="default" r:id="rId12"/>
      <w:headerReference w:type="first" r:id="rId13"/>
      <w:pgSz w:w="12240" w:h="15840"/>
      <w:pgMar w:top="1138" w:right="1181" w:bottom="1138" w:left="1282" w:header="283" w:footer="510"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04212" w14:textId="77777777" w:rsidR="00D2312D" w:rsidRDefault="00D2312D" w:rsidP="00117666">
      <w:pPr>
        <w:spacing w:after="0"/>
      </w:pPr>
      <w:r>
        <w:separator/>
      </w:r>
    </w:p>
  </w:endnote>
  <w:endnote w:type="continuationSeparator" w:id="0">
    <w:p w14:paraId="5130DD58" w14:textId="77777777" w:rsidR="00D2312D" w:rsidRDefault="00D2312D" w:rsidP="001176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D3D87" w14:textId="77777777" w:rsidR="00686C9D" w:rsidRPr="00577C4C" w:rsidRDefault="00C52A7B">
    <w:pPr>
      <w:pStyle w:val="Footer"/>
      <w:rPr>
        <w:color w:val="C00000"/>
        <w:szCs w:val="24"/>
      </w:rPr>
    </w:pPr>
    <w:r w:rsidRPr="00577C4C">
      <w:rPr>
        <w:noProof/>
        <w:color w:val="C00000"/>
        <w:szCs w:val="24"/>
        <w:lang w:val="en-GB" w:eastAsia="en-GB"/>
      </w:rPr>
      <mc:AlternateContent>
        <mc:Choice Requires="wps">
          <w:drawing>
            <wp:anchor distT="0" distB="0" distL="114300" distR="114300" simplePos="0" relativeHeight="251683840" behindDoc="0" locked="0" layoutInCell="1" allowOverlap="1" wp14:anchorId="31D8D0F9" wp14:editId="65D5B02E">
              <wp:simplePos x="0" y="0"/>
              <wp:positionH relativeFrom="column">
                <wp:posOffset>-108280</wp:posOffset>
              </wp:positionH>
              <wp:positionV relativeFrom="paragraph">
                <wp:posOffset>-58420</wp:posOffset>
              </wp:positionV>
              <wp:extent cx="3672231" cy="1403985"/>
              <wp:effectExtent l="0" t="0" r="444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2231" cy="1403985"/>
                      </a:xfrm>
                      <a:prstGeom prst="rect">
                        <a:avLst/>
                      </a:prstGeom>
                      <a:solidFill>
                        <a:srgbClr val="FFFFFF"/>
                      </a:solidFill>
                      <a:ln w="9525">
                        <a:noFill/>
                        <a:miter lim="800000"/>
                        <a:headEnd/>
                        <a:tailEnd/>
                      </a:ln>
                    </wps:spPr>
                    <wps:txbx>
                      <w:txbxContent>
                        <w:p w14:paraId="462EE841" w14:textId="77777777" w:rsidR="00686C9D" w:rsidRPr="00E9561B" w:rsidRDefault="00C52A7B">
                          <w:pPr>
                            <w:rPr>
                              <w:color w:val="C00000"/>
                            </w:rPr>
                          </w:pPr>
                          <w:r w:rsidRPr="00E9561B">
                            <w:rPr>
                              <w:color w:val="C00000"/>
                            </w:rPr>
                            <w:t>This is a provisional file, not the final typeset article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1D8D0F9" id="_x0000_t202" coordsize="21600,21600" o:spt="202" path="m,l,21600r21600,l21600,xe">
              <v:stroke joinstyle="miter"/>
              <v:path gradientshapeok="t" o:connecttype="rect"/>
            </v:shapetype>
            <v:shape id="Text Box 2" o:spid="_x0000_s1026" type="#_x0000_t202" style="position:absolute;margin-left:-8.55pt;margin-top:-4.6pt;width:289.15pt;height:110.55pt;z-index:2516838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" stroked="f">
              <v:textbox style="mso-fit-shape-to-text:t">
                <w:txbxContent>
                  <w:p w14:paraId="462EE841" w14:textId="77777777" w:rsidR="00686C9D" w:rsidRPr="00E9561B" w:rsidRDefault="00C52A7B">
                    <w:pPr>
                      <w:rPr>
                        <w:color w:val="C00000"/>
                      </w:rPr>
                    </w:pPr>
                    <w:r w:rsidRPr="00E9561B">
                      <w:rPr>
                        <w:color w:val="C00000"/>
                      </w:rPr>
                      <w:t>This is a provisional file, not the final typeset article</w:t>
                    </w:r>
                  </w:p>
                </w:txbxContent>
              </v:textbox>
            </v:shape>
          </w:pict>
        </mc:Fallback>
      </mc:AlternateContent>
    </w:r>
    <w:r>
      <w:rPr>
        <w:noProof/>
        <w:lang w:val="en-GB" w:eastAsia="en-GB"/>
      </w:rPr>
      <mc:AlternateContent>
        <mc:Choice Requires="wps">
          <w:drawing>
            <wp:anchor distT="0" distB="0" distL="114300" distR="114300" simplePos="0" relativeHeight="251665408" behindDoc="0" locked="0" layoutInCell="1" allowOverlap="1" wp14:anchorId="51D4B8BD" wp14:editId="68C0174E">
              <wp:simplePos x="0" y="0"/>
              <wp:positionH relativeFrom="margin">
                <wp:align>right</wp:align>
              </wp:positionH>
              <wp:positionV relativeFrom="bottomMargin">
                <wp:align>top</wp:align>
              </wp:positionV>
              <wp:extent cx="1508760" cy="395605"/>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14951C5" w14:textId="77777777" w:rsidR="00686C9D" w:rsidRPr="00577C4C" w:rsidRDefault="00C52A7B">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88513A" w:rsidRPr="0088513A">
                            <w:rPr>
                              <w:noProof/>
                              <w:color w:val="000000" w:themeColor="text1"/>
                              <w:sz w:val="22"/>
                              <w:szCs w:val="40"/>
                            </w:rPr>
                            <w:t>4</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51D4B8BD" id="Text Box 1" o:spid="_x0000_s1027" type="#_x0000_t202" style="position:absolute;margin-left:67.6pt;margin-top:0;width:118.8pt;height:31.15pt;z-index:251665408;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MjG5lo1AgAAZgQAAA4AAAAAAAAAAAAAAAAALgIA&#10;AGRycy9lMm9Eb2MueG1sUEsBAi0AFAAGAAgAAAAhADiwEsPZAAAABAEAAA8AAAAAAAAAAAAAAAAA&#10;jwQAAGRycy9kb3ducmV2LnhtbFBLBQYAAAAABAAEAPMAAACVBQAAAAA=&#10;" filled="f" stroked="f" strokeweight=".5pt">
              <v:textbox style="mso-fit-shape-to-text:t">
                <w:txbxContent>
                  <w:p w14:paraId="214951C5" w14:textId="77777777" w:rsidR="00686C9D" w:rsidRPr="00577C4C" w:rsidRDefault="00C52A7B">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88513A" w:rsidRPr="0088513A">
                      <w:rPr>
                        <w:noProof/>
                        <w:color w:val="000000" w:themeColor="text1"/>
                        <w:sz w:val="22"/>
                        <w:szCs w:val="40"/>
                      </w:rPr>
                      <w:t>4</w:t>
                    </w:r>
                    <w:r w:rsidRPr="00577C4C">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0BFF2" w14:textId="77777777" w:rsidR="00686C9D" w:rsidRPr="00577C4C" w:rsidRDefault="00C52A7B">
    <w:pPr>
      <w:pStyle w:val="Footer"/>
      <w:rPr>
        <w:b/>
        <w:sz w:val="20"/>
        <w:szCs w:val="24"/>
      </w:rPr>
    </w:pPr>
    <w:r>
      <w:rPr>
        <w:noProof/>
        <w:lang w:val="en-GB" w:eastAsia="en-GB"/>
      </w:rPr>
      <mc:AlternateContent>
        <mc:Choice Requires="wps">
          <w:drawing>
            <wp:anchor distT="0" distB="0" distL="114300" distR="114300" simplePos="0" relativeHeight="251646976" behindDoc="0" locked="0" layoutInCell="1" allowOverlap="1" wp14:anchorId="2C4AF3B6" wp14:editId="527467EE">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74D070C5" w14:textId="77777777" w:rsidR="00686C9D" w:rsidRPr="00577C4C" w:rsidRDefault="00C52A7B">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88513A" w:rsidRPr="0088513A">
                            <w:rPr>
                              <w:noProof/>
                              <w:color w:val="000000" w:themeColor="text1"/>
                              <w:sz w:val="22"/>
                              <w:szCs w:val="40"/>
                            </w:rPr>
                            <w:t>3</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C4AF3B6" id="_x0000_t202" coordsize="21600,21600" o:spt="202" path="m,l,21600r21600,l21600,xe">
              <v:stroke joinstyle="miter"/>
              <v:path gradientshapeok="t" o:connecttype="rect"/>
            </v:shapetype>
            <v:shape id="Text Box 56" o:spid="_x0000_s1028" type="#_x0000_t202" style="position:absolute;margin-left:67.6pt;margin-top:0;width:118.8pt;height:31.15pt;z-index:25164697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" filled="f" stroked="f" strokeweight=".5pt">
              <v:textbox style="mso-fit-shape-to-text:t">
                <w:txbxContent>
                  <w:p w14:paraId="74D070C5" w14:textId="77777777" w:rsidR="00686C9D" w:rsidRPr="00577C4C" w:rsidRDefault="00C52A7B">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88513A" w:rsidRPr="0088513A">
                      <w:rPr>
                        <w:noProof/>
                        <w:color w:val="000000" w:themeColor="text1"/>
                        <w:sz w:val="22"/>
                        <w:szCs w:val="40"/>
                      </w:rPr>
                      <w:t>3</w:t>
                    </w:r>
                    <w:r w:rsidRPr="00577C4C">
                      <w:rPr>
                        <w:color w:val="000000" w:themeColor="text1"/>
                        <w:szCs w:val="4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1C381" w14:textId="77777777" w:rsidR="00D2312D" w:rsidRDefault="00D2312D" w:rsidP="00117666">
      <w:pPr>
        <w:spacing w:after="0"/>
      </w:pPr>
      <w:r>
        <w:separator/>
      </w:r>
    </w:p>
  </w:footnote>
  <w:footnote w:type="continuationSeparator" w:id="0">
    <w:p w14:paraId="631C143F" w14:textId="77777777" w:rsidR="00D2312D" w:rsidRDefault="00D2312D" w:rsidP="0011766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13A34" w14:textId="2EB9632D" w:rsidR="00686C9D" w:rsidRPr="007E3148" w:rsidRDefault="008E1423" w:rsidP="008E1423">
    <w:pPr>
      <w:pStyle w:val="Header"/>
      <w:jc w:val="right"/>
    </w:pPr>
    <w:r>
      <w:t>Sarcopenia and knee OA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8A4BC" w14:textId="77777777" w:rsidR="00686C9D" w:rsidRPr="00A53000" w:rsidRDefault="00C52A7B" w:rsidP="00A53000">
    <w:pPr>
      <w:pStyle w:val="Header"/>
    </w:pPr>
    <w:r w:rsidRPr="007E3148">
      <w:ptab w:relativeTo="margin" w:alignment="center" w:leader="none"/>
    </w:r>
    <w:r w:rsidRPr="007E3148">
      <w:ptab w:relativeTo="margin" w:alignment="right" w:leader="none"/>
    </w:r>
    <w:r w:rsidRPr="00A53000">
      <w:t>Running Title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F27F1" w14:textId="77777777" w:rsidR="00686C9D" w:rsidRDefault="005A1D84" w:rsidP="00A53000">
    <w:pPr>
      <w:pStyle w:val="Header"/>
    </w:pPr>
    <w:r w:rsidRPr="005A1D84">
      <w:rPr>
        <w:noProof/>
        <w:color w:val="A6A6A6" w:themeColor="background1" w:themeShade="A6"/>
        <w:lang w:val="en-GB" w:eastAsia="en-GB"/>
      </w:rPr>
      <w:drawing>
        <wp:inline distT="0" distB="0" distL="0" distR="0" wp14:anchorId="56C3F4FE" wp14:editId="369AA4D1">
          <wp:extent cx="1382534" cy="497091"/>
          <wp:effectExtent l="0" t="0" r="0" b="0"/>
          <wp:docPr id="6" name="Picture 6" descr="C:\Users\Elaine.Scott\Documents\LaTex\____TEST____Frontiers_LaTeX_Templates_V2.5\Frontiers LaTeX (Science, Health and Engineering) V2.5 - with Supplementary material (V1.2)\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ine.Scott\Documents\LaTex\____TEST____Frontiers_LaTeX_Templates_V2.5\Frontiers LaTeX (Science, Health and Engineering) V2.5 - with Supplementary material (V1.2)\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4909" cy="551877"/>
                  </a:xfrm>
                  <a:prstGeom prst="rect">
                    <a:avLst/>
                  </a:prstGeom>
                  <a:noFill/>
                  <a:ln>
                    <a:noFill/>
                  </a:ln>
                </pic:spPr>
              </pic:pic>
            </a:graphicData>
          </a:graphic>
        </wp:inline>
      </w:drawing>
    </w:r>
    <w:r w:rsidR="00C52A7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B7666"/>
    <w:multiLevelType w:val="multilevel"/>
    <w:tmpl w:val="4432892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8A03CD"/>
    <w:multiLevelType w:val="multilevel"/>
    <w:tmpl w:val="ADB20C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EC0601A"/>
    <w:multiLevelType w:val="multilevel"/>
    <w:tmpl w:val="C6A8CCEA"/>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4" w15:restartNumberingAfterBreak="0">
    <w:nsid w:val="225305B5"/>
    <w:multiLevelType w:val="hybridMultilevel"/>
    <w:tmpl w:val="4F8C24FA"/>
    <w:lvl w:ilvl="0" w:tplc="A9DCD718">
      <w:start w:val="1"/>
      <w:numFmt w:val="bullet"/>
      <w:pStyle w:val="ListParagraph"/>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302A7CAC"/>
    <w:multiLevelType w:val="multilevel"/>
    <w:tmpl w:val="C6A8CCEA"/>
    <w:numStyleLink w:val="Headings"/>
  </w:abstractNum>
  <w:abstractNum w:abstractNumId="6" w15:restartNumberingAfterBreak="0">
    <w:nsid w:val="36D30736"/>
    <w:multiLevelType w:val="hybridMultilevel"/>
    <w:tmpl w:val="BC1E7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817787E"/>
    <w:multiLevelType w:val="multilevel"/>
    <w:tmpl w:val="ADB20C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AE92CDE"/>
    <w:multiLevelType w:val="hybridMultilevel"/>
    <w:tmpl w:val="294E0C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1539C0"/>
    <w:multiLevelType w:val="hybridMultilevel"/>
    <w:tmpl w:val="675E09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08E502C"/>
    <w:multiLevelType w:val="hybridMultilevel"/>
    <w:tmpl w:val="C2165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4216449"/>
    <w:multiLevelType w:val="hybridMultilevel"/>
    <w:tmpl w:val="60E244E0"/>
    <w:lvl w:ilvl="0" w:tplc="BB925A6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D8113DE"/>
    <w:multiLevelType w:val="multilevel"/>
    <w:tmpl w:val="ADB20C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290D83"/>
    <w:multiLevelType w:val="hybridMultilevel"/>
    <w:tmpl w:val="D1E4BA92"/>
    <w:lvl w:ilvl="0" w:tplc="E9807BE6">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BC6F29"/>
    <w:multiLevelType w:val="multilevel"/>
    <w:tmpl w:val="C6A8CCEA"/>
    <w:numStyleLink w:val="Headings"/>
  </w:abstractNum>
  <w:abstractNum w:abstractNumId="17" w15:restartNumberingAfterBreak="0">
    <w:nsid w:val="7F983756"/>
    <w:multiLevelType w:val="multilevel"/>
    <w:tmpl w:val="F300CE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3"/>
  </w:num>
  <w:num w:numId="3">
    <w:abstractNumId w:val="1"/>
  </w:num>
  <w:num w:numId="4">
    <w:abstractNumId w:val="1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8"/>
  </w:num>
  <w:num w:numId="8">
    <w:abstractNumId w:val="6"/>
  </w:num>
  <w:num w:numId="9">
    <w:abstractNumId w:val="9"/>
  </w:num>
  <w:num w:numId="10">
    <w:abstractNumId w:val="7"/>
  </w:num>
  <w:num w:numId="11">
    <w:abstractNumId w:val="2"/>
  </w:num>
  <w:num w:numId="12">
    <w:abstractNumId w:val="17"/>
  </w:num>
  <w:num w:numId="13">
    <w:abstractNumId w:val="12"/>
  </w:num>
  <w:num w:numId="14">
    <w:abstractNumId w:val="4"/>
  </w:num>
  <w:num w:numId="15">
    <w:abstractNumId w:val="11"/>
  </w:num>
  <w:num w:numId="16">
    <w:abstractNumId w:val="14"/>
  </w:num>
  <w:num w:numId="17">
    <w:abstractNumId w:val="3"/>
    <w:lvlOverride w:ilvl="0">
      <w:lvl w:ilvl="0">
        <w:start w:val="1"/>
        <w:numFmt w:val="decimal"/>
        <w:pStyle w:val="Heading1"/>
        <w:lvlText w:val="%1"/>
        <w:lvlJc w:val="left"/>
        <w:pPr>
          <w:tabs>
            <w:tab w:val="num" w:pos="567"/>
          </w:tabs>
          <w:ind w:left="567" w:hanging="567"/>
        </w:pPr>
        <w:rPr>
          <w:rFonts w:hint="default"/>
        </w:rPr>
      </w:lvl>
    </w:lvlOverride>
    <w:lvlOverride w:ilvl="1">
      <w:lvl w:ilvl="1">
        <w:start w:val="1"/>
        <w:numFmt w:val="decimal"/>
        <w:pStyle w:val="Heading2"/>
        <w:lvlText w:val="%1.%2"/>
        <w:lvlJc w:val="left"/>
        <w:pPr>
          <w:tabs>
            <w:tab w:val="num" w:pos="567"/>
          </w:tabs>
          <w:ind w:left="567" w:hanging="567"/>
        </w:pPr>
        <w:rPr>
          <w:rFonts w:hint="default"/>
        </w:rPr>
      </w:lvl>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6"/>
  </w:num>
  <w:num w:numId="21">
    <w:abstractNumId w:val="3"/>
  </w:num>
  <w:num w:numId="22">
    <w:abstractNumId w:val="3"/>
    <w:lvlOverride w:ilvl="0">
      <w:startOverride w:val="1"/>
      <w:lvl w:ilvl="0">
        <w:start w:val="1"/>
        <w:numFmt w:val="decimal"/>
        <w:pStyle w:val="Heading1"/>
        <w:lvlText w:val="%1"/>
        <w:lvlJc w:val="left"/>
        <w:pPr>
          <w:tabs>
            <w:tab w:val="num" w:pos="567"/>
          </w:tabs>
          <w:ind w:left="567" w:hanging="567"/>
        </w:pPr>
      </w:lvl>
    </w:lvlOverride>
    <w:lvlOverride w:ilvl="1">
      <w:startOverride w:val="1"/>
      <w:lvl w:ilvl="1">
        <w:start w:val="1"/>
        <w:numFmt w:val="decimal"/>
        <w:pStyle w:val="Heading2"/>
        <w:lvlText w:val="%1.%2"/>
        <w:lvlJc w:val="left"/>
        <w:pPr>
          <w:tabs>
            <w:tab w:val="num" w:pos="567"/>
          </w:tabs>
          <w:ind w:left="567" w:hanging="567"/>
        </w:pPr>
      </w:lvl>
    </w:lvlOverride>
    <w:lvlOverride w:ilvl="2">
      <w:startOverride w:val="1"/>
      <w:lvl w:ilvl="2">
        <w:start w:val="1"/>
        <w:numFmt w:val="decimal"/>
        <w:pStyle w:val="Heading3"/>
        <w:lvlText w:val=""/>
        <w:lvlJc w:val="left"/>
      </w:lvl>
    </w:lvlOverride>
    <w:lvlOverride w:ilvl="3">
      <w:startOverride w:val="1"/>
      <w:lvl w:ilvl="3">
        <w:start w:val="1"/>
        <w:numFmt w:val="decimal"/>
        <w:pStyle w:val="Heading4"/>
        <w:lvlText w:val=""/>
        <w:lvlJc w:val="left"/>
      </w:lvl>
    </w:lvlOverride>
    <w:lvlOverride w:ilvl="4">
      <w:startOverride w:val="1"/>
      <w:lvl w:ilvl="4">
        <w:start w:val="1"/>
        <w:numFmt w:val="decimal"/>
        <w:pStyle w:val="Heading5"/>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icola Veronese">
    <w15:presenceInfo w15:providerId="Windows Live" w15:userId="7ae7327a5bcd16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attachedTemplate r:id="rId1"/>
  <w:trackRevisions/>
  <w:defaultTabStop w:val="720"/>
  <w:hyphenationZone w:val="283"/>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Frontiers in Neuroendo&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rpew5wfywra50esazbxawda2f59zaves90z&quot;&gt;My EndNote Library Copy-Converted&lt;record-ids&gt;&lt;item&gt;8431&lt;/item&gt;&lt;/record-ids&gt;&lt;/item&gt;&lt;/Libraries&gt;"/>
  </w:docVars>
  <w:rsids>
    <w:rsidRoot w:val="00681821"/>
    <w:rsid w:val="00034304"/>
    <w:rsid w:val="00035434"/>
    <w:rsid w:val="000438BE"/>
    <w:rsid w:val="00045678"/>
    <w:rsid w:val="000458E4"/>
    <w:rsid w:val="00063D84"/>
    <w:rsid w:val="0006636D"/>
    <w:rsid w:val="00077D53"/>
    <w:rsid w:val="00081394"/>
    <w:rsid w:val="000B34BD"/>
    <w:rsid w:val="000C7E2A"/>
    <w:rsid w:val="000F4CFB"/>
    <w:rsid w:val="00117666"/>
    <w:rsid w:val="001223A7"/>
    <w:rsid w:val="00134256"/>
    <w:rsid w:val="00147395"/>
    <w:rsid w:val="001552C9"/>
    <w:rsid w:val="00165B42"/>
    <w:rsid w:val="00177D84"/>
    <w:rsid w:val="001964EF"/>
    <w:rsid w:val="001B1A2C"/>
    <w:rsid w:val="001D5C23"/>
    <w:rsid w:val="001F4C07"/>
    <w:rsid w:val="00220AEA"/>
    <w:rsid w:val="00226954"/>
    <w:rsid w:val="002629A3"/>
    <w:rsid w:val="00265660"/>
    <w:rsid w:val="00267D18"/>
    <w:rsid w:val="00272FFF"/>
    <w:rsid w:val="002868E2"/>
    <w:rsid w:val="002869C3"/>
    <w:rsid w:val="002936E4"/>
    <w:rsid w:val="00296B88"/>
    <w:rsid w:val="00297BBD"/>
    <w:rsid w:val="002C74CA"/>
    <w:rsid w:val="002F744D"/>
    <w:rsid w:val="00300179"/>
    <w:rsid w:val="00303DE6"/>
    <w:rsid w:val="00310124"/>
    <w:rsid w:val="0031488E"/>
    <w:rsid w:val="003544FB"/>
    <w:rsid w:val="00365D63"/>
    <w:rsid w:val="0036793B"/>
    <w:rsid w:val="00372682"/>
    <w:rsid w:val="00376CC5"/>
    <w:rsid w:val="0039693B"/>
    <w:rsid w:val="003D2F2D"/>
    <w:rsid w:val="00401590"/>
    <w:rsid w:val="00422C94"/>
    <w:rsid w:val="00463E3D"/>
    <w:rsid w:val="004645AE"/>
    <w:rsid w:val="00491907"/>
    <w:rsid w:val="004D3E33"/>
    <w:rsid w:val="005250F2"/>
    <w:rsid w:val="005A1D84"/>
    <w:rsid w:val="005A70EA"/>
    <w:rsid w:val="005C3963"/>
    <w:rsid w:val="005D1840"/>
    <w:rsid w:val="005D35E4"/>
    <w:rsid w:val="005D7910"/>
    <w:rsid w:val="0062154F"/>
    <w:rsid w:val="006247AD"/>
    <w:rsid w:val="00631A8C"/>
    <w:rsid w:val="00632849"/>
    <w:rsid w:val="00651CA2"/>
    <w:rsid w:val="00653D60"/>
    <w:rsid w:val="00660D05"/>
    <w:rsid w:val="00671D9A"/>
    <w:rsid w:val="00673952"/>
    <w:rsid w:val="00681821"/>
    <w:rsid w:val="00686C9D"/>
    <w:rsid w:val="006B0C76"/>
    <w:rsid w:val="006B2D5B"/>
    <w:rsid w:val="006B7D14"/>
    <w:rsid w:val="006D5B93"/>
    <w:rsid w:val="00713FBE"/>
    <w:rsid w:val="00725A7D"/>
    <w:rsid w:val="0073085C"/>
    <w:rsid w:val="00733784"/>
    <w:rsid w:val="00746505"/>
    <w:rsid w:val="00790BB3"/>
    <w:rsid w:val="00792043"/>
    <w:rsid w:val="00797EDD"/>
    <w:rsid w:val="007B0322"/>
    <w:rsid w:val="007C0E3F"/>
    <w:rsid w:val="007C206C"/>
    <w:rsid w:val="007C5729"/>
    <w:rsid w:val="008111E4"/>
    <w:rsid w:val="0081301C"/>
    <w:rsid w:val="00817DD6"/>
    <w:rsid w:val="008629A9"/>
    <w:rsid w:val="0088513A"/>
    <w:rsid w:val="00893C19"/>
    <w:rsid w:val="008D6C8D"/>
    <w:rsid w:val="008E1423"/>
    <w:rsid w:val="008E2B54"/>
    <w:rsid w:val="008E4404"/>
    <w:rsid w:val="008E58C7"/>
    <w:rsid w:val="008F5021"/>
    <w:rsid w:val="009030A9"/>
    <w:rsid w:val="00921D41"/>
    <w:rsid w:val="00943573"/>
    <w:rsid w:val="00971B61"/>
    <w:rsid w:val="00980C31"/>
    <w:rsid w:val="0099346B"/>
    <w:rsid w:val="009955FF"/>
    <w:rsid w:val="009D259D"/>
    <w:rsid w:val="00A04F1F"/>
    <w:rsid w:val="00A50D9D"/>
    <w:rsid w:val="00A53000"/>
    <w:rsid w:val="00A545C6"/>
    <w:rsid w:val="00A652D0"/>
    <w:rsid w:val="00A75F87"/>
    <w:rsid w:val="00A95D8B"/>
    <w:rsid w:val="00AC0270"/>
    <w:rsid w:val="00AC3EA3"/>
    <w:rsid w:val="00AC792D"/>
    <w:rsid w:val="00B14E95"/>
    <w:rsid w:val="00B400D6"/>
    <w:rsid w:val="00B43E14"/>
    <w:rsid w:val="00B657B8"/>
    <w:rsid w:val="00B84920"/>
    <w:rsid w:val="00B8556A"/>
    <w:rsid w:val="00C012A3"/>
    <w:rsid w:val="00C16F19"/>
    <w:rsid w:val="00C52A7B"/>
    <w:rsid w:val="00C6324C"/>
    <w:rsid w:val="00C640D3"/>
    <w:rsid w:val="00C679AA"/>
    <w:rsid w:val="00C724CF"/>
    <w:rsid w:val="00C75972"/>
    <w:rsid w:val="00C82792"/>
    <w:rsid w:val="00C85630"/>
    <w:rsid w:val="00C948FD"/>
    <w:rsid w:val="00C9712F"/>
    <w:rsid w:val="00CB43D5"/>
    <w:rsid w:val="00CB57A5"/>
    <w:rsid w:val="00CC76F9"/>
    <w:rsid w:val="00CD066B"/>
    <w:rsid w:val="00CD46E2"/>
    <w:rsid w:val="00D00D0B"/>
    <w:rsid w:val="00D04B69"/>
    <w:rsid w:val="00D2312D"/>
    <w:rsid w:val="00D2342F"/>
    <w:rsid w:val="00D537FA"/>
    <w:rsid w:val="00D5547D"/>
    <w:rsid w:val="00D80D99"/>
    <w:rsid w:val="00D9503C"/>
    <w:rsid w:val="00DD73EF"/>
    <w:rsid w:val="00DE23E8"/>
    <w:rsid w:val="00E0128B"/>
    <w:rsid w:val="00E36116"/>
    <w:rsid w:val="00E45C03"/>
    <w:rsid w:val="00E64E17"/>
    <w:rsid w:val="00EA3D3C"/>
    <w:rsid w:val="00EC7CC3"/>
    <w:rsid w:val="00F46494"/>
    <w:rsid w:val="00F558AB"/>
    <w:rsid w:val="00F61D89"/>
    <w:rsid w:val="00F86ABB"/>
    <w:rsid w:val="00FD76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BA59A7"/>
  <w15:docId w15:val="{B98209AD-3451-4824-82E1-1DFAFFB13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HAnsi" w:hAnsiTheme="maj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0D99"/>
    <w:pPr>
      <w:spacing w:before="120" w:after="240" w:line="240" w:lineRule="auto"/>
    </w:pPr>
    <w:rPr>
      <w:rFonts w:ascii="Times New Roman" w:hAnsi="Times New Roman"/>
      <w:sz w:val="24"/>
    </w:rPr>
  </w:style>
  <w:style w:type="paragraph" w:styleId="Heading1">
    <w:name w:val="heading 1"/>
    <w:basedOn w:val="ListParagraph"/>
    <w:next w:val="Normal"/>
    <w:link w:val="Heading1Char"/>
    <w:uiPriority w:val="2"/>
    <w:qFormat/>
    <w:rsid w:val="00D80D99"/>
    <w:pPr>
      <w:numPr>
        <w:numId w:val="17"/>
      </w:numPr>
      <w:spacing w:before="240"/>
      <w:contextualSpacing w:val="0"/>
      <w:outlineLvl w:val="0"/>
    </w:pPr>
    <w:rPr>
      <w:b/>
    </w:rPr>
  </w:style>
  <w:style w:type="paragraph" w:styleId="Heading2">
    <w:name w:val="heading 2"/>
    <w:basedOn w:val="Heading1"/>
    <w:next w:val="Normal"/>
    <w:link w:val="Heading2Char"/>
    <w:uiPriority w:val="2"/>
    <w:qFormat/>
    <w:rsid w:val="00D80D99"/>
    <w:pPr>
      <w:numPr>
        <w:ilvl w:val="1"/>
      </w:numPr>
      <w:spacing w:after="200"/>
      <w:outlineLvl w:val="1"/>
    </w:pPr>
  </w:style>
  <w:style w:type="paragraph" w:styleId="Heading3">
    <w:name w:val="heading 3"/>
    <w:basedOn w:val="Normal"/>
    <w:next w:val="Normal"/>
    <w:link w:val="Heading3Char"/>
    <w:uiPriority w:val="2"/>
    <w:qFormat/>
    <w:rsid w:val="00D80D99"/>
    <w:pPr>
      <w:keepNext/>
      <w:keepLines/>
      <w:numPr>
        <w:ilvl w:val="2"/>
        <w:numId w:val="17"/>
      </w:numPr>
      <w:spacing w:before="40" w:after="120"/>
      <w:outlineLvl w:val="2"/>
    </w:pPr>
    <w:rPr>
      <w:rFonts w:eastAsiaTheme="majorEastAsia" w:cstheme="majorBidi"/>
      <w:b/>
      <w:szCs w:val="24"/>
    </w:rPr>
  </w:style>
  <w:style w:type="paragraph" w:styleId="Heading4">
    <w:name w:val="heading 4"/>
    <w:basedOn w:val="Heading3"/>
    <w:next w:val="Normal"/>
    <w:link w:val="Heading4Char"/>
    <w:uiPriority w:val="2"/>
    <w:qFormat/>
    <w:rsid w:val="00D80D99"/>
    <w:pPr>
      <w:numPr>
        <w:ilvl w:val="3"/>
      </w:numPr>
      <w:outlineLvl w:val="3"/>
    </w:pPr>
    <w:rPr>
      <w:iCs/>
    </w:rPr>
  </w:style>
  <w:style w:type="paragraph" w:styleId="Heading5">
    <w:name w:val="heading 5"/>
    <w:basedOn w:val="Heading4"/>
    <w:next w:val="Normal"/>
    <w:link w:val="Heading5Char"/>
    <w:uiPriority w:val="2"/>
    <w:qFormat/>
    <w:rsid w:val="00D80D99"/>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147395"/>
    <w:rPr>
      <w:rFonts w:ascii="Times New Roman" w:eastAsia="Cambria" w:hAnsi="Times New Roman" w:cs="Times New Roman"/>
      <w:b/>
      <w:sz w:val="24"/>
      <w:szCs w:val="24"/>
    </w:rPr>
  </w:style>
  <w:style w:type="character" w:customStyle="1" w:styleId="Heading2Char">
    <w:name w:val="Heading 2 Char"/>
    <w:basedOn w:val="DefaultParagraphFont"/>
    <w:link w:val="Heading2"/>
    <w:uiPriority w:val="2"/>
    <w:rsid w:val="00147395"/>
    <w:rPr>
      <w:rFonts w:ascii="Times New Roman" w:eastAsia="Cambria" w:hAnsi="Times New Roman" w:cs="Times New Roman"/>
      <w:b/>
      <w:sz w:val="24"/>
      <w:szCs w:val="24"/>
    </w:rPr>
  </w:style>
  <w:style w:type="character" w:styleId="Emphasis">
    <w:name w:val="Emphasis"/>
    <w:basedOn w:val="DefaultParagraphFont"/>
    <w:uiPriority w:val="20"/>
    <w:qFormat/>
    <w:rsid w:val="00C724CF"/>
    <w:rPr>
      <w:rFonts w:ascii="Times New Roman" w:hAnsi="Times New Roman"/>
      <w:i/>
      <w:iCs/>
    </w:rPr>
  </w:style>
  <w:style w:type="paragraph" w:styleId="ListParagraph">
    <w:name w:val="List Paragraph"/>
    <w:basedOn w:val="Normal"/>
    <w:uiPriority w:val="3"/>
    <w:qFormat/>
    <w:rsid w:val="00310124"/>
    <w:pPr>
      <w:numPr>
        <w:numId w:val="14"/>
      </w:numPr>
      <w:ind w:left="1434" w:hanging="357"/>
      <w:contextualSpacing/>
    </w:pPr>
    <w:rPr>
      <w:rFonts w:eastAsia="Cambria" w:cs="Times New Roman"/>
      <w:szCs w:val="24"/>
    </w:rPr>
  </w:style>
  <w:style w:type="character" w:styleId="Strong">
    <w:name w:val="Strong"/>
    <w:basedOn w:val="DefaultParagraphFont"/>
    <w:uiPriority w:val="22"/>
    <w:qFormat/>
    <w:rsid w:val="00C724CF"/>
    <w:rPr>
      <w:rFonts w:ascii="Times New Roman" w:hAnsi="Times New Roman"/>
      <w:b/>
      <w:bCs/>
    </w:rPr>
  </w:style>
  <w:style w:type="paragraph" w:styleId="NormalWeb">
    <w:name w:val="Normal (Web)"/>
    <w:basedOn w:val="Normal"/>
    <w:uiPriority w:val="99"/>
    <w:unhideWhenUsed/>
    <w:rsid w:val="00117666"/>
    <w:pPr>
      <w:spacing w:before="100" w:beforeAutospacing="1" w:after="100" w:afterAutospacing="1"/>
    </w:pPr>
    <w:rPr>
      <w:rFonts w:eastAsia="Times New Roman" w:cs="Times New Roman"/>
      <w:szCs w:val="24"/>
    </w:rPr>
  </w:style>
  <w:style w:type="paragraph" w:styleId="Header">
    <w:name w:val="header"/>
    <w:basedOn w:val="Normal"/>
    <w:link w:val="HeaderChar"/>
    <w:uiPriority w:val="99"/>
    <w:unhideWhenUsed/>
    <w:rsid w:val="00A53000"/>
    <w:pPr>
      <w:tabs>
        <w:tab w:val="center" w:pos="4844"/>
        <w:tab w:val="right" w:pos="9689"/>
      </w:tabs>
    </w:pPr>
    <w:rPr>
      <w:b/>
    </w:rPr>
  </w:style>
  <w:style w:type="character" w:customStyle="1" w:styleId="HeaderChar">
    <w:name w:val="Header Char"/>
    <w:basedOn w:val="DefaultParagraphFont"/>
    <w:link w:val="Header"/>
    <w:uiPriority w:val="99"/>
    <w:rsid w:val="00A53000"/>
    <w:rPr>
      <w:rFonts w:ascii="Times New Roman" w:hAnsi="Times New Roman"/>
      <w:b/>
      <w:sz w:val="24"/>
    </w:rPr>
  </w:style>
  <w:style w:type="paragraph" w:styleId="Footer">
    <w:name w:val="footer"/>
    <w:basedOn w:val="Normal"/>
    <w:link w:val="FooterChar"/>
    <w:uiPriority w:val="99"/>
    <w:unhideWhenUsed/>
    <w:rsid w:val="00117666"/>
    <w:pPr>
      <w:tabs>
        <w:tab w:val="center" w:pos="4844"/>
        <w:tab w:val="right" w:pos="9689"/>
      </w:tabs>
      <w:spacing w:after="0"/>
    </w:pPr>
  </w:style>
  <w:style w:type="character" w:customStyle="1" w:styleId="FooterChar">
    <w:name w:val="Footer Char"/>
    <w:basedOn w:val="DefaultParagraphFont"/>
    <w:link w:val="Footer"/>
    <w:uiPriority w:val="99"/>
    <w:rsid w:val="00117666"/>
  </w:style>
  <w:style w:type="table" w:styleId="TableGrid">
    <w:name w:val="Table Grid"/>
    <w:basedOn w:val="TableNormal"/>
    <w:uiPriority w:val="59"/>
    <w:rsid w:val="001176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17666"/>
    <w:pPr>
      <w:spacing w:after="0"/>
    </w:pPr>
    <w:rPr>
      <w:sz w:val="20"/>
      <w:szCs w:val="20"/>
    </w:rPr>
  </w:style>
  <w:style w:type="character" w:customStyle="1" w:styleId="FootnoteTextChar">
    <w:name w:val="Footnote Text Char"/>
    <w:basedOn w:val="DefaultParagraphFont"/>
    <w:link w:val="FootnoteText"/>
    <w:uiPriority w:val="99"/>
    <w:semiHidden/>
    <w:rsid w:val="00117666"/>
    <w:rPr>
      <w:sz w:val="20"/>
      <w:szCs w:val="20"/>
    </w:rPr>
  </w:style>
  <w:style w:type="character" w:styleId="FootnoteReference">
    <w:name w:val="footnote reference"/>
    <w:basedOn w:val="DefaultParagraphFont"/>
    <w:uiPriority w:val="99"/>
    <w:semiHidden/>
    <w:unhideWhenUsed/>
    <w:rsid w:val="00117666"/>
    <w:rPr>
      <w:vertAlign w:val="superscript"/>
    </w:rPr>
  </w:style>
  <w:style w:type="paragraph" w:styleId="Caption">
    <w:name w:val="caption"/>
    <w:basedOn w:val="Normal"/>
    <w:next w:val="NoSpacing"/>
    <w:uiPriority w:val="35"/>
    <w:unhideWhenUsed/>
    <w:qFormat/>
    <w:rsid w:val="00A53000"/>
    <w:pPr>
      <w:keepNext/>
    </w:pPr>
    <w:rPr>
      <w:rFonts w:cs="Times New Roman"/>
      <w:b/>
      <w:bCs/>
      <w:szCs w:val="24"/>
    </w:rPr>
  </w:style>
  <w:style w:type="paragraph" w:styleId="BalloonText">
    <w:name w:val="Balloon Text"/>
    <w:basedOn w:val="Normal"/>
    <w:link w:val="BalloonTextChar"/>
    <w:uiPriority w:val="99"/>
    <w:semiHidden/>
    <w:unhideWhenUsed/>
    <w:rsid w:val="0011766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7666"/>
    <w:rPr>
      <w:rFonts w:ascii="Tahoma" w:hAnsi="Tahoma" w:cs="Tahoma"/>
      <w:sz w:val="16"/>
      <w:szCs w:val="16"/>
    </w:rPr>
  </w:style>
  <w:style w:type="character" w:styleId="LineNumber">
    <w:name w:val="line number"/>
    <w:basedOn w:val="DefaultParagraphFont"/>
    <w:uiPriority w:val="99"/>
    <w:semiHidden/>
    <w:unhideWhenUsed/>
    <w:rsid w:val="00117666"/>
  </w:style>
  <w:style w:type="paragraph" w:styleId="EndnoteText">
    <w:name w:val="endnote text"/>
    <w:basedOn w:val="Normal"/>
    <w:link w:val="EndnoteTextChar"/>
    <w:uiPriority w:val="99"/>
    <w:semiHidden/>
    <w:unhideWhenUsed/>
    <w:rsid w:val="00CD066B"/>
    <w:pPr>
      <w:spacing w:after="0"/>
    </w:pPr>
    <w:rPr>
      <w:sz w:val="20"/>
      <w:szCs w:val="20"/>
    </w:rPr>
  </w:style>
  <w:style w:type="character" w:customStyle="1" w:styleId="EndnoteTextChar">
    <w:name w:val="Endnote Text Char"/>
    <w:basedOn w:val="DefaultParagraphFont"/>
    <w:link w:val="EndnoteText"/>
    <w:uiPriority w:val="99"/>
    <w:semiHidden/>
    <w:rsid w:val="00CD066B"/>
    <w:rPr>
      <w:sz w:val="20"/>
      <w:szCs w:val="20"/>
    </w:rPr>
  </w:style>
  <w:style w:type="character" w:styleId="EndnoteReference">
    <w:name w:val="endnote reference"/>
    <w:basedOn w:val="DefaultParagraphFont"/>
    <w:uiPriority w:val="99"/>
    <w:semiHidden/>
    <w:unhideWhenUsed/>
    <w:rsid w:val="00CD066B"/>
    <w:rPr>
      <w:vertAlign w:val="superscript"/>
    </w:rPr>
  </w:style>
  <w:style w:type="character" w:styleId="CommentReference">
    <w:name w:val="annotation reference"/>
    <w:basedOn w:val="DefaultParagraphFont"/>
    <w:uiPriority w:val="99"/>
    <w:semiHidden/>
    <w:unhideWhenUsed/>
    <w:rsid w:val="00725A7D"/>
    <w:rPr>
      <w:sz w:val="16"/>
      <w:szCs w:val="16"/>
    </w:rPr>
  </w:style>
  <w:style w:type="paragraph" w:styleId="CommentText">
    <w:name w:val="annotation text"/>
    <w:basedOn w:val="Normal"/>
    <w:link w:val="CommentTextChar"/>
    <w:uiPriority w:val="99"/>
    <w:semiHidden/>
    <w:unhideWhenUsed/>
    <w:rsid w:val="00725A7D"/>
    <w:rPr>
      <w:sz w:val="20"/>
      <w:szCs w:val="20"/>
    </w:rPr>
  </w:style>
  <w:style w:type="character" w:customStyle="1" w:styleId="CommentTextChar">
    <w:name w:val="Comment Text Char"/>
    <w:basedOn w:val="DefaultParagraphFont"/>
    <w:link w:val="CommentText"/>
    <w:uiPriority w:val="99"/>
    <w:semiHidden/>
    <w:rsid w:val="00725A7D"/>
    <w:rPr>
      <w:sz w:val="20"/>
      <w:szCs w:val="20"/>
    </w:rPr>
  </w:style>
  <w:style w:type="paragraph" w:styleId="CommentSubject">
    <w:name w:val="annotation subject"/>
    <w:basedOn w:val="CommentText"/>
    <w:next w:val="CommentText"/>
    <w:link w:val="CommentSubjectChar"/>
    <w:uiPriority w:val="99"/>
    <w:semiHidden/>
    <w:unhideWhenUsed/>
    <w:rsid w:val="00725A7D"/>
    <w:rPr>
      <w:b/>
      <w:bCs/>
    </w:rPr>
  </w:style>
  <w:style w:type="character" w:customStyle="1" w:styleId="CommentSubjectChar">
    <w:name w:val="Comment Subject Char"/>
    <w:basedOn w:val="CommentTextChar"/>
    <w:link w:val="CommentSubject"/>
    <w:uiPriority w:val="99"/>
    <w:semiHidden/>
    <w:rsid w:val="00725A7D"/>
    <w:rPr>
      <w:b/>
      <w:bCs/>
      <w:sz w:val="20"/>
      <w:szCs w:val="20"/>
    </w:rPr>
  </w:style>
  <w:style w:type="character" w:styleId="Hyperlink">
    <w:name w:val="Hyperlink"/>
    <w:basedOn w:val="DefaultParagraphFont"/>
    <w:uiPriority w:val="99"/>
    <w:unhideWhenUsed/>
    <w:rsid w:val="005A1D84"/>
    <w:rPr>
      <w:color w:val="0000FF"/>
      <w:u w:val="single"/>
    </w:rPr>
  </w:style>
  <w:style w:type="character" w:styleId="FollowedHyperlink">
    <w:name w:val="FollowedHyperlink"/>
    <w:basedOn w:val="DefaultParagraphFont"/>
    <w:uiPriority w:val="99"/>
    <w:semiHidden/>
    <w:unhideWhenUsed/>
    <w:rsid w:val="006D5B93"/>
    <w:rPr>
      <w:color w:val="800080" w:themeColor="followedHyperlink"/>
      <w:u w:val="single"/>
    </w:rPr>
  </w:style>
  <w:style w:type="paragraph" w:styleId="Title">
    <w:name w:val="Title"/>
    <w:basedOn w:val="Normal"/>
    <w:next w:val="Normal"/>
    <w:link w:val="TitleChar"/>
    <w:qFormat/>
    <w:rsid w:val="00D80D99"/>
    <w:pPr>
      <w:suppressLineNumbers/>
      <w:spacing w:before="240" w:after="360"/>
      <w:jc w:val="center"/>
    </w:pPr>
    <w:rPr>
      <w:rFonts w:cs="Times New Roman"/>
      <w:b/>
      <w:sz w:val="32"/>
      <w:szCs w:val="32"/>
    </w:rPr>
  </w:style>
  <w:style w:type="character" w:customStyle="1" w:styleId="TitleChar">
    <w:name w:val="Title Char"/>
    <w:basedOn w:val="DefaultParagraphFont"/>
    <w:link w:val="Title"/>
    <w:rsid w:val="00D80D99"/>
    <w:rPr>
      <w:rFonts w:ascii="Times New Roman" w:hAnsi="Times New Roman" w:cs="Times New Roman"/>
      <w:b/>
      <w:sz w:val="32"/>
      <w:szCs w:val="32"/>
    </w:rPr>
  </w:style>
  <w:style w:type="paragraph" w:styleId="Subtitle">
    <w:name w:val="Subtitle"/>
    <w:basedOn w:val="Normal"/>
    <w:next w:val="Normal"/>
    <w:link w:val="SubtitleChar"/>
    <w:uiPriority w:val="99"/>
    <w:unhideWhenUsed/>
    <w:qFormat/>
    <w:rsid w:val="00AC0270"/>
    <w:pPr>
      <w:spacing w:before="240"/>
    </w:pPr>
    <w:rPr>
      <w:rFonts w:cs="Times New Roman"/>
      <w:b/>
      <w:szCs w:val="24"/>
    </w:rPr>
  </w:style>
  <w:style w:type="character" w:customStyle="1" w:styleId="SubtitleChar">
    <w:name w:val="Subtitle Char"/>
    <w:basedOn w:val="DefaultParagraphFont"/>
    <w:link w:val="Subtitle"/>
    <w:uiPriority w:val="99"/>
    <w:rsid w:val="00651CA2"/>
    <w:rPr>
      <w:rFonts w:ascii="Times New Roman" w:hAnsi="Times New Roman" w:cs="Times New Roman"/>
      <w:b/>
      <w:sz w:val="24"/>
      <w:szCs w:val="24"/>
    </w:rPr>
  </w:style>
  <w:style w:type="character" w:customStyle="1" w:styleId="Heading3Char">
    <w:name w:val="Heading 3 Char"/>
    <w:basedOn w:val="DefaultParagraphFont"/>
    <w:link w:val="Heading3"/>
    <w:uiPriority w:val="2"/>
    <w:rsid w:val="005D1840"/>
    <w:rPr>
      <w:rFonts w:ascii="Times New Roman" w:eastAsiaTheme="majorEastAsia" w:hAnsi="Times New Roman" w:cstheme="majorBidi"/>
      <w:b/>
      <w:sz w:val="24"/>
      <w:szCs w:val="24"/>
    </w:rPr>
  </w:style>
  <w:style w:type="paragraph" w:styleId="NoSpacing">
    <w:name w:val="No Spacing"/>
    <w:uiPriority w:val="99"/>
    <w:unhideWhenUsed/>
    <w:qFormat/>
    <w:rsid w:val="00A53000"/>
    <w:pPr>
      <w:spacing w:after="0" w:line="240" w:lineRule="auto"/>
    </w:pPr>
    <w:rPr>
      <w:rFonts w:ascii="Times New Roman" w:hAnsi="Times New Roman"/>
      <w:sz w:val="24"/>
    </w:rPr>
  </w:style>
  <w:style w:type="character" w:customStyle="1" w:styleId="Heading4Char">
    <w:name w:val="Heading 4 Char"/>
    <w:basedOn w:val="DefaultParagraphFont"/>
    <w:link w:val="Heading4"/>
    <w:uiPriority w:val="2"/>
    <w:rsid w:val="005D1840"/>
    <w:rPr>
      <w:rFonts w:ascii="Times New Roman" w:eastAsiaTheme="majorEastAsia" w:hAnsi="Times New Roman" w:cstheme="majorBidi"/>
      <w:b/>
      <w:iCs/>
      <w:sz w:val="24"/>
      <w:szCs w:val="24"/>
    </w:rPr>
  </w:style>
  <w:style w:type="character" w:customStyle="1" w:styleId="Heading5Char">
    <w:name w:val="Heading 5 Char"/>
    <w:basedOn w:val="DefaultParagraphFont"/>
    <w:link w:val="Heading5"/>
    <w:uiPriority w:val="2"/>
    <w:rsid w:val="005D1840"/>
    <w:rPr>
      <w:rFonts w:ascii="Times New Roman" w:eastAsiaTheme="majorEastAsia" w:hAnsi="Times New Roman" w:cstheme="majorBidi"/>
      <w:b/>
      <w:iCs/>
      <w:sz w:val="24"/>
      <w:szCs w:val="24"/>
    </w:rPr>
  </w:style>
  <w:style w:type="paragraph" w:customStyle="1" w:styleId="AuthorList">
    <w:name w:val="Author List"/>
    <w:aliases w:val="Keywords,Abstract"/>
    <w:basedOn w:val="Subtitle"/>
    <w:next w:val="Normal"/>
    <w:uiPriority w:val="1"/>
    <w:qFormat/>
    <w:rsid w:val="00651CA2"/>
  </w:style>
  <w:style w:type="character" w:styleId="SubtleEmphasis">
    <w:name w:val="Subtle Emphasis"/>
    <w:basedOn w:val="DefaultParagraphFont"/>
    <w:uiPriority w:val="19"/>
    <w:qFormat/>
    <w:rsid w:val="00C724CF"/>
    <w:rPr>
      <w:rFonts w:ascii="Times New Roman" w:hAnsi="Times New Roman"/>
      <w:i/>
      <w:iCs/>
      <w:color w:val="404040" w:themeColor="text1" w:themeTint="BF"/>
    </w:rPr>
  </w:style>
  <w:style w:type="character" w:styleId="IntenseEmphasis">
    <w:name w:val="Intense Emphasis"/>
    <w:basedOn w:val="DefaultParagraphFont"/>
    <w:uiPriority w:val="21"/>
    <w:unhideWhenUsed/>
    <w:rsid w:val="00C724CF"/>
    <w:rPr>
      <w:rFonts w:ascii="Times New Roman" w:hAnsi="Times New Roman"/>
      <w:i/>
      <w:iCs/>
      <w:color w:val="auto"/>
    </w:rPr>
  </w:style>
  <w:style w:type="paragraph" w:styleId="Quote">
    <w:name w:val="Quote"/>
    <w:basedOn w:val="Normal"/>
    <w:next w:val="Normal"/>
    <w:link w:val="QuoteChar"/>
    <w:uiPriority w:val="29"/>
    <w:qFormat/>
    <w:rsid w:val="00C724C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724CF"/>
    <w:rPr>
      <w:rFonts w:ascii="Times New Roman" w:hAnsi="Times New Roman"/>
      <w:i/>
      <w:iCs/>
      <w:color w:val="404040" w:themeColor="text1" w:themeTint="BF"/>
      <w:sz w:val="24"/>
    </w:rPr>
  </w:style>
  <w:style w:type="character" w:styleId="IntenseReference">
    <w:name w:val="Intense Reference"/>
    <w:basedOn w:val="DefaultParagraphFont"/>
    <w:uiPriority w:val="32"/>
    <w:qFormat/>
    <w:rsid w:val="00C724CF"/>
    <w:rPr>
      <w:b/>
      <w:bCs/>
      <w:smallCaps/>
      <w:color w:val="auto"/>
      <w:spacing w:val="5"/>
    </w:rPr>
  </w:style>
  <w:style w:type="character" w:styleId="BookTitle">
    <w:name w:val="Book Title"/>
    <w:basedOn w:val="DefaultParagraphFont"/>
    <w:uiPriority w:val="33"/>
    <w:qFormat/>
    <w:rsid w:val="00C724CF"/>
    <w:rPr>
      <w:rFonts w:ascii="Times New Roman" w:hAnsi="Times New Roman"/>
      <w:b/>
      <w:bCs/>
      <w:i/>
      <w:iCs/>
      <w:spacing w:val="5"/>
    </w:rPr>
  </w:style>
  <w:style w:type="numbering" w:customStyle="1" w:styleId="Headings">
    <w:name w:val="Headings"/>
    <w:uiPriority w:val="99"/>
    <w:rsid w:val="00D80D99"/>
    <w:pPr>
      <w:numPr>
        <w:numId w:val="21"/>
      </w:numPr>
    </w:pPr>
  </w:style>
  <w:style w:type="paragraph" w:styleId="Revision">
    <w:name w:val="Revision"/>
    <w:hidden/>
    <w:uiPriority w:val="99"/>
    <w:semiHidden/>
    <w:rsid w:val="00A545C6"/>
    <w:pPr>
      <w:spacing w:after="0" w:line="240" w:lineRule="auto"/>
    </w:pPr>
    <w:rPr>
      <w:rFonts w:ascii="Times New Roman" w:hAnsi="Times New Roman"/>
      <w:sz w:val="24"/>
    </w:rPr>
  </w:style>
  <w:style w:type="paragraph" w:customStyle="1" w:styleId="EndNoteBibliographyTitle">
    <w:name w:val="EndNote Bibliography Title"/>
    <w:basedOn w:val="Normal"/>
    <w:link w:val="EndNoteBibliographyTitleChar"/>
    <w:rsid w:val="0099346B"/>
    <w:pPr>
      <w:spacing w:after="0"/>
      <w:jc w:val="center"/>
    </w:pPr>
    <w:rPr>
      <w:rFonts w:cs="Times New Roman"/>
      <w:noProof/>
    </w:rPr>
  </w:style>
  <w:style w:type="character" w:customStyle="1" w:styleId="EndNoteBibliographyTitleChar">
    <w:name w:val="EndNote Bibliography Title Char"/>
    <w:basedOn w:val="DefaultParagraphFont"/>
    <w:link w:val="EndNoteBibliographyTitle"/>
    <w:rsid w:val="0099346B"/>
    <w:rPr>
      <w:rFonts w:ascii="Times New Roman" w:hAnsi="Times New Roman" w:cs="Times New Roman"/>
      <w:noProof/>
      <w:sz w:val="24"/>
    </w:rPr>
  </w:style>
  <w:style w:type="paragraph" w:customStyle="1" w:styleId="EndNoteBibliography">
    <w:name w:val="EndNote Bibliography"/>
    <w:basedOn w:val="Normal"/>
    <w:link w:val="EndNoteBibliographyChar"/>
    <w:rsid w:val="0099346B"/>
    <w:rPr>
      <w:rFonts w:cs="Times New Roman"/>
      <w:noProof/>
    </w:rPr>
  </w:style>
  <w:style w:type="character" w:customStyle="1" w:styleId="EndNoteBibliographyChar">
    <w:name w:val="EndNote Bibliography Char"/>
    <w:basedOn w:val="DefaultParagraphFont"/>
    <w:link w:val="EndNoteBibliography"/>
    <w:rsid w:val="0099346B"/>
    <w:rPr>
      <w:rFonts w:ascii="Times New Roman" w:hAnsi="Times New Roman" w:cs="Times New Roman"/>
      <w:noProof/>
      <w:sz w:val="24"/>
    </w:rPr>
  </w:style>
  <w:style w:type="character" w:styleId="UnresolvedMention">
    <w:name w:val="Unresolved Mention"/>
    <w:basedOn w:val="DefaultParagraphFont"/>
    <w:uiPriority w:val="99"/>
    <w:semiHidden/>
    <w:unhideWhenUsed/>
    <w:rsid w:val="009934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52381">
      <w:bodyDiv w:val="1"/>
      <w:marLeft w:val="0"/>
      <w:marRight w:val="0"/>
      <w:marTop w:val="0"/>
      <w:marBottom w:val="0"/>
      <w:divBdr>
        <w:top w:val="none" w:sz="0" w:space="0" w:color="auto"/>
        <w:left w:val="none" w:sz="0" w:space="0" w:color="auto"/>
        <w:bottom w:val="none" w:sz="0" w:space="0" w:color="auto"/>
        <w:right w:val="none" w:sz="0" w:space="0" w:color="auto"/>
      </w:divBdr>
    </w:div>
    <w:div w:id="83501254">
      <w:bodyDiv w:val="1"/>
      <w:marLeft w:val="0"/>
      <w:marRight w:val="0"/>
      <w:marTop w:val="0"/>
      <w:marBottom w:val="0"/>
      <w:divBdr>
        <w:top w:val="none" w:sz="0" w:space="0" w:color="auto"/>
        <w:left w:val="none" w:sz="0" w:space="0" w:color="auto"/>
        <w:bottom w:val="none" w:sz="0" w:space="0" w:color="auto"/>
        <w:right w:val="none" w:sz="0" w:space="0" w:color="auto"/>
      </w:divBdr>
    </w:div>
    <w:div w:id="171993267">
      <w:bodyDiv w:val="1"/>
      <w:marLeft w:val="0"/>
      <w:marRight w:val="0"/>
      <w:marTop w:val="0"/>
      <w:marBottom w:val="0"/>
      <w:divBdr>
        <w:top w:val="none" w:sz="0" w:space="0" w:color="auto"/>
        <w:left w:val="none" w:sz="0" w:space="0" w:color="auto"/>
        <w:bottom w:val="none" w:sz="0" w:space="0" w:color="auto"/>
        <w:right w:val="none" w:sz="0" w:space="0" w:color="auto"/>
      </w:divBdr>
    </w:div>
    <w:div w:id="330254591">
      <w:bodyDiv w:val="1"/>
      <w:marLeft w:val="0"/>
      <w:marRight w:val="0"/>
      <w:marTop w:val="0"/>
      <w:marBottom w:val="0"/>
      <w:divBdr>
        <w:top w:val="none" w:sz="0" w:space="0" w:color="auto"/>
        <w:left w:val="none" w:sz="0" w:space="0" w:color="auto"/>
        <w:bottom w:val="none" w:sz="0" w:space="0" w:color="auto"/>
        <w:right w:val="none" w:sz="0" w:space="0" w:color="auto"/>
      </w:divBdr>
    </w:div>
    <w:div w:id="368335732">
      <w:bodyDiv w:val="1"/>
      <w:marLeft w:val="0"/>
      <w:marRight w:val="0"/>
      <w:marTop w:val="0"/>
      <w:marBottom w:val="0"/>
      <w:divBdr>
        <w:top w:val="none" w:sz="0" w:space="0" w:color="auto"/>
        <w:left w:val="none" w:sz="0" w:space="0" w:color="auto"/>
        <w:bottom w:val="none" w:sz="0" w:space="0" w:color="auto"/>
        <w:right w:val="none" w:sz="0" w:space="0" w:color="auto"/>
      </w:divBdr>
    </w:div>
    <w:div w:id="476724946">
      <w:bodyDiv w:val="1"/>
      <w:marLeft w:val="0"/>
      <w:marRight w:val="0"/>
      <w:marTop w:val="0"/>
      <w:marBottom w:val="0"/>
      <w:divBdr>
        <w:top w:val="none" w:sz="0" w:space="0" w:color="auto"/>
        <w:left w:val="none" w:sz="0" w:space="0" w:color="auto"/>
        <w:bottom w:val="none" w:sz="0" w:space="0" w:color="auto"/>
        <w:right w:val="none" w:sz="0" w:space="0" w:color="auto"/>
      </w:divBdr>
    </w:div>
    <w:div w:id="566258189">
      <w:bodyDiv w:val="1"/>
      <w:marLeft w:val="0"/>
      <w:marRight w:val="0"/>
      <w:marTop w:val="0"/>
      <w:marBottom w:val="0"/>
      <w:divBdr>
        <w:top w:val="none" w:sz="0" w:space="0" w:color="auto"/>
        <w:left w:val="none" w:sz="0" w:space="0" w:color="auto"/>
        <w:bottom w:val="none" w:sz="0" w:space="0" w:color="auto"/>
        <w:right w:val="none" w:sz="0" w:space="0" w:color="auto"/>
      </w:divBdr>
    </w:div>
    <w:div w:id="625626042">
      <w:bodyDiv w:val="1"/>
      <w:marLeft w:val="0"/>
      <w:marRight w:val="0"/>
      <w:marTop w:val="0"/>
      <w:marBottom w:val="0"/>
      <w:divBdr>
        <w:top w:val="none" w:sz="0" w:space="0" w:color="auto"/>
        <w:left w:val="none" w:sz="0" w:space="0" w:color="auto"/>
        <w:bottom w:val="none" w:sz="0" w:space="0" w:color="auto"/>
        <w:right w:val="none" w:sz="0" w:space="0" w:color="auto"/>
      </w:divBdr>
    </w:div>
    <w:div w:id="935138230">
      <w:bodyDiv w:val="1"/>
      <w:marLeft w:val="0"/>
      <w:marRight w:val="0"/>
      <w:marTop w:val="0"/>
      <w:marBottom w:val="0"/>
      <w:divBdr>
        <w:top w:val="none" w:sz="0" w:space="0" w:color="auto"/>
        <w:left w:val="none" w:sz="0" w:space="0" w:color="auto"/>
        <w:bottom w:val="none" w:sz="0" w:space="0" w:color="auto"/>
        <w:right w:val="none" w:sz="0" w:space="0" w:color="auto"/>
      </w:divBdr>
    </w:div>
    <w:div w:id="1002313091">
      <w:bodyDiv w:val="1"/>
      <w:marLeft w:val="0"/>
      <w:marRight w:val="0"/>
      <w:marTop w:val="0"/>
      <w:marBottom w:val="0"/>
      <w:divBdr>
        <w:top w:val="none" w:sz="0" w:space="0" w:color="auto"/>
        <w:left w:val="none" w:sz="0" w:space="0" w:color="auto"/>
        <w:bottom w:val="none" w:sz="0" w:space="0" w:color="auto"/>
        <w:right w:val="none" w:sz="0" w:space="0" w:color="auto"/>
      </w:divBdr>
    </w:div>
    <w:div w:id="2108455780">
      <w:bodyDiv w:val="1"/>
      <w:marLeft w:val="0"/>
      <w:marRight w:val="0"/>
      <w:marTop w:val="0"/>
      <w:marBottom w:val="0"/>
      <w:divBdr>
        <w:top w:val="none" w:sz="0" w:space="0" w:color="auto"/>
        <w:left w:val="none" w:sz="0" w:space="0" w:color="auto"/>
        <w:bottom w:val="none" w:sz="0" w:space="0" w:color="auto"/>
        <w:right w:val="none" w:sz="0" w:space="0" w:color="auto"/>
      </w:divBdr>
    </w:div>
    <w:div w:id="2130515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shua.stocco\Documents\Templates\Frontiers_Word_Templates\Frontiers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B8B29C5-C39B-41C8-9567-444369AD2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Frontiers_template</Template>
  <TotalTime>0</TotalTime>
  <Pages>12</Pages>
  <Words>7916</Words>
  <Characters>45122</Characters>
  <Application>Microsoft Office Word</Application>
  <DocSecurity>0</DocSecurity>
  <Lines>376</Lines>
  <Paragraphs>105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 Veronese</dc:creator>
  <cp:keywords/>
  <dc:description/>
  <cp:lastModifiedBy>Smith, Lee</cp:lastModifiedBy>
  <cp:revision>2</cp:revision>
  <cp:lastPrinted>2021-10-29T09:45:00Z</cp:lastPrinted>
  <dcterms:created xsi:type="dcterms:W3CDTF">2021-11-26T21:03:00Z</dcterms:created>
  <dcterms:modified xsi:type="dcterms:W3CDTF">2021-11-26T21:03:00Z</dcterms:modified>
</cp:coreProperties>
</file>