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35D04" w14:textId="1465A32F" w:rsidR="00AA683E" w:rsidRPr="007E088C" w:rsidRDefault="00AA683E" w:rsidP="007B2068">
      <w:pPr>
        <w:spacing w:line="480" w:lineRule="auto"/>
      </w:pPr>
      <w:r w:rsidRPr="007E088C">
        <w:t xml:space="preserve">Running head: BODY </w:t>
      </w:r>
      <w:r w:rsidR="003D4A01" w:rsidRPr="007E088C">
        <w:t>AND APPEARANCE SELF-CONSCIOUS EMOTIONS SCALE</w:t>
      </w:r>
    </w:p>
    <w:p w14:paraId="05643FE5" w14:textId="77777777" w:rsidR="00AA683E" w:rsidRPr="007E088C" w:rsidRDefault="00AA683E" w:rsidP="007B2068">
      <w:pPr>
        <w:spacing w:line="480" w:lineRule="auto"/>
      </w:pPr>
    </w:p>
    <w:p w14:paraId="71F3D4B5" w14:textId="77777777" w:rsidR="00AA683E" w:rsidRPr="007E088C" w:rsidRDefault="00AA683E" w:rsidP="007B2068">
      <w:pPr>
        <w:spacing w:line="480" w:lineRule="auto"/>
      </w:pPr>
    </w:p>
    <w:p w14:paraId="66096E79" w14:textId="4EA95C26" w:rsidR="00AA683E" w:rsidRPr="00086491" w:rsidRDefault="00AA683E" w:rsidP="00086491">
      <w:pPr>
        <w:pStyle w:val="Title"/>
      </w:pPr>
      <w:r w:rsidRPr="00086491">
        <w:t xml:space="preserve">Psychometric Properties of </w:t>
      </w:r>
      <w:r w:rsidR="00D8303A" w:rsidRPr="00086491">
        <w:t xml:space="preserve">a </w:t>
      </w:r>
      <w:r w:rsidRPr="00086491">
        <w:t>Bahasa Malaysia (Malay) Translation of the Body and Appearance Self-Conscious Emotions Scale (BASES)</w:t>
      </w:r>
      <w:r w:rsidR="007664E8" w:rsidRPr="00086491">
        <w:t>: An Assessment using Exploratory Structural Equation Modelling</w:t>
      </w:r>
    </w:p>
    <w:p w14:paraId="145D0AE0" w14:textId="77777777" w:rsidR="00AA683E" w:rsidRPr="007E088C" w:rsidRDefault="00AA683E" w:rsidP="007B2068">
      <w:pPr>
        <w:spacing w:line="480" w:lineRule="auto"/>
      </w:pPr>
    </w:p>
    <w:p w14:paraId="658B217B" w14:textId="77777777" w:rsidR="00C5036F" w:rsidRDefault="00AA683E" w:rsidP="00C5036F">
      <w:pPr>
        <w:spacing w:line="480" w:lineRule="auto"/>
        <w:jc w:val="center"/>
      </w:pPr>
      <w:r w:rsidRPr="007E088C">
        <w:t>Viren Swami</w:t>
      </w:r>
      <w:r w:rsidRPr="007E088C">
        <w:rPr>
          <w:vertAlign w:val="superscript"/>
        </w:rPr>
        <w:t>1-2</w:t>
      </w:r>
      <w:r w:rsidRPr="007E088C">
        <w:t xml:space="preserve">, </w:t>
      </w:r>
      <w:r w:rsidR="00E904D8" w:rsidRPr="007E088C">
        <w:t>Christophe Maïano</w:t>
      </w:r>
      <w:r w:rsidR="00E904D8" w:rsidRPr="007E088C">
        <w:rPr>
          <w:vertAlign w:val="superscript"/>
        </w:rPr>
        <w:t>3</w:t>
      </w:r>
      <w:r w:rsidR="00E904D8" w:rsidRPr="007E088C">
        <w:t xml:space="preserve">, </w:t>
      </w:r>
      <w:proofErr w:type="spellStart"/>
      <w:r w:rsidRPr="007E088C">
        <w:t>Kah</w:t>
      </w:r>
      <w:proofErr w:type="spellEnd"/>
      <w:r w:rsidRPr="007E088C">
        <w:t xml:space="preserve"> Yan Wong</w:t>
      </w:r>
      <w:r w:rsidRPr="007E088C">
        <w:rPr>
          <w:vertAlign w:val="superscript"/>
        </w:rPr>
        <w:t>2</w:t>
      </w:r>
      <w:r w:rsidRPr="007E088C">
        <w:t xml:space="preserve">, </w:t>
      </w:r>
      <w:proofErr w:type="spellStart"/>
      <w:r w:rsidRPr="007E088C">
        <w:t>Hanoor</w:t>
      </w:r>
      <w:proofErr w:type="spellEnd"/>
      <w:r w:rsidRPr="007E088C">
        <w:t xml:space="preserve"> </w:t>
      </w:r>
      <w:proofErr w:type="spellStart"/>
      <w:r w:rsidRPr="007E088C">
        <w:t>Syahirah</w:t>
      </w:r>
      <w:proofErr w:type="spellEnd"/>
      <w:r w:rsidRPr="007E088C">
        <w:t xml:space="preserve"> </w:t>
      </w:r>
      <w:r w:rsidR="00E904D8" w:rsidRPr="007E088C">
        <w:t>Zahari</w:t>
      </w:r>
      <w:r w:rsidR="00242FE8" w:rsidRPr="007E088C">
        <w:rPr>
          <w:vertAlign w:val="superscript"/>
        </w:rPr>
        <w:t>4</w:t>
      </w:r>
      <w:r w:rsidR="00F130ED" w:rsidRPr="007E088C">
        <w:t xml:space="preserve">, </w:t>
      </w:r>
    </w:p>
    <w:p w14:paraId="1024139F" w14:textId="321B8A08" w:rsidR="00283C8F" w:rsidRPr="007E088C" w:rsidRDefault="00F130ED" w:rsidP="00C5036F">
      <w:pPr>
        <w:spacing w:line="480" w:lineRule="auto"/>
        <w:jc w:val="center"/>
      </w:pPr>
      <w:r w:rsidRPr="007E088C">
        <w:t>&amp; David Barron</w:t>
      </w:r>
      <w:r w:rsidRPr="007E088C">
        <w:rPr>
          <w:vertAlign w:val="superscript"/>
        </w:rPr>
        <w:t>2</w:t>
      </w:r>
    </w:p>
    <w:p w14:paraId="624B42F7" w14:textId="645C6BEF" w:rsidR="00283C8F" w:rsidRPr="007E088C" w:rsidRDefault="00283C8F" w:rsidP="00283C8F">
      <w:pPr>
        <w:spacing w:line="480" w:lineRule="auto"/>
        <w:jc w:val="center"/>
      </w:pPr>
    </w:p>
    <w:p w14:paraId="51C13330" w14:textId="531185EA" w:rsidR="00AA683E" w:rsidRPr="007E088C" w:rsidRDefault="00AA683E" w:rsidP="00283C8F">
      <w:pPr>
        <w:spacing w:line="480" w:lineRule="auto"/>
        <w:jc w:val="center"/>
      </w:pPr>
      <w:r w:rsidRPr="007E088C">
        <w:rPr>
          <w:vertAlign w:val="superscript"/>
        </w:rPr>
        <w:t>1</w:t>
      </w:r>
      <w:r w:rsidRPr="007E088C">
        <w:t>School of Psychology and Sport Science, Anglia Ruskin University, Cambridge, United Kingdom</w:t>
      </w:r>
    </w:p>
    <w:p w14:paraId="49DE1089" w14:textId="2A0262E0" w:rsidR="00AA683E" w:rsidRPr="007E088C" w:rsidRDefault="00AA683E" w:rsidP="00F130ED">
      <w:pPr>
        <w:spacing w:line="480" w:lineRule="auto"/>
        <w:jc w:val="center"/>
      </w:pPr>
      <w:r w:rsidRPr="007E088C">
        <w:rPr>
          <w:vertAlign w:val="superscript"/>
        </w:rPr>
        <w:t>2</w:t>
      </w:r>
      <w:r w:rsidRPr="007E088C">
        <w:t>Centre for Psychological Medicine, Perdana University, Kuala Lumpur, Malaysia</w:t>
      </w:r>
    </w:p>
    <w:p w14:paraId="7EF50F0D" w14:textId="21E596D4" w:rsidR="007664E8" w:rsidRPr="007E088C" w:rsidRDefault="00E904D8" w:rsidP="007664E8">
      <w:pPr>
        <w:spacing w:line="480" w:lineRule="auto"/>
        <w:jc w:val="center"/>
        <w:rPr>
          <w:lang w:val="en-US"/>
        </w:rPr>
      </w:pPr>
      <w:r w:rsidRPr="007E088C">
        <w:rPr>
          <w:vertAlign w:val="superscript"/>
          <w:lang w:val="en-US"/>
        </w:rPr>
        <w:t>3</w:t>
      </w:r>
      <w:r w:rsidRPr="007E088C">
        <w:rPr>
          <w:lang w:val="en-US"/>
        </w:rPr>
        <w:t xml:space="preserve">Cyberpsychology </w:t>
      </w:r>
      <w:r w:rsidR="007664E8" w:rsidRPr="007E088C">
        <w:rPr>
          <w:lang w:val="en-US"/>
        </w:rPr>
        <w:t>Laboratory and</w:t>
      </w:r>
      <w:r w:rsidR="007664E8" w:rsidRPr="007E088C">
        <w:rPr>
          <w:vertAlign w:val="superscript"/>
          <w:lang w:val="en-US"/>
        </w:rPr>
        <w:t xml:space="preserve"> </w:t>
      </w:r>
      <w:r w:rsidR="007664E8" w:rsidRPr="007E088C">
        <w:rPr>
          <w:lang w:val="en-US"/>
        </w:rPr>
        <w:t xml:space="preserve">Department of Psychoeducation and Psychology, Université du Québec </w:t>
      </w:r>
      <w:proofErr w:type="spellStart"/>
      <w:r w:rsidR="007664E8" w:rsidRPr="007E088C">
        <w:rPr>
          <w:lang w:val="en-US"/>
        </w:rPr>
        <w:t>en</w:t>
      </w:r>
      <w:proofErr w:type="spellEnd"/>
      <w:r w:rsidR="007664E8" w:rsidRPr="007E088C">
        <w:rPr>
          <w:lang w:val="en-US"/>
        </w:rPr>
        <w:t xml:space="preserve"> Outaouais, Saint-Jérôme, Canada</w:t>
      </w:r>
    </w:p>
    <w:p w14:paraId="7815FF6E" w14:textId="18E594A6" w:rsidR="007664E8" w:rsidRPr="007E088C" w:rsidRDefault="00242FE8" w:rsidP="007B2068">
      <w:pPr>
        <w:spacing w:line="480" w:lineRule="auto"/>
        <w:jc w:val="center"/>
      </w:pPr>
      <w:r w:rsidRPr="007E088C">
        <w:rPr>
          <w:vertAlign w:val="superscript"/>
        </w:rPr>
        <w:t>4</w:t>
      </w:r>
      <w:r w:rsidR="00E904D8" w:rsidRPr="007E088C">
        <w:t>Research Management Centre, Perdana University, Kuala Lumpur, Malaysia</w:t>
      </w:r>
    </w:p>
    <w:p w14:paraId="4CD1F3F6" w14:textId="77777777" w:rsidR="00AA683E" w:rsidRPr="007E088C" w:rsidRDefault="00AA683E" w:rsidP="007B2068">
      <w:pPr>
        <w:spacing w:line="480" w:lineRule="auto"/>
        <w:jc w:val="center"/>
      </w:pPr>
    </w:p>
    <w:p w14:paraId="2D8912BD" w14:textId="77777777" w:rsidR="00AA683E" w:rsidRPr="007E088C" w:rsidRDefault="00AA683E" w:rsidP="007B2068">
      <w:pPr>
        <w:spacing w:line="480" w:lineRule="auto"/>
        <w:rPr>
          <w:color w:val="737373"/>
        </w:rPr>
      </w:pPr>
    </w:p>
    <w:p w14:paraId="372BBD56" w14:textId="77777777" w:rsidR="00F130ED" w:rsidRPr="007E088C" w:rsidRDefault="00F130ED" w:rsidP="007B2068">
      <w:pPr>
        <w:spacing w:line="480" w:lineRule="auto"/>
      </w:pPr>
    </w:p>
    <w:p w14:paraId="62107F8D" w14:textId="77777777" w:rsidR="00F130ED" w:rsidRPr="007E088C" w:rsidRDefault="00F130ED" w:rsidP="007B2068">
      <w:pPr>
        <w:spacing w:line="480" w:lineRule="auto"/>
      </w:pPr>
    </w:p>
    <w:p w14:paraId="73F208D9" w14:textId="77777777" w:rsidR="00F130ED" w:rsidRPr="007E088C" w:rsidRDefault="00F130ED" w:rsidP="007B2068">
      <w:pPr>
        <w:spacing w:line="480" w:lineRule="auto"/>
      </w:pPr>
    </w:p>
    <w:p w14:paraId="5CBC8E04" w14:textId="2DFA3C8F" w:rsidR="00AA683E" w:rsidRPr="007E088C" w:rsidRDefault="00AA683E" w:rsidP="007B2068">
      <w:pPr>
        <w:spacing w:line="480" w:lineRule="auto"/>
        <w:rPr>
          <w:rStyle w:val="Hyperlink"/>
        </w:rPr>
      </w:pPr>
      <w:r w:rsidRPr="007E088C">
        <w:t xml:space="preserve">Address for correspondence: Prof. Viren Swami, School of Psychology and Sport Science, Anglia Ruskin University, East Road, Cambridge, Cambridgeshire CB1 1PT, United Kingdom. Email: </w:t>
      </w:r>
      <w:hyperlink r:id="rId7" w:history="1">
        <w:r w:rsidRPr="007E088C">
          <w:rPr>
            <w:rStyle w:val="Hyperlink"/>
          </w:rPr>
          <w:t>viren.swami@aru.ac.uk.</w:t>
        </w:r>
      </w:hyperlink>
    </w:p>
    <w:p w14:paraId="73BC5536" w14:textId="77777777" w:rsidR="00AA683E" w:rsidRPr="007E088C" w:rsidRDefault="00AA683E" w:rsidP="007B2068">
      <w:pPr>
        <w:spacing w:line="480" w:lineRule="auto"/>
        <w:rPr>
          <w:rStyle w:val="Hyperlink"/>
        </w:rPr>
      </w:pPr>
      <w:r w:rsidRPr="007E088C">
        <w:rPr>
          <w:rStyle w:val="Hyperlink"/>
        </w:rPr>
        <w:br w:type="page"/>
      </w:r>
    </w:p>
    <w:p w14:paraId="483EDFA0" w14:textId="202B67BD" w:rsidR="00AA683E" w:rsidRPr="00086491" w:rsidRDefault="003D4A01" w:rsidP="00086491">
      <w:pPr>
        <w:pStyle w:val="Heading1"/>
      </w:pPr>
      <w:r w:rsidRPr="00086491">
        <w:lastRenderedPageBreak/>
        <w:t>Abstract</w:t>
      </w:r>
    </w:p>
    <w:p w14:paraId="614D70B9" w14:textId="219412EF" w:rsidR="00DD0D1E" w:rsidRPr="00EA7E19" w:rsidRDefault="00DD0D1E" w:rsidP="007B2068">
      <w:pPr>
        <w:spacing w:line="480" w:lineRule="auto"/>
      </w:pPr>
      <w:r>
        <w:t>The Body and Appearance Self-Conscious Emotions Scale (BASES) measure</w:t>
      </w:r>
      <w:r w:rsidR="00C00194">
        <w:t>s</w:t>
      </w:r>
      <w:r>
        <w:t xml:space="preserve"> self-conscious emotions in relation to </w:t>
      </w:r>
      <w:r w:rsidR="003C543A">
        <w:t>the body and appearance</w:t>
      </w:r>
      <w:r>
        <w:t>. While</w:t>
      </w:r>
      <w:r w:rsidR="0063090F">
        <w:t xml:space="preserve"> </w:t>
      </w:r>
      <w:r>
        <w:t>scores have been shown to support a hypothesised 4-factor model consisting of facets of shame, guilt, authentic pride, and hubristic pride, previous studies are limited in their sole reliance on confirmatory factor analysis. Here, we assessed the psychometric properties of a novel Bahasa Malaysia translation of the BASES using an exploratory structural equation modelling (ESEM) framework. Malaysian adults</w:t>
      </w:r>
      <w:r w:rsidR="00C00194">
        <w:t xml:space="preserve"> (</w:t>
      </w:r>
      <w:r w:rsidR="00C00194">
        <w:rPr>
          <w:i/>
          <w:iCs/>
        </w:rPr>
        <w:t>N</w:t>
      </w:r>
      <w:r w:rsidR="00C00194">
        <w:t xml:space="preserve"> = 1,049)</w:t>
      </w:r>
      <w:r>
        <w:t xml:space="preserve"> completed the BASES along with measures of body appreciation, psychological well-being, and secure non-striving. The results of exploratory factor analysis and ESEM</w:t>
      </w:r>
      <w:r w:rsidR="0063090F">
        <w:t xml:space="preserve"> in separate split-half subsamples</w:t>
      </w:r>
      <w:r>
        <w:t xml:space="preserve"> supported a 2-dimensional model consisting of Shame-Guilt and Authentic-Hubristic Pride. </w:t>
      </w:r>
      <w:r w:rsidRPr="00C00194">
        <w:t xml:space="preserve">This 2-dimensional model was </w:t>
      </w:r>
      <w:r w:rsidR="003D0ECB">
        <w:t>broadly</w:t>
      </w:r>
      <w:r w:rsidRPr="00C00194">
        <w:t xml:space="preserve"> invariant across ethnicity</w:t>
      </w:r>
      <w:r w:rsidR="003D0ECB">
        <w:t>,</w:t>
      </w:r>
      <w:r w:rsidRPr="00C00194">
        <w:t xml:space="preserve"> gender,</w:t>
      </w:r>
      <w:r w:rsidR="003D0ECB">
        <w:t xml:space="preserve"> and age,</w:t>
      </w:r>
      <w:r w:rsidRPr="00C00194">
        <w:t xml:space="preserve"> had adequate internal consistency, and evidenced adequate con</w:t>
      </w:r>
      <w:r w:rsidR="009E13AB">
        <w:t xml:space="preserve">struct validity in relation to the </w:t>
      </w:r>
      <w:proofErr w:type="spellStart"/>
      <w:r w:rsidR="009E13AB">
        <w:t>Authenthic</w:t>
      </w:r>
      <w:proofErr w:type="spellEnd"/>
      <w:r w:rsidR="009E13AB">
        <w:t>-Hubristic Pride subscale</w:t>
      </w:r>
      <w:r w:rsidRPr="00C00194">
        <w:t>.</w:t>
      </w:r>
      <w:r>
        <w:t xml:space="preserve"> We interpret our findings as consistent with the view that cultural factors shape the way in which body and appearance-related self-conscious emotions are manifested. </w:t>
      </w:r>
      <w:r w:rsidR="00C00194">
        <w:t>Our</w:t>
      </w:r>
      <w:r>
        <w:t xml:space="preserve"> results also highlight the importance of considering alternative conceptualisations of body and appearance-related self-conscious emotions</w:t>
      </w:r>
      <w:r w:rsidR="00EA7E19">
        <w:t xml:space="preserve">, which previous studies may have </w:t>
      </w:r>
      <w:r w:rsidR="009F7F43">
        <w:t>obscured</w:t>
      </w:r>
      <w:r w:rsidR="00EA7E19">
        <w:t xml:space="preserve"> through their reliance on confirmatory </w:t>
      </w:r>
      <w:r w:rsidR="003F7982">
        <w:t xml:space="preserve">factor </w:t>
      </w:r>
      <w:r w:rsidR="0063090F">
        <w:t>analyses</w:t>
      </w:r>
      <w:r w:rsidR="00EA7E19">
        <w:t xml:space="preserve">. </w:t>
      </w:r>
    </w:p>
    <w:p w14:paraId="48A11E32" w14:textId="497F5770" w:rsidR="00C6029B" w:rsidRDefault="003D4A01" w:rsidP="00EA7E19">
      <w:pPr>
        <w:spacing w:line="480" w:lineRule="auto"/>
        <w:ind w:firstLine="720"/>
      </w:pPr>
      <w:r w:rsidRPr="007E088C">
        <w:rPr>
          <w:b/>
          <w:bCs/>
        </w:rPr>
        <w:t>Keywords:</w:t>
      </w:r>
      <w:r w:rsidR="00EA7E19">
        <w:t xml:space="preserve"> Self-conscious emotions; </w:t>
      </w:r>
      <w:r w:rsidR="00FE5B2A">
        <w:t>Body appearance</w:t>
      </w:r>
      <w:r w:rsidR="00EA7E19">
        <w:t>;</w:t>
      </w:r>
      <w:r w:rsidR="00FE5B2A">
        <w:t xml:space="preserve"> BASES;</w:t>
      </w:r>
      <w:r w:rsidR="00EA7E19">
        <w:t xml:space="preserve"> Exploratory structural equation modelling; Malaysia; Test adaptation</w:t>
      </w:r>
    </w:p>
    <w:p w14:paraId="4878E24C" w14:textId="608E52F3" w:rsidR="003D4A01" w:rsidRPr="007E088C" w:rsidRDefault="003D4A01" w:rsidP="007B2068">
      <w:pPr>
        <w:spacing w:line="480" w:lineRule="auto"/>
        <w:rPr>
          <w:b/>
          <w:bCs/>
        </w:rPr>
      </w:pPr>
    </w:p>
    <w:p w14:paraId="4F113035" w14:textId="61734BBA" w:rsidR="003D4A01" w:rsidRPr="007E088C" w:rsidRDefault="003D4A01" w:rsidP="007B2068">
      <w:pPr>
        <w:spacing w:line="480" w:lineRule="auto"/>
        <w:rPr>
          <w:b/>
          <w:bCs/>
        </w:rPr>
      </w:pPr>
      <w:r w:rsidRPr="007E088C">
        <w:rPr>
          <w:b/>
          <w:bCs/>
        </w:rPr>
        <w:br w:type="page"/>
      </w:r>
    </w:p>
    <w:p w14:paraId="4FC75CE4" w14:textId="0AB14D79" w:rsidR="003D4A01" w:rsidRPr="007E088C" w:rsidRDefault="003D4A01" w:rsidP="00086491">
      <w:pPr>
        <w:pStyle w:val="Heading1"/>
      </w:pPr>
      <w:r w:rsidRPr="007E088C">
        <w:lastRenderedPageBreak/>
        <w:t>1. Introduction</w:t>
      </w:r>
    </w:p>
    <w:p w14:paraId="4EF5D686" w14:textId="12B03BA2" w:rsidR="004F6F40" w:rsidRPr="007E088C" w:rsidRDefault="00730BE8" w:rsidP="007B2068">
      <w:pPr>
        <w:spacing w:line="480" w:lineRule="auto"/>
      </w:pPr>
      <w:r w:rsidRPr="007E088C">
        <w:rPr>
          <w:b/>
          <w:bCs/>
        </w:rPr>
        <w:tab/>
      </w:r>
      <w:r w:rsidRPr="007E088C">
        <w:t>According to attributional models (Tracy &amp; Robins, 2004</w:t>
      </w:r>
      <w:r w:rsidR="004F6F40" w:rsidRPr="007E088C">
        <w:t>, 2007</w:t>
      </w:r>
      <w:r w:rsidRPr="007E088C">
        <w:t xml:space="preserve">), self-conscious emotions are </w:t>
      </w:r>
      <w:r w:rsidR="00FB1EA9" w:rsidRPr="007E088C">
        <w:t xml:space="preserve">the result of social judgment processes whereby events relevant to one’s identity goals are attributed to causes within the individual (for a review, see </w:t>
      </w:r>
      <w:proofErr w:type="spellStart"/>
      <w:r w:rsidR="00FB1EA9" w:rsidRPr="007E088C">
        <w:t>Sznycer</w:t>
      </w:r>
      <w:proofErr w:type="spellEnd"/>
      <w:r w:rsidR="00FB1EA9" w:rsidRPr="007E088C">
        <w:t xml:space="preserve">, 2019). In this view, guilt is experienced when events that are incongruent with one’s identity goals are attributed to specific, unstable, or controllable aspects of the self, whereas shame is experienced when attributions are made to global, stable, uncontrollable aspects of the self (Tangney, 1990). On the other hand, </w:t>
      </w:r>
      <w:r w:rsidR="00161A71" w:rsidRPr="007E088C">
        <w:t xml:space="preserve">outcomes that are congruent with one’s identity elicit pride when they are attributed to specific and unstable aspects of the self or hubris when they are attributed to global or stable aspects of the self (Tracy &amp; Robins, 2014). </w:t>
      </w:r>
      <w:r w:rsidR="000E3C13" w:rsidRPr="007E088C">
        <w:t>T</w:t>
      </w:r>
      <w:r w:rsidR="00161A71" w:rsidRPr="007E088C">
        <w:t xml:space="preserve">his model of self-conscious emotions has been applied to a wide range of everyday settings (e.g., Bynum &amp; </w:t>
      </w:r>
      <w:proofErr w:type="spellStart"/>
      <w:r w:rsidR="00161A71" w:rsidRPr="007E088C">
        <w:t>Artino</w:t>
      </w:r>
      <w:proofErr w:type="spellEnd"/>
      <w:r w:rsidR="00161A71" w:rsidRPr="007E088C">
        <w:t xml:space="preserve">, 2018), </w:t>
      </w:r>
      <w:r w:rsidR="000E3C13" w:rsidRPr="007E088C">
        <w:t xml:space="preserve">but </w:t>
      </w:r>
      <w:r w:rsidR="00161A71" w:rsidRPr="007E088C">
        <w:t>they have been most widely studied in the context of body image and physical activity (</w:t>
      </w:r>
      <w:r w:rsidR="000F68D3" w:rsidRPr="007E088C">
        <w:t xml:space="preserve">for a review, see </w:t>
      </w:r>
      <w:proofErr w:type="spellStart"/>
      <w:r w:rsidR="000F68D3" w:rsidRPr="007E088C">
        <w:t>Sabiston</w:t>
      </w:r>
      <w:proofErr w:type="spellEnd"/>
      <w:r w:rsidR="000F68D3" w:rsidRPr="007E088C">
        <w:t xml:space="preserve"> et al., 2019). </w:t>
      </w:r>
      <w:r w:rsidR="00161A71" w:rsidRPr="007E088C">
        <w:t xml:space="preserve"> </w:t>
      </w:r>
    </w:p>
    <w:p w14:paraId="1B50BCF6" w14:textId="113ADA15" w:rsidR="000F68D3" w:rsidRPr="007E088C" w:rsidRDefault="000F68D3" w:rsidP="007B2068">
      <w:pPr>
        <w:spacing w:line="480" w:lineRule="auto"/>
      </w:pPr>
      <w:r w:rsidRPr="007E088C">
        <w:tab/>
        <w:t xml:space="preserve">More specifically, </w:t>
      </w:r>
      <w:r w:rsidR="00917EA1" w:rsidRPr="007E088C">
        <w:t xml:space="preserve">events that are incongruent with one’s identity and that are attributed to specific, unstable, or controllable aspects of the self (e.g., consumption of fatty foods) are </w:t>
      </w:r>
      <w:r w:rsidR="002F5BE3">
        <w:t>thought</w:t>
      </w:r>
      <w:r w:rsidR="00917EA1" w:rsidRPr="007E088C">
        <w:t xml:space="preserve"> to trigger guilt, whereas those that are attributed to global, stable, and uncontrollable aspects of the self (</w:t>
      </w:r>
      <w:r w:rsidR="002F5BE3">
        <w:t xml:space="preserve">e.g., </w:t>
      </w:r>
      <w:r w:rsidR="00917EA1" w:rsidRPr="007E088C">
        <w:t xml:space="preserve">failure to attain internalised ideals of appearance) trigger feelings of shame (Castonguay et al., 2012). </w:t>
      </w:r>
      <w:r w:rsidR="0052221D">
        <w:t>Conversely</w:t>
      </w:r>
      <w:r w:rsidR="00917EA1" w:rsidRPr="007E088C">
        <w:t>, authentic pride is experienced when an individual undertakes specific behaviours or achieves goals that are consistent with internalised social standards (e.g., exercising regularly), whereas hubristic pride involves more global and less controllable aspects of the self (e.g., being a physically attractive person</w:t>
      </w:r>
      <w:r w:rsidR="00F130ED" w:rsidRPr="007E088C">
        <w:t xml:space="preserve">; </w:t>
      </w:r>
      <w:r w:rsidR="00917EA1" w:rsidRPr="007E088C">
        <w:t xml:space="preserve">Castonguay et al., 2013). </w:t>
      </w:r>
      <w:r w:rsidR="00C60577" w:rsidRPr="007E088C">
        <w:t xml:space="preserve">Because body and appearance-related self-conscious emotions regulate affective experiences and motivate behaviours, they have important implications </w:t>
      </w:r>
      <w:r w:rsidR="000E3C13" w:rsidRPr="007E088C">
        <w:t>for</w:t>
      </w:r>
      <w:r w:rsidR="00C60577" w:rsidRPr="007E088C">
        <w:t xml:space="preserve"> physical and psychological health outcomes, such as exercise motivations and behaviours (e.g., </w:t>
      </w:r>
      <w:proofErr w:type="spellStart"/>
      <w:r w:rsidR="00C60577" w:rsidRPr="007E088C">
        <w:t>Huellemann</w:t>
      </w:r>
      <w:proofErr w:type="spellEnd"/>
      <w:r w:rsidR="00C60577" w:rsidRPr="007E088C">
        <w:t xml:space="preserve"> et al., 2021)</w:t>
      </w:r>
      <w:r w:rsidR="002F5BE3">
        <w:t>.</w:t>
      </w:r>
    </w:p>
    <w:p w14:paraId="6C4ED33A" w14:textId="41466CBF" w:rsidR="000E3C13" w:rsidRPr="007E088C" w:rsidRDefault="000E3C13" w:rsidP="007B2068">
      <w:pPr>
        <w:spacing w:line="480" w:lineRule="auto"/>
      </w:pPr>
      <w:r w:rsidRPr="007E088C">
        <w:lastRenderedPageBreak/>
        <w:tab/>
        <w:t xml:space="preserve">The most widely used instrument to measure self-conscious emotions in relation to </w:t>
      </w:r>
      <w:r w:rsidR="003C543A">
        <w:t>body and appearance</w:t>
      </w:r>
      <w:r w:rsidRPr="007E088C">
        <w:t xml:space="preserve"> is the Body and Appearance Self-Conscious Emotions Scale (BASES; Castonguay et al., 2014). To develop the BASES, Castonguay </w:t>
      </w:r>
      <w:r w:rsidR="00F130ED" w:rsidRPr="007E088C">
        <w:t>et al.</w:t>
      </w:r>
      <w:r w:rsidRPr="007E088C">
        <w:t xml:space="preserve"> (2014) initially developed a pool of 24 items measuring body and appearance-related shame, guilt, authentic pride, and hubristic pride. </w:t>
      </w:r>
      <w:r w:rsidR="00E2055F" w:rsidRPr="007E088C">
        <w:t>With data from</w:t>
      </w:r>
      <w:r w:rsidRPr="007E088C">
        <w:t xml:space="preserve"> a Canadian </w:t>
      </w:r>
      <w:r w:rsidR="00E2055F" w:rsidRPr="007E088C">
        <w:t xml:space="preserve">adult </w:t>
      </w:r>
      <w:r w:rsidRPr="007E088C">
        <w:t xml:space="preserve">sample, </w:t>
      </w:r>
      <w:r w:rsidR="00E2055F" w:rsidRPr="007E088C">
        <w:t>eight items were omitted based on low item variance and high inter-item correlations, resulting in a 16-item</w:t>
      </w:r>
      <w:r w:rsidR="00FE5B2A">
        <w:t xml:space="preserve"> </w:t>
      </w:r>
      <w:r w:rsidR="00E2055F" w:rsidRPr="007E088C">
        <w:t>instrument. Confirmatory factor analysis (CFA) indicated that a</w:t>
      </w:r>
      <w:r w:rsidR="00F130ED" w:rsidRPr="007E088C">
        <w:t xml:space="preserve"> hypothesised</w:t>
      </w:r>
      <w:r w:rsidR="00E2055F" w:rsidRPr="007E088C">
        <w:t xml:space="preserve"> 4-factor model of BASES scores had adequate fit, with subscales scores evidencing adequate internal consistency. </w:t>
      </w:r>
      <w:r w:rsidR="0052221D">
        <w:t>Additionally</w:t>
      </w:r>
      <w:r w:rsidR="00E2055F" w:rsidRPr="007E088C">
        <w:t xml:space="preserve">, Castonguay </w:t>
      </w:r>
      <w:r w:rsidR="00F130ED" w:rsidRPr="007E088C">
        <w:t>et al.</w:t>
      </w:r>
      <w:r w:rsidR="00E2055F" w:rsidRPr="007E088C">
        <w:t xml:space="preserve"> (2014) reported that </w:t>
      </w:r>
      <w:r w:rsidR="00B12BB2">
        <w:t xml:space="preserve">scores on </w:t>
      </w:r>
      <w:r w:rsidR="00E2055F" w:rsidRPr="007E088C">
        <w:t>the BASES had adequate concurrent validity (e.g., scores were related to</w:t>
      </w:r>
      <w:r w:rsidR="00B12BB2">
        <w:t xml:space="preserve"> other</w:t>
      </w:r>
      <w:r w:rsidR="00E2055F" w:rsidRPr="007E088C">
        <w:t xml:space="preserve"> measur</w:t>
      </w:r>
      <w:r w:rsidR="00B12BB2">
        <w:t>es of</w:t>
      </w:r>
      <w:r w:rsidR="00E2055F" w:rsidRPr="007E088C">
        <w:t xml:space="preserve"> body-related self-conscious emotions), convergent validity (e.g., scores were related to depressive symptoms, social physique anxiety, and self-esteem), and discriminant validity (</w:t>
      </w:r>
      <w:r w:rsidR="00FE5951">
        <w:t xml:space="preserve">i.e., </w:t>
      </w:r>
      <w:r w:rsidR="00E2055F" w:rsidRPr="007E088C">
        <w:t xml:space="preserve">scores were moderately correlated with generalised self-conscious emotions), as well as adequate test-retest reliability after two weeks. </w:t>
      </w:r>
    </w:p>
    <w:p w14:paraId="06ED77ED" w14:textId="754A56D7" w:rsidR="008041C2" w:rsidRDefault="008041C2" w:rsidP="007B2068">
      <w:pPr>
        <w:spacing w:line="480" w:lineRule="auto"/>
      </w:pPr>
      <w:r w:rsidRPr="007E088C">
        <w:tab/>
        <w:t xml:space="preserve">Several studies have assessed the </w:t>
      </w:r>
      <w:r w:rsidR="007D4FFE" w:rsidRPr="007E088C">
        <w:t>factorial validity</w:t>
      </w:r>
      <w:r w:rsidRPr="007E088C">
        <w:t xml:space="preserve"> of translated versions of the BASES. </w:t>
      </w:r>
      <w:r w:rsidR="00F130ED" w:rsidRPr="007E088C">
        <w:t>Based on the results of</w:t>
      </w:r>
      <w:r w:rsidRPr="007E088C">
        <w:t xml:space="preserve"> CFA</w:t>
      </w:r>
      <w:r w:rsidR="00F130ED" w:rsidRPr="007E088C">
        <w:t>s</w:t>
      </w:r>
      <w:r w:rsidRPr="007E088C">
        <w:t>, the 4-factor model of BASES scores has been supported in Polish (</w:t>
      </w:r>
      <w:proofErr w:type="spellStart"/>
      <w:r w:rsidRPr="007E088C">
        <w:t>Razmus</w:t>
      </w:r>
      <w:proofErr w:type="spellEnd"/>
      <w:r w:rsidRPr="007E088C">
        <w:t xml:space="preserve"> et al., 2019)</w:t>
      </w:r>
      <w:r w:rsidR="007D4FFE" w:rsidRPr="007E088C">
        <w:t xml:space="preserve"> and Iranian sample</w:t>
      </w:r>
      <w:r w:rsidR="00B12BB2">
        <w:t>s</w:t>
      </w:r>
      <w:r w:rsidR="007D4FFE" w:rsidRPr="007E088C">
        <w:t xml:space="preserve"> (</w:t>
      </w:r>
      <w:proofErr w:type="spellStart"/>
      <w:r w:rsidR="007D4FFE" w:rsidRPr="007E088C">
        <w:t>Zemestrani</w:t>
      </w:r>
      <w:proofErr w:type="spellEnd"/>
      <w:r w:rsidR="007D4FFE" w:rsidRPr="007E088C">
        <w:t xml:space="preserve"> et al., 2021). </w:t>
      </w:r>
      <w:r w:rsidR="009F7F43">
        <w:t>Similarly</w:t>
      </w:r>
      <w:r w:rsidR="00780DA0" w:rsidRPr="007E088C">
        <w:t xml:space="preserve">, </w:t>
      </w:r>
      <w:r w:rsidR="002E03AA" w:rsidRPr="007E088C">
        <w:t xml:space="preserve">Alcaraz-Ibáñez and </w:t>
      </w:r>
      <w:proofErr w:type="spellStart"/>
      <w:r w:rsidR="002E03AA" w:rsidRPr="007E088C">
        <w:t>Sicila</w:t>
      </w:r>
      <w:proofErr w:type="spellEnd"/>
      <w:r w:rsidR="002E03AA" w:rsidRPr="007E088C">
        <w:t xml:space="preserve"> (2018) reported</w:t>
      </w:r>
      <w:r w:rsidR="00655A82">
        <w:t xml:space="preserve"> – based on</w:t>
      </w:r>
      <w:r w:rsidR="00C00194">
        <w:t xml:space="preserve"> exploratory factor analysis (EFA)</w:t>
      </w:r>
      <w:r w:rsidR="00655A82">
        <w:t xml:space="preserve"> –</w:t>
      </w:r>
      <w:r w:rsidR="00C00194">
        <w:t xml:space="preserve"> that a 4-factor model of BASES scores had adequate fit, though they neglected to report whether fit</w:t>
      </w:r>
      <w:r w:rsidR="009E13AB">
        <w:t>s</w:t>
      </w:r>
      <w:r w:rsidR="00C00194">
        <w:t xml:space="preserve"> of other</w:t>
      </w:r>
      <w:r w:rsidR="00627AF4">
        <w:t xml:space="preserve"> </w:t>
      </w:r>
      <w:r w:rsidR="009E13AB">
        <w:t>non</w:t>
      </w:r>
      <w:r w:rsidR="00627AF4">
        <w:t>-hypothesised</w:t>
      </w:r>
      <w:r w:rsidR="00C00194">
        <w:t xml:space="preserve"> models</w:t>
      </w:r>
      <w:r w:rsidR="00FE5B2A">
        <w:t xml:space="preserve"> (e.g., 2-, 3-, or 5-factor models)</w:t>
      </w:r>
      <w:r w:rsidR="00C00194">
        <w:t xml:space="preserve"> w</w:t>
      </w:r>
      <w:r w:rsidR="009E13AB">
        <w:t>ere</w:t>
      </w:r>
      <w:r w:rsidR="00C00194">
        <w:t xml:space="preserve"> examined. They further noted that </w:t>
      </w:r>
      <w:r w:rsidR="002E03AA" w:rsidRPr="007E088C">
        <w:t xml:space="preserve">one item (Item #7) hypothesised to load on the </w:t>
      </w:r>
      <w:r w:rsidR="000A331E" w:rsidRPr="007E088C">
        <w:t>G</w:t>
      </w:r>
      <w:r w:rsidR="002E03AA" w:rsidRPr="007E088C">
        <w:t xml:space="preserve">uilt subscale in fact loaded onto the </w:t>
      </w:r>
      <w:r w:rsidR="000A331E" w:rsidRPr="007E088C">
        <w:t>S</w:t>
      </w:r>
      <w:r w:rsidR="002E03AA" w:rsidRPr="007E088C">
        <w:t>hame subscale. The results of a</w:t>
      </w:r>
      <w:r w:rsidR="00C00194">
        <w:t xml:space="preserve"> subsequent</w:t>
      </w:r>
      <w:r w:rsidR="002E03AA" w:rsidRPr="007E088C">
        <w:t xml:space="preserve"> CFA showed that the </w:t>
      </w:r>
      <w:r w:rsidR="00FE5B2A">
        <w:t>original</w:t>
      </w:r>
      <w:r w:rsidR="002E03AA" w:rsidRPr="007E088C">
        <w:t xml:space="preserve"> 4-factor model, a model with Item #7 loading onto the </w:t>
      </w:r>
      <w:r w:rsidR="000A331E" w:rsidRPr="007E088C">
        <w:t>S</w:t>
      </w:r>
      <w:r w:rsidR="002E03AA" w:rsidRPr="007E088C">
        <w:t>hame subscale, and a model that omitted Item #7 all had adequate fit indices.</w:t>
      </w:r>
      <w:r w:rsidR="00780DA0" w:rsidRPr="007E088C">
        <w:t xml:space="preserve"> </w:t>
      </w:r>
      <w:r w:rsidR="0052221D">
        <w:t>Because</w:t>
      </w:r>
      <w:r w:rsidR="00780DA0" w:rsidRPr="007E088C">
        <w:t xml:space="preserve"> of the ambiguity of the loading of Item #7, Alcaraz-Ibáñez and Sicilia (20</w:t>
      </w:r>
      <w:r w:rsidR="005354F8">
        <w:t>1</w:t>
      </w:r>
      <w:r w:rsidR="00780DA0" w:rsidRPr="007E088C">
        <w:t xml:space="preserve">8) recommended computing BASES </w:t>
      </w:r>
      <w:r w:rsidR="00780DA0" w:rsidRPr="007E088C">
        <w:lastRenderedPageBreak/>
        <w:t xml:space="preserve">subscale scores with </w:t>
      </w:r>
      <w:r w:rsidR="0052221D">
        <w:t>the item</w:t>
      </w:r>
      <w:r w:rsidR="00780DA0" w:rsidRPr="007E088C">
        <w:t xml:space="preserve"> omitted. </w:t>
      </w:r>
      <w:r w:rsidR="002E03AA" w:rsidRPr="007E088C">
        <w:t>Similar findings have also been reported in a sample of Brazilian adolescents (Chiminazzo et al., 2021)</w:t>
      </w:r>
      <w:r w:rsidR="00780DA0" w:rsidRPr="007E088C">
        <w:t xml:space="preserve">, where a model without Item #7 had adequate fit. </w:t>
      </w:r>
    </w:p>
    <w:p w14:paraId="510EA281" w14:textId="1DFEB93E" w:rsidR="0052221D" w:rsidRDefault="0052221D" w:rsidP="007B2068">
      <w:pPr>
        <w:spacing w:line="480" w:lineRule="auto"/>
      </w:pPr>
      <w:r>
        <w:tab/>
      </w:r>
      <w:r w:rsidRPr="007E088C">
        <w:t>Beyond issues of factorial validity, two studies have</w:t>
      </w:r>
      <w:r>
        <w:t xml:space="preserve"> </w:t>
      </w:r>
      <w:r w:rsidRPr="007E088C">
        <w:t xml:space="preserve">that BASES </w:t>
      </w:r>
      <w:r>
        <w:t>dimensionality (with Item #7 omitted)</w:t>
      </w:r>
      <w:r w:rsidRPr="007E088C">
        <w:t xml:space="preserve"> </w:t>
      </w:r>
      <w:r>
        <w:t xml:space="preserve">was </w:t>
      </w:r>
      <w:r w:rsidRPr="007E088C">
        <w:t>invariant across gender</w:t>
      </w:r>
      <w:r>
        <w:t xml:space="preserve"> (</w:t>
      </w:r>
      <w:r w:rsidRPr="007E088C">
        <w:t xml:space="preserve">Alcaraz-Ibáñez </w:t>
      </w:r>
      <w:r>
        <w:t>&amp;</w:t>
      </w:r>
      <w:r w:rsidRPr="007E088C">
        <w:t xml:space="preserve"> Sicilia</w:t>
      </w:r>
      <w:r>
        <w:t xml:space="preserve">, </w:t>
      </w:r>
      <w:r w:rsidRPr="007E088C">
        <w:t>2018</w:t>
      </w:r>
      <w:r>
        <w:t>;</w:t>
      </w:r>
      <w:r w:rsidRPr="007E088C">
        <w:t xml:space="preserve"> Chiminazzo et al.</w:t>
      </w:r>
      <w:r>
        <w:t xml:space="preserve">, </w:t>
      </w:r>
      <w:r w:rsidRPr="007E088C">
        <w:t>2021</w:t>
      </w:r>
      <w:r>
        <w:t xml:space="preserve">), which in turn allowed the authors to compute between-group differences. </w:t>
      </w:r>
      <w:r w:rsidRPr="007E088C">
        <w:t>Whereas</w:t>
      </w:r>
      <w:r>
        <w:t xml:space="preserve"> </w:t>
      </w:r>
      <w:r w:rsidRPr="007E088C">
        <w:t xml:space="preserve">Alcaraz-Ibáñez </w:t>
      </w:r>
      <w:r>
        <w:t>and</w:t>
      </w:r>
      <w:r w:rsidRPr="007E088C">
        <w:t xml:space="preserve"> Sicilia</w:t>
      </w:r>
      <w:r>
        <w:t xml:space="preserve"> (</w:t>
      </w:r>
      <w:r w:rsidRPr="007E088C">
        <w:t>2018</w:t>
      </w:r>
      <w:r>
        <w:t xml:space="preserve">) </w:t>
      </w:r>
      <w:r w:rsidRPr="007E088C">
        <w:t>reported that women had significantly higher scores than men on body and appearance-related guilt (</w:t>
      </w:r>
      <w:r>
        <w:t xml:space="preserve">Cohen’s </w:t>
      </w:r>
      <w:r w:rsidRPr="007E088C">
        <w:rPr>
          <w:i/>
          <w:iCs/>
        </w:rPr>
        <w:t>d</w:t>
      </w:r>
      <w:r w:rsidRPr="007E088C">
        <w:t xml:space="preserve"> = 0.65) and shame (</w:t>
      </w:r>
      <w:r w:rsidRPr="007E088C">
        <w:rPr>
          <w:i/>
          <w:iCs/>
        </w:rPr>
        <w:t>d</w:t>
      </w:r>
      <w:r w:rsidRPr="007E088C">
        <w:t xml:space="preserve"> = 1.02), as well significant lower scores on authentic pride (</w:t>
      </w:r>
      <w:r w:rsidRPr="007E088C">
        <w:rPr>
          <w:i/>
          <w:iCs/>
        </w:rPr>
        <w:t>d</w:t>
      </w:r>
      <w:r w:rsidRPr="007E088C">
        <w:t xml:space="preserve"> = 1.02) and hubristic pride (</w:t>
      </w:r>
      <w:r w:rsidRPr="007E088C">
        <w:rPr>
          <w:i/>
          <w:iCs/>
        </w:rPr>
        <w:t>d</w:t>
      </w:r>
      <w:r w:rsidRPr="007E088C">
        <w:t xml:space="preserve"> = 1.06), Chiminazzo and colleagues (2021) only found a significant difference favouring boys on hubristic pride (</w:t>
      </w:r>
      <w:r w:rsidRPr="007E088C">
        <w:rPr>
          <w:i/>
          <w:iCs/>
        </w:rPr>
        <w:t>d</w:t>
      </w:r>
      <w:r w:rsidRPr="007E088C">
        <w:t xml:space="preserve"> = 0.25). In addition, test adaptation studies have also generally supported the convergent validity of BASES scores, insofar as subscale scores were significantly associated with</w:t>
      </w:r>
      <w:r>
        <w:t xml:space="preserve"> constructs such as </w:t>
      </w:r>
      <w:r w:rsidRPr="007E088C">
        <w:t xml:space="preserve">body dysmorphic disorder, body appreciation, </w:t>
      </w:r>
      <w:r>
        <w:t xml:space="preserve">and </w:t>
      </w:r>
      <w:r w:rsidRPr="007E088C">
        <w:t xml:space="preserve">social physique anxiety (Alcaraz-Ibáñez &amp; Sicilia, 2018; Chiminazzo et al., 2021; </w:t>
      </w:r>
      <w:proofErr w:type="spellStart"/>
      <w:r w:rsidRPr="007E088C">
        <w:t>Zemestrani</w:t>
      </w:r>
      <w:proofErr w:type="spellEnd"/>
      <w:r w:rsidRPr="007E088C">
        <w:t xml:space="preserve"> et al., 2021; see also Alcaraz-Ibáñez et al., 2019; </w:t>
      </w:r>
      <w:proofErr w:type="spellStart"/>
      <w:r w:rsidRPr="007E088C">
        <w:t>Mendia</w:t>
      </w:r>
      <w:proofErr w:type="spellEnd"/>
      <w:r w:rsidRPr="007E088C">
        <w:t xml:space="preserve"> et al., 2021). </w:t>
      </w:r>
    </w:p>
    <w:p w14:paraId="1EDAA34D" w14:textId="123DDD37" w:rsidR="0052221D" w:rsidRPr="0052221D" w:rsidRDefault="0052221D" w:rsidP="00086491">
      <w:pPr>
        <w:pStyle w:val="Heading2"/>
      </w:pPr>
      <w:r>
        <w:t>1.1. Reconsidering the Dimensionality of BASES Scores</w:t>
      </w:r>
    </w:p>
    <w:p w14:paraId="48F8D3E4" w14:textId="6578C703" w:rsidR="00627AF4" w:rsidRDefault="00780DA0" w:rsidP="007B2068">
      <w:pPr>
        <w:spacing w:line="480" w:lineRule="auto"/>
      </w:pPr>
      <w:r w:rsidRPr="007E088C">
        <w:tab/>
        <w:t xml:space="preserve">One concern with the </w:t>
      </w:r>
      <w:r w:rsidR="00935B6B" w:rsidRPr="007E088C">
        <w:t>literature on the factor structure of BASES scores is that m</w:t>
      </w:r>
      <w:r w:rsidR="00CA3476" w:rsidRPr="007E088C">
        <w:t>ost</w:t>
      </w:r>
      <w:r w:rsidR="00935B6B" w:rsidRPr="007E088C">
        <w:t xml:space="preserve"> studies</w:t>
      </w:r>
      <w:r w:rsidR="00C00194">
        <w:t xml:space="preserve"> </w:t>
      </w:r>
      <w:r w:rsidRPr="007E088C">
        <w:t xml:space="preserve">have relied solely on CFA to assess score dimensionality. As emphasised </w:t>
      </w:r>
      <w:r w:rsidR="00CA3476" w:rsidRPr="007E088C">
        <w:t>in recent review</w:t>
      </w:r>
      <w:r w:rsidR="00195BE1">
        <w:t>s</w:t>
      </w:r>
      <w:r w:rsidR="00CA3476" w:rsidRPr="007E088C">
        <w:t xml:space="preserve"> </w:t>
      </w:r>
      <w:r w:rsidRPr="007E088C">
        <w:t>(Swami &amp; Barron, 2019</w:t>
      </w:r>
      <w:r w:rsidR="00195BE1">
        <w:t>; Swami, Todd et al., 2021a</w:t>
      </w:r>
      <w:r w:rsidRPr="007E088C">
        <w:t xml:space="preserve">), </w:t>
      </w:r>
      <w:r w:rsidR="00935B6B" w:rsidRPr="007E088C">
        <w:t xml:space="preserve">however, </w:t>
      </w:r>
      <w:r w:rsidRPr="007E088C">
        <w:t xml:space="preserve">CFA is </w:t>
      </w:r>
      <w:r w:rsidR="00CA3476" w:rsidRPr="007E088C">
        <w:t xml:space="preserve">most </w:t>
      </w:r>
      <w:r w:rsidRPr="007E088C">
        <w:t xml:space="preserve">useful for determining whether an </w:t>
      </w:r>
      <w:r w:rsidRPr="007E088C">
        <w:rPr>
          <w:i/>
          <w:iCs/>
        </w:rPr>
        <w:t xml:space="preserve">a priori </w:t>
      </w:r>
      <w:r w:rsidRPr="007E088C">
        <w:t>hypothesised model fits the data</w:t>
      </w:r>
      <w:r w:rsidR="00CA3476" w:rsidRPr="007E088C">
        <w:t xml:space="preserve">; it is less useful for determining whether </w:t>
      </w:r>
      <w:r w:rsidRPr="007E088C">
        <w:t xml:space="preserve">alternative </w:t>
      </w:r>
      <w:r w:rsidR="009E13AB">
        <w:t>non</w:t>
      </w:r>
      <w:r w:rsidRPr="007E088C">
        <w:t xml:space="preserve">-hypothesised models fit the data better. </w:t>
      </w:r>
      <w:r w:rsidR="00C00194">
        <w:t xml:space="preserve">In </w:t>
      </w:r>
      <w:r w:rsidR="0063681F">
        <w:t>all previous studies reporting on the dimensionality of the BASES</w:t>
      </w:r>
      <w:r w:rsidR="00C00194">
        <w:t xml:space="preserve">, researchers have not considered (or not reported on) the possibility of alternative modelling of scores (e.g., based on the results of unconstrained EFAs). </w:t>
      </w:r>
      <w:r w:rsidR="00627AF4">
        <w:t xml:space="preserve">This is particularly important when considered in light of research suggesting some conceptual ambiguity in how facets of self-conscious emotions should be </w:t>
      </w:r>
      <w:r w:rsidR="00627AF4">
        <w:lastRenderedPageBreak/>
        <w:t>conceptualised, and the extent to which these facets are truly distinct (Holbrook et al., 2014a, 2014b).</w:t>
      </w:r>
    </w:p>
    <w:p w14:paraId="647AE809" w14:textId="2CF6180C" w:rsidR="00961674" w:rsidRDefault="00627AF4" w:rsidP="007B2068">
      <w:pPr>
        <w:spacing w:line="480" w:lineRule="auto"/>
      </w:pPr>
      <w:r>
        <w:tab/>
      </w:r>
      <w:r w:rsidR="0063681F">
        <w:t>Furthermore,</w:t>
      </w:r>
      <w:r w:rsidR="00961674">
        <w:t xml:space="preserve"> </w:t>
      </w:r>
      <w:r w:rsidRPr="007E088C">
        <w:t xml:space="preserve">CFA only allows items to load on their respective hypothesised latent factors, with cross-loadings forced to be zero (Marsh et al., 2009; Morin et al., 2016, 2020). </w:t>
      </w:r>
      <w:r w:rsidR="0063681F">
        <w:t>That is, t</w:t>
      </w:r>
      <w:r w:rsidRPr="007E088C">
        <w:t>his method assumes that items associated with each BASES factor are “pure” indicators of that factor and there will be no associations between items and non-target conceptually related constructs. However, based on the results of the EFA by Alcaraz-</w:t>
      </w:r>
      <w:proofErr w:type="spellStart"/>
      <w:r w:rsidRPr="007E088C">
        <w:t>Ibañez</w:t>
      </w:r>
      <w:proofErr w:type="spellEnd"/>
      <w:r w:rsidRPr="007E088C">
        <w:t xml:space="preserve"> and Sicilia (2018), the assumption of zero cross-loadings is highly unlikely (for theoretical discussions, see</w:t>
      </w:r>
      <w:r>
        <w:t xml:space="preserve"> </w:t>
      </w:r>
      <w:proofErr w:type="spellStart"/>
      <w:r w:rsidRPr="007E088C">
        <w:rPr>
          <w:color w:val="111111"/>
          <w:shd w:val="clear" w:color="auto" w:fill="FFFFFF"/>
        </w:rPr>
        <w:t>Asparouhov</w:t>
      </w:r>
      <w:proofErr w:type="spellEnd"/>
      <w:r w:rsidRPr="007E088C">
        <w:rPr>
          <w:color w:val="111111"/>
          <w:shd w:val="clear" w:color="auto" w:fill="FFFFFF"/>
        </w:rPr>
        <w:t xml:space="preserve"> &amp; </w:t>
      </w:r>
      <w:proofErr w:type="spellStart"/>
      <w:r w:rsidRPr="007E088C">
        <w:rPr>
          <w:color w:val="111111"/>
          <w:shd w:val="clear" w:color="auto" w:fill="FFFFFF"/>
        </w:rPr>
        <w:t>Muthén</w:t>
      </w:r>
      <w:proofErr w:type="spellEnd"/>
      <w:r w:rsidRPr="007E088C">
        <w:rPr>
          <w:color w:val="111111"/>
          <w:shd w:val="clear" w:color="auto" w:fill="FFFFFF"/>
        </w:rPr>
        <w:t xml:space="preserve">, 2009; </w:t>
      </w:r>
      <w:proofErr w:type="spellStart"/>
      <w:r w:rsidRPr="007E088C">
        <w:rPr>
          <w:color w:val="111111"/>
          <w:shd w:val="clear" w:color="auto" w:fill="FFFFFF"/>
        </w:rPr>
        <w:t>Asparouhov</w:t>
      </w:r>
      <w:proofErr w:type="spellEnd"/>
      <w:r w:rsidRPr="007E088C">
        <w:rPr>
          <w:color w:val="111111"/>
          <w:shd w:val="clear" w:color="auto" w:fill="FFFFFF"/>
        </w:rPr>
        <w:t xml:space="preserve"> et al., 2015; Marsh et al., 2011, 2014)</w:t>
      </w:r>
      <w:r w:rsidRPr="007E088C">
        <w:t>.</w:t>
      </w:r>
      <w:r w:rsidR="00961674">
        <w:t xml:space="preserve"> </w:t>
      </w:r>
      <w:r w:rsidRPr="007E088C">
        <w:t xml:space="preserve">Moreover, BASES factors of common valence (i.e., the shame and guilt versus the authentic and hubristic pride subscales, respectively) are </w:t>
      </w:r>
      <w:r>
        <w:t>often moderately-to-</w:t>
      </w:r>
      <w:r w:rsidRPr="007E088C">
        <w:t>strongly inter-correlated (</w:t>
      </w:r>
      <w:r>
        <w:t xml:space="preserve">~ |.60|-|.80|; </w:t>
      </w:r>
      <w:r w:rsidRPr="007E088C">
        <w:t xml:space="preserve">Alcaraz-Ibáñez </w:t>
      </w:r>
      <w:r>
        <w:t>&amp;</w:t>
      </w:r>
      <w:r w:rsidRPr="007E088C">
        <w:t xml:space="preserve"> Sicilia</w:t>
      </w:r>
      <w:r>
        <w:t xml:space="preserve">, </w:t>
      </w:r>
      <w:r w:rsidRPr="007E088C">
        <w:t>20</w:t>
      </w:r>
      <w:r>
        <w:t>1</w:t>
      </w:r>
      <w:r w:rsidRPr="007E088C">
        <w:t>8</w:t>
      </w:r>
      <w:r>
        <w:t xml:space="preserve">; </w:t>
      </w:r>
      <w:r w:rsidRPr="007E088C">
        <w:t>Castonguay et al., 20</w:t>
      </w:r>
      <w:r w:rsidR="003C543A">
        <w:t>1</w:t>
      </w:r>
      <w:r w:rsidRPr="007E088C">
        <w:t>4</w:t>
      </w:r>
      <w:r>
        <w:t xml:space="preserve">; </w:t>
      </w:r>
      <w:r w:rsidRPr="007E088C">
        <w:t>Chiminazzo et al., 2021</w:t>
      </w:r>
      <w:r>
        <w:t>)</w:t>
      </w:r>
      <w:r w:rsidRPr="007E088C">
        <w:t xml:space="preserve">, which is very likely due to the non-estimation of cross-loadings. </w:t>
      </w:r>
      <w:r>
        <w:t xml:space="preserve">It is, therefore, </w:t>
      </w:r>
      <w:r w:rsidR="00961674">
        <w:t>possible that alternative models of BASES scores (e.g., two broad, orthogonal dimensions</w:t>
      </w:r>
      <w:r w:rsidR="007B7C5C">
        <w:t xml:space="preserve"> of shame-guilt and hubristic-authentic pride</w:t>
      </w:r>
      <w:r w:rsidR="00961674">
        <w:t>) will emerge when alternative, exploratory methods are utilised.</w:t>
      </w:r>
    </w:p>
    <w:p w14:paraId="60ECE3F3" w14:textId="4617A6D7" w:rsidR="00961674" w:rsidRDefault="00961674" w:rsidP="007B2068">
      <w:pPr>
        <w:spacing w:line="480" w:lineRule="auto"/>
      </w:pPr>
      <w:r>
        <w:tab/>
        <w:t xml:space="preserve">Not altogether unrelated is the possibility that cultural factors may shape the dimensionality of BASES scores. To wit, although scholars have generally assumed that </w:t>
      </w:r>
      <w:r w:rsidR="00591DA1" w:rsidRPr="007E088C">
        <w:t xml:space="preserve">body and appearance-related experiences will trigger one of </w:t>
      </w:r>
      <w:r w:rsidR="004F0BF7">
        <w:t>f</w:t>
      </w:r>
      <w:r w:rsidR="00591DA1" w:rsidRPr="007E088C">
        <w:t>our discrete and universally recognisable self-conscious emotions</w:t>
      </w:r>
      <w:r>
        <w:t xml:space="preserve"> (Castonguay et al., 2014; </w:t>
      </w:r>
      <w:proofErr w:type="spellStart"/>
      <w:r>
        <w:t>Razmus</w:t>
      </w:r>
      <w:proofErr w:type="spellEnd"/>
      <w:r>
        <w:t xml:space="preserve"> et al., 2019), such an assumption is </w:t>
      </w:r>
      <w:r w:rsidR="009F7F43">
        <w:t>highly</w:t>
      </w:r>
      <w:r w:rsidR="00591DA1" w:rsidRPr="007E088C">
        <w:t xml:space="preserve"> unlikely to be tenable. </w:t>
      </w:r>
      <w:r>
        <w:t xml:space="preserve">Within broader research on self-conscious emotions, for instance, it is generally accepted that the </w:t>
      </w:r>
      <w:r w:rsidR="00591DA1" w:rsidRPr="007E088C">
        <w:t>form, expression, and meaning of self-conscious emotions varies across cultures (</w:t>
      </w:r>
      <w:r>
        <w:t xml:space="preserve">Eid &amp; Diener, 2009; </w:t>
      </w:r>
      <w:r w:rsidR="00591DA1" w:rsidRPr="007E088C">
        <w:t xml:space="preserve">Goetz &amp; Keltner, 2007; </w:t>
      </w:r>
      <w:proofErr w:type="spellStart"/>
      <w:r w:rsidR="00935B6B" w:rsidRPr="007E088C">
        <w:t>Lewandowska-Tomaszczyk</w:t>
      </w:r>
      <w:proofErr w:type="spellEnd"/>
      <w:r w:rsidR="00935B6B" w:rsidRPr="007E088C">
        <w:t xml:space="preserve"> &amp; Wilson, 201</w:t>
      </w:r>
      <w:r w:rsidR="00FE2C72" w:rsidRPr="007E088C">
        <w:t xml:space="preserve">4). </w:t>
      </w:r>
      <w:r w:rsidR="00591DA1" w:rsidRPr="007E088C">
        <w:t xml:space="preserve">As one example, not all cultures include distinct words for many self-conscious emotions, such as shame and guilt (Edelstein &amp; </w:t>
      </w:r>
      <w:r w:rsidR="00591DA1" w:rsidRPr="007E088C">
        <w:lastRenderedPageBreak/>
        <w:t>Shaver, 2007). While this may reflect possibly impoverished lexicons, it is also equally possibl</w:t>
      </w:r>
      <w:r w:rsidR="004F0BF7">
        <w:t>e</w:t>
      </w:r>
      <w:r w:rsidR="00591DA1" w:rsidRPr="007E088C">
        <w:t xml:space="preserve"> that some cultures view some self-conscious emotions (e.g., shame and guilt, or various conceptions of pride) as essentially identical</w:t>
      </w:r>
      <w:r>
        <w:t xml:space="preserve"> in phenomenology</w:t>
      </w:r>
      <w:r w:rsidR="00591DA1" w:rsidRPr="007E088C">
        <w:t xml:space="preserve"> (Robins &amp; </w:t>
      </w:r>
      <w:proofErr w:type="spellStart"/>
      <w:r w:rsidR="00591DA1" w:rsidRPr="007E088C">
        <w:t>Schriber</w:t>
      </w:r>
      <w:proofErr w:type="spellEnd"/>
      <w:r w:rsidR="00591DA1" w:rsidRPr="007E088C">
        <w:t xml:space="preserve">, 2009). </w:t>
      </w:r>
    </w:p>
    <w:p w14:paraId="17804E3E" w14:textId="193D654C" w:rsidR="007664E8" w:rsidRPr="007E088C" w:rsidRDefault="00961674" w:rsidP="007B2068">
      <w:pPr>
        <w:spacing w:line="480" w:lineRule="auto"/>
      </w:pPr>
      <w:r>
        <w:tab/>
      </w:r>
      <w:r w:rsidR="00FC2DD5">
        <w:t>Indeed, b</w:t>
      </w:r>
      <w:r>
        <w:t xml:space="preserve">ased on self-construal theory (Markus &amp; </w:t>
      </w:r>
      <w:proofErr w:type="spellStart"/>
      <w:r>
        <w:t>Kitayama</w:t>
      </w:r>
      <w:proofErr w:type="spellEnd"/>
      <w:r>
        <w:t xml:space="preserve">, 1991), it has been suggested that self-conscious emotions may play very different phenomenological functions in interdependent versus independent cultures (Mesquita &amp; </w:t>
      </w:r>
      <w:proofErr w:type="spellStart"/>
      <w:r>
        <w:t>Karasawa</w:t>
      </w:r>
      <w:proofErr w:type="spellEnd"/>
      <w:r>
        <w:t>, 2004)</w:t>
      </w:r>
      <w:r w:rsidR="00892067">
        <w:t xml:space="preserve">. For instance, in the former, </w:t>
      </w:r>
      <w:r>
        <w:t xml:space="preserve">both shame and guilt are consistent with cultural norms of modesty; that is, showing shame and/or guilt is consistent with aligning one’s self with social rules and expectations, a central goal in interdependent contexts. </w:t>
      </w:r>
      <w:r w:rsidR="00892067">
        <w:t xml:space="preserve">Conversely, forms of pride (or shamelessness) are viewed negatively in interdependent contexts (Mesquita &amp; </w:t>
      </w:r>
      <w:proofErr w:type="spellStart"/>
      <w:r w:rsidR="00892067">
        <w:t>Karasawa</w:t>
      </w:r>
      <w:proofErr w:type="spellEnd"/>
      <w:r w:rsidR="00892067">
        <w:t xml:space="preserve">, 2004), as they are inconsistent with the goals of interdependency. In interdependent contexts, therefore, it is quite possible that individual experiences of self-conscious emotions – including those related to the body and appearance – will be phenomenologically different to that reported or expected in independent contexts, triggering multiple appraisals and multiple </w:t>
      </w:r>
      <w:r w:rsidR="00892067" w:rsidRPr="007E088C">
        <w:t xml:space="preserve">self-conscious emotions simultaneously (see Mu &amp; </w:t>
      </w:r>
      <w:proofErr w:type="spellStart"/>
      <w:r w:rsidR="00892067" w:rsidRPr="007E088C">
        <w:t>Berenbaum</w:t>
      </w:r>
      <w:proofErr w:type="spellEnd"/>
      <w:r w:rsidR="00892067" w:rsidRPr="007E088C">
        <w:t>, 2019)</w:t>
      </w:r>
      <w:r w:rsidR="00892067">
        <w:t xml:space="preserve">. Most practically, this means that alternative factorial models of BASES scores will emerge, possibly reflective of two orthogonal dimensions tapping combined shame/guilt and pride facets. </w:t>
      </w:r>
      <w:r w:rsidR="00927F88" w:rsidRPr="007E088C">
        <w:t xml:space="preserve"> </w:t>
      </w:r>
      <w:r w:rsidR="00784AB0" w:rsidRPr="007E088C">
        <w:tab/>
      </w:r>
    </w:p>
    <w:p w14:paraId="6B77D3E8" w14:textId="0040A7FA" w:rsidR="00F130ED" w:rsidRPr="00086491" w:rsidRDefault="00FC2DD5" w:rsidP="00086491">
      <w:pPr>
        <w:pStyle w:val="Heading2"/>
      </w:pPr>
      <w:r w:rsidRPr="00086491">
        <w:t>1.2.</w:t>
      </w:r>
      <w:r w:rsidR="00987355" w:rsidRPr="00086491">
        <w:t xml:space="preserve"> The </w:t>
      </w:r>
      <w:r w:rsidR="00185E78" w:rsidRPr="00086491">
        <w:t>Malaysian Context</w:t>
      </w:r>
    </w:p>
    <w:p w14:paraId="29F24BCC" w14:textId="0E90FE58" w:rsidR="00CF2F28" w:rsidRDefault="008F4AE4" w:rsidP="00892067">
      <w:pPr>
        <w:spacing w:line="480" w:lineRule="auto"/>
        <w:ind w:firstLine="720"/>
      </w:pPr>
      <w:r w:rsidRPr="007E088C">
        <w:t xml:space="preserve">As a contribution to these discussions, we report on psychometric properties of a novel Bahasa Malaysia (Malay) translation of the </w:t>
      </w:r>
      <w:r w:rsidR="00FC2DD5">
        <w:t>BASES</w:t>
      </w:r>
      <w:r w:rsidRPr="007E088C">
        <w:t xml:space="preserve"> in Malaysian adults.</w:t>
      </w:r>
      <w:r w:rsidR="004F0BF7">
        <w:t xml:space="preserve"> </w:t>
      </w:r>
      <w:r w:rsidR="00FC2DD5">
        <w:t>U</w:t>
      </w:r>
      <w:r w:rsidR="004F0BF7">
        <w:t xml:space="preserve">nlike most previous contexts in which the psychometric properties of the BASES have been assessed, Malaysia is a </w:t>
      </w:r>
      <w:r w:rsidR="00CF2F28">
        <w:t xml:space="preserve">multi-ethnic nation </w:t>
      </w:r>
      <w:r w:rsidRPr="007E088C">
        <w:t xml:space="preserve">undergoing a nutritional and lifestyle transition in tandem with rapid industrialisation, political and economic fluctuations, and an increasing rate of </w:t>
      </w:r>
      <w:r w:rsidR="00655A82">
        <w:t>overweight</w:t>
      </w:r>
      <w:r w:rsidR="00CF2F28">
        <w:t xml:space="preserve"> (</w:t>
      </w:r>
      <w:r w:rsidRPr="007E088C">
        <w:t xml:space="preserve">for a fuller discussion, see Swami, 2020). </w:t>
      </w:r>
      <w:r w:rsidR="00FC2DD5">
        <w:t>I</w:t>
      </w:r>
      <w:r w:rsidR="00CF2F28">
        <w:t xml:space="preserve">mportantly, Malaysia can be </w:t>
      </w:r>
      <w:r w:rsidR="00CF2F28">
        <w:lastRenderedPageBreak/>
        <w:t xml:space="preserve">classified as a </w:t>
      </w:r>
      <w:r w:rsidR="00CF2F28">
        <w:rPr>
          <w:i/>
          <w:iCs/>
        </w:rPr>
        <w:t>prima facie</w:t>
      </w:r>
      <w:r w:rsidR="00CF2F28">
        <w:t xml:space="preserve"> context in which the self is interdependent (</w:t>
      </w:r>
      <w:proofErr w:type="spellStart"/>
      <w:r w:rsidR="00CF2F28">
        <w:t>Bochner</w:t>
      </w:r>
      <w:proofErr w:type="spellEnd"/>
      <w:r w:rsidR="00CF2F28">
        <w:t xml:space="preserve">, 1994), that is, where the self is </w:t>
      </w:r>
      <w:r w:rsidR="00AF670A" w:rsidRPr="007E088C">
        <w:t xml:space="preserve">inherently connected to other people and </w:t>
      </w:r>
      <w:r w:rsidR="00CF2F28">
        <w:t xml:space="preserve">is </w:t>
      </w:r>
      <w:r w:rsidR="00AF670A" w:rsidRPr="007E088C">
        <w:t>part of ongoing relationships with others</w:t>
      </w:r>
      <w:r w:rsidR="00FC2DD5">
        <w:t xml:space="preserve">, which may in turn affect the way in </w:t>
      </w:r>
      <w:r w:rsidR="00CF2F28">
        <w:t>which body and appearance-related self-conscious emotions are experienced and manifest themselves</w:t>
      </w:r>
      <w:r w:rsidR="00185E78">
        <w:t>.</w:t>
      </w:r>
    </w:p>
    <w:p w14:paraId="4C2471ED" w14:textId="4C27ED00" w:rsidR="00F37E61" w:rsidRDefault="00892067" w:rsidP="009F1734">
      <w:pPr>
        <w:spacing w:line="480" w:lineRule="auto"/>
        <w:ind w:firstLine="720"/>
      </w:pPr>
      <w:r>
        <w:t>More specifically, in the Malaysian context and in the Malay language, the concept of shame</w:t>
      </w:r>
      <w:r w:rsidR="00D67728">
        <w:t xml:space="preserve"> (</w:t>
      </w:r>
      <w:proofErr w:type="spellStart"/>
      <w:r w:rsidR="00D67728">
        <w:rPr>
          <w:i/>
          <w:iCs/>
        </w:rPr>
        <w:t>malu</w:t>
      </w:r>
      <w:proofErr w:type="spellEnd"/>
      <w:r w:rsidR="00D67728">
        <w:t>)</w:t>
      </w:r>
      <w:r>
        <w:t xml:space="preserve"> is broad in its epistemological meaning, encompassing related emotions such as guilt and propriety, and viewed essentially as a </w:t>
      </w:r>
      <w:r w:rsidR="00D67728">
        <w:t xml:space="preserve">“social good” (Goddard, 1997, p. 187). Compared to its use in English, however, the notion of </w:t>
      </w:r>
      <w:proofErr w:type="spellStart"/>
      <w:r w:rsidR="00D67728">
        <w:rPr>
          <w:i/>
          <w:iCs/>
        </w:rPr>
        <w:t>malu</w:t>
      </w:r>
      <w:proofErr w:type="spellEnd"/>
      <w:r w:rsidR="00D67728">
        <w:t xml:space="preserve"> is</w:t>
      </w:r>
      <w:r w:rsidR="00FC2DD5">
        <w:t xml:space="preserve"> </w:t>
      </w:r>
      <w:r w:rsidR="00D67728">
        <w:t>less specific</w:t>
      </w:r>
      <w:r w:rsidR="00372784">
        <w:t>, and often elicited in relation to one’s body</w:t>
      </w:r>
      <w:r w:rsidR="00F37E61">
        <w:t>,</w:t>
      </w:r>
      <w:r w:rsidR="00372784">
        <w:t xml:space="preserve"> appearance</w:t>
      </w:r>
      <w:r w:rsidR="00F37E61">
        <w:t>, and sexuality</w:t>
      </w:r>
      <w:r w:rsidR="00372784">
        <w:t xml:space="preserve"> (</w:t>
      </w:r>
      <w:r w:rsidR="009F1734">
        <w:t xml:space="preserve">Collins &amp; </w:t>
      </w:r>
      <w:proofErr w:type="spellStart"/>
      <w:r w:rsidR="009F1734">
        <w:t>Bahar</w:t>
      </w:r>
      <w:proofErr w:type="spellEnd"/>
      <w:r w:rsidR="009F1734">
        <w:t xml:space="preserve">, 2000; </w:t>
      </w:r>
      <w:r w:rsidR="00372784">
        <w:t>Goddard, 1996</w:t>
      </w:r>
      <w:r w:rsidR="009F1734">
        <w:t>; Lee, 1981</w:t>
      </w:r>
      <w:r w:rsidR="00372784">
        <w:t>)</w:t>
      </w:r>
      <w:r w:rsidR="00F37E61">
        <w:t xml:space="preserve">. </w:t>
      </w:r>
      <w:r w:rsidR="00372784">
        <w:t xml:space="preserve">Malaysian cultural values facilitate expressions of shame and/or guilt for departures from societal standards of appearance and even minimal bodily expression (Aloysius &amp; Syed </w:t>
      </w:r>
      <w:proofErr w:type="spellStart"/>
      <w:r w:rsidR="00372784">
        <w:t>Jamaludin</w:t>
      </w:r>
      <w:proofErr w:type="spellEnd"/>
      <w:r w:rsidR="00372784">
        <w:t>, 2018</w:t>
      </w:r>
      <w:r w:rsidR="009F1734">
        <w:t xml:space="preserve">; Collins &amp; </w:t>
      </w:r>
      <w:proofErr w:type="spellStart"/>
      <w:r w:rsidR="009F1734">
        <w:t>Bahar</w:t>
      </w:r>
      <w:proofErr w:type="spellEnd"/>
      <w:r w:rsidR="009F1734">
        <w:t>, 2000</w:t>
      </w:r>
      <w:r w:rsidR="00372784">
        <w:t xml:space="preserve">), which in turn </w:t>
      </w:r>
      <w:r w:rsidR="00FC2DD5">
        <w:t>restores</w:t>
      </w:r>
      <w:r w:rsidR="00372784">
        <w:t xml:space="preserve"> social harmony through </w:t>
      </w:r>
      <w:r w:rsidR="00F37E61">
        <w:t>the enforcement of social etiquette and consensus</w:t>
      </w:r>
      <w:r w:rsidR="00372784">
        <w:t xml:space="preserve">. </w:t>
      </w:r>
      <w:r w:rsidR="00F37E61">
        <w:t xml:space="preserve">Indeed, in relation to the body, </w:t>
      </w:r>
      <w:proofErr w:type="spellStart"/>
      <w:r w:rsidR="00F37E61">
        <w:rPr>
          <w:i/>
          <w:iCs/>
        </w:rPr>
        <w:t>malu</w:t>
      </w:r>
      <w:proofErr w:type="spellEnd"/>
      <w:r w:rsidR="00F37E61">
        <w:t xml:space="preserve"> is often pre-emptive: one is expected to experience and demonstrate a normative sense of </w:t>
      </w:r>
      <w:proofErr w:type="spellStart"/>
      <w:r w:rsidR="00F37E61">
        <w:rPr>
          <w:i/>
          <w:iCs/>
        </w:rPr>
        <w:t>malu</w:t>
      </w:r>
      <w:proofErr w:type="spellEnd"/>
      <w:r w:rsidR="00F37E61">
        <w:t xml:space="preserve"> (i.e., both shame and guilt) in relation to one’s body and appearance, and various social practices (e.g., tricking children into exposing themselves and then teasing them for doing so; Collins &amp; </w:t>
      </w:r>
      <w:proofErr w:type="spellStart"/>
      <w:r w:rsidR="00F37E61">
        <w:t>Bahar</w:t>
      </w:r>
      <w:proofErr w:type="spellEnd"/>
      <w:r w:rsidR="00F37E61">
        <w:t xml:space="preserve">, 2000; </w:t>
      </w:r>
      <w:proofErr w:type="spellStart"/>
      <w:r w:rsidR="00F37E61">
        <w:t>Peletz</w:t>
      </w:r>
      <w:proofErr w:type="spellEnd"/>
      <w:r w:rsidR="00F37E61">
        <w:t>, 1996)</w:t>
      </w:r>
      <w:r w:rsidR="009F1734">
        <w:t xml:space="preserve"> are designed to elicit this form of shame-guilt (Lee, 1981; Maeda, 1975).</w:t>
      </w:r>
    </w:p>
    <w:p w14:paraId="1FA266E4" w14:textId="11473DCD" w:rsidR="00D67728" w:rsidRPr="00F37E61" w:rsidRDefault="00372784" w:rsidP="009F1734">
      <w:pPr>
        <w:spacing w:line="480" w:lineRule="auto"/>
        <w:ind w:firstLine="720"/>
      </w:pPr>
      <w:r>
        <w:t>In a similar vein, pride (</w:t>
      </w:r>
      <w:proofErr w:type="spellStart"/>
      <w:r>
        <w:rPr>
          <w:i/>
          <w:iCs/>
        </w:rPr>
        <w:t>bangga</w:t>
      </w:r>
      <w:proofErr w:type="spellEnd"/>
      <w:r>
        <w:t xml:space="preserve">) can be viewed as the converse of shame in </w:t>
      </w:r>
      <w:r w:rsidR="002722C6">
        <w:t xml:space="preserve">Bahasa </w:t>
      </w:r>
      <w:r>
        <w:t>Malay</w:t>
      </w:r>
      <w:r w:rsidR="002722C6">
        <w:t>sia</w:t>
      </w:r>
      <w:r>
        <w:t xml:space="preserve"> (Goddard, 1996), with similar connotations for one’s body and appearance. For instance, although one may take pride in one’s appearance, doing so is perceived as a violation of social norms</w:t>
      </w:r>
      <w:r w:rsidR="00F37E61">
        <w:t xml:space="preserve"> and is often proscribed. </w:t>
      </w:r>
      <w:r w:rsidR="009F1734">
        <w:t xml:space="preserve">To take pride – whether authentically or hubristically – in one’s appearance or body is akin to a moral transgression (Goddard, 1996), and the policing of public expressions of such emotions ensures communal cohesion and consensus. For instance, even minimal expressions of body pride are typically described in </w:t>
      </w:r>
      <w:r w:rsidR="009F1734">
        <w:lastRenderedPageBreak/>
        <w:t>very negative terms</w:t>
      </w:r>
      <w:r w:rsidR="00940347">
        <w:t xml:space="preserve">, such as </w:t>
      </w:r>
      <w:proofErr w:type="spellStart"/>
      <w:r w:rsidR="009F1734">
        <w:rPr>
          <w:i/>
          <w:iCs/>
        </w:rPr>
        <w:t>angkuh</w:t>
      </w:r>
      <w:proofErr w:type="spellEnd"/>
      <w:r w:rsidR="009F1734">
        <w:t xml:space="preserve"> or </w:t>
      </w:r>
      <w:proofErr w:type="spellStart"/>
      <w:r w:rsidR="009F1734">
        <w:rPr>
          <w:i/>
          <w:iCs/>
        </w:rPr>
        <w:t>sombong</w:t>
      </w:r>
      <w:proofErr w:type="spellEnd"/>
      <w:r w:rsidR="00940347">
        <w:t xml:space="preserve"> (</w:t>
      </w:r>
      <w:r w:rsidR="009F1734">
        <w:t>which roughly translate as excessive hubris</w:t>
      </w:r>
      <w:r w:rsidR="00940347">
        <w:t xml:space="preserve">) or the idiomatic phrase </w:t>
      </w:r>
      <w:proofErr w:type="spellStart"/>
      <w:r w:rsidR="00940347">
        <w:rPr>
          <w:i/>
          <w:iCs/>
        </w:rPr>
        <w:t>hidung</w:t>
      </w:r>
      <w:proofErr w:type="spellEnd"/>
      <w:r w:rsidR="00940347">
        <w:rPr>
          <w:i/>
          <w:iCs/>
        </w:rPr>
        <w:t xml:space="preserve"> </w:t>
      </w:r>
      <w:proofErr w:type="spellStart"/>
      <w:r w:rsidR="00940347">
        <w:rPr>
          <w:i/>
          <w:iCs/>
        </w:rPr>
        <w:t>tinggi</w:t>
      </w:r>
      <w:proofErr w:type="spellEnd"/>
      <w:r w:rsidR="00940347">
        <w:rPr>
          <w:i/>
          <w:iCs/>
        </w:rPr>
        <w:t xml:space="preserve"> </w:t>
      </w:r>
      <w:r w:rsidR="00940347">
        <w:t>(literally “high-nosed”, meaning someone who has an excessively high opinion of themselves)</w:t>
      </w:r>
      <w:r w:rsidR="009F1734">
        <w:t xml:space="preserve">. Moreover, </w:t>
      </w:r>
      <w:r w:rsidR="00F37E61">
        <w:t>as has been suggested in independent cultures (Holbrook et al., 2014a, 2014b), it is unclear to what extent authentic expressions of pride and hubristic pride are truly distinct phenomenologically</w:t>
      </w:r>
      <w:r w:rsidR="009F1734">
        <w:t xml:space="preserve"> in Malaysia, as both contravene social norms</w:t>
      </w:r>
      <w:r w:rsidR="00F37E61">
        <w:t xml:space="preserve"> (Goddard, 1996). </w:t>
      </w:r>
    </w:p>
    <w:p w14:paraId="2235F7A3" w14:textId="67C08F39" w:rsidR="002F1A14" w:rsidRDefault="003A5064" w:rsidP="00DF5D3C">
      <w:pPr>
        <w:spacing w:line="480" w:lineRule="auto"/>
        <w:ind w:firstLine="720"/>
      </w:pPr>
      <w:r>
        <w:t>These accounts</w:t>
      </w:r>
      <w:r w:rsidR="002F1A14">
        <w:t xml:space="preserve"> have important implications for the manifestation of body and appearance-related self-conscious emotions</w:t>
      </w:r>
      <w:r w:rsidR="00DF5D3C">
        <w:t xml:space="preserve"> in Malaysia</w:t>
      </w:r>
      <w:r w:rsidR="002F1A14">
        <w:t xml:space="preserve">. For instance, one </w:t>
      </w:r>
      <w:r w:rsidR="00DF5D3C">
        <w:t xml:space="preserve">likely </w:t>
      </w:r>
      <w:r w:rsidR="002F1A14">
        <w:t xml:space="preserve">possibility is that, in the context of Malaysia, body and appearance-related shame and guilt are experienced as phenomenologically similar (e.g., in terms of the situations that produce these emotions </w:t>
      </w:r>
      <w:r w:rsidR="00DF5D3C">
        <w:t>and</w:t>
      </w:r>
      <w:r w:rsidR="002F1A14">
        <w:t xml:space="preserve"> the functions they play). Likewise, given the negative connotations of all forms of pride in </w:t>
      </w:r>
      <w:r w:rsidR="00DF5D3C">
        <w:t>Malaysia</w:t>
      </w:r>
      <w:r w:rsidR="002F1A14">
        <w:t xml:space="preserve">, it is possible that </w:t>
      </w:r>
      <w:r w:rsidR="00185E78">
        <w:t>both hubristic and authentic pride are experienced as similar in their phenomenology. The most direct implication is that the 4-factor structure of the BASES reported in previous work may not apply to the Malaysian context; rather, it may be more likely that a 2-factor structure emerges, which combine</w:t>
      </w:r>
      <w:r w:rsidR="00DF5D3C">
        <w:t>s</w:t>
      </w:r>
      <w:r w:rsidR="00185E78">
        <w:t xml:space="preserve"> shame-guilt and authentic and hubristic pride, respectively. </w:t>
      </w:r>
      <w:r w:rsidR="00DF5D3C">
        <w:t>We note tangentially that</w:t>
      </w:r>
      <w:r w:rsidR="00185E78">
        <w:t xml:space="preserve"> this 2-dimensional factor structure may also offer improved accounting of BASES dimensionality in other cultural contexts, but previous studies have neglected to test for the possibility. </w:t>
      </w:r>
    </w:p>
    <w:p w14:paraId="19490870" w14:textId="4C7716A5" w:rsidR="00195BE1" w:rsidRPr="00185E78" w:rsidRDefault="00185E78" w:rsidP="00086491">
      <w:pPr>
        <w:pStyle w:val="Heading2"/>
      </w:pPr>
      <w:r>
        <w:t>1.</w:t>
      </w:r>
      <w:r w:rsidR="00FC2DD5">
        <w:t>3</w:t>
      </w:r>
      <w:r>
        <w:t>. The Present Study</w:t>
      </w:r>
    </w:p>
    <w:p w14:paraId="7DCC37EA" w14:textId="0E9E92B2" w:rsidR="008F4AE4" w:rsidRDefault="00185E78" w:rsidP="00185E78">
      <w:pPr>
        <w:spacing w:line="480" w:lineRule="auto"/>
        <w:ind w:firstLine="720"/>
      </w:pPr>
      <w:r>
        <w:t>In view of the discussion</w:t>
      </w:r>
      <w:r w:rsidR="00DF5D3C">
        <w:t>s</w:t>
      </w:r>
      <w:r>
        <w:t xml:space="preserve"> above</w:t>
      </w:r>
      <w:r w:rsidR="008F4AE4" w:rsidRPr="007E088C">
        <w:t xml:space="preserve">, we </w:t>
      </w:r>
      <w:r w:rsidR="00AF670A" w:rsidRPr="007E088C">
        <w:t xml:space="preserve">conducted a full </w:t>
      </w:r>
      <w:r w:rsidR="008F4AE4" w:rsidRPr="007E088C">
        <w:t>assess</w:t>
      </w:r>
      <w:r w:rsidR="00AF670A" w:rsidRPr="007E088C">
        <w:t>ment of</w:t>
      </w:r>
      <w:r w:rsidR="008F4AE4" w:rsidRPr="007E088C">
        <w:t xml:space="preserve"> the factorial validity of BASES </w:t>
      </w:r>
      <w:r w:rsidR="00940347">
        <w:t>scores</w:t>
      </w:r>
      <w:r w:rsidR="008577FD" w:rsidRPr="007E088C">
        <w:t xml:space="preserve"> </w:t>
      </w:r>
      <w:r w:rsidR="008F4AE4" w:rsidRPr="007E088C">
        <w:t xml:space="preserve">in </w:t>
      </w:r>
      <w:r w:rsidR="00AF670A" w:rsidRPr="007E088C">
        <w:t>the Malaysian context</w:t>
      </w:r>
      <w:r w:rsidR="008F4AE4" w:rsidRPr="007E088C">
        <w:t>. To deal with concerns about the use of CFA</w:t>
      </w:r>
      <w:r w:rsidR="00AF670A" w:rsidRPr="007E088C">
        <w:t xml:space="preserve"> </w:t>
      </w:r>
      <w:r>
        <w:t>and to consider the possibility of alternative dimensionality to that proposed in the original study (Castonguay et al., 2014)</w:t>
      </w:r>
      <w:r w:rsidR="008F4AE4" w:rsidRPr="007E088C">
        <w:t xml:space="preserve">, we utilised </w:t>
      </w:r>
      <w:r w:rsidR="00927F88" w:rsidRPr="007E088C">
        <w:t xml:space="preserve">both EFA and </w:t>
      </w:r>
      <w:r w:rsidR="008F4AE4" w:rsidRPr="007E088C">
        <w:t xml:space="preserve">exploratory structural equation modelling (ESEM). </w:t>
      </w:r>
      <w:r w:rsidR="00FC2DD5">
        <w:t>The</w:t>
      </w:r>
      <w:r w:rsidR="00927F88" w:rsidRPr="007E088C">
        <w:t xml:space="preserve"> use of EFA ensure</w:t>
      </w:r>
      <w:r w:rsidR="00FC2DD5">
        <w:t>s</w:t>
      </w:r>
      <w:r w:rsidR="00927F88" w:rsidRPr="007E088C">
        <w:t xml:space="preserve"> that we </w:t>
      </w:r>
      <w:r w:rsidR="00FC2DD5">
        <w:t>are able to</w:t>
      </w:r>
      <w:r w:rsidR="00AF670A" w:rsidRPr="007E088C">
        <w:t xml:space="preserve"> </w:t>
      </w:r>
      <w:r w:rsidR="00927F88" w:rsidRPr="007E088C">
        <w:t xml:space="preserve">arrive at an appropriate data-driven model of </w:t>
      </w:r>
      <w:r w:rsidR="00940347">
        <w:t xml:space="preserve">the </w:t>
      </w:r>
      <w:r w:rsidR="00927F88" w:rsidRPr="007E088C">
        <w:t xml:space="preserve">BASES </w:t>
      </w:r>
      <w:r w:rsidR="008577FD">
        <w:t>factor structure</w:t>
      </w:r>
      <w:r w:rsidR="008577FD" w:rsidRPr="007E088C">
        <w:t xml:space="preserve"> </w:t>
      </w:r>
      <w:r w:rsidR="00927F88" w:rsidRPr="007E088C">
        <w:t xml:space="preserve">that is not constrained by </w:t>
      </w:r>
      <w:r w:rsidR="00927F88" w:rsidRPr="007E088C">
        <w:lastRenderedPageBreak/>
        <w:t xml:space="preserve">modelling limitations. </w:t>
      </w:r>
      <w:r w:rsidR="00FC2DD5">
        <w:t>The use of</w:t>
      </w:r>
      <w:r w:rsidR="00927F88" w:rsidRPr="007E088C">
        <w:t xml:space="preserve"> ESEM</w:t>
      </w:r>
      <w:r w:rsidR="00FC2DD5">
        <w:t>, meanwhile,</w:t>
      </w:r>
      <w:r w:rsidR="00927F88" w:rsidRPr="007E088C">
        <w:t xml:space="preserve"> is useful for </w:t>
      </w:r>
      <w:r w:rsidR="007E088C" w:rsidRPr="007E088C">
        <w:t>understanding</w:t>
      </w:r>
      <w:r w:rsidR="00927F88" w:rsidRPr="007E088C">
        <w:t xml:space="preserve"> the factor structure of the BASES because it is an </w:t>
      </w:r>
      <w:r w:rsidR="008F4AE4" w:rsidRPr="007E088C">
        <w:rPr>
          <w:color w:val="000000" w:themeColor="text1"/>
          <w:shd w:val="clear" w:color="auto" w:fill="FFFFFF"/>
        </w:rPr>
        <w:t>analytic strategy that relaxes constraints</w:t>
      </w:r>
      <w:r w:rsidR="008C4053" w:rsidRPr="007E088C">
        <w:rPr>
          <w:color w:val="000000" w:themeColor="text1"/>
          <w:shd w:val="clear" w:color="auto" w:fill="FFFFFF"/>
        </w:rPr>
        <w:t xml:space="preserve"> assumed by independent clusters modelling</w:t>
      </w:r>
      <w:r w:rsidR="008F4AE4" w:rsidRPr="007E088C">
        <w:rPr>
          <w:color w:val="000000" w:themeColor="text1"/>
          <w:shd w:val="clear" w:color="auto" w:fill="FFFFFF"/>
        </w:rPr>
        <w:t xml:space="preserve"> by incorporating </w:t>
      </w:r>
      <w:r w:rsidR="008F4AE4" w:rsidRPr="007E088C">
        <w:t>aspects of EFA (i.e., allowing for cross-loadings) and CFA (i.e., the use of advanced statistical methods</w:t>
      </w:r>
      <w:r w:rsidR="00CF2F28">
        <w:t xml:space="preserve">; </w:t>
      </w:r>
      <w:r w:rsidR="008F4AE4" w:rsidRPr="007E088C">
        <w:t>Marsh et al., 2013, 2014; Morin et al., 2013)</w:t>
      </w:r>
      <w:r w:rsidR="00927F88" w:rsidRPr="007E088C">
        <w:t xml:space="preserve">. Indeed, ESEM </w:t>
      </w:r>
      <w:r w:rsidR="008F4AE4" w:rsidRPr="007E088C">
        <w:t xml:space="preserve">has been shown to result in improved fit and less strongly correlated factors than CFA solutions (e.g., Morin &amp; </w:t>
      </w:r>
      <w:proofErr w:type="spellStart"/>
      <w:r w:rsidR="008F4AE4" w:rsidRPr="007E088C">
        <w:t>Maïano</w:t>
      </w:r>
      <w:proofErr w:type="spellEnd"/>
      <w:r w:rsidR="008F4AE4" w:rsidRPr="007E088C">
        <w:t>, 2011</w:t>
      </w:r>
      <w:r>
        <w:t xml:space="preserve">; Swami, </w:t>
      </w:r>
      <w:proofErr w:type="spellStart"/>
      <w:r>
        <w:t>Maïano</w:t>
      </w:r>
      <w:proofErr w:type="spellEnd"/>
      <w:r>
        <w:t xml:space="preserve"> et al., 2021</w:t>
      </w:r>
      <w:r w:rsidR="008F4AE4" w:rsidRPr="007E088C">
        <w:t>)</w:t>
      </w:r>
      <w:r w:rsidR="00927F88" w:rsidRPr="007E088C">
        <w:t xml:space="preserve"> and has been recommended for the assessment of </w:t>
      </w:r>
      <w:r w:rsidR="008C4053" w:rsidRPr="007E088C">
        <w:t>multidimensional body image instruments</w:t>
      </w:r>
      <w:r>
        <w:t xml:space="preserve"> </w:t>
      </w:r>
      <w:r w:rsidR="008C4053" w:rsidRPr="007E088C">
        <w:t>(Swami et al., 2021</w:t>
      </w:r>
      <w:r w:rsidR="00BA0DE2" w:rsidRPr="007E088C">
        <w:t>a</w:t>
      </w:r>
      <w:r w:rsidR="008C4053" w:rsidRPr="007E088C">
        <w:t xml:space="preserve">). </w:t>
      </w:r>
      <w:r>
        <w:t xml:space="preserve">ESEM is particularly useful in relation to the BASES because it allows for a more realistic accounting of </w:t>
      </w:r>
      <w:r w:rsidR="00E240C9">
        <w:t xml:space="preserve">the likely way in which BASES items cross-load (i.e., allows for items to inter-relate across emotions) compared to a CFA approach. </w:t>
      </w:r>
    </w:p>
    <w:p w14:paraId="19183719" w14:textId="4F536D36" w:rsidR="008C2395" w:rsidRDefault="008C4053" w:rsidP="00FC2DD5">
      <w:pPr>
        <w:spacing w:line="480" w:lineRule="auto"/>
        <w:ind w:firstLine="720"/>
      </w:pPr>
      <w:r w:rsidRPr="007E088C">
        <w:t xml:space="preserve">In addition to an assessment of factorial validity, we also assessed the invariance of BASES </w:t>
      </w:r>
      <w:r w:rsidR="008C5254">
        <w:t>factor structure</w:t>
      </w:r>
      <w:r w:rsidR="008C5254" w:rsidRPr="007E088C">
        <w:t xml:space="preserve"> </w:t>
      </w:r>
      <w:r w:rsidRPr="007E088C">
        <w:t>across gender</w:t>
      </w:r>
      <w:r w:rsidR="008C5254">
        <w:t xml:space="preserve">, </w:t>
      </w:r>
      <w:r w:rsidRPr="007E088C">
        <w:t>ethnicity</w:t>
      </w:r>
      <w:r w:rsidR="008C5254">
        <w:t>, and</w:t>
      </w:r>
      <w:r w:rsidR="00126382">
        <w:t xml:space="preserve"> </w:t>
      </w:r>
      <w:r w:rsidR="008C5254">
        <w:t>age</w:t>
      </w:r>
      <w:r w:rsidRPr="007E088C">
        <w:t xml:space="preserve">. </w:t>
      </w:r>
      <w:r w:rsidR="00CF2F28">
        <w:t xml:space="preserve">In terms of the former, we expected that </w:t>
      </w:r>
      <w:r w:rsidR="00126382">
        <w:t xml:space="preserve">the </w:t>
      </w:r>
      <w:r w:rsidR="00CF2F28">
        <w:t xml:space="preserve">BASES </w:t>
      </w:r>
      <w:r w:rsidR="008C5254">
        <w:t>factor structure</w:t>
      </w:r>
      <w:r w:rsidR="00CF2F28">
        <w:t xml:space="preserve"> would demonstrate full gender invariance, which would be consistent with previous work (</w:t>
      </w:r>
      <w:r w:rsidR="00CF2F28" w:rsidRPr="007E088C">
        <w:t>Alcaraz-Ibáñez &amp; Sicilia, 2018; Chiminazzo et al., 2021</w:t>
      </w:r>
      <w:r w:rsidR="00CF2F28">
        <w:t xml:space="preserve">). In terms of </w:t>
      </w:r>
      <w:r w:rsidR="008C5254">
        <w:t>ethnicity</w:t>
      </w:r>
      <w:r w:rsidR="00CF2F28">
        <w:t xml:space="preserve">, </w:t>
      </w:r>
      <w:r w:rsidRPr="007E088C">
        <w:t>we assessed invariance across Malaysian Malays and Chinese, who represent the two largest ethnic groups in Malaysia at about 55% and 23% of the national population, respectively</w:t>
      </w:r>
      <w:r w:rsidR="00655A82">
        <w:t xml:space="preserve"> (</w:t>
      </w:r>
      <w:r w:rsidRPr="007E088C">
        <w:t xml:space="preserve">Department of Statistics Malaysia, 2018). </w:t>
      </w:r>
      <w:r w:rsidR="00AF4412">
        <w:t>Although Malaysian Malays and Chinese have somewhat different historical</w:t>
      </w:r>
      <w:r w:rsidR="00F013D0">
        <w:t xml:space="preserve"> and ethno-religious</w:t>
      </w:r>
      <w:r w:rsidR="00AF4412">
        <w:t xml:space="preserve"> trajectories</w:t>
      </w:r>
      <w:r w:rsidR="00F013D0">
        <w:t xml:space="preserve"> (for a discussion, see Swami, </w:t>
      </w:r>
      <w:proofErr w:type="spellStart"/>
      <w:r w:rsidR="00F013D0">
        <w:t>Zahari</w:t>
      </w:r>
      <w:proofErr w:type="spellEnd"/>
      <w:r w:rsidR="00F013D0">
        <w:t xml:space="preserve"> et al., 2020)</w:t>
      </w:r>
      <w:r w:rsidR="00AF4412">
        <w:t xml:space="preserve">, previous work has shown that they have similar body and appearance-related attitudes and behaviours, likely a function of their inhabitation of the same national-cultural context (see Swami, 2020). </w:t>
      </w:r>
      <w:r w:rsidR="00FC2DD5">
        <w:t xml:space="preserve">As such, we hypothesised that </w:t>
      </w:r>
      <w:r w:rsidR="00126382">
        <w:t xml:space="preserve">the </w:t>
      </w:r>
      <w:r w:rsidR="00241A99" w:rsidRPr="007E088C">
        <w:t xml:space="preserve">BASES </w:t>
      </w:r>
      <w:r w:rsidR="008C5254">
        <w:t>factor structure</w:t>
      </w:r>
      <w:r w:rsidR="00241A99" w:rsidRPr="007E088C">
        <w:t xml:space="preserve"> would </w:t>
      </w:r>
      <w:r w:rsidR="00927F88" w:rsidRPr="007E088C">
        <w:t>be invariant</w:t>
      </w:r>
      <w:r w:rsidR="00241A99" w:rsidRPr="007E088C">
        <w:t xml:space="preserve"> across ethnicity</w:t>
      </w:r>
      <w:r w:rsidR="00FC2DD5">
        <w:t xml:space="preserve">. </w:t>
      </w:r>
      <w:r w:rsidR="00126382">
        <w:rPr>
          <w:bCs/>
          <w:lang w:val="en-US"/>
        </w:rPr>
        <w:t>Finally, for exploratory purposes, we also considered the extent of age invariance, though no specific hypotheses were formulated in this regard</w:t>
      </w:r>
      <w:r w:rsidR="00FC2DD5">
        <w:rPr>
          <w:bCs/>
          <w:lang w:val="en-US"/>
        </w:rPr>
        <w:t>.</w:t>
      </w:r>
    </w:p>
    <w:p w14:paraId="2FDB9DCA" w14:textId="705B0DA6" w:rsidR="00D8303A" w:rsidRDefault="00D8303A" w:rsidP="002722C6">
      <w:pPr>
        <w:spacing w:line="480" w:lineRule="auto"/>
        <w:ind w:firstLine="720"/>
      </w:pPr>
      <w:r w:rsidRPr="007E088C">
        <w:lastRenderedPageBreak/>
        <w:t>Finally, as a</w:t>
      </w:r>
      <w:r w:rsidR="00FC2DD5">
        <w:t>n</w:t>
      </w:r>
      <w:r w:rsidRPr="007E088C">
        <w:t xml:space="preserve"> examination of the </w:t>
      </w:r>
      <w:r w:rsidR="002722C6">
        <w:t>construct</w:t>
      </w:r>
      <w:r w:rsidRPr="007E088C">
        <w:t xml:space="preserve"> validity of BASES scores, we examined associations with</w:t>
      </w:r>
      <w:r w:rsidR="00191B41" w:rsidRPr="007E088C">
        <w:t xml:space="preserve"> </w:t>
      </w:r>
      <w:r w:rsidRPr="007E088C">
        <w:t>facet</w:t>
      </w:r>
      <w:r w:rsidR="00CF2F28">
        <w:t>s</w:t>
      </w:r>
      <w:r w:rsidRPr="007E088C">
        <w:t xml:space="preserve"> of positive body image (i.e., body appreciation), psychological well-being (i.e., subjective happiness and self-esteem), secure non-striving (i.e., the degree to which individuals feel secure with their social position and feel acceptance from others, rather than feeling under pressure to compete)</w:t>
      </w:r>
      <w:r w:rsidR="00AB46A2">
        <w:t>, body mass index (BMI)</w:t>
      </w:r>
      <w:r w:rsidR="007259E3">
        <w:t>, and age</w:t>
      </w:r>
      <w:r w:rsidRPr="007E088C">
        <w:t xml:space="preserve">. These variables were selected on the basis of significant associations reported in previous work (e.g., Castonguay et al., 2014; </w:t>
      </w:r>
      <w:proofErr w:type="spellStart"/>
      <w:r w:rsidRPr="007E088C">
        <w:t>Zemestrani</w:t>
      </w:r>
      <w:proofErr w:type="spellEnd"/>
      <w:r w:rsidRPr="007E088C">
        <w:t xml:space="preserve"> et al., 2021) and based on the availability of validated instruments in Bahasa Malaysia. </w:t>
      </w:r>
      <w:r w:rsidR="002722C6">
        <w:t>C</w:t>
      </w:r>
      <w:r w:rsidRPr="007E088C">
        <w:t xml:space="preserve">onvergent validity would be supported insofar as BASES scores are moderately correlated with body appreciation, subjective happiness, </w:t>
      </w:r>
      <w:r w:rsidR="002722C6">
        <w:t xml:space="preserve">and </w:t>
      </w:r>
      <w:r w:rsidRPr="007E088C">
        <w:t xml:space="preserve">self-esteem, </w:t>
      </w:r>
      <w:r w:rsidR="002722C6">
        <w:t xml:space="preserve">whereas divergent validity would be supported through weak correlations with </w:t>
      </w:r>
      <w:r w:rsidRPr="007E088C">
        <w:t>secure non-striving</w:t>
      </w:r>
      <w:r w:rsidR="007259E3">
        <w:t>,</w:t>
      </w:r>
      <w:r w:rsidR="00AB46A2">
        <w:t xml:space="preserve"> BMI</w:t>
      </w:r>
      <w:r w:rsidR="007259E3">
        <w:t>, and age.</w:t>
      </w:r>
      <w:r w:rsidRPr="007E088C">
        <w:t xml:space="preserve"> </w:t>
      </w:r>
      <w:r w:rsidR="00A11CAD">
        <w:t>We also assessed the invariance of correlations between the measures used for con</w:t>
      </w:r>
      <w:r w:rsidR="002722C6">
        <w:t xml:space="preserve">struct </w:t>
      </w:r>
      <w:r w:rsidR="00A11CAD">
        <w:t>validity as a function of participant ethnicity and gender, with the expectation that we would obtain full invariance (indicative that con</w:t>
      </w:r>
      <w:r w:rsidR="002722C6">
        <w:t>struct</w:t>
      </w:r>
      <w:r w:rsidR="00A11CAD">
        <w:t xml:space="preserve"> validity is supported in Malay women, Malay men, Chinese women, and Chinese men, respectively). </w:t>
      </w:r>
    </w:p>
    <w:p w14:paraId="120DDF19" w14:textId="309EE497" w:rsidR="00D8303A" w:rsidRPr="007E088C" w:rsidRDefault="00D8303A" w:rsidP="00086491">
      <w:pPr>
        <w:pStyle w:val="Heading1"/>
      </w:pPr>
      <w:r w:rsidRPr="007E088C">
        <w:t>2. Method</w:t>
      </w:r>
    </w:p>
    <w:p w14:paraId="5AB43225" w14:textId="1E23258F" w:rsidR="00D8303A" w:rsidRPr="007E088C" w:rsidRDefault="00D8303A" w:rsidP="00086491">
      <w:pPr>
        <w:pStyle w:val="Heading2"/>
      </w:pPr>
      <w:r w:rsidRPr="007E088C">
        <w:t>2.1. Participants</w:t>
      </w:r>
    </w:p>
    <w:p w14:paraId="13273021" w14:textId="590CF726" w:rsidR="00191B41" w:rsidRPr="007E088C" w:rsidRDefault="00191B41" w:rsidP="00191B41">
      <w:pPr>
        <w:spacing w:line="480" w:lineRule="auto"/>
      </w:pPr>
      <w:r w:rsidRPr="007E088C">
        <w:tab/>
        <w:t>The initial dataset consisted of 1,182 participants, but we excluded participants who consented but did not respond to any item (</w:t>
      </w:r>
      <w:r w:rsidRPr="007E088C">
        <w:rPr>
          <w:i/>
          <w:iCs/>
        </w:rPr>
        <w:t>n</w:t>
      </w:r>
      <w:r w:rsidRPr="007E088C">
        <w:t xml:space="preserve"> = 10), who were missing substantial portions of data (</w:t>
      </w:r>
      <w:r w:rsidRPr="007E088C">
        <w:rPr>
          <w:i/>
          <w:iCs/>
        </w:rPr>
        <w:t>n</w:t>
      </w:r>
      <w:r w:rsidRPr="007E088C">
        <w:t xml:space="preserve"> = 92), and who did not meet inclusion criteria (</w:t>
      </w:r>
      <w:r w:rsidR="007E088C" w:rsidRPr="007E088C">
        <w:t xml:space="preserve">see </w:t>
      </w:r>
      <w:r w:rsidR="00CF2F28">
        <w:t>Section 2.4</w:t>
      </w:r>
      <w:r w:rsidR="007E088C" w:rsidRPr="007E088C">
        <w:t xml:space="preserve">; </w:t>
      </w:r>
      <w:r w:rsidRPr="007E088C">
        <w:rPr>
          <w:i/>
          <w:iCs/>
        </w:rPr>
        <w:t>n</w:t>
      </w:r>
      <w:r w:rsidRPr="007E088C">
        <w:t xml:space="preserve"> = 31). The final dataset, therefore, consisted of 1,049 Malaysian citizens, of whom 525 were women and 524 were men. These participants ranged in age from 18 to 65 years (</w:t>
      </w:r>
      <w:r w:rsidRPr="007E088C">
        <w:rPr>
          <w:i/>
          <w:iCs/>
        </w:rPr>
        <w:t>M</w:t>
      </w:r>
      <w:r w:rsidRPr="007E088C">
        <w:t xml:space="preserve"> = 32.55, </w:t>
      </w:r>
      <w:r w:rsidRPr="007E088C">
        <w:rPr>
          <w:i/>
          <w:iCs/>
        </w:rPr>
        <w:t>SD</w:t>
      </w:r>
      <w:r w:rsidRPr="007E088C">
        <w:t xml:space="preserve"> = 9.93) and in self-reported </w:t>
      </w:r>
      <w:r w:rsidR="00AB46A2">
        <w:t>BMI</w:t>
      </w:r>
      <w:r w:rsidRPr="007E088C">
        <w:t xml:space="preserve"> from 13.25 to 48.88 kg/m</w:t>
      </w:r>
      <w:r w:rsidRPr="007E088C">
        <w:rPr>
          <w:vertAlign w:val="superscript"/>
        </w:rPr>
        <w:t>2</w:t>
      </w:r>
      <w:r w:rsidRPr="007E088C">
        <w:t xml:space="preserve"> (</w:t>
      </w:r>
      <w:r w:rsidRPr="007E088C">
        <w:rPr>
          <w:i/>
          <w:iCs/>
        </w:rPr>
        <w:t>M</w:t>
      </w:r>
      <w:r w:rsidRPr="007E088C">
        <w:t xml:space="preserve"> = 23.68, </w:t>
      </w:r>
      <w:r w:rsidRPr="007E088C">
        <w:rPr>
          <w:i/>
          <w:iCs/>
        </w:rPr>
        <w:t>SD</w:t>
      </w:r>
      <w:r w:rsidRPr="007E088C">
        <w:t xml:space="preserve"> = 5.04). Of the total sample, 729 self-reported their ethnicity as Malay and 320 as Chinese. In terms of marital status 46.3% were single, 49.7% were married, 2.6% were divorced, and 1.4% had another status. In terms of education, 1.1% had completed primary education, 28.7% had completed </w:t>
      </w:r>
      <w:r w:rsidRPr="007E088C">
        <w:lastRenderedPageBreak/>
        <w:t>secondary education, 43.0% had an undergraduate degree, 17.2% had a postgraduate degree, and 10.0% had another higher qualification. Following Malaysian constitutional law, all Malays were considered Muslims, whereas the majority of the Chinese participants were Buddhists (71.6%; Christian = 20.9%, Muslim = 1.9%, another religion = 5.6%).</w:t>
      </w:r>
    </w:p>
    <w:p w14:paraId="3F9611DE" w14:textId="0A03C2B5" w:rsidR="00191B41" w:rsidRPr="007E088C" w:rsidRDefault="00191B41" w:rsidP="00086491">
      <w:pPr>
        <w:pStyle w:val="Heading2"/>
      </w:pPr>
      <w:r w:rsidRPr="007E088C">
        <w:t>2.2. Materials</w:t>
      </w:r>
    </w:p>
    <w:p w14:paraId="38C3AC7F" w14:textId="3CDDE2D6" w:rsidR="00191B41" w:rsidRPr="007E088C" w:rsidRDefault="00191B41" w:rsidP="00191B41">
      <w:pPr>
        <w:spacing w:line="480" w:lineRule="auto"/>
      </w:pPr>
      <w:r w:rsidRPr="007E088C">
        <w:tab/>
      </w:r>
      <w:r w:rsidRPr="007E088C">
        <w:rPr>
          <w:b/>
          <w:bCs/>
        </w:rPr>
        <w:t xml:space="preserve">2.2.1. Body and appearance self-conscious emotions. </w:t>
      </w:r>
      <w:r w:rsidRPr="007E088C">
        <w:t>Participants were asked to complete a novel Bahasa Malaysia translation of the 16-item BASES (Castonguay et al., 2014). All items were rated on a 5-point scale ranging from 1 (</w:t>
      </w:r>
      <w:r w:rsidRPr="007E088C">
        <w:rPr>
          <w:i/>
          <w:iCs/>
        </w:rPr>
        <w:t>never</w:t>
      </w:r>
      <w:r w:rsidRPr="007E088C">
        <w:t xml:space="preserve">; </w:t>
      </w:r>
      <w:r w:rsidR="00CF2F28">
        <w:t xml:space="preserve">Bahasa </w:t>
      </w:r>
      <w:r w:rsidRPr="007E088C">
        <w:t>Malay</w:t>
      </w:r>
      <w:r w:rsidR="00CF2F28">
        <w:t>sia</w:t>
      </w:r>
      <w:r w:rsidRPr="007E088C">
        <w:t xml:space="preserve"> translation: </w:t>
      </w:r>
      <w:proofErr w:type="spellStart"/>
      <w:r w:rsidRPr="007E088C">
        <w:rPr>
          <w:i/>
          <w:iCs/>
        </w:rPr>
        <w:t>tidak</w:t>
      </w:r>
      <w:proofErr w:type="spellEnd"/>
      <w:r w:rsidRPr="007E088C">
        <w:rPr>
          <w:i/>
          <w:iCs/>
        </w:rPr>
        <w:t xml:space="preserve"> </w:t>
      </w:r>
      <w:proofErr w:type="spellStart"/>
      <w:r w:rsidRPr="007E088C">
        <w:rPr>
          <w:i/>
          <w:iCs/>
        </w:rPr>
        <w:t>pernah</w:t>
      </w:r>
      <w:proofErr w:type="spellEnd"/>
      <w:r w:rsidRPr="007E088C">
        <w:t>) to 5 (</w:t>
      </w:r>
      <w:r w:rsidRPr="007E088C">
        <w:rPr>
          <w:i/>
          <w:iCs/>
        </w:rPr>
        <w:t>always</w:t>
      </w:r>
      <w:r w:rsidRPr="007E088C">
        <w:t xml:space="preserve">; </w:t>
      </w:r>
      <w:r w:rsidR="00CF2F28">
        <w:t xml:space="preserve">Bahasa </w:t>
      </w:r>
      <w:r w:rsidRPr="007E088C">
        <w:t>Malay</w:t>
      </w:r>
      <w:r w:rsidR="00CF2F28">
        <w:t>sia</w:t>
      </w:r>
      <w:r w:rsidRPr="007E088C">
        <w:t xml:space="preserve"> translation: </w:t>
      </w:r>
      <w:proofErr w:type="spellStart"/>
      <w:r w:rsidRPr="007E088C">
        <w:rPr>
          <w:i/>
          <w:iCs/>
        </w:rPr>
        <w:t>sentiasa</w:t>
      </w:r>
      <w:proofErr w:type="spellEnd"/>
      <w:r w:rsidRPr="007E088C">
        <w:t>). The translation method is reported in Section 2.3 and the items of the BASES in English and Malay are reported in</w:t>
      </w:r>
      <w:r w:rsidR="00B736B3">
        <w:t xml:space="preserve"> Appendi</w:t>
      </w:r>
      <w:r w:rsidR="00942ED1">
        <w:t>x 1</w:t>
      </w:r>
      <w:r w:rsidR="00B736B3">
        <w:t xml:space="preserve">. </w:t>
      </w:r>
    </w:p>
    <w:p w14:paraId="7D280754" w14:textId="21227A0E" w:rsidR="00191B41" w:rsidRPr="007E088C" w:rsidRDefault="00191B41" w:rsidP="00191B41">
      <w:pPr>
        <w:spacing w:line="480" w:lineRule="auto"/>
        <w:rPr>
          <w:bCs/>
          <w:color w:val="000000" w:themeColor="text1"/>
        </w:rPr>
      </w:pPr>
      <w:r w:rsidRPr="007E088C">
        <w:tab/>
      </w:r>
      <w:r w:rsidRPr="007E088C">
        <w:rPr>
          <w:b/>
          <w:bCs/>
        </w:rPr>
        <w:t>2.2.2. Body appreciation</w:t>
      </w:r>
      <w:r w:rsidRPr="007E088C">
        <w:t>. Body appreciation was assessed using the Body Appreciation Scale-2 (BAS-2; Tylka &amp; Wood-Barcalow, 2015; Bahasa Malaysia translation: Swami et al., 2019). This is a 10-item instrument that measures acceptance for one’s body, respect and care for one’s body, and protection of one’s body from unrealistic beauty standards. All items were rated on a 5-point scale, ranging from 1 (</w:t>
      </w:r>
      <w:r w:rsidRPr="007E088C">
        <w:rPr>
          <w:i/>
        </w:rPr>
        <w:t>never</w:t>
      </w:r>
      <w:r w:rsidRPr="007E088C">
        <w:t>) to 5 (</w:t>
      </w:r>
      <w:r w:rsidRPr="007E088C">
        <w:rPr>
          <w:i/>
        </w:rPr>
        <w:t>always</w:t>
      </w:r>
      <w:r w:rsidRPr="007E088C">
        <w:t xml:space="preserve">), and an overall score was computed as the mean of all items. Scores on the Bahasa Malaysia version of the BAS-2 have been shown to be unidimensional, with adequate </w:t>
      </w:r>
      <w:r w:rsidRPr="007E088C">
        <w:rPr>
          <w:color w:val="000000" w:themeColor="text1"/>
        </w:rPr>
        <w:t>internal consistency and good con</w:t>
      </w:r>
      <w:r w:rsidR="00AB46A2">
        <w:rPr>
          <w:color w:val="000000" w:themeColor="text1"/>
        </w:rPr>
        <w:t>vergent</w:t>
      </w:r>
      <w:r w:rsidRPr="007E088C">
        <w:rPr>
          <w:color w:val="000000" w:themeColor="text1"/>
        </w:rPr>
        <w:t xml:space="preserve"> and incremental validity (Swami et al., 2019). In the present study, McDonald’s </w:t>
      </w:r>
      <w:r w:rsidR="004732CC">
        <w:rPr>
          <w:color w:val="000000" w:themeColor="text1"/>
        </w:rPr>
        <w:t xml:space="preserve">(1970) </w:t>
      </w:r>
      <w:r w:rsidRPr="007E088C">
        <w:rPr>
          <w:bCs/>
          <w:color w:val="000000" w:themeColor="text1"/>
        </w:rPr>
        <w:t>ω for BAS-2 scores was .93 (95% CI = .92, .94).</w:t>
      </w:r>
    </w:p>
    <w:p w14:paraId="2662E84D" w14:textId="28DC3D0F" w:rsidR="00BA0DE2" w:rsidRPr="007E088C" w:rsidRDefault="00BA0DE2" w:rsidP="00191B41">
      <w:pPr>
        <w:spacing w:line="480" w:lineRule="auto"/>
        <w:rPr>
          <w:color w:val="000000" w:themeColor="text1"/>
        </w:rPr>
      </w:pPr>
      <w:r w:rsidRPr="007E088C">
        <w:rPr>
          <w:bCs/>
          <w:color w:val="000000" w:themeColor="text1"/>
        </w:rPr>
        <w:tab/>
      </w:r>
      <w:r w:rsidRPr="007E088C">
        <w:rPr>
          <w:b/>
          <w:color w:val="000000" w:themeColor="text1"/>
        </w:rPr>
        <w:t xml:space="preserve">2.2.3. Subjective happiness. </w:t>
      </w:r>
      <w:r w:rsidRPr="007E088C">
        <w:rPr>
          <w:bCs/>
          <w:color w:val="000000" w:themeColor="text1"/>
        </w:rPr>
        <w:t xml:space="preserve">To assess subjective happiness, we used the </w:t>
      </w:r>
      <w:r w:rsidRPr="007E088C">
        <w:t xml:space="preserve">Subjective Happiness Scale (SHS; Lyubomirsky &amp; Lepper, 1999; Bahasa Malaysia translation: Swami, 2008). This is a molar measure of the extent to which individuals believe they are happy or unhappy people. The SHS consists of 4 items, two of which ask respondents to characterise themselves based on absolute ratings and ratings relative to peers and two of which ask </w:t>
      </w:r>
      <w:r w:rsidRPr="007E088C">
        <w:lastRenderedPageBreak/>
        <w:t xml:space="preserve">respondents to rate the extent to which descriptions of happy and unhappy individuals are accurate </w:t>
      </w:r>
      <w:r w:rsidRPr="007E088C">
        <w:rPr>
          <w:color w:val="000000" w:themeColor="text1"/>
        </w:rPr>
        <w:t>of themselves. All items were rated on 7-point scales and an overall score was computed as the mean of all items. Scores on the Bahasa Malaysia version of the scale evidence adequate internal consistency, good patterns of construct validity, and good test-retest reliability over a 4-week period (Swami, 2008). In the present study, McDonald’s</w:t>
      </w:r>
      <w:r w:rsidR="004732CC">
        <w:rPr>
          <w:color w:val="000000" w:themeColor="text1"/>
        </w:rPr>
        <w:t xml:space="preserve"> (1970)</w:t>
      </w:r>
      <w:r w:rsidRPr="007E088C">
        <w:rPr>
          <w:color w:val="000000" w:themeColor="text1"/>
        </w:rPr>
        <w:t xml:space="preserve"> </w:t>
      </w:r>
      <w:r w:rsidRPr="007E088C">
        <w:rPr>
          <w:bCs/>
          <w:color w:val="000000" w:themeColor="text1"/>
        </w:rPr>
        <w:t>ω</w:t>
      </w:r>
      <w:r w:rsidRPr="007E088C">
        <w:rPr>
          <w:color w:val="000000" w:themeColor="text1"/>
        </w:rPr>
        <w:t xml:space="preserve"> for SHS scores was .80 (95% CI = .76, .84).</w:t>
      </w:r>
    </w:p>
    <w:p w14:paraId="1900581B" w14:textId="3DD3CDE4" w:rsidR="00BA0DE2" w:rsidRPr="007E088C" w:rsidRDefault="00BA0DE2" w:rsidP="00191B41">
      <w:pPr>
        <w:spacing w:line="480" w:lineRule="auto"/>
        <w:rPr>
          <w:color w:val="000000" w:themeColor="text1"/>
        </w:rPr>
      </w:pPr>
      <w:r w:rsidRPr="007E088C">
        <w:rPr>
          <w:color w:val="000000" w:themeColor="text1"/>
        </w:rPr>
        <w:tab/>
      </w:r>
      <w:r w:rsidRPr="007E088C">
        <w:rPr>
          <w:b/>
          <w:bCs/>
          <w:color w:val="000000" w:themeColor="text1"/>
        </w:rPr>
        <w:t xml:space="preserve">2.2.4. Self-esteem. </w:t>
      </w:r>
      <w:r w:rsidR="00C74C92" w:rsidRPr="007E088C">
        <w:rPr>
          <w:color w:val="000000" w:themeColor="text1"/>
        </w:rPr>
        <w:t xml:space="preserve">Self-esteem was measured using the </w:t>
      </w:r>
      <w:r w:rsidR="00C74C92" w:rsidRPr="007E088C">
        <w:t>10-item Rosenberg Self-Esteem Scale (RSES; Rosenberg, 1965; Bahasa Malaysia translation: Swami, 2011). This instrument measures participants’ overall sense of self-worth, with items rated on a 4-point scale ranging from 1 (</w:t>
      </w:r>
      <w:r w:rsidR="00C74C92" w:rsidRPr="007E088C">
        <w:rPr>
          <w:i/>
        </w:rPr>
        <w:t>Strongly disagree</w:t>
      </w:r>
      <w:r w:rsidR="00C74C92" w:rsidRPr="007E088C">
        <w:t>) to 4 (</w:t>
      </w:r>
      <w:r w:rsidR="00C74C92" w:rsidRPr="007E088C">
        <w:rPr>
          <w:i/>
        </w:rPr>
        <w:t>Strongly agree</w:t>
      </w:r>
      <w:r w:rsidR="00C74C92" w:rsidRPr="007E088C">
        <w:t xml:space="preserve">). In its English version, five items are reverse-coded prior to analysis. In the Bahasa Malaysia form, however, one of these reverse-coded items loads negatively, possibly due to interpretation issues. Swami (2011) recommended inclusion of this item in its non-reversed format, which is what we did here. An overall RSES score was, therefore computed following reverse-coding of four items, with higher scores reflecting higher self-esteem. The Bahasa Malaysia version of the RSES has adequate internal consistency, good test-retest reliability after 5 weeks, and good patterns of convergent and discriminant validity (Swami, 2011). In the present study, </w:t>
      </w:r>
      <w:r w:rsidR="00C74C92" w:rsidRPr="007E088C">
        <w:rPr>
          <w:color w:val="000000" w:themeColor="text1"/>
        </w:rPr>
        <w:t xml:space="preserve">McDonald’s </w:t>
      </w:r>
      <w:r w:rsidR="004732CC">
        <w:rPr>
          <w:color w:val="000000" w:themeColor="text1"/>
        </w:rPr>
        <w:t xml:space="preserve">(1970) </w:t>
      </w:r>
      <w:r w:rsidR="00C74C92" w:rsidRPr="007E088C">
        <w:rPr>
          <w:bCs/>
          <w:color w:val="000000" w:themeColor="text1"/>
        </w:rPr>
        <w:t>ω</w:t>
      </w:r>
      <w:r w:rsidR="00C74C92" w:rsidRPr="007E088C">
        <w:rPr>
          <w:color w:val="000000" w:themeColor="text1"/>
        </w:rPr>
        <w:t xml:space="preserve"> for RSES scores was .8</w:t>
      </w:r>
      <w:r w:rsidR="009421DA" w:rsidRPr="007E088C">
        <w:rPr>
          <w:color w:val="000000" w:themeColor="text1"/>
        </w:rPr>
        <w:t>0</w:t>
      </w:r>
      <w:r w:rsidR="00C74C92" w:rsidRPr="007E088C">
        <w:rPr>
          <w:color w:val="000000" w:themeColor="text1"/>
        </w:rPr>
        <w:t xml:space="preserve"> (95% CI = .</w:t>
      </w:r>
      <w:r w:rsidR="009421DA" w:rsidRPr="007E088C">
        <w:rPr>
          <w:color w:val="000000" w:themeColor="text1"/>
        </w:rPr>
        <w:t>7</w:t>
      </w:r>
      <w:r w:rsidR="00C74C92" w:rsidRPr="007E088C">
        <w:rPr>
          <w:color w:val="000000" w:themeColor="text1"/>
        </w:rPr>
        <w:t>0, .</w:t>
      </w:r>
      <w:r w:rsidR="009421DA" w:rsidRPr="007E088C">
        <w:rPr>
          <w:color w:val="000000" w:themeColor="text1"/>
        </w:rPr>
        <w:t>8</w:t>
      </w:r>
      <w:r w:rsidR="00C74C92" w:rsidRPr="007E088C">
        <w:rPr>
          <w:color w:val="000000" w:themeColor="text1"/>
        </w:rPr>
        <w:t>0).</w:t>
      </w:r>
    </w:p>
    <w:p w14:paraId="33756658" w14:textId="74E06B86" w:rsidR="005C0870" w:rsidRPr="007E088C" w:rsidRDefault="00BA0DE2" w:rsidP="005C0870">
      <w:pPr>
        <w:spacing w:line="480" w:lineRule="auto"/>
        <w:rPr>
          <w:bCs/>
          <w:color w:val="000000" w:themeColor="text1"/>
        </w:rPr>
      </w:pPr>
      <w:r w:rsidRPr="007E088C">
        <w:rPr>
          <w:b/>
          <w:bCs/>
          <w:color w:val="000000" w:themeColor="text1"/>
        </w:rPr>
        <w:tab/>
        <w:t>2.2.5. Secure non-striving.</w:t>
      </w:r>
      <w:r w:rsidRPr="007E088C">
        <w:rPr>
          <w:color w:val="000000" w:themeColor="text1"/>
        </w:rPr>
        <w:t xml:space="preserve"> To assess secure non-striving, participants completed </w:t>
      </w:r>
      <w:r w:rsidRPr="007E088C">
        <w:t>the Secure Non-Striving subscale of the Striving to Avoid Inferiority Scale (SAIS-SNS; Gilbert et al., 2007; Bahasa Malaysia translation: Swami et al., 2021b). This is a 12-item instrument that assesses the degree to which individuals feel secure with their social position and feel acceptance from others, rather than feeling under pressure to compete. All items were rated on a 5-point scale ranging from 1 (</w:t>
      </w:r>
      <w:r w:rsidRPr="007E088C">
        <w:rPr>
          <w:i/>
        </w:rPr>
        <w:t>never</w:t>
      </w:r>
      <w:r w:rsidRPr="007E088C">
        <w:t>) to 5 (</w:t>
      </w:r>
      <w:r w:rsidRPr="007E088C">
        <w:rPr>
          <w:i/>
        </w:rPr>
        <w:t>always</w:t>
      </w:r>
      <w:r w:rsidRPr="007E088C">
        <w:t xml:space="preserve">). Previous work has shown that the Bahasa Malaysia version of the SAIS-SNS has a unidimensional factor structure with </w:t>
      </w:r>
      <w:r w:rsidRPr="007E088C">
        <w:lastRenderedPageBreak/>
        <w:t xml:space="preserve">adequate internal consistency and convergent validity (Swami et al., 2021b). </w:t>
      </w:r>
      <w:r w:rsidRPr="007E088C">
        <w:rPr>
          <w:color w:val="000000" w:themeColor="text1"/>
        </w:rPr>
        <w:t xml:space="preserve">McDonald’s </w:t>
      </w:r>
      <w:r w:rsidR="004732CC">
        <w:rPr>
          <w:color w:val="000000" w:themeColor="text1"/>
        </w:rPr>
        <w:t xml:space="preserve">(1970) </w:t>
      </w:r>
      <w:r w:rsidRPr="007E088C">
        <w:rPr>
          <w:bCs/>
          <w:color w:val="000000" w:themeColor="text1"/>
        </w:rPr>
        <w:t>ω for SAIS-SNS scores in the present study was .94 (95% CI = .92, .96).</w:t>
      </w:r>
    </w:p>
    <w:p w14:paraId="6B028971" w14:textId="50932059" w:rsidR="00191B41" w:rsidRPr="007E088C" w:rsidRDefault="005C0870" w:rsidP="005C0870">
      <w:pPr>
        <w:spacing w:line="480" w:lineRule="auto"/>
        <w:ind w:firstLine="720"/>
        <w:rPr>
          <w:bCs/>
          <w:color w:val="000000" w:themeColor="text1"/>
        </w:rPr>
      </w:pPr>
      <w:r w:rsidRPr="007E088C">
        <w:rPr>
          <w:b/>
        </w:rPr>
        <w:t xml:space="preserve">2.2.6. Demographics. </w:t>
      </w:r>
      <w:r w:rsidRPr="007E088C">
        <w:rPr>
          <w:bCs/>
        </w:rPr>
        <w:t>Participants provided information about their gender (</w:t>
      </w:r>
      <w:proofErr w:type="spellStart"/>
      <w:r w:rsidRPr="007E088C">
        <w:rPr>
          <w:bCs/>
          <w:i/>
          <w:iCs/>
        </w:rPr>
        <w:t>jantina</w:t>
      </w:r>
      <w:proofErr w:type="spellEnd"/>
      <w:r w:rsidRPr="007E088C">
        <w:rPr>
          <w:bCs/>
        </w:rPr>
        <w:t xml:space="preserve">, used in Bahasa Malaysia to refer to both sex and gender), age, marital status, highest educational qualification, and religion. They also self-reported their height and weight, which we used to </w:t>
      </w:r>
      <w:r w:rsidR="00191B41" w:rsidRPr="007E088C">
        <w:rPr>
          <w:bCs/>
        </w:rPr>
        <w:t>compute BMI as kg/m</w:t>
      </w:r>
      <w:r w:rsidR="00191B41" w:rsidRPr="007E088C">
        <w:rPr>
          <w:bCs/>
          <w:vertAlign w:val="superscript"/>
        </w:rPr>
        <w:t>2</w:t>
      </w:r>
      <w:r w:rsidR="00191B41" w:rsidRPr="007E088C">
        <w:rPr>
          <w:bCs/>
        </w:rPr>
        <w:t>. Improbable BMI values (i.e., &lt; 12 or &gt; 50 kg/m</w:t>
      </w:r>
      <w:r w:rsidR="00191B41" w:rsidRPr="007E088C">
        <w:rPr>
          <w:bCs/>
          <w:vertAlign w:val="superscript"/>
        </w:rPr>
        <w:t>2</w:t>
      </w:r>
      <w:r w:rsidR="00191B41" w:rsidRPr="007E088C">
        <w:rPr>
          <w:bCs/>
        </w:rPr>
        <w:t xml:space="preserve">; </w:t>
      </w:r>
      <w:r w:rsidR="00191B41" w:rsidRPr="007E088C">
        <w:rPr>
          <w:bCs/>
          <w:i/>
          <w:iCs/>
        </w:rPr>
        <w:t>n</w:t>
      </w:r>
      <w:r w:rsidR="00191B41" w:rsidRPr="007E088C">
        <w:rPr>
          <w:bCs/>
        </w:rPr>
        <w:t xml:space="preserve"> = 12) were treated as missing values and replaced using the mean replacement method.</w:t>
      </w:r>
    </w:p>
    <w:p w14:paraId="30395D98" w14:textId="1437FAEB" w:rsidR="005C0870" w:rsidRPr="007E088C" w:rsidRDefault="00191B41" w:rsidP="00086491">
      <w:pPr>
        <w:pStyle w:val="Heading2"/>
      </w:pPr>
      <w:r w:rsidRPr="007E088C">
        <w:t>2.</w:t>
      </w:r>
      <w:r w:rsidR="005C0870" w:rsidRPr="007E088C">
        <w:t>3</w:t>
      </w:r>
      <w:r w:rsidRPr="007E088C">
        <w:t>. Instrument translation</w:t>
      </w:r>
    </w:p>
    <w:p w14:paraId="7F232F7F" w14:textId="239D6065" w:rsidR="00191B41" w:rsidRPr="0050201D" w:rsidRDefault="00E87186" w:rsidP="0050201D">
      <w:pPr>
        <w:spacing w:line="480" w:lineRule="auto"/>
        <w:ind w:firstLine="720"/>
        <w:rPr>
          <w:color w:val="000000" w:themeColor="text1"/>
        </w:rPr>
      </w:pPr>
      <w:r w:rsidRPr="007E088C">
        <w:rPr>
          <w:bCs/>
        </w:rPr>
        <w:t xml:space="preserve">The BASES was translated into Bahasa Malaysia using the </w:t>
      </w:r>
      <w:r w:rsidR="00191B41" w:rsidRPr="007E088C">
        <w:rPr>
          <w:bCs/>
        </w:rPr>
        <w:t>5-stage test adaptation methodology developed by Beaton et al. (2000)</w:t>
      </w:r>
      <w:r w:rsidRPr="007E088C">
        <w:rPr>
          <w:bCs/>
        </w:rPr>
        <w:t xml:space="preserve"> and recommended for the test adaptation of body image-related instruments </w:t>
      </w:r>
      <w:r w:rsidR="00191B41" w:rsidRPr="007E088C">
        <w:rPr>
          <w:bCs/>
        </w:rPr>
        <w:t>(Swami &amp; Barron, 2019)</w:t>
      </w:r>
      <w:r w:rsidRPr="007E088C">
        <w:rPr>
          <w:bCs/>
        </w:rPr>
        <w:t>. First</w:t>
      </w:r>
      <w:r w:rsidR="00191B41" w:rsidRPr="007E088C">
        <w:rPr>
          <w:bCs/>
        </w:rPr>
        <w:t>, two translators – one informed about the study and the other uninformed – independently forward-translated</w:t>
      </w:r>
      <w:r w:rsidRPr="007E088C">
        <w:rPr>
          <w:bCs/>
        </w:rPr>
        <w:t xml:space="preserve"> the BASES</w:t>
      </w:r>
      <w:r w:rsidR="00191B41" w:rsidRPr="007E088C">
        <w:rPr>
          <w:bCs/>
        </w:rPr>
        <w:t xml:space="preserve"> items </w:t>
      </w:r>
      <w:r w:rsidRPr="007E088C">
        <w:rPr>
          <w:bCs/>
        </w:rPr>
        <w:t xml:space="preserve">from </w:t>
      </w:r>
      <w:r w:rsidR="00191B41" w:rsidRPr="007E088C">
        <w:rPr>
          <w:bCs/>
        </w:rPr>
        <w:t xml:space="preserve">English to Bahasa Malaysia. Second, the two translations were examined by a third translator, uninformed about the study objectives; minor discrepancies between the two translations were resolved, producing a synthesised translation. </w:t>
      </w:r>
      <w:r w:rsidR="00191B41" w:rsidRPr="007E088C">
        <w:rPr>
          <w:color w:val="000000" w:themeColor="text1"/>
        </w:rPr>
        <w:t xml:space="preserve">Third, two new independent translators who were naïve to study back-translated the synthesised translation into English. </w:t>
      </w:r>
      <w:r w:rsidR="00942ED1">
        <w:rPr>
          <w:color w:val="000000" w:themeColor="text1"/>
        </w:rPr>
        <w:t>Fourth</w:t>
      </w:r>
      <w:r w:rsidR="00191B41" w:rsidRPr="007E088C">
        <w:rPr>
          <w:color w:val="000000" w:themeColor="text1"/>
        </w:rPr>
        <w:t>, the forward- and back-translations were submitted to a committee consisting of all aforementioned translators, a psychometrician, a linguist, and t</w:t>
      </w:r>
      <w:r w:rsidRPr="007E088C">
        <w:rPr>
          <w:color w:val="000000" w:themeColor="text1"/>
        </w:rPr>
        <w:t>wo</w:t>
      </w:r>
      <w:r w:rsidR="00191B41" w:rsidRPr="007E088C">
        <w:rPr>
          <w:color w:val="000000" w:themeColor="text1"/>
        </w:rPr>
        <w:t xml:space="preserve"> bilingual and Malaysian authors of the present study. The committee discussed semantic, idiomatic, experiential, and conceptual equivalence of the instruments and considered discrepancies between the translations, which were resolved these through a consensual approach. In a final step, </w:t>
      </w:r>
      <w:r w:rsidRPr="007E088C">
        <w:rPr>
          <w:color w:val="000000" w:themeColor="text1"/>
        </w:rPr>
        <w:t xml:space="preserve">a </w:t>
      </w:r>
      <w:r w:rsidR="00191B41" w:rsidRPr="007E088C">
        <w:rPr>
          <w:color w:val="000000" w:themeColor="text1"/>
        </w:rPr>
        <w:t>pre-final version</w:t>
      </w:r>
      <w:r w:rsidRPr="007E088C">
        <w:rPr>
          <w:color w:val="000000" w:themeColor="text1"/>
        </w:rPr>
        <w:t xml:space="preserve"> of the BASES was</w:t>
      </w:r>
      <w:r w:rsidR="00191B41" w:rsidRPr="007E088C">
        <w:rPr>
          <w:color w:val="000000" w:themeColor="text1"/>
        </w:rPr>
        <w:t xml:space="preserve"> pilot tested in a sample of 41 individuals (women = 68.3%) who broadly matched the target sample. Participants in the pilot study were asked to rate each of the </w:t>
      </w:r>
      <w:r w:rsidR="00FE5B2A">
        <w:rPr>
          <w:color w:val="000000" w:themeColor="text1"/>
        </w:rPr>
        <w:t xml:space="preserve">BASES </w:t>
      </w:r>
      <w:r w:rsidR="00191B41" w:rsidRPr="007E088C">
        <w:rPr>
          <w:color w:val="000000" w:themeColor="text1"/>
        </w:rPr>
        <w:t xml:space="preserve">items for comprehension on a 5-point scale (1 = </w:t>
      </w:r>
      <w:r w:rsidR="00191B41" w:rsidRPr="007E088C">
        <w:rPr>
          <w:i/>
          <w:color w:val="000000" w:themeColor="text1"/>
        </w:rPr>
        <w:t>do not understand at all</w:t>
      </w:r>
      <w:r w:rsidR="00191B41" w:rsidRPr="007E088C">
        <w:rPr>
          <w:color w:val="000000" w:themeColor="text1"/>
        </w:rPr>
        <w:t xml:space="preserve">, 5 = </w:t>
      </w:r>
      <w:r w:rsidR="00191B41" w:rsidRPr="007E088C">
        <w:rPr>
          <w:i/>
          <w:color w:val="000000" w:themeColor="text1"/>
        </w:rPr>
        <w:t>understanding completely</w:t>
      </w:r>
      <w:r w:rsidR="00191B41" w:rsidRPr="007E088C">
        <w:rPr>
          <w:color w:val="000000" w:themeColor="text1"/>
        </w:rPr>
        <w:t xml:space="preserve">) and to provide, based on open-ended questions, </w:t>
      </w:r>
      <w:r w:rsidR="00191B41" w:rsidRPr="007E088C">
        <w:rPr>
          <w:color w:val="000000" w:themeColor="text1"/>
        </w:rPr>
        <w:lastRenderedPageBreak/>
        <w:t xml:space="preserve">feedback on improvements that could be made to each item to enhance comprehension. The mean responses </w:t>
      </w:r>
      <w:r w:rsidR="0050201D">
        <w:rPr>
          <w:color w:val="000000" w:themeColor="text1"/>
        </w:rPr>
        <w:t>for each item</w:t>
      </w:r>
      <w:r w:rsidR="00191B41" w:rsidRPr="007E088C">
        <w:rPr>
          <w:color w:val="000000" w:themeColor="text1"/>
        </w:rPr>
        <w:t xml:space="preserve"> (</w:t>
      </w:r>
      <w:r w:rsidR="00191B41" w:rsidRPr="007E088C">
        <w:rPr>
          <w:i/>
          <w:iCs/>
          <w:color w:val="000000" w:themeColor="text1"/>
        </w:rPr>
        <w:t>M</w:t>
      </w:r>
      <w:r w:rsidR="00191B41" w:rsidRPr="007E088C">
        <w:rPr>
          <w:color w:val="000000" w:themeColor="text1"/>
        </w:rPr>
        <w:t xml:space="preserve"> = </w:t>
      </w:r>
      <w:r w:rsidR="00C74C92" w:rsidRPr="007E088C">
        <w:rPr>
          <w:color w:val="000000" w:themeColor="text1"/>
        </w:rPr>
        <w:t>4</w:t>
      </w:r>
      <w:r w:rsidRPr="007E088C">
        <w:rPr>
          <w:color w:val="000000" w:themeColor="text1"/>
        </w:rPr>
        <w:t>.</w:t>
      </w:r>
      <w:r w:rsidR="00C74C92" w:rsidRPr="007E088C">
        <w:rPr>
          <w:color w:val="000000" w:themeColor="text1"/>
        </w:rPr>
        <w:t>12</w:t>
      </w:r>
      <w:r w:rsidR="00191B41" w:rsidRPr="007E088C">
        <w:rPr>
          <w:color w:val="000000" w:themeColor="text1"/>
        </w:rPr>
        <w:t xml:space="preserve">, </w:t>
      </w:r>
      <w:r w:rsidR="00191B41" w:rsidRPr="007E088C">
        <w:rPr>
          <w:i/>
          <w:iCs/>
          <w:color w:val="000000" w:themeColor="text1"/>
        </w:rPr>
        <w:t>SD</w:t>
      </w:r>
      <w:r w:rsidR="00191B41" w:rsidRPr="007E088C">
        <w:rPr>
          <w:color w:val="000000" w:themeColor="text1"/>
        </w:rPr>
        <w:t xml:space="preserve"> = </w:t>
      </w:r>
      <w:r w:rsidR="00C74C92" w:rsidRPr="007E088C">
        <w:rPr>
          <w:color w:val="000000" w:themeColor="text1"/>
        </w:rPr>
        <w:t>0.65</w:t>
      </w:r>
      <w:r w:rsidR="00191B41" w:rsidRPr="007E088C">
        <w:rPr>
          <w:color w:val="000000" w:themeColor="text1"/>
        </w:rPr>
        <w:t>)</w:t>
      </w:r>
      <w:r w:rsidRPr="007E088C">
        <w:rPr>
          <w:color w:val="000000" w:themeColor="text1"/>
        </w:rPr>
        <w:t xml:space="preserve"> and all qualitative feedback were </w:t>
      </w:r>
      <w:r w:rsidR="00191B41" w:rsidRPr="007E088C">
        <w:rPr>
          <w:color w:val="000000" w:themeColor="text1"/>
        </w:rPr>
        <w:t xml:space="preserve">then returned </w:t>
      </w:r>
      <w:r w:rsidR="0050201D">
        <w:rPr>
          <w:color w:val="000000" w:themeColor="text1"/>
        </w:rPr>
        <w:t xml:space="preserve">to the </w:t>
      </w:r>
      <w:r w:rsidR="00191B41" w:rsidRPr="007E088C">
        <w:rPr>
          <w:color w:val="000000" w:themeColor="text1"/>
        </w:rPr>
        <w:t xml:space="preserve">committee, who consensually made </w:t>
      </w:r>
      <w:r w:rsidR="00C74C92" w:rsidRPr="007E088C">
        <w:rPr>
          <w:color w:val="000000" w:themeColor="text1"/>
        </w:rPr>
        <w:t xml:space="preserve">very </w:t>
      </w:r>
      <w:r w:rsidR="00191B41" w:rsidRPr="007E088C">
        <w:rPr>
          <w:color w:val="000000" w:themeColor="text1"/>
        </w:rPr>
        <w:t>minor adjustments to items</w:t>
      </w:r>
      <w:r w:rsidR="00F013D0">
        <w:rPr>
          <w:color w:val="000000" w:themeColor="text1"/>
        </w:rPr>
        <w:t xml:space="preserve"> (e.g., minor grammatical and word choice corrections). </w:t>
      </w:r>
    </w:p>
    <w:p w14:paraId="040BEB8D" w14:textId="625D1C95" w:rsidR="00E87186" w:rsidRPr="007E088C" w:rsidRDefault="00E87186" w:rsidP="00086491">
      <w:pPr>
        <w:pStyle w:val="Heading2"/>
      </w:pPr>
      <w:r w:rsidRPr="007E088C">
        <w:t xml:space="preserve">2.4. </w:t>
      </w:r>
      <w:r w:rsidR="00191B41" w:rsidRPr="007E088C">
        <w:t>Procedures</w:t>
      </w:r>
    </w:p>
    <w:p w14:paraId="11040B52" w14:textId="5EC12367" w:rsidR="00E87186" w:rsidRPr="007E088C" w:rsidRDefault="00E87186" w:rsidP="00E87186">
      <w:pPr>
        <w:spacing w:line="480" w:lineRule="auto"/>
      </w:pPr>
      <w:r w:rsidRPr="007E088C">
        <w:rPr>
          <w:color w:val="000000" w:themeColor="text1"/>
        </w:rPr>
        <w:tab/>
        <w:t xml:space="preserve">Ethics approval was obtained from the Institutional Review Board at </w:t>
      </w:r>
      <w:r w:rsidR="00942ED1">
        <w:rPr>
          <w:color w:val="000000" w:themeColor="text1"/>
        </w:rPr>
        <w:t>Perdana University</w:t>
      </w:r>
      <w:r w:rsidRPr="007E088C">
        <w:rPr>
          <w:color w:val="000000" w:themeColor="text1"/>
        </w:rPr>
        <w:t xml:space="preserve">. Potential participants who met inclusion criteria (being </w:t>
      </w:r>
      <w:r w:rsidRPr="007E088C">
        <w:rPr>
          <w:color w:val="222222"/>
          <w:shd w:val="clear" w:color="auto" w:fill="FFFFFF"/>
        </w:rPr>
        <w:t xml:space="preserve">≥ 18 years of age, a citizen and resident of Malaysia, of Malay or Chinese ancestry, and fluent in Bahasa Malaysia) were invited </w:t>
      </w:r>
      <w:r w:rsidRPr="007E088C">
        <w:rPr>
          <w:color w:val="000000" w:themeColor="text1"/>
        </w:rPr>
        <w:t xml:space="preserve">to </w:t>
      </w:r>
      <w:r w:rsidR="00191B41" w:rsidRPr="007E088C">
        <w:rPr>
          <w:color w:val="000000" w:themeColor="text1"/>
        </w:rPr>
        <w:t xml:space="preserve">complete an online survey via a </w:t>
      </w:r>
      <w:proofErr w:type="spellStart"/>
      <w:r w:rsidR="00191B41" w:rsidRPr="007E088C">
        <w:rPr>
          <w:color w:val="000000" w:themeColor="text1"/>
        </w:rPr>
        <w:t>Qualtrics</w:t>
      </w:r>
      <w:r w:rsidR="00191B41" w:rsidRPr="007E088C">
        <w:rPr>
          <w:color w:val="000000" w:themeColor="text1"/>
          <w:vertAlign w:val="superscript"/>
        </w:rPr>
        <w:t>TM</w:t>
      </w:r>
      <w:proofErr w:type="spellEnd"/>
      <w:r w:rsidR="00191B41" w:rsidRPr="007E088C">
        <w:rPr>
          <w:color w:val="000000" w:themeColor="text1"/>
        </w:rPr>
        <w:t xml:space="preserve"> research panel. </w:t>
      </w:r>
      <w:r w:rsidR="00191B41" w:rsidRPr="007E088C">
        <w:rPr>
          <w:color w:val="222222"/>
          <w:shd w:val="clear" w:color="auto" w:fill="FFFFFF"/>
        </w:rPr>
        <w:t xml:space="preserve">All data were collected in March 2021, with the study being advertised as a survey on “attitudes toward the body”. After providing digital informed consent, participants were asked to complete the instruments described above, which were presented in a counterbalanced order for each participant. The survey package also included a Bahasa Malaysia translation of the Body </w:t>
      </w:r>
      <w:r w:rsidRPr="007E088C">
        <w:rPr>
          <w:color w:val="222222"/>
          <w:shd w:val="clear" w:color="auto" w:fill="FFFFFF"/>
        </w:rPr>
        <w:t xml:space="preserve">Acceptance by Others Scale-2 (Swami et al., 2021b), which is not assessed here. </w:t>
      </w:r>
      <w:r w:rsidR="00191B41" w:rsidRPr="007E088C">
        <w:t xml:space="preserve">IP addresses were checked to ensure that no participant completed the survey more than once. In exchange for completing the anonymous survey, </w:t>
      </w:r>
      <w:r w:rsidR="004F1623" w:rsidRPr="007E088C">
        <w:t xml:space="preserve">participants received </w:t>
      </w:r>
      <w:r w:rsidR="004F1623">
        <w:t>one of a range of</w:t>
      </w:r>
      <w:r w:rsidR="004F1623" w:rsidRPr="007E088C">
        <w:t xml:space="preserve"> incentive</w:t>
      </w:r>
      <w:r w:rsidR="004F1623">
        <w:t>s (e.g., vouchers, gift cards)</w:t>
      </w:r>
      <w:r w:rsidR="004F1623" w:rsidRPr="007E088C">
        <w:t xml:space="preserve"> </w:t>
      </w:r>
      <w:r w:rsidR="00191B41" w:rsidRPr="007E088C">
        <w:t xml:space="preserve">based on the length of the survey, their specific panellist profile, and other factors determined by </w:t>
      </w:r>
      <w:proofErr w:type="spellStart"/>
      <w:r w:rsidR="00191B41" w:rsidRPr="007E088C">
        <w:t>Qualtrics</w:t>
      </w:r>
      <w:r w:rsidR="00191B41" w:rsidRPr="007E088C">
        <w:rPr>
          <w:vertAlign w:val="superscript"/>
        </w:rPr>
        <w:t>TM</w:t>
      </w:r>
      <w:proofErr w:type="spellEnd"/>
      <w:r w:rsidR="00191B41" w:rsidRPr="007E088C">
        <w:t xml:space="preserve">. </w:t>
      </w:r>
    </w:p>
    <w:p w14:paraId="5581AA9F" w14:textId="62EA2135" w:rsidR="00E87186" w:rsidRPr="007E088C" w:rsidRDefault="00E87186" w:rsidP="00086491">
      <w:pPr>
        <w:pStyle w:val="Heading2"/>
      </w:pPr>
      <w:r w:rsidRPr="007E088C">
        <w:t>2.5. Analytic Strategy</w:t>
      </w:r>
    </w:p>
    <w:p w14:paraId="70A7F1BD" w14:textId="0564D8D4" w:rsidR="004F1948" w:rsidRPr="007E088C" w:rsidRDefault="004F1948" w:rsidP="004F1948">
      <w:pPr>
        <w:spacing w:line="480" w:lineRule="auto"/>
        <w:rPr>
          <w:color w:val="000000" w:themeColor="text1"/>
        </w:rPr>
      </w:pPr>
      <w:r w:rsidRPr="007E088C">
        <w:rPr>
          <w:color w:val="111111"/>
          <w:shd w:val="clear" w:color="auto" w:fill="FFFFFF"/>
        </w:rPr>
        <w:tab/>
      </w:r>
      <w:r w:rsidRPr="007E088C">
        <w:rPr>
          <w:b/>
          <w:bCs/>
          <w:color w:val="111111"/>
          <w:shd w:val="clear" w:color="auto" w:fill="FFFFFF"/>
        </w:rPr>
        <w:t>2.5.1. Data treatment</w:t>
      </w:r>
      <w:r w:rsidRPr="007E088C">
        <w:rPr>
          <w:color w:val="111111"/>
          <w:shd w:val="clear" w:color="auto" w:fill="FFFFFF"/>
        </w:rPr>
        <w:t>. There were no missing responses in the dataset</w:t>
      </w:r>
      <w:r w:rsidR="00942ED1">
        <w:rPr>
          <w:color w:val="111111"/>
          <w:shd w:val="clear" w:color="auto" w:fill="FFFFFF"/>
        </w:rPr>
        <w:t xml:space="preserve"> (</w:t>
      </w:r>
      <w:r w:rsidRPr="007E088C">
        <w:rPr>
          <w:color w:val="111111"/>
          <w:shd w:val="clear" w:color="auto" w:fill="FFFFFF"/>
        </w:rPr>
        <w:t>participants were prompted to respond to all items</w:t>
      </w:r>
      <w:r w:rsidR="00942ED1">
        <w:rPr>
          <w:color w:val="111111"/>
          <w:shd w:val="clear" w:color="auto" w:fill="FFFFFF"/>
        </w:rPr>
        <w:t>)</w:t>
      </w:r>
      <w:r w:rsidRPr="007E088C">
        <w:rPr>
          <w:color w:val="111111"/>
          <w:shd w:val="clear" w:color="auto" w:fill="FFFFFF"/>
        </w:rPr>
        <w:t>. To examine the dimensionality of BASES scores in the present study, we used an EFA-to-ESEM approach. To ensure adequate subsample sizes</w:t>
      </w:r>
      <w:r w:rsidR="005875A4">
        <w:rPr>
          <w:color w:val="111111"/>
          <w:shd w:val="clear" w:color="auto" w:fill="FFFFFF"/>
          <w:vertAlign w:val="superscript"/>
        </w:rPr>
        <w:t>1</w:t>
      </w:r>
      <w:r w:rsidRPr="007E088C">
        <w:rPr>
          <w:color w:val="111111"/>
          <w:shd w:val="clear" w:color="auto" w:fill="FFFFFF"/>
        </w:rPr>
        <w:t>, the dataset was first split by ethnicity</w:t>
      </w:r>
      <w:r w:rsidRPr="007E088C">
        <w:rPr>
          <w:color w:val="000000" w:themeColor="text1"/>
        </w:rPr>
        <w:t xml:space="preserve"> (i.e., Malay and Chinese); next, the larger Malay subsample was split using a </w:t>
      </w:r>
      <w:r w:rsidRPr="007E088C">
        <w:rPr>
          <w:rFonts w:eastAsia="Arial Unicode MS"/>
        </w:rPr>
        <w:t xml:space="preserve">computer-generated random seed, resulting in a split-half that we retained </w:t>
      </w:r>
      <w:r w:rsidRPr="007E088C">
        <w:rPr>
          <w:rFonts w:eastAsia="Arial Unicode MS"/>
          <w:color w:val="000000" w:themeColor="text1"/>
        </w:rPr>
        <w:t xml:space="preserve">for EFA (total </w:t>
      </w:r>
      <w:r w:rsidRPr="007E088C">
        <w:rPr>
          <w:rFonts w:eastAsia="Arial Unicode MS"/>
          <w:i/>
          <w:iCs/>
          <w:color w:val="000000" w:themeColor="text1"/>
        </w:rPr>
        <w:t>n</w:t>
      </w:r>
      <w:r w:rsidRPr="007E088C">
        <w:rPr>
          <w:rFonts w:eastAsia="Arial Unicode MS"/>
          <w:color w:val="000000" w:themeColor="text1"/>
        </w:rPr>
        <w:t xml:space="preserve"> = 364; women = 189, men = 175). The remainder of the dataset </w:t>
      </w:r>
      <w:r w:rsidRPr="007E088C">
        <w:rPr>
          <w:rFonts w:eastAsia="Arial Unicode MS"/>
          <w:color w:val="000000" w:themeColor="text1"/>
        </w:rPr>
        <w:lastRenderedPageBreak/>
        <w:t xml:space="preserve">(total </w:t>
      </w:r>
      <w:r w:rsidRPr="007E088C">
        <w:rPr>
          <w:rFonts w:eastAsia="Arial Unicode MS"/>
          <w:i/>
          <w:iCs/>
          <w:color w:val="000000" w:themeColor="text1"/>
        </w:rPr>
        <w:t>n</w:t>
      </w:r>
      <w:r w:rsidRPr="007E088C">
        <w:rPr>
          <w:rFonts w:eastAsia="Arial Unicode MS"/>
          <w:color w:val="000000" w:themeColor="text1"/>
        </w:rPr>
        <w:t xml:space="preserve"> = 685; Malay women </w:t>
      </w:r>
      <w:r w:rsidRPr="007E088C">
        <w:rPr>
          <w:rFonts w:eastAsia="Arial Unicode MS"/>
          <w:i/>
          <w:iCs/>
          <w:color w:val="000000" w:themeColor="text1"/>
        </w:rPr>
        <w:t>n</w:t>
      </w:r>
      <w:r w:rsidRPr="007E088C">
        <w:rPr>
          <w:rFonts w:eastAsia="Arial Unicode MS"/>
          <w:color w:val="000000" w:themeColor="text1"/>
        </w:rPr>
        <w:t xml:space="preserve"> = 195, Malay men = 170, Chinese women = 141, Chinese men = 179) was retained for ESEM. </w:t>
      </w:r>
      <w:r w:rsidRPr="007E088C">
        <w:rPr>
          <w:rFonts w:eastAsia="Arial Unicode MS"/>
        </w:rPr>
        <w:t xml:space="preserve">There were no significant differences between the EFA and ESEM subsamples in terms of all basic demographics, nor were there significant differences between the Malay and Chinese subsamples (details available from the corresponding author). </w:t>
      </w:r>
    </w:p>
    <w:p w14:paraId="4D967FD8" w14:textId="04793497" w:rsidR="004F1948" w:rsidRPr="007E088C" w:rsidRDefault="004F1948" w:rsidP="004F1948">
      <w:pPr>
        <w:spacing w:line="480" w:lineRule="auto"/>
        <w:rPr>
          <w:color w:val="000000" w:themeColor="text1"/>
        </w:rPr>
      </w:pPr>
      <w:r w:rsidRPr="007E088C">
        <w:rPr>
          <w:color w:val="000000" w:themeColor="text1"/>
        </w:rPr>
        <w:tab/>
      </w:r>
      <w:r w:rsidRPr="007E088C">
        <w:rPr>
          <w:b/>
          <w:color w:val="000000" w:themeColor="text1"/>
        </w:rPr>
        <w:t>2.5.2. Exploratory factor analysis</w:t>
      </w:r>
      <w:r w:rsidR="00126382">
        <w:rPr>
          <w:b/>
          <w:color w:val="000000" w:themeColor="text1"/>
        </w:rPr>
        <w:t xml:space="preserve">, </w:t>
      </w:r>
      <w:r w:rsidRPr="007E088C">
        <w:rPr>
          <w:b/>
          <w:color w:val="000000" w:themeColor="text1"/>
        </w:rPr>
        <w:t>gender invariance</w:t>
      </w:r>
      <w:r w:rsidR="00631160">
        <w:rPr>
          <w:b/>
          <w:color w:val="000000" w:themeColor="text1"/>
        </w:rPr>
        <w:t xml:space="preserve"> and </w:t>
      </w:r>
      <w:r w:rsidR="00126382">
        <w:rPr>
          <w:b/>
          <w:bCs/>
          <w:lang w:val="en-US" w:eastAsia="fr-FR"/>
        </w:rPr>
        <w:t>d</w:t>
      </w:r>
      <w:r w:rsidR="00631160" w:rsidRPr="00126382">
        <w:rPr>
          <w:b/>
          <w:bCs/>
          <w:lang w:val="en-US" w:eastAsia="fr-FR"/>
        </w:rPr>
        <w:t xml:space="preserve">ifferential </w:t>
      </w:r>
      <w:r w:rsidR="00126382">
        <w:rPr>
          <w:b/>
          <w:bCs/>
          <w:lang w:val="en-US" w:eastAsia="fr-FR"/>
        </w:rPr>
        <w:t>i</w:t>
      </w:r>
      <w:r w:rsidR="00631160" w:rsidRPr="00126382">
        <w:rPr>
          <w:b/>
          <w:bCs/>
          <w:lang w:val="en-US" w:eastAsia="fr-FR"/>
        </w:rPr>
        <w:t xml:space="preserve">tem </w:t>
      </w:r>
      <w:r w:rsidR="00126382">
        <w:rPr>
          <w:b/>
          <w:bCs/>
          <w:lang w:val="en-US" w:eastAsia="fr-FR"/>
        </w:rPr>
        <w:t>f</w:t>
      </w:r>
      <w:r w:rsidR="00631160" w:rsidRPr="00126382">
        <w:rPr>
          <w:b/>
          <w:bCs/>
          <w:lang w:val="en-US" w:eastAsia="fr-FR"/>
        </w:rPr>
        <w:t>unctioning</w:t>
      </w:r>
      <w:r w:rsidR="00631160">
        <w:rPr>
          <w:b/>
          <w:color w:val="000000" w:themeColor="text1"/>
        </w:rPr>
        <w:t xml:space="preserve"> </w:t>
      </w:r>
      <w:r w:rsidR="00126382">
        <w:rPr>
          <w:b/>
          <w:color w:val="000000" w:themeColor="text1"/>
        </w:rPr>
        <w:t>by</w:t>
      </w:r>
      <w:r w:rsidR="00631160">
        <w:rPr>
          <w:b/>
          <w:color w:val="000000" w:themeColor="text1"/>
        </w:rPr>
        <w:t xml:space="preserve"> </w:t>
      </w:r>
      <w:r w:rsidR="00126382">
        <w:rPr>
          <w:b/>
          <w:color w:val="000000" w:themeColor="text1"/>
        </w:rPr>
        <w:t>a</w:t>
      </w:r>
      <w:r w:rsidR="00631160">
        <w:rPr>
          <w:b/>
          <w:color w:val="000000" w:themeColor="text1"/>
        </w:rPr>
        <w:t>ge</w:t>
      </w:r>
      <w:r w:rsidRPr="007E088C">
        <w:rPr>
          <w:b/>
          <w:color w:val="000000" w:themeColor="text1"/>
        </w:rPr>
        <w:t xml:space="preserve">. </w:t>
      </w:r>
      <w:r w:rsidRPr="007E088C">
        <w:rPr>
          <w:color w:val="000000" w:themeColor="text1"/>
        </w:rPr>
        <w:t xml:space="preserve">EFAs </w:t>
      </w:r>
      <w:r w:rsidR="007E088C">
        <w:rPr>
          <w:color w:val="000000" w:themeColor="text1"/>
        </w:rPr>
        <w:t xml:space="preserve">with the first split-half subsample </w:t>
      </w:r>
      <w:r w:rsidRPr="007E088C">
        <w:rPr>
          <w:color w:val="000000" w:themeColor="text1"/>
        </w:rPr>
        <w:t xml:space="preserve">were performed using </w:t>
      </w:r>
      <w:proofErr w:type="spellStart"/>
      <w:r w:rsidRPr="007E088C">
        <w:rPr>
          <w:color w:val="000000" w:themeColor="text1"/>
        </w:rPr>
        <w:t>Mplus</w:t>
      </w:r>
      <w:proofErr w:type="spellEnd"/>
      <w:r w:rsidRPr="007E088C">
        <w:rPr>
          <w:color w:val="000000" w:themeColor="text1"/>
        </w:rPr>
        <w:t xml:space="preserve"> 8.5’s (</w:t>
      </w:r>
      <w:proofErr w:type="spellStart"/>
      <w:r w:rsidRPr="007E088C">
        <w:rPr>
          <w:color w:val="000000" w:themeColor="text1"/>
        </w:rPr>
        <w:t>Muthén</w:t>
      </w:r>
      <w:proofErr w:type="spellEnd"/>
      <w:r w:rsidRPr="007E088C">
        <w:rPr>
          <w:color w:val="000000" w:themeColor="text1"/>
        </w:rPr>
        <w:t xml:space="preserve"> &amp; </w:t>
      </w:r>
      <w:proofErr w:type="spellStart"/>
      <w:r w:rsidRPr="007E088C">
        <w:rPr>
          <w:color w:val="000000" w:themeColor="text1"/>
        </w:rPr>
        <w:t>Muthén</w:t>
      </w:r>
      <w:proofErr w:type="spellEnd"/>
      <w:r w:rsidRPr="007E088C">
        <w:rPr>
          <w:color w:val="000000" w:themeColor="text1"/>
        </w:rPr>
        <w:t xml:space="preserve">, 2019) </w:t>
      </w:r>
      <w:r w:rsidR="00E904D8" w:rsidRPr="007E088C">
        <w:rPr>
          <w:bCs/>
          <w:color w:val="000000" w:themeColor="text1"/>
          <w:lang w:val="en-CA"/>
        </w:rPr>
        <w:t>robust maximum likelihood estimator (MLR)</w:t>
      </w:r>
      <w:r w:rsidRPr="007E088C">
        <w:rPr>
          <w:color w:val="000000" w:themeColor="text1"/>
        </w:rPr>
        <w:t xml:space="preserve">. </w:t>
      </w:r>
      <w:r w:rsidR="00E904D8" w:rsidRPr="007E088C">
        <w:rPr>
          <w:color w:val="000000" w:themeColor="text1"/>
        </w:rPr>
        <w:t xml:space="preserve">In a first step, </w:t>
      </w:r>
      <w:r w:rsidR="009426C2" w:rsidRPr="007E088C">
        <w:rPr>
          <w:color w:val="000000" w:themeColor="text1"/>
        </w:rPr>
        <w:t xml:space="preserve">six </w:t>
      </w:r>
      <w:r w:rsidR="00E904D8" w:rsidRPr="007E088C">
        <w:rPr>
          <w:color w:val="000000" w:themeColor="text1"/>
        </w:rPr>
        <w:t xml:space="preserve">EFAs with one to six correlated latent factors were examined </w:t>
      </w:r>
      <w:r w:rsidR="007E088C">
        <w:rPr>
          <w:color w:val="000000" w:themeColor="text1"/>
        </w:rPr>
        <w:t xml:space="preserve">– </w:t>
      </w:r>
      <w:r w:rsidR="00E904D8" w:rsidRPr="007E088C">
        <w:rPr>
          <w:color w:val="000000" w:themeColor="text1"/>
        </w:rPr>
        <w:t>henceforth Models 1-1 to 1-6</w:t>
      </w:r>
      <w:r w:rsidR="007E088C">
        <w:rPr>
          <w:color w:val="000000" w:themeColor="text1"/>
        </w:rPr>
        <w:t xml:space="preserve"> –</w:t>
      </w:r>
      <w:r w:rsidR="00E904D8" w:rsidRPr="007E088C">
        <w:rPr>
          <w:color w:val="000000" w:themeColor="text1"/>
        </w:rPr>
        <w:t xml:space="preserve"> using </w:t>
      </w:r>
      <w:proofErr w:type="spellStart"/>
      <w:r w:rsidR="00E904D8" w:rsidRPr="007E088C">
        <w:rPr>
          <w:color w:val="000000" w:themeColor="text1"/>
        </w:rPr>
        <w:t>Mplus’s</w:t>
      </w:r>
      <w:proofErr w:type="spellEnd"/>
      <w:r w:rsidR="00E904D8" w:rsidRPr="007E088C">
        <w:rPr>
          <w:color w:val="000000" w:themeColor="text1"/>
        </w:rPr>
        <w:t xml:space="preserve"> ESEM capabilities. The decision to select </w:t>
      </w:r>
      <w:r w:rsidR="008A1DBC">
        <w:rPr>
          <w:color w:val="000000" w:themeColor="text1"/>
        </w:rPr>
        <w:t xml:space="preserve">a unidimensional model as the lower limit and a 6-factor model as the upper limit was exploratory. That is, although no previous study has provided evidence that the BASES is unidimensional or consists of more than four factors, we selected these limits to at least rule out these models in the present dataset. </w:t>
      </w:r>
      <w:r w:rsidRPr="007E088C">
        <w:rPr>
          <w:color w:val="000000" w:themeColor="text1"/>
        </w:rPr>
        <w:t xml:space="preserve">As recommended by Marsh et al. (2009, 2014), the EFAs were estimated with an oblique </w:t>
      </w:r>
      <w:proofErr w:type="spellStart"/>
      <w:r w:rsidRPr="007E088C">
        <w:rPr>
          <w:color w:val="000000" w:themeColor="text1"/>
        </w:rPr>
        <w:t>geomin</w:t>
      </w:r>
      <w:proofErr w:type="spellEnd"/>
      <w:r w:rsidRPr="007E088C">
        <w:rPr>
          <w:color w:val="000000" w:themeColor="text1"/>
        </w:rPr>
        <w:t xml:space="preserve"> rotation and an epsilon value of .5. The optimum number of factors to retain was determined based on Horn’s (1965)</w:t>
      </w:r>
      <w:r w:rsidRPr="007E088C" w:rsidDel="00E51DF5">
        <w:rPr>
          <w:color w:val="000000" w:themeColor="text1"/>
        </w:rPr>
        <w:t xml:space="preserve"> </w:t>
      </w:r>
      <w:r w:rsidRPr="007E088C">
        <w:rPr>
          <w:color w:val="000000" w:themeColor="text1"/>
        </w:rPr>
        <w:t>parallel analysis</w:t>
      </w:r>
      <w:r w:rsidR="00A73002">
        <w:rPr>
          <w:color w:val="000000" w:themeColor="text1"/>
        </w:rPr>
        <w:t xml:space="preserve"> </w:t>
      </w:r>
      <w:r w:rsidRPr="007E088C">
        <w:rPr>
          <w:color w:val="000000" w:themeColor="text1"/>
        </w:rPr>
        <w:t xml:space="preserve">using 50 randomly generated datasets. </w:t>
      </w:r>
    </w:p>
    <w:p w14:paraId="21B3632D" w14:textId="02EB945D" w:rsidR="004F1948" w:rsidRPr="007E088C" w:rsidRDefault="004F1948" w:rsidP="004F1948">
      <w:pPr>
        <w:spacing w:line="480" w:lineRule="auto"/>
        <w:ind w:firstLine="720"/>
        <w:rPr>
          <w:color w:val="000000" w:themeColor="text1"/>
          <w:shd w:val="clear" w:color="auto" w:fill="FFFFFF"/>
        </w:rPr>
      </w:pPr>
      <w:r w:rsidRPr="007E088C">
        <w:rPr>
          <w:color w:val="000000" w:themeColor="text1"/>
        </w:rPr>
        <w:t xml:space="preserve">As recommended by Swami and colleagues (2021a), parallel analysis was complemented by examining the following fit indices: the </w:t>
      </w:r>
      <w:proofErr w:type="spellStart"/>
      <w:r w:rsidRPr="007E088C">
        <w:rPr>
          <w:rFonts w:eastAsia="Arial Unicode MS"/>
          <w:color w:val="000000" w:themeColor="text1"/>
        </w:rPr>
        <w:t>Steiger</w:t>
      </w:r>
      <w:proofErr w:type="spellEnd"/>
      <w:r w:rsidRPr="007E088C">
        <w:rPr>
          <w:rFonts w:eastAsia="Arial Unicode MS"/>
          <w:color w:val="000000" w:themeColor="text1"/>
        </w:rPr>
        <w:t xml:space="preserve">-Lind root mean square error of approximation (RMSEA) and its 90% CI (values </w:t>
      </w:r>
      <w:r w:rsidR="001601DF" w:rsidRPr="007E088C">
        <w:rPr>
          <w:rFonts w:eastAsia="Arial Unicode MS"/>
          <w:color w:val="000000" w:themeColor="text1"/>
        </w:rPr>
        <w:t>≤ .08 indicate acceptable</w:t>
      </w:r>
      <w:r w:rsidR="007E088C">
        <w:rPr>
          <w:rFonts w:eastAsia="Arial Unicode MS"/>
          <w:color w:val="000000" w:themeColor="text1"/>
        </w:rPr>
        <w:t xml:space="preserve"> fit</w:t>
      </w:r>
      <w:r w:rsidR="001601DF" w:rsidRPr="007E088C">
        <w:rPr>
          <w:rFonts w:eastAsia="Arial Unicode MS"/>
          <w:color w:val="000000" w:themeColor="text1"/>
        </w:rPr>
        <w:t>; ≤</w:t>
      </w:r>
      <w:r w:rsidRPr="007E088C">
        <w:rPr>
          <w:rFonts w:eastAsia="Arial Unicode MS"/>
          <w:color w:val="000000" w:themeColor="text1"/>
        </w:rPr>
        <w:t xml:space="preserve">.06 </w:t>
      </w:r>
      <w:r w:rsidR="001601DF" w:rsidRPr="007E088C">
        <w:rPr>
          <w:rFonts w:eastAsia="Arial Unicode MS"/>
          <w:color w:val="000000" w:themeColor="text1"/>
        </w:rPr>
        <w:t>indicates good fit</w:t>
      </w:r>
      <w:r w:rsidRPr="007E088C">
        <w:rPr>
          <w:rFonts w:eastAsia="Arial Unicode MS"/>
          <w:color w:val="000000" w:themeColor="text1"/>
        </w:rPr>
        <w:t xml:space="preserve">), the standardised root mean square residual (SRMR; values &lt; .09 </w:t>
      </w:r>
      <w:r w:rsidR="00D13D99" w:rsidRPr="007E088C">
        <w:rPr>
          <w:rFonts w:eastAsia="Arial Unicode MS"/>
          <w:color w:val="000000" w:themeColor="text1"/>
        </w:rPr>
        <w:t>indicate good fit</w:t>
      </w:r>
      <w:r w:rsidRPr="007E088C">
        <w:rPr>
          <w:rFonts w:eastAsia="Arial Unicode MS"/>
          <w:color w:val="000000" w:themeColor="text1"/>
        </w:rPr>
        <w:t xml:space="preserve">), the Tucker-Lewis index (TLI; values </w:t>
      </w:r>
      <w:r w:rsidR="001601DF" w:rsidRPr="007E088C">
        <w:rPr>
          <w:rFonts w:eastAsia="Arial Unicode MS"/>
          <w:color w:val="000000" w:themeColor="text1"/>
          <w:lang w:val="en-US"/>
        </w:rPr>
        <w:t>≥</w:t>
      </w:r>
      <w:r w:rsidR="001601DF" w:rsidRPr="007E088C">
        <w:rPr>
          <w:rFonts w:eastAsia="Arial Unicode MS"/>
          <w:color w:val="000000" w:themeColor="text1"/>
        </w:rPr>
        <w:t xml:space="preserve"> .90 indicate acceptable fit and </w:t>
      </w:r>
      <w:r w:rsidRPr="007E088C">
        <w:rPr>
          <w:rFonts w:eastAsia="Arial Unicode MS"/>
          <w:color w:val="000000" w:themeColor="text1"/>
        </w:rPr>
        <w:t xml:space="preserve">&gt; .95 </w:t>
      </w:r>
      <w:r w:rsidR="001601DF" w:rsidRPr="007E088C">
        <w:rPr>
          <w:rFonts w:eastAsia="Arial Unicode MS"/>
          <w:color w:val="000000" w:themeColor="text1"/>
        </w:rPr>
        <w:t>indicate</w:t>
      </w:r>
      <w:r w:rsidRPr="007E088C">
        <w:rPr>
          <w:rFonts w:eastAsia="Arial Unicode MS"/>
          <w:color w:val="000000" w:themeColor="text1"/>
        </w:rPr>
        <w:t xml:space="preserve"> </w:t>
      </w:r>
      <w:r w:rsidR="001601DF" w:rsidRPr="007E088C">
        <w:rPr>
          <w:rFonts w:eastAsia="Arial Unicode MS"/>
          <w:color w:val="000000" w:themeColor="text1"/>
        </w:rPr>
        <w:t>good fit</w:t>
      </w:r>
      <w:r w:rsidRPr="007E088C">
        <w:rPr>
          <w:rFonts w:eastAsia="Arial Unicode MS"/>
          <w:color w:val="000000" w:themeColor="text1"/>
        </w:rPr>
        <w:t xml:space="preserve">), and the comparative fit index (CFI; values </w:t>
      </w:r>
      <w:r w:rsidR="001601DF" w:rsidRPr="007E088C">
        <w:rPr>
          <w:rFonts w:eastAsia="Arial Unicode MS"/>
          <w:color w:val="000000" w:themeColor="text1"/>
          <w:lang w:val="en-US"/>
        </w:rPr>
        <w:t>≥</w:t>
      </w:r>
      <w:r w:rsidR="001601DF" w:rsidRPr="007E088C">
        <w:rPr>
          <w:rFonts w:eastAsia="Arial Unicode MS"/>
          <w:color w:val="000000" w:themeColor="text1"/>
        </w:rPr>
        <w:t xml:space="preserve"> .90 indicate acceptable fit and &gt; .95 indicate good fit</w:t>
      </w:r>
      <w:r w:rsidRPr="007E088C">
        <w:rPr>
          <w:rFonts w:eastAsia="Arial Unicode MS"/>
          <w:color w:val="000000" w:themeColor="text1"/>
        </w:rPr>
        <w:t xml:space="preserve">) (Hu &amp; </w:t>
      </w:r>
      <w:proofErr w:type="spellStart"/>
      <w:r w:rsidRPr="007E088C">
        <w:rPr>
          <w:rFonts w:eastAsia="Arial Unicode MS"/>
          <w:color w:val="000000" w:themeColor="text1"/>
        </w:rPr>
        <w:t>Bentler</w:t>
      </w:r>
      <w:proofErr w:type="spellEnd"/>
      <w:r w:rsidRPr="007E088C">
        <w:rPr>
          <w:rFonts w:eastAsia="Arial Unicode MS"/>
          <w:color w:val="000000" w:themeColor="text1"/>
        </w:rPr>
        <w:t xml:space="preserve">, 1999; </w:t>
      </w:r>
      <w:r w:rsidR="00D13D99" w:rsidRPr="007E088C">
        <w:rPr>
          <w:rFonts w:eastAsia="Arial Unicode MS"/>
          <w:color w:val="000000" w:themeColor="text1"/>
          <w:lang w:val="en-US"/>
        </w:rPr>
        <w:t xml:space="preserve">Marsh et al., 2005; </w:t>
      </w:r>
      <w:proofErr w:type="spellStart"/>
      <w:r w:rsidRPr="007E088C">
        <w:rPr>
          <w:rFonts w:eastAsia="Arial Unicode MS"/>
          <w:color w:val="000000" w:themeColor="text1"/>
        </w:rPr>
        <w:t>Steiger</w:t>
      </w:r>
      <w:proofErr w:type="spellEnd"/>
      <w:r w:rsidRPr="007E088C">
        <w:rPr>
          <w:rFonts w:eastAsia="Arial Unicode MS"/>
          <w:color w:val="000000" w:themeColor="text1"/>
        </w:rPr>
        <w:t xml:space="preserve">, 2007). </w:t>
      </w:r>
      <w:r w:rsidRPr="007E088C">
        <w:rPr>
          <w:rFonts w:eastAsia="Arial Unicode MS"/>
          <w:bCs/>
          <w:color w:val="000000" w:themeColor="text1"/>
        </w:rPr>
        <w:t xml:space="preserve">The composite </w:t>
      </w:r>
      <w:r w:rsidRPr="007E088C">
        <w:rPr>
          <w:rFonts w:eastAsia="Arial Unicode MS"/>
          <w:bCs/>
          <w:color w:val="000000" w:themeColor="text1"/>
        </w:rPr>
        <w:lastRenderedPageBreak/>
        <w:t xml:space="preserve">reliability of scales from the </w:t>
      </w:r>
      <w:r w:rsidR="00A73002">
        <w:rPr>
          <w:rFonts w:eastAsia="Arial Unicode MS"/>
          <w:bCs/>
          <w:color w:val="000000" w:themeColor="text1"/>
        </w:rPr>
        <w:t>optimal</w:t>
      </w:r>
      <w:r w:rsidRPr="007E088C">
        <w:rPr>
          <w:rFonts w:eastAsia="Arial Unicode MS"/>
          <w:bCs/>
          <w:color w:val="000000" w:themeColor="text1"/>
        </w:rPr>
        <w:t xml:space="preserve"> factor solution was estimated using </w:t>
      </w:r>
      <w:r w:rsidRPr="007E088C">
        <w:rPr>
          <w:rFonts w:eastAsia="Arial Unicode MS"/>
          <w:noProof/>
          <w:color w:val="000000" w:themeColor="text1"/>
        </w:rPr>
        <w:t>McDonald’s (</w:t>
      </w:r>
      <w:r w:rsidRPr="007E088C">
        <w:rPr>
          <w:rFonts w:eastAsia="Arial Unicode MS"/>
          <w:color w:val="000000" w:themeColor="text1"/>
        </w:rPr>
        <w:t xml:space="preserve">1970) </w:t>
      </w:r>
      <w:r w:rsidRPr="007E088C">
        <w:rPr>
          <w:rFonts w:eastAsia="Arial Unicode MS"/>
          <w:bCs/>
          <w:iCs/>
          <w:color w:val="000000" w:themeColor="text1"/>
        </w:rPr>
        <w:t>ω</w:t>
      </w:r>
      <w:r w:rsidRPr="007E088C">
        <w:rPr>
          <w:rFonts w:eastAsia="Arial Unicode MS"/>
          <w:color w:val="000000" w:themeColor="text1"/>
        </w:rPr>
        <w:t xml:space="preserve">, with values greater than </w:t>
      </w:r>
      <w:r w:rsidRPr="007E088C">
        <w:rPr>
          <w:color w:val="000000" w:themeColor="text1"/>
        </w:rPr>
        <w:t xml:space="preserve">.70 reflecting adequate internal reliability </w:t>
      </w:r>
      <w:r w:rsidRPr="007E088C">
        <w:rPr>
          <w:noProof/>
          <w:color w:val="000000" w:themeColor="text1"/>
        </w:rPr>
        <w:t xml:space="preserve">(Nunnally, 1978). </w:t>
      </w:r>
    </w:p>
    <w:p w14:paraId="79F089CA" w14:textId="4EEF2767" w:rsidR="004F1948" w:rsidRDefault="004F1948" w:rsidP="003A0660">
      <w:pPr>
        <w:spacing w:line="480" w:lineRule="auto"/>
        <w:ind w:firstLine="720"/>
        <w:rPr>
          <w:rFonts w:eastAsia="Arial Unicode MS"/>
          <w:bCs/>
          <w:color w:val="000000" w:themeColor="text1"/>
        </w:rPr>
      </w:pPr>
      <w:r w:rsidRPr="007E088C">
        <w:rPr>
          <w:rFonts w:eastAsia="Arial Unicode MS"/>
          <w:color w:val="000000" w:themeColor="text1"/>
        </w:rPr>
        <w:t>In a second step, the measurement invariance of this EFA model was examined across gender using the following sequence (</w:t>
      </w:r>
      <w:r w:rsidR="00FA4FDE" w:rsidRPr="007E088C">
        <w:rPr>
          <w:rFonts w:eastAsia="Arial Unicode MS"/>
          <w:iCs/>
          <w:color w:val="000000" w:themeColor="text1"/>
          <w:lang w:val="en-US"/>
        </w:rPr>
        <w:t>Millsap</w:t>
      </w:r>
      <w:r w:rsidRPr="007E088C">
        <w:rPr>
          <w:rFonts w:eastAsia="Arial Unicode MS"/>
          <w:color w:val="000000" w:themeColor="text1"/>
        </w:rPr>
        <w:t>, 2011): (</w:t>
      </w:r>
      <w:proofErr w:type="spellStart"/>
      <w:r w:rsidRPr="007E088C">
        <w:rPr>
          <w:rFonts w:eastAsia="Arial Unicode MS"/>
          <w:color w:val="000000" w:themeColor="text1"/>
        </w:rPr>
        <w:t>i</w:t>
      </w:r>
      <w:proofErr w:type="spellEnd"/>
      <w:r w:rsidRPr="007E088C">
        <w:rPr>
          <w:rFonts w:eastAsia="Arial Unicode MS"/>
          <w:color w:val="000000" w:themeColor="text1"/>
        </w:rPr>
        <w:t>) configural invariance; (ii) weak invariance (loadings); (iii) strong invariance (</w:t>
      </w:r>
      <w:r w:rsidR="00FA4FDE" w:rsidRPr="007E088C">
        <w:rPr>
          <w:rFonts w:eastAsia="Arial Unicode MS"/>
          <w:color w:val="000000" w:themeColor="text1"/>
        </w:rPr>
        <w:t>intercepts</w:t>
      </w:r>
      <w:r w:rsidRPr="007E088C">
        <w:rPr>
          <w:rFonts w:eastAsia="Arial Unicode MS"/>
          <w:color w:val="000000" w:themeColor="text1"/>
        </w:rPr>
        <w:t xml:space="preserve">); (iv) strict invariance (uniqueness); (v) invariance of the latent variances/covariances; and (vi) invariance of latent mean factors. </w:t>
      </w:r>
      <w:r w:rsidRPr="007E088C">
        <w:rPr>
          <w:rFonts w:eastAsia="Arial Unicode MS"/>
          <w:bCs/>
          <w:color w:val="000000" w:themeColor="text1"/>
        </w:rPr>
        <w:t>Model comparisons (i.e., the preceding model served as comparison) were based on changes (∆) in CFIs, TLIs, and RMSEAs. A sequence was considered as invariant when ∆CFIs</w:t>
      </w:r>
      <w:r w:rsidR="009426C2" w:rsidRPr="007E088C">
        <w:rPr>
          <w:rFonts w:eastAsia="Arial Unicode MS"/>
          <w:bCs/>
          <w:color w:val="000000" w:themeColor="text1"/>
        </w:rPr>
        <w:t>-</w:t>
      </w:r>
      <w:r w:rsidRPr="007E088C">
        <w:rPr>
          <w:rFonts w:eastAsia="Arial Unicode MS"/>
          <w:bCs/>
          <w:color w:val="000000" w:themeColor="text1"/>
        </w:rPr>
        <w:t>∆TLIs were ≤ -.01</w:t>
      </w:r>
      <w:r w:rsidR="003A0660">
        <w:rPr>
          <w:rFonts w:eastAsia="Arial Unicode MS"/>
          <w:bCs/>
          <w:color w:val="000000" w:themeColor="text1"/>
        </w:rPr>
        <w:t>0</w:t>
      </w:r>
      <w:r w:rsidRPr="007E088C">
        <w:rPr>
          <w:rFonts w:eastAsia="Arial Unicode MS"/>
          <w:bCs/>
          <w:color w:val="000000" w:themeColor="text1"/>
        </w:rPr>
        <w:t xml:space="preserve"> and ∆RMSEAs </w:t>
      </w:r>
      <w:r w:rsidR="003A0660" w:rsidRPr="003A0660">
        <w:rPr>
          <w:color w:val="202124"/>
        </w:rPr>
        <w:t>≥</w:t>
      </w:r>
      <w:r w:rsidR="003A0660">
        <w:rPr>
          <w:color w:val="202124"/>
        </w:rPr>
        <w:t xml:space="preserve"> </w:t>
      </w:r>
      <w:r w:rsidRPr="007E088C">
        <w:rPr>
          <w:rFonts w:eastAsia="Arial Unicode MS"/>
          <w:bCs/>
          <w:color w:val="000000" w:themeColor="text1"/>
        </w:rPr>
        <w:t>.015</w:t>
      </w:r>
      <w:r w:rsidR="003A0660">
        <w:rPr>
          <w:rFonts w:eastAsia="Arial Unicode MS"/>
          <w:bCs/>
          <w:color w:val="000000" w:themeColor="text1"/>
        </w:rPr>
        <w:t xml:space="preserve"> or </w:t>
      </w:r>
      <w:r w:rsidR="003A0660" w:rsidRPr="007E088C">
        <w:rPr>
          <w:rFonts w:eastAsia="Arial Unicode MS"/>
          <w:bCs/>
          <w:color w:val="000000" w:themeColor="text1"/>
        </w:rPr>
        <w:t>∆</w:t>
      </w:r>
      <w:r w:rsidR="003A0660">
        <w:rPr>
          <w:rFonts w:eastAsia="Arial Unicode MS"/>
          <w:bCs/>
          <w:color w:val="000000" w:themeColor="text1"/>
        </w:rPr>
        <w:t xml:space="preserve">SRMR </w:t>
      </w:r>
      <w:r w:rsidR="003A0660" w:rsidRPr="003A0660">
        <w:rPr>
          <w:color w:val="202124"/>
        </w:rPr>
        <w:t>≥</w:t>
      </w:r>
      <w:r w:rsidR="003A0660">
        <w:rPr>
          <w:rFonts w:eastAsia="Arial Unicode MS"/>
          <w:bCs/>
          <w:color w:val="000000" w:themeColor="text1"/>
        </w:rPr>
        <w:t xml:space="preserve"> .30 for loading invariance and </w:t>
      </w:r>
      <w:r w:rsidR="003A0660" w:rsidRPr="007E088C">
        <w:rPr>
          <w:rFonts w:eastAsia="Arial Unicode MS"/>
          <w:bCs/>
          <w:color w:val="000000" w:themeColor="text1"/>
        </w:rPr>
        <w:t>∆</w:t>
      </w:r>
      <w:r w:rsidR="003A0660">
        <w:rPr>
          <w:rFonts w:eastAsia="Arial Unicode MS"/>
          <w:bCs/>
          <w:color w:val="000000" w:themeColor="text1"/>
        </w:rPr>
        <w:t xml:space="preserve">SRMR </w:t>
      </w:r>
      <w:r w:rsidR="003A0660" w:rsidRPr="003A0660">
        <w:rPr>
          <w:color w:val="202124"/>
        </w:rPr>
        <w:t>≥</w:t>
      </w:r>
      <w:r w:rsidR="003A0660">
        <w:rPr>
          <w:rFonts w:eastAsia="Arial Unicode MS"/>
          <w:bCs/>
          <w:color w:val="000000" w:themeColor="text1"/>
        </w:rPr>
        <w:t xml:space="preserve"> .10 for all other forms of invariance</w:t>
      </w:r>
      <w:r w:rsidRPr="007E088C">
        <w:rPr>
          <w:rFonts w:eastAsia="Arial Unicode MS"/>
          <w:bCs/>
          <w:color w:val="000000" w:themeColor="text1"/>
        </w:rPr>
        <w:t xml:space="preserve"> (Chen, 2007; Cheung &amp; </w:t>
      </w:r>
      <w:proofErr w:type="spellStart"/>
      <w:r w:rsidRPr="007E088C">
        <w:rPr>
          <w:rFonts w:eastAsia="Arial Unicode MS"/>
          <w:bCs/>
          <w:color w:val="000000" w:themeColor="text1"/>
        </w:rPr>
        <w:t>Rensvold</w:t>
      </w:r>
      <w:proofErr w:type="spellEnd"/>
      <w:r w:rsidRPr="007E088C">
        <w:rPr>
          <w:rFonts w:eastAsia="Arial Unicode MS"/>
          <w:bCs/>
          <w:color w:val="000000" w:themeColor="text1"/>
        </w:rPr>
        <w:t>, 2002).</w:t>
      </w:r>
    </w:p>
    <w:p w14:paraId="0C3F7108" w14:textId="5D745BED" w:rsidR="00631160" w:rsidRPr="007E088C" w:rsidRDefault="00945621" w:rsidP="00126382">
      <w:pPr>
        <w:spacing w:line="480" w:lineRule="auto"/>
        <w:ind w:firstLine="720"/>
        <w:rPr>
          <w:bCs/>
          <w:lang w:val="en-US" w:eastAsia="fr-FR"/>
        </w:rPr>
      </w:pPr>
      <w:r>
        <w:rPr>
          <w:rFonts w:eastAsia="Arial Unicode MS"/>
          <w:bCs/>
          <w:color w:val="000000" w:themeColor="text1"/>
        </w:rPr>
        <w:t>I</w:t>
      </w:r>
      <w:r w:rsidR="008F47F5">
        <w:rPr>
          <w:rFonts w:eastAsia="Arial Unicode MS"/>
          <w:bCs/>
          <w:color w:val="000000" w:themeColor="text1"/>
        </w:rPr>
        <w:t xml:space="preserve">n a third step and for </w:t>
      </w:r>
      <w:r w:rsidR="00631160">
        <w:rPr>
          <w:bCs/>
          <w:color w:val="000000" w:themeColor="text1"/>
          <w:lang w:val="en-US"/>
        </w:rPr>
        <w:t>exploratory purposes, a</w:t>
      </w:r>
      <w:r w:rsidR="00631160" w:rsidRPr="007E088C">
        <w:rPr>
          <w:bCs/>
          <w:lang w:val="en-US" w:eastAsia="fr-FR"/>
        </w:rPr>
        <w:t xml:space="preserve"> hybrid multiple indicators multiple causes (MIMIC) multiple-group model (Morin et al., 2018) was used to examine</w:t>
      </w:r>
      <w:r w:rsidR="00631160">
        <w:rPr>
          <w:bCs/>
          <w:lang w:val="en-US" w:eastAsia="fr-FR"/>
        </w:rPr>
        <w:t>:</w:t>
      </w:r>
      <w:r w:rsidR="00631160" w:rsidRPr="007E088C">
        <w:rPr>
          <w:bCs/>
          <w:lang w:val="en-US" w:eastAsia="fr-FR"/>
        </w:rPr>
        <w:t xml:space="preserve"> (a) associations between </w:t>
      </w:r>
      <w:r w:rsidR="00631160">
        <w:rPr>
          <w:bCs/>
          <w:lang w:val="en-US" w:eastAsia="fr-FR"/>
        </w:rPr>
        <w:t>age</w:t>
      </w:r>
      <w:r w:rsidR="00631160" w:rsidRPr="007E088C">
        <w:rPr>
          <w:bCs/>
          <w:lang w:val="en-US" w:eastAsia="fr-FR"/>
        </w:rPr>
        <w:t xml:space="preserve"> and </w:t>
      </w:r>
      <w:r w:rsidR="00631160" w:rsidRPr="007E088C">
        <w:rPr>
          <w:bCs/>
          <w:lang w:val="en-US"/>
        </w:rPr>
        <w:t>the BASES</w:t>
      </w:r>
      <w:r w:rsidR="00631160" w:rsidRPr="007E088C">
        <w:rPr>
          <w:bCs/>
          <w:lang w:val="en-US" w:eastAsia="fr-FR"/>
        </w:rPr>
        <w:t xml:space="preserve"> latent factors; (b) probable differential item functioning (DIF), that is</w:t>
      </w:r>
      <w:r w:rsidR="00126382">
        <w:rPr>
          <w:bCs/>
          <w:lang w:val="en-US" w:eastAsia="fr-FR"/>
        </w:rPr>
        <w:t>,</w:t>
      </w:r>
      <w:r w:rsidR="00631160" w:rsidRPr="007E088C">
        <w:rPr>
          <w:bCs/>
          <w:lang w:val="en-US" w:eastAsia="fr-FR"/>
        </w:rPr>
        <w:t xml:space="preserve"> the direct association between </w:t>
      </w:r>
      <w:r w:rsidR="00631160">
        <w:rPr>
          <w:bCs/>
          <w:lang w:val="en-US" w:eastAsia="fr-FR"/>
        </w:rPr>
        <w:t>age</w:t>
      </w:r>
      <w:r w:rsidR="00631160" w:rsidRPr="007E088C">
        <w:rPr>
          <w:bCs/>
          <w:lang w:val="en-US" w:eastAsia="fr-FR"/>
        </w:rPr>
        <w:t xml:space="preserve"> and </w:t>
      </w:r>
      <w:r w:rsidR="00631160" w:rsidRPr="007E088C">
        <w:rPr>
          <w:bCs/>
          <w:lang w:val="en-US"/>
        </w:rPr>
        <w:t>BASES</w:t>
      </w:r>
      <w:r w:rsidR="00631160" w:rsidRPr="007E088C">
        <w:rPr>
          <w:bCs/>
          <w:lang w:val="en-US" w:eastAsia="fr-FR"/>
        </w:rPr>
        <w:t xml:space="preserve"> item responses over</w:t>
      </w:r>
      <w:r w:rsidR="00126382">
        <w:rPr>
          <w:bCs/>
          <w:lang w:val="en-US" w:eastAsia="fr-FR"/>
        </w:rPr>
        <w:t>-</w:t>
      </w:r>
      <w:r w:rsidR="00631160" w:rsidRPr="007E088C">
        <w:rPr>
          <w:bCs/>
          <w:lang w:val="en-US" w:eastAsia="fr-FR"/>
        </w:rPr>
        <w:t>and</w:t>
      </w:r>
      <w:r w:rsidR="00126382">
        <w:rPr>
          <w:bCs/>
          <w:lang w:val="en-US" w:eastAsia="fr-FR"/>
        </w:rPr>
        <w:t>-</w:t>
      </w:r>
      <w:r w:rsidR="00631160" w:rsidRPr="007E088C">
        <w:rPr>
          <w:bCs/>
          <w:lang w:val="en-US" w:eastAsia="fr-FR"/>
        </w:rPr>
        <w:t xml:space="preserve">above the associations of </w:t>
      </w:r>
      <w:r w:rsidR="00631160">
        <w:rPr>
          <w:bCs/>
          <w:lang w:val="en-US" w:eastAsia="fr-FR"/>
        </w:rPr>
        <w:t>age</w:t>
      </w:r>
      <w:r w:rsidR="00631160" w:rsidRPr="007E088C">
        <w:rPr>
          <w:bCs/>
          <w:lang w:val="en-US" w:eastAsia="fr-FR"/>
        </w:rPr>
        <w:t xml:space="preserve"> with the </w:t>
      </w:r>
      <w:r w:rsidR="00631160" w:rsidRPr="007E088C">
        <w:rPr>
          <w:bCs/>
          <w:lang w:val="en-US"/>
        </w:rPr>
        <w:t>BASES</w:t>
      </w:r>
      <w:r w:rsidR="00631160" w:rsidRPr="007E088C">
        <w:rPr>
          <w:bCs/>
          <w:lang w:val="en-US" w:eastAsia="fr-FR"/>
        </w:rPr>
        <w:t xml:space="preserve"> latent factors; and (c) the invariance of these associations across </w:t>
      </w:r>
      <w:r w:rsidR="007259E3">
        <w:rPr>
          <w:bCs/>
          <w:lang w:val="en-US" w:eastAsia="fr-FR"/>
        </w:rPr>
        <w:t>gender</w:t>
      </w:r>
      <w:r w:rsidR="00631160" w:rsidRPr="007E088C">
        <w:rPr>
          <w:bCs/>
          <w:lang w:val="en-US" w:eastAsia="fr-FR"/>
        </w:rPr>
        <w:t xml:space="preserve">. These models were developed from the most invariant multiple-group model identified in </w:t>
      </w:r>
      <w:r w:rsidR="007259E3">
        <w:rPr>
          <w:rFonts w:eastAsia="Arial Unicode MS"/>
          <w:bCs/>
          <w:color w:val="000000" w:themeColor="text1"/>
        </w:rPr>
        <w:t>the second step</w:t>
      </w:r>
      <w:r w:rsidR="00631160" w:rsidRPr="007E088C">
        <w:rPr>
          <w:bCs/>
          <w:lang w:val="en-US" w:eastAsia="fr-FR"/>
        </w:rPr>
        <w:t xml:space="preserve">, to which the </w:t>
      </w:r>
      <w:r w:rsidR="00631160">
        <w:rPr>
          <w:bCs/>
          <w:lang w:val="en-US" w:eastAsia="fr-FR"/>
        </w:rPr>
        <w:t>age</w:t>
      </w:r>
      <w:r w:rsidR="00631160" w:rsidRPr="007E088C">
        <w:rPr>
          <w:bCs/>
          <w:lang w:val="en-US" w:eastAsia="fr-FR"/>
        </w:rPr>
        <w:t xml:space="preserve"> was included.</w:t>
      </w:r>
    </w:p>
    <w:p w14:paraId="446A54A5" w14:textId="035EA5BD" w:rsidR="00631160" w:rsidRPr="003A0660" w:rsidRDefault="00631160" w:rsidP="00631160">
      <w:pPr>
        <w:spacing w:line="480" w:lineRule="auto"/>
        <w:ind w:firstLine="720"/>
        <w:rPr>
          <w:rFonts w:eastAsia="Arial Unicode MS"/>
          <w:bCs/>
          <w:color w:val="000000" w:themeColor="text1"/>
        </w:rPr>
      </w:pPr>
      <w:r w:rsidRPr="007E088C">
        <w:rPr>
          <w:bCs/>
          <w:lang w:val="en-US" w:eastAsia="fr-FR"/>
        </w:rPr>
        <w:t xml:space="preserve">These hybrid MIMIC models were estimated in the following sequence (Marsh et al., 2013; Morin et al., 2013): (a) null effects model (the paths from </w:t>
      </w:r>
      <w:r>
        <w:rPr>
          <w:bCs/>
          <w:lang w:val="en-US" w:eastAsia="fr-FR"/>
        </w:rPr>
        <w:t>age</w:t>
      </w:r>
      <w:r w:rsidRPr="007E088C">
        <w:rPr>
          <w:bCs/>
          <w:lang w:val="en-US" w:eastAsia="fr-FR"/>
        </w:rPr>
        <w:t xml:space="preserve"> to the </w:t>
      </w:r>
      <w:r w:rsidRPr="007E088C">
        <w:rPr>
          <w:bCs/>
          <w:lang w:val="en-US"/>
        </w:rPr>
        <w:t xml:space="preserve">BASES </w:t>
      </w:r>
      <w:r w:rsidRPr="007E088C">
        <w:rPr>
          <w:bCs/>
          <w:lang w:val="en-US" w:eastAsia="fr-FR"/>
        </w:rPr>
        <w:t xml:space="preserve">latent factors and item responses were constrained to be zero); (b) saturated model (the paths from </w:t>
      </w:r>
      <w:r>
        <w:rPr>
          <w:bCs/>
          <w:lang w:val="en-US" w:eastAsia="fr-FR"/>
        </w:rPr>
        <w:t xml:space="preserve">age </w:t>
      </w:r>
      <w:r w:rsidRPr="007E088C">
        <w:rPr>
          <w:bCs/>
          <w:lang w:val="en-US" w:eastAsia="fr-FR"/>
        </w:rPr>
        <w:t xml:space="preserve">to </w:t>
      </w:r>
      <w:r w:rsidRPr="007E088C">
        <w:rPr>
          <w:bCs/>
          <w:lang w:val="en-US"/>
        </w:rPr>
        <w:t xml:space="preserve">BASES </w:t>
      </w:r>
      <w:r w:rsidRPr="007E088C">
        <w:rPr>
          <w:bCs/>
          <w:lang w:val="en-US" w:eastAsia="fr-FR"/>
        </w:rPr>
        <w:t xml:space="preserve">item responses were freely estimated, while the paths from </w:t>
      </w:r>
      <w:r>
        <w:rPr>
          <w:bCs/>
          <w:lang w:val="en-US" w:eastAsia="fr-FR"/>
        </w:rPr>
        <w:t>age</w:t>
      </w:r>
      <w:r w:rsidRPr="007E088C">
        <w:rPr>
          <w:bCs/>
          <w:lang w:val="en-US" w:eastAsia="fr-FR"/>
        </w:rPr>
        <w:t xml:space="preserve"> to </w:t>
      </w:r>
      <w:r w:rsidRPr="007E088C">
        <w:rPr>
          <w:bCs/>
          <w:lang w:val="en-US"/>
        </w:rPr>
        <w:t xml:space="preserve">BASES </w:t>
      </w:r>
      <w:r w:rsidRPr="007E088C">
        <w:rPr>
          <w:bCs/>
          <w:lang w:val="en-US" w:eastAsia="fr-FR"/>
        </w:rPr>
        <w:t xml:space="preserve">latent factors were constrained to be zero); and (c) factors-only model (the paths from </w:t>
      </w:r>
      <w:r>
        <w:rPr>
          <w:bCs/>
          <w:lang w:val="en-US" w:eastAsia="fr-FR"/>
        </w:rPr>
        <w:t>age</w:t>
      </w:r>
      <w:r w:rsidRPr="007E088C">
        <w:rPr>
          <w:bCs/>
          <w:lang w:val="en-US" w:eastAsia="fr-FR"/>
        </w:rPr>
        <w:t xml:space="preserve"> to the </w:t>
      </w:r>
      <w:r w:rsidRPr="007E088C">
        <w:rPr>
          <w:bCs/>
          <w:lang w:val="en-US"/>
        </w:rPr>
        <w:t xml:space="preserve">BASES </w:t>
      </w:r>
      <w:r w:rsidRPr="007E088C">
        <w:rPr>
          <w:bCs/>
          <w:lang w:val="en-US" w:eastAsia="fr-FR"/>
        </w:rPr>
        <w:t xml:space="preserve">latent factors were freely estimated, while the paths from </w:t>
      </w:r>
      <w:r>
        <w:rPr>
          <w:bCs/>
          <w:lang w:val="en-US" w:eastAsia="fr-FR"/>
        </w:rPr>
        <w:t xml:space="preserve">age </w:t>
      </w:r>
      <w:r w:rsidRPr="007E088C">
        <w:rPr>
          <w:bCs/>
          <w:lang w:val="en-US" w:eastAsia="fr-FR"/>
        </w:rPr>
        <w:t xml:space="preserve">to </w:t>
      </w:r>
      <w:r w:rsidRPr="007E088C">
        <w:rPr>
          <w:bCs/>
          <w:lang w:val="en-US"/>
        </w:rPr>
        <w:t xml:space="preserve">BASES </w:t>
      </w:r>
      <w:r w:rsidRPr="007E088C">
        <w:rPr>
          <w:bCs/>
          <w:lang w:val="en-US" w:eastAsia="fr-FR"/>
        </w:rPr>
        <w:t>item responses were constrained to be zero). A substantial improvement in model fit (∆CFIs-</w:t>
      </w:r>
      <w:r w:rsidR="007259E3" w:rsidRPr="007E088C">
        <w:rPr>
          <w:bCs/>
          <w:lang w:val="en-US" w:eastAsia="fr-FR"/>
        </w:rPr>
        <w:t>∆</w:t>
      </w:r>
      <w:r w:rsidRPr="007E088C">
        <w:rPr>
          <w:bCs/>
          <w:lang w:val="en-US" w:eastAsia="fr-FR"/>
        </w:rPr>
        <w:t xml:space="preserve">TLIs &gt; .01 and ∆RMSEAs &gt;. 015) in the factors-only and saturated models relative to the </w:t>
      </w:r>
      <w:r w:rsidRPr="007E088C">
        <w:rPr>
          <w:bCs/>
          <w:lang w:val="en-US" w:eastAsia="fr-FR"/>
        </w:rPr>
        <w:lastRenderedPageBreak/>
        <w:t xml:space="preserve">null effects model provides support for an association between </w:t>
      </w:r>
      <w:r>
        <w:rPr>
          <w:bCs/>
          <w:lang w:val="en-US" w:eastAsia="fr-FR"/>
        </w:rPr>
        <w:t>age</w:t>
      </w:r>
      <w:r w:rsidRPr="007E088C">
        <w:rPr>
          <w:bCs/>
          <w:lang w:val="en-US" w:eastAsia="fr-FR"/>
        </w:rPr>
        <w:t xml:space="preserve"> and the </w:t>
      </w:r>
      <w:r w:rsidRPr="007E088C">
        <w:rPr>
          <w:bCs/>
          <w:lang w:val="en-US"/>
        </w:rPr>
        <w:t xml:space="preserve">BASES item </w:t>
      </w:r>
      <w:r w:rsidRPr="007E088C">
        <w:rPr>
          <w:bCs/>
          <w:lang w:val="en-US" w:eastAsia="fr-FR"/>
        </w:rPr>
        <w:t xml:space="preserve">responses. </w:t>
      </w:r>
      <w:r w:rsidRPr="002B75C3">
        <w:rPr>
          <w:bCs/>
          <w:lang w:val="en-US" w:eastAsia="fr-FR"/>
        </w:rPr>
        <w:t>These models were first examined with all relations</w:t>
      </w:r>
      <w:r w:rsidRPr="00AB46A2">
        <w:rPr>
          <w:bCs/>
          <w:lang w:val="en-US" w:eastAsia="fr-FR"/>
        </w:rPr>
        <w:t xml:space="preserve"> freely estimated </w:t>
      </w:r>
      <w:r w:rsidRPr="002B75C3">
        <w:rPr>
          <w:bCs/>
          <w:lang w:val="en-US" w:eastAsia="fr-FR"/>
        </w:rPr>
        <w:t xml:space="preserve">across </w:t>
      </w:r>
      <w:r w:rsidR="00126382">
        <w:rPr>
          <w:bCs/>
          <w:lang w:val="en-US" w:eastAsia="fr-FR"/>
        </w:rPr>
        <w:t>women and men</w:t>
      </w:r>
      <w:r w:rsidRPr="00C03E33">
        <w:rPr>
          <w:bCs/>
          <w:lang w:val="en-US" w:eastAsia="fr-FR"/>
        </w:rPr>
        <w:t>.</w:t>
      </w:r>
      <w:r w:rsidRPr="007E088C">
        <w:rPr>
          <w:bCs/>
          <w:lang w:val="en-US" w:eastAsia="fr-FR"/>
        </w:rPr>
        <w:t xml:space="preserve"> Then, the most appropriate model was retained and compared to an alternative model in which all relations were constrained to be invariant across </w:t>
      </w:r>
      <w:r w:rsidR="008F47F5">
        <w:rPr>
          <w:bCs/>
          <w:lang w:val="en-US" w:eastAsia="fr-FR"/>
        </w:rPr>
        <w:t>men and women participants</w:t>
      </w:r>
      <w:r w:rsidRPr="007E088C">
        <w:rPr>
          <w:bCs/>
          <w:lang w:val="en-US" w:eastAsia="fr-FR"/>
        </w:rPr>
        <w:t>.</w:t>
      </w:r>
    </w:p>
    <w:p w14:paraId="6E6DA195" w14:textId="53F76D4F" w:rsidR="004F1948" w:rsidRPr="007E088C" w:rsidRDefault="004F1948" w:rsidP="004F1948">
      <w:pPr>
        <w:spacing w:line="480" w:lineRule="auto"/>
        <w:rPr>
          <w:rFonts w:eastAsia="Arial Unicode MS"/>
          <w:bCs/>
          <w:color w:val="000000" w:themeColor="text1"/>
        </w:rPr>
      </w:pPr>
      <w:r w:rsidRPr="007E088C">
        <w:rPr>
          <w:b/>
          <w:bCs/>
          <w:color w:val="FF0000"/>
          <w:shd w:val="clear" w:color="auto" w:fill="FFFFFF"/>
        </w:rPr>
        <w:tab/>
      </w:r>
      <w:r w:rsidRPr="007E088C">
        <w:rPr>
          <w:b/>
          <w:bCs/>
          <w:color w:val="000000" w:themeColor="text1"/>
          <w:shd w:val="clear" w:color="auto" w:fill="FFFFFF"/>
        </w:rPr>
        <w:t xml:space="preserve">2.5.3. </w:t>
      </w:r>
      <w:r w:rsidRPr="007E088C">
        <w:rPr>
          <w:b/>
          <w:color w:val="000000" w:themeColor="text1"/>
        </w:rPr>
        <w:t xml:space="preserve">Exploratory structural equation modelling </w:t>
      </w:r>
      <w:r w:rsidR="001601DF" w:rsidRPr="007E088C">
        <w:rPr>
          <w:b/>
          <w:color w:val="000000" w:themeColor="text1"/>
        </w:rPr>
        <w:t xml:space="preserve">and </w:t>
      </w:r>
      <w:r w:rsidRPr="007E088C">
        <w:rPr>
          <w:b/>
          <w:color w:val="000000" w:themeColor="text1"/>
        </w:rPr>
        <w:t>invariance</w:t>
      </w:r>
      <w:r w:rsidR="00631160">
        <w:rPr>
          <w:b/>
          <w:color w:val="000000" w:themeColor="text1"/>
        </w:rPr>
        <w:t xml:space="preserve"> across ethnicity and gender</w:t>
      </w:r>
      <w:r w:rsidRPr="007E088C">
        <w:rPr>
          <w:b/>
          <w:color w:val="000000" w:themeColor="text1"/>
        </w:rPr>
        <w:t xml:space="preserve">. </w:t>
      </w:r>
      <w:r w:rsidRPr="007E088C">
        <w:rPr>
          <w:color w:val="000000" w:themeColor="text1"/>
        </w:rPr>
        <w:t xml:space="preserve">The optimal EFA solution obtained from the first split-half subsample was examined using ESEM with the second split-half subsample. As recommended </w:t>
      </w:r>
      <w:r w:rsidRPr="007E088C">
        <w:rPr>
          <w:color w:val="000000" w:themeColor="text1"/>
          <w:lang w:val="en-US"/>
        </w:rPr>
        <w:t xml:space="preserve">(e.g., </w:t>
      </w:r>
      <w:proofErr w:type="spellStart"/>
      <w:r w:rsidRPr="007E088C">
        <w:rPr>
          <w:color w:val="000000" w:themeColor="text1"/>
          <w:lang w:val="en-US"/>
        </w:rPr>
        <w:t>Asparouhov</w:t>
      </w:r>
      <w:proofErr w:type="spellEnd"/>
      <w:r w:rsidRPr="007E088C">
        <w:rPr>
          <w:color w:val="000000" w:themeColor="text1"/>
          <w:lang w:val="en-US"/>
        </w:rPr>
        <w:t xml:space="preserve"> &amp; </w:t>
      </w:r>
      <w:proofErr w:type="spellStart"/>
      <w:r w:rsidRPr="007E088C">
        <w:rPr>
          <w:color w:val="000000" w:themeColor="text1"/>
          <w:lang w:val="en-US"/>
        </w:rPr>
        <w:t>Muthén</w:t>
      </w:r>
      <w:proofErr w:type="spellEnd"/>
      <w:r w:rsidRPr="007E088C">
        <w:rPr>
          <w:color w:val="000000" w:themeColor="text1"/>
          <w:lang w:val="en-US"/>
        </w:rPr>
        <w:t>, 2009; Browne, 2001), we</w:t>
      </w:r>
      <w:r w:rsidRPr="007E088C">
        <w:rPr>
          <w:color w:val="000000" w:themeColor="text1"/>
        </w:rPr>
        <w:t xml:space="preserve"> </w:t>
      </w:r>
      <w:r w:rsidR="007E088C">
        <w:rPr>
          <w:color w:val="000000" w:themeColor="text1"/>
        </w:rPr>
        <w:t>used</w:t>
      </w:r>
      <w:r w:rsidRPr="007E088C">
        <w:rPr>
          <w:color w:val="000000" w:themeColor="text1"/>
        </w:rPr>
        <w:t xml:space="preserve"> confirmatory target rotation (i.e., </w:t>
      </w:r>
      <w:r w:rsidRPr="007E088C">
        <w:rPr>
          <w:color w:val="000000" w:themeColor="text1"/>
          <w:lang w:val="en-US"/>
        </w:rPr>
        <w:t>all cross-loadings were “targeted” to be as close to zero as possible)</w:t>
      </w:r>
      <w:r w:rsidRPr="007E088C">
        <w:rPr>
          <w:color w:val="000000" w:themeColor="text1"/>
        </w:rPr>
        <w:t xml:space="preserve">. The analyses were performed using </w:t>
      </w:r>
      <w:proofErr w:type="spellStart"/>
      <w:r w:rsidRPr="007E088C">
        <w:rPr>
          <w:color w:val="000000" w:themeColor="text1"/>
        </w:rPr>
        <w:t>Mplus</w:t>
      </w:r>
      <w:proofErr w:type="spellEnd"/>
      <w:r w:rsidRPr="007E088C">
        <w:rPr>
          <w:color w:val="000000" w:themeColor="text1"/>
        </w:rPr>
        <w:t xml:space="preserve"> 8.5</w:t>
      </w:r>
      <w:r w:rsidR="001601DF" w:rsidRPr="007E088C">
        <w:rPr>
          <w:color w:val="000000" w:themeColor="text1"/>
        </w:rPr>
        <w:t>’s</w:t>
      </w:r>
      <w:r w:rsidRPr="007E088C">
        <w:rPr>
          <w:color w:val="000000" w:themeColor="text1"/>
        </w:rPr>
        <w:t xml:space="preserve"> (</w:t>
      </w:r>
      <w:proofErr w:type="spellStart"/>
      <w:r w:rsidRPr="007E088C">
        <w:rPr>
          <w:color w:val="000000" w:themeColor="text1"/>
        </w:rPr>
        <w:t>Muthén</w:t>
      </w:r>
      <w:proofErr w:type="spellEnd"/>
      <w:r w:rsidRPr="007E088C">
        <w:rPr>
          <w:color w:val="000000" w:themeColor="text1"/>
        </w:rPr>
        <w:t xml:space="preserve"> &amp; </w:t>
      </w:r>
      <w:proofErr w:type="spellStart"/>
      <w:r w:rsidRPr="007E088C">
        <w:rPr>
          <w:color w:val="000000" w:themeColor="text1"/>
        </w:rPr>
        <w:t>Muthén</w:t>
      </w:r>
      <w:proofErr w:type="spellEnd"/>
      <w:r w:rsidRPr="007E088C">
        <w:rPr>
          <w:color w:val="000000" w:themeColor="text1"/>
        </w:rPr>
        <w:t xml:space="preserve">, 2019) </w:t>
      </w:r>
      <w:r w:rsidR="001601DF" w:rsidRPr="007E088C">
        <w:rPr>
          <w:color w:val="000000" w:themeColor="text1"/>
        </w:rPr>
        <w:t xml:space="preserve">MLR </w:t>
      </w:r>
      <w:r w:rsidRPr="007E088C">
        <w:rPr>
          <w:color w:val="000000" w:themeColor="text1"/>
        </w:rPr>
        <w:t>estimato</w:t>
      </w:r>
      <w:r w:rsidR="004824B5">
        <w:rPr>
          <w:color w:val="000000" w:themeColor="text1"/>
        </w:rPr>
        <w:t>r</w:t>
      </w:r>
      <w:r w:rsidRPr="007E088C">
        <w:rPr>
          <w:color w:val="000000" w:themeColor="text1"/>
        </w:rPr>
        <w:t xml:space="preserve">, and </w:t>
      </w:r>
      <w:r w:rsidR="009426C2" w:rsidRPr="007E088C">
        <w:rPr>
          <w:color w:val="000000" w:themeColor="text1"/>
        </w:rPr>
        <w:t xml:space="preserve">model </w:t>
      </w:r>
      <w:r w:rsidRPr="007E088C">
        <w:rPr>
          <w:color w:val="000000" w:themeColor="text1"/>
        </w:rPr>
        <w:t xml:space="preserve">fit indices were assessed using the </w:t>
      </w:r>
      <w:r w:rsidR="00A73002">
        <w:rPr>
          <w:color w:val="000000" w:themeColor="text1"/>
        </w:rPr>
        <w:t>fit indices reported in Section 2.5.2</w:t>
      </w:r>
      <w:r w:rsidRPr="007E088C">
        <w:rPr>
          <w:color w:val="000000" w:themeColor="text1"/>
        </w:rPr>
        <w:t xml:space="preserve">. In a second step, </w:t>
      </w:r>
      <w:r w:rsidRPr="007E088C">
        <w:rPr>
          <w:rFonts w:eastAsia="Arial Unicode MS"/>
          <w:color w:val="000000" w:themeColor="text1"/>
        </w:rPr>
        <w:t xml:space="preserve">the optimal ESEM model retained in the first step was </w:t>
      </w:r>
      <w:r w:rsidR="001601DF" w:rsidRPr="007E088C">
        <w:rPr>
          <w:rFonts w:eastAsia="Arial Unicode MS"/>
          <w:color w:val="000000" w:themeColor="text1"/>
        </w:rPr>
        <w:t>used to examine</w:t>
      </w:r>
      <w:r w:rsidRPr="007E088C">
        <w:rPr>
          <w:rFonts w:eastAsia="Arial Unicode MS"/>
          <w:bCs/>
          <w:color w:val="000000" w:themeColor="text1"/>
        </w:rPr>
        <w:t xml:space="preserve"> measurement invariance across </w:t>
      </w:r>
      <w:r w:rsidR="001601DF" w:rsidRPr="007E088C">
        <w:rPr>
          <w:rFonts w:eastAsia="Arial Unicode MS"/>
          <w:bCs/>
          <w:color w:val="000000" w:themeColor="text1"/>
        </w:rPr>
        <w:t xml:space="preserve">ethnicity </w:t>
      </w:r>
      <w:r w:rsidR="008F47F5">
        <w:rPr>
          <w:rFonts w:eastAsia="Arial Unicode MS"/>
          <w:bCs/>
          <w:color w:val="000000" w:themeColor="text1"/>
        </w:rPr>
        <w:t xml:space="preserve">and gender </w:t>
      </w:r>
      <w:r w:rsidR="001601DF" w:rsidRPr="007E088C">
        <w:rPr>
          <w:rFonts w:eastAsia="Arial Unicode MS"/>
          <w:bCs/>
          <w:color w:val="000000" w:themeColor="text1"/>
        </w:rPr>
        <w:t>(</w:t>
      </w:r>
      <w:r w:rsidR="00BC5EEA">
        <w:rPr>
          <w:rFonts w:eastAsia="Arial Unicode MS"/>
          <w:bCs/>
          <w:color w:val="000000" w:themeColor="text1"/>
        </w:rPr>
        <w:t xml:space="preserve">i.e., </w:t>
      </w:r>
      <w:r w:rsidR="001601DF" w:rsidRPr="007E088C">
        <w:rPr>
          <w:rFonts w:eastAsia="Arial Unicode MS"/>
          <w:bCs/>
          <w:color w:val="000000" w:themeColor="text1"/>
        </w:rPr>
        <w:t>Malay</w:t>
      </w:r>
      <w:r w:rsidR="008F47F5">
        <w:rPr>
          <w:rFonts w:eastAsia="Arial Unicode MS"/>
          <w:bCs/>
          <w:color w:val="000000" w:themeColor="text1"/>
        </w:rPr>
        <w:t xml:space="preserve"> </w:t>
      </w:r>
      <w:r w:rsidR="00126382">
        <w:rPr>
          <w:rFonts w:eastAsia="Arial Unicode MS"/>
          <w:bCs/>
          <w:color w:val="000000" w:themeColor="text1"/>
        </w:rPr>
        <w:t>wo</w:t>
      </w:r>
      <w:r w:rsidR="008F47F5">
        <w:rPr>
          <w:rFonts w:eastAsia="Arial Unicode MS"/>
          <w:bCs/>
          <w:color w:val="000000" w:themeColor="text1"/>
        </w:rPr>
        <w:t xml:space="preserve">men, Malay men, Chinese </w:t>
      </w:r>
      <w:r w:rsidR="00126382">
        <w:rPr>
          <w:rFonts w:eastAsia="Arial Unicode MS"/>
          <w:bCs/>
          <w:color w:val="000000" w:themeColor="text1"/>
        </w:rPr>
        <w:t>wo</w:t>
      </w:r>
      <w:r w:rsidR="008F47F5">
        <w:rPr>
          <w:rFonts w:eastAsia="Arial Unicode MS"/>
          <w:bCs/>
          <w:color w:val="000000" w:themeColor="text1"/>
        </w:rPr>
        <w:t xml:space="preserve">men, </w:t>
      </w:r>
      <w:r w:rsidR="001601DF" w:rsidRPr="007E088C">
        <w:rPr>
          <w:rFonts w:eastAsia="Arial Unicode MS"/>
          <w:bCs/>
          <w:color w:val="000000" w:themeColor="text1"/>
        </w:rPr>
        <w:t>Chinese</w:t>
      </w:r>
      <w:r w:rsidR="008F47F5">
        <w:rPr>
          <w:rFonts w:eastAsia="Arial Unicode MS"/>
          <w:bCs/>
          <w:color w:val="000000" w:themeColor="text1"/>
        </w:rPr>
        <w:t xml:space="preserve"> men</w:t>
      </w:r>
      <w:r w:rsidR="001601DF" w:rsidRPr="007E088C">
        <w:rPr>
          <w:rFonts w:eastAsia="Arial Unicode MS"/>
          <w:bCs/>
          <w:color w:val="000000" w:themeColor="text1"/>
        </w:rPr>
        <w:t>)</w:t>
      </w:r>
      <w:r w:rsidRPr="007E088C">
        <w:rPr>
          <w:rFonts w:eastAsia="Arial Unicode MS"/>
          <w:bCs/>
          <w:color w:val="000000" w:themeColor="text1"/>
        </w:rPr>
        <w:t>.</w:t>
      </w:r>
      <w:r w:rsidR="00C75D70" w:rsidRPr="007E088C">
        <w:rPr>
          <w:rFonts w:eastAsia="Arial Unicode MS"/>
          <w:bCs/>
          <w:color w:val="000000" w:themeColor="text1"/>
        </w:rPr>
        <w:t xml:space="preserve"> </w:t>
      </w:r>
      <w:r w:rsidRPr="007E088C">
        <w:rPr>
          <w:rFonts w:eastAsia="Arial Unicode MS"/>
          <w:bCs/>
          <w:color w:val="000000" w:themeColor="text1"/>
        </w:rPr>
        <w:t xml:space="preserve">The same sequence as that reported in </w:t>
      </w:r>
      <w:r w:rsidR="00525E83">
        <w:rPr>
          <w:rFonts w:eastAsia="Arial Unicode MS"/>
          <w:bCs/>
          <w:color w:val="000000" w:themeColor="text1"/>
        </w:rPr>
        <w:t xml:space="preserve">the second step of </w:t>
      </w:r>
      <w:r w:rsidRPr="007E088C">
        <w:rPr>
          <w:rFonts w:eastAsia="Arial Unicode MS"/>
          <w:bCs/>
          <w:color w:val="000000" w:themeColor="text1"/>
        </w:rPr>
        <w:t>Section 2.5.2 was used.</w:t>
      </w:r>
    </w:p>
    <w:p w14:paraId="71A918FA" w14:textId="2B0CE0BD" w:rsidR="001601DF" w:rsidRPr="007E088C" w:rsidRDefault="001601DF" w:rsidP="00FE604C">
      <w:pPr>
        <w:spacing w:line="480" w:lineRule="auto"/>
        <w:ind w:firstLine="709"/>
        <w:rPr>
          <w:bCs/>
          <w:lang w:val="en-US" w:eastAsia="fr-FR"/>
        </w:rPr>
      </w:pPr>
      <w:r w:rsidRPr="007E088C">
        <w:rPr>
          <w:b/>
          <w:color w:val="000000" w:themeColor="text1"/>
        </w:rPr>
        <w:t>2.5.4</w:t>
      </w:r>
      <w:r w:rsidR="007E088C">
        <w:rPr>
          <w:b/>
          <w:color w:val="000000" w:themeColor="text1"/>
        </w:rPr>
        <w:t>.</w:t>
      </w:r>
      <w:r w:rsidRPr="007E088C">
        <w:rPr>
          <w:b/>
          <w:color w:val="000000" w:themeColor="text1"/>
        </w:rPr>
        <w:t xml:space="preserve"> </w:t>
      </w:r>
      <w:r w:rsidR="008F47F5">
        <w:rPr>
          <w:b/>
          <w:color w:val="000000" w:themeColor="text1"/>
        </w:rPr>
        <w:t xml:space="preserve">DIF and </w:t>
      </w:r>
      <w:r w:rsidR="00177FB7" w:rsidRPr="007E088C">
        <w:rPr>
          <w:b/>
          <w:color w:val="000000" w:themeColor="text1"/>
          <w:lang w:val="en-US"/>
        </w:rPr>
        <w:t>l</w:t>
      </w:r>
      <w:r w:rsidRPr="007E088C">
        <w:rPr>
          <w:b/>
          <w:color w:val="000000" w:themeColor="text1"/>
          <w:lang w:val="en-US"/>
        </w:rPr>
        <w:t xml:space="preserve">atent </w:t>
      </w:r>
      <w:r w:rsidR="00177FB7" w:rsidRPr="007E088C">
        <w:rPr>
          <w:b/>
          <w:color w:val="000000" w:themeColor="text1"/>
          <w:lang w:val="en-US"/>
        </w:rPr>
        <w:t>m</w:t>
      </w:r>
      <w:r w:rsidRPr="007E088C">
        <w:rPr>
          <w:b/>
          <w:color w:val="000000" w:themeColor="text1"/>
          <w:lang w:val="en-US"/>
        </w:rPr>
        <w:t xml:space="preserve">ean </w:t>
      </w:r>
      <w:r w:rsidR="00177FB7" w:rsidRPr="007E088C">
        <w:rPr>
          <w:b/>
          <w:color w:val="000000" w:themeColor="text1"/>
          <w:lang w:val="en-US"/>
        </w:rPr>
        <w:t>d</w:t>
      </w:r>
      <w:r w:rsidRPr="007E088C">
        <w:rPr>
          <w:b/>
          <w:color w:val="000000" w:themeColor="text1"/>
          <w:lang w:val="en-US"/>
        </w:rPr>
        <w:t>ifferences</w:t>
      </w:r>
      <w:r w:rsidR="008F47F5">
        <w:rPr>
          <w:b/>
          <w:color w:val="000000" w:themeColor="text1"/>
          <w:lang w:val="en-US"/>
        </w:rPr>
        <w:t xml:space="preserve"> as function of age</w:t>
      </w:r>
      <w:r w:rsidR="00FE604C" w:rsidRPr="007E088C">
        <w:rPr>
          <w:b/>
          <w:color w:val="000000" w:themeColor="text1"/>
          <w:lang w:val="en-US"/>
        </w:rPr>
        <w:t xml:space="preserve">. </w:t>
      </w:r>
      <w:r w:rsidR="00D62F44">
        <w:rPr>
          <w:bCs/>
          <w:color w:val="000000" w:themeColor="text1"/>
          <w:lang w:val="en-US"/>
        </w:rPr>
        <w:t>A</w:t>
      </w:r>
      <w:r w:rsidRPr="007E088C">
        <w:rPr>
          <w:bCs/>
          <w:lang w:val="en-US" w:eastAsia="fr-FR"/>
        </w:rPr>
        <w:t xml:space="preserve"> hybrid </w:t>
      </w:r>
      <w:r w:rsidR="008F47F5">
        <w:rPr>
          <w:bCs/>
          <w:lang w:val="en-US" w:eastAsia="fr-FR"/>
        </w:rPr>
        <w:t>MIMIC</w:t>
      </w:r>
      <w:r w:rsidRPr="007E088C">
        <w:rPr>
          <w:bCs/>
          <w:lang w:val="en-US" w:eastAsia="fr-FR"/>
        </w:rPr>
        <w:t xml:space="preserve"> multiple-group model (Morin et al., 2018) was used to examine</w:t>
      </w:r>
      <w:r w:rsidR="008F47F5">
        <w:rPr>
          <w:bCs/>
          <w:lang w:val="en-US" w:eastAsia="fr-FR"/>
        </w:rPr>
        <w:t xml:space="preserve"> </w:t>
      </w:r>
      <w:r w:rsidR="008F47F5" w:rsidRPr="00126382">
        <w:rPr>
          <w:color w:val="000000" w:themeColor="text1"/>
        </w:rPr>
        <w:t xml:space="preserve">DIF and </w:t>
      </w:r>
      <w:r w:rsidR="008F47F5" w:rsidRPr="00126382">
        <w:rPr>
          <w:color w:val="000000" w:themeColor="text1"/>
          <w:lang w:val="en-US"/>
        </w:rPr>
        <w:t>latent mean differences as function of age</w:t>
      </w:r>
      <w:r w:rsidR="008F47F5" w:rsidRPr="00D62F44">
        <w:rPr>
          <w:color w:val="000000" w:themeColor="text1"/>
          <w:lang w:val="en-US"/>
        </w:rPr>
        <w:t xml:space="preserve"> and </w:t>
      </w:r>
      <w:r w:rsidR="001F5651" w:rsidRPr="00126382">
        <w:rPr>
          <w:color w:val="000000" w:themeColor="text1"/>
          <w:lang w:val="en-US"/>
        </w:rPr>
        <w:t>t</w:t>
      </w:r>
      <w:r w:rsidR="007259E3">
        <w:rPr>
          <w:color w:val="000000" w:themeColor="text1"/>
          <w:lang w:val="en-US"/>
        </w:rPr>
        <w:t>he</w:t>
      </w:r>
      <w:r w:rsidRPr="00EF3D6F">
        <w:rPr>
          <w:bCs/>
          <w:lang w:val="en-US" w:eastAsia="fr-FR"/>
        </w:rPr>
        <w:t xml:space="preserve"> invariance </w:t>
      </w:r>
      <w:r w:rsidR="00D62F44" w:rsidRPr="00126382">
        <w:rPr>
          <w:bCs/>
          <w:lang w:val="en-US" w:eastAsia="fr-FR"/>
        </w:rPr>
        <w:t xml:space="preserve">of these associations </w:t>
      </w:r>
      <w:r w:rsidRPr="00D62F44">
        <w:rPr>
          <w:bCs/>
          <w:lang w:val="en-US" w:eastAsia="fr-FR"/>
        </w:rPr>
        <w:t xml:space="preserve">across </w:t>
      </w:r>
      <w:r w:rsidR="008F47F5" w:rsidRPr="00D62F44">
        <w:rPr>
          <w:rFonts w:eastAsia="Arial Unicode MS"/>
          <w:bCs/>
          <w:color w:val="000000" w:themeColor="text1"/>
        </w:rPr>
        <w:t>ethnicity and gender</w:t>
      </w:r>
      <w:r w:rsidRPr="007E088C">
        <w:rPr>
          <w:bCs/>
          <w:lang w:val="en-US" w:eastAsia="fr-FR"/>
        </w:rPr>
        <w:t xml:space="preserve">. </w:t>
      </w:r>
      <w:r w:rsidR="00BC5EEA" w:rsidRPr="007E088C">
        <w:rPr>
          <w:bCs/>
          <w:lang w:val="en-US" w:eastAsia="fr-FR"/>
        </w:rPr>
        <w:t>These models were developed from the most invariant multiple-group model</w:t>
      </w:r>
      <w:r w:rsidR="00BC5EEA">
        <w:rPr>
          <w:bCs/>
          <w:lang w:val="en-US" w:eastAsia="fr-FR"/>
        </w:rPr>
        <w:t xml:space="preserve"> across ethnicity and gender subsamples </w:t>
      </w:r>
      <w:r w:rsidR="00BC5EEA" w:rsidRPr="007E088C">
        <w:rPr>
          <w:bCs/>
          <w:lang w:val="en-US" w:eastAsia="fr-FR"/>
        </w:rPr>
        <w:t xml:space="preserve">identified in </w:t>
      </w:r>
      <w:r w:rsidR="00BC5EEA" w:rsidRPr="007E088C">
        <w:rPr>
          <w:rFonts w:eastAsia="Arial Unicode MS"/>
          <w:bCs/>
          <w:color w:val="000000" w:themeColor="text1"/>
        </w:rPr>
        <w:t>Section 2.5.</w:t>
      </w:r>
      <w:r w:rsidR="00BC5EEA">
        <w:rPr>
          <w:rFonts w:eastAsia="Arial Unicode MS"/>
          <w:bCs/>
          <w:color w:val="000000" w:themeColor="text1"/>
        </w:rPr>
        <w:t>3</w:t>
      </w:r>
      <w:r w:rsidR="00BC5EEA" w:rsidRPr="007E088C">
        <w:rPr>
          <w:bCs/>
          <w:lang w:val="en-US" w:eastAsia="fr-FR"/>
        </w:rPr>
        <w:t xml:space="preserve">, to which the </w:t>
      </w:r>
      <w:r w:rsidR="00BC5EEA">
        <w:rPr>
          <w:bCs/>
          <w:lang w:val="en-US" w:eastAsia="fr-FR"/>
        </w:rPr>
        <w:t>age</w:t>
      </w:r>
      <w:r w:rsidR="00BC5EEA" w:rsidRPr="007E088C">
        <w:rPr>
          <w:bCs/>
          <w:lang w:val="en-US" w:eastAsia="fr-FR"/>
        </w:rPr>
        <w:t xml:space="preserve"> was included.</w:t>
      </w:r>
      <w:r w:rsidR="00BC5EEA">
        <w:rPr>
          <w:bCs/>
          <w:lang w:val="en-US" w:eastAsia="fr-FR"/>
        </w:rPr>
        <w:t xml:space="preserve"> For these </w:t>
      </w:r>
      <w:r w:rsidR="00BC5EEA" w:rsidRPr="007E088C">
        <w:rPr>
          <w:bCs/>
          <w:lang w:val="en-US" w:eastAsia="fr-FR"/>
        </w:rPr>
        <w:t xml:space="preserve">hybrid </w:t>
      </w:r>
      <w:r w:rsidR="00BC5EEA">
        <w:rPr>
          <w:bCs/>
          <w:lang w:val="en-US" w:eastAsia="fr-FR"/>
        </w:rPr>
        <w:t>MIMIC</w:t>
      </w:r>
      <w:r w:rsidR="00BC5EEA" w:rsidRPr="007E088C">
        <w:rPr>
          <w:bCs/>
          <w:lang w:val="en-US" w:eastAsia="fr-FR"/>
        </w:rPr>
        <w:t xml:space="preserve"> multiple-group model</w:t>
      </w:r>
      <w:r w:rsidR="00BC5EEA">
        <w:rPr>
          <w:bCs/>
          <w:lang w:val="en-US" w:eastAsia="fr-FR"/>
        </w:rPr>
        <w:t xml:space="preserve"> t</w:t>
      </w:r>
      <w:r w:rsidR="008F47F5" w:rsidRPr="007E088C">
        <w:rPr>
          <w:rFonts w:eastAsia="Arial Unicode MS"/>
          <w:bCs/>
          <w:color w:val="000000" w:themeColor="text1"/>
        </w:rPr>
        <w:t xml:space="preserve">he same sequence as that reported in </w:t>
      </w:r>
      <w:r w:rsidR="008F47F5">
        <w:rPr>
          <w:rFonts w:eastAsia="Arial Unicode MS"/>
          <w:bCs/>
          <w:color w:val="000000" w:themeColor="text1"/>
        </w:rPr>
        <w:t xml:space="preserve">the third step of </w:t>
      </w:r>
      <w:r w:rsidR="008F47F5" w:rsidRPr="007E088C">
        <w:rPr>
          <w:rFonts w:eastAsia="Arial Unicode MS"/>
          <w:bCs/>
          <w:color w:val="000000" w:themeColor="text1"/>
        </w:rPr>
        <w:t>Section 2.5.2</w:t>
      </w:r>
      <w:r w:rsidR="00BC5EEA">
        <w:rPr>
          <w:rFonts w:eastAsia="Arial Unicode MS"/>
          <w:bCs/>
          <w:color w:val="000000" w:themeColor="text1"/>
        </w:rPr>
        <w:t xml:space="preserve"> was used</w:t>
      </w:r>
      <w:r w:rsidRPr="007E088C">
        <w:rPr>
          <w:bCs/>
          <w:lang w:val="en-US" w:eastAsia="fr-FR"/>
        </w:rPr>
        <w:t>.</w:t>
      </w:r>
    </w:p>
    <w:p w14:paraId="7EDCB8AD" w14:textId="1B8CEF01" w:rsidR="004F1948" w:rsidRPr="007E088C" w:rsidRDefault="004F1948" w:rsidP="00BC5EEA">
      <w:pPr>
        <w:spacing w:line="480" w:lineRule="auto"/>
        <w:rPr>
          <w:bCs/>
          <w:iCs/>
          <w:noProof/>
          <w:color w:val="000000" w:themeColor="text1"/>
        </w:rPr>
      </w:pPr>
      <w:r w:rsidRPr="007E088C">
        <w:rPr>
          <w:color w:val="000000" w:themeColor="text1"/>
          <w:shd w:val="clear" w:color="auto" w:fill="FFFFFF"/>
        </w:rPr>
        <w:tab/>
      </w:r>
      <w:r w:rsidRPr="007E088C">
        <w:rPr>
          <w:b/>
          <w:bCs/>
          <w:color w:val="000000" w:themeColor="text1"/>
          <w:shd w:val="clear" w:color="auto" w:fill="FFFFFF"/>
        </w:rPr>
        <w:t>2.5.</w:t>
      </w:r>
      <w:r w:rsidR="001601DF" w:rsidRPr="007E088C">
        <w:rPr>
          <w:b/>
          <w:bCs/>
          <w:color w:val="000000" w:themeColor="text1"/>
          <w:shd w:val="clear" w:color="auto" w:fill="FFFFFF"/>
        </w:rPr>
        <w:t>5</w:t>
      </w:r>
      <w:r w:rsidRPr="007E088C">
        <w:rPr>
          <w:b/>
          <w:bCs/>
          <w:color w:val="000000" w:themeColor="text1"/>
          <w:shd w:val="clear" w:color="auto" w:fill="FFFFFF"/>
        </w:rPr>
        <w:t>. Con</w:t>
      </w:r>
      <w:r w:rsidR="00945621">
        <w:rPr>
          <w:b/>
          <w:bCs/>
          <w:color w:val="000000" w:themeColor="text1"/>
          <w:shd w:val="clear" w:color="auto" w:fill="FFFFFF"/>
        </w:rPr>
        <w:t>struct</w:t>
      </w:r>
      <w:r w:rsidRPr="007E088C">
        <w:rPr>
          <w:b/>
          <w:bCs/>
          <w:color w:val="000000" w:themeColor="text1"/>
          <w:shd w:val="clear" w:color="auto" w:fill="FFFFFF"/>
        </w:rPr>
        <w:t xml:space="preserve"> validity</w:t>
      </w:r>
      <w:r w:rsidR="00FA4FDE" w:rsidRPr="007E088C">
        <w:rPr>
          <w:b/>
          <w:bCs/>
          <w:color w:val="000000" w:themeColor="text1"/>
          <w:shd w:val="clear" w:color="auto" w:fill="FFFFFF"/>
        </w:rPr>
        <w:t xml:space="preserve"> and invariance</w:t>
      </w:r>
      <w:r w:rsidR="00FF0651">
        <w:rPr>
          <w:b/>
          <w:bCs/>
          <w:color w:val="000000" w:themeColor="text1"/>
          <w:shd w:val="clear" w:color="auto" w:fill="FFFFFF"/>
        </w:rPr>
        <w:t xml:space="preserve"> of correlations across ethnicity and gender</w:t>
      </w:r>
      <w:r w:rsidRPr="007E088C">
        <w:rPr>
          <w:b/>
          <w:bCs/>
          <w:color w:val="000000" w:themeColor="text1"/>
          <w:shd w:val="clear" w:color="auto" w:fill="FFFFFF"/>
        </w:rPr>
        <w:t xml:space="preserve">. </w:t>
      </w:r>
      <w:r w:rsidR="00FF0651">
        <w:rPr>
          <w:noProof/>
          <w:color w:val="000000" w:themeColor="text1"/>
        </w:rPr>
        <w:t>The invariance of correlations between the measures used for con</w:t>
      </w:r>
      <w:r w:rsidR="00945621">
        <w:rPr>
          <w:noProof/>
          <w:color w:val="000000" w:themeColor="text1"/>
        </w:rPr>
        <w:t>struct</w:t>
      </w:r>
      <w:r w:rsidR="00FF0651">
        <w:rPr>
          <w:noProof/>
          <w:color w:val="000000" w:themeColor="text1"/>
        </w:rPr>
        <w:t xml:space="preserve"> validity was examine</w:t>
      </w:r>
      <w:r w:rsidR="00A11CAD">
        <w:rPr>
          <w:noProof/>
          <w:color w:val="000000" w:themeColor="text1"/>
        </w:rPr>
        <w:t>d</w:t>
      </w:r>
      <w:r w:rsidR="00FF0651">
        <w:rPr>
          <w:noProof/>
          <w:color w:val="000000" w:themeColor="text1"/>
        </w:rPr>
        <w:t xml:space="preserve"> </w:t>
      </w:r>
      <w:r w:rsidR="00B6148B" w:rsidRPr="007E088C">
        <w:rPr>
          <w:noProof/>
          <w:color w:val="000000" w:themeColor="text1"/>
        </w:rPr>
        <w:t xml:space="preserve">as </w:t>
      </w:r>
      <w:r w:rsidR="00945621">
        <w:rPr>
          <w:noProof/>
          <w:color w:val="000000" w:themeColor="text1"/>
        </w:rPr>
        <w:t xml:space="preserve">a </w:t>
      </w:r>
      <w:r w:rsidR="00B6148B" w:rsidRPr="007E088C">
        <w:rPr>
          <w:noProof/>
          <w:color w:val="000000" w:themeColor="text1"/>
        </w:rPr>
        <w:t>function of participa</w:t>
      </w:r>
      <w:r w:rsidR="009426C2" w:rsidRPr="007E088C">
        <w:rPr>
          <w:noProof/>
          <w:color w:val="000000" w:themeColor="text1"/>
        </w:rPr>
        <w:t>n</w:t>
      </w:r>
      <w:r w:rsidR="00B6148B" w:rsidRPr="007E088C">
        <w:rPr>
          <w:noProof/>
          <w:color w:val="000000" w:themeColor="text1"/>
        </w:rPr>
        <w:t>ts</w:t>
      </w:r>
      <w:r w:rsidR="009426C2" w:rsidRPr="007E088C">
        <w:rPr>
          <w:noProof/>
          <w:color w:val="000000" w:themeColor="text1"/>
        </w:rPr>
        <w:t>’</w:t>
      </w:r>
      <w:r w:rsidR="00B6148B" w:rsidRPr="007E088C">
        <w:rPr>
          <w:noProof/>
          <w:color w:val="000000" w:themeColor="text1"/>
        </w:rPr>
        <w:t xml:space="preserve"> ethnicity </w:t>
      </w:r>
      <w:r w:rsidR="00FF0651">
        <w:rPr>
          <w:noProof/>
          <w:color w:val="000000" w:themeColor="text1"/>
        </w:rPr>
        <w:t xml:space="preserve">and gender (i.e., </w:t>
      </w:r>
      <w:r w:rsidR="00BC5EEA" w:rsidRPr="007E088C">
        <w:rPr>
          <w:rFonts w:eastAsia="Arial Unicode MS"/>
          <w:bCs/>
          <w:color w:val="000000" w:themeColor="text1"/>
        </w:rPr>
        <w:t>Malay</w:t>
      </w:r>
      <w:r w:rsidR="00BC5EEA">
        <w:rPr>
          <w:rFonts w:eastAsia="Arial Unicode MS"/>
          <w:bCs/>
          <w:color w:val="000000" w:themeColor="text1"/>
        </w:rPr>
        <w:t xml:space="preserve"> </w:t>
      </w:r>
      <w:r w:rsidR="00A11CAD">
        <w:rPr>
          <w:rFonts w:eastAsia="Arial Unicode MS"/>
          <w:bCs/>
          <w:color w:val="000000" w:themeColor="text1"/>
        </w:rPr>
        <w:t>wo</w:t>
      </w:r>
      <w:r w:rsidR="00BC5EEA">
        <w:rPr>
          <w:rFonts w:eastAsia="Arial Unicode MS"/>
          <w:bCs/>
          <w:color w:val="000000" w:themeColor="text1"/>
        </w:rPr>
        <w:t xml:space="preserve">men, Malay men, </w:t>
      </w:r>
      <w:r w:rsidR="00BC5EEA">
        <w:rPr>
          <w:rFonts w:eastAsia="Arial Unicode MS"/>
          <w:bCs/>
          <w:color w:val="000000" w:themeColor="text1"/>
        </w:rPr>
        <w:lastRenderedPageBreak/>
        <w:t xml:space="preserve">Chinese </w:t>
      </w:r>
      <w:r w:rsidR="00A11CAD">
        <w:rPr>
          <w:rFonts w:eastAsia="Arial Unicode MS"/>
          <w:bCs/>
          <w:color w:val="000000" w:themeColor="text1"/>
        </w:rPr>
        <w:t>wo</w:t>
      </w:r>
      <w:r w:rsidR="00BC5EEA">
        <w:rPr>
          <w:rFonts w:eastAsia="Arial Unicode MS"/>
          <w:bCs/>
          <w:color w:val="000000" w:themeColor="text1"/>
        </w:rPr>
        <w:t xml:space="preserve">men, </w:t>
      </w:r>
      <w:r w:rsidR="00BC5EEA" w:rsidRPr="007E088C">
        <w:rPr>
          <w:rFonts w:eastAsia="Arial Unicode MS"/>
          <w:bCs/>
          <w:color w:val="000000" w:themeColor="text1"/>
        </w:rPr>
        <w:t>Chinese</w:t>
      </w:r>
      <w:r w:rsidR="00BC5EEA">
        <w:rPr>
          <w:rFonts w:eastAsia="Arial Unicode MS"/>
          <w:bCs/>
          <w:color w:val="000000" w:themeColor="text1"/>
        </w:rPr>
        <w:t xml:space="preserve"> men</w:t>
      </w:r>
      <w:r w:rsidR="00FF0651">
        <w:rPr>
          <w:noProof/>
          <w:color w:val="000000" w:themeColor="text1"/>
        </w:rPr>
        <w:t xml:space="preserve">) </w:t>
      </w:r>
      <w:r w:rsidR="00B6148B" w:rsidRPr="007E088C">
        <w:rPr>
          <w:noProof/>
          <w:color w:val="000000" w:themeColor="text1"/>
        </w:rPr>
        <w:t xml:space="preserve">using </w:t>
      </w:r>
      <w:r w:rsidRPr="007E088C">
        <w:rPr>
          <w:noProof/>
          <w:color w:val="000000" w:themeColor="text1"/>
        </w:rPr>
        <w:t>the total sample</w:t>
      </w:r>
      <w:r w:rsidR="006E7B0A" w:rsidRPr="007E088C">
        <w:rPr>
          <w:noProof/>
          <w:color w:val="000000" w:themeColor="text1"/>
        </w:rPr>
        <w:t xml:space="preserve">. </w:t>
      </w:r>
      <w:r w:rsidR="00B6148B" w:rsidRPr="007E088C">
        <w:rPr>
          <w:noProof/>
          <w:color w:val="000000" w:themeColor="text1"/>
        </w:rPr>
        <w:t xml:space="preserve">Analyses were performed </w:t>
      </w:r>
      <w:r w:rsidRPr="007E088C">
        <w:rPr>
          <w:noProof/>
          <w:color w:val="000000" w:themeColor="text1"/>
        </w:rPr>
        <w:t xml:space="preserve">using </w:t>
      </w:r>
      <w:r w:rsidRPr="007E088C">
        <w:rPr>
          <w:bCs/>
          <w:iCs/>
          <w:noProof/>
          <w:color w:val="000000" w:themeColor="text1"/>
        </w:rPr>
        <w:t xml:space="preserve">a structural equation model (SEM) in which </w:t>
      </w:r>
      <w:r w:rsidRPr="007E088C">
        <w:rPr>
          <w:rFonts w:eastAsia="Arial Unicode MS"/>
          <w:color w:val="000000" w:themeColor="text1"/>
        </w:rPr>
        <w:t xml:space="preserve">the BASES factor structure was estimated based on </w:t>
      </w:r>
      <w:r w:rsidRPr="007E088C">
        <w:rPr>
          <w:rFonts w:eastAsia="Arial Unicode MS"/>
          <w:bCs/>
          <w:color w:val="000000" w:themeColor="text1"/>
        </w:rPr>
        <w:t xml:space="preserve">the ESEM </w:t>
      </w:r>
      <w:r w:rsidRPr="007E088C">
        <w:rPr>
          <w:rFonts w:eastAsia="Arial Unicode MS"/>
          <w:color w:val="000000" w:themeColor="text1"/>
        </w:rPr>
        <w:t xml:space="preserve">model retained with the second split-half </w:t>
      </w:r>
      <w:r w:rsidRPr="005A38A4">
        <w:rPr>
          <w:rFonts w:eastAsia="Arial Unicode MS"/>
          <w:color w:val="000000" w:themeColor="text1"/>
        </w:rPr>
        <w:t>subsample. In this model, the l</w:t>
      </w:r>
      <w:r w:rsidRPr="005A38A4">
        <w:rPr>
          <w:bCs/>
          <w:iCs/>
          <w:noProof/>
          <w:color w:val="000000" w:themeColor="text1"/>
        </w:rPr>
        <w:t xml:space="preserve">atent factors of the BASES and the observed scores </w:t>
      </w:r>
      <w:r w:rsidR="005A38A4" w:rsidRPr="00A11CAD">
        <w:rPr>
          <w:bCs/>
          <w:iCs/>
          <w:noProof/>
          <w:color w:val="000000" w:themeColor="text1"/>
        </w:rPr>
        <w:t xml:space="preserve">(i.e., </w:t>
      </w:r>
      <w:r w:rsidR="00326B08">
        <w:rPr>
          <w:bCs/>
          <w:iCs/>
          <w:noProof/>
          <w:color w:val="000000" w:themeColor="text1"/>
        </w:rPr>
        <w:t>mean</w:t>
      </w:r>
      <w:r w:rsidR="005A38A4" w:rsidRPr="00A11CAD">
        <w:rPr>
          <w:bCs/>
          <w:iCs/>
          <w:noProof/>
          <w:color w:val="000000" w:themeColor="text1"/>
        </w:rPr>
        <w:t xml:space="preserve"> score</w:t>
      </w:r>
      <w:r w:rsidR="00D62F44">
        <w:rPr>
          <w:bCs/>
          <w:iCs/>
          <w:noProof/>
          <w:color w:val="000000" w:themeColor="text1"/>
        </w:rPr>
        <w:t>s</w:t>
      </w:r>
      <w:r w:rsidR="005A38A4" w:rsidRPr="00326B08">
        <w:rPr>
          <w:bCs/>
          <w:iCs/>
          <w:noProof/>
          <w:color w:val="000000" w:themeColor="text1"/>
        </w:rPr>
        <w:t>)</w:t>
      </w:r>
      <w:r w:rsidR="005A38A4">
        <w:rPr>
          <w:bCs/>
          <w:iCs/>
          <w:noProof/>
          <w:color w:val="000000" w:themeColor="text1"/>
        </w:rPr>
        <w:t xml:space="preserve"> </w:t>
      </w:r>
      <w:r w:rsidRPr="007E088C">
        <w:rPr>
          <w:bCs/>
          <w:iCs/>
          <w:noProof/>
          <w:color w:val="000000" w:themeColor="text1"/>
        </w:rPr>
        <w:t>of body appreciation, subjective happiness, self-esteem, secure non-striving</w:t>
      </w:r>
      <w:r w:rsidR="007E088C">
        <w:rPr>
          <w:bCs/>
          <w:iCs/>
          <w:noProof/>
          <w:color w:val="000000" w:themeColor="text1"/>
        </w:rPr>
        <w:t>,</w:t>
      </w:r>
      <w:r w:rsidR="008F47F5">
        <w:rPr>
          <w:bCs/>
          <w:iCs/>
          <w:noProof/>
          <w:color w:val="000000" w:themeColor="text1"/>
        </w:rPr>
        <w:t xml:space="preserve"> </w:t>
      </w:r>
      <w:r w:rsidR="00DA48CE" w:rsidRPr="007E088C">
        <w:rPr>
          <w:bCs/>
          <w:iCs/>
          <w:noProof/>
          <w:color w:val="000000" w:themeColor="text1"/>
        </w:rPr>
        <w:t>BMI</w:t>
      </w:r>
      <w:r w:rsidR="00326B08">
        <w:rPr>
          <w:bCs/>
          <w:iCs/>
          <w:noProof/>
          <w:color w:val="000000" w:themeColor="text1"/>
        </w:rPr>
        <w:t>,</w:t>
      </w:r>
      <w:r w:rsidR="00DA48CE" w:rsidRPr="007E088C">
        <w:rPr>
          <w:bCs/>
          <w:iCs/>
          <w:noProof/>
          <w:color w:val="000000" w:themeColor="text1"/>
        </w:rPr>
        <w:t xml:space="preserve"> </w:t>
      </w:r>
      <w:r w:rsidR="008F47F5">
        <w:rPr>
          <w:bCs/>
          <w:iCs/>
          <w:noProof/>
          <w:color w:val="000000" w:themeColor="text1"/>
        </w:rPr>
        <w:t xml:space="preserve">and age </w:t>
      </w:r>
      <w:r w:rsidRPr="007E088C">
        <w:rPr>
          <w:bCs/>
          <w:iCs/>
          <w:noProof/>
          <w:color w:val="000000" w:themeColor="text1"/>
        </w:rPr>
        <w:t>were all correlated</w:t>
      </w:r>
      <w:r w:rsidRPr="00373777">
        <w:rPr>
          <w:bCs/>
          <w:iCs/>
          <w:noProof/>
          <w:color w:val="000000" w:themeColor="text1"/>
        </w:rPr>
        <w:t xml:space="preserve">. </w:t>
      </w:r>
      <w:r w:rsidR="00373777" w:rsidRPr="00A11CAD">
        <w:rPr>
          <w:bCs/>
          <w:iCs/>
          <w:noProof/>
          <w:lang w:val="en-CA"/>
        </w:rPr>
        <w:t xml:space="preserve">In order to test the equivalence of the correlations between the measures, </w:t>
      </w:r>
      <w:r w:rsidR="006E7B0A" w:rsidRPr="00326B08">
        <w:rPr>
          <w:bCs/>
          <w:iCs/>
          <w:noProof/>
        </w:rPr>
        <w:t>observed scores</w:t>
      </w:r>
      <w:r w:rsidR="001F5651" w:rsidRPr="00A11CAD">
        <w:rPr>
          <w:bCs/>
          <w:iCs/>
          <w:noProof/>
        </w:rPr>
        <w:t xml:space="preserve"> (i.e., </w:t>
      </w:r>
      <w:r w:rsidR="00326B08">
        <w:rPr>
          <w:bCs/>
          <w:iCs/>
          <w:noProof/>
        </w:rPr>
        <w:t>mean</w:t>
      </w:r>
      <w:r w:rsidR="001F5651" w:rsidRPr="00A11CAD">
        <w:rPr>
          <w:bCs/>
          <w:iCs/>
          <w:noProof/>
        </w:rPr>
        <w:t xml:space="preserve"> score</w:t>
      </w:r>
      <w:r w:rsidR="00D62F44">
        <w:rPr>
          <w:bCs/>
          <w:iCs/>
          <w:noProof/>
        </w:rPr>
        <w:t>s</w:t>
      </w:r>
      <w:r w:rsidR="001F5651" w:rsidRPr="00326B08">
        <w:rPr>
          <w:bCs/>
          <w:iCs/>
          <w:noProof/>
        </w:rPr>
        <w:t>)</w:t>
      </w:r>
      <w:r w:rsidR="006E7B0A" w:rsidRPr="00326B08">
        <w:rPr>
          <w:bCs/>
          <w:iCs/>
          <w:noProof/>
        </w:rPr>
        <w:t xml:space="preserve"> of body appreciation, subjective happiness, self-esteem, secure non-striving</w:t>
      </w:r>
      <w:r w:rsidR="007E088C" w:rsidRPr="00326B08">
        <w:rPr>
          <w:bCs/>
          <w:iCs/>
          <w:noProof/>
        </w:rPr>
        <w:t>,</w:t>
      </w:r>
      <w:r w:rsidR="006E7B0A" w:rsidRPr="00326B08">
        <w:rPr>
          <w:bCs/>
          <w:iCs/>
          <w:noProof/>
        </w:rPr>
        <w:t xml:space="preserve"> BMI</w:t>
      </w:r>
      <w:r w:rsidR="00326B08">
        <w:rPr>
          <w:bCs/>
          <w:iCs/>
          <w:noProof/>
        </w:rPr>
        <w:t>,</w:t>
      </w:r>
      <w:r w:rsidR="006E7B0A" w:rsidRPr="00326B08">
        <w:rPr>
          <w:bCs/>
          <w:iCs/>
          <w:noProof/>
        </w:rPr>
        <w:t xml:space="preserve"> </w:t>
      </w:r>
      <w:r w:rsidR="00BC5EEA" w:rsidRPr="00326B08">
        <w:rPr>
          <w:bCs/>
          <w:iCs/>
          <w:noProof/>
        </w:rPr>
        <w:t xml:space="preserve">and age </w:t>
      </w:r>
      <w:r w:rsidR="006E7B0A" w:rsidRPr="00326B08">
        <w:rPr>
          <w:bCs/>
          <w:iCs/>
          <w:noProof/>
          <w:lang w:val="en-US"/>
        </w:rPr>
        <w:t>were standardi</w:t>
      </w:r>
      <w:r w:rsidR="007E088C" w:rsidRPr="00326B08">
        <w:rPr>
          <w:bCs/>
          <w:iCs/>
          <w:noProof/>
          <w:lang w:val="en-US"/>
        </w:rPr>
        <w:t>s</w:t>
      </w:r>
      <w:r w:rsidR="006E7B0A" w:rsidRPr="00326B08">
        <w:rPr>
          <w:bCs/>
          <w:iCs/>
          <w:noProof/>
          <w:lang w:val="en-US"/>
        </w:rPr>
        <w:t>ed</w:t>
      </w:r>
      <w:r w:rsidR="00BC5EEA" w:rsidRPr="00326B08">
        <w:rPr>
          <w:bCs/>
          <w:iCs/>
          <w:noProof/>
          <w:lang w:val="en-US"/>
        </w:rPr>
        <w:t xml:space="preserve"> prior the analyses</w:t>
      </w:r>
      <w:r w:rsidR="00373777">
        <w:rPr>
          <w:bCs/>
          <w:iCs/>
          <w:noProof/>
          <w:color w:val="000000" w:themeColor="text1"/>
          <w:lang w:val="en-US"/>
        </w:rPr>
        <w:t xml:space="preserve">. These analyses were estimated </w:t>
      </w:r>
      <w:r w:rsidR="00D62F44">
        <w:rPr>
          <w:bCs/>
          <w:iCs/>
          <w:noProof/>
          <w:color w:val="000000" w:themeColor="text1"/>
          <w:lang w:val="en-US"/>
        </w:rPr>
        <w:t xml:space="preserve">using </w:t>
      </w:r>
      <w:r w:rsidR="00373777">
        <w:rPr>
          <w:bCs/>
          <w:iCs/>
          <w:noProof/>
          <w:color w:val="000000" w:themeColor="text1"/>
          <w:lang w:val="en-US"/>
        </w:rPr>
        <w:t xml:space="preserve">the three following steps (Little, 2013; Millsap, 2011). </w:t>
      </w:r>
      <w:r w:rsidR="00B6148B" w:rsidRPr="007E088C">
        <w:rPr>
          <w:bCs/>
          <w:iCs/>
          <w:noProof/>
          <w:color w:val="000000" w:themeColor="text1"/>
        </w:rPr>
        <w:t>In a first step, the invaria</w:t>
      </w:r>
      <w:r w:rsidR="004824B5">
        <w:rPr>
          <w:bCs/>
          <w:iCs/>
          <w:noProof/>
          <w:color w:val="000000" w:themeColor="text1"/>
        </w:rPr>
        <w:t>n</w:t>
      </w:r>
      <w:r w:rsidR="00B6148B" w:rsidRPr="007E088C">
        <w:rPr>
          <w:bCs/>
          <w:iCs/>
          <w:noProof/>
          <w:color w:val="000000" w:themeColor="text1"/>
        </w:rPr>
        <w:t xml:space="preserve">ce of the BASES factor structure </w:t>
      </w:r>
      <w:r w:rsidR="00FF0651">
        <w:rPr>
          <w:bCs/>
          <w:iCs/>
          <w:noProof/>
          <w:color w:val="000000" w:themeColor="text1"/>
        </w:rPr>
        <w:t>across ethni</w:t>
      </w:r>
      <w:r w:rsidR="00FB2EEF">
        <w:rPr>
          <w:bCs/>
          <w:iCs/>
          <w:noProof/>
          <w:color w:val="000000" w:themeColor="text1"/>
        </w:rPr>
        <w:t>c</w:t>
      </w:r>
      <w:r w:rsidR="00FF0651">
        <w:rPr>
          <w:bCs/>
          <w:iCs/>
          <w:noProof/>
          <w:color w:val="000000" w:themeColor="text1"/>
        </w:rPr>
        <w:t xml:space="preserve">ity and gender </w:t>
      </w:r>
      <w:r w:rsidR="00BC5EEA">
        <w:rPr>
          <w:noProof/>
          <w:color w:val="000000" w:themeColor="text1"/>
        </w:rPr>
        <w:t xml:space="preserve">(i.e., </w:t>
      </w:r>
      <w:r w:rsidR="00BC5EEA" w:rsidRPr="007E088C">
        <w:rPr>
          <w:rFonts w:eastAsia="Arial Unicode MS"/>
          <w:bCs/>
          <w:color w:val="000000" w:themeColor="text1"/>
        </w:rPr>
        <w:t>Malay</w:t>
      </w:r>
      <w:r w:rsidR="00BC5EEA">
        <w:rPr>
          <w:rFonts w:eastAsia="Arial Unicode MS"/>
          <w:bCs/>
          <w:color w:val="000000" w:themeColor="text1"/>
        </w:rPr>
        <w:t xml:space="preserve"> </w:t>
      </w:r>
      <w:r w:rsidR="00326B08">
        <w:rPr>
          <w:rFonts w:eastAsia="Arial Unicode MS"/>
          <w:bCs/>
          <w:color w:val="000000" w:themeColor="text1"/>
        </w:rPr>
        <w:t>wo</w:t>
      </w:r>
      <w:r w:rsidR="00BC5EEA">
        <w:rPr>
          <w:rFonts w:eastAsia="Arial Unicode MS"/>
          <w:bCs/>
          <w:color w:val="000000" w:themeColor="text1"/>
        </w:rPr>
        <w:t xml:space="preserve">men, Malay men, Chinese </w:t>
      </w:r>
      <w:r w:rsidR="00326B08">
        <w:rPr>
          <w:rFonts w:eastAsia="Arial Unicode MS"/>
          <w:bCs/>
          <w:color w:val="000000" w:themeColor="text1"/>
        </w:rPr>
        <w:t>wo</w:t>
      </w:r>
      <w:r w:rsidR="00BC5EEA">
        <w:rPr>
          <w:rFonts w:eastAsia="Arial Unicode MS"/>
          <w:bCs/>
          <w:color w:val="000000" w:themeColor="text1"/>
        </w:rPr>
        <w:t xml:space="preserve">men, </w:t>
      </w:r>
      <w:r w:rsidR="00BC5EEA" w:rsidRPr="007E088C">
        <w:rPr>
          <w:rFonts w:eastAsia="Arial Unicode MS"/>
          <w:bCs/>
          <w:color w:val="000000" w:themeColor="text1"/>
        </w:rPr>
        <w:t>Chinese</w:t>
      </w:r>
      <w:r w:rsidR="00BC5EEA">
        <w:rPr>
          <w:rFonts w:eastAsia="Arial Unicode MS"/>
          <w:bCs/>
          <w:color w:val="000000" w:themeColor="text1"/>
        </w:rPr>
        <w:t xml:space="preserve"> men</w:t>
      </w:r>
      <w:r w:rsidR="00BC5EEA">
        <w:rPr>
          <w:noProof/>
          <w:color w:val="000000" w:themeColor="text1"/>
        </w:rPr>
        <w:t xml:space="preserve">) </w:t>
      </w:r>
      <w:r w:rsidR="00BC5EEA">
        <w:rPr>
          <w:bCs/>
          <w:iCs/>
          <w:noProof/>
          <w:color w:val="000000" w:themeColor="text1"/>
        </w:rPr>
        <w:t>using</w:t>
      </w:r>
      <w:r w:rsidR="00FF0651">
        <w:rPr>
          <w:bCs/>
          <w:iCs/>
          <w:noProof/>
          <w:color w:val="000000" w:themeColor="text1"/>
        </w:rPr>
        <w:t xml:space="preserve"> </w:t>
      </w:r>
      <w:r w:rsidR="00B6148B" w:rsidRPr="007E088C">
        <w:rPr>
          <w:bCs/>
          <w:iCs/>
          <w:noProof/>
          <w:color w:val="000000" w:themeColor="text1"/>
        </w:rPr>
        <w:t xml:space="preserve">the total sample was </w:t>
      </w:r>
      <w:r w:rsidR="006E7B0A" w:rsidRPr="007E088C">
        <w:rPr>
          <w:bCs/>
          <w:iCs/>
          <w:noProof/>
          <w:color w:val="000000" w:themeColor="text1"/>
        </w:rPr>
        <w:t>exami</w:t>
      </w:r>
      <w:r w:rsidR="00A37B28" w:rsidRPr="007E088C">
        <w:rPr>
          <w:bCs/>
          <w:iCs/>
          <w:noProof/>
          <w:color w:val="000000" w:themeColor="text1"/>
        </w:rPr>
        <w:t>ned</w:t>
      </w:r>
      <w:r w:rsidR="00B6148B" w:rsidRPr="007E088C">
        <w:rPr>
          <w:bCs/>
          <w:iCs/>
          <w:noProof/>
          <w:color w:val="000000" w:themeColor="text1"/>
        </w:rPr>
        <w:t xml:space="preserve"> </w:t>
      </w:r>
      <w:r w:rsidR="00BC5EEA">
        <w:rPr>
          <w:bCs/>
          <w:iCs/>
          <w:noProof/>
          <w:color w:val="000000" w:themeColor="text1"/>
        </w:rPr>
        <w:t>following</w:t>
      </w:r>
      <w:r w:rsidR="00BC5EEA" w:rsidRPr="007E088C">
        <w:rPr>
          <w:bCs/>
          <w:iCs/>
          <w:noProof/>
          <w:color w:val="000000" w:themeColor="text1"/>
        </w:rPr>
        <w:t xml:space="preserve"> </w:t>
      </w:r>
      <w:r w:rsidR="00B6148B" w:rsidRPr="007E088C">
        <w:rPr>
          <w:bCs/>
          <w:iCs/>
          <w:noProof/>
          <w:color w:val="000000" w:themeColor="text1"/>
        </w:rPr>
        <w:t xml:space="preserve">the </w:t>
      </w:r>
      <w:r w:rsidR="00B6148B" w:rsidRPr="007E088C">
        <w:rPr>
          <w:rFonts w:eastAsia="Arial Unicode MS"/>
          <w:bCs/>
          <w:color w:val="000000" w:themeColor="text1"/>
        </w:rPr>
        <w:t>same sequence as that reported in the second step of Section 2.5.</w:t>
      </w:r>
      <w:r w:rsidR="006E7B0A" w:rsidRPr="007E088C">
        <w:rPr>
          <w:rFonts w:eastAsia="Arial Unicode MS"/>
          <w:bCs/>
          <w:color w:val="000000" w:themeColor="text1"/>
        </w:rPr>
        <w:t>2</w:t>
      </w:r>
      <w:r w:rsidR="00B6148B" w:rsidRPr="007E088C">
        <w:rPr>
          <w:rFonts w:eastAsia="Arial Unicode MS"/>
          <w:bCs/>
          <w:color w:val="000000" w:themeColor="text1"/>
        </w:rPr>
        <w:t>.</w:t>
      </w:r>
      <w:r w:rsidR="00B6148B" w:rsidRPr="007E088C">
        <w:rPr>
          <w:bCs/>
          <w:iCs/>
          <w:noProof/>
          <w:color w:val="000000" w:themeColor="text1"/>
        </w:rPr>
        <w:t xml:space="preserve"> In the following step, the most invariant model fro</w:t>
      </w:r>
      <w:r w:rsidR="004824B5">
        <w:rPr>
          <w:bCs/>
          <w:iCs/>
          <w:noProof/>
          <w:color w:val="000000" w:themeColor="text1"/>
        </w:rPr>
        <w:t>m</w:t>
      </w:r>
      <w:r w:rsidR="00B6148B" w:rsidRPr="007E088C">
        <w:rPr>
          <w:bCs/>
          <w:iCs/>
          <w:noProof/>
          <w:color w:val="000000" w:themeColor="text1"/>
        </w:rPr>
        <w:t xml:space="preserve"> the first step was retained </w:t>
      </w:r>
      <w:r w:rsidR="006E7B0A" w:rsidRPr="007E088C">
        <w:rPr>
          <w:bCs/>
          <w:iCs/>
          <w:noProof/>
          <w:color w:val="000000" w:themeColor="text1"/>
        </w:rPr>
        <w:t>as the configural model. In this model</w:t>
      </w:r>
      <w:r w:rsidR="007E088C">
        <w:rPr>
          <w:bCs/>
          <w:iCs/>
          <w:noProof/>
          <w:color w:val="000000" w:themeColor="text1"/>
        </w:rPr>
        <w:t>,</w:t>
      </w:r>
      <w:r w:rsidR="006E7B0A" w:rsidRPr="007E088C">
        <w:rPr>
          <w:bCs/>
          <w:iCs/>
          <w:noProof/>
          <w:color w:val="000000" w:themeColor="text1"/>
        </w:rPr>
        <w:t xml:space="preserve"> all correlations </w:t>
      </w:r>
      <w:r w:rsidR="00FA67BC" w:rsidRPr="007E088C">
        <w:rPr>
          <w:bCs/>
          <w:iCs/>
        </w:rPr>
        <w:t xml:space="preserve">(between the </w:t>
      </w:r>
      <w:r w:rsidR="00FA67BC" w:rsidRPr="007E088C">
        <w:rPr>
          <w:bCs/>
        </w:rPr>
        <w:t>BASES</w:t>
      </w:r>
      <w:r w:rsidR="00FA67BC" w:rsidRPr="007E088C">
        <w:rPr>
          <w:bCs/>
          <w:iCs/>
        </w:rPr>
        <w:t xml:space="preserve"> latent factors and the </w:t>
      </w:r>
      <w:r w:rsidR="00D62F44">
        <w:rPr>
          <w:bCs/>
          <w:iCs/>
        </w:rPr>
        <w:t xml:space="preserve">observed scores of </w:t>
      </w:r>
      <w:r w:rsidR="00FA67BC" w:rsidRPr="007E088C">
        <w:rPr>
          <w:bCs/>
          <w:iCs/>
        </w:rPr>
        <w:t xml:space="preserve">other measures, and between the </w:t>
      </w:r>
      <w:r w:rsidR="00D62F44">
        <w:rPr>
          <w:bCs/>
          <w:iCs/>
        </w:rPr>
        <w:t xml:space="preserve">observed scores of </w:t>
      </w:r>
      <w:r w:rsidR="00FA67BC" w:rsidRPr="007E088C">
        <w:rPr>
          <w:bCs/>
          <w:iCs/>
        </w:rPr>
        <w:t>other measures</w:t>
      </w:r>
      <w:r w:rsidR="00FA67BC" w:rsidRPr="007E088C">
        <w:rPr>
          <w:bCs/>
          <w:iCs/>
          <w:noProof/>
          <w:color w:val="000000" w:themeColor="text1"/>
        </w:rPr>
        <w:t xml:space="preserve">) </w:t>
      </w:r>
      <w:r w:rsidR="006E7B0A" w:rsidRPr="007E088C">
        <w:rPr>
          <w:bCs/>
          <w:iCs/>
          <w:noProof/>
          <w:color w:val="000000" w:themeColor="text1"/>
        </w:rPr>
        <w:t>were freely estimated</w:t>
      </w:r>
      <w:r w:rsidR="00C03E33">
        <w:rPr>
          <w:bCs/>
          <w:iCs/>
          <w:noProof/>
          <w:color w:val="000000" w:themeColor="text1"/>
        </w:rPr>
        <w:t xml:space="preserve"> </w:t>
      </w:r>
      <w:r w:rsidR="00C03E33" w:rsidRPr="007E088C">
        <w:rPr>
          <w:bCs/>
          <w:lang w:val="en-US" w:eastAsia="fr-FR"/>
        </w:rPr>
        <w:t xml:space="preserve">across </w:t>
      </w:r>
      <w:r w:rsidR="00FF0651">
        <w:rPr>
          <w:bCs/>
          <w:lang w:val="en-US" w:eastAsia="fr-FR"/>
        </w:rPr>
        <w:t>ethnicity and gender</w:t>
      </w:r>
      <w:r w:rsidR="006E7B0A" w:rsidRPr="007E088C">
        <w:rPr>
          <w:bCs/>
          <w:iCs/>
          <w:noProof/>
          <w:color w:val="000000" w:themeColor="text1"/>
        </w:rPr>
        <w:t xml:space="preserve">. In </w:t>
      </w:r>
      <w:r w:rsidR="007E088C">
        <w:rPr>
          <w:bCs/>
          <w:iCs/>
          <w:noProof/>
          <w:color w:val="000000" w:themeColor="text1"/>
        </w:rPr>
        <w:t>a final</w:t>
      </w:r>
      <w:r w:rsidR="006E7B0A" w:rsidRPr="007E088C">
        <w:rPr>
          <w:bCs/>
          <w:iCs/>
          <w:noProof/>
          <w:color w:val="000000" w:themeColor="text1"/>
        </w:rPr>
        <w:t xml:space="preserve"> step, all correlat</w:t>
      </w:r>
      <w:r w:rsidR="00FA67BC" w:rsidRPr="007E088C">
        <w:rPr>
          <w:bCs/>
          <w:iCs/>
          <w:noProof/>
          <w:color w:val="000000" w:themeColor="text1"/>
        </w:rPr>
        <w:t>ions</w:t>
      </w:r>
      <w:r w:rsidR="006E7B0A" w:rsidRPr="007E088C">
        <w:rPr>
          <w:bCs/>
          <w:iCs/>
          <w:noProof/>
          <w:color w:val="000000" w:themeColor="text1"/>
        </w:rPr>
        <w:t xml:space="preserve"> were</w:t>
      </w:r>
      <w:r w:rsidR="006E7B0A" w:rsidRPr="007E088C">
        <w:rPr>
          <w:bCs/>
          <w:lang w:val="en-US" w:eastAsia="fr-FR"/>
        </w:rPr>
        <w:t xml:space="preserve"> constrained to be invariant </w:t>
      </w:r>
      <w:r w:rsidR="00BC5EEA">
        <w:rPr>
          <w:bCs/>
          <w:lang w:val="en-US" w:eastAsia="fr-FR"/>
        </w:rPr>
        <w:t xml:space="preserve">across </w:t>
      </w:r>
      <w:r w:rsidR="00FF0651">
        <w:rPr>
          <w:bCs/>
          <w:lang w:val="en-US" w:eastAsia="fr-FR"/>
        </w:rPr>
        <w:t>ethnicity and gender subsamples</w:t>
      </w:r>
      <w:r w:rsidR="006E7B0A" w:rsidRPr="007E088C">
        <w:rPr>
          <w:bCs/>
          <w:lang w:val="en-US" w:eastAsia="fr-FR"/>
        </w:rPr>
        <w:t xml:space="preserve">. </w:t>
      </w:r>
      <w:r w:rsidR="00FF0651">
        <w:rPr>
          <w:bCs/>
          <w:lang w:val="en-US" w:eastAsia="fr-FR"/>
        </w:rPr>
        <w:t xml:space="preserve">Correlations were considered </w:t>
      </w:r>
      <w:r w:rsidR="00EB566D" w:rsidRPr="007E088C">
        <w:rPr>
          <w:rFonts w:eastAsia="Arial Unicode MS"/>
          <w:bCs/>
          <w:color w:val="000000" w:themeColor="text1"/>
        </w:rPr>
        <w:t>as invariant if ∆CFIs</w:t>
      </w:r>
      <w:r w:rsidR="00222428" w:rsidRPr="007E088C">
        <w:rPr>
          <w:rFonts w:eastAsia="Arial Unicode MS"/>
          <w:bCs/>
          <w:color w:val="000000" w:themeColor="text1"/>
        </w:rPr>
        <w:t>-</w:t>
      </w:r>
      <w:r w:rsidR="00EB566D" w:rsidRPr="007E088C">
        <w:rPr>
          <w:rFonts w:eastAsia="Arial Unicode MS"/>
          <w:bCs/>
          <w:color w:val="000000" w:themeColor="text1"/>
        </w:rPr>
        <w:t xml:space="preserve">∆TLIs and ∆RMSEAs between the configural and the invariant models were ≤ -.01 and ≤ -. 015, respectively (Chen, 2007; Cheung &amp; </w:t>
      </w:r>
      <w:proofErr w:type="spellStart"/>
      <w:r w:rsidR="00EB566D" w:rsidRPr="007E088C">
        <w:rPr>
          <w:rFonts w:eastAsia="Arial Unicode MS"/>
          <w:bCs/>
          <w:color w:val="000000" w:themeColor="text1"/>
        </w:rPr>
        <w:t>Rensvold</w:t>
      </w:r>
      <w:proofErr w:type="spellEnd"/>
      <w:r w:rsidR="00EB566D" w:rsidRPr="007E088C">
        <w:rPr>
          <w:rFonts w:eastAsia="Arial Unicode MS"/>
          <w:bCs/>
          <w:color w:val="000000" w:themeColor="text1"/>
        </w:rPr>
        <w:t xml:space="preserve">, 2002). </w:t>
      </w:r>
      <w:r w:rsidRPr="007E088C">
        <w:rPr>
          <w:color w:val="000000" w:themeColor="text1"/>
        </w:rPr>
        <w:t>Based on Cohen (1992), values ≤</w:t>
      </w:r>
      <w:r w:rsidRPr="007E088C">
        <w:rPr>
          <w:rStyle w:val="apple-converted-space"/>
          <w:color w:val="000000" w:themeColor="text1"/>
        </w:rPr>
        <w:t> </w:t>
      </w:r>
      <w:r w:rsidRPr="007E088C">
        <w:rPr>
          <w:color w:val="000000" w:themeColor="text1"/>
        </w:rPr>
        <w:t>.10 were considered weak,</w:t>
      </w:r>
      <w:r w:rsidRPr="007E088C">
        <w:rPr>
          <w:rStyle w:val="apple-converted-space"/>
          <w:color w:val="000000" w:themeColor="text1"/>
        </w:rPr>
        <w:t xml:space="preserve"> </w:t>
      </w:r>
      <w:r w:rsidRPr="007E088C">
        <w:rPr>
          <w:color w:val="000000" w:themeColor="text1"/>
        </w:rPr>
        <w:t>~</w:t>
      </w:r>
      <w:r w:rsidRPr="007E088C">
        <w:rPr>
          <w:rStyle w:val="apple-converted-space"/>
          <w:color w:val="000000" w:themeColor="text1"/>
        </w:rPr>
        <w:t> </w:t>
      </w:r>
      <w:r w:rsidRPr="007E088C">
        <w:rPr>
          <w:color w:val="000000" w:themeColor="text1"/>
        </w:rPr>
        <w:t>.30 were considered moderate, and</w:t>
      </w:r>
      <w:r w:rsidRPr="007E088C">
        <w:rPr>
          <w:rStyle w:val="apple-converted-space"/>
          <w:color w:val="000000" w:themeColor="text1"/>
        </w:rPr>
        <w:t> </w:t>
      </w:r>
      <w:r w:rsidRPr="007E088C">
        <w:rPr>
          <w:color w:val="000000" w:themeColor="text1"/>
        </w:rPr>
        <w:t>~</w:t>
      </w:r>
      <w:r w:rsidRPr="007E088C">
        <w:rPr>
          <w:rStyle w:val="apple-converted-space"/>
          <w:color w:val="000000" w:themeColor="text1"/>
        </w:rPr>
        <w:t> </w:t>
      </w:r>
      <w:r w:rsidRPr="007E088C">
        <w:rPr>
          <w:color w:val="000000" w:themeColor="text1"/>
        </w:rPr>
        <w:t xml:space="preserve">.50 were considered strong correlations. </w:t>
      </w:r>
    </w:p>
    <w:p w14:paraId="012B0F66" w14:textId="77777777" w:rsidR="001D1DB5" w:rsidRPr="007E088C" w:rsidRDefault="001D1DB5" w:rsidP="00086491">
      <w:pPr>
        <w:pStyle w:val="Heading1"/>
        <w:rPr>
          <w:shd w:val="clear" w:color="auto" w:fill="FFFFFF"/>
        </w:rPr>
      </w:pPr>
      <w:r w:rsidRPr="007E088C">
        <w:t>3. Results</w:t>
      </w:r>
    </w:p>
    <w:p w14:paraId="6BFA6BDB" w14:textId="396BA061" w:rsidR="001D1DB5" w:rsidRPr="007E088C" w:rsidRDefault="001D1DB5" w:rsidP="00086491">
      <w:pPr>
        <w:pStyle w:val="Heading2"/>
      </w:pPr>
      <w:r w:rsidRPr="007E088C">
        <w:t>3.1 Exploratory Factor Analysis</w:t>
      </w:r>
      <w:r w:rsidR="002F4D85">
        <w:t>, I</w:t>
      </w:r>
      <w:r w:rsidRPr="007E088C">
        <w:t>nvariance Across Gender</w:t>
      </w:r>
      <w:r w:rsidR="002F4D85">
        <w:t xml:space="preserve">, and DIF as </w:t>
      </w:r>
      <w:r w:rsidR="00945621">
        <w:t xml:space="preserve">a </w:t>
      </w:r>
      <w:r w:rsidR="00326B08">
        <w:t>F</w:t>
      </w:r>
      <w:r w:rsidR="002F4D85">
        <w:t>unction of Age</w:t>
      </w:r>
    </w:p>
    <w:p w14:paraId="1106EDDE" w14:textId="165F4DA3" w:rsidR="00FC7E57" w:rsidRPr="007E088C" w:rsidRDefault="001D1DB5" w:rsidP="00FC7E57">
      <w:pPr>
        <w:spacing w:line="480" w:lineRule="auto"/>
        <w:ind w:firstLine="720"/>
      </w:pPr>
      <w:r w:rsidRPr="007E088C">
        <w:rPr>
          <w:b/>
        </w:rPr>
        <w:t>3.1.1. Exploratory factor analysis.</w:t>
      </w:r>
      <w:r w:rsidRPr="007E088C">
        <w:t xml:space="preserve"> </w:t>
      </w:r>
      <w:r w:rsidR="00FC7E57" w:rsidRPr="007E088C">
        <w:t>Six</w:t>
      </w:r>
      <w:r w:rsidR="00857F00">
        <w:t xml:space="preserve"> </w:t>
      </w:r>
      <w:r w:rsidR="00FC7E57" w:rsidRPr="007E088C">
        <w:t>EFA models (Models 1-1 to 1-6) with one to six factors were examined (see Table 1). The results showed that</w:t>
      </w:r>
      <w:r w:rsidR="00857F00">
        <w:t xml:space="preserve"> fit indices for the </w:t>
      </w:r>
      <w:r w:rsidR="00857F00">
        <w:lastRenderedPageBreak/>
        <w:t xml:space="preserve">unidimensional model of BASES scores </w:t>
      </w:r>
      <w:r w:rsidR="00FC7E57" w:rsidRPr="007E088C">
        <w:t>(Model 1-1)</w:t>
      </w:r>
      <w:r w:rsidR="00857F00">
        <w:t xml:space="preserve"> </w:t>
      </w:r>
      <w:r w:rsidR="00FC7E57" w:rsidRPr="007E088C">
        <w:t>were uniformly unsatisfactory (CFI</w:t>
      </w:r>
      <w:r w:rsidR="002B75C3">
        <w:t>-</w:t>
      </w:r>
      <w:r w:rsidR="00FC7E57" w:rsidRPr="007E088C">
        <w:t>TLI &lt;</w:t>
      </w:r>
      <w:r w:rsidR="00222428" w:rsidRPr="007E088C">
        <w:t> </w:t>
      </w:r>
      <w:r w:rsidR="00FC7E57" w:rsidRPr="007E088C">
        <w:t xml:space="preserve">.90; RMSEA &gt;.10, SRMR &gt; .09). For models with two to five factors (Models 1-2 to 1-5), </w:t>
      </w:r>
      <w:r w:rsidR="00FC7E57" w:rsidRPr="007E088C">
        <w:rPr>
          <w:iCs/>
        </w:rPr>
        <w:t xml:space="preserve">all fit indices were </w:t>
      </w:r>
      <w:r w:rsidR="00FC7E57" w:rsidRPr="007E088C">
        <w:t>acceptable (CFI</w:t>
      </w:r>
      <w:r w:rsidR="002B75C3">
        <w:t>-</w:t>
      </w:r>
      <w:r w:rsidR="00FC7E57" w:rsidRPr="007E088C">
        <w:t xml:space="preserve">TLI &gt; .90 or &gt; .95; RMSEA &lt; .08; SRMR &lt; .09). </w:t>
      </w:r>
      <w:r w:rsidR="007E088C">
        <w:t>T</w:t>
      </w:r>
      <w:r w:rsidR="00FC7E57" w:rsidRPr="007E088C">
        <w:t>he six-factor EFA model</w:t>
      </w:r>
      <w:r w:rsidR="007E088C">
        <w:t xml:space="preserve"> (Model 1-6)</w:t>
      </w:r>
      <w:r w:rsidR="00FC7E57" w:rsidRPr="007E088C">
        <w:t xml:space="preserve"> failed to converge. </w:t>
      </w:r>
    </w:p>
    <w:p w14:paraId="51E01671" w14:textId="2FC1867A" w:rsidR="00FC7E57" w:rsidRPr="007E088C" w:rsidRDefault="00FC7E57" w:rsidP="00FC7E57">
      <w:pPr>
        <w:spacing w:line="480" w:lineRule="auto"/>
        <w:ind w:firstLine="720"/>
      </w:pPr>
      <w:r w:rsidRPr="007E088C">
        <w:t>Examination of EFA models indicated that the 2-factor solution consist</w:t>
      </w:r>
      <w:r w:rsidR="009C51EC">
        <w:t>ed of</w:t>
      </w:r>
      <w:r w:rsidRPr="007E088C">
        <w:t xml:space="preserve"> two </w:t>
      </w:r>
      <w:proofErr w:type="spellStart"/>
      <w:r w:rsidRPr="007E088C">
        <w:t>valence</w:t>
      </w:r>
      <w:r w:rsidR="009C51EC">
        <w:t>d</w:t>
      </w:r>
      <w:proofErr w:type="spellEnd"/>
      <w:r w:rsidRPr="007E088C">
        <w:t xml:space="preserve"> factors: one grouping items from the </w:t>
      </w:r>
      <w:r w:rsidR="009C51EC">
        <w:t>G</w:t>
      </w:r>
      <w:r w:rsidRPr="007E088C">
        <w:t xml:space="preserve">uilt and </w:t>
      </w:r>
      <w:r w:rsidR="009C51EC">
        <w:t>S</w:t>
      </w:r>
      <w:r w:rsidRPr="007E088C">
        <w:t>hame</w:t>
      </w:r>
      <w:r w:rsidR="009C51EC">
        <w:t xml:space="preserve"> </w:t>
      </w:r>
      <w:r w:rsidRPr="007E088C">
        <w:t>dimensions</w:t>
      </w:r>
      <w:r w:rsidR="00857F00">
        <w:t xml:space="preserve"> (8 items)</w:t>
      </w:r>
      <w:r w:rsidRPr="007E088C">
        <w:t xml:space="preserve"> and </w:t>
      </w:r>
      <w:r w:rsidR="009C51EC">
        <w:t>second</w:t>
      </w:r>
      <w:r w:rsidRPr="007E088C">
        <w:t xml:space="preserve"> grouping items from the </w:t>
      </w:r>
      <w:r w:rsidR="009C51EC">
        <w:t>two pride</w:t>
      </w:r>
      <w:r w:rsidRPr="007E088C">
        <w:t xml:space="preserve"> dimensions</w:t>
      </w:r>
      <w:r w:rsidR="00857F00">
        <w:t xml:space="preserve"> (8 items)</w:t>
      </w:r>
      <w:r w:rsidRPr="007E088C">
        <w:t>. In contrast, the 3- to 5-factor solutions proposed models in which one factor comprise</w:t>
      </w:r>
      <w:r w:rsidR="009C51EC">
        <w:t>d</w:t>
      </w:r>
      <w:r w:rsidRPr="007E088C">
        <w:t xml:space="preserve"> </w:t>
      </w:r>
      <w:r w:rsidR="00857F00">
        <w:t xml:space="preserve">all </w:t>
      </w:r>
      <w:r w:rsidRPr="007E088C">
        <w:t xml:space="preserve">items from the </w:t>
      </w:r>
      <w:r w:rsidR="009C51EC">
        <w:t>A</w:t>
      </w:r>
      <w:r w:rsidRPr="007E088C">
        <w:t xml:space="preserve">uthentic and </w:t>
      </w:r>
      <w:r w:rsidR="009C51EC">
        <w:t>H</w:t>
      </w:r>
      <w:r w:rsidRPr="007E088C">
        <w:t xml:space="preserve">ubristic </w:t>
      </w:r>
      <w:r w:rsidR="009C51EC">
        <w:t>P</w:t>
      </w:r>
      <w:r w:rsidRPr="007E088C">
        <w:t>ride dimensions</w:t>
      </w:r>
      <w:r w:rsidR="00857F00">
        <w:t xml:space="preserve"> (8 items)</w:t>
      </w:r>
      <w:r w:rsidRPr="007E088C">
        <w:t xml:space="preserve"> and two to four factors gathering two to several items from the </w:t>
      </w:r>
      <w:r w:rsidR="009C51EC">
        <w:t>S</w:t>
      </w:r>
      <w:r w:rsidRPr="007E088C">
        <w:t xml:space="preserve">hame and </w:t>
      </w:r>
      <w:r w:rsidR="009C51EC">
        <w:t>G</w:t>
      </w:r>
      <w:r w:rsidRPr="007E088C">
        <w:t xml:space="preserve">uilt dimensions. Additionally, as illustrated in Figure 1, parallel analysis showed that the data were best represented by a 2-factor solution. Therefore, based on the combination of fit indices and results of parallel analysis, the 2-factor EFA model was retained for subsequent analyses. </w:t>
      </w:r>
    </w:p>
    <w:p w14:paraId="1CC9E11E" w14:textId="28167ABE" w:rsidR="00FC7E57" w:rsidRPr="007E088C" w:rsidRDefault="00FC7E57" w:rsidP="00FC7E57">
      <w:pPr>
        <w:spacing w:line="480" w:lineRule="auto"/>
        <w:ind w:firstLine="720"/>
        <w:rPr>
          <w:bCs/>
        </w:rPr>
      </w:pPr>
      <w:r w:rsidRPr="007E088C">
        <w:rPr>
          <w:bCs/>
        </w:rPr>
        <w:t>The standardised parameter estimates, composite reliability coefficients, and latent factor correlation for the 2-factor EFA model are reported in Table 2. Both of the factors (</w:t>
      </w:r>
      <w:r w:rsidR="00857F00">
        <w:rPr>
          <w:bCs/>
        </w:rPr>
        <w:t xml:space="preserve">i.e., </w:t>
      </w:r>
      <w:r w:rsidRPr="007E088C">
        <w:rPr>
          <w:lang w:val="en-US" w:eastAsia="fr-FR"/>
        </w:rPr>
        <w:t xml:space="preserve">Authentic-Hubristic Pride </w:t>
      </w:r>
      <w:r w:rsidRPr="007E088C">
        <w:t xml:space="preserve">and </w:t>
      </w:r>
      <w:r w:rsidRPr="007E088C">
        <w:rPr>
          <w:lang w:val="en-US" w:eastAsia="fr-FR"/>
        </w:rPr>
        <w:t>Shame-Guilt</w:t>
      </w:r>
      <w:r w:rsidRPr="007E088C">
        <w:t xml:space="preserve">) </w:t>
      </w:r>
      <w:r w:rsidRPr="007E088C">
        <w:rPr>
          <w:bCs/>
        </w:rPr>
        <w:t>had moderate</w:t>
      </w:r>
      <w:r w:rsidR="009C51EC">
        <w:rPr>
          <w:bCs/>
        </w:rPr>
        <w:t>-</w:t>
      </w:r>
      <w:r w:rsidRPr="007E088C">
        <w:rPr>
          <w:bCs/>
        </w:rPr>
        <w:t>to</w:t>
      </w:r>
      <w:r w:rsidR="009C51EC">
        <w:rPr>
          <w:bCs/>
        </w:rPr>
        <w:t>-</w:t>
      </w:r>
      <w:r w:rsidRPr="007E088C">
        <w:rPr>
          <w:bCs/>
        </w:rPr>
        <w:t>large loadings</w:t>
      </w:r>
      <w:r w:rsidR="00FE5B2A">
        <w:rPr>
          <w:bCs/>
        </w:rPr>
        <w:t xml:space="preserve"> </w:t>
      </w:r>
      <w:r w:rsidR="00FE5B2A" w:rsidRPr="007E088C">
        <w:rPr>
          <w:bCs/>
          <w:iCs/>
        </w:rPr>
        <w:t>(</w:t>
      </w:r>
      <w:r w:rsidR="00FE5B2A" w:rsidRPr="007E088C">
        <w:rPr>
          <w:bCs/>
          <w:i/>
          <w:iCs/>
        </w:rPr>
        <w:t xml:space="preserve">λ </w:t>
      </w:r>
      <w:r w:rsidR="00FE5B2A" w:rsidRPr="007E088C">
        <w:rPr>
          <w:bCs/>
          <w:iCs/>
        </w:rPr>
        <w:t>=</w:t>
      </w:r>
      <w:r w:rsidR="00FE5B2A">
        <w:rPr>
          <w:bCs/>
          <w:iCs/>
        </w:rPr>
        <w:t xml:space="preserve"> </w:t>
      </w:r>
      <w:r w:rsidR="00FE5B2A" w:rsidRPr="007E088C">
        <w:rPr>
          <w:bCs/>
          <w:iCs/>
        </w:rPr>
        <w:t>.506-.916)</w:t>
      </w:r>
      <w:r w:rsidR="009C51EC">
        <w:rPr>
          <w:bCs/>
        </w:rPr>
        <w:t>,</w:t>
      </w:r>
      <w:r w:rsidRPr="007E088C">
        <w:rPr>
          <w:bCs/>
        </w:rPr>
        <w:t xml:space="preserve"> and cross-loadings were </w:t>
      </w:r>
      <w:r w:rsidR="00052DFB" w:rsidRPr="007E088C">
        <w:rPr>
          <w:bCs/>
        </w:rPr>
        <w:t xml:space="preserve">of </w:t>
      </w:r>
      <w:r w:rsidR="00374DBA" w:rsidRPr="007E088C">
        <w:rPr>
          <w:bCs/>
        </w:rPr>
        <w:t>a low</w:t>
      </w:r>
      <w:r w:rsidRPr="007E088C">
        <w:rPr>
          <w:bCs/>
        </w:rPr>
        <w:t xml:space="preserve"> magnitude</w:t>
      </w:r>
      <w:r w:rsidR="00052DFB" w:rsidRPr="007E088C">
        <w:rPr>
          <w:bCs/>
        </w:rPr>
        <w:t xml:space="preserve"> </w:t>
      </w:r>
      <w:r w:rsidR="00052DFB" w:rsidRPr="007E088C">
        <w:rPr>
          <w:bCs/>
          <w:iCs/>
        </w:rPr>
        <w:t>(|</w:t>
      </w:r>
      <w:r w:rsidR="00052DFB" w:rsidRPr="007E088C">
        <w:rPr>
          <w:bCs/>
          <w:i/>
          <w:iCs/>
        </w:rPr>
        <w:t>λ</w:t>
      </w:r>
      <w:r w:rsidR="00052DFB" w:rsidRPr="007E088C">
        <w:rPr>
          <w:bCs/>
          <w:iCs/>
        </w:rPr>
        <w:t>| = .00</w:t>
      </w:r>
      <w:r w:rsidR="009C51EC">
        <w:rPr>
          <w:bCs/>
          <w:iCs/>
        </w:rPr>
        <w:t>1</w:t>
      </w:r>
      <w:r w:rsidR="00052DFB" w:rsidRPr="007E088C">
        <w:rPr>
          <w:bCs/>
          <w:iCs/>
        </w:rPr>
        <w:t>-.203)</w:t>
      </w:r>
      <w:r w:rsidRPr="007E088C">
        <w:rPr>
          <w:bCs/>
        </w:rPr>
        <w:t xml:space="preserve"> except for item #4 </w:t>
      </w:r>
      <w:r w:rsidR="00052DFB" w:rsidRPr="007E088C">
        <w:rPr>
          <w:bCs/>
        </w:rPr>
        <w:t>(.300)</w:t>
      </w:r>
      <w:r w:rsidRPr="007E088C">
        <w:rPr>
          <w:bCs/>
        </w:rPr>
        <w:t xml:space="preserve">. </w:t>
      </w:r>
      <w:r w:rsidRPr="007E088C">
        <w:t xml:space="preserve">As shown in Table 2, the two composite reliability coefficients were excellent (&gt; .900) and the latent factor correlation was significant and of a very </w:t>
      </w:r>
      <w:r w:rsidR="00052DFB" w:rsidRPr="007E088C">
        <w:t xml:space="preserve">low </w:t>
      </w:r>
      <w:r w:rsidRPr="007E088C">
        <w:t>magnitude</w:t>
      </w:r>
      <w:r w:rsidR="00052DFB" w:rsidRPr="007E088C">
        <w:t xml:space="preserve"> (&lt; .10</w:t>
      </w:r>
      <w:r w:rsidR="007259E3">
        <w:t>0</w:t>
      </w:r>
      <w:r w:rsidR="00052DFB" w:rsidRPr="007E088C">
        <w:t>)</w:t>
      </w:r>
      <w:r w:rsidRPr="007E088C">
        <w:t>. These results confirm the relative independence of the latent factors.</w:t>
      </w:r>
    </w:p>
    <w:p w14:paraId="1914308D" w14:textId="16866B6E" w:rsidR="00FC7E57" w:rsidRDefault="00FC7E57" w:rsidP="00FC7E57">
      <w:pPr>
        <w:spacing w:line="480" w:lineRule="auto"/>
        <w:ind w:firstLine="720"/>
        <w:rPr>
          <w:bCs/>
        </w:rPr>
      </w:pPr>
      <w:r w:rsidRPr="007E088C">
        <w:rPr>
          <w:b/>
        </w:rPr>
        <w:t>3.1.2. Gender invariance.</w:t>
      </w:r>
      <w:r w:rsidRPr="007E088C">
        <w:t xml:space="preserve"> Goodness-of-fit statistics from the measurement invariance test across gender are reported in Table 1 (Models 2-</w:t>
      </w:r>
      <w:r w:rsidR="00222428" w:rsidRPr="007E088C">
        <w:t xml:space="preserve">1 </w:t>
      </w:r>
      <w:r w:rsidRPr="007E088C">
        <w:t xml:space="preserve">to 2-6). Results </w:t>
      </w:r>
      <w:r w:rsidRPr="007E088C">
        <w:rPr>
          <w:bCs/>
        </w:rPr>
        <w:t>supported the complete (configural, weak, strong, strict, latent variance</w:t>
      </w:r>
      <w:r w:rsidR="008F03A6">
        <w:rPr>
          <w:bCs/>
        </w:rPr>
        <w:t>s</w:t>
      </w:r>
      <w:r w:rsidRPr="007E088C">
        <w:rPr>
          <w:bCs/>
        </w:rPr>
        <w:t>-covariance</w:t>
      </w:r>
      <w:r w:rsidR="008F03A6">
        <w:rPr>
          <w:bCs/>
        </w:rPr>
        <w:t>s</w:t>
      </w:r>
      <w:r w:rsidRPr="007E088C">
        <w:rPr>
          <w:bCs/>
        </w:rPr>
        <w:t>, and latent mean</w:t>
      </w:r>
      <w:r w:rsidR="008F03A6">
        <w:rPr>
          <w:bCs/>
        </w:rPr>
        <w:t>s</w:t>
      </w:r>
      <w:r w:rsidRPr="007E088C">
        <w:rPr>
          <w:bCs/>
        </w:rPr>
        <w:t xml:space="preserve">) invariance of the 2-factor model. </w:t>
      </w:r>
    </w:p>
    <w:p w14:paraId="602CCE1E" w14:textId="21CC5CB6" w:rsidR="00700162" w:rsidRDefault="00FF279F" w:rsidP="00F876A3">
      <w:pPr>
        <w:spacing w:line="480" w:lineRule="auto"/>
        <w:ind w:firstLine="720"/>
        <w:rPr>
          <w:lang w:val="en-US"/>
        </w:rPr>
      </w:pPr>
      <w:r w:rsidRPr="00700162">
        <w:rPr>
          <w:b/>
          <w:bCs/>
        </w:rPr>
        <w:lastRenderedPageBreak/>
        <w:t xml:space="preserve">3.1.3. </w:t>
      </w:r>
      <w:r>
        <w:rPr>
          <w:rFonts w:eastAsia="Arial Unicode MS"/>
          <w:b/>
          <w:bCs/>
          <w:color w:val="000000" w:themeColor="text1"/>
        </w:rPr>
        <w:t>DIF</w:t>
      </w:r>
      <w:r w:rsidRPr="00FF279F">
        <w:rPr>
          <w:b/>
          <w:bCs/>
          <w:lang w:val="en-US" w:eastAsia="fr-FR"/>
        </w:rPr>
        <w:t xml:space="preserve"> and </w:t>
      </w:r>
      <w:r w:rsidRPr="00811615">
        <w:rPr>
          <w:b/>
          <w:color w:val="000000" w:themeColor="text1"/>
          <w:lang w:val="en-US"/>
        </w:rPr>
        <w:t xml:space="preserve">latent mean differences as </w:t>
      </w:r>
      <w:r w:rsidR="00945621">
        <w:rPr>
          <w:b/>
          <w:color w:val="000000" w:themeColor="text1"/>
          <w:lang w:val="en-US"/>
        </w:rPr>
        <w:t xml:space="preserve">a </w:t>
      </w:r>
      <w:r w:rsidR="00E9082F">
        <w:rPr>
          <w:b/>
          <w:color w:val="000000" w:themeColor="text1"/>
          <w:lang w:val="en-US"/>
        </w:rPr>
        <w:t>f</w:t>
      </w:r>
      <w:r w:rsidRPr="00811615">
        <w:rPr>
          <w:b/>
          <w:color w:val="000000" w:themeColor="text1"/>
          <w:lang w:val="en-US"/>
        </w:rPr>
        <w:t xml:space="preserve">unction of </w:t>
      </w:r>
      <w:r w:rsidR="00E9082F">
        <w:rPr>
          <w:b/>
          <w:color w:val="000000" w:themeColor="text1"/>
          <w:lang w:val="en-US"/>
        </w:rPr>
        <w:t>a</w:t>
      </w:r>
      <w:r w:rsidRPr="00811615">
        <w:rPr>
          <w:b/>
          <w:color w:val="000000" w:themeColor="text1"/>
          <w:lang w:val="en-US"/>
        </w:rPr>
        <w:t>ge</w:t>
      </w:r>
      <w:r w:rsidR="002F4D85" w:rsidRPr="00811615">
        <w:rPr>
          <w:b/>
          <w:color w:val="000000" w:themeColor="text1"/>
          <w:lang w:val="en-US"/>
        </w:rPr>
        <w:t xml:space="preserve">. </w:t>
      </w:r>
      <w:r w:rsidR="002F4D85" w:rsidRPr="00811615">
        <w:rPr>
          <w:lang w:val="en-US"/>
        </w:rPr>
        <w:t xml:space="preserve">The results from the hybrid MIMIC models are reported in Table 1. These models were estimated starting from the most invariant measurement model as function of </w:t>
      </w:r>
      <w:r w:rsidR="00811615" w:rsidRPr="00700162">
        <w:rPr>
          <w:lang w:val="en-US"/>
        </w:rPr>
        <w:t>gender</w:t>
      </w:r>
      <w:r w:rsidR="002F4D85" w:rsidRPr="00811615">
        <w:rPr>
          <w:lang w:val="en-US"/>
        </w:rPr>
        <w:t xml:space="preserve"> (Model </w:t>
      </w:r>
      <w:r w:rsidR="00811615" w:rsidRPr="00700162">
        <w:rPr>
          <w:lang w:val="en-US"/>
        </w:rPr>
        <w:t>2</w:t>
      </w:r>
      <w:r w:rsidR="002F4D85" w:rsidRPr="00811615">
        <w:rPr>
          <w:lang w:val="en-US"/>
        </w:rPr>
        <w:t xml:space="preserve">-6: invariance of latent means). </w:t>
      </w:r>
      <w:r w:rsidR="00945621">
        <w:rPr>
          <w:lang w:val="en-US"/>
        </w:rPr>
        <w:t>R</w:t>
      </w:r>
      <w:r w:rsidR="002F4D85" w:rsidRPr="00811615">
        <w:rPr>
          <w:lang w:val="en-US"/>
        </w:rPr>
        <w:t xml:space="preserve">esults showed that the saturated model (Model </w:t>
      </w:r>
      <w:r w:rsidR="00811615" w:rsidRPr="00700162">
        <w:rPr>
          <w:lang w:val="en-US"/>
        </w:rPr>
        <w:t>3</w:t>
      </w:r>
      <w:r w:rsidR="002F4D85" w:rsidRPr="00811615">
        <w:rPr>
          <w:lang w:val="en-US"/>
        </w:rPr>
        <w:t>-2)</w:t>
      </w:r>
      <w:r w:rsidR="00811615" w:rsidRPr="00700162">
        <w:rPr>
          <w:lang w:val="en-US"/>
        </w:rPr>
        <w:t xml:space="preserve"> and </w:t>
      </w:r>
      <w:r w:rsidR="002F4D85" w:rsidRPr="00811615">
        <w:rPr>
          <w:lang w:val="en-US"/>
        </w:rPr>
        <w:t xml:space="preserve">factors-only model (Model </w:t>
      </w:r>
      <w:r w:rsidR="00811615" w:rsidRPr="00700162">
        <w:rPr>
          <w:lang w:val="en-US"/>
        </w:rPr>
        <w:t>3</w:t>
      </w:r>
      <w:r w:rsidR="002F4D85" w:rsidRPr="00811615">
        <w:rPr>
          <w:lang w:val="en-US"/>
        </w:rPr>
        <w:t>-3)</w:t>
      </w:r>
      <w:r w:rsidR="00811615" w:rsidRPr="00700162">
        <w:rPr>
          <w:lang w:val="en-US"/>
        </w:rPr>
        <w:t xml:space="preserve"> d</w:t>
      </w:r>
      <w:r w:rsidR="00700162">
        <w:rPr>
          <w:lang w:val="en-US"/>
        </w:rPr>
        <w:t>id</w:t>
      </w:r>
      <w:r w:rsidR="00811615" w:rsidRPr="00700162">
        <w:rPr>
          <w:lang w:val="en-US"/>
        </w:rPr>
        <w:t xml:space="preserve"> not</w:t>
      </w:r>
      <w:r w:rsidR="002F4D85" w:rsidRPr="00811615">
        <w:rPr>
          <w:lang w:val="en-US"/>
        </w:rPr>
        <w:t xml:space="preserve"> result in a substantial improvement in model fit relative to the null effects model (Model </w:t>
      </w:r>
      <w:r w:rsidR="00811615" w:rsidRPr="00700162">
        <w:rPr>
          <w:lang w:val="en-US"/>
        </w:rPr>
        <w:t>3</w:t>
      </w:r>
      <w:r w:rsidR="002F4D85" w:rsidRPr="00811615">
        <w:rPr>
          <w:lang w:val="en-US"/>
        </w:rPr>
        <w:t xml:space="preserve">-1). </w:t>
      </w:r>
      <w:r w:rsidR="00700162" w:rsidRPr="00700162">
        <w:rPr>
          <w:lang w:val="en-US"/>
        </w:rPr>
        <w:t xml:space="preserve">These results thus indicate that item responses and scores obtained on </w:t>
      </w:r>
      <w:r w:rsidR="00700162">
        <w:rPr>
          <w:lang w:val="en-US"/>
        </w:rPr>
        <w:t>BASES</w:t>
      </w:r>
      <w:r w:rsidR="00700162" w:rsidRPr="00700162">
        <w:rPr>
          <w:lang w:val="en-US"/>
        </w:rPr>
        <w:t xml:space="preserve"> </w:t>
      </w:r>
      <w:r w:rsidR="00E9082F">
        <w:rPr>
          <w:lang w:val="en-US"/>
        </w:rPr>
        <w:t>we</w:t>
      </w:r>
      <w:r w:rsidR="00700162" w:rsidRPr="00700162">
        <w:rPr>
          <w:lang w:val="en-US"/>
        </w:rPr>
        <w:t xml:space="preserve">re unrelated to participant </w:t>
      </w:r>
      <w:r w:rsidR="00700162">
        <w:rPr>
          <w:lang w:val="en-US"/>
        </w:rPr>
        <w:t>age</w:t>
      </w:r>
      <w:r w:rsidR="00700162" w:rsidRPr="00700162">
        <w:rPr>
          <w:lang w:val="en-US"/>
        </w:rPr>
        <w:t xml:space="preserve">. </w:t>
      </w:r>
      <w:r w:rsidR="00700162" w:rsidRPr="00E9082F">
        <w:rPr>
          <w:lang w:val="en-US"/>
        </w:rPr>
        <w:t xml:space="preserve">Given </w:t>
      </w:r>
      <w:r w:rsidR="00EF3D6F" w:rsidRPr="00E9082F">
        <w:rPr>
          <w:lang w:val="en-US"/>
        </w:rPr>
        <w:t>the</w:t>
      </w:r>
      <w:r w:rsidR="00700162" w:rsidRPr="00E9082F">
        <w:rPr>
          <w:lang w:val="en-US"/>
        </w:rPr>
        <w:t xml:space="preserve"> lack of associations</w:t>
      </w:r>
      <w:r w:rsidR="002B0F81" w:rsidRPr="00E9082F">
        <w:rPr>
          <w:lang w:val="en-US"/>
        </w:rPr>
        <w:t xml:space="preserve"> </w:t>
      </w:r>
      <w:r w:rsidR="00A77026" w:rsidRPr="00E9082F">
        <w:rPr>
          <w:lang w:val="en-US"/>
        </w:rPr>
        <w:t xml:space="preserve">between </w:t>
      </w:r>
      <w:r w:rsidR="00A77026" w:rsidRPr="00AA0038">
        <w:rPr>
          <w:lang w:val="en-US"/>
        </w:rPr>
        <w:t>BASE</w:t>
      </w:r>
      <w:r w:rsidR="00F876A3">
        <w:rPr>
          <w:lang w:val="en-US"/>
        </w:rPr>
        <w:t>S</w:t>
      </w:r>
      <w:r w:rsidR="00A77026" w:rsidRPr="00AA0038">
        <w:rPr>
          <w:lang w:val="en-US"/>
        </w:rPr>
        <w:t xml:space="preserve"> </w:t>
      </w:r>
      <w:r w:rsidR="00AA0038" w:rsidRPr="00E9082F">
        <w:rPr>
          <w:lang w:val="en-US"/>
        </w:rPr>
        <w:t>scores</w:t>
      </w:r>
      <w:r w:rsidR="00A77026" w:rsidRPr="00AA0038">
        <w:rPr>
          <w:lang w:val="en-US"/>
        </w:rPr>
        <w:t xml:space="preserve"> and age</w:t>
      </w:r>
      <w:r w:rsidR="00AA0038" w:rsidRPr="00E9082F">
        <w:rPr>
          <w:lang w:val="en-US"/>
        </w:rPr>
        <w:t xml:space="preserve"> across gender</w:t>
      </w:r>
      <w:r w:rsidR="00700162" w:rsidRPr="00E9082F">
        <w:rPr>
          <w:lang w:val="en-US"/>
        </w:rPr>
        <w:t xml:space="preserve">, </w:t>
      </w:r>
      <w:r w:rsidR="00EF3D6F" w:rsidRPr="00E9082F">
        <w:rPr>
          <w:lang w:val="en-US"/>
        </w:rPr>
        <w:t xml:space="preserve">the invariance of these associations </w:t>
      </w:r>
      <w:r w:rsidR="00700162" w:rsidRPr="00E9082F">
        <w:rPr>
          <w:lang w:val="en-US"/>
        </w:rPr>
        <w:t xml:space="preserve">across </w:t>
      </w:r>
      <w:r w:rsidR="002B0F81" w:rsidRPr="00E9082F">
        <w:rPr>
          <w:lang w:val="en-US"/>
        </w:rPr>
        <w:t>subsamples</w:t>
      </w:r>
      <w:r w:rsidR="00EF3D6F" w:rsidRPr="00E9082F">
        <w:rPr>
          <w:lang w:val="en-US"/>
        </w:rPr>
        <w:t xml:space="preserve"> w</w:t>
      </w:r>
      <w:r w:rsidR="00A77026" w:rsidRPr="00E9082F">
        <w:rPr>
          <w:lang w:val="en-US"/>
        </w:rPr>
        <w:t>ere</w:t>
      </w:r>
      <w:r w:rsidR="00EF3D6F" w:rsidRPr="00E9082F">
        <w:rPr>
          <w:lang w:val="en-US"/>
        </w:rPr>
        <w:t xml:space="preserve"> not examined.</w:t>
      </w:r>
      <w:r w:rsidR="00700162" w:rsidRPr="00700162">
        <w:rPr>
          <w:lang w:val="en-US"/>
        </w:rPr>
        <w:t xml:space="preserve">  </w:t>
      </w:r>
    </w:p>
    <w:p w14:paraId="5B01D9E2" w14:textId="19FD53E1" w:rsidR="00FA4FDE" w:rsidRPr="007E088C" w:rsidRDefault="00FA4FDE" w:rsidP="00086491">
      <w:pPr>
        <w:pStyle w:val="Heading2"/>
      </w:pPr>
      <w:r w:rsidRPr="007E088C">
        <w:t xml:space="preserve">3.2. </w:t>
      </w:r>
      <w:r w:rsidR="00B6148B" w:rsidRPr="007E088C">
        <w:t xml:space="preserve">Exploratory </w:t>
      </w:r>
      <w:r w:rsidR="00177FB7" w:rsidRPr="007E088C">
        <w:t>Structural Equation Modelling</w:t>
      </w:r>
      <w:r w:rsidR="00FF279F">
        <w:t xml:space="preserve">, </w:t>
      </w:r>
      <w:r w:rsidR="008F03A6">
        <w:t>I</w:t>
      </w:r>
      <w:r w:rsidR="008F03A6" w:rsidRPr="007E088C">
        <w:t xml:space="preserve">nvariance Across </w:t>
      </w:r>
      <w:r w:rsidR="008F03A6">
        <w:t xml:space="preserve">Ethnicity and </w:t>
      </w:r>
      <w:r w:rsidR="008F03A6" w:rsidRPr="007E088C">
        <w:t>Gender</w:t>
      </w:r>
      <w:r w:rsidR="008F03A6">
        <w:t>, and DIF as</w:t>
      </w:r>
      <w:r w:rsidR="00945621">
        <w:t xml:space="preserve"> a F</w:t>
      </w:r>
      <w:r w:rsidR="008F03A6">
        <w:t>unction of Age</w:t>
      </w:r>
    </w:p>
    <w:p w14:paraId="0D2CEB85" w14:textId="3BDB1EDD" w:rsidR="00374DBA" w:rsidRPr="007E088C" w:rsidRDefault="00374DBA" w:rsidP="00374DBA">
      <w:pPr>
        <w:widowControl w:val="0"/>
        <w:spacing w:line="480" w:lineRule="auto"/>
        <w:ind w:firstLine="720"/>
        <w:rPr>
          <w:bCs/>
        </w:rPr>
      </w:pPr>
      <w:r w:rsidRPr="007E088C">
        <w:rPr>
          <w:b/>
          <w:color w:val="000000" w:themeColor="text1"/>
        </w:rPr>
        <w:t>3.2.1. Exploratory structural equation modelling</w:t>
      </w:r>
      <w:r w:rsidRPr="007E088C">
        <w:rPr>
          <w:b/>
        </w:rPr>
        <w:t xml:space="preserve">. </w:t>
      </w:r>
      <w:r w:rsidRPr="007E088C">
        <w:t xml:space="preserve">Goodness-of-fit statistics for the 2-factor ESEM model are reported in Table 1 (Model </w:t>
      </w:r>
      <w:r w:rsidR="00700162">
        <w:t>4</w:t>
      </w:r>
      <w:r w:rsidRPr="007E088C">
        <w:t>-1). Results showed that all fit indices were acceptable (CFI</w:t>
      </w:r>
      <w:r w:rsidR="002B75C3">
        <w:t>-</w:t>
      </w:r>
      <w:r w:rsidRPr="007E088C">
        <w:t>TLI &gt; .90; RMSEA &lt; .</w:t>
      </w:r>
      <w:r w:rsidR="00222428" w:rsidRPr="007E088C">
        <w:t>06</w:t>
      </w:r>
      <w:r w:rsidRPr="007E088C">
        <w:t xml:space="preserve">; SRMR &lt; .09). </w:t>
      </w:r>
      <w:r w:rsidRPr="007E088C">
        <w:rPr>
          <w:bCs/>
          <w:iCs/>
        </w:rPr>
        <w:t>This model had substantial main factor loadings (</w:t>
      </w:r>
      <w:r w:rsidRPr="007E088C">
        <w:rPr>
          <w:bCs/>
          <w:i/>
          <w:iCs/>
        </w:rPr>
        <w:t xml:space="preserve">λ </w:t>
      </w:r>
      <w:r w:rsidRPr="007E088C">
        <w:rPr>
          <w:bCs/>
          <w:iCs/>
        </w:rPr>
        <w:t>=</w:t>
      </w:r>
      <w:r w:rsidR="009C51EC">
        <w:rPr>
          <w:bCs/>
          <w:iCs/>
        </w:rPr>
        <w:t xml:space="preserve"> </w:t>
      </w:r>
      <w:r w:rsidRPr="007E088C">
        <w:rPr>
          <w:bCs/>
          <w:iCs/>
        </w:rPr>
        <w:t>.482-.872) coupled with reasonably small cross-loadings (|</w:t>
      </w:r>
      <w:r w:rsidRPr="007E088C">
        <w:rPr>
          <w:bCs/>
          <w:i/>
          <w:iCs/>
        </w:rPr>
        <w:t>λ</w:t>
      </w:r>
      <w:r w:rsidRPr="007E088C">
        <w:rPr>
          <w:bCs/>
          <w:iCs/>
        </w:rPr>
        <w:t>| = .010-.211). Additionally, the two composite reliabilit</w:t>
      </w:r>
      <w:r w:rsidR="00945621">
        <w:rPr>
          <w:bCs/>
          <w:iCs/>
        </w:rPr>
        <w:t>ies</w:t>
      </w:r>
      <w:r w:rsidRPr="007E088C">
        <w:rPr>
          <w:bCs/>
          <w:iCs/>
        </w:rPr>
        <w:t xml:space="preserve"> were excellent </w:t>
      </w:r>
      <w:r w:rsidRPr="007E088C">
        <w:rPr>
          <w:bCs/>
        </w:rPr>
        <w:t>(</w:t>
      </w:r>
      <w:r w:rsidRPr="007E088C">
        <w:rPr>
          <w:bCs/>
          <w:iCs/>
        </w:rPr>
        <w:t xml:space="preserve">&gt;. 910) </w:t>
      </w:r>
      <w:r w:rsidRPr="007E088C">
        <w:t>and the latent factor correlation was statistically significant with a very small magnitude (&lt; .110).</w:t>
      </w:r>
      <w:r w:rsidRPr="007E088C">
        <w:rPr>
          <w:bCs/>
        </w:rPr>
        <w:t xml:space="preserve"> </w:t>
      </w:r>
    </w:p>
    <w:p w14:paraId="7D757D94" w14:textId="47DB5E0B" w:rsidR="008F03A6" w:rsidRDefault="00374DBA" w:rsidP="008F03A6">
      <w:pPr>
        <w:widowControl w:val="0"/>
        <w:spacing w:line="480" w:lineRule="auto"/>
        <w:ind w:firstLine="709"/>
        <w:rPr>
          <w:bCs/>
          <w:lang w:val="en-US"/>
        </w:rPr>
      </w:pPr>
      <w:r w:rsidRPr="007E088C">
        <w:rPr>
          <w:b/>
        </w:rPr>
        <w:t xml:space="preserve">3.2.2. </w:t>
      </w:r>
      <w:r w:rsidR="00FF279F">
        <w:rPr>
          <w:b/>
        </w:rPr>
        <w:t>I</w:t>
      </w:r>
      <w:r w:rsidRPr="007E088C">
        <w:rPr>
          <w:b/>
        </w:rPr>
        <w:t>nvariance</w:t>
      </w:r>
      <w:r w:rsidR="00FF279F">
        <w:rPr>
          <w:b/>
        </w:rPr>
        <w:t xml:space="preserve"> </w:t>
      </w:r>
      <w:r w:rsidR="00E9082F">
        <w:rPr>
          <w:b/>
        </w:rPr>
        <w:t>a</w:t>
      </w:r>
      <w:r w:rsidR="00FF279F">
        <w:rPr>
          <w:b/>
        </w:rPr>
        <w:t xml:space="preserve">cross </w:t>
      </w:r>
      <w:r w:rsidR="00E9082F">
        <w:rPr>
          <w:b/>
        </w:rPr>
        <w:t>e</w:t>
      </w:r>
      <w:r w:rsidR="00FF279F">
        <w:rPr>
          <w:b/>
        </w:rPr>
        <w:t xml:space="preserve">thnicity and </w:t>
      </w:r>
      <w:r w:rsidR="00E9082F">
        <w:rPr>
          <w:b/>
        </w:rPr>
        <w:t>g</w:t>
      </w:r>
      <w:r w:rsidR="00FF279F">
        <w:rPr>
          <w:b/>
        </w:rPr>
        <w:t>ender</w:t>
      </w:r>
      <w:r w:rsidRPr="007E088C">
        <w:rPr>
          <w:b/>
        </w:rPr>
        <w:t xml:space="preserve">. </w:t>
      </w:r>
      <w:r w:rsidRPr="007E088C">
        <w:t xml:space="preserve">Goodness-of-fit statistics from the measurement invariance test across </w:t>
      </w:r>
      <w:r w:rsidR="008F03A6">
        <w:rPr>
          <w:bCs/>
        </w:rPr>
        <w:t>ethnicity and gender</w:t>
      </w:r>
      <w:r w:rsidRPr="007E088C">
        <w:t xml:space="preserve"> are reported in Table 1 (Models </w:t>
      </w:r>
      <w:r w:rsidR="00F169C4">
        <w:t>5</w:t>
      </w:r>
      <w:r w:rsidRPr="007E088C">
        <w:t xml:space="preserve">-1 to </w:t>
      </w:r>
      <w:r w:rsidR="00F169C4">
        <w:t>5</w:t>
      </w:r>
      <w:r w:rsidRPr="007E088C">
        <w:t>-</w:t>
      </w:r>
      <w:r w:rsidR="00F169C4">
        <w:t>7</w:t>
      </w:r>
      <w:r w:rsidRPr="007E088C">
        <w:t xml:space="preserve">). </w:t>
      </w:r>
      <w:r w:rsidR="00F169C4" w:rsidRPr="00F169C4">
        <w:rPr>
          <w:lang w:val="en-US"/>
        </w:rPr>
        <w:t xml:space="preserve">These results </w:t>
      </w:r>
      <w:r w:rsidR="00F169C4" w:rsidRPr="00F169C4">
        <w:rPr>
          <w:bCs/>
          <w:lang w:val="en-US"/>
        </w:rPr>
        <w:t>support the weak (</w:t>
      </w:r>
      <w:r w:rsidR="00E9082F">
        <w:rPr>
          <w:bCs/>
          <w:lang w:val="en-US"/>
        </w:rPr>
        <w:t>M</w:t>
      </w:r>
      <w:r w:rsidR="00F169C4" w:rsidRPr="00F169C4">
        <w:rPr>
          <w:bCs/>
          <w:lang w:val="en-US"/>
        </w:rPr>
        <w:t xml:space="preserve">odel </w:t>
      </w:r>
      <w:r w:rsidR="00F169C4">
        <w:rPr>
          <w:bCs/>
          <w:lang w:val="en-US"/>
        </w:rPr>
        <w:t>5-2)</w:t>
      </w:r>
      <w:r w:rsidR="008F03A6">
        <w:rPr>
          <w:bCs/>
          <w:lang w:val="en-US"/>
        </w:rPr>
        <w:t xml:space="preserve"> and</w:t>
      </w:r>
      <w:r w:rsidR="00F169C4">
        <w:rPr>
          <w:bCs/>
          <w:lang w:val="en-US"/>
        </w:rPr>
        <w:t xml:space="preserve"> strict </w:t>
      </w:r>
      <w:r w:rsidR="00F169C4" w:rsidRPr="00F169C4">
        <w:rPr>
          <w:bCs/>
          <w:lang w:val="en-US"/>
        </w:rPr>
        <w:t>(</w:t>
      </w:r>
      <w:r w:rsidR="00E9082F">
        <w:rPr>
          <w:bCs/>
          <w:lang w:val="en-US"/>
        </w:rPr>
        <w:t>M</w:t>
      </w:r>
      <w:r w:rsidR="00F169C4" w:rsidRPr="00F169C4">
        <w:rPr>
          <w:bCs/>
          <w:lang w:val="en-US"/>
        </w:rPr>
        <w:t xml:space="preserve">odel </w:t>
      </w:r>
      <w:r w:rsidR="00F169C4">
        <w:rPr>
          <w:bCs/>
          <w:lang w:val="en-US"/>
        </w:rPr>
        <w:t>5</w:t>
      </w:r>
      <w:r w:rsidR="00F169C4" w:rsidRPr="00F169C4">
        <w:rPr>
          <w:bCs/>
          <w:lang w:val="en-US"/>
        </w:rPr>
        <w:t>-</w:t>
      </w:r>
      <w:r w:rsidR="00F169C4">
        <w:rPr>
          <w:bCs/>
          <w:lang w:val="en-US"/>
        </w:rPr>
        <w:t>5</w:t>
      </w:r>
      <w:r w:rsidR="00F169C4" w:rsidRPr="00F169C4">
        <w:rPr>
          <w:bCs/>
          <w:lang w:val="en-US"/>
        </w:rPr>
        <w:t>)</w:t>
      </w:r>
      <w:r w:rsidR="00F169C4">
        <w:rPr>
          <w:bCs/>
          <w:lang w:val="en-US"/>
        </w:rPr>
        <w:t xml:space="preserve"> </w:t>
      </w:r>
      <w:r w:rsidR="00F169C4" w:rsidRPr="00F169C4">
        <w:rPr>
          <w:bCs/>
          <w:lang w:val="en-US"/>
        </w:rPr>
        <w:t>invarianc</w:t>
      </w:r>
      <w:r w:rsidR="00E9082F">
        <w:rPr>
          <w:bCs/>
          <w:lang w:val="en-US"/>
        </w:rPr>
        <w:t>es</w:t>
      </w:r>
      <w:r w:rsidR="00F169C4" w:rsidRPr="00F169C4">
        <w:rPr>
          <w:bCs/>
          <w:lang w:val="en-US"/>
        </w:rPr>
        <w:t xml:space="preserve"> of </w:t>
      </w:r>
      <w:r w:rsidR="00056578">
        <w:rPr>
          <w:bCs/>
          <w:lang w:val="en-US"/>
        </w:rPr>
        <w:t>the 2-factor model</w:t>
      </w:r>
      <w:r w:rsidR="00F169C4" w:rsidRPr="00F169C4">
        <w:rPr>
          <w:lang w:val="en-US"/>
        </w:rPr>
        <w:t xml:space="preserve">, </w:t>
      </w:r>
      <w:r w:rsidR="00E9082F">
        <w:rPr>
          <w:bCs/>
          <w:lang w:val="en-US"/>
        </w:rPr>
        <w:t>though</w:t>
      </w:r>
      <w:r w:rsidR="00F169C4" w:rsidRPr="00F169C4">
        <w:rPr>
          <w:bCs/>
          <w:lang w:val="en-US"/>
        </w:rPr>
        <w:t xml:space="preserve"> not its strong (model </w:t>
      </w:r>
      <w:r w:rsidR="00F169C4">
        <w:rPr>
          <w:bCs/>
          <w:lang w:val="en-US"/>
        </w:rPr>
        <w:t>5</w:t>
      </w:r>
      <w:r w:rsidR="00F169C4" w:rsidRPr="00F169C4">
        <w:rPr>
          <w:bCs/>
          <w:lang w:val="en-US"/>
        </w:rPr>
        <w:t xml:space="preserve">-3) invariance. Examination of the parameter estimates from </w:t>
      </w:r>
      <w:r w:rsidR="00F169C4">
        <w:rPr>
          <w:bCs/>
          <w:lang w:val="en-US"/>
        </w:rPr>
        <w:t>this</w:t>
      </w:r>
      <w:r w:rsidR="00F169C4" w:rsidRPr="00F169C4">
        <w:rPr>
          <w:bCs/>
          <w:lang w:val="en-US"/>
        </w:rPr>
        <w:t xml:space="preserve"> solution and of the modification indices associated with the failed strong invariance solution suggested that invariance constraints had to be relaxed on: (a) </w:t>
      </w:r>
      <w:r w:rsidR="00524092">
        <w:rPr>
          <w:bCs/>
          <w:lang w:val="en-US"/>
        </w:rPr>
        <w:t xml:space="preserve">two intercepts </w:t>
      </w:r>
      <w:r w:rsidR="00F169C4" w:rsidRPr="00F169C4">
        <w:rPr>
          <w:bCs/>
          <w:lang w:val="en-US"/>
        </w:rPr>
        <w:t xml:space="preserve">associated with </w:t>
      </w:r>
      <w:r w:rsidR="00524092">
        <w:rPr>
          <w:bCs/>
          <w:lang w:val="en-US"/>
        </w:rPr>
        <w:t xml:space="preserve">items #6 </w:t>
      </w:r>
      <w:r w:rsidR="00551887" w:rsidRPr="007E088C">
        <w:rPr>
          <w:lang w:val="en-US"/>
        </w:rPr>
        <w:t>(</w:t>
      </w:r>
      <w:r w:rsidR="00551887">
        <w:rPr>
          <w:lang w:val="en-US"/>
        </w:rPr>
        <w:t>“</w:t>
      </w:r>
      <w:r w:rsidR="00551887" w:rsidRPr="007E088C">
        <w:rPr>
          <w:color w:val="000000" w:themeColor="text1"/>
        </w:rPr>
        <w:t>In general, I have felt proud that I am great looking perso</w:t>
      </w:r>
      <w:r w:rsidR="00551887">
        <w:rPr>
          <w:color w:val="000000" w:themeColor="text1"/>
        </w:rPr>
        <w:t>n”</w:t>
      </w:r>
      <w:r w:rsidR="00551887" w:rsidRPr="007E088C">
        <w:rPr>
          <w:lang w:val="en-US"/>
        </w:rPr>
        <w:t>)</w:t>
      </w:r>
      <w:r w:rsidR="00551887">
        <w:rPr>
          <w:lang w:val="en-US"/>
        </w:rPr>
        <w:t xml:space="preserve"> </w:t>
      </w:r>
      <w:r w:rsidR="00524092">
        <w:rPr>
          <w:bCs/>
          <w:lang w:val="en-US"/>
        </w:rPr>
        <w:t xml:space="preserve">and #14 </w:t>
      </w:r>
      <w:r w:rsidR="008F03A6">
        <w:rPr>
          <w:bCs/>
          <w:lang w:val="en-US"/>
        </w:rPr>
        <w:t>(</w:t>
      </w:r>
      <w:r w:rsidR="00551887">
        <w:rPr>
          <w:lang w:val="en-US"/>
        </w:rPr>
        <w:t>“</w:t>
      </w:r>
      <w:r w:rsidR="00551887" w:rsidRPr="007E088C">
        <w:rPr>
          <w:color w:val="000000" w:themeColor="text1"/>
        </w:rPr>
        <w:t>In general, I have felt proud of my appearance efforts</w:t>
      </w:r>
      <w:r w:rsidR="00551887">
        <w:rPr>
          <w:color w:val="000000" w:themeColor="text1"/>
        </w:rPr>
        <w:t>”</w:t>
      </w:r>
      <w:r w:rsidR="008F03A6">
        <w:rPr>
          <w:bCs/>
          <w:lang w:val="en-US"/>
        </w:rPr>
        <w:t xml:space="preserve">) </w:t>
      </w:r>
      <w:r w:rsidR="00524092">
        <w:rPr>
          <w:bCs/>
          <w:lang w:val="en-US"/>
        </w:rPr>
        <w:t xml:space="preserve">in </w:t>
      </w:r>
      <w:r w:rsidR="00524092" w:rsidRPr="007E088C">
        <w:rPr>
          <w:lang w:val="en-US"/>
        </w:rPr>
        <w:t>Malay women</w:t>
      </w:r>
      <w:r w:rsidR="00F169C4" w:rsidRPr="00F169C4">
        <w:rPr>
          <w:bCs/>
          <w:lang w:val="en-US"/>
        </w:rPr>
        <w:t xml:space="preserve">; </w:t>
      </w:r>
      <w:r w:rsidR="00524092">
        <w:rPr>
          <w:bCs/>
          <w:lang w:val="en-US"/>
        </w:rPr>
        <w:t xml:space="preserve">and (b) one intercept </w:t>
      </w:r>
      <w:r w:rsidR="00524092" w:rsidRPr="00F169C4">
        <w:rPr>
          <w:bCs/>
          <w:lang w:val="en-US"/>
        </w:rPr>
        <w:t>associated with</w:t>
      </w:r>
      <w:r w:rsidR="00524092">
        <w:rPr>
          <w:bCs/>
          <w:lang w:val="en-US"/>
        </w:rPr>
        <w:t xml:space="preserve"> item #14 in Chinese men. </w:t>
      </w:r>
      <w:r w:rsidR="00F169C4" w:rsidRPr="00F169C4">
        <w:rPr>
          <w:bCs/>
          <w:lang w:val="en-US"/>
        </w:rPr>
        <w:t xml:space="preserve">The resulting model of partial </w:t>
      </w:r>
      <w:r w:rsidR="00F169C4" w:rsidRPr="00F169C4">
        <w:rPr>
          <w:bCs/>
          <w:lang w:val="en-US"/>
        </w:rPr>
        <w:lastRenderedPageBreak/>
        <w:t xml:space="preserve">strong (model </w:t>
      </w:r>
      <w:r w:rsidR="008F03A6">
        <w:rPr>
          <w:bCs/>
          <w:lang w:val="en-US"/>
        </w:rPr>
        <w:t>5</w:t>
      </w:r>
      <w:r w:rsidR="00F169C4" w:rsidRPr="00F169C4">
        <w:rPr>
          <w:bCs/>
          <w:lang w:val="en-US"/>
        </w:rPr>
        <w:t>-4) invariance w</w:t>
      </w:r>
      <w:r w:rsidR="008F03A6">
        <w:rPr>
          <w:bCs/>
          <w:lang w:val="en-US"/>
        </w:rPr>
        <w:t>as</w:t>
      </w:r>
      <w:r w:rsidR="00F169C4" w:rsidRPr="00F169C4">
        <w:rPr>
          <w:bCs/>
          <w:lang w:val="en-US"/>
        </w:rPr>
        <w:t xml:space="preserve"> supported by the data. </w:t>
      </w:r>
      <w:r w:rsidR="008F03A6" w:rsidRPr="008F03A6">
        <w:rPr>
          <w:bCs/>
          <w:lang w:val="en-US"/>
        </w:rPr>
        <w:t xml:space="preserve">Finally, the last two steps also supported the invariance of latent variances/covariances (model </w:t>
      </w:r>
      <w:r w:rsidR="008F03A6">
        <w:rPr>
          <w:bCs/>
          <w:lang w:val="en-US"/>
        </w:rPr>
        <w:t>5</w:t>
      </w:r>
      <w:r w:rsidR="008F03A6" w:rsidRPr="008F03A6">
        <w:rPr>
          <w:bCs/>
          <w:lang w:val="en-US"/>
        </w:rPr>
        <w:t>-6)</w:t>
      </w:r>
      <w:r w:rsidR="008F03A6">
        <w:rPr>
          <w:bCs/>
          <w:lang w:val="en-US"/>
        </w:rPr>
        <w:t xml:space="preserve"> and </w:t>
      </w:r>
      <w:r w:rsidR="008F03A6" w:rsidRPr="008F03A6">
        <w:rPr>
          <w:bCs/>
          <w:lang w:val="en-US"/>
        </w:rPr>
        <w:t xml:space="preserve">latent means differences (model </w:t>
      </w:r>
      <w:r w:rsidR="008F03A6">
        <w:rPr>
          <w:bCs/>
          <w:lang w:val="en-US"/>
        </w:rPr>
        <w:t>5</w:t>
      </w:r>
      <w:r w:rsidR="008F03A6" w:rsidRPr="008F03A6">
        <w:rPr>
          <w:bCs/>
          <w:lang w:val="en-US"/>
        </w:rPr>
        <w:t>-7).</w:t>
      </w:r>
    </w:p>
    <w:p w14:paraId="39095326" w14:textId="0DA28124" w:rsidR="00504765" w:rsidRDefault="00FA4FDE" w:rsidP="00551887">
      <w:pPr>
        <w:widowControl w:val="0"/>
        <w:spacing w:line="480" w:lineRule="auto"/>
        <w:ind w:firstLine="709"/>
        <w:rPr>
          <w:lang w:val="en-US"/>
        </w:rPr>
      </w:pPr>
      <w:r w:rsidRPr="007E088C">
        <w:rPr>
          <w:rFonts w:eastAsia="Arial Unicode MS"/>
          <w:b/>
          <w:bCs/>
          <w:color w:val="000000" w:themeColor="text1"/>
        </w:rPr>
        <w:t>3.</w:t>
      </w:r>
      <w:r w:rsidR="00374DBA" w:rsidRPr="007E088C">
        <w:rPr>
          <w:rFonts w:eastAsia="Arial Unicode MS"/>
          <w:b/>
          <w:bCs/>
          <w:color w:val="000000" w:themeColor="text1"/>
        </w:rPr>
        <w:t>2.</w:t>
      </w:r>
      <w:r w:rsidRPr="007E088C">
        <w:rPr>
          <w:rFonts w:eastAsia="Arial Unicode MS"/>
          <w:b/>
          <w:bCs/>
          <w:color w:val="000000" w:themeColor="text1"/>
        </w:rPr>
        <w:t xml:space="preserve">3. </w:t>
      </w:r>
      <w:r w:rsidR="00FF279F">
        <w:rPr>
          <w:rFonts w:eastAsia="Arial Unicode MS"/>
          <w:b/>
          <w:bCs/>
          <w:color w:val="000000" w:themeColor="text1"/>
        </w:rPr>
        <w:t>DIF</w:t>
      </w:r>
      <w:r w:rsidR="00FF279F">
        <w:rPr>
          <w:b/>
          <w:color w:val="000000" w:themeColor="text1"/>
          <w:lang w:val="en-US"/>
        </w:rPr>
        <w:t xml:space="preserve"> and </w:t>
      </w:r>
      <w:r w:rsidR="001D678E">
        <w:rPr>
          <w:b/>
          <w:color w:val="000000" w:themeColor="text1"/>
          <w:lang w:val="en-US"/>
        </w:rPr>
        <w:t>l</w:t>
      </w:r>
      <w:r w:rsidR="00B6148B" w:rsidRPr="007E088C">
        <w:rPr>
          <w:b/>
          <w:color w:val="000000" w:themeColor="text1"/>
          <w:lang w:val="en-US"/>
        </w:rPr>
        <w:t xml:space="preserve">atent </w:t>
      </w:r>
      <w:r w:rsidR="001D678E">
        <w:rPr>
          <w:b/>
          <w:color w:val="000000" w:themeColor="text1"/>
          <w:lang w:val="en-US"/>
        </w:rPr>
        <w:t>m</w:t>
      </w:r>
      <w:r w:rsidR="00B6148B" w:rsidRPr="007E088C">
        <w:rPr>
          <w:b/>
          <w:color w:val="000000" w:themeColor="text1"/>
          <w:lang w:val="en-US"/>
        </w:rPr>
        <w:t xml:space="preserve">ean </w:t>
      </w:r>
      <w:r w:rsidR="00C03E33">
        <w:rPr>
          <w:b/>
          <w:color w:val="000000" w:themeColor="text1"/>
          <w:lang w:val="en-US"/>
        </w:rPr>
        <w:t>d</w:t>
      </w:r>
      <w:r w:rsidR="00C03E33" w:rsidRPr="007E088C">
        <w:rPr>
          <w:b/>
          <w:color w:val="000000" w:themeColor="text1"/>
          <w:lang w:val="en-US"/>
        </w:rPr>
        <w:t>ifferences</w:t>
      </w:r>
      <w:r w:rsidR="00FF279F">
        <w:rPr>
          <w:b/>
          <w:color w:val="000000" w:themeColor="text1"/>
          <w:lang w:val="en-US"/>
        </w:rPr>
        <w:t xml:space="preserve"> as </w:t>
      </w:r>
      <w:r w:rsidR="00E9082F">
        <w:rPr>
          <w:b/>
          <w:color w:val="000000" w:themeColor="text1"/>
          <w:lang w:val="en-US"/>
        </w:rPr>
        <w:t>f</w:t>
      </w:r>
      <w:r w:rsidR="00FF279F">
        <w:rPr>
          <w:b/>
          <w:color w:val="000000" w:themeColor="text1"/>
          <w:lang w:val="en-US"/>
        </w:rPr>
        <w:t xml:space="preserve">unction of </w:t>
      </w:r>
      <w:r w:rsidR="00E9082F">
        <w:rPr>
          <w:b/>
          <w:color w:val="000000" w:themeColor="text1"/>
          <w:lang w:val="en-US"/>
        </w:rPr>
        <w:t>a</w:t>
      </w:r>
      <w:r w:rsidR="00FF279F">
        <w:rPr>
          <w:b/>
          <w:color w:val="000000" w:themeColor="text1"/>
          <w:lang w:val="en-US"/>
        </w:rPr>
        <w:t>ge</w:t>
      </w:r>
      <w:r w:rsidR="00374DBA" w:rsidRPr="007E088C">
        <w:rPr>
          <w:b/>
          <w:color w:val="000000" w:themeColor="text1"/>
          <w:lang w:val="en-US"/>
        </w:rPr>
        <w:t xml:space="preserve">. </w:t>
      </w:r>
      <w:r w:rsidR="00945621">
        <w:rPr>
          <w:lang w:val="en-US"/>
        </w:rPr>
        <w:t>R</w:t>
      </w:r>
      <w:r w:rsidR="00177FB7" w:rsidRPr="007E088C">
        <w:rPr>
          <w:lang w:val="en-US"/>
        </w:rPr>
        <w:t>esults from the hybrid MIMIC models are reported in Table 1. These models were estimated starting from the most invariant measurement model as function of participant ethnicity</w:t>
      </w:r>
      <w:r w:rsidR="00056578">
        <w:rPr>
          <w:lang w:val="en-US"/>
        </w:rPr>
        <w:t xml:space="preserve"> and gender</w:t>
      </w:r>
      <w:r w:rsidR="00177FB7" w:rsidRPr="007E088C">
        <w:rPr>
          <w:lang w:val="en-US"/>
        </w:rPr>
        <w:t xml:space="preserve"> </w:t>
      </w:r>
      <w:r w:rsidR="00313F58" w:rsidRPr="007E088C">
        <w:rPr>
          <w:lang w:val="en-US"/>
        </w:rPr>
        <w:t>(M</w:t>
      </w:r>
      <w:r w:rsidR="00177FB7" w:rsidRPr="007E088C">
        <w:rPr>
          <w:lang w:val="en-US"/>
        </w:rPr>
        <w:t xml:space="preserve">odel </w:t>
      </w:r>
      <w:r w:rsidR="00056578">
        <w:rPr>
          <w:lang w:val="en-US"/>
        </w:rPr>
        <w:t>5</w:t>
      </w:r>
      <w:r w:rsidR="00177FB7" w:rsidRPr="007E088C">
        <w:rPr>
          <w:lang w:val="en-US"/>
        </w:rPr>
        <w:t>-</w:t>
      </w:r>
      <w:r w:rsidR="00056578">
        <w:rPr>
          <w:lang w:val="en-US"/>
        </w:rPr>
        <w:t>7</w:t>
      </w:r>
      <w:r w:rsidR="00177FB7" w:rsidRPr="007E088C">
        <w:rPr>
          <w:lang w:val="en-US"/>
        </w:rPr>
        <w:t xml:space="preserve">: invariance of latent means). </w:t>
      </w:r>
      <w:r w:rsidR="00945621">
        <w:rPr>
          <w:lang w:val="en-US"/>
        </w:rPr>
        <w:t>R</w:t>
      </w:r>
      <w:r w:rsidR="00177FB7" w:rsidRPr="007E088C">
        <w:rPr>
          <w:lang w:val="en-US"/>
        </w:rPr>
        <w:t xml:space="preserve">esults showed that </w:t>
      </w:r>
      <w:r w:rsidR="00313F58" w:rsidRPr="007E088C">
        <w:rPr>
          <w:lang w:val="en-US"/>
        </w:rPr>
        <w:t>the</w:t>
      </w:r>
      <w:r w:rsidR="00177FB7" w:rsidRPr="007E088C">
        <w:rPr>
          <w:lang w:val="en-US"/>
        </w:rPr>
        <w:t xml:space="preserve"> saturated </w:t>
      </w:r>
      <w:r w:rsidR="00313F58" w:rsidRPr="007E088C">
        <w:rPr>
          <w:lang w:val="en-US"/>
        </w:rPr>
        <w:t>model (M</w:t>
      </w:r>
      <w:r w:rsidR="00177FB7" w:rsidRPr="007E088C">
        <w:rPr>
          <w:lang w:val="en-US"/>
        </w:rPr>
        <w:t xml:space="preserve">odel </w:t>
      </w:r>
      <w:r w:rsidR="00056578">
        <w:rPr>
          <w:lang w:val="en-US"/>
        </w:rPr>
        <w:t>6</w:t>
      </w:r>
      <w:r w:rsidR="00177FB7" w:rsidRPr="007E088C">
        <w:rPr>
          <w:lang w:val="en-US"/>
        </w:rPr>
        <w:t>-2)</w:t>
      </w:r>
      <w:r w:rsidR="00313F58" w:rsidRPr="007E088C">
        <w:rPr>
          <w:lang w:val="en-US"/>
        </w:rPr>
        <w:t>, but not the factors-only model</w:t>
      </w:r>
      <w:r w:rsidR="00177FB7" w:rsidRPr="007E088C">
        <w:rPr>
          <w:lang w:val="en-US"/>
        </w:rPr>
        <w:t xml:space="preserve"> </w:t>
      </w:r>
      <w:r w:rsidR="00313F58" w:rsidRPr="007E088C">
        <w:rPr>
          <w:lang w:val="en-US"/>
        </w:rPr>
        <w:t xml:space="preserve">(Model </w:t>
      </w:r>
      <w:r w:rsidR="00056578">
        <w:rPr>
          <w:lang w:val="en-US"/>
        </w:rPr>
        <w:t>6</w:t>
      </w:r>
      <w:r w:rsidR="00313F58" w:rsidRPr="007E088C">
        <w:rPr>
          <w:lang w:val="en-US"/>
        </w:rPr>
        <w:t>-3)</w:t>
      </w:r>
      <w:r w:rsidR="009C51EC">
        <w:rPr>
          <w:lang w:val="en-US"/>
        </w:rPr>
        <w:t>,</w:t>
      </w:r>
      <w:r w:rsidR="00313F58" w:rsidRPr="007E088C">
        <w:rPr>
          <w:lang w:val="en-US"/>
        </w:rPr>
        <w:t xml:space="preserve"> </w:t>
      </w:r>
      <w:r w:rsidR="00177FB7" w:rsidRPr="007E088C">
        <w:rPr>
          <w:lang w:val="en-US"/>
        </w:rPr>
        <w:t>resulted in a substantial improvement in model fit relative to the null effects model (</w:t>
      </w:r>
      <w:r w:rsidR="00313F58" w:rsidRPr="007E088C">
        <w:rPr>
          <w:lang w:val="en-US"/>
        </w:rPr>
        <w:t>M</w:t>
      </w:r>
      <w:r w:rsidR="00177FB7" w:rsidRPr="007E088C">
        <w:rPr>
          <w:lang w:val="en-US"/>
        </w:rPr>
        <w:t xml:space="preserve">odel </w:t>
      </w:r>
      <w:r w:rsidR="00056578">
        <w:rPr>
          <w:lang w:val="en-US"/>
        </w:rPr>
        <w:t>6</w:t>
      </w:r>
      <w:r w:rsidR="00177FB7" w:rsidRPr="007E088C">
        <w:rPr>
          <w:lang w:val="en-US"/>
        </w:rPr>
        <w:t xml:space="preserve">-1). </w:t>
      </w:r>
      <w:r w:rsidR="00464784" w:rsidRPr="007E088C">
        <w:rPr>
          <w:lang w:val="en-US"/>
        </w:rPr>
        <w:t xml:space="preserve">They suggest the presence of DIF as a function of </w:t>
      </w:r>
      <w:r w:rsidR="00056578">
        <w:rPr>
          <w:lang w:val="en-US"/>
        </w:rPr>
        <w:t>age</w:t>
      </w:r>
      <w:r w:rsidR="00464784" w:rsidRPr="007E088C">
        <w:rPr>
          <w:lang w:val="en-US"/>
        </w:rPr>
        <w:t xml:space="preserve">, coupled with a lack of association between </w:t>
      </w:r>
      <w:r w:rsidR="00056578">
        <w:rPr>
          <w:lang w:val="en-US"/>
        </w:rPr>
        <w:t>age</w:t>
      </w:r>
      <w:r w:rsidR="00056578" w:rsidRPr="007E088C">
        <w:rPr>
          <w:lang w:val="en-US"/>
        </w:rPr>
        <w:t xml:space="preserve"> </w:t>
      </w:r>
      <w:r w:rsidR="00464784" w:rsidRPr="007E088C">
        <w:rPr>
          <w:lang w:val="en-US"/>
        </w:rPr>
        <w:t xml:space="preserve">and scores of the BASES </w:t>
      </w:r>
      <w:r w:rsidR="00222428" w:rsidRPr="007E088C">
        <w:rPr>
          <w:lang w:val="en-US"/>
        </w:rPr>
        <w:t xml:space="preserve">latent </w:t>
      </w:r>
      <w:r w:rsidR="00464784" w:rsidRPr="007E088C">
        <w:rPr>
          <w:lang w:val="en-US"/>
        </w:rPr>
        <w:t>factors. Examination of modification indices suggested that direct path</w:t>
      </w:r>
      <w:r w:rsidR="00BC375A" w:rsidRPr="007E088C">
        <w:rPr>
          <w:lang w:val="en-US"/>
        </w:rPr>
        <w:t>s</w:t>
      </w:r>
      <w:r w:rsidR="00464784" w:rsidRPr="007E088C">
        <w:rPr>
          <w:lang w:val="en-US"/>
        </w:rPr>
        <w:t xml:space="preserve"> of </w:t>
      </w:r>
      <w:r w:rsidR="00056578">
        <w:rPr>
          <w:lang w:val="en-US"/>
        </w:rPr>
        <w:t>age</w:t>
      </w:r>
      <w:r w:rsidR="00551887" w:rsidRPr="00551887">
        <w:rPr>
          <w:lang w:val="en-US"/>
        </w:rPr>
        <w:t xml:space="preserve"> </w:t>
      </w:r>
      <w:r w:rsidR="00551887" w:rsidRPr="007E088C">
        <w:rPr>
          <w:lang w:val="en-US"/>
        </w:rPr>
        <w:t>on</w:t>
      </w:r>
      <w:r w:rsidR="00551887">
        <w:rPr>
          <w:lang w:val="en-US"/>
        </w:rPr>
        <w:t xml:space="preserve"> </w:t>
      </w:r>
      <w:r w:rsidR="009C51EC">
        <w:rPr>
          <w:lang w:val="en-US"/>
        </w:rPr>
        <w:t>I</w:t>
      </w:r>
      <w:r w:rsidR="00464784" w:rsidRPr="007E088C">
        <w:rPr>
          <w:lang w:val="en-US"/>
        </w:rPr>
        <w:t>tem #</w:t>
      </w:r>
      <w:r w:rsidR="00056578">
        <w:rPr>
          <w:lang w:val="en-US"/>
        </w:rPr>
        <w:t>9</w:t>
      </w:r>
      <w:r w:rsidR="00056578" w:rsidRPr="007E088C">
        <w:rPr>
          <w:lang w:val="en-US"/>
        </w:rPr>
        <w:t xml:space="preserve"> </w:t>
      </w:r>
      <w:r w:rsidR="00551887">
        <w:rPr>
          <w:lang w:val="en-US"/>
        </w:rPr>
        <w:t>(“</w:t>
      </w:r>
      <w:r w:rsidR="00551887" w:rsidRPr="007E088C">
        <w:rPr>
          <w:color w:val="000000" w:themeColor="text1"/>
        </w:rPr>
        <w:t>In general, I have felt proud of my superior appearance</w:t>
      </w:r>
      <w:r w:rsidR="00551887">
        <w:rPr>
          <w:color w:val="000000" w:themeColor="text1"/>
        </w:rPr>
        <w:t xml:space="preserve">”) </w:t>
      </w:r>
      <w:r w:rsidR="00551887">
        <w:rPr>
          <w:lang w:val="en-US"/>
        </w:rPr>
        <w:t>needed to be added</w:t>
      </w:r>
      <w:r w:rsidR="00551887" w:rsidRPr="007E088C">
        <w:rPr>
          <w:lang w:val="en-US"/>
        </w:rPr>
        <w:t xml:space="preserve"> in the factors-only model</w:t>
      </w:r>
      <w:r w:rsidR="00551887" w:rsidRPr="00551887">
        <w:rPr>
          <w:lang w:val="en-US"/>
        </w:rPr>
        <w:t xml:space="preserve"> </w:t>
      </w:r>
      <w:r w:rsidR="00551887">
        <w:rPr>
          <w:lang w:val="en-US"/>
        </w:rPr>
        <w:t>for</w:t>
      </w:r>
      <w:r w:rsidR="00551887" w:rsidRPr="007E088C">
        <w:rPr>
          <w:lang w:val="en-US"/>
        </w:rPr>
        <w:t xml:space="preserve"> the Malay </w:t>
      </w:r>
      <w:r w:rsidR="00551887">
        <w:rPr>
          <w:lang w:val="en-US"/>
        </w:rPr>
        <w:t xml:space="preserve">women. </w:t>
      </w:r>
      <w:r w:rsidR="00464784" w:rsidRPr="007E088C">
        <w:rPr>
          <w:bCs/>
          <w:lang w:val="en-US"/>
        </w:rPr>
        <w:t xml:space="preserve">Therefore, a fourth model </w:t>
      </w:r>
      <w:r w:rsidR="00464784" w:rsidRPr="007E088C">
        <w:rPr>
          <w:lang w:val="en-US"/>
        </w:rPr>
        <w:t xml:space="preserve">of partial DIF was estimated </w:t>
      </w:r>
      <w:r w:rsidR="00464784" w:rsidRPr="007E088C">
        <w:rPr>
          <w:bCs/>
          <w:lang w:val="en-US"/>
        </w:rPr>
        <w:t xml:space="preserve">(Models </w:t>
      </w:r>
      <w:r w:rsidR="00056578">
        <w:rPr>
          <w:bCs/>
          <w:lang w:val="en-US"/>
        </w:rPr>
        <w:t>6</w:t>
      </w:r>
      <w:r w:rsidR="00464784" w:rsidRPr="007E088C">
        <w:rPr>
          <w:bCs/>
          <w:lang w:val="en-US"/>
        </w:rPr>
        <w:t>-4)</w:t>
      </w:r>
      <w:r w:rsidR="00464784" w:rsidRPr="007E088C">
        <w:rPr>
          <w:lang w:val="en-US"/>
        </w:rPr>
        <w:t xml:space="preserve"> and was found to present a level of fit comparable to that of the saturated model. </w:t>
      </w:r>
      <w:r w:rsidR="00945621">
        <w:rPr>
          <w:lang w:val="en-US"/>
        </w:rPr>
        <w:t>R</w:t>
      </w:r>
      <w:r w:rsidR="00464784" w:rsidRPr="007E088C">
        <w:rPr>
          <w:lang w:val="en-US"/>
        </w:rPr>
        <w:t xml:space="preserve">esults showed that </w:t>
      </w:r>
      <w:r w:rsidR="00551887">
        <w:rPr>
          <w:lang w:val="en-US"/>
        </w:rPr>
        <w:t>older participants</w:t>
      </w:r>
      <w:r w:rsidR="004537A2" w:rsidRPr="007E088C">
        <w:rPr>
          <w:lang w:val="en-US"/>
        </w:rPr>
        <w:t xml:space="preserve"> </w:t>
      </w:r>
      <w:r w:rsidR="00464784" w:rsidRPr="007E088C">
        <w:rPr>
          <w:lang w:val="en-US"/>
        </w:rPr>
        <w:t xml:space="preserve">tended to score </w:t>
      </w:r>
      <w:r w:rsidR="00464784" w:rsidRPr="007E088C">
        <w:rPr>
          <w:bCs/>
          <w:lang w:val="en-CA"/>
        </w:rPr>
        <w:t>significantly</w:t>
      </w:r>
      <w:r w:rsidR="00464784" w:rsidRPr="007E088C">
        <w:rPr>
          <w:lang w:val="en-US"/>
        </w:rPr>
        <w:t xml:space="preserve"> </w:t>
      </w:r>
      <w:r w:rsidR="008F1472" w:rsidRPr="007E088C">
        <w:rPr>
          <w:lang w:val="en-US"/>
        </w:rPr>
        <w:t xml:space="preserve">lower on </w:t>
      </w:r>
      <w:r w:rsidR="00551887">
        <w:rPr>
          <w:lang w:val="en-US"/>
        </w:rPr>
        <w:t>I</w:t>
      </w:r>
      <w:r w:rsidR="00551887" w:rsidRPr="007E088C">
        <w:rPr>
          <w:lang w:val="en-US"/>
        </w:rPr>
        <w:t>tem #</w:t>
      </w:r>
      <w:r w:rsidR="00551887">
        <w:rPr>
          <w:lang w:val="en-US"/>
        </w:rPr>
        <w:t>9</w:t>
      </w:r>
      <w:r w:rsidR="00551887" w:rsidDel="00551887">
        <w:rPr>
          <w:lang w:val="en-US"/>
        </w:rPr>
        <w:t xml:space="preserve"> </w:t>
      </w:r>
      <w:r w:rsidR="00464784" w:rsidRPr="007E088C">
        <w:rPr>
          <w:bCs/>
          <w:lang w:val="en-CA"/>
        </w:rPr>
        <w:t>(-.</w:t>
      </w:r>
      <w:r w:rsidR="00551887">
        <w:rPr>
          <w:bCs/>
          <w:lang w:val="en-CA"/>
        </w:rPr>
        <w:t>042</w:t>
      </w:r>
      <w:r w:rsidR="00464784" w:rsidRPr="007E088C">
        <w:rPr>
          <w:bCs/>
          <w:lang w:val="en-CA"/>
        </w:rPr>
        <w:t xml:space="preserve">, </w:t>
      </w:r>
      <w:r w:rsidR="00464784" w:rsidRPr="007E088C">
        <w:rPr>
          <w:bCs/>
          <w:i/>
          <w:lang w:val="en-CA"/>
        </w:rPr>
        <w:t>p</w:t>
      </w:r>
      <w:r w:rsidR="00464784" w:rsidRPr="007E088C">
        <w:rPr>
          <w:bCs/>
          <w:lang w:val="en-CA"/>
        </w:rPr>
        <w:t xml:space="preserve"> </w:t>
      </w:r>
      <w:r w:rsidR="00551887">
        <w:rPr>
          <w:bCs/>
          <w:lang w:val="en-CA"/>
        </w:rPr>
        <w:t>=</w:t>
      </w:r>
      <w:r w:rsidR="00551887" w:rsidRPr="007E088C">
        <w:rPr>
          <w:bCs/>
          <w:lang w:val="en-CA"/>
        </w:rPr>
        <w:t xml:space="preserve"> </w:t>
      </w:r>
      <w:r w:rsidR="00464784" w:rsidRPr="007E088C">
        <w:rPr>
          <w:bCs/>
          <w:lang w:val="en-CA"/>
        </w:rPr>
        <w:t>.</w:t>
      </w:r>
      <w:r w:rsidR="00551887" w:rsidRPr="007E088C">
        <w:rPr>
          <w:bCs/>
          <w:lang w:val="en-CA"/>
        </w:rPr>
        <w:t>00</w:t>
      </w:r>
      <w:r w:rsidR="00551887">
        <w:rPr>
          <w:bCs/>
          <w:lang w:val="en-CA"/>
        </w:rPr>
        <w:t>3</w:t>
      </w:r>
      <w:r w:rsidR="00464784" w:rsidRPr="007E088C">
        <w:rPr>
          <w:bCs/>
          <w:lang w:val="en-CA"/>
        </w:rPr>
        <w:t>)</w:t>
      </w:r>
      <w:r w:rsidR="00DC0D67">
        <w:rPr>
          <w:bCs/>
          <w:lang w:val="en-CA"/>
        </w:rPr>
        <w:t xml:space="preserve"> </w:t>
      </w:r>
      <w:r w:rsidR="003D0ECB">
        <w:rPr>
          <w:bCs/>
          <w:lang w:val="en-CA"/>
        </w:rPr>
        <w:t>among</w:t>
      </w:r>
      <w:r w:rsidR="00DC0D67">
        <w:rPr>
          <w:bCs/>
          <w:lang w:val="en-CA"/>
        </w:rPr>
        <w:t xml:space="preserve"> </w:t>
      </w:r>
      <w:r w:rsidR="00DC0D67" w:rsidRPr="007E088C">
        <w:rPr>
          <w:lang w:val="en-US"/>
        </w:rPr>
        <w:t xml:space="preserve">Malay </w:t>
      </w:r>
      <w:r w:rsidR="00DC0D67">
        <w:rPr>
          <w:lang w:val="en-US"/>
        </w:rPr>
        <w:t>women</w:t>
      </w:r>
      <w:r w:rsidR="00464784" w:rsidRPr="007E088C">
        <w:rPr>
          <w:lang w:val="en-US"/>
        </w:rPr>
        <w:t xml:space="preserve">. </w:t>
      </w:r>
      <w:r w:rsidR="00504765" w:rsidRPr="00992E25">
        <w:rPr>
          <w:lang w:val="en-US"/>
        </w:rPr>
        <w:t>Given th</w:t>
      </w:r>
      <w:r w:rsidR="00A77026" w:rsidRPr="00E9082F">
        <w:rPr>
          <w:lang w:val="en-US"/>
        </w:rPr>
        <w:t>e</w:t>
      </w:r>
      <w:r w:rsidR="00504765" w:rsidRPr="00992E25">
        <w:rPr>
          <w:lang w:val="en-US"/>
        </w:rPr>
        <w:t xml:space="preserve"> lack of associations</w:t>
      </w:r>
      <w:r w:rsidR="00504765" w:rsidRPr="00AA0038">
        <w:rPr>
          <w:lang w:val="en-US"/>
        </w:rPr>
        <w:t xml:space="preserve"> between BASES</w:t>
      </w:r>
      <w:r w:rsidR="00AA0038">
        <w:rPr>
          <w:lang w:val="en-US"/>
        </w:rPr>
        <w:t xml:space="preserve"> scores</w:t>
      </w:r>
      <w:r w:rsidR="00504765" w:rsidRPr="00AA0038">
        <w:rPr>
          <w:lang w:val="en-US"/>
        </w:rPr>
        <w:t xml:space="preserve"> and age</w:t>
      </w:r>
      <w:r w:rsidR="002B0F81" w:rsidRPr="00E9082F">
        <w:rPr>
          <w:lang w:val="en-US"/>
        </w:rPr>
        <w:t xml:space="preserve"> across ethnicity and gender subsamples</w:t>
      </w:r>
      <w:r w:rsidR="00504765" w:rsidRPr="00992E25">
        <w:rPr>
          <w:lang w:val="en-US"/>
        </w:rPr>
        <w:t xml:space="preserve">, </w:t>
      </w:r>
      <w:r w:rsidR="00EF3D6F" w:rsidRPr="00E831D2">
        <w:rPr>
          <w:lang w:val="en-US"/>
        </w:rPr>
        <w:t xml:space="preserve">the </w:t>
      </w:r>
      <w:r w:rsidR="00504765" w:rsidRPr="00992E25">
        <w:rPr>
          <w:lang w:val="en-US"/>
        </w:rPr>
        <w:t>invarian</w:t>
      </w:r>
      <w:r w:rsidR="00EF3D6F" w:rsidRPr="00E831D2">
        <w:rPr>
          <w:lang w:val="en-US"/>
        </w:rPr>
        <w:t>ce of these relations</w:t>
      </w:r>
      <w:r w:rsidR="00504765" w:rsidRPr="00992E25">
        <w:rPr>
          <w:lang w:val="en-US"/>
        </w:rPr>
        <w:t xml:space="preserve"> </w:t>
      </w:r>
      <w:r w:rsidR="002B0F81" w:rsidRPr="00E831D2">
        <w:rPr>
          <w:lang w:val="en-US"/>
        </w:rPr>
        <w:t xml:space="preserve">across subsamples </w:t>
      </w:r>
      <w:r w:rsidR="00EF3D6F" w:rsidRPr="00E831D2">
        <w:rPr>
          <w:lang w:val="en-US"/>
        </w:rPr>
        <w:t>were not examined</w:t>
      </w:r>
      <w:r w:rsidR="00504765" w:rsidRPr="00992E25">
        <w:rPr>
          <w:lang w:val="en-US"/>
        </w:rPr>
        <w:t>.</w:t>
      </w:r>
    </w:p>
    <w:p w14:paraId="3AFA3B07" w14:textId="0375FBAB" w:rsidR="00FA4FDE" w:rsidRPr="007E088C" w:rsidRDefault="00FA4FDE" w:rsidP="00086491">
      <w:pPr>
        <w:pStyle w:val="Heading2"/>
        <w:rPr>
          <w:shd w:val="clear" w:color="auto" w:fill="FFFFFF"/>
        </w:rPr>
      </w:pPr>
      <w:r w:rsidRPr="007E088C">
        <w:rPr>
          <w:shd w:val="clear" w:color="auto" w:fill="FFFFFF"/>
        </w:rPr>
        <w:t>3.</w:t>
      </w:r>
      <w:r w:rsidR="00374DBA" w:rsidRPr="007E088C">
        <w:rPr>
          <w:shd w:val="clear" w:color="auto" w:fill="FFFFFF"/>
        </w:rPr>
        <w:t>3</w:t>
      </w:r>
      <w:r w:rsidRPr="007E088C">
        <w:rPr>
          <w:shd w:val="clear" w:color="auto" w:fill="FFFFFF"/>
        </w:rPr>
        <w:t>. Con</w:t>
      </w:r>
      <w:r w:rsidR="00945621">
        <w:rPr>
          <w:shd w:val="clear" w:color="auto" w:fill="FFFFFF"/>
        </w:rPr>
        <w:t>struct</w:t>
      </w:r>
      <w:r w:rsidRPr="007E088C">
        <w:rPr>
          <w:shd w:val="clear" w:color="auto" w:fill="FFFFFF"/>
        </w:rPr>
        <w:t xml:space="preserve"> Validity</w:t>
      </w:r>
      <w:r w:rsidR="00B6148B" w:rsidRPr="007E088C">
        <w:rPr>
          <w:shd w:val="clear" w:color="auto" w:fill="FFFFFF"/>
        </w:rPr>
        <w:t xml:space="preserve"> and</w:t>
      </w:r>
      <w:r w:rsidR="00FF0651">
        <w:rPr>
          <w:shd w:val="clear" w:color="auto" w:fill="FFFFFF"/>
        </w:rPr>
        <w:t xml:space="preserve"> I</w:t>
      </w:r>
      <w:r w:rsidR="00FF0651" w:rsidRPr="007E088C">
        <w:rPr>
          <w:shd w:val="clear" w:color="auto" w:fill="FFFFFF"/>
        </w:rPr>
        <w:t>nvariance</w:t>
      </w:r>
      <w:r w:rsidR="00FF0651">
        <w:rPr>
          <w:shd w:val="clear" w:color="auto" w:fill="FFFFFF"/>
        </w:rPr>
        <w:t xml:space="preserve"> of Correlations Across Ethnicity and Gender </w:t>
      </w:r>
    </w:p>
    <w:p w14:paraId="2CB74CFE" w14:textId="257AF8BA" w:rsidR="00FA4FDE" w:rsidRDefault="00A37B28" w:rsidP="00044D93">
      <w:pPr>
        <w:widowControl w:val="0"/>
        <w:spacing w:line="480" w:lineRule="auto"/>
        <w:ind w:firstLine="720"/>
        <w:rPr>
          <w:lang w:val="en-US" w:eastAsia="fr-FR"/>
        </w:rPr>
      </w:pPr>
      <w:r w:rsidRPr="007E088C">
        <w:rPr>
          <w:bCs/>
          <w:iCs/>
          <w:noProof/>
        </w:rPr>
        <w:t xml:space="preserve">In a first step, the invariance of the BASES </w:t>
      </w:r>
      <w:r w:rsidR="00B85F8E">
        <w:rPr>
          <w:bCs/>
          <w:iCs/>
          <w:noProof/>
        </w:rPr>
        <w:t>2-</w:t>
      </w:r>
      <w:r w:rsidRPr="007E088C">
        <w:rPr>
          <w:bCs/>
          <w:iCs/>
          <w:noProof/>
        </w:rPr>
        <w:t>factor structure</w:t>
      </w:r>
      <w:r w:rsidR="00FF0651" w:rsidRPr="00FF0651">
        <w:rPr>
          <w:bCs/>
          <w:iCs/>
          <w:noProof/>
          <w:color w:val="000000" w:themeColor="text1"/>
        </w:rPr>
        <w:t xml:space="preserve"> </w:t>
      </w:r>
      <w:r w:rsidR="00FF0651">
        <w:rPr>
          <w:bCs/>
          <w:iCs/>
          <w:noProof/>
          <w:color w:val="000000" w:themeColor="text1"/>
        </w:rPr>
        <w:t>across ethni</w:t>
      </w:r>
      <w:r w:rsidR="00B85F8E">
        <w:rPr>
          <w:bCs/>
          <w:iCs/>
          <w:noProof/>
          <w:color w:val="000000" w:themeColor="text1"/>
        </w:rPr>
        <w:t>c</w:t>
      </w:r>
      <w:r w:rsidR="00FF0651">
        <w:rPr>
          <w:bCs/>
          <w:iCs/>
          <w:noProof/>
          <w:color w:val="000000" w:themeColor="text1"/>
        </w:rPr>
        <w:t xml:space="preserve">ity and gender subsamples (i.e., Malay </w:t>
      </w:r>
      <w:r w:rsidR="00E831D2">
        <w:rPr>
          <w:bCs/>
          <w:iCs/>
          <w:noProof/>
          <w:color w:val="000000" w:themeColor="text1"/>
        </w:rPr>
        <w:t>wo</w:t>
      </w:r>
      <w:r w:rsidR="00B85F8E">
        <w:rPr>
          <w:bCs/>
          <w:iCs/>
          <w:noProof/>
          <w:color w:val="000000" w:themeColor="text1"/>
        </w:rPr>
        <w:t>men</w:t>
      </w:r>
      <w:r w:rsidR="00FF0651">
        <w:rPr>
          <w:bCs/>
          <w:iCs/>
          <w:noProof/>
          <w:color w:val="000000" w:themeColor="text1"/>
        </w:rPr>
        <w:t xml:space="preserve">, Malays </w:t>
      </w:r>
      <w:r w:rsidR="00B85F8E">
        <w:rPr>
          <w:bCs/>
          <w:iCs/>
          <w:noProof/>
          <w:color w:val="000000" w:themeColor="text1"/>
        </w:rPr>
        <w:t>men</w:t>
      </w:r>
      <w:r w:rsidR="00FF0651">
        <w:rPr>
          <w:bCs/>
          <w:iCs/>
          <w:noProof/>
          <w:color w:val="000000" w:themeColor="text1"/>
        </w:rPr>
        <w:t xml:space="preserve">, Chinese </w:t>
      </w:r>
      <w:r w:rsidR="00E831D2">
        <w:rPr>
          <w:bCs/>
          <w:iCs/>
          <w:noProof/>
          <w:color w:val="000000" w:themeColor="text1"/>
        </w:rPr>
        <w:t>wo</w:t>
      </w:r>
      <w:r w:rsidR="00B85F8E">
        <w:rPr>
          <w:bCs/>
          <w:iCs/>
          <w:noProof/>
          <w:color w:val="000000" w:themeColor="text1"/>
        </w:rPr>
        <w:t>men</w:t>
      </w:r>
      <w:r w:rsidR="00FF0651">
        <w:rPr>
          <w:bCs/>
          <w:iCs/>
          <w:noProof/>
          <w:color w:val="000000" w:themeColor="text1"/>
        </w:rPr>
        <w:t xml:space="preserve">, Chinse </w:t>
      </w:r>
      <w:r w:rsidR="00B85F8E">
        <w:rPr>
          <w:bCs/>
          <w:iCs/>
          <w:noProof/>
          <w:color w:val="000000" w:themeColor="text1"/>
        </w:rPr>
        <w:t>men</w:t>
      </w:r>
      <w:r w:rsidR="00FF0651">
        <w:rPr>
          <w:bCs/>
          <w:iCs/>
          <w:noProof/>
          <w:color w:val="000000" w:themeColor="text1"/>
        </w:rPr>
        <w:t xml:space="preserve">) </w:t>
      </w:r>
      <w:r w:rsidR="00FF0651">
        <w:rPr>
          <w:bCs/>
          <w:iCs/>
          <w:noProof/>
        </w:rPr>
        <w:t>from</w:t>
      </w:r>
      <w:r w:rsidRPr="007E088C">
        <w:rPr>
          <w:bCs/>
          <w:iCs/>
          <w:noProof/>
        </w:rPr>
        <w:t xml:space="preserve"> the total sample was examined </w:t>
      </w:r>
      <w:r w:rsidR="009C51EC">
        <w:rPr>
          <w:bCs/>
          <w:iCs/>
          <w:noProof/>
        </w:rPr>
        <w:t>(see</w:t>
      </w:r>
      <w:r w:rsidRPr="007E088C">
        <w:rPr>
          <w:bCs/>
          <w:iCs/>
          <w:noProof/>
        </w:rPr>
        <w:t xml:space="preserve"> Table S1 in the </w:t>
      </w:r>
      <w:r w:rsidR="009C51EC">
        <w:rPr>
          <w:bCs/>
          <w:iCs/>
          <w:noProof/>
        </w:rPr>
        <w:t>Supplementary Materials)</w:t>
      </w:r>
      <w:r w:rsidRPr="007E088C">
        <w:rPr>
          <w:bCs/>
          <w:iCs/>
          <w:noProof/>
        </w:rPr>
        <w:t xml:space="preserve">. Results </w:t>
      </w:r>
      <w:r w:rsidRPr="007E088C">
        <w:rPr>
          <w:bCs/>
        </w:rPr>
        <w:t>supported the complete (configural, weak, strong, strict, latent variance</w:t>
      </w:r>
      <w:r w:rsidR="00B85F8E">
        <w:rPr>
          <w:bCs/>
        </w:rPr>
        <w:t>s</w:t>
      </w:r>
      <w:r w:rsidRPr="007E088C">
        <w:rPr>
          <w:bCs/>
        </w:rPr>
        <w:t>-covariance</w:t>
      </w:r>
      <w:r w:rsidR="00B85F8E">
        <w:rPr>
          <w:bCs/>
        </w:rPr>
        <w:t>s</w:t>
      </w:r>
      <w:r w:rsidRPr="007E088C">
        <w:rPr>
          <w:bCs/>
        </w:rPr>
        <w:t xml:space="preserve"> invariance, and latent mean</w:t>
      </w:r>
      <w:r w:rsidR="00B85F8E">
        <w:rPr>
          <w:bCs/>
        </w:rPr>
        <w:t>s</w:t>
      </w:r>
      <w:r w:rsidRPr="007E088C">
        <w:rPr>
          <w:bCs/>
        </w:rPr>
        <w:t xml:space="preserve">) invariance of the 2-factor model. Therefore, </w:t>
      </w:r>
      <w:r w:rsidR="00FA67BC" w:rsidRPr="007E088C">
        <w:rPr>
          <w:bCs/>
        </w:rPr>
        <w:t>in</w:t>
      </w:r>
      <w:r w:rsidR="008D74FC" w:rsidRPr="007E088C">
        <w:rPr>
          <w:bCs/>
        </w:rPr>
        <w:t xml:space="preserve"> </w:t>
      </w:r>
      <w:r w:rsidR="00FA67BC" w:rsidRPr="007E088C">
        <w:rPr>
          <w:bCs/>
        </w:rPr>
        <w:t xml:space="preserve">a second step, </w:t>
      </w:r>
      <w:r w:rsidRPr="007E088C">
        <w:rPr>
          <w:bCs/>
        </w:rPr>
        <w:t>the</w:t>
      </w:r>
      <w:r w:rsidRPr="007E088C">
        <w:rPr>
          <w:lang w:val="en-US"/>
        </w:rPr>
        <w:t xml:space="preserve"> most invariant measurement model</w:t>
      </w:r>
      <w:r w:rsidR="00FA67BC" w:rsidRPr="007E088C">
        <w:rPr>
          <w:lang w:val="en-US"/>
        </w:rPr>
        <w:t xml:space="preserve"> from the first step (i.e., invariance of latent means) </w:t>
      </w:r>
      <w:r w:rsidR="008D74FC" w:rsidRPr="007E088C">
        <w:rPr>
          <w:lang w:val="en-US"/>
        </w:rPr>
        <w:t>was</w:t>
      </w:r>
      <w:r w:rsidR="00FA67BC" w:rsidRPr="007E088C">
        <w:rPr>
          <w:lang w:val="en-US"/>
        </w:rPr>
        <w:t xml:space="preserve"> used to estimate </w:t>
      </w:r>
      <w:r w:rsidR="00FA67BC" w:rsidRPr="007E088C">
        <w:rPr>
          <w:lang w:val="en-US"/>
        </w:rPr>
        <w:lastRenderedPageBreak/>
        <w:t xml:space="preserve">the </w:t>
      </w:r>
      <w:r w:rsidRPr="007E088C">
        <w:rPr>
          <w:lang w:val="en-US"/>
        </w:rPr>
        <w:t xml:space="preserve">configural model </w:t>
      </w:r>
      <w:r w:rsidRPr="007E088C">
        <w:rPr>
          <w:bCs/>
          <w:iCs/>
        </w:rPr>
        <w:t>of the SEM</w:t>
      </w:r>
      <w:r w:rsidRPr="007E088C">
        <w:rPr>
          <w:lang w:val="en-US"/>
        </w:rPr>
        <w:t xml:space="preserve">. </w:t>
      </w:r>
      <w:r w:rsidR="00FA67BC" w:rsidRPr="007E088C">
        <w:rPr>
          <w:lang w:val="en-US"/>
        </w:rPr>
        <w:t xml:space="preserve">Results from this model showed </w:t>
      </w:r>
      <w:r w:rsidR="00222428" w:rsidRPr="007E088C">
        <w:rPr>
          <w:lang w:val="en-US"/>
        </w:rPr>
        <w:t xml:space="preserve">that </w:t>
      </w:r>
      <w:r w:rsidR="00FA67BC" w:rsidRPr="007E088C">
        <w:rPr>
          <w:lang w:val="en-US"/>
        </w:rPr>
        <w:t>all fit indices were acceptable,</w:t>
      </w:r>
      <w:r w:rsidRPr="007E088C">
        <w:rPr>
          <w:bCs/>
          <w:iCs/>
        </w:rPr>
        <w:t xml:space="preserve"> χ</w:t>
      </w:r>
      <w:r w:rsidRPr="007E088C">
        <w:rPr>
          <w:bCs/>
          <w:iCs/>
          <w:vertAlign w:val="superscript"/>
        </w:rPr>
        <w:t>2</w:t>
      </w:r>
      <w:r w:rsidRPr="007E088C">
        <w:rPr>
          <w:bCs/>
          <w:iCs/>
        </w:rPr>
        <w:t>(</w:t>
      </w:r>
      <w:r w:rsidR="00FF0651">
        <w:rPr>
          <w:bCs/>
          <w:iCs/>
        </w:rPr>
        <w:t>8</w:t>
      </w:r>
      <w:r w:rsidR="00FA67BC" w:rsidRPr="007E088C">
        <w:rPr>
          <w:bCs/>
          <w:iCs/>
        </w:rPr>
        <w:t>81</w:t>
      </w:r>
      <w:r w:rsidRPr="007E088C">
        <w:rPr>
          <w:bCs/>
          <w:iCs/>
        </w:rPr>
        <w:t xml:space="preserve">) = </w:t>
      </w:r>
      <w:r w:rsidR="00FF0651" w:rsidRPr="00FF0651">
        <w:rPr>
          <w:bCs/>
          <w:iCs/>
        </w:rPr>
        <w:t>1738.244</w:t>
      </w:r>
      <w:r w:rsidR="00FF0651">
        <w:rPr>
          <w:bCs/>
          <w:iCs/>
        </w:rPr>
        <w:t xml:space="preserve">, </w:t>
      </w:r>
      <w:r w:rsidR="00FF0651" w:rsidRPr="00B85F8E">
        <w:rPr>
          <w:bCs/>
          <w:i/>
          <w:iCs/>
        </w:rPr>
        <w:t>p</w:t>
      </w:r>
      <w:r w:rsidR="00FF0651">
        <w:rPr>
          <w:bCs/>
          <w:iCs/>
        </w:rPr>
        <w:t xml:space="preserve"> &lt; .001</w:t>
      </w:r>
      <w:r w:rsidRPr="007E088C">
        <w:rPr>
          <w:bCs/>
          <w:iCs/>
        </w:rPr>
        <w:t>, CFI = .</w:t>
      </w:r>
      <w:r w:rsidR="00FF0651" w:rsidRPr="007E088C">
        <w:rPr>
          <w:bCs/>
          <w:iCs/>
        </w:rPr>
        <w:t>9</w:t>
      </w:r>
      <w:r w:rsidR="00FF0651">
        <w:rPr>
          <w:bCs/>
          <w:iCs/>
        </w:rPr>
        <w:t>21</w:t>
      </w:r>
      <w:r w:rsidRPr="007E088C">
        <w:rPr>
          <w:bCs/>
          <w:iCs/>
        </w:rPr>
        <w:t>, TLI = .</w:t>
      </w:r>
      <w:r w:rsidR="00FF0651" w:rsidRPr="007E088C">
        <w:rPr>
          <w:bCs/>
          <w:iCs/>
        </w:rPr>
        <w:t>9</w:t>
      </w:r>
      <w:r w:rsidR="00FF0651">
        <w:rPr>
          <w:bCs/>
          <w:iCs/>
        </w:rPr>
        <w:t>18</w:t>
      </w:r>
      <w:r w:rsidRPr="007E088C">
        <w:rPr>
          <w:bCs/>
          <w:iCs/>
        </w:rPr>
        <w:t>, RMSEA = .</w:t>
      </w:r>
      <w:r w:rsidR="00FF0651" w:rsidRPr="007E088C">
        <w:rPr>
          <w:bCs/>
          <w:iCs/>
        </w:rPr>
        <w:t>0</w:t>
      </w:r>
      <w:r w:rsidR="00FF0651">
        <w:rPr>
          <w:bCs/>
          <w:iCs/>
        </w:rPr>
        <w:t>61</w:t>
      </w:r>
      <w:r w:rsidR="00FF0651" w:rsidRPr="007E088C">
        <w:rPr>
          <w:bCs/>
          <w:iCs/>
        </w:rPr>
        <w:t xml:space="preserve"> </w:t>
      </w:r>
      <w:r w:rsidRPr="007E088C">
        <w:rPr>
          <w:bCs/>
          <w:iCs/>
        </w:rPr>
        <w:t>(90%</w:t>
      </w:r>
      <w:r w:rsidR="00E831D2">
        <w:rPr>
          <w:bCs/>
          <w:iCs/>
        </w:rPr>
        <w:t xml:space="preserve"> </w:t>
      </w:r>
      <w:r w:rsidRPr="007E088C">
        <w:rPr>
          <w:bCs/>
          <w:iCs/>
        </w:rPr>
        <w:t>CI</w:t>
      </w:r>
      <w:r w:rsidR="00E831D2">
        <w:rPr>
          <w:bCs/>
          <w:iCs/>
        </w:rPr>
        <w:t xml:space="preserve"> </w:t>
      </w:r>
      <w:r w:rsidRPr="007E088C">
        <w:rPr>
          <w:bCs/>
          <w:iCs/>
        </w:rPr>
        <w:t>=</w:t>
      </w:r>
      <w:r w:rsidR="00E831D2">
        <w:rPr>
          <w:bCs/>
          <w:iCs/>
        </w:rPr>
        <w:t xml:space="preserve"> </w:t>
      </w:r>
      <w:r w:rsidRPr="007E088C">
        <w:rPr>
          <w:bCs/>
          <w:iCs/>
        </w:rPr>
        <w:t>.</w:t>
      </w:r>
      <w:r w:rsidR="00FF0651" w:rsidRPr="007E088C">
        <w:rPr>
          <w:bCs/>
          <w:iCs/>
        </w:rPr>
        <w:t>05</w:t>
      </w:r>
      <w:r w:rsidR="00FF0651">
        <w:rPr>
          <w:bCs/>
          <w:iCs/>
        </w:rPr>
        <w:t>7</w:t>
      </w:r>
      <w:r w:rsidR="00044D93" w:rsidRPr="007E088C">
        <w:rPr>
          <w:bCs/>
          <w:iCs/>
        </w:rPr>
        <w:t>-</w:t>
      </w:r>
      <w:r w:rsidR="00FA67BC" w:rsidRPr="007E088C">
        <w:rPr>
          <w:bCs/>
          <w:iCs/>
        </w:rPr>
        <w:t>.</w:t>
      </w:r>
      <w:r w:rsidR="00FF0651" w:rsidRPr="007E088C">
        <w:rPr>
          <w:bCs/>
          <w:iCs/>
        </w:rPr>
        <w:t>06</w:t>
      </w:r>
      <w:r w:rsidR="00FF0651">
        <w:rPr>
          <w:bCs/>
          <w:iCs/>
        </w:rPr>
        <w:t>5</w:t>
      </w:r>
      <w:r w:rsidRPr="007E088C">
        <w:rPr>
          <w:bCs/>
          <w:iCs/>
        </w:rPr>
        <w:t>), SRMR</w:t>
      </w:r>
      <w:r w:rsidR="00C03E33">
        <w:rPr>
          <w:bCs/>
          <w:iCs/>
        </w:rPr>
        <w:t> </w:t>
      </w:r>
      <w:r w:rsidRPr="007E088C">
        <w:rPr>
          <w:bCs/>
          <w:iCs/>
        </w:rPr>
        <w:t>=</w:t>
      </w:r>
      <w:r w:rsidR="00C03E33">
        <w:rPr>
          <w:bCs/>
          <w:iCs/>
        </w:rPr>
        <w:t> </w:t>
      </w:r>
      <w:r w:rsidRPr="007E088C">
        <w:rPr>
          <w:bCs/>
          <w:iCs/>
        </w:rPr>
        <w:t>.</w:t>
      </w:r>
      <w:r w:rsidR="00FF0651" w:rsidRPr="007E088C">
        <w:rPr>
          <w:bCs/>
          <w:iCs/>
        </w:rPr>
        <w:t>0</w:t>
      </w:r>
      <w:r w:rsidR="00FF0651">
        <w:rPr>
          <w:bCs/>
          <w:iCs/>
        </w:rPr>
        <w:t>84</w:t>
      </w:r>
      <w:r w:rsidRPr="007E088C">
        <w:rPr>
          <w:bCs/>
          <w:iCs/>
        </w:rPr>
        <w:t>.</w:t>
      </w:r>
      <w:r w:rsidR="00FA67BC" w:rsidRPr="007E088C">
        <w:rPr>
          <w:bCs/>
          <w:iCs/>
        </w:rPr>
        <w:t xml:space="preserve"> Finally</w:t>
      </w:r>
      <w:r w:rsidR="009C51EC">
        <w:rPr>
          <w:bCs/>
          <w:iCs/>
        </w:rPr>
        <w:t xml:space="preserve">, </w:t>
      </w:r>
      <w:r w:rsidR="00FA67BC" w:rsidRPr="007E088C">
        <w:rPr>
          <w:bCs/>
          <w:iCs/>
          <w:noProof/>
        </w:rPr>
        <w:t>all correlations</w:t>
      </w:r>
      <w:r w:rsidR="00FA67BC" w:rsidRPr="007E088C">
        <w:rPr>
          <w:bCs/>
          <w:iCs/>
        </w:rPr>
        <w:t xml:space="preserve"> </w:t>
      </w:r>
      <w:r w:rsidR="008D74FC" w:rsidRPr="007E088C">
        <w:rPr>
          <w:bCs/>
          <w:iCs/>
        </w:rPr>
        <w:t xml:space="preserve">from the SEM </w:t>
      </w:r>
      <w:r w:rsidRPr="007E088C">
        <w:rPr>
          <w:bCs/>
          <w:iCs/>
          <w:noProof/>
        </w:rPr>
        <w:t>were</w:t>
      </w:r>
      <w:r w:rsidRPr="007E088C">
        <w:rPr>
          <w:bCs/>
          <w:lang w:val="en-US" w:eastAsia="fr-FR"/>
        </w:rPr>
        <w:t xml:space="preserve"> constrained to be invariant across </w:t>
      </w:r>
      <w:r w:rsidR="00FF0651">
        <w:rPr>
          <w:bCs/>
          <w:iCs/>
          <w:noProof/>
          <w:color w:val="000000" w:themeColor="text1"/>
        </w:rPr>
        <w:t>ethni</w:t>
      </w:r>
      <w:r w:rsidR="00FB2EEF">
        <w:rPr>
          <w:bCs/>
          <w:iCs/>
          <w:noProof/>
          <w:color w:val="000000" w:themeColor="text1"/>
        </w:rPr>
        <w:t>c</w:t>
      </w:r>
      <w:r w:rsidR="00FF0651">
        <w:rPr>
          <w:bCs/>
          <w:iCs/>
          <w:noProof/>
          <w:color w:val="000000" w:themeColor="text1"/>
        </w:rPr>
        <w:t>ity and gender</w:t>
      </w:r>
      <w:r w:rsidRPr="007E088C">
        <w:rPr>
          <w:bCs/>
          <w:lang w:val="en-US" w:eastAsia="fr-FR"/>
        </w:rPr>
        <w:t>.</w:t>
      </w:r>
      <w:r w:rsidR="00FA67BC" w:rsidRPr="007E088C">
        <w:rPr>
          <w:bCs/>
          <w:lang w:val="en-US" w:eastAsia="fr-FR"/>
        </w:rPr>
        <w:t xml:space="preserve"> </w:t>
      </w:r>
      <w:r w:rsidR="00FA67BC" w:rsidRPr="007E088C">
        <w:rPr>
          <w:lang w:val="en-US"/>
        </w:rPr>
        <w:t xml:space="preserve">Results from this model showed </w:t>
      </w:r>
      <w:r w:rsidR="000C607E" w:rsidRPr="007E088C">
        <w:rPr>
          <w:lang w:val="en-US"/>
        </w:rPr>
        <w:t xml:space="preserve">that </w:t>
      </w:r>
      <w:r w:rsidR="00FA67BC" w:rsidRPr="007E088C">
        <w:rPr>
          <w:lang w:val="en-US"/>
        </w:rPr>
        <w:t>all fit indices were acceptable,</w:t>
      </w:r>
      <w:r w:rsidR="00FA67BC" w:rsidRPr="007E088C">
        <w:rPr>
          <w:bCs/>
          <w:iCs/>
        </w:rPr>
        <w:t xml:space="preserve"> χ</w:t>
      </w:r>
      <w:r w:rsidR="00FA67BC" w:rsidRPr="007E088C">
        <w:rPr>
          <w:bCs/>
          <w:iCs/>
          <w:vertAlign w:val="superscript"/>
        </w:rPr>
        <w:t>2</w:t>
      </w:r>
      <w:r w:rsidR="00FA67BC" w:rsidRPr="007E088C">
        <w:rPr>
          <w:bCs/>
          <w:iCs/>
        </w:rPr>
        <w:t>(</w:t>
      </w:r>
      <w:r w:rsidR="00FF0651">
        <w:rPr>
          <w:bCs/>
          <w:iCs/>
        </w:rPr>
        <w:t>962</w:t>
      </w:r>
      <w:r w:rsidR="00FA67BC" w:rsidRPr="007E088C">
        <w:rPr>
          <w:bCs/>
          <w:iCs/>
        </w:rPr>
        <w:t xml:space="preserve">) = </w:t>
      </w:r>
      <w:r w:rsidR="00FF0651" w:rsidRPr="00FF0651">
        <w:rPr>
          <w:bCs/>
          <w:iCs/>
        </w:rPr>
        <w:t>1815.749</w:t>
      </w:r>
      <w:r w:rsidR="00FA67BC" w:rsidRPr="007E088C">
        <w:rPr>
          <w:bCs/>
          <w:iCs/>
        </w:rPr>
        <w:t>,</w:t>
      </w:r>
      <w:r w:rsidR="00FF0651" w:rsidRPr="00B85F8E">
        <w:rPr>
          <w:bCs/>
          <w:i/>
          <w:iCs/>
        </w:rPr>
        <w:t xml:space="preserve"> p</w:t>
      </w:r>
      <w:r w:rsidR="00FF0651">
        <w:rPr>
          <w:bCs/>
          <w:iCs/>
        </w:rPr>
        <w:t xml:space="preserve"> &lt; .001</w:t>
      </w:r>
      <w:r w:rsidR="00FF0651" w:rsidRPr="007E088C">
        <w:rPr>
          <w:bCs/>
          <w:iCs/>
        </w:rPr>
        <w:t xml:space="preserve">, </w:t>
      </w:r>
      <w:r w:rsidR="00FA67BC" w:rsidRPr="007E088C">
        <w:rPr>
          <w:bCs/>
          <w:iCs/>
        </w:rPr>
        <w:t>CFI = .</w:t>
      </w:r>
      <w:r w:rsidR="00FF0651" w:rsidRPr="007E088C">
        <w:rPr>
          <w:bCs/>
          <w:iCs/>
        </w:rPr>
        <w:t>9</w:t>
      </w:r>
      <w:r w:rsidR="00FF0651">
        <w:rPr>
          <w:bCs/>
          <w:iCs/>
        </w:rPr>
        <w:t>22</w:t>
      </w:r>
      <w:r w:rsidR="00FA67BC" w:rsidRPr="007E088C">
        <w:rPr>
          <w:bCs/>
          <w:iCs/>
        </w:rPr>
        <w:t>, TLI = .</w:t>
      </w:r>
      <w:r w:rsidR="00FF0651" w:rsidRPr="007E088C">
        <w:rPr>
          <w:bCs/>
          <w:iCs/>
        </w:rPr>
        <w:t>9</w:t>
      </w:r>
      <w:r w:rsidR="00FF0651">
        <w:rPr>
          <w:bCs/>
          <w:iCs/>
        </w:rPr>
        <w:t>25</w:t>
      </w:r>
      <w:r w:rsidR="00FA67BC" w:rsidRPr="007E088C">
        <w:rPr>
          <w:bCs/>
          <w:iCs/>
        </w:rPr>
        <w:t>, RMSEA = .</w:t>
      </w:r>
      <w:r w:rsidR="00FF0651" w:rsidRPr="007E088C">
        <w:rPr>
          <w:bCs/>
          <w:iCs/>
        </w:rPr>
        <w:t>05</w:t>
      </w:r>
      <w:r w:rsidR="00FF0651">
        <w:rPr>
          <w:bCs/>
          <w:iCs/>
        </w:rPr>
        <w:t>8</w:t>
      </w:r>
      <w:r w:rsidR="00FF0651" w:rsidRPr="007E088C">
        <w:rPr>
          <w:bCs/>
          <w:iCs/>
        </w:rPr>
        <w:t xml:space="preserve"> </w:t>
      </w:r>
      <w:r w:rsidR="00FA67BC" w:rsidRPr="007E088C">
        <w:rPr>
          <w:bCs/>
          <w:iCs/>
        </w:rPr>
        <w:t>(90% CI = .</w:t>
      </w:r>
      <w:r w:rsidR="00FF0651" w:rsidRPr="007E088C">
        <w:rPr>
          <w:bCs/>
          <w:iCs/>
        </w:rPr>
        <w:t>05</w:t>
      </w:r>
      <w:r w:rsidR="00FF0651">
        <w:rPr>
          <w:bCs/>
          <w:iCs/>
        </w:rPr>
        <w:t>4</w:t>
      </w:r>
      <w:r w:rsidR="00044D93" w:rsidRPr="007E088C">
        <w:rPr>
          <w:bCs/>
          <w:iCs/>
        </w:rPr>
        <w:t>-</w:t>
      </w:r>
      <w:r w:rsidR="00FA67BC" w:rsidRPr="007E088C">
        <w:rPr>
          <w:bCs/>
          <w:iCs/>
        </w:rPr>
        <w:t>.</w:t>
      </w:r>
      <w:r w:rsidR="00FF0651" w:rsidRPr="007E088C">
        <w:rPr>
          <w:bCs/>
          <w:iCs/>
        </w:rPr>
        <w:t>06</w:t>
      </w:r>
      <w:r w:rsidR="00FF0651">
        <w:rPr>
          <w:bCs/>
          <w:iCs/>
        </w:rPr>
        <w:t>2</w:t>
      </w:r>
      <w:r w:rsidR="00FA67BC" w:rsidRPr="007E088C">
        <w:rPr>
          <w:bCs/>
          <w:iCs/>
        </w:rPr>
        <w:t>), SRMR = .0</w:t>
      </w:r>
      <w:r w:rsidR="00FF0651">
        <w:rPr>
          <w:bCs/>
          <w:iCs/>
        </w:rPr>
        <w:t>8</w:t>
      </w:r>
      <w:r w:rsidR="00FA67BC" w:rsidRPr="007E088C">
        <w:rPr>
          <w:bCs/>
          <w:iCs/>
        </w:rPr>
        <w:t>7.</w:t>
      </w:r>
      <w:r w:rsidR="008D74FC" w:rsidRPr="007E088C">
        <w:rPr>
          <w:bCs/>
          <w:iCs/>
        </w:rPr>
        <w:t xml:space="preserve"> </w:t>
      </w:r>
      <w:r w:rsidR="00044D93" w:rsidRPr="007E088C">
        <w:rPr>
          <w:bCs/>
          <w:iCs/>
        </w:rPr>
        <w:t>Comparison between the configural and invariant models</w:t>
      </w:r>
      <w:r w:rsidR="000C607E" w:rsidRPr="007E088C">
        <w:rPr>
          <w:bCs/>
          <w:iCs/>
        </w:rPr>
        <w:t xml:space="preserve"> </w:t>
      </w:r>
      <w:r w:rsidR="00044D93" w:rsidRPr="007E088C">
        <w:rPr>
          <w:lang w:val="en-US"/>
        </w:rPr>
        <w:t xml:space="preserve">showed a similar level of fit (∆Rχ² = </w:t>
      </w:r>
      <w:r w:rsidR="00FF0651">
        <w:rPr>
          <w:lang w:val="en-US"/>
        </w:rPr>
        <w:t>69.18</w:t>
      </w:r>
      <w:r w:rsidR="00044D93" w:rsidRPr="007E088C">
        <w:rPr>
          <w:lang w:val="en-US"/>
        </w:rPr>
        <w:t xml:space="preserve">, </w:t>
      </w:r>
      <w:r w:rsidR="00044D93" w:rsidRPr="009C51EC">
        <w:rPr>
          <w:i/>
          <w:iCs/>
          <w:lang w:val="en-US"/>
        </w:rPr>
        <w:t>df</w:t>
      </w:r>
      <w:r w:rsidR="00044D93" w:rsidRPr="007E088C">
        <w:rPr>
          <w:lang w:val="en-US"/>
        </w:rPr>
        <w:t xml:space="preserve"> = </w:t>
      </w:r>
      <w:r w:rsidR="00FB2EEF">
        <w:rPr>
          <w:lang w:val="en-US"/>
        </w:rPr>
        <w:t>81</w:t>
      </w:r>
      <w:r w:rsidR="00044D93" w:rsidRPr="007E088C">
        <w:rPr>
          <w:lang w:val="en-US"/>
        </w:rPr>
        <w:t xml:space="preserve">, </w:t>
      </w:r>
      <w:r w:rsidR="00044D93" w:rsidRPr="009C51EC">
        <w:rPr>
          <w:i/>
          <w:iCs/>
          <w:lang w:val="en-US"/>
        </w:rPr>
        <w:t>p</w:t>
      </w:r>
      <w:r w:rsidR="00044D93" w:rsidRPr="007E088C">
        <w:rPr>
          <w:lang w:val="en-US"/>
        </w:rPr>
        <w:t xml:space="preserve"> = .</w:t>
      </w:r>
      <w:r w:rsidR="00FB2EEF">
        <w:rPr>
          <w:lang w:val="en-US"/>
        </w:rPr>
        <w:t>82</w:t>
      </w:r>
      <w:r w:rsidR="00E831D2">
        <w:rPr>
          <w:lang w:val="en-US"/>
        </w:rPr>
        <w:t>0</w:t>
      </w:r>
      <w:r w:rsidR="00044D93" w:rsidRPr="007E088C">
        <w:rPr>
          <w:lang w:val="en-US"/>
        </w:rPr>
        <w:t>, ∆CFI </w:t>
      </w:r>
      <w:r w:rsidR="00E831D2">
        <w:rPr>
          <w:lang w:val="en-US"/>
        </w:rPr>
        <w:t>=</w:t>
      </w:r>
      <w:r w:rsidR="00044D93" w:rsidRPr="007E088C">
        <w:rPr>
          <w:lang w:val="en-US"/>
        </w:rPr>
        <w:t> </w:t>
      </w:r>
      <w:r w:rsidR="00E831D2">
        <w:rPr>
          <w:lang w:val="en-US"/>
        </w:rPr>
        <w:t>-</w:t>
      </w:r>
      <w:r w:rsidR="00044D93" w:rsidRPr="007E088C">
        <w:rPr>
          <w:lang w:val="en-US"/>
        </w:rPr>
        <w:t>.00</w:t>
      </w:r>
      <w:r w:rsidR="00B736B3">
        <w:rPr>
          <w:lang w:val="en-US"/>
        </w:rPr>
        <w:t>1</w:t>
      </w:r>
      <w:r w:rsidR="00044D93" w:rsidRPr="007E088C">
        <w:rPr>
          <w:lang w:val="en-US"/>
        </w:rPr>
        <w:t xml:space="preserve">, ∆TLI = </w:t>
      </w:r>
      <w:r w:rsidR="00FB2EEF">
        <w:rPr>
          <w:lang w:val="en-US"/>
        </w:rPr>
        <w:t>-</w:t>
      </w:r>
      <w:r w:rsidR="00FB2EEF" w:rsidRPr="007E088C">
        <w:rPr>
          <w:lang w:val="en-US"/>
        </w:rPr>
        <w:t>.00</w:t>
      </w:r>
      <w:r w:rsidR="00FB2EEF">
        <w:rPr>
          <w:lang w:val="en-US"/>
        </w:rPr>
        <w:t>7</w:t>
      </w:r>
      <w:r w:rsidR="00044D93" w:rsidRPr="007E088C">
        <w:rPr>
          <w:lang w:val="en-US"/>
        </w:rPr>
        <w:t>, ∆RMSEA = +.</w:t>
      </w:r>
      <w:r w:rsidR="00FB2EEF" w:rsidRPr="007E088C">
        <w:rPr>
          <w:lang w:val="en-US"/>
        </w:rPr>
        <w:t>00</w:t>
      </w:r>
      <w:r w:rsidR="00FB2EEF">
        <w:rPr>
          <w:lang w:val="en-US"/>
        </w:rPr>
        <w:t>3</w:t>
      </w:r>
      <w:r w:rsidR="00044D93" w:rsidRPr="007E088C">
        <w:rPr>
          <w:lang w:val="en-US"/>
        </w:rPr>
        <w:t xml:space="preserve">), revealing invariance of correlations </w:t>
      </w:r>
      <w:r w:rsidR="00FB2EEF" w:rsidRPr="007E088C">
        <w:rPr>
          <w:bCs/>
          <w:lang w:val="en-US" w:eastAsia="fr-FR"/>
        </w:rPr>
        <w:t xml:space="preserve">across </w:t>
      </w:r>
      <w:r w:rsidR="00FB2EEF">
        <w:rPr>
          <w:bCs/>
          <w:iCs/>
          <w:noProof/>
          <w:color w:val="000000" w:themeColor="text1"/>
        </w:rPr>
        <w:t>ethnicity and gender</w:t>
      </w:r>
      <w:r w:rsidR="00044D93" w:rsidRPr="007E088C">
        <w:rPr>
          <w:lang w:val="en-US"/>
        </w:rPr>
        <w:t xml:space="preserve">. </w:t>
      </w:r>
      <w:r w:rsidR="00044D93" w:rsidRPr="00B85F8E">
        <w:rPr>
          <w:lang w:val="en-US"/>
        </w:rPr>
        <w:t xml:space="preserve">The results from this final model are presented in Table </w:t>
      </w:r>
      <w:r w:rsidR="0063681F">
        <w:rPr>
          <w:lang w:val="en-US"/>
        </w:rPr>
        <w:t>3</w:t>
      </w:r>
      <w:r w:rsidR="00044D93" w:rsidRPr="00B85F8E">
        <w:rPr>
          <w:bCs/>
          <w:iCs/>
        </w:rPr>
        <w:t xml:space="preserve"> </w:t>
      </w:r>
      <w:r w:rsidR="00FA4FDE" w:rsidRPr="008C5254">
        <w:rPr>
          <w:bCs/>
          <w:iCs/>
        </w:rPr>
        <w:t xml:space="preserve">and show that the </w:t>
      </w:r>
      <w:r w:rsidR="00F00DC8" w:rsidRPr="008C5254">
        <w:rPr>
          <w:lang w:val="en-US" w:eastAsia="fr-FR"/>
        </w:rPr>
        <w:t xml:space="preserve">Authentic-Hubristic Pride factor </w:t>
      </w:r>
      <w:r w:rsidR="00F00DC8" w:rsidRPr="00F64489">
        <w:rPr>
          <w:bCs/>
        </w:rPr>
        <w:t xml:space="preserve">was </w:t>
      </w:r>
      <w:r w:rsidR="00FA4FDE" w:rsidRPr="00F64489">
        <w:rPr>
          <w:bCs/>
        </w:rPr>
        <w:t>significantly and</w:t>
      </w:r>
      <w:r w:rsidR="00F00DC8" w:rsidRPr="00F64489">
        <w:rPr>
          <w:bCs/>
        </w:rPr>
        <w:t xml:space="preserve">: (a) </w:t>
      </w:r>
      <w:r w:rsidR="00FA4FDE" w:rsidRPr="00F64489">
        <w:rPr>
          <w:bCs/>
        </w:rPr>
        <w:t xml:space="preserve">positively correlated with </w:t>
      </w:r>
      <w:r w:rsidR="00F00DC8" w:rsidRPr="00F64489">
        <w:rPr>
          <w:bCs/>
        </w:rPr>
        <w:t xml:space="preserve">body appreciation, </w:t>
      </w:r>
      <w:r w:rsidR="00F00DC8" w:rsidRPr="008C2395">
        <w:rPr>
          <w:lang w:val="en-US" w:eastAsia="fr-FR"/>
        </w:rPr>
        <w:t>subjective happiness, self-esteem, and secure non-striving</w:t>
      </w:r>
      <w:r w:rsidR="00FE604C" w:rsidRPr="008577FD">
        <w:rPr>
          <w:lang w:val="en-US" w:eastAsia="fr-FR"/>
        </w:rPr>
        <w:t>;</w:t>
      </w:r>
      <w:r w:rsidR="00F00DC8" w:rsidRPr="00B85F8E">
        <w:rPr>
          <w:lang w:val="en-US" w:eastAsia="fr-FR"/>
        </w:rPr>
        <w:t xml:space="preserve"> and (b) negatively correlated </w:t>
      </w:r>
      <w:r w:rsidR="00F00DC8" w:rsidRPr="00B85F8E">
        <w:rPr>
          <w:bCs/>
        </w:rPr>
        <w:t>with</w:t>
      </w:r>
      <w:r w:rsidR="00FA4FDE" w:rsidRPr="00B85F8E">
        <w:rPr>
          <w:bCs/>
        </w:rPr>
        <w:t xml:space="preserve"> BMI. </w:t>
      </w:r>
      <w:r w:rsidR="00B85F8E" w:rsidRPr="002777A7">
        <w:rPr>
          <w:bCs/>
        </w:rPr>
        <w:t xml:space="preserve">However, no </w:t>
      </w:r>
      <w:r w:rsidR="002777A7">
        <w:rPr>
          <w:bCs/>
        </w:rPr>
        <w:t xml:space="preserve">signification </w:t>
      </w:r>
      <w:r w:rsidR="00B85F8E" w:rsidRPr="002777A7">
        <w:rPr>
          <w:bCs/>
        </w:rPr>
        <w:t xml:space="preserve">association was found with age. </w:t>
      </w:r>
      <w:r w:rsidR="00F00DC8" w:rsidRPr="002777A7">
        <w:rPr>
          <w:bCs/>
        </w:rPr>
        <w:t xml:space="preserve">Additionally, </w:t>
      </w:r>
      <w:r w:rsidR="009C51EC" w:rsidRPr="002777A7">
        <w:rPr>
          <w:bCs/>
        </w:rPr>
        <w:t xml:space="preserve">the </w:t>
      </w:r>
      <w:r w:rsidR="00F00DC8" w:rsidRPr="002777A7">
        <w:rPr>
          <w:bCs/>
        </w:rPr>
        <w:t>results show</w:t>
      </w:r>
      <w:r w:rsidR="009C51EC" w:rsidRPr="002777A7">
        <w:rPr>
          <w:bCs/>
        </w:rPr>
        <w:t>ed</w:t>
      </w:r>
      <w:r w:rsidR="00F00DC8" w:rsidRPr="002777A7">
        <w:rPr>
          <w:bCs/>
        </w:rPr>
        <w:t xml:space="preserve"> that the </w:t>
      </w:r>
      <w:r w:rsidR="009C51EC" w:rsidRPr="002777A7">
        <w:rPr>
          <w:bCs/>
        </w:rPr>
        <w:t>S</w:t>
      </w:r>
      <w:r w:rsidR="00F00DC8" w:rsidRPr="002777A7">
        <w:rPr>
          <w:bCs/>
        </w:rPr>
        <w:t>hame-</w:t>
      </w:r>
      <w:r w:rsidR="009C51EC" w:rsidRPr="002777A7">
        <w:rPr>
          <w:bCs/>
        </w:rPr>
        <w:t>G</w:t>
      </w:r>
      <w:r w:rsidR="00F00DC8" w:rsidRPr="002777A7">
        <w:rPr>
          <w:bCs/>
        </w:rPr>
        <w:t xml:space="preserve">uilt factor was significantly and negatively correlated with </w:t>
      </w:r>
      <w:r w:rsidR="00FE604C" w:rsidRPr="002777A7">
        <w:rPr>
          <w:bCs/>
        </w:rPr>
        <w:t xml:space="preserve">body appreciation, </w:t>
      </w:r>
      <w:r w:rsidR="00FE604C" w:rsidRPr="002777A7">
        <w:rPr>
          <w:lang w:val="en-US" w:eastAsia="fr-FR"/>
        </w:rPr>
        <w:t>subjective happiness, self-esteem, secure non-striving</w:t>
      </w:r>
      <w:r w:rsidR="002777A7" w:rsidRPr="002777A7">
        <w:rPr>
          <w:lang w:val="en-US" w:eastAsia="fr-FR"/>
        </w:rPr>
        <w:t>, and age</w:t>
      </w:r>
      <w:r w:rsidR="00FE604C" w:rsidRPr="002777A7">
        <w:rPr>
          <w:lang w:val="en-US" w:eastAsia="fr-FR"/>
        </w:rPr>
        <w:t xml:space="preserve">. </w:t>
      </w:r>
      <w:r w:rsidR="002777A7" w:rsidRPr="002777A7">
        <w:rPr>
          <w:bCs/>
        </w:rPr>
        <w:t>However, no signification association was found with BMI.</w:t>
      </w:r>
    </w:p>
    <w:p w14:paraId="4C9DAC96" w14:textId="7B77F686" w:rsidR="009C51EC" w:rsidRDefault="009C51EC" w:rsidP="00086491">
      <w:pPr>
        <w:pStyle w:val="Heading1"/>
        <w:rPr>
          <w:lang w:val="en-US" w:eastAsia="fr-FR"/>
        </w:rPr>
      </w:pPr>
      <w:r>
        <w:rPr>
          <w:lang w:val="en-US" w:eastAsia="fr-FR"/>
        </w:rPr>
        <w:t>4. Discussion</w:t>
      </w:r>
    </w:p>
    <w:p w14:paraId="73525A72" w14:textId="4576DCEE" w:rsidR="005354F8" w:rsidRDefault="005354F8" w:rsidP="005354F8">
      <w:pPr>
        <w:widowControl w:val="0"/>
        <w:spacing w:line="480" w:lineRule="auto"/>
      </w:pPr>
      <w:r>
        <w:rPr>
          <w:lang w:val="en-US" w:eastAsia="fr-FR"/>
        </w:rPr>
        <w:tab/>
        <w:t xml:space="preserve">The primary objective of the present study was to examine the factor structure of scores on a Bahasa Malaysia translation of the BASES. In contrast to previous studies that have supported </w:t>
      </w:r>
      <w:r w:rsidR="007259E3">
        <w:rPr>
          <w:lang w:val="en-US" w:eastAsia="fr-FR"/>
        </w:rPr>
        <w:t>the original</w:t>
      </w:r>
      <w:r>
        <w:rPr>
          <w:lang w:val="en-US" w:eastAsia="fr-FR"/>
        </w:rPr>
        <w:t xml:space="preserve"> 4-factor structure (Castonguay et al., 2014; </w:t>
      </w:r>
      <w:proofErr w:type="spellStart"/>
      <w:r>
        <w:rPr>
          <w:lang w:val="en-US" w:eastAsia="fr-FR"/>
        </w:rPr>
        <w:t>Razmus</w:t>
      </w:r>
      <w:proofErr w:type="spellEnd"/>
      <w:r>
        <w:rPr>
          <w:lang w:val="en-US" w:eastAsia="fr-FR"/>
        </w:rPr>
        <w:t xml:space="preserve"> et al., 2019; </w:t>
      </w:r>
      <w:proofErr w:type="spellStart"/>
      <w:r>
        <w:rPr>
          <w:lang w:val="en-US" w:eastAsia="fr-FR"/>
        </w:rPr>
        <w:t>Zemestrani</w:t>
      </w:r>
      <w:proofErr w:type="spellEnd"/>
      <w:r>
        <w:rPr>
          <w:lang w:val="en-US" w:eastAsia="fr-FR"/>
        </w:rPr>
        <w:t xml:space="preserve"> et al., 2019) or a modified 4-factor structure (</w:t>
      </w:r>
      <w:r w:rsidRPr="007E088C">
        <w:t xml:space="preserve">Alcaraz-Ibáñez </w:t>
      </w:r>
      <w:r>
        <w:t>&amp;</w:t>
      </w:r>
      <w:r w:rsidRPr="007E088C">
        <w:t xml:space="preserve"> Sicilia</w:t>
      </w:r>
      <w:r>
        <w:t xml:space="preserve">, </w:t>
      </w:r>
      <w:r w:rsidRPr="007E088C">
        <w:t>20</w:t>
      </w:r>
      <w:r>
        <w:t>1</w:t>
      </w:r>
      <w:r w:rsidRPr="007E088C">
        <w:t>8</w:t>
      </w:r>
      <w:r>
        <w:t xml:space="preserve">; </w:t>
      </w:r>
      <w:r w:rsidRPr="007E088C">
        <w:t xml:space="preserve">Chiminazzo et al., 2021), </w:t>
      </w:r>
      <w:r w:rsidR="00250468">
        <w:t>our</w:t>
      </w:r>
      <w:r>
        <w:t xml:space="preserve"> results using an </w:t>
      </w:r>
      <w:r w:rsidR="007259E3">
        <w:t>EFA-to-</w:t>
      </w:r>
      <w:r>
        <w:t xml:space="preserve">ESEM </w:t>
      </w:r>
      <w:r w:rsidR="00B15357">
        <w:t>framework</w:t>
      </w:r>
      <w:r>
        <w:t xml:space="preserve"> indicated that scores on the </w:t>
      </w:r>
      <w:r w:rsidR="000F7BCC">
        <w:t xml:space="preserve">Bahasa </w:t>
      </w:r>
      <w:r>
        <w:t>Malay</w:t>
      </w:r>
      <w:r w:rsidR="000F7BCC">
        <w:t>sia</w:t>
      </w:r>
      <w:r>
        <w:t xml:space="preserve"> BASES </w:t>
      </w:r>
      <w:r w:rsidR="00B15357">
        <w:t>are</w:t>
      </w:r>
      <w:r>
        <w:t xml:space="preserve"> best conceptualised as consisting of two dimensions. The first of these dimensions grouped together the hypothesised Shame and Guilt subscales, whereas the second dimension grouped together the subscales related to Authentic and Hubristic Pride. </w:t>
      </w:r>
      <w:r w:rsidR="00250468">
        <w:t>These</w:t>
      </w:r>
      <w:r>
        <w:t xml:space="preserve"> results raise important questions about the conceptualisation of body </w:t>
      </w:r>
      <w:r>
        <w:lastRenderedPageBreak/>
        <w:t xml:space="preserve">and appearance-related self-conscious emotions, as well as the utility of the BASES to operationalise such emotions across cultural contexts. </w:t>
      </w:r>
    </w:p>
    <w:p w14:paraId="42E7BD9A" w14:textId="668DE248" w:rsidR="00512C16" w:rsidRDefault="005354F8" w:rsidP="00512C16">
      <w:pPr>
        <w:widowControl w:val="0"/>
        <w:spacing w:line="480" w:lineRule="auto"/>
      </w:pPr>
      <w:r>
        <w:tab/>
        <w:t xml:space="preserve">The finding </w:t>
      </w:r>
      <w:r w:rsidR="00B15357">
        <w:t xml:space="preserve">that </w:t>
      </w:r>
      <w:r>
        <w:t xml:space="preserve">scores on the </w:t>
      </w:r>
      <w:r w:rsidR="00B15357">
        <w:t xml:space="preserve">Bahasa </w:t>
      </w:r>
      <w:r>
        <w:t>Malay</w:t>
      </w:r>
      <w:r w:rsidR="00B15357">
        <w:t>sia</w:t>
      </w:r>
      <w:r>
        <w:t xml:space="preserve"> BASES reduced to two, rather than four, dimensions can be</w:t>
      </w:r>
      <w:r w:rsidR="00CC2945">
        <w:t xml:space="preserve"> speculatively</w:t>
      </w:r>
      <w:r>
        <w:t xml:space="preserve"> explained as a function of the </w:t>
      </w:r>
      <w:r w:rsidR="00512C16">
        <w:t>cultural context. More specifically, given the importance of shame (</w:t>
      </w:r>
      <w:proofErr w:type="spellStart"/>
      <w:r w:rsidR="00512C16">
        <w:rPr>
          <w:i/>
          <w:iCs/>
        </w:rPr>
        <w:t>malu</w:t>
      </w:r>
      <w:proofErr w:type="spellEnd"/>
      <w:r w:rsidR="00512C16">
        <w:t>) sensitivity for social cohesion</w:t>
      </w:r>
      <w:r w:rsidR="00C86357">
        <w:t xml:space="preserve"> and</w:t>
      </w:r>
      <w:r w:rsidR="00512C16">
        <w:t xml:space="preserve"> the broad meaning of this construct in Malaysia – encompassing not only concerns over propriety but also self-effacement, formality, (loss of) face, (fear of) guilt, and politeness (Goddard, 1996, 1997) – it is perhaps unsurprising that shame and guilt items loaded onto a common factor. Indeed, Malaysian cultural values facilitate common expressions of shame and/or guilt for departures from societal standards of appearance (Aloysius &amp; Syed </w:t>
      </w:r>
      <w:proofErr w:type="spellStart"/>
      <w:r w:rsidR="00512C16">
        <w:t>Jamaludin</w:t>
      </w:r>
      <w:proofErr w:type="spellEnd"/>
      <w:r w:rsidR="00512C16">
        <w:t xml:space="preserve">, 2018; Collins &amp; </w:t>
      </w:r>
      <w:proofErr w:type="spellStart"/>
      <w:r w:rsidR="00512C16">
        <w:t>Bahar</w:t>
      </w:r>
      <w:proofErr w:type="spellEnd"/>
      <w:r w:rsidR="00512C16">
        <w:t>, 2000)</w:t>
      </w:r>
      <w:r w:rsidR="00C86357">
        <w:t xml:space="preserve"> and the absence of these emotions would signify dishonour to one’s social groups (Goddard, 1996)</w:t>
      </w:r>
      <w:r w:rsidR="00512C16">
        <w:t xml:space="preserve">. </w:t>
      </w:r>
      <w:r w:rsidR="00C86357">
        <w:t xml:space="preserve">In this view, experiences of both shame and guilt are consistent with the norms of modesty, self-criticism, and humility that is common in many interdependent contexts, as </w:t>
      </w:r>
      <w:r w:rsidR="00512C16">
        <w:t>they demonstrate a willingness to both acknowledge and align oneself with social expectations and requirements (</w:t>
      </w:r>
      <w:proofErr w:type="spellStart"/>
      <w:r w:rsidR="00C86357">
        <w:t>Kitayama</w:t>
      </w:r>
      <w:proofErr w:type="spellEnd"/>
      <w:r w:rsidR="00C86357">
        <w:t xml:space="preserve"> et al., 2004; </w:t>
      </w:r>
      <w:proofErr w:type="spellStart"/>
      <w:r w:rsidR="00C86357">
        <w:t>Mascolo</w:t>
      </w:r>
      <w:proofErr w:type="spellEnd"/>
      <w:r w:rsidR="00C86357">
        <w:t xml:space="preserve"> et al., 2003; </w:t>
      </w:r>
      <w:proofErr w:type="spellStart"/>
      <w:r w:rsidR="00512C16">
        <w:t>Stadter</w:t>
      </w:r>
      <w:proofErr w:type="spellEnd"/>
      <w:r w:rsidR="00512C16">
        <w:t xml:space="preserve"> &amp; Gao, 2020). </w:t>
      </w:r>
      <w:r w:rsidR="00C86357">
        <w:t xml:space="preserve">It may also be the case that it is unimportant to Malaysian adults whether </w:t>
      </w:r>
      <w:r w:rsidR="00512C16">
        <w:t>internal attributions lead to shame or guilt, as what matters is the social outcome</w:t>
      </w:r>
      <w:r w:rsidR="00250468">
        <w:t xml:space="preserve"> (see also </w:t>
      </w:r>
      <w:r w:rsidR="00512C16">
        <w:t xml:space="preserve">Li et al., 2004; Wong &amp; Tsai, 2007). </w:t>
      </w:r>
    </w:p>
    <w:p w14:paraId="1C4C1380" w14:textId="0866D928" w:rsidR="008E7C6D" w:rsidRDefault="00C86357" w:rsidP="005354F8">
      <w:pPr>
        <w:widowControl w:val="0"/>
        <w:spacing w:line="480" w:lineRule="auto"/>
      </w:pPr>
      <w:r>
        <w:tab/>
        <w:t xml:space="preserve">A similar argument can be </w:t>
      </w:r>
      <w:r w:rsidR="00CC2945">
        <w:t xml:space="preserve">speculatively </w:t>
      </w:r>
      <w:r>
        <w:t xml:space="preserve">applied to the experience of body and appearance-related authentic and hubristic pride in the Malaysian context. In interdependent contexts, pride – whether authentic or hubristic – is inconsistent with the goal of maintaining harmonious relationships (Markus &amp; </w:t>
      </w:r>
      <w:proofErr w:type="spellStart"/>
      <w:r>
        <w:t>Kitayama</w:t>
      </w:r>
      <w:proofErr w:type="spellEnd"/>
      <w:r>
        <w:t xml:space="preserve">, 1991; Mesquita &amp; </w:t>
      </w:r>
      <w:proofErr w:type="spellStart"/>
      <w:r>
        <w:t>Karasawa</w:t>
      </w:r>
      <w:proofErr w:type="spellEnd"/>
      <w:r>
        <w:t>, 2004). In Malaysia specifically, although one is expected to honour one’s self and one’s social units (</w:t>
      </w:r>
      <w:proofErr w:type="spellStart"/>
      <w:r>
        <w:rPr>
          <w:i/>
          <w:iCs/>
        </w:rPr>
        <w:t>maruah</w:t>
      </w:r>
      <w:proofErr w:type="spellEnd"/>
      <w:r>
        <w:t>), this is conceptually different to showing pride (</w:t>
      </w:r>
      <w:proofErr w:type="spellStart"/>
      <w:r>
        <w:rPr>
          <w:i/>
          <w:iCs/>
        </w:rPr>
        <w:t>angkuh</w:t>
      </w:r>
      <w:proofErr w:type="spellEnd"/>
      <w:r>
        <w:t xml:space="preserve">, </w:t>
      </w:r>
      <w:proofErr w:type="spellStart"/>
      <w:r>
        <w:rPr>
          <w:i/>
          <w:iCs/>
        </w:rPr>
        <w:t>sombong</w:t>
      </w:r>
      <w:proofErr w:type="spellEnd"/>
      <w:r>
        <w:t xml:space="preserve">; Goddard, 1997). Indeed, to take pride – whether in an authentic sense or hubristically – in one’s appearance or </w:t>
      </w:r>
      <w:r>
        <w:lastRenderedPageBreak/>
        <w:t xml:space="preserve">body may be viewed as an extreme social and moral </w:t>
      </w:r>
      <w:r>
        <w:rPr>
          <w:i/>
          <w:iCs/>
        </w:rPr>
        <w:t>faux pas</w:t>
      </w:r>
      <w:r>
        <w:t xml:space="preserve">, bringing dishonour and shame to one’s self and wider social groups (Goddard, 1997). In fact, Malaysian cultural norms may police such forms of appearance and body-related pride not only through language, but also through </w:t>
      </w:r>
      <w:r w:rsidR="00CC2945">
        <w:t xml:space="preserve">conservative </w:t>
      </w:r>
      <w:r>
        <w:t xml:space="preserve">dress codes, the punishing of public displays of the body and excessive appearance concern, and </w:t>
      </w:r>
      <w:r w:rsidR="00CC2945">
        <w:t xml:space="preserve">regulation of appearance-related behaviours (Chua, 2019; Collins &amp; </w:t>
      </w:r>
      <w:proofErr w:type="spellStart"/>
      <w:r w:rsidR="00CC2945">
        <w:t>Bahar</w:t>
      </w:r>
      <w:proofErr w:type="spellEnd"/>
      <w:r w:rsidR="00CC2945">
        <w:t xml:space="preserve">, 2000). In practical terms, this may explain why we found that all BASES items tapping pride loaded onto the same dimension. </w:t>
      </w:r>
      <w:r w:rsidR="00B22618">
        <w:tab/>
      </w:r>
      <w:r w:rsidR="008E7C6D">
        <w:t xml:space="preserve"> </w:t>
      </w:r>
    </w:p>
    <w:p w14:paraId="0F0BB996" w14:textId="55F87BF2" w:rsidR="00552455" w:rsidRDefault="008E7C6D" w:rsidP="003C543A">
      <w:pPr>
        <w:widowControl w:val="0"/>
        <w:spacing w:line="480" w:lineRule="auto"/>
      </w:pPr>
      <w:r>
        <w:tab/>
      </w:r>
      <w:r w:rsidR="00FF19BE">
        <w:t xml:space="preserve">While we have interpreted our results as being consistent with self-construal theory (Markus &amp; </w:t>
      </w:r>
      <w:proofErr w:type="spellStart"/>
      <w:r w:rsidR="00FF19BE">
        <w:t>Kitayama</w:t>
      </w:r>
      <w:proofErr w:type="spellEnd"/>
      <w:r w:rsidR="00FF19BE">
        <w:t xml:space="preserve">, 1991), a broader critique of the BASES is also possible. That is, given that previous studies have generally not considered the extent to which the constructs of body and appearance-related shame and guilt, on the one hand, and authentic and hubristic pride on the other show conceptual overlap, it is possible that previous results supporting their distinctiveness are artefactual. In fact, where studies </w:t>
      </w:r>
      <w:r w:rsidR="00552455">
        <w:t>have reported correlations</w:t>
      </w:r>
      <w:r w:rsidR="007773AC">
        <w:t xml:space="preserve"> between </w:t>
      </w:r>
      <w:r w:rsidR="00AB46A2">
        <w:t>S</w:t>
      </w:r>
      <w:r w:rsidR="007773AC">
        <w:t xml:space="preserve">hame and </w:t>
      </w:r>
      <w:r w:rsidR="00AB46A2">
        <w:t>G</w:t>
      </w:r>
      <w:r w:rsidR="007773AC">
        <w:t xml:space="preserve">uilt and between </w:t>
      </w:r>
      <w:r w:rsidR="00AB46A2">
        <w:t>A</w:t>
      </w:r>
      <w:r w:rsidR="007773AC" w:rsidRPr="007E088C">
        <w:t xml:space="preserve">uthentic </w:t>
      </w:r>
      <w:r w:rsidR="007773AC">
        <w:t xml:space="preserve">and </w:t>
      </w:r>
      <w:r w:rsidR="00AB46A2">
        <w:t>H</w:t>
      </w:r>
      <w:r w:rsidR="007773AC" w:rsidRPr="007E088C">
        <w:t>ubristic</w:t>
      </w:r>
      <w:r w:rsidR="007773AC">
        <w:t xml:space="preserve"> </w:t>
      </w:r>
      <w:r w:rsidR="00AB46A2">
        <w:t>P</w:t>
      </w:r>
      <w:r w:rsidR="007773AC">
        <w:t>ride</w:t>
      </w:r>
      <w:r w:rsidR="00552455">
        <w:t>,</w:t>
      </w:r>
      <w:r w:rsidR="00AB46A2">
        <w:t xml:space="preserve"> respectively,</w:t>
      </w:r>
      <w:r w:rsidR="00552455">
        <w:t xml:space="preserve"> these tend to be</w:t>
      </w:r>
      <w:r w:rsidR="004F49ED">
        <w:t xml:space="preserve"> </w:t>
      </w:r>
      <w:r w:rsidR="00AB46A2">
        <w:t>moderate</w:t>
      </w:r>
      <w:r w:rsidR="007773AC">
        <w:t xml:space="preserve"> </w:t>
      </w:r>
      <w:r w:rsidR="004F49ED">
        <w:t xml:space="preserve">(~ .60; </w:t>
      </w:r>
      <w:proofErr w:type="spellStart"/>
      <w:r w:rsidR="004F49ED">
        <w:t>Zamestani</w:t>
      </w:r>
      <w:proofErr w:type="spellEnd"/>
      <w:r w:rsidR="004F49ED">
        <w:t xml:space="preserve"> et al., 2021) to</w:t>
      </w:r>
      <w:r w:rsidR="00552455">
        <w:t xml:space="preserve"> very high (~ </w:t>
      </w:r>
      <w:r w:rsidR="007773AC">
        <w:t>.70-</w:t>
      </w:r>
      <w:r w:rsidR="00552455">
        <w:t xml:space="preserve">.80; </w:t>
      </w:r>
      <w:r w:rsidR="00552455" w:rsidRPr="007E088C">
        <w:t xml:space="preserve">Alcaraz-Ibáñez </w:t>
      </w:r>
      <w:r w:rsidR="00552455">
        <w:t>&amp;</w:t>
      </w:r>
      <w:r w:rsidR="00552455" w:rsidRPr="007E088C">
        <w:t xml:space="preserve"> Sicilia</w:t>
      </w:r>
      <w:r w:rsidR="00552455">
        <w:t xml:space="preserve">, </w:t>
      </w:r>
      <w:r w:rsidR="00552455" w:rsidRPr="007E088C">
        <w:t>20</w:t>
      </w:r>
      <w:r w:rsidR="00552455">
        <w:t>1</w:t>
      </w:r>
      <w:r w:rsidR="00552455" w:rsidRPr="007E088C">
        <w:t>8</w:t>
      </w:r>
      <w:r w:rsidR="00552455">
        <w:t xml:space="preserve">; </w:t>
      </w:r>
      <w:r w:rsidR="007B0C0F" w:rsidRPr="007E088C">
        <w:t>Castonguay et al., 20</w:t>
      </w:r>
      <w:r w:rsidR="003C543A">
        <w:t>1</w:t>
      </w:r>
      <w:r w:rsidR="007B0C0F" w:rsidRPr="007E088C">
        <w:t>4</w:t>
      </w:r>
      <w:r w:rsidR="007B0C0F">
        <w:t xml:space="preserve">; </w:t>
      </w:r>
      <w:r w:rsidR="00552455" w:rsidRPr="007E088C">
        <w:t>Chiminazzo et al., 2021</w:t>
      </w:r>
      <w:r w:rsidR="00552455">
        <w:t>), which is suggestive of some conceptual similarity. Indeed, previous studies</w:t>
      </w:r>
      <w:r w:rsidR="00250468">
        <w:t xml:space="preserve"> </w:t>
      </w:r>
      <w:r w:rsidR="00552455">
        <w:t xml:space="preserve">examining the factor structure of the BASES have been limited by the sole reliance on CFA, </w:t>
      </w:r>
      <w:r w:rsidR="00323CD1">
        <w:t>which</w:t>
      </w:r>
      <w:r w:rsidR="00552455">
        <w:t xml:space="preserve"> does not allow for an accurate accounting of cross-loading items</w:t>
      </w:r>
      <w:r w:rsidR="00982D6A">
        <w:t xml:space="preserve"> and may be responsible for the high inter-</w:t>
      </w:r>
      <w:r w:rsidR="007B0C0F">
        <w:t>scale</w:t>
      </w:r>
      <w:r w:rsidR="00982D6A">
        <w:t xml:space="preserve"> correlations</w:t>
      </w:r>
      <w:r w:rsidR="00552455">
        <w:t xml:space="preserve">. At the very least, there may be value </w:t>
      </w:r>
      <w:r w:rsidR="00250468">
        <w:t>in</w:t>
      </w:r>
      <w:r w:rsidR="00552455">
        <w:t xml:space="preserve"> re-considering how best to conceptualise body and appearance-related self-conscious emotions in both interdependent and independent cultures. Allowing for the possibility of a 2-dimensional conceptualisation of the BASES </w:t>
      </w:r>
      <w:r w:rsidR="003C543A">
        <w:t xml:space="preserve">in future work </w:t>
      </w:r>
      <w:r w:rsidR="00552455">
        <w:t>would be useful,</w:t>
      </w:r>
      <w:r w:rsidR="00B72718">
        <w:t xml:space="preserve"> especially as it may help clarify the extent to which the present results are a function of national or cultural context, or analytic decision-making. </w:t>
      </w:r>
      <w:r w:rsidR="003C543A">
        <w:t>This may be especially important g</w:t>
      </w:r>
      <w:r w:rsidR="00B72718">
        <w:t xml:space="preserve">iven debate about the distinctiveness of </w:t>
      </w:r>
      <w:r w:rsidR="003C543A">
        <w:t xml:space="preserve">facets of self-conscious </w:t>
      </w:r>
      <w:r w:rsidR="003C543A">
        <w:lastRenderedPageBreak/>
        <w:t>emotions (</w:t>
      </w:r>
      <w:r w:rsidR="00B72718">
        <w:t>Holbrook et al., 2014a, 2014b)</w:t>
      </w:r>
      <w:r w:rsidR="003C543A">
        <w:t>.</w:t>
      </w:r>
    </w:p>
    <w:p w14:paraId="3A790003" w14:textId="64B4C1EE" w:rsidR="003D0ECB" w:rsidRDefault="00552455" w:rsidP="005354F8">
      <w:pPr>
        <w:widowControl w:val="0"/>
        <w:spacing w:line="480" w:lineRule="auto"/>
      </w:pPr>
      <w:r>
        <w:tab/>
        <w:t xml:space="preserve">Beyond issues of factorial validity, the results of the present study indicated that the 2-dimensional model of BASES scores was fully invariant </w:t>
      </w:r>
      <w:r w:rsidR="00934733">
        <w:t xml:space="preserve">as function of </w:t>
      </w:r>
      <w:r>
        <w:t>gender and ethnicit</w:t>
      </w:r>
      <w:r w:rsidR="003D0ECB">
        <w:t>y (with the exception of item intercepts that were relaxed for three items).</w:t>
      </w:r>
      <w:r>
        <w:t xml:space="preserve"> In broad outline, these results are consistent with previous work indicating that the BASES is invariant across gender (</w:t>
      </w:r>
      <w:r w:rsidRPr="007E088C">
        <w:t xml:space="preserve">Alcaraz-Ibáñez </w:t>
      </w:r>
      <w:r>
        <w:t>&amp;</w:t>
      </w:r>
      <w:r w:rsidRPr="007E088C">
        <w:t xml:space="preserve"> Sicilia</w:t>
      </w:r>
      <w:r>
        <w:t xml:space="preserve">, </w:t>
      </w:r>
      <w:r w:rsidRPr="007E088C">
        <w:t>20</w:t>
      </w:r>
      <w:r>
        <w:t>1</w:t>
      </w:r>
      <w:r w:rsidRPr="007E088C">
        <w:t>8</w:t>
      </w:r>
      <w:r>
        <w:t xml:space="preserve">; </w:t>
      </w:r>
      <w:r w:rsidRPr="007E088C">
        <w:t>Chiminazzo et al., 2021</w:t>
      </w:r>
      <w:r>
        <w:t>)</w:t>
      </w:r>
      <w:r w:rsidR="00934733">
        <w:t>, and showed a lack of latent means invariance</w:t>
      </w:r>
      <w:r>
        <w:t>. Moreover, while one previous study reported that the 4-factor model of BASES scores was partially invariant across national groups (</w:t>
      </w:r>
      <w:proofErr w:type="spellStart"/>
      <w:r>
        <w:t>Razmus</w:t>
      </w:r>
      <w:proofErr w:type="spellEnd"/>
      <w:r>
        <w:t xml:space="preserve"> et al., 2019), we believe ours is the first demonstration of invariance across ethnic groups within the same nation. </w:t>
      </w:r>
      <w:r w:rsidR="003D0ECB">
        <w:t xml:space="preserve">The lack of latent mean differences as function of gender and ethnicity on our 2-dimensional model of BASES scores likely reflects the similar phenomenological functions that body and appearance self-conscious emotions plays across these groups. Additionally, in exploratory analyses, we also assessed DIF as a function of age. Here, our results generally suggested – with the exception of partial DIF on one item in the second split-half subsample – no differential item functioning and no associations with age. </w:t>
      </w:r>
    </w:p>
    <w:p w14:paraId="51592755" w14:textId="18007BB8" w:rsidR="0050201D" w:rsidRPr="00D907E0" w:rsidRDefault="00B736B3" w:rsidP="0050201D">
      <w:pPr>
        <w:widowControl w:val="0"/>
        <w:spacing w:line="480" w:lineRule="auto"/>
        <w:ind w:firstLine="720"/>
        <w:rPr>
          <w:bCs/>
          <w:lang w:val="en-US" w:eastAsia="fr-FR"/>
        </w:rPr>
      </w:pPr>
      <w:r>
        <w:rPr>
          <w:bCs/>
          <w:lang w:val="en-US" w:eastAsia="fr-FR"/>
        </w:rPr>
        <w:t xml:space="preserve">Finally, our results also demonstrated that the 2-dimensional model of BASES scores also had adequate </w:t>
      </w:r>
      <w:r w:rsidR="00250468">
        <w:rPr>
          <w:bCs/>
          <w:lang w:val="en-US" w:eastAsia="fr-FR"/>
        </w:rPr>
        <w:t>construct</w:t>
      </w:r>
      <w:r>
        <w:rPr>
          <w:bCs/>
          <w:lang w:val="en-US" w:eastAsia="fr-FR"/>
        </w:rPr>
        <w:t xml:space="preserve"> validity</w:t>
      </w:r>
      <w:r w:rsidR="00EA6BFC">
        <w:rPr>
          <w:bCs/>
          <w:lang w:val="en-US" w:eastAsia="fr-FR"/>
        </w:rPr>
        <w:t xml:space="preserve"> in all subgroups (i.e., as a function of gender and ethnicity)</w:t>
      </w:r>
      <w:r>
        <w:rPr>
          <w:bCs/>
          <w:lang w:val="en-US" w:eastAsia="fr-FR"/>
        </w:rPr>
        <w:t xml:space="preserve">, </w:t>
      </w:r>
      <w:r w:rsidR="0050201D">
        <w:rPr>
          <w:bCs/>
          <w:lang w:val="en-US" w:eastAsia="fr-FR"/>
        </w:rPr>
        <w:t xml:space="preserve">at least in terms of the Authentic-Hubristic Pride subscale. To wit, correlations between this factor and measures of body appreciation, subjective happiness, self-esteem, and secure non-striving were all in the expected direction and consistent with our hypotheses in terms of strength. On the other hand, </w:t>
      </w:r>
      <w:r w:rsidR="00D907E0">
        <w:rPr>
          <w:bCs/>
          <w:lang w:val="en-US" w:eastAsia="fr-FR"/>
        </w:rPr>
        <w:t>evidence of con</w:t>
      </w:r>
      <w:r w:rsidR="00AE201B">
        <w:rPr>
          <w:bCs/>
          <w:lang w:val="en-US" w:eastAsia="fr-FR"/>
        </w:rPr>
        <w:t>struct</w:t>
      </w:r>
      <w:r w:rsidR="00D907E0">
        <w:rPr>
          <w:bCs/>
          <w:lang w:val="en-US" w:eastAsia="fr-FR"/>
        </w:rPr>
        <w:t xml:space="preserve"> validity in relation to the Shame-Guilt subscale w</w:t>
      </w:r>
      <w:r w:rsidR="009E13AB">
        <w:rPr>
          <w:bCs/>
          <w:lang w:val="en-US" w:eastAsia="fr-FR"/>
        </w:rPr>
        <w:t>as</w:t>
      </w:r>
      <w:r w:rsidR="00D907E0">
        <w:rPr>
          <w:bCs/>
          <w:lang w:val="en-US" w:eastAsia="fr-FR"/>
        </w:rPr>
        <w:t xml:space="preserve"> more equivocal. Specifically, while associations with subjective happiness were as </w:t>
      </w:r>
      <w:proofErr w:type="spellStart"/>
      <w:r w:rsidR="00D907E0">
        <w:rPr>
          <w:bCs/>
          <w:lang w:val="en-US" w:eastAsia="fr-FR"/>
        </w:rPr>
        <w:t>hypothesised</w:t>
      </w:r>
      <w:proofErr w:type="spellEnd"/>
      <w:r w:rsidR="00D907E0">
        <w:rPr>
          <w:bCs/>
          <w:lang w:val="en-US" w:eastAsia="fr-FR"/>
        </w:rPr>
        <w:t>, all other associations were weak in effect size. In the absence of further data, it is difficult to explain these findings. One possibility, consistent with our explanations above, is that the concept of shame (</w:t>
      </w:r>
      <w:proofErr w:type="spellStart"/>
      <w:r w:rsidR="00D907E0">
        <w:rPr>
          <w:bCs/>
          <w:i/>
          <w:iCs/>
          <w:lang w:val="en-US" w:eastAsia="fr-FR"/>
        </w:rPr>
        <w:t>malu</w:t>
      </w:r>
      <w:proofErr w:type="spellEnd"/>
      <w:r w:rsidR="00D907E0">
        <w:rPr>
          <w:bCs/>
          <w:lang w:val="en-US" w:eastAsia="fr-FR"/>
        </w:rPr>
        <w:t xml:space="preserve">) in the Malaysian context is broader than what is </w:t>
      </w:r>
      <w:r w:rsidR="00D907E0">
        <w:rPr>
          <w:bCs/>
          <w:lang w:val="en-US" w:eastAsia="fr-FR"/>
        </w:rPr>
        <w:lastRenderedPageBreak/>
        <w:t xml:space="preserve">currently being tapped by the BASES shame- and guilt-related items (e.g., it may include concepts associated with body and appearance-related propriety, effacement, and social </w:t>
      </w:r>
      <w:proofErr w:type="spellStart"/>
      <w:r w:rsidR="00D907E0">
        <w:rPr>
          <w:bCs/>
          <w:lang w:val="en-US" w:eastAsia="fr-FR"/>
        </w:rPr>
        <w:t>honour</w:t>
      </w:r>
      <w:proofErr w:type="spellEnd"/>
      <w:r w:rsidR="00D907E0">
        <w:rPr>
          <w:bCs/>
          <w:lang w:val="en-US" w:eastAsia="fr-FR"/>
        </w:rPr>
        <w:t>, which are not currently tapped by the BASES). One possible strategy to further understand these issues would be through the use of an emic approach (</w:t>
      </w:r>
      <w:proofErr w:type="spellStart"/>
      <w:r w:rsidR="00D907E0">
        <w:rPr>
          <w:bCs/>
          <w:lang w:val="en-US" w:eastAsia="fr-FR"/>
        </w:rPr>
        <w:t>Brislin</w:t>
      </w:r>
      <w:proofErr w:type="spellEnd"/>
      <w:r w:rsidR="00D907E0">
        <w:rPr>
          <w:bCs/>
          <w:lang w:val="en-US" w:eastAsia="fr-FR"/>
        </w:rPr>
        <w:t xml:space="preserve"> et al., 1973), wherein item content relevant to Malaysian adults specifically is developed iteratively. Such an approach would require an understanding of the meaning and nature of </w:t>
      </w:r>
      <w:proofErr w:type="spellStart"/>
      <w:r w:rsidR="00D907E0">
        <w:rPr>
          <w:bCs/>
          <w:i/>
          <w:iCs/>
          <w:lang w:val="en-US" w:eastAsia="fr-FR"/>
        </w:rPr>
        <w:t>malu</w:t>
      </w:r>
      <w:proofErr w:type="spellEnd"/>
      <w:r w:rsidR="00D907E0">
        <w:rPr>
          <w:bCs/>
          <w:lang w:val="en-US" w:eastAsia="fr-FR"/>
        </w:rPr>
        <w:t xml:space="preserve"> in the Malaysian context and may have low </w:t>
      </w:r>
      <w:proofErr w:type="spellStart"/>
      <w:r w:rsidR="00D907E0">
        <w:rPr>
          <w:bCs/>
          <w:lang w:val="en-US" w:eastAsia="fr-FR"/>
        </w:rPr>
        <w:t>generali</w:t>
      </w:r>
      <w:r w:rsidR="005875A4">
        <w:rPr>
          <w:bCs/>
          <w:lang w:val="en-US" w:eastAsia="fr-FR"/>
        </w:rPr>
        <w:t>s</w:t>
      </w:r>
      <w:r w:rsidR="00D907E0">
        <w:rPr>
          <w:bCs/>
          <w:lang w:val="en-US" w:eastAsia="fr-FR"/>
        </w:rPr>
        <w:t>ability</w:t>
      </w:r>
      <w:proofErr w:type="spellEnd"/>
      <w:r w:rsidR="00D907E0">
        <w:rPr>
          <w:bCs/>
          <w:lang w:val="en-US" w:eastAsia="fr-FR"/>
        </w:rPr>
        <w:t xml:space="preserve"> beyond Malaysia, </w:t>
      </w:r>
      <w:r w:rsidR="00AE201B">
        <w:rPr>
          <w:bCs/>
          <w:lang w:val="en-US" w:eastAsia="fr-FR"/>
        </w:rPr>
        <w:t xml:space="preserve">but </w:t>
      </w:r>
      <w:r w:rsidR="00D907E0">
        <w:rPr>
          <w:bCs/>
          <w:lang w:val="en-US" w:eastAsia="fr-FR"/>
        </w:rPr>
        <w:t xml:space="preserve">it would provide a more thorough understanding of body and appearance-related self-conscious emotions in Malaysian adults. </w:t>
      </w:r>
    </w:p>
    <w:p w14:paraId="71E7A733" w14:textId="6B9CEA13" w:rsidR="00B72718" w:rsidRDefault="004B65DE" w:rsidP="005354F8">
      <w:pPr>
        <w:widowControl w:val="0"/>
        <w:spacing w:line="480" w:lineRule="auto"/>
      </w:pPr>
      <w:r>
        <w:rPr>
          <w:bCs/>
          <w:lang w:val="en-US" w:eastAsia="fr-FR"/>
        </w:rPr>
        <w:tab/>
        <w:t>There are a number of limitations to the present study, which we acknowledge. First, we only recruited Malay and Chinese participants to the present study. Although these ethnic groups make up the majority of the Malaysian population (</w:t>
      </w:r>
      <w:r w:rsidRPr="007E088C">
        <w:t>Department of Statistics Malaysia, 2018</w:t>
      </w:r>
      <w:r>
        <w:t>), it will be important in future work to extend our findings to other minority ethnic groups in Malaysia</w:t>
      </w:r>
      <w:r w:rsidR="00655A82">
        <w:t xml:space="preserve"> so as to established the generalisability of our findings</w:t>
      </w:r>
      <w:r>
        <w:t>.</w:t>
      </w:r>
      <w:r w:rsidR="00AE201B">
        <w:t xml:space="preserve"> Likewise, given the high proportion of participants who had completed tertiary education, it will be important to replicate our work with more representative samples in terms of education specifically and socioeconomic status more generally.</w:t>
      </w:r>
      <w:r>
        <w:t xml:space="preserve"> </w:t>
      </w:r>
      <w:r w:rsidR="002A1567">
        <w:t xml:space="preserve">In a related vein, although </w:t>
      </w:r>
      <w:r w:rsidR="00FD6C20">
        <w:t xml:space="preserve">Bahasa </w:t>
      </w:r>
      <w:r w:rsidR="002A1567">
        <w:t>Malay</w:t>
      </w:r>
      <w:r w:rsidR="00FD6C20">
        <w:t>sia</w:t>
      </w:r>
      <w:r w:rsidR="002A1567">
        <w:t xml:space="preserve"> is the national language of Malaysia, it is more likely to be the first language of Malays, rather than Chinese individuals. As such, there may be value to considering the extent to which our results are a function of linguistic limitations (</w:t>
      </w:r>
      <w:r w:rsidR="00FD6C20">
        <w:t>i.e.</w:t>
      </w:r>
      <w:r w:rsidR="002A1567">
        <w:t xml:space="preserve">, whether our findings would be replicated if Chinese participants completed the BASES in a Chinese </w:t>
      </w:r>
      <w:r w:rsidR="003C543A">
        <w:t>translation</w:t>
      </w:r>
      <w:r w:rsidR="002A1567">
        <w:t xml:space="preserve">). There are other sample-related ways in which the present study could be extended, such as through an examination of invariance across urbanicity, which </w:t>
      </w:r>
      <w:r w:rsidR="00AE201B">
        <w:t>has</w:t>
      </w:r>
      <w:r w:rsidR="002A1567">
        <w:t xml:space="preserve"> been hypothesised as being relevant to body image outcomes in Malaysia (Swami, 2015; Swami &amp; Barron, 2017). In addition, our study was limited in terms of its assessment of various forms of validity (e.g., predictive validity), as </w:t>
      </w:r>
      <w:r w:rsidR="002A1567">
        <w:lastRenderedPageBreak/>
        <w:t xml:space="preserve">well as the absence of estimates of test-retest reliability. </w:t>
      </w:r>
      <w:r w:rsidR="00B72718">
        <w:t>Relatedly, the additional measures included in the survey package to assess con</w:t>
      </w:r>
      <w:r w:rsidR="00AE201B">
        <w:t>struct</w:t>
      </w:r>
      <w:r w:rsidR="00B72718">
        <w:t xml:space="preserve"> validity were all positively-</w:t>
      </w:r>
      <w:proofErr w:type="spellStart"/>
      <w:r w:rsidR="00B72718">
        <w:t>valenced</w:t>
      </w:r>
      <w:proofErr w:type="spellEnd"/>
      <w:r w:rsidR="00B72718">
        <w:t>, and in future work it would be useful to include additional instruments that assess negative-valanced outcomes (e.g., body dissatisfaction).</w:t>
      </w:r>
    </w:p>
    <w:p w14:paraId="31096161" w14:textId="25FE36E9" w:rsidR="002A1567" w:rsidRDefault="002A1567" w:rsidP="005354F8">
      <w:pPr>
        <w:widowControl w:val="0"/>
        <w:spacing w:line="480" w:lineRule="auto"/>
      </w:pPr>
      <w:r>
        <w:tab/>
        <w:t xml:space="preserve">These limiting considerations aside, our results suggest that the hypothesised 4-factor structure of BASES scores was not supported in the interdependent context of Malaysia. Instead, our use of an EFA-to-ESEM framework of analysis supported a 2-factor solution that diverges from all previous reports of the factor structure of the BASES. </w:t>
      </w:r>
      <w:r w:rsidR="00AF4412">
        <w:t xml:space="preserve">For scholars intending to use the BASES with Malay-speaking populations, our preliminary recommendation is that </w:t>
      </w:r>
      <w:r w:rsidR="00AF4412">
        <w:rPr>
          <w:bCs/>
          <w:lang w:val="en-US" w:eastAsia="fr-FR"/>
        </w:rPr>
        <w:t xml:space="preserve">BASES scores are computed in accordance with the 2-dimensional model reported here – preliminary because more work can be done to assess additional psychometric properties of the Malay BASES. More generally, </w:t>
      </w:r>
      <w:r>
        <w:t xml:space="preserve">we recommend that scholars interested in body and appearance-related self-conscious emotions pay closer attention to how the construct is measured and operationalised. While it may be that the 2-dimensional model is limited to interdependent contexts (or, indeed, to the Malaysian context), it is also possible that </w:t>
      </w:r>
      <w:r w:rsidR="00DD0D1E">
        <w:t>previous studies have rendered this 2-dimensional model less likely given the sole use of CFA. An important next step for researchers working on the BASES, therefore, would be to reconsider the extent to which the 4-factor model offers better fit over the 2-factor model reported here. Doing so would allow us to better understand whether the present results are a function of culture or improved analytic method compared to previous work.</w:t>
      </w:r>
    </w:p>
    <w:p w14:paraId="248D6149" w14:textId="63A65655" w:rsidR="005875A4" w:rsidRDefault="005875A4" w:rsidP="00086491">
      <w:pPr>
        <w:pStyle w:val="Heading1"/>
      </w:pPr>
      <w:r>
        <w:t>Footnotes</w:t>
      </w:r>
    </w:p>
    <w:p w14:paraId="7F4AE07A" w14:textId="4EA1EC25" w:rsidR="005875A4" w:rsidRPr="005875A4" w:rsidRDefault="005875A4" w:rsidP="007259E3">
      <w:pPr>
        <w:spacing w:line="480" w:lineRule="auto"/>
        <w:rPr>
          <w:vertAlign w:val="superscript"/>
        </w:rPr>
      </w:pPr>
      <w:r w:rsidRPr="005875A4">
        <w:rPr>
          <w:vertAlign w:val="superscript"/>
        </w:rPr>
        <w:t>1</w:t>
      </w:r>
      <w:r w:rsidR="007259E3" w:rsidRPr="007259E3">
        <w:rPr>
          <w:lang w:eastAsia="en-US"/>
        </w:rPr>
        <w:t xml:space="preserve"> </w:t>
      </w:r>
      <w:r w:rsidR="007259E3" w:rsidRPr="003642D0">
        <w:rPr>
          <w:lang w:eastAsia="en-US"/>
        </w:rPr>
        <w:t>T</w:t>
      </w:r>
      <w:r w:rsidR="007259E3" w:rsidRPr="003642D0">
        <w:rPr>
          <w:color w:val="000000"/>
          <w:lang w:eastAsia="fr-CA"/>
        </w:rPr>
        <w:t xml:space="preserve">he appropriateness of the sample sizes used in the present study was determined using a Monte Carlo simulation conducted with </w:t>
      </w:r>
      <w:proofErr w:type="spellStart"/>
      <w:r w:rsidR="007259E3" w:rsidRPr="003642D0">
        <w:rPr>
          <w:color w:val="000000"/>
          <w:lang w:eastAsia="fr-CA"/>
        </w:rPr>
        <w:t>M</w:t>
      </w:r>
      <w:r w:rsidR="007259E3" w:rsidRPr="007259E3">
        <w:rPr>
          <w:iCs/>
          <w:color w:val="000000"/>
          <w:lang w:eastAsia="fr-CA"/>
        </w:rPr>
        <w:t>plus</w:t>
      </w:r>
      <w:proofErr w:type="spellEnd"/>
      <w:r w:rsidR="007259E3" w:rsidRPr="003642D0">
        <w:rPr>
          <w:color w:val="000000"/>
          <w:lang w:eastAsia="fr-CA"/>
        </w:rPr>
        <w:t xml:space="preserve"> 8.6 and following the guidelines provided by </w:t>
      </w:r>
      <w:proofErr w:type="spellStart"/>
      <w:r w:rsidR="007259E3" w:rsidRPr="003642D0">
        <w:rPr>
          <w:color w:val="000000"/>
          <w:lang w:eastAsia="fr-CA"/>
        </w:rPr>
        <w:t>Muthén</w:t>
      </w:r>
      <w:proofErr w:type="spellEnd"/>
      <w:r w:rsidR="007259E3" w:rsidRPr="003642D0">
        <w:rPr>
          <w:color w:val="000000"/>
          <w:lang w:eastAsia="fr-CA"/>
        </w:rPr>
        <w:t xml:space="preserve"> and </w:t>
      </w:r>
      <w:proofErr w:type="spellStart"/>
      <w:r w:rsidR="007259E3" w:rsidRPr="003642D0">
        <w:rPr>
          <w:color w:val="000000"/>
          <w:lang w:eastAsia="fr-CA"/>
        </w:rPr>
        <w:t>Muthén</w:t>
      </w:r>
      <w:proofErr w:type="spellEnd"/>
      <w:r w:rsidR="007259E3" w:rsidRPr="003642D0">
        <w:rPr>
          <w:color w:val="000000"/>
          <w:lang w:eastAsia="fr-CA"/>
        </w:rPr>
        <w:t xml:space="preserve"> (2002). </w:t>
      </w:r>
      <w:r w:rsidR="007259E3" w:rsidRPr="003C0FBC">
        <w:rPr>
          <w:color w:val="000000"/>
          <w:lang w:eastAsia="fr-CA"/>
        </w:rPr>
        <w:t xml:space="preserve">The population model was specified using the data from the first split-half subsample and the second split-half subsample, and the parameter estimates from </w:t>
      </w:r>
      <w:r w:rsidR="007259E3" w:rsidRPr="003C0FBC">
        <w:rPr>
          <w:color w:val="000000"/>
          <w:lang w:eastAsia="fr-CA"/>
        </w:rPr>
        <w:lastRenderedPageBreak/>
        <w:t>the 2-factor EFA and ESEM with 1</w:t>
      </w:r>
      <w:r w:rsidR="007259E3" w:rsidRPr="003642D0">
        <w:rPr>
          <w:color w:val="000000"/>
          <w:lang w:eastAsia="fr-CA"/>
        </w:rPr>
        <w:t>0</w:t>
      </w:r>
      <w:r w:rsidR="007259E3" w:rsidRPr="003C0FBC">
        <w:rPr>
          <w:color w:val="000000"/>
          <w:lang w:eastAsia="fr-CA"/>
        </w:rPr>
        <w:t xml:space="preserve">,000 replications. </w:t>
      </w:r>
      <w:r w:rsidR="007259E3" w:rsidRPr="003642D0">
        <w:rPr>
          <w:color w:val="000000"/>
          <w:lang w:eastAsia="fr-CA"/>
        </w:rPr>
        <w:t xml:space="preserve">The focus of the power estimation in these models was </w:t>
      </w:r>
      <w:r w:rsidR="007259E3">
        <w:rPr>
          <w:color w:val="000000"/>
          <w:lang w:eastAsia="fr-CA"/>
        </w:rPr>
        <w:t xml:space="preserve">on </w:t>
      </w:r>
      <w:r w:rsidR="007259E3" w:rsidRPr="003642D0">
        <w:rPr>
          <w:color w:val="000000"/>
          <w:lang w:eastAsia="fr-CA"/>
        </w:rPr>
        <w:t>the main loadings and the latent factor correlation between the 2-factor of the BASES.</w:t>
      </w:r>
      <w:r w:rsidR="007259E3" w:rsidRPr="003C0FBC">
        <w:rPr>
          <w:color w:val="000000"/>
          <w:lang w:eastAsia="fr-CA"/>
        </w:rPr>
        <w:t xml:space="preserve"> </w:t>
      </w:r>
      <w:r w:rsidR="007259E3">
        <w:rPr>
          <w:color w:val="000000"/>
          <w:lang w:eastAsia="fr-CA"/>
        </w:rPr>
        <w:t>R</w:t>
      </w:r>
      <w:r w:rsidR="007259E3" w:rsidRPr="003642D0">
        <w:rPr>
          <w:color w:val="000000"/>
          <w:lang w:eastAsia="fr-CA"/>
        </w:rPr>
        <w:t xml:space="preserve">esults showed that the </w:t>
      </w:r>
      <w:proofErr w:type="spellStart"/>
      <w:r w:rsidR="007259E3" w:rsidRPr="003642D0">
        <w:rPr>
          <w:color w:val="000000"/>
          <w:lang w:eastAsia="fr-CA"/>
        </w:rPr>
        <w:t>Muthén</w:t>
      </w:r>
      <w:proofErr w:type="spellEnd"/>
      <w:r w:rsidR="007259E3" w:rsidRPr="003642D0">
        <w:rPr>
          <w:color w:val="000000"/>
          <w:lang w:eastAsia="fr-CA"/>
        </w:rPr>
        <w:t xml:space="preserve"> and </w:t>
      </w:r>
      <w:proofErr w:type="spellStart"/>
      <w:r w:rsidR="007259E3" w:rsidRPr="003642D0">
        <w:rPr>
          <w:color w:val="000000"/>
          <w:lang w:eastAsia="fr-CA"/>
        </w:rPr>
        <w:t>Muthén’s</w:t>
      </w:r>
      <w:proofErr w:type="spellEnd"/>
      <w:r w:rsidR="007259E3" w:rsidRPr="003642D0">
        <w:rPr>
          <w:color w:val="000000"/>
          <w:lang w:eastAsia="fr-CA"/>
        </w:rPr>
        <w:t xml:space="preserve"> (2002) criteria were satisfied for </w:t>
      </w:r>
      <w:r w:rsidR="007259E3" w:rsidRPr="003642D0">
        <w:rPr>
          <w:color w:val="000000"/>
          <w:lang w:val="en-US" w:eastAsia="fr-CA"/>
        </w:rPr>
        <w:t>EFA and ESEM analyses</w:t>
      </w:r>
      <w:r w:rsidR="007259E3" w:rsidRPr="003C0FBC">
        <w:rPr>
          <w:color w:val="000000"/>
          <w:lang w:eastAsia="fr-CA"/>
        </w:rPr>
        <w:t xml:space="preserve"> [</w:t>
      </w:r>
      <w:r w:rsidR="007259E3">
        <w:rPr>
          <w:color w:val="000000"/>
          <w:lang w:eastAsia="fr-CA"/>
        </w:rPr>
        <w:t xml:space="preserve">i.e., </w:t>
      </w:r>
      <w:r w:rsidR="007259E3" w:rsidRPr="003642D0">
        <w:rPr>
          <w:color w:val="000000"/>
          <w:lang w:val="en-US" w:eastAsia="fr-CA"/>
        </w:rPr>
        <w:t>lack of bias of parameters (≤</w:t>
      </w:r>
      <w:r w:rsidR="007259E3">
        <w:rPr>
          <w:color w:val="000000"/>
          <w:lang w:val="en-US" w:eastAsia="fr-CA"/>
        </w:rPr>
        <w:t xml:space="preserve"> </w:t>
      </w:r>
      <w:r w:rsidR="007259E3" w:rsidRPr="003642D0">
        <w:rPr>
          <w:color w:val="000000"/>
          <w:lang w:val="en-US" w:eastAsia="fr-CA"/>
        </w:rPr>
        <w:t>10% for any parameter</w:t>
      </w:r>
      <w:r w:rsidR="007259E3">
        <w:rPr>
          <w:color w:val="000000"/>
          <w:lang w:val="en-US" w:eastAsia="fr-CA"/>
        </w:rPr>
        <w:t xml:space="preserve"> in the model</w:t>
      </w:r>
      <w:r w:rsidR="007259E3" w:rsidRPr="003642D0">
        <w:rPr>
          <w:color w:val="000000"/>
          <w:lang w:val="en-US" w:eastAsia="fr-CA"/>
        </w:rPr>
        <w:t>) and standard errors (≤</w:t>
      </w:r>
      <w:r w:rsidR="007259E3">
        <w:rPr>
          <w:color w:val="000000"/>
          <w:lang w:val="en-US" w:eastAsia="fr-CA"/>
        </w:rPr>
        <w:t xml:space="preserve"> </w:t>
      </w:r>
      <w:r w:rsidR="007259E3" w:rsidRPr="003642D0">
        <w:rPr>
          <w:color w:val="000000"/>
          <w:lang w:val="en-US" w:eastAsia="fr-CA"/>
        </w:rPr>
        <w:t xml:space="preserve">5% for </w:t>
      </w:r>
      <w:r w:rsidR="007259E3" w:rsidRPr="003642D0">
        <w:rPr>
          <w:color w:val="000000"/>
          <w:lang w:eastAsia="fr-CA"/>
        </w:rPr>
        <w:t xml:space="preserve">main loadings and the latent factor correlation </w:t>
      </w:r>
      <w:r w:rsidR="007259E3" w:rsidRPr="003642D0">
        <w:rPr>
          <w:color w:val="000000"/>
          <w:lang w:val="en-US" w:eastAsia="fr-CA"/>
        </w:rPr>
        <w:t>and ≤</w:t>
      </w:r>
      <w:r w:rsidR="007259E3">
        <w:rPr>
          <w:color w:val="000000"/>
          <w:lang w:val="en-US" w:eastAsia="fr-CA"/>
        </w:rPr>
        <w:t xml:space="preserve"> </w:t>
      </w:r>
      <w:r w:rsidR="007259E3" w:rsidRPr="003642D0">
        <w:rPr>
          <w:color w:val="000000"/>
          <w:lang w:val="en-US" w:eastAsia="fr-CA"/>
        </w:rPr>
        <w:t xml:space="preserve">10% for any </w:t>
      </w:r>
      <w:r w:rsidR="007259E3">
        <w:rPr>
          <w:color w:val="000000"/>
          <w:lang w:val="en-US" w:eastAsia="fr-CA"/>
        </w:rPr>
        <w:t xml:space="preserve">other </w:t>
      </w:r>
      <w:r w:rsidR="007259E3" w:rsidRPr="00981093">
        <w:rPr>
          <w:color w:val="000000"/>
          <w:lang w:val="en-US" w:eastAsia="fr-CA"/>
        </w:rPr>
        <w:t>parameter in the model</w:t>
      </w:r>
      <w:r w:rsidR="007259E3" w:rsidRPr="003642D0">
        <w:rPr>
          <w:color w:val="000000"/>
          <w:lang w:val="en-US" w:eastAsia="fr-CA"/>
        </w:rPr>
        <w:t>), and coverage of the 95% confidence interval rang</w:t>
      </w:r>
      <w:r w:rsidR="007259E3">
        <w:rPr>
          <w:color w:val="000000"/>
          <w:lang w:val="en-US" w:eastAsia="fr-CA"/>
        </w:rPr>
        <w:t>ing</w:t>
      </w:r>
      <w:r w:rsidR="007259E3" w:rsidRPr="003642D0">
        <w:rPr>
          <w:color w:val="000000"/>
          <w:lang w:val="en-US" w:eastAsia="fr-CA"/>
        </w:rPr>
        <w:t xml:space="preserve"> from .91 to</w:t>
      </w:r>
      <w:r w:rsidR="007259E3">
        <w:rPr>
          <w:color w:val="000000"/>
          <w:lang w:val="en-US" w:eastAsia="fr-CA"/>
        </w:rPr>
        <w:t xml:space="preserve"> </w:t>
      </w:r>
      <w:r w:rsidR="007259E3" w:rsidRPr="003642D0">
        <w:rPr>
          <w:color w:val="000000"/>
          <w:lang w:val="en-US" w:eastAsia="fr-CA"/>
        </w:rPr>
        <w:t>.98</w:t>
      </w:r>
      <w:r w:rsidR="007259E3">
        <w:rPr>
          <w:color w:val="000000"/>
          <w:lang w:val="en-US" w:eastAsia="fr-CA"/>
        </w:rPr>
        <w:t>]</w:t>
      </w:r>
      <w:r w:rsidR="007259E3" w:rsidRPr="003642D0">
        <w:rPr>
          <w:color w:val="000000"/>
          <w:lang w:val="en-US" w:eastAsia="fr-CA"/>
        </w:rPr>
        <w:t>.</w:t>
      </w:r>
      <w:r w:rsidR="007259E3">
        <w:rPr>
          <w:color w:val="000000"/>
          <w:lang w:val="en-US" w:eastAsia="fr-CA"/>
        </w:rPr>
        <w:t xml:space="preserve"> </w:t>
      </w:r>
      <w:r w:rsidR="007259E3" w:rsidRPr="003642D0">
        <w:rPr>
          <w:color w:val="000000"/>
          <w:lang w:val="en-US" w:eastAsia="fr-CA"/>
        </w:rPr>
        <w:t xml:space="preserve">Therefore, </w:t>
      </w:r>
      <w:r w:rsidR="007259E3" w:rsidRPr="003C0FBC">
        <w:rPr>
          <w:color w:val="000000"/>
          <w:lang w:val="en-US" w:eastAsia="fr-CA"/>
        </w:rPr>
        <w:t xml:space="preserve">the statistical power </w:t>
      </w:r>
      <w:r w:rsidR="007259E3" w:rsidRPr="003642D0">
        <w:rPr>
          <w:color w:val="000000"/>
          <w:lang w:val="en-US" w:eastAsia="fr-CA"/>
        </w:rPr>
        <w:t xml:space="preserve">of </w:t>
      </w:r>
      <w:r w:rsidR="007259E3" w:rsidRPr="003642D0">
        <w:rPr>
          <w:color w:val="000000"/>
          <w:lang w:eastAsia="fr-CA"/>
        </w:rPr>
        <w:t xml:space="preserve">main loadings and the latent factor correlation </w:t>
      </w:r>
      <w:r w:rsidR="007259E3">
        <w:rPr>
          <w:color w:val="000000"/>
          <w:lang w:eastAsia="fr-CA"/>
        </w:rPr>
        <w:t xml:space="preserve">(ranging from 78% to 100%) </w:t>
      </w:r>
      <w:r w:rsidR="007259E3" w:rsidRPr="003C0FBC">
        <w:rPr>
          <w:color w:val="000000"/>
          <w:lang w:val="en-US" w:eastAsia="fr-CA"/>
        </w:rPr>
        <w:t xml:space="preserve">was </w:t>
      </w:r>
      <w:r w:rsidR="007259E3" w:rsidRPr="003642D0">
        <w:rPr>
          <w:color w:val="000000"/>
          <w:lang w:val="en-US" w:eastAsia="fr-CA"/>
        </w:rPr>
        <w:t xml:space="preserve">inspected and </w:t>
      </w:r>
      <w:r w:rsidR="007259E3" w:rsidRPr="003C0FBC">
        <w:rPr>
          <w:color w:val="000000"/>
          <w:lang w:val="en-US" w:eastAsia="fr-CA"/>
        </w:rPr>
        <w:t xml:space="preserve">indicates that the current subsample sizes were </w:t>
      </w:r>
      <w:r w:rsidR="007259E3">
        <w:rPr>
          <w:color w:val="000000"/>
          <w:lang w:val="en-US" w:eastAsia="fr-CA"/>
        </w:rPr>
        <w:t>appropriate</w:t>
      </w:r>
      <w:r w:rsidR="007259E3" w:rsidRPr="003C0FBC">
        <w:rPr>
          <w:color w:val="000000"/>
          <w:lang w:val="en-US" w:eastAsia="fr-CA"/>
        </w:rPr>
        <w:t>.</w:t>
      </w:r>
    </w:p>
    <w:p w14:paraId="6CEC8B77" w14:textId="77777777" w:rsidR="005875A4" w:rsidRPr="005875A4" w:rsidRDefault="005875A4" w:rsidP="005875A4">
      <w:pPr>
        <w:widowControl w:val="0"/>
        <w:spacing w:line="480" w:lineRule="auto"/>
        <w:rPr>
          <w:b/>
          <w:bCs/>
          <w:lang w:val="en-US" w:eastAsia="fr-FR"/>
        </w:rPr>
      </w:pPr>
    </w:p>
    <w:p w14:paraId="556A2684" w14:textId="074A4D99" w:rsidR="004F6F40" w:rsidRPr="007E088C" w:rsidRDefault="004F6F40"/>
    <w:p w14:paraId="6F50D294" w14:textId="77777777" w:rsidR="00417D43" w:rsidRDefault="00417D43">
      <w:pPr>
        <w:rPr>
          <w:b/>
          <w:bCs/>
        </w:rPr>
      </w:pPr>
      <w:r>
        <w:rPr>
          <w:b/>
          <w:bCs/>
        </w:rPr>
        <w:br w:type="page"/>
      </w:r>
    </w:p>
    <w:p w14:paraId="251C95F9" w14:textId="535E9A43" w:rsidR="007B2068" w:rsidRPr="007E088C" w:rsidRDefault="004F6F40" w:rsidP="00086491">
      <w:pPr>
        <w:pStyle w:val="Heading1"/>
      </w:pPr>
      <w:r w:rsidRPr="007E088C">
        <w:lastRenderedPageBreak/>
        <w:t>References</w:t>
      </w:r>
    </w:p>
    <w:p w14:paraId="24DFE446" w14:textId="46F4F064" w:rsidR="002E03AA" w:rsidRPr="007E088C" w:rsidRDefault="002E03AA" w:rsidP="002E03AA">
      <w:pPr>
        <w:spacing w:line="480" w:lineRule="auto"/>
        <w:ind w:left="567" w:hanging="567"/>
        <w:rPr>
          <w:rStyle w:val="title-text"/>
          <w:color w:val="000000" w:themeColor="text1"/>
        </w:rPr>
      </w:pPr>
      <w:r w:rsidRPr="007E088C">
        <w:t xml:space="preserve">Alcaraz-Ibáñez, M., &amp; Sicilia, A. (2018). </w:t>
      </w:r>
      <w:r w:rsidRPr="007E088C">
        <w:rPr>
          <w:rStyle w:val="title-text"/>
          <w:color w:val="000000" w:themeColor="text1"/>
        </w:rPr>
        <w:t xml:space="preserve">Psychometric evaluation and sex invariance of the Spanish version of the Body and Appearance Self-Conscious Emotions Scale. </w:t>
      </w:r>
      <w:r w:rsidRPr="007E088C">
        <w:rPr>
          <w:rStyle w:val="title-text"/>
          <w:i/>
          <w:iCs/>
          <w:color w:val="000000" w:themeColor="text1"/>
        </w:rPr>
        <w:t>Body Image</w:t>
      </w:r>
      <w:r w:rsidRPr="007E088C">
        <w:rPr>
          <w:rStyle w:val="title-text"/>
          <w:color w:val="000000" w:themeColor="text1"/>
        </w:rPr>
        <w:t xml:space="preserve">, </w:t>
      </w:r>
      <w:r w:rsidRPr="007E088C">
        <w:rPr>
          <w:rStyle w:val="title-text"/>
          <w:i/>
          <w:iCs/>
          <w:color w:val="000000" w:themeColor="text1"/>
        </w:rPr>
        <w:t>25</w:t>
      </w:r>
      <w:r w:rsidRPr="007E088C">
        <w:rPr>
          <w:rStyle w:val="title-text"/>
          <w:color w:val="000000" w:themeColor="text1"/>
        </w:rPr>
        <w:t xml:space="preserve">, 78-84. </w:t>
      </w:r>
      <w:hyperlink r:id="rId8" w:history="1">
        <w:r w:rsidRPr="007E088C">
          <w:rPr>
            <w:rStyle w:val="Hyperlink"/>
          </w:rPr>
          <w:t>https://doi.org/10.1016/j.bodyim.2018.02.006</w:t>
        </w:r>
      </w:hyperlink>
    </w:p>
    <w:p w14:paraId="3DB6FAEE" w14:textId="199DBC7B" w:rsidR="00BD22B6" w:rsidRDefault="00BD22B6" w:rsidP="002E03AA">
      <w:pPr>
        <w:spacing w:line="480" w:lineRule="auto"/>
        <w:ind w:left="567" w:hanging="567"/>
        <w:rPr>
          <w:rStyle w:val="Hyperlink"/>
        </w:rPr>
      </w:pPr>
      <w:r w:rsidRPr="007E088C">
        <w:t xml:space="preserve">Alcaraz-Ibáñez, M., Sicilia, A., Dumitru, D. C., </w:t>
      </w:r>
      <w:proofErr w:type="spellStart"/>
      <w:r w:rsidRPr="007E088C">
        <w:t>Paterna</w:t>
      </w:r>
      <w:proofErr w:type="spellEnd"/>
      <w:r w:rsidRPr="007E088C">
        <w:t xml:space="preserve">, A., &amp; Griffiths, M. D. (2019). Examining the relationship between fitness-related self-conscious emotions, disordered eating symptoms, and morbid exercise </w:t>
      </w:r>
      <w:proofErr w:type="spellStart"/>
      <w:r w:rsidRPr="007E088C">
        <w:t>behavior</w:t>
      </w:r>
      <w:proofErr w:type="spellEnd"/>
      <w:r w:rsidRPr="007E088C">
        <w:t xml:space="preserve">: An exploratory study. </w:t>
      </w:r>
      <w:r w:rsidRPr="007E088C">
        <w:rPr>
          <w:i/>
          <w:iCs/>
        </w:rPr>
        <w:t xml:space="preserve">Journal of </w:t>
      </w:r>
      <w:proofErr w:type="spellStart"/>
      <w:r w:rsidRPr="007E088C">
        <w:rPr>
          <w:i/>
          <w:iCs/>
        </w:rPr>
        <w:t>Behavioral</w:t>
      </w:r>
      <w:proofErr w:type="spellEnd"/>
      <w:r w:rsidRPr="007E088C">
        <w:rPr>
          <w:i/>
          <w:iCs/>
        </w:rPr>
        <w:t xml:space="preserve"> Addictions</w:t>
      </w:r>
      <w:r w:rsidRPr="007E088C">
        <w:t xml:space="preserve">, </w:t>
      </w:r>
      <w:r w:rsidRPr="007E088C">
        <w:rPr>
          <w:i/>
          <w:iCs/>
        </w:rPr>
        <w:t>8</w:t>
      </w:r>
      <w:r w:rsidRPr="007E088C">
        <w:t xml:space="preserve">(3), 603-612. </w:t>
      </w:r>
      <w:hyperlink r:id="rId9" w:history="1">
        <w:r w:rsidRPr="007E088C">
          <w:rPr>
            <w:rStyle w:val="Hyperlink"/>
          </w:rPr>
          <w:t>https://doi.org/10.1556/2006.8.2019.43</w:t>
        </w:r>
      </w:hyperlink>
    </w:p>
    <w:p w14:paraId="53547C3F" w14:textId="2887995D" w:rsidR="00372784" w:rsidRDefault="00372784" w:rsidP="002E03AA">
      <w:pPr>
        <w:spacing w:line="480" w:lineRule="auto"/>
        <w:ind w:left="567" w:hanging="567"/>
      </w:pPr>
      <w:r>
        <w:t xml:space="preserve">Aloysius, M., &amp; Syed </w:t>
      </w:r>
      <w:proofErr w:type="spellStart"/>
      <w:r>
        <w:t>Jamaludin</w:t>
      </w:r>
      <w:proofErr w:type="spellEnd"/>
      <w:r>
        <w:t xml:space="preserve">, S. S. (2018). Breastfeeding in public: A study of attitudes and perception among Malay undergraduates in </w:t>
      </w:r>
      <w:proofErr w:type="spellStart"/>
      <w:r>
        <w:t>Universiti</w:t>
      </w:r>
      <w:proofErr w:type="spellEnd"/>
      <w:r>
        <w:t xml:space="preserve"> Sains Malaysia. </w:t>
      </w:r>
      <w:r>
        <w:rPr>
          <w:i/>
          <w:iCs/>
        </w:rPr>
        <w:t>Geografia</w:t>
      </w:r>
      <w:r>
        <w:t xml:space="preserve">, </w:t>
      </w:r>
      <w:r>
        <w:rPr>
          <w:i/>
          <w:iCs/>
        </w:rPr>
        <w:t>14</w:t>
      </w:r>
      <w:r>
        <w:t xml:space="preserve">(2), 212-224. </w:t>
      </w:r>
      <w:hyperlink r:id="rId10" w:history="1">
        <w:r w:rsidRPr="00E72FBC">
          <w:rPr>
            <w:rStyle w:val="Hyperlink"/>
          </w:rPr>
          <w:t>https://doi.org/10.17576/geo-2018-1404-12</w:t>
        </w:r>
      </w:hyperlink>
    </w:p>
    <w:p w14:paraId="496034A0" w14:textId="77777777" w:rsidR="008F4AE4" w:rsidRPr="007E088C" w:rsidRDefault="008F4AE4" w:rsidP="008F4AE4">
      <w:pPr>
        <w:spacing w:line="480" w:lineRule="auto"/>
        <w:ind w:left="567" w:hanging="567"/>
        <w:rPr>
          <w:rStyle w:val="Hyperlink"/>
          <w:lang w:val="fi-FI"/>
        </w:rPr>
      </w:pPr>
      <w:proofErr w:type="spellStart"/>
      <w:r w:rsidRPr="007E088C">
        <w:t>Asparouhov</w:t>
      </w:r>
      <w:proofErr w:type="spellEnd"/>
      <w:r w:rsidRPr="007E088C">
        <w:t xml:space="preserve">, T., &amp; </w:t>
      </w:r>
      <w:proofErr w:type="spellStart"/>
      <w:r w:rsidRPr="007E088C">
        <w:t>Muthén</w:t>
      </w:r>
      <w:proofErr w:type="spellEnd"/>
      <w:r w:rsidRPr="007E088C">
        <w:t xml:space="preserve">, B. (2009). Exploratory structural equation </w:t>
      </w:r>
      <w:proofErr w:type="spellStart"/>
      <w:r w:rsidRPr="007E088C">
        <w:t>modeling</w:t>
      </w:r>
      <w:proofErr w:type="spellEnd"/>
      <w:r w:rsidRPr="007E088C">
        <w:t xml:space="preserve">. </w:t>
      </w:r>
      <w:r w:rsidRPr="007E088C">
        <w:rPr>
          <w:i/>
          <w:iCs/>
        </w:rPr>
        <w:t xml:space="preserve">Structural Equation </w:t>
      </w:r>
      <w:proofErr w:type="spellStart"/>
      <w:r w:rsidRPr="007E088C">
        <w:rPr>
          <w:i/>
          <w:iCs/>
        </w:rPr>
        <w:t>Modeling</w:t>
      </w:r>
      <w:proofErr w:type="spellEnd"/>
      <w:r w:rsidRPr="007E088C">
        <w:t xml:space="preserve">, </w:t>
      </w:r>
      <w:r w:rsidRPr="007E088C">
        <w:rPr>
          <w:i/>
          <w:iCs/>
        </w:rPr>
        <w:t>16</w:t>
      </w:r>
      <w:r w:rsidRPr="007E088C">
        <w:t xml:space="preserve">(3), 397-438. </w:t>
      </w:r>
      <w:hyperlink r:id="rId11" w:history="1">
        <w:r w:rsidRPr="007E088C">
          <w:rPr>
            <w:rStyle w:val="Hyperlink"/>
            <w:lang w:val="fi-FI"/>
          </w:rPr>
          <w:t>https://doi.org/10.1080/1075510903008204</w:t>
        </w:r>
      </w:hyperlink>
    </w:p>
    <w:p w14:paraId="6AD6B164" w14:textId="183D6107" w:rsidR="008F4AE4" w:rsidRPr="007E088C" w:rsidRDefault="008F4AE4" w:rsidP="008F4AE4">
      <w:pPr>
        <w:spacing w:line="480" w:lineRule="auto"/>
        <w:ind w:left="567" w:hanging="567"/>
        <w:rPr>
          <w:rStyle w:val="Hyperlink"/>
          <w:lang w:val="fr-FR"/>
        </w:rPr>
      </w:pPr>
      <w:r w:rsidRPr="007E088C">
        <w:rPr>
          <w:lang w:val="fi-FI"/>
        </w:rPr>
        <w:t xml:space="preserve">Asparouhov, T., Muthén, B., &amp; Morin, A. J. S. (2015). </w:t>
      </w:r>
      <w:r w:rsidRPr="007E088C">
        <w:t xml:space="preserve">Bayesian structural equation </w:t>
      </w:r>
      <w:proofErr w:type="spellStart"/>
      <w:r w:rsidRPr="007E088C">
        <w:t>modeling</w:t>
      </w:r>
      <w:proofErr w:type="spellEnd"/>
      <w:r w:rsidRPr="007E088C">
        <w:t xml:space="preserve"> with cross-loadings and residual covariances: Comments on </w:t>
      </w:r>
      <w:proofErr w:type="spellStart"/>
      <w:r w:rsidRPr="007E088C">
        <w:t>Stromeyer</w:t>
      </w:r>
      <w:proofErr w:type="spellEnd"/>
      <w:r w:rsidRPr="007E088C">
        <w:t xml:space="preserve"> et al. </w:t>
      </w:r>
      <w:r w:rsidRPr="007E088C">
        <w:rPr>
          <w:i/>
          <w:iCs/>
          <w:lang w:val="fr-FR"/>
        </w:rPr>
        <w:t>Journal of Management</w:t>
      </w:r>
      <w:r w:rsidRPr="007E088C">
        <w:rPr>
          <w:lang w:val="fr-FR"/>
        </w:rPr>
        <w:t xml:space="preserve">, </w:t>
      </w:r>
      <w:r w:rsidRPr="007E088C">
        <w:rPr>
          <w:i/>
          <w:iCs/>
          <w:lang w:val="fr-FR"/>
        </w:rPr>
        <w:t>41</w:t>
      </w:r>
      <w:r w:rsidRPr="007E088C">
        <w:rPr>
          <w:lang w:val="fr-FR"/>
        </w:rPr>
        <w:t xml:space="preserve">(6), 1561-1577. </w:t>
      </w:r>
      <w:hyperlink r:id="rId12" w:history="1">
        <w:r w:rsidRPr="007E088C">
          <w:rPr>
            <w:rStyle w:val="Hyperlink"/>
            <w:lang w:val="fr-FR"/>
          </w:rPr>
          <w:t>https://doi.org/10.1177/0149206315591075</w:t>
        </w:r>
      </w:hyperlink>
    </w:p>
    <w:p w14:paraId="05BFF621" w14:textId="4BFB35B3" w:rsidR="00104D4C" w:rsidRDefault="00104D4C" w:rsidP="00104D4C">
      <w:pPr>
        <w:spacing w:line="480" w:lineRule="auto"/>
        <w:ind w:left="567" w:hanging="567"/>
        <w:rPr>
          <w:color w:val="000000" w:themeColor="text1"/>
        </w:rPr>
      </w:pPr>
      <w:r w:rsidRPr="007E088C">
        <w:rPr>
          <w:color w:val="000000" w:themeColor="text1"/>
          <w:lang w:val="fr-FR"/>
        </w:rPr>
        <w:t xml:space="preserve">Beaton, D., Bombardier, C., Guillemin, F., &amp; </w:t>
      </w:r>
      <w:proofErr w:type="spellStart"/>
      <w:r w:rsidRPr="007E088C">
        <w:rPr>
          <w:color w:val="000000" w:themeColor="text1"/>
          <w:lang w:val="fr-FR"/>
        </w:rPr>
        <w:t>Ferraz</w:t>
      </w:r>
      <w:proofErr w:type="spellEnd"/>
      <w:r w:rsidRPr="007E088C">
        <w:rPr>
          <w:color w:val="000000" w:themeColor="text1"/>
          <w:lang w:val="fr-FR"/>
        </w:rPr>
        <w:t xml:space="preserve">, M. B. (2000). </w:t>
      </w:r>
      <w:r w:rsidRPr="007E088C">
        <w:rPr>
          <w:color w:val="000000" w:themeColor="text1"/>
        </w:rPr>
        <w:t xml:space="preserve">Guidelines for the process of cross-cultural adaptation of self-report measures. </w:t>
      </w:r>
      <w:r w:rsidRPr="007E088C">
        <w:rPr>
          <w:i/>
          <w:color w:val="000000" w:themeColor="text1"/>
        </w:rPr>
        <w:t>Spine</w:t>
      </w:r>
      <w:r w:rsidRPr="007E088C">
        <w:rPr>
          <w:color w:val="000000" w:themeColor="text1"/>
        </w:rPr>
        <w:t xml:space="preserve">, </w:t>
      </w:r>
      <w:r w:rsidRPr="007E088C">
        <w:rPr>
          <w:i/>
          <w:color w:val="000000" w:themeColor="text1"/>
        </w:rPr>
        <w:t>25</w:t>
      </w:r>
      <w:r w:rsidRPr="007E088C">
        <w:rPr>
          <w:color w:val="000000" w:themeColor="text1"/>
        </w:rPr>
        <w:t>, 3186-3199.</w:t>
      </w:r>
    </w:p>
    <w:p w14:paraId="7F47E432" w14:textId="0CBBB63C" w:rsidR="00CF2F28" w:rsidRPr="00CF2F28" w:rsidRDefault="00CF2F28" w:rsidP="00CF2F28">
      <w:pPr>
        <w:spacing w:line="480" w:lineRule="auto"/>
        <w:ind w:left="567" w:hanging="567"/>
      </w:pPr>
      <w:proofErr w:type="spellStart"/>
      <w:r w:rsidRPr="00E463AE">
        <w:t>Bochner</w:t>
      </w:r>
      <w:proofErr w:type="spellEnd"/>
      <w:r w:rsidRPr="00E463AE">
        <w:t xml:space="preserve">, S. </w:t>
      </w:r>
      <w:r>
        <w:t>(</w:t>
      </w:r>
      <w:r w:rsidRPr="00E463AE">
        <w:t>1994</w:t>
      </w:r>
      <w:r>
        <w:t>)</w:t>
      </w:r>
      <w:r w:rsidRPr="00E463AE">
        <w:t xml:space="preserve">. Cross-cultural differences in </w:t>
      </w:r>
      <w:proofErr w:type="spellStart"/>
      <w:r w:rsidRPr="00E463AE">
        <w:t>self concept</w:t>
      </w:r>
      <w:proofErr w:type="spellEnd"/>
      <w:r>
        <w:t>: A test of Hofstede’s individual/collectivism distinction.</w:t>
      </w:r>
      <w:r w:rsidRPr="00E463AE">
        <w:t xml:space="preserve"> </w:t>
      </w:r>
      <w:r w:rsidRPr="00E463AE">
        <w:rPr>
          <w:i/>
          <w:iCs/>
        </w:rPr>
        <w:t>Journal of Cross-Cultural Psychology</w:t>
      </w:r>
      <w:r>
        <w:t>,</w:t>
      </w:r>
      <w:r w:rsidRPr="00E463AE">
        <w:rPr>
          <w:i/>
          <w:iCs/>
        </w:rPr>
        <w:t xml:space="preserve"> 25</w:t>
      </w:r>
      <w:r>
        <w:t>(2),</w:t>
      </w:r>
      <w:r w:rsidRPr="00E463AE">
        <w:t xml:space="preserve"> 273</w:t>
      </w:r>
      <w:r>
        <w:t>-</w:t>
      </w:r>
      <w:r w:rsidRPr="00E463AE">
        <w:t xml:space="preserve">283. </w:t>
      </w:r>
      <w:hyperlink r:id="rId13" w:history="1">
        <w:r w:rsidRPr="008572FC">
          <w:rPr>
            <w:rStyle w:val="Hyperlink"/>
          </w:rPr>
          <w:t>https://doi.org/10.1177/0022022194252007</w:t>
        </w:r>
      </w:hyperlink>
    </w:p>
    <w:p w14:paraId="7CC6B52F" w14:textId="7835F299" w:rsidR="004F1948" w:rsidRPr="007E088C" w:rsidRDefault="004F1948" w:rsidP="004F1948">
      <w:pPr>
        <w:spacing w:line="480" w:lineRule="auto"/>
        <w:ind w:left="567" w:hanging="567"/>
      </w:pPr>
      <w:r w:rsidRPr="007E088C">
        <w:t xml:space="preserve">Browne, M. W. (2001) An overview of analytic rotation in exploratory factor analysis. </w:t>
      </w:r>
      <w:r w:rsidRPr="007E088C">
        <w:rPr>
          <w:i/>
          <w:iCs/>
        </w:rPr>
        <w:t xml:space="preserve">Multivariate </w:t>
      </w:r>
      <w:proofErr w:type="spellStart"/>
      <w:r w:rsidRPr="007E088C">
        <w:rPr>
          <w:i/>
          <w:iCs/>
        </w:rPr>
        <w:t>Behavioral</w:t>
      </w:r>
      <w:proofErr w:type="spellEnd"/>
      <w:r w:rsidRPr="007E088C">
        <w:rPr>
          <w:i/>
          <w:iCs/>
        </w:rPr>
        <w:t xml:space="preserve"> Research</w:t>
      </w:r>
      <w:r w:rsidRPr="007E088C">
        <w:t>,</w:t>
      </w:r>
      <w:r w:rsidRPr="007E088C">
        <w:rPr>
          <w:i/>
          <w:iCs/>
        </w:rPr>
        <w:t xml:space="preserve"> 36</w:t>
      </w:r>
      <w:r w:rsidRPr="007E088C">
        <w:t xml:space="preserve">(1), 111-150. </w:t>
      </w:r>
      <w:hyperlink r:id="rId14" w:history="1">
        <w:r w:rsidRPr="007E088C">
          <w:rPr>
            <w:rStyle w:val="Hyperlink"/>
          </w:rPr>
          <w:t>https://doi.org/10.1207/S15327906MBR3601_05</w:t>
        </w:r>
      </w:hyperlink>
    </w:p>
    <w:p w14:paraId="14ABE4D6" w14:textId="7871BCD8" w:rsidR="004F6F40" w:rsidRPr="007E088C" w:rsidRDefault="004F6F40" w:rsidP="004F6F40">
      <w:pPr>
        <w:spacing w:line="480" w:lineRule="auto"/>
        <w:ind w:left="567" w:hanging="567"/>
      </w:pPr>
      <w:r w:rsidRPr="007E088C">
        <w:lastRenderedPageBreak/>
        <w:t xml:space="preserve">Bynum, W. E., &amp; </w:t>
      </w:r>
      <w:proofErr w:type="spellStart"/>
      <w:r w:rsidRPr="007E088C">
        <w:t>Artino</w:t>
      </w:r>
      <w:proofErr w:type="spellEnd"/>
      <w:r w:rsidRPr="007E088C">
        <w:t xml:space="preserve">, R. (2018). Who am I, and who do I strive to be? Applying a theory of self-conscious emotions to medical education. </w:t>
      </w:r>
      <w:r w:rsidRPr="007E088C">
        <w:rPr>
          <w:i/>
          <w:iCs/>
        </w:rPr>
        <w:t>Academic Medicine</w:t>
      </w:r>
      <w:r w:rsidRPr="007E088C">
        <w:t xml:space="preserve">, </w:t>
      </w:r>
      <w:r w:rsidRPr="007E088C">
        <w:rPr>
          <w:i/>
          <w:iCs/>
        </w:rPr>
        <w:t>93</w:t>
      </w:r>
      <w:r w:rsidRPr="007E088C">
        <w:t xml:space="preserve">(6), 874-880. </w:t>
      </w:r>
      <w:hyperlink r:id="rId15" w:history="1">
        <w:r w:rsidRPr="007E088C">
          <w:rPr>
            <w:rStyle w:val="Hyperlink"/>
          </w:rPr>
          <w:t>https://doi.org/10.1097/ACM.0000000000001970</w:t>
        </w:r>
      </w:hyperlink>
    </w:p>
    <w:p w14:paraId="08110951" w14:textId="4023DC51" w:rsidR="00917EA1" w:rsidRPr="007E088C" w:rsidRDefault="00917EA1" w:rsidP="00917EA1">
      <w:pPr>
        <w:spacing w:line="480" w:lineRule="auto"/>
        <w:ind w:left="567" w:hanging="567"/>
        <w:rPr>
          <w:rStyle w:val="title-text"/>
          <w:color w:val="000000" w:themeColor="text1"/>
        </w:rPr>
      </w:pPr>
      <w:r w:rsidRPr="007E088C">
        <w:t xml:space="preserve">Castonguay, A. L., Brunet, Ferguson, L., &amp; </w:t>
      </w:r>
      <w:proofErr w:type="spellStart"/>
      <w:r w:rsidRPr="007E088C">
        <w:t>Sabiston</w:t>
      </w:r>
      <w:proofErr w:type="spellEnd"/>
      <w:r w:rsidRPr="007E088C">
        <w:t xml:space="preserve">, C. M. (2012). </w:t>
      </w:r>
      <w:r w:rsidRPr="007E088C">
        <w:rPr>
          <w:rStyle w:val="title-text"/>
          <w:color w:val="000000" w:themeColor="text1"/>
        </w:rPr>
        <w:t xml:space="preserve">Weight-related actual and ideal self-states, discrepancies, and shame, guilt, and pride: Examining associations within the process model of self-conscious emotions. </w:t>
      </w:r>
      <w:r w:rsidRPr="007E088C">
        <w:rPr>
          <w:rStyle w:val="title-text"/>
          <w:i/>
          <w:iCs/>
          <w:color w:val="000000" w:themeColor="text1"/>
        </w:rPr>
        <w:t>Body Image</w:t>
      </w:r>
      <w:r w:rsidRPr="007E088C">
        <w:rPr>
          <w:rStyle w:val="title-text"/>
          <w:color w:val="000000" w:themeColor="text1"/>
        </w:rPr>
        <w:t xml:space="preserve">, </w:t>
      </w:r>
      <w:r w:rsidRPr="007E088C">
        <w:rPr>
          <w:rStyle w:val="title-text"/>
          <w:i/>
          <w:iCs/>
          <w:color w:val="000000" w:themeColor="text1"/>
        </w:rPr>
        <w:t>9</w:t>
      </w:r>
      <w:r w:rsidRPr="007E088C">
        <w:rPr>
          <w:rStyle w:val="title-text"/>
          <w:color w:val="000000" w:themeColor="text1"/>
        </w:rPr>
        <w:t xml:space="preserve">(4), 488-494. </w:t>
      </w:r>
      <w:hyperlink r:id="rId16" w:history="1">
        <w:r w:rsidRPr="007E088C">
          <w:rPr>
            <w:rStyle w:val="Hyperlink"/>
          </w:rPr>
          <w:t>https://doi.org/10.1016/j.bodyim.2012.07.003</w:t>
        </w:r>
      </w:hyperlink>
    </w:p>
    <w:p w14:paraId="348B53FC" w14:textId="36E8DB82" w:rsidR="00917EA1" w:rsidRPr="007E088C" w:rsidRDefault="00917EA1" w:rsidP="00917EA1">
      <w:pPr>
        <w:spacing w:line="480" w:lineRule="auto"/>
        <w:ind w:left="567" w:hanging="567"/>
        <w:rPr>
          <w:rStyle w:val="Hyperlink"/>
        </w:rPr>
      </w:pPr>
      <w:r w:rsidRPr="007E088C">
        <w:t xml:space="preserve">Castonguay, A. L., Gilchrist, J. D., Mack, D. E., &amp; </w:t>
      </w:r>
      <w:proofErr w:type="spellStart"/>
      <w:r w:rsidRPr="007E088C">
        <w:t>Sabiston</w:t>
      </w:r>
      <w:proofErr w:type="spellEnd"/>
      <w:r w:rsidRPr="007E088C">
        <w:t xml:space="preserve">, C. M. (2013). </w:t>
      </w:r>
      <w:r w:rsidRPr="007E088C">
        <w:rPr>
          <w:rStyle w:val="title-text"/>
          <w:color w:val="000000" w:themeColor="text1"/>
        </w:rPr>
        <w:t xml:space="preserve">Body-related pride in young adults: An exploration of the triggers, contexts, outcomes and attributions. </w:t>
      </w:r>
      <w:r w:rsidRPr="007E088C">
        <w:rPr>
          <w:rStyle w:val="title-text"/>
          <w:i/>
          <w:iCs/>
          <w:color w:val="000000" w:themeColor="text1"/>
        </w:rPr>
        <w:t>Body Image</w:t>
      </w:r>
      <w:r w:rsidRPr="007E088C">
        <w:rPr>
          <w:rStyle w:val="title-text"/>
          <w:color w:val="000000" w:themeColor="text1"/>
        </w:rPr>
        <w:t xml:space="preserve">, </w:t>
      </w:r>
      <w:r w:rsidRPr="007E088C">
        <w:rPr>
          <w:rStyle w:val="title-text"/>
          <w:i/>
          <w:iCs/>
          <w:color w:val="000000" w:themeColor="text1"/>
        </w:rPr>
        <w:t>10</w:t>
      </w:r>
      <w:r w:rsidRPr="007E088C">
        <w:rPr>
          <w:rStyle w:val="title-text"/>
          <w:color w:val="000000" w:themeColor="text1"/>
        </w:rPr>
        <w:t xml:space="preserve">(3), 335-343. </w:t>
      </w:r>
      <w:hyperlink r:id="rId17" w:history="1">
        <w:r w:rsidRPr="007E088C">
          <w:rPr>
            <w:rStyle w:val="Hyperlink"/>
          </w:rPr>
          <w:t>https://doi.org/10.1016/j.bodyim.2013.03.001</w:t>
        </w:r>
      </w:hyperlink>
    </w:p>
    <w:p w14:paraId="60FC3655" w14:textId="644DD8DF" w:rsidR="000E3C13" w:rsidRPr="007E088C" w:rsidRDefault="000E3C13" w:rsidP="000E3C13">
      <w:pPr>
        <w:spacing w:line="480" w:lineRule="auto"/>
        <w:ind w:left="567" w:hanging="567"/>
      </w:pPr>
      <w:r w:rsidRPr="007E088C">
        <w:t xml:space="preserve">Castonguay, A. L., </w:t>
      </w:r>
      <w:proofErr w:type="spellStart"/>
      <w:r w:rsidRPr="007E088C">
        <w:t>Sabiston</w:t>
      </w:r>
      <w:proofErr w:type="spellEnd"/>
      <w:r w:rsidRPr="007E088C">
        <w:t xml:space="preserve">, C. M., Crocker, P. R. E., &amp; Mack, D. E. (2014). Development and validation of the Body and Appearance Self-Conscious Emotions Scale (BASES). </w:t>
      </w:r>
      <w:r w:rsidRPr="007E088C">
        <w:rPr>
          <w:i/>
          <w:iCs/>
        </w:rPr>
        <w:t>Body Image</w:t>
      </w:r>
      <w:r w:rsidRPr="007E088C">
        <w:t xml:space="preserve">, </w:t>
      </w:r>
      <w:r w:rsidRPr="007E088C">
        <w:rPr>
          <w:i/>
          <w:iCs/>
        </w:rPr>
        <w:t>11</w:t>
      </w:r>
      <w:r w:rsidRPr="007E088C">
        <w:t xml:space="preserve">(2), 126-136. </w:t>
      </w:r>
      <w:hyperlink r:id="rId18" w:history="1">
        <w:r w:rsidRPr="007E088C">
          <w:rPr>
            <w:rStyle w:val="Hyperlink"/>
          </w:rPr>
          <w:t>https://doi.org/10.1016/j.bodyim.2013.12.006</w:t>
        </w:r>
      </w:hyperlink>
    </w:p>
    <w:p w14:paraId="255C4DD5" w14:textId="77777777" w:rsidR="004F1948" w:rsidRPr="007E088C" w:rsidRDefault="004F1948" w:rsidP="004F1948">
      <w:pPr>
        <w:spacing w:line="480" w:lineRule="auto"/>
        <w:ind w:left="567" w:hanging="567"/>
        <w:rPr>
          <w:rStyle w:val="Hyperlink"/>
          <w:shd w:val="clear" w:color="auto" w:fill="FFFFFF"/>
        </w:rPr>
      </w:pPr>
      <w:r w:rsidRPr="007E088C">
        <w:rPr>
          <w:color w:val="000000" w:themeColor="text1"/>
          <w:shd w:val="clear" w:color="auto" w:fill="FFFFFF"/>
        </w:rPr>
        <w:t xml:space="preserve">Chen, F. F. (2007). Sensitivity of goodness of fit indices to lack of measurement invariance. </w:t>
      </w:r>
      <w:r w:rsidRPr="007E088C">
        <w:rPr>
          <w:i/>
          <w:color w:val="000000" w:themeColor="text1"/>
          <w:shd w:val="clear" w:color="auto" w:fill="FFFFFF"/>
        </w:rPr>
        <w:t xml:space="preserve">Structural Equation </w:t>
      </w:r>
      <w:proofErr w:type="spellStart"/>
      <w:r w:rsidRPr="007E088C">
        <w:rPr>
          <w:i/>
          <w:color w:val="000000" w:themeColor="text1"/>
          <w:shd w:val="clear" w:color="auto" w:fill="FFFFFF"/>
        </w:rPr>
        <w:t>Modeling</w:t>
      </w:r>
      <w:proofErr w:type="spellEnd"/>
      <w:r w:rsidRPr="007E088C">
        <w:rPr>
          <w:color w:val="000000" w:themeColor="text1"/>
          <w:shd w:val="clear" w:color="auto" w:fill="FFFFFF"/>
        </w:rPr>
        <w:t xml:space="preserve">, </w:t>
      </w:r>
      <w:r w:rsidRPr="007E088C">
        <w:rPr>
          <w:i/>
          <w:color w:val="000000" w:themeColor="text1"/>
          <w:shd w:val="clear" w:color="auto" w:fill="FFFFFF"/>
        </w:rPr>
        <w:t>14</w:t>
      </w:r>
      <w:r w:rsidRPr="007E088C">
        <w:rPr>
          <w:color w:val="000000" w:themeColor="text1"/>
          <w:shd w:val="clear" w:color="auto" w:fill="FFFFFF"/>
        </w:rPr>
        <w:t xml:space="preserve">(3), 464-504. </w:t>
      </w:r>
      <w:hyperlink r:id="rId19" w:history="1">
        <w:r w:rsidRPr="007E088C">
          <w:rPr>
            <w:rStyle w:val="Hyperlink"/>
          </w:rPr>
          <w:t>https://doi.org/</w:t>
        </w:r>
        <w:r w:rsidRPr="007E088C">
          <w:rPr>
            <w:rStyle w:val="Hyperlink"/>
            <w:shd w:val="clear" w:color="auto" w:fill="FFFFFF"/>
          </w:rPr>
          <w:t>10.1207/s15328007sem1203_7</w:t>
        </w:r>
      </w:hyperlink>
    </w:p>
    <w:p w14:paraId="6122B394" w14:textId="77777777" w:rsidR="004F1948" w:rsidRPr="007E088C" w:rsidRDefault="004F1948" w:rsidP="004F1948">
      <w:pPr>
        <w:spacing w:line="480" w:lineRule="auto"/>
        <w:ind w:left="567" w:hanging="567"/>
        <w:rPr>
          <w:color w:val="0000FF"/>
          <w:u w:val="single"/>
        </w:rPr>
      </w:pPr>
      <w:r w:rsidRPr="007E088C">
        <w:rPr>
          <w:color w:val="000000" w:themeColor="text1"/>
        </w:rPr>
        <w:t xml:space="preserve">Cheung, G. W., &amp; </w:t>
      </w:r>
      <w:proofErr w:type="spellStart"/>
      <w:r w:rsidRPr="007E088C">
        <w:rPr>
          <w:color w:val="000000" w:themeColor="text1"/>
        </w:rPr>
        <w:t>Rensvold</w:t>
      </w:r>
      <w:proofErr w:type="spellEnd"/>
      <w:r w:rsidRPr="007E088C">
        <w:rPr>
          <w:color w:val="000000" w:themeColor="text1"/>
        </w:rPr>
        <w:t xml:space="preserve">, R. B. (2002). Evaluating goodness-of-fit indexes for testing measurement invariance. </w:t>
      </w:r>
      <w:r w:rsidRPr="007E088C">
        <w:rPr>
          <w:i/>
          <w:iCs/>
          <w:color w:val="000000" w:themeColor="text1"/>
        </w:rPr>
        <w:t xml:space="preserve">Structural Equation </w:t>
      </w:r>
      <w:proofErr w:type="spellStart"/>
      <w:r w:rsidRPr="007E088C">
        <w:rPr>
          <w:i/>
          <w:iCs/>
          <w:color w:val="000000" w:themeColor="text1"/>
        </w:rPr>
        <w:t>Modeling</w:t>
      </w:r>
      <w:proofErr w:type="spellEnd"/>
      <w:r w:rsidRPr="007E088C">
        <w:rPr>
          <w:iCs/>
          <w:color w:val="000000" w:themeColor="text1"/>
        </w:rPr>
        <w:t>,</w:t>
      </w:r>
      <w:r w:rsidRPr="007E088C">
        <w:rPr>
          <w:i/>
          <w:iCs/>
          <w:color w:val="000000" w:themeColor="text1"/>
        </w:rPr>
        <w:t xml:space="preserve"> 9</w:t>
      </w:r>
      <w:r w:rsidRPr="007E088C">
        <w:rPr>
          <w:iCs/>
          <w:color w:val="000000" w:themeColor="text1"/>
        </w:rPr>
        <w:t>(2)</w:t>
      </w:r>
      <w:r w:rsidRPr="007E088C">
        <w:rPr>
          <w:color w:val="000000" w:themeColor="text1"/>
        </w:rPr>
        <w:t xml:space="preserve">, 233-255. </w:t>
      </w:r>
      <w:hyperlink r:id="rId20" w:history="1">
        <w:r w:rsidRPr="007E088C">
          <w:rPr>
            <w:rStyle w:val="Hyperlink"/>
          </w:rPr>
          <w:t>https://doi.org/10.1207/s15328007sem0902_5</w:t>
        </w:r>
      </w:hyperlink>
    </w:p>
    <w:p w14:paraId="146F71C7" w14:textId="3042819F" w:rsidR="002E03AA" w:rsidRDefault="002E03AA" w:rsidP="002E03AA">
      <w:pPr>
        <w:spacing w:line="480" w:lineRule="auto"/>
        <w:ind w:left="567" w:hanging="567"/>
        <w:rPr>
          <w:rStyle w:val="Hyperlink"/>
        </w:rPr>
      </w:pPr>
      <w:r w:rsidRPr="007E088C">
        <w:rPr>
          <w:rStyle w:val="title-text"/>
        </w:rPr>
        <w:t xml:space="preserve">Chiminazzo, J. G. C., Alcaraz-Ibáñez, M., Sicilia, A., &amp; Fernandes, P. T. (2021). </w:t>
      </w:r>
      <w:r w:rsidRPr="007E088C">
        <w:rPr>
          <w:color w:val="000000" w:themeColor="text1"/>
        </w:rPr>
        <w:t xml:space="preserve">Psychometric properties of the body and appearance self-conscious emotions scale in Brazilian adolescents. </w:t>
      </w:r>
      <w:r w:rsidRPr="007E088C">
        <w:rPr>
          <w:i/>
          <w:iCs/>
          <w:color w:val="000000" w:themeColor="text1"/>
        </w:rPr>
        <w:t>Journal of Health Psychology</w:t>
      </w:r>
      <w:r w:rsidRPr="007E088C">
        <w:rPr>
          <w:color w:val="000000" w:themeColor="text1"/>
        </w:rPr>
        <w:t xml:space="preserve">, </w:t>
      </w:r>
      <w:r w:rsidRPr="007E088C">
        <w:rPr>
          <w:i/>
          <w:iCs/>
          <w:color w:val="000000" w:themeColor="text1"/>
        </w:rPr>
        <w:t>26</w:t>
      </w:r>
      <w:r w:rsidRPr="007E088C">
        <w:rPr>
          <w:color w:val="000000" w:themeColor="text1"/>
        </w:rPr>
        <w:t xml:space="preserve">(4), 500-512. </w:t>
      </w:r>
      <w:hyperlink r:id="rId21" w:history="1">
        <w:r w:rsidRPr="007E088C">
          <w:rPr>
            <w:rStyle w:val="Hyperlink"/>
          </w:rPr>
          <w:t>https://doi.org/11.77/1359105318820690</w:t>
        </w:r>
      </w:hyperlink>
    </w:p>
    <w:p w14:paraId="02736D3C" w14:textId="315B7769" w:rsidR="00CC2945" w:rsidRDefault="00CC2945" w:rsidP="002E03AA">
      <w:pPr>
        <w:spacing w:line="480" w:lineRule="auto"/>
        <w:ind w:left="567" w:hanging="567"/>
        <w:rPr>
          <w:rStyle w:val="title-text"/>
        </w:rPr>
      </w:pPr>
      <w:r w:rsidRPr="007E088C">
        <w:rPr>
          <w:rStyle w:val="title-text"/>
        </w:rPr>
        <w:t>Ch</w:t>
      </w:r>
      <w:r>
        <w:rPr>
          <w:rStyle w:val="title-text"/>
        </w:rPr>
        <w:t xml:space="preserve">ua, H.-K. (2019). </w:t>
      </w:r>
      <w:r>
        <w:rPr>
          <w:rStyle w:val="title-text"/>
          <w:i/>
          <w:iCs/>
        </w:rPr>
        <w:t xml:space="preserve">Malu </w:t>
      </w:r>
      <w:r>
        <w:rPr>
          <w:rStyle w:val="title-text"/>
        </w:rPr>
        <w:t xml:space="preserve">sensitivity and the identities of non-heteronormative Malay Muslim men in Peninsular Malaysia. </w:t>
      </w:r>
      <w:r>
        <w:rPr>
          <w:rStyle w:val="title-text"/>
          <w:i/>
          <w:iCs/>
        </w:rPr>
        <w:t>Kajian Malaysia</w:t>
      </w:r>
      <w:r>
        <w:rPr>
          <w:rStyle w:val="title-text"/>
        </w:rPr>
        <w:t xml:space="preserve">, </w:t>
      </w:r>
      <w:r>
        <w:rPr>
          <w:rStyle w:val="title-text"/>
          <w:i/>
          <w:iCs/>
        </w:rPr>
        <w:t>37</w:t>
      </w:r>
      <w:r>
        <w:rPr>
          <w:rStyle w:val="title-text"/>
        </w:rPr>
        <w:t>(1), 109-130.</w:t>
      </w:r>
    </w:p>
    <w:p w14:paraId="020A2FB4" w14:textId="77777777" w:rsidR="009F1734" w:rsidRPr="00C12F9B" w:rsidRDefault="004F1948" w:rsidP="009F1734">
      <w:pPr>
        <w:spacing w:line="480" w:lineRule="auto"/>
        <w:ind w:left="567" w:hanging="567"/>
        <w:rPr>
          <w:rStyle w:val="Hyperlink"/>
          <w:shd w:val="clear" w:color="auto" w:fill="FFFFFF"/>
          <w:lang w:val="en-US"/>
        </w:rPr>
      </w:pPr>
      <w:r w:rsidRPr="007E088C">
        <w:rPr>
          <w:color w:val="000000" w:themeColor="text1"/>
          <w:shd w:val="clear" w:color="auto" w:fill="FFFFFF"/>
        </w:rPr>
        <w:lastRenderedPageBreak/>
        <w:t xml:space="preserve">Cohen, J. (1992). A power primer. </w:t>
      </w:r>
      <w:r w:rsidRPr="00C12F9B">
        <w:rPr>
          <w:i/>
          <w:color w:val="000000" w:themeColor="text1"/>
          <w:shd w:val="clear" w:color="auto" w:fill="FFFFFF"/>
          <w:lang w:val="en-US"/>
        </w:rPr>
        <w:t>Psychological Bulletin</w:t>
      </w:r>
      <w:r w:rsidRPr="00C12F9B">
        <w:rPr>
          <w:color w:val="000000" w:themeColor="text1"/>
          <w:shd w:val="clear" w:color="auto" w:fill="FFFFFF"/>
          <w:lang w:val="en-US"/>
        </w:rPr>
        <w:t xml:space="preserve">, </w:t>
      </w:r>
      <w:r w:rsidRPr="00C12F9B">
        <w:rPr>
          <w:i/>
          <w:color w:val="000000" w:themeColor="text1"/>
          <w:shd w:val="clear" w:color="auto" w:fill="FFFFFF"/>
          <w:lang w:val="en-US"/>
        </w:rPr>
        <w:t>112</w:t>
      </w:r>
      <w:r w:rsidRPr="00C12F9B">
        <w:rPr>
          <w:color w:val="000000" w:themeColor="text1"/>
          <w:shd w:val="clear" w:color="auto" w:fill="FFFFFF"/>
          <w:lang w:val="en-US"/>
        </w:rPr>
        <w:t xml:space="preserve">(1), 155-159. </w:t>
      </w:r>
      <w:hyperlink r:id="rId22" w:history="1">
        <w:r w:rsidRPr="00C12F9B">
          <w:rPr>
            <w:rStyle w:val="Hyperlink"/>
            <w:shd w:val="clear" w:color="auto" w:fill="FFFFFF"/>
            <w:lang w:val="en-US"/>
          </w:rPr>
          <w:t>https://doi.org/10.1037/0033-2909.112.1.155</w:t>
        </w:r>
      </w:hyperlink>
    </w:p>
    <w:p w14:paraId="46E2026C" w14:textId="6F11D1D0" w:rsidR="009F1734" w:rsidRPr="00C12F9B" w:rsidRDefault="009F1734" w:rsidP="009F1734">
      <w:pPr>
        <w:spacing w:line="480" w:lineRule="auto"/>
        <w:ind w:left="567" w:hanging="567"/>
        <w:rPr>
          <w:rStyle w:val="Hyperlink"/>
          <w:shd w:val="clear" w:color="auto" w:fill="FFFFFF"/>
          <w:lang w:val="en-US"/>
        </w:rPr>
      </w:pPr>
      <w:r w:rsidRPr="009F1734">
        <w:t>Collins, E.</w:t>
      </w:r>
      <w:r>
        <w:t xml:space="preserve"> </w:t>
      </w:r>
      <w:r w:rsidRPr="009F1734">
        <w:t>F.</w:t>
      </w:r>
      <w:r>
        <w:t>,</w:t>
      </w:r>
      <w:r w:rsidRPr="009F1734">
        <w:t xml:space="preserve"> </w:t>
      </w:r>
      <w:r>
        <w:t>&amp;</w:t>
      </w:r>
      <w:r w:rsidRPr="009F1734">
        <w:t xml:space="preserve"> </w:t>
      </w:r>
      <w:proofErr w:type="spellStart"/>
      <w:r w:rsidRPr="009F1734">
        <w:t>Bahar</w:t>
      </w:r>
      <w:proofErr w:type="spellEnd"/>
      <w:r>
        <w:t>, E. (</w:t>
      </w:r>
      <w:r w:rsidRPr="009F1734">
        <w:t>2000</w:t>
      </w:r>
      <w:r>
        <w:t>)</w:t>
      </w:r>
      <w:r w:rsidRPr="009F1734">
        <w:t xml:space="preserve">. To know shame: Malu and its uses in Malay societies. </w:t>
      </w:r>
      <w:r w:rsidRPr="009F1734">
        <w:rPr>
          <w:i/>
          <w:iCs/>
        </w:rPr>
        <w:t>Crossroads: An Interdisciplinary Journal of Southeast Asian Studies</w:t>
      </w:r>
      <w:r>
        <w:t xml:space="preserve">, </w:t>
      </w:r>
      <w:r>
        <w:rPr>
          <w:i/>
          <w:iCs/>
        </w:rPr>
        <w:t>14</w:t>
      </w:r>
      <w:r>
        <w:t>(1), 35-69.</w:t>
      </w:r>
    </w:p>
    <w:p w14:paraId="47D96017" w14:textId="577CB197" w:rsidR="00FE2C72" w:rsidRDefault="00FE2C72" w:rsidP="004F1948">
      <w:pPr>
        <w:spacing w:line="480" w:lineRule="auto"/>
        <w:ind w:left="567" w:hanging="567"/>
        <w:rPr>
          <w:rStyle w:val="Hyperlink"/>
          <w:color w:val="000000" w:themeColor="text1"/>
          <w:u w:val="none"/>
        </w:rPr>
      </w:pPr>
      <w:r w:rsidRPr="007E088C">
        <w:rPr>
          <w:rStyle w:val="Hyperlink"/>
          <w:color w:val="000000" w:themeColor="text1"/>
          <w:u w:val="none"/>
        </w:rPr>
        <w:t xml:space="preserve">Edelstein, R. S., &amp; Shaver, P. R. (2007). A cross-cultural examination of lexical studies of self-conscious emotions. In J. L. Tracy, R. W. Robins, &amp; J. P. Tangney (Eds.), </w:t>
      </w:r>
      <w:r w:rsidRPr="007E088C">
        <w:rPr>
          <w:rStyle w:val="Hyperlink"/>
          <w:i/>
          <w:iCs/>
          <w:color w:val="000000" w:themeColor="text1"/>
          <w:u w:val="none"/>
        </w:rPr>
        <w:t>The self-conscious emotions: Theory and research</w:t>
      </w:r>
      <w:r w:rsidRPr="007E088C">
        <w:rPr>
          <w:rStyle w:val="Hyperlink"/>
          <w:color w:val="000000" w:themeColor="text1"/>
          <w:u w:val="none"/>
        </w:rPr>
        <w:t xml:space="preserve"> (pp. 194-208). Guilford Press.</w:t>
      </w:r>
    </w:p>
    <w:p w14:paraId="03E4F0B3" w14:textId="07FBE04A" w:rsidR="00961674" w:rsidRDefault="00961674" w:rsidP="004F1948">
      <w:pPr>
        <w:spacing w:line="480" w:lineRule="auto"/>
        <w:ind w:left="567" w:hanging="567"/>
        <w:rPr>
          <w:rStyle w:val="Hyperlink"/>
          <w:color w:val="000000" w:themeColor="text1"/>
          <w:u w:val="none"/>
        </w:rPr>
      </w:pPr>
      <w:r>
        <w:rPr>
          <w:rStyle w:val="Hyperlink"/>
          <w:color w:val="000000" w:themeColor="text1"/>
          <w:u w:val="none"/>
        </w:rPr>
        <w:t xml:space="preserve">Eid, M., &amp; Diener, E. (2009). Norms for experiencing emotions in different cultures. Inter- and </w:t>
      </w:r>
      <w:proofErr w:type="spellStart"/>
      <w:r>
        <w:rPr>
          <w:rStyle w:val="Hyperlink"/>
          <w:color w:val="000000" w:themeColor="text1"/>
          <w:u w:val="none"/>
        </w:rPr>
        <w:t>intranataional</w:t>
      </w:r>
      <w:proofErr w:type="spellEnd"/>
      <w:r>
        <w:rPr>
          <w:rStyle w:val="Hyperlink"/>
          <w:color w:val="000000" w:themeColor="text1"/>
          <w:u w:val="none"/>
        </w:rPr>
        <w:t xml:space="preserve"> differences. In E. Diener (Ed.), </w:t>
      </w:r>
      <w:r>
        <w:rPr>
          <w:rStyle w:val="Hyperlink"/>
          <w:i/>
          <w:iCs/>
          <w:color w:val="000000" w:themeColor="text1"/>
          <w:u w:val="none"/>
        </w:rPr>
        <w:t>Culture and well-being. Social Indicators Research Series, volume 38</w:t>
      </w:r>
      <w:r>
        <w:rPr>
          <w:rStyle w:val="Hyperlink"/>
          <w:color w:val="000000" w:themeColor="text1"/>
          <w:u w:val="none"/>
        </w:rPr>
        <w:t xml:space="preserve"> (pp. 169-202). Springer. </w:t>
      </w:r>
      <w:hyperlink r:id="rId23" w:history="1">
        <w:r w:rsidRPr="00E72FBC">
          <w:rPr>
            <w:rStyle w:val="Hyperlink"/>
          </w:rPr>
          <w:t>https://doi.org/10.1007/978-90-481-2352-0_9</w:t>
        </w:r>
      </w:hyperlink>
    </w:p>
    <w:p w14:paraId="7DC848EA" w14:textId="430C29A3" w:rsidR="00BA0DE2" w:rsidRDefault="00BA0DE2" w:rsidP="00BA0DE2">
      <w:pPr>
        <w:tabs>
          <w:tab w:val="left" w:pos="426"/>
        </w:tabs>
        <w:spacing w:line="480" w:lineRule="auto"/>
        <w:ind w:left="567" w:hanging="567"/>
        <w:rPr>
          <w:rStyle w:val="Hyperlink"/>
        </w:rPr>
      </w:pPr>
      <w:r w:rsidRPr="007E088C">
        <w:rPr>
          <w:rStyle w:val="Hyperlink"/>
          <w:color w:val="000000" w:themeColor="text1"/>
          <w:u w:val="none"/>
        </w:rPr>
        <w:t xml:space="preserve">Gilbert, P., </w:t>
      </w:r>
      <w:proofErr w:type="spellStart"/>
      <w:r w:rsidRPr="007E088C">
        <w:rPr>
          <w:rStyle w:val="Hyperlink"/>
          <w:color w:val="000000" w:themeColor="text1"/>
          <w:u w:val="none"/>
        </w:rPr>
        <w:t>Broomhead</w:t>
      </w:r>
      <w:proofErr w:type="spellEnd"/>
      <w:r w:rsidRPr="007E088C">
        <w:rPr>
          <w:rStyle w:val="Hyperlink"/>
          <w:color w:val="000000" w:themeColor="text1"/>
          <w:u w:val="none"/>
        </w:rPr>
        <w:t xml:space="preserve">, C., Irons, C., McEwan, K., Bellew, R., Mills, A., Gale, C., &amp; </w:t>
      </w:r>
      <w:proofErr w:type="spellStart"/>
      <w:r w:rsidRPr="007E088C">
        <w:rPr>
          <w:rStyle w:val="Hyperlink"/>
          <w:color w:val="000000" w:themeColor="text1"/>
          <w:u w:val="none"/>
        </w:rPr>
        <w:t>Knibb</w:t>
      </w:r>
      <w:proofErr w:type="spellEnd"/>
      <w:r w:rsidRPr="007E088C">
        <w:rPr>
          <w:rStyle w:val="Hyperlink"/>
          <w:color w:val="000000" w:themeColor="text1"/>
          <w:u w:val="none"/>
        </w:rPr>
        <w:t xml:space="preserve">, R. (2007). Development of a striving to avoid inferiority scale. </w:t>
      </w:r>
      <w:r w:rsidRPr="007E088C">
        <w:rPr>
          <w:rStyle w:val="Hyperlink"/>
          <w:i/>
          <w:color w:val="000000" w:themeColor="text1"/>
          <w:u w:val="none"/>
        </w:rPr>
        <w:t>British Journal of Social Psychology</w:t>
      </w:r>
      <w:r w:rsidRPr="007E088C">
        <w:rPr>
          <w:rStyle w:val="Hyperlink"/>
          <w:color w:val="000000" w:themeColor="text1"/>
          <w:u w:val="none"/>
        </w:rPr>
        <w:t xml:space="preserve">, </w:t>
      </w:r>
      <w:r w:rsidRPr="007E088C">
        <w:rPr>
          <w:rStyle w:val="Hyperlink"/>
          <w:i/>
          <w:color w:val="000000" w:themeColor="text1"/>
          <w:u w:val="none"/>
        </w:rPr>
        <w:t>46</w:t>
      </w:r>
      <w:r w:rsidRPr="007E088C">
        <w:rPr>
          <w:rStyle w:val="Hyperlink"/>
          <w:color w:val="000000" w:themeColor="text1"/>
          <w:u w:val="none"/>
        </w:rPr>
        <w:t xml:space="preserve">(3), 633-648. </w:t>
      </w:r>
      <w:hyperlink r:id="rId24" w:history="1">
        <w:r w:rsidRPr="007E088C">
          <w:rPr>
            <w:rStyle w:val="Hyperlink"/>
          </w:rPr>
          <w:t>https://doi.org/10.1348/014466606X157789</w:t>
        </w:r>
      </w:hyperlink>
    </w:p>
    <w:p w14:paraId="44A6204A" w14:textId="43432B3A" w:rsidR="00F37E61" w:rsidRPr="00F37E61" w:rsidRDefault="00F37E61" w:rsidP="00BA0DE2">
      <w:pPr>
        <w:tabs>
          <w:tab w:val="left" w:pos="426"/>
        </w:tabs>
        <w:spacing w:line="480" w:lineRule="auto"/>
        <w:ind w:left="567" w:hanging="567"/>
        <w:rPr>
          <w:rStyle w:val="Hyperlink"/>
        </w:rPr>
      </w:pPr>
      <w:r w:rsidRPr="00823C9E">
        <w:rPr>
          <w:color w:val="000000" w:themeColor="text1"/>
          <w:lang w:val="en-US"/>
        </w:rPr>
        <w:t>Goddard, C. (199</w:t>
      </w:r>
      <w:r>
        <w:rPr>
          <w:color w:val="000000" w:themeColor="text1"/>
          <w:lang w:val="en-US"/>
        </w:rPr>
        <w:t xml:space="preserve">6). The “social emotions” of Malay (Bahasa </w:t>
      </w:r>
      <w:proofErr w:type="spellStart"/>
      <w:r>
        <w:rPr>
          <w:color w:val="000000" w:themeColor="text1"/>
          <w:lang w:val="en-US"/>
        </w:rPr>
        <w:t>Melayu</w:t>
      </w:r>
      <w:proofErr w:type="spellEnd"/>
      <w:r>
        <w:rPr>
          <w:color w:val="000000" w:themeColor="text1"/>
          <w:lang w:val="en-US"/>
        </w:rPr>
        <w:t xml:space="preserve">). </w:t>
      </w:r>
      <w:r>
        <w:rPr>
          <w:i/>
          <w:iCs/>
          <w:color w:val="000000" w:themeColor="text1"/>
          <w:lang w:val="en-US"/>
        </w:rPr>
        <w:t>Ethos</w:t>
      </w:r>
      <w:r>
        <w:rPr>
          <w:color w:val="000000" w:themeColor="text1"/>
          <w:lang w:val="en-US"/>
        </w:rPr>
        <w:t xml:space="preserve">, </w:t>
      </w:r>
      <w:r>
        <w:rPr>
          <w:i/>
          <w:iCs/>
          <w:color w:val="000000" w:themeColor="text1"/>
          <w:lang w:val="en-US"/>
        </w:rPr>
        <w:t>24</w:t>
      </w:r>
      <w:r>
        <w:rPr>
          <w:color w:val="000000" w:themeColor="text1"/>
          <w:lang w:val="en-US"/>
        </w:rPr>
        <w:t xml:space="preserve">(3), 426-464. </w:t>
      </w:r>
    </w:p>
    <w:p w14:paraId="55737CD3" w14:textId="52B5AA68" w:rsidR="00EA7E19" w:rsidRDefault="00EA7E19" w:rsidP="00EA7E19">
      <w:pPr>
        <w:spacing w:line="480" w:lineRule="auto"/>
        <w:ind w:left="709" w:right="68" w:hanging="709"/>
        <w:rPr>
          <w:rStyle w:val="Hyperlink"/>
          <w:color w:val="000000" w:themeColor="text1"/>
          <w:u w:val="none"/>
        </w:rPr>
      </w:pPr>
      <w:r w:rsidRPr="00823C9E">
        <w:rPr>
          <w:color w:val="000000" w:themeColor="text1"/>
          <w:lang w:val="en-US"/>
        </w:rPr>
        <w:t xml:space="preserve">Goddard, C. (1997). Cultural values and “cultural scripts” of Malay (Bahasa </w:t>
      </w:r>
      <w:proofErr w:type="spellStart"/>
      <w:r w:rsidRPr="00823C9E">
        <w:rPr>
          <w:color w:val="000000" w:themeColor="text1"/>
          <w:lang w:val="en-US"/>
        </w:rPr>
        <w:t>Melayu</w:t>
      </w:r>
      <w:proofErr w:type="spellEnd"/>
      <w:r w:rsidRPr="00823C9E">
        <w:rPr>
          <w:color w:val="000000" w:themeColor="text1"/>
          <w:lang w:val="en-US"/>
        </w:rPr>
        <w:t>). </w:t>
      </w:r>
      <w:r w:rsidRPr="00823C9E">
        <w:rPr>
          <w:i/>
          <w:iCs/>
          <w:color w:val="000000" w:themeColor="text1"/>
          <w:lang w:val="en-US"/>
        </w:rPr>
        <w:t>Journal of Pragmatics</w:t>
      </w:r>
      <w:r w:rsidRPr="00823C9E">
        <w:rPr>
          <w:color w:val="000000" w:themeColor="text1"/>
          <w:lang w:val="en-US"/>
        </w:rPr>
        <w:t>, </w:t>
      </w:r>
      <w:r w:rsidRPr="00823C9E">
        <w:rPr>
          <w:i/>
          <w:iCs/>
          <w:color w:val="000000" w:themeColor="text1"/>
          <w:lang w:val="en-US"/>
        </w:rPr>
        <w:t>27</w:t>
      </w:r>
      <w:r w:rsidRPr="00823C9E">
        <w:rPr>
          <w:color w:val="000000" w:themeColor="text1"/>
          <w:lang w:val="en-US"/>
        </w:rPr>
        <w:t xml:space="preserve">, 183-201. </w:t>
      </w:r>
      <w:hyperlink r:id="rId25" w:history="1">
        <w:r w:rsidRPr="00425768">
          <w:rPr>
            <w:rStyle w:val="Hyperlink"/>
            <w:lang w:val="en-US"/>
          </w:rPr>
          <w:t>https://doi.org/10.1016/S0378-2166(96)00032-X</w:t>
        </w:r>
      </w:hyperlink>
    </w:p>
    <w:p w14:paraId="6E9ABF69" w14:textId="77777777" w:rsidR="00627AF4" w:rsidRDefault="00FE2C72" w:rsidP="00627AF4">
      <w:pPr>
        <w:spacing w:line="480" w:lineRule="auto"/>
        <w:ind w:left="709" w:right="68" w:hanging="709"/>
        <w:rPr>
          <w:rStyle w:val="Hyperlink"/>
          <w:color w:val="000000" w:themeColor="text1"/>
          <w:u w:val="none"/>
        </w:rPr>
      </w:pPr>
      <w:r w:rsidRPr="007E088C">
        <w:rPr>
          <w:rStyle w:val="Hyperlink"/>
          <w:color w:val="000000" w:themeColor="text1"/>
          <w:u w:val="none"/>
        </w:rPr>
        <w:t xml:space="preserve">Goetz, J. L., &amp; Keltner, D. (2007). Shifting meanings of self-conscious emotions across cultures: A social-functional approach. In J. L. Tracy, R. W. Robins, &amp; J. P. Tangney (Eds.), </w:t>
      </w:r>
      <w:r w:rsidRPr="007E088C">
        <w:rPr>
          <w:rStyle w:val="Hyperlink"/>
          <w:i/>
          <w:iCs/>
          <w:color w:val="000000" w:themeColor="text1"/>
          <w:u w:val="none"/>
        </w:rPr>
        <w:t>The self-conscious emotions: Theory and research</w:t>
      </w:r>
      <w:r w:rsidRPr="007E088C">
        <w:rPr>
          <w:rStyle w:val="Hyperlink"/>
          <w:color w:val="000000" w:themeColor="text1"/>
          <w:u w:val="none"/>
        </w:rPr>
        <w:t xml:space="preserve"> (pp. pp. 153-173). Guilford Press. </w:t>
      </w:r>
    </w:p>
    <w:p w14:paraId="6B27A38A" w14:textId="383A6B08" w:rsidR="00627AF4" w:rsidRDefault="00627AF4" w:rsidP="00627AF4">
      <w:pPr>
        <w:spacing w:line="480" w:lineRule="auto"/>
        <w:ind w:left="709" w:right="68" w:hanging="709"/>
        <w:rPr>
          <w:color w:val="000000" w:themeColor="text1"/>
        </w:rPr>
      </w:pPr>
      <w:r w:rsidRPr="00627AF4">
        <w:rPr>
          <w:color w:val="000000" w:themeColor="text1"/>
          <w:shd w:val="clear" w:color="auto" w:fill="FFFFFF"/>
        </w:rPr>
        <w:lastRenderedPageBreak/>
        <w:t>Holbrook, C., Piazza, J., &amp; Fessler, D. M. T. (2014</w:t>
      </w:r>
      <w:r>
        <w:rPr>
          <w:color w:val="000000" w:themeColor="text1"/>
          <w:shd w:val="clear" w:color="auto" w:fill="FFFFFF"/>
        </w:rPr>
        <w:t>a</w:t>
      </w:r>
      <w:r w:rsidRPr="00627AF4">
        <w:rPr>
          <w:color w:val="000000" w:themeColor="text1"/>
          <w:shd w:val="clear" w:color="auto" w:fill="FFFFFF"/>
        </w:rPr>
        <w:t>). Conceptual and empirical challenges to the “authentic” versus “hubristic” model of pride.</w:t>
      </w:r>
      <w:r w:rsidRPr="00627AF4">
        <w:rPr>
          <w:rStyle w:val="apple-converted-space"/>
          <w:color w:val="000000" w:themeColor="text1"/>
          <w:shd w:val="clear" w:color="auto" w:fill="FFFFFF"/>
        </w:rPr>
        <w:t> </w:t>
      </w:r>
      <w:r w:rsidRPr="00627AF4">
        <w:rPr>
          <w:rStyle w:val="Emphasis"/>
          <w:color w:val="000000" w:themeColor="text1"/>
        </w:rPr>
        <w:t>Emotion</w:t>
      </w:r>
      <w:r w:rsidRPr="00627AF4">
        <w:rPr>
          <w:rStyle w:val="Emphasis"/>
          <w:i w:val="0"/>
          <w:iCs w:val="0"/>
          <w:color w:val="000000" w:themeColor="text1"/>
        </w:rPr>
        <w:t>,</w:t>
      </w:r>
      <w:r w:rsidRPr="00627AF4">
        <w:rPr>
          <w:rStyle w:val="Emphasis"/>
          <w:color w:val="000000" w:themeColor="text1"/>
        </w:rPr>
        <w:t xml:space="preserve"> 14</w:t>
      </w:r>
      <w:r w:rsidRPr="00627AF4">
        <w:rPr>
          <w:color w:val="000000" w:themeColor="text1"/>
          <w:shd w:val="clear" w:color="auto" w:fill="FFFFFF"/>
        </w:rPr>
        <w:t>(1), 17</w:t>
      </w:r>
      <w:r>
        <w:rPr>
          <w:color w:val="000000" w:themeColor="text1"/>
          <w:shd w:val="clear" w:color="auto" w:fill="FFFFFF"/>
        </w:rPr>
        <w:t>-</w:t>
      </w:r>
      <w:r w:rsidRPr="00627AF4">
        <w:rPr>
          <w:color w:val="000000" w:themeColor="text1"/>
          <w:shd w:val="clear" w:color="auto" w:fill="FFFFFF"/>
        </w:rPr>
        <w:t>32.</w:t>
      </w:r>
      <w:r w:rsidRPr="00627AF4">
        <w:rPr>
          <w:rStyle w:val="apple-converted-space"/>
          <w:color w:val="000000" w:themeColor="text1"/>
          <w:shd w:val="clear" w:color="auto" w:fill="FFFFFF"/>
        </w:rPr>
        <w:t> </w:t>
      </w:r>
      <w:hyperlink r:id="rId26" w:history="1">
        <w:r w:rsidRPr="00E72FBC">
          <w:rPr>
            <w:rStyle w:val="Hyperlink"/>
          </w:rPr>
          <w:t>https://doi.org/10.1037/a0031711</w:t>
        </w:r>
      </w:hyperlink>
    </w:p>
    <w:p w14:paraId="2A1DE726" w14:textId="3428D4F8" w:rsidR="00627AF4" w:rsidRDefault="00627AF4" w:rsidP="00627AF4">
      <w:pPr>
        <w:spacing w:line="480" w:lineRule="auto"/>
        <w:ind w:left="709" w:right="68" w:hanging="709"/>
        <w:rPr>
          <w:color w:val="000000" w:themeColor="text1"/>
        </w:rPr>
      </w:pPr>
      <w:r w:rsidRPr="00627AF4">
        <w:rPr>
          <w:color w:val="333333"/>
          <w:shd w:val="clear" w:color="auto" w:fill="FFFFFF"/>
        </w:rPr>
        <w:t>Holbrook, C., Piazza, J. R., &amp; Fessler, D. M. T. (2014</w:t>
      </w:r>
      <w:r>
        <w:rPr>
          <w:color w:val="333333"/>
          <w:shd w:val="clear" w:color="auto" w:fill="FFFFFF"/>
        </w:rPr>
        <w:t>b</w:t>
      </w:r>
      <w:r w:rsidRPr="00627AF4">
        <w:rPr>
          <w:color w:val="333333"/>
          <w:shd w:val="clear" w:color="auto" w:fill="FFFFFF"/>
        </w:rPr>
        <w:t>). Further challenges to the “authentic”/“hubristic” model of pride: Conceptual clarifications and new evidence.</w:t>
      </w:r>
      <w:r w:rsidRPr="00627AF4">
        <w:rPr>
          <w:rStyle w:val="apple-converted-space"/>
          <w:color w:val="333333"/>
          <w:shd w:val="clear" w:color="auto" w:fill="FFFFFF"/>
        </w:rPr>
        <w:t> </w:t>
      </w:r>
      <w:r w:rsidRPr="00627AF4">
        <w:rPr>
          <w:rStyle w:val="Emphasis"/>
          <w:color w:val="333333"/>
        </w:rPr>
        <w:t>Emotion</w:t>
      </w:r>
      <w:r w:rsidRPr="00627AF4">
        <w:rPr>
          <w:rStyle w:val="Emphasis"/>
          <w:i w:val="0"/>
          <w:iCs w:val="0"/>
          <w:color w:val="333333"/>
        </w:rPr>
        <w:t>,</w:t>
      </w:r>
      <w:r w:rsidRPr="00627AF4">
        <w:rPr>
          <w:rStyle w:val="Emphasis"/>
          <w:color w:val="333333"/>
        </w:rPr>
        <w:t xml:space="preserve"> 14</w:t>
      </w:r>
      <w:r w:rsidRPr="00627AF4">
        <w:rPr>
          <w:color w:val="333333"/>
          <w:shd w:val="clear" w:color="auto" w:fill="FFFFFF"/>
        </w:rPr>
        <w:t>(1), 38</w:t>
      </w:r>
      <w:r>
        <w:rPr>
          <w:color w:val="333333"/>
          <w:shd w:val="clear" w:color="auto" w:fill="FFFFFF"/>
        </w:rPr>
        <w:t>-</w:t>
      </w:r>
      <w:r w:rsidRPr="00627AF4">
        <w:rPr>
          <w:color w:val="333333"/>
          <w:shd w:val="clear" w:color="auto" w:fill="FFFFFF"/>
        </w:rPr>
        <w:t>42.</w:t>
      </w:r>
      <w:r w:rsidRPr="00627AF4">
        <w:rPr>
          <w:rStyle w:val="apple-converted-space"/>
          <w:color w:val="333333"/>
          <w:shd w:val="clear" w:color="auto" w:fill="FFFFFF"/>
        </w:rPr>
        <w:t> </w:t>
      </w:r>
      <w:hyperlink r:id="rId27" w:history="1">
        <w:r w:rsidRPr="00E72FBC">
          <w:rPr>
            <w:rStyle w:val="Hyperlink"/>
          </w:rPr>
          <w:t>https://doi.org/10.1037/a0035457</w:t>
        </w:r>
      </w:hyperlink>
    </w:p>
    <w:p w14:paraId="50332268" w14:textId="738400C1" w:rsidR="004F1948" w:rsidRPr="00627AF4" w:rsidRDefault="004F1948" w:rsidP="00627AF4">
      <w:pPr>
        <w:spacing w:line="480" w:lineRule="auto"/>
        <w:ind w:left="709" w:right="68" w:hanging="709"/>
        <w:rPr>
          <w:rStyle w:val="Hyperlink"/>
          <w:color w:val="000000" w:themeColor="text1"/>
          <w:u w:val="none"/>
        </w:rPr>
      </w:pPr>
      <w:r w:rsidRPr="007E088C">
        <w:t xml:space="preserve">Horn, J. L. (1965). A rationale and test for the number of factors in factor analysis. </w:t>
      </w:r>
      <w:r w:rsidRPr="007E088C">
        <w:rPr>
          <w:i/>
          <w:lang w:val="nb-NO"/>
        </w:rPr>
        <w:t>Psychometrika</w:t>
      </w:r>
      <w:r w:rsidRPr="007E088C">
        <w:rPr>
          <w:lang w:val="nb-NO"/>
        </w:rPr>
        <w:t xml:space="preserve">, </w:t>
      </w:r>
      <w:r w:rsidRPr="007E088C">
        <w:rPr>
          <w:i/>
          <w:lang w:val="nb-NO"/>
        </w:rPr>
        <w:t>32</w:t>
      </w:r>
      <w:r w:rsidRPr="007E088C">
        <w:rPr>
          <w:lang w:val="nb-NO"/>
        </w:rPr>
        <w:t xml:space="preserve">, 179-185. </w:t>
      </w:r>
      <w:r w:rsidR="003963AD">
        <w:fldChar w:fldCharType="begin"/>
      </w:r>
      <w:r w:rsidR="003963AD">
        <w:instrText xml:space="preserve"> HYPERLINK "https://doi.org/10.1007/BF02289447" </w:instrText>
      </w:r>
      <w:r w:rsidR="003963AD">
        <w:fldChar w:fldCharType="separate"/>
      </w:r>
      <w:r w:rsidRPr="007E088C">
        <w:rPr>
          <w:rStyle w:val="Hyperlink"/>
          <w:lang w:val="nb-NO"/>
        </w:rPr>
        <w:t>https://doi.org/10.1007/BF02289447</w:t>
      </w:r>
      <w:r w:rsidR="003963AD">
        <w:rPr>
          <w:rStyle w:val="Hyperlink"/>
          <w:lang w:val="nb-NO"/>
        </w:rPr>
        <w:fldChar w:fldCharType="end"/>
      </w:r>
    </w:p>
    <w:p w14:paraId="60C634A5" w14:textId="4B6DD42A" w:rsidR="004F1948" w:rsidRPr="007E088C" w:rsidRDefault="004F1948" w:rsidP="004F1948">
      <w:pPr>
        <w:spacing w:line="480" w:lineRule="auto"/>
        <w:ind w:left="567" w:hanging="567"/>
        <w:rPr>
          <w:color w:val="0563C1" w:themeColor="hyperlink"/>
          <w:u w:val="single"/>
        </w:rPr>
      </w:pPr>
      <w:r w:rsidRPr="007E088C">
        <w:t xml:space="preserve">Hu, L. T., &amp; </w:t>
      </w:r>
      <w:proofErr w:type="spellStart"/>
      <w:r w:rsidRPr="007E088C">
        <w:t>Bentler</w:t>
      </w:r>
      <w:proofErr w:type="spellEnd"/>
      <w:r w:rsidRPr="007E088C">
        <w:t xml:space="preserve">, P. M. (1999). </w:t>
      </w:r>
      <w:proofErr w:type="spellStart"/>
      <w:r w:rsidRPr="007E088C">
        <w:t>Cutoff</w:t>
      </w:r>
      <w:proofErr w:type="spellEnd"/>
      <w:r w:rsidRPr="007E088C">
        <w:t xml:space="preserve"> criteria for fit indexes in covariance structure analysis: Conventional criteria versus new alternatives. </w:t>
      </w:r>
      <w:r w:rsidRPr="007E088C">
        <w:rPr>
          <w:i/>
        </w:rPr>
        <w:t xml:space="preserve">Structural Equation </w:t>
      </w:r>
      <w:proofErr w:type="spellStart"/>
      <w:r w:rsidRPr="007E088C">
        <w:rPr>
          <w:i/>
        </w:rPr>
        <w:t>Modeling</w:t>
      </w:r>
      <w:proofErr w:type="spellEnd"/>
      <w:r w:rsidRPr="007E088C">
        <w:rPr>
          <w:i/>
        </w:rPr>
        <w:t>, 6</w:t>
      </w:r>
      <w:r w:rsidRPr="007E088C">
        <w:t xml:space="preserve">(1), 1-55. </w:t>
      </w:r>
      <w:hyperlink r:id="rId28" w:history="1">
        <w:r w:rsidRPr="007E088C">
          <w:rPr>
            <w:rStyle w:val="Hyperlink"/>
          </w:rPr>
          <w:t>https://doi.org/10.1080/10705519909540118</w:t>
        </w:r>
      </w:hyperlink>
    </w:p>
    <w:p w14:paraId="319DAB47" w14:textId="77777777" w:rsidR="00990741" w:rsidRDefault="00C60577" w:rsidP="00990741">
      <w:pPr>
        <w:spacing w:line="480" w:lineRule="auto"/>
        <w:ind w:left="567" w:hanging="567"/>
        <w:rPr>
          <w:rStyle w:val="Hyperlink"/>
        </w:rPr>
      </w:pPr>
      <w:proofErr w:type="spellStart"/>
      <w:r w:rsidRPr="007E088C">
        <w:rPr>
          <w:rStyle w:val="title-text"/>
          <w:color w:val="000000" w:themeColor="text1"/>
        </w:rPr>
        <w:t>Huellemann</w:t>
      </w:r>
      <w:proofErr w:type="spellEnd"/>
      <w:r w:rsidRPr="007E088C">
        <w:rPr>
          <w:rStyle w:val="title-text"/>
          <w:color w:val="000000" w:themeColor="text1"/>
        </w:rPr>
        <w:t xml:space="preserve">, K. L., Pila, E., Gilchrist, J. D., Nesbitt, A. E., &amp; </w:t>
      </w:r>
      <w:proofErr w:type="spellStart"/>
      <w:r w:rsidRPr="007E088C">
        <w:rPr>
          <w:rStyle w:val="title-text"/>
          <w:color w:val="000000" w:themeColor="text1"/>
        </w:rPr>
        <w:t>Sabiston</w:t>
      </w:r>
      <w:proofErr w:type="spellEnd"/>
      <w:r w:rsidRPr="007E088C">
        <w:rPr>
          <w:rStyle w:val="title-text"/>
          <w:color w:val="000000" w:themeColor="text1"/>
        </w:rPr>
        <w:t xml:space="preserve">, C. M. (2021). Body-related self-conscious emotions and reasons for exercise: A latent class analysis. </w:t>
      </w:r>
      <w:r w:rsidRPr="007E088C">
        <w:rPr>
          <w:rStyle w:val="title-text"/>
          <w:i/>
          <w:iCs/>
          <w:color w:val="000000" w:themeColor="text1"/>
        </w:rPr>
        <w:t>Body Image</w:t>
      </w:r>
      <w:r w:rsidRPr="007E088C">
        <w:rPr>
          <w:rStyle w:val="title-text"/>
          <w:color w:val="000000" w:themeColor="text1"/>
        </w:rPr>
        <w:t xml:space="preserve">, </w:t>
      </w:r>
      <w:r w:rsidRPr="007E088C">
        <w:rPr>
          <w:rStyle w:val="title-text"/>
          <w:i/>
          <w:iCs/>
          <w:color w:val="000000" w:themeColor="text1"/>
        </w:rPr>
        <w:t>38</w:t>
      </w:r>
      <w:r w:rsidRPr="007E088C">
        <w:rPr>
          <w:rStyle w:val="title-text"/>
          <w:color w:val="000000" w:themeColor="text1"/>
        </w:rPr>
        <w:t xml:space="preserve">, 127-136. </w:t>
      </w:r>
      <w:hyperlink r:id="rId29" w:history="1">
        <w:r w:rsidRPr="007E088C">
          <w:rPr>
            <w:rStyle w:val="Hyperlink"/>
          </w:rPr>
          <w:t>https://doi.org/10.1016/j.bodyim.2021.03.016</w:t>
        </w:r>
      </w:hyperlink>
    </w:p>
    <w:p w14:paraId="55DEFE1A" w14:textId="7F9BE42F" w:rsidR="00990741" w:rsidRDefault="00990741" w:rsidP="00990741">
      <w:pPr>
        <w:spacing w:line="480" w:lineRule="auto"/>
        <w:ind w:left="567" w:hanging="567"/>
        <w:rPr>
          <w:rStyle w:val="Hyperlink"/>
        </w:rPr>
      </w:pPr>
      <w:proofErr w:type="spellStart"/>
      <w:r w:rsidRPr="00990741">
        <w:rPr>
          <w:color w:val="000000" w:themeColor="text1"/>
        </w:rPr>
        <w:t>Kitayama</w:t>
      </w:r>
      <w:proofErr w:type="spellEnd"/>
      <w:r w:rsidRPr="00990741">
        <w:rPr>
          <w:color w:val="000000" w:themeColor="text1"/>
        </w:rPr>
        <w:t xml:space="preserve">, S., </w:t>
      </w:r>
      <w:proofErr w:type="spellStart"/>
      <w:r w:rsidRPr="00990741">
        <w:rPr>
          <w:color w:val="000000" w:themeColor="text1"/>
        </w:rPr>
        <w:t>Karasawa</w:t>
      </w:r>
      <w:proofErr w:type="spellEnd"/>
      <w:r w:rsidRPr="00990741">
        <w:rPr>
          <w:color w:val="000000" w:themeColor="text1"/>
        </w:rPr>
        <w:t>, M., &amp; Mesquita, B. (2004). Collective and personal processes in</w:t>
      </w:r>
      <w:r>
        <w:rPr>
          <w:color w:val="000000" w:themeColor="text1"/>
        </w:rPr>
        <w:t xml:space="preserve"> </w:t>
      </w:r>
      <w:r w:rsidRPr="00990741">
        <w:rPr>
          <w:color w:val="000000" w:themeColor="text1"/>
        </w:rPr>
        <w:t xml:space="preserve">regulating emotions: Emotion and self in Japan and the U.S. In P. </w:t>
      </w:r>
      <w:proofErr w:type="spellStart"/>
      <w:r w:rsidRPr="00990741">
        <w:rPr>
          <w:color w:val="000000" w:themeColor="text1"/>
        </w:rPr>
        <w:t>Philippot</w:t>
      </w:r>
      <w:proofErr w:type="spellEnd"/>
      <w:r w:rsidRPr="00990741">
        <w:rPr>
          <w:color w:val="000000" w:themeColor="text1"/>
        </w:rPr>
        <w:t xml:space="preserve"> &amp; R. S. Feldman</w:t>
      </w:r>
      <w:r>
        <w:rPr>
          <w:color w:val="000000" w:themeColor="text1"/>
        </w:rPr>
        <w:t xml:space="preserve"> </w:t>
      </w:r>
      <w:r w:rsidRPr="00990741">
        <w:rPr>
          <w:color w:val="000000" w:themeColor="text1"/>
        </w:rPr>
        <w:t xml:space="preserve">(Eds.), </w:t>
      </w:r>
      <w:r w:rsidRPr="00990741">
        <w:rPr>
          <w:i/>
          <w:iCs/>
          <w:color w:val="000000" w:themeColor="text1"/>
        </w:rPr>
        <w:t xml:space="preserve">The regulation of emotion </w:t>
      </w:r>
      <w:r w:rsidRPr="00990741">
        <w:rPr>
          <w:color w:val="000000" w:themeColor="text1"/>
        </w:rPr>
        <w:t>(pp. 251</w:t>
      </w:r>
      <w:r>
        <w:rPr>
          <w:color w:val="000000" w:themeColor="text1"/>
        </w:rPr>
        <w:t>-</w:t>
      </w:r>
      <w:r w:rsidRPr="00990741">
        <w:rPr>
          <w:color w:val="000000" w:themeColor="text1"/>
        </w:rPr>
        <w:t>273). Erlbaum.</w:t>
      </w:r>
    </w:p>
    <w:p w14:paraId="60CCBBC1" w14:textId="77777777" w:rsidR="009F1734" w:rsidRDefault="00EA7E19" w:rsidP="009F1734">
      <w:pPr>
        <w:spacing w:line="480" w:lineRule="auto"/>
        <w:ind w:left="567" w:hanging="567"/>
      </w:pPr>
      <w:proofErr w:type="spellStart"/>
      <w:r w:rsidRPr="00EA7E19">
        <w:t>Kitayama</w:t>
      </w:r>
      <w:proofErr w:type="spellEnd"/>
      <w:r w:rsidRPr="00EA7E19">
        <w:t xml:space="preserve">, S., Markus, H. R., &amp; Matsumoto, H. (1995). Culture, self, and emotion: A cultural perspective on </w:t>
      </w:r>
      <w:r>
        <w:t>“</w:t>
      </w:r>
      <w:r w:rsidRPr="00EA7E19">
        <w:t>self-conscious</w:t>
      </w:r>
      <w:r>
        <w:t>”</w:t>
      </w:r>
      <w:r w:rsidRPr="00EA7E19">
        <w:t xml:space="preserve"> emotions. In J. P. Tangney &amp; K. W. Fischer (Eds.), </w:t>
      </w:r>
      <w:r w:rsidRPr="00EA7E19">
        <w:rPr>
          <w:i/>
          <w:iCs/>
        </w:rPr>
        <w:t>Self-conscious emotions. The psychology of shame, guilt, embarrassment, and pride</w:t>
      </w:r>
      <w:r w:rsidRPr="00EA7E19">
        <w:t xml:space="preserve"> (pp. 439-464). Guilford. </w:t>
      </w:r>
    </w:p>
    <w:p w14:paraId="0DD04BC6" w14:textId="3519C03C" w:rsidR="009F1734" w:rsidRDefault="009F1734" w:rsidP="009F1734">
      <w:pPr>
        <w:spacing w:line="480" w:lineRule="auto"/>
        <w:ind w:left="567" w:hanging="567"/>
      </w:pPr>
      <w:r w:rsidRPr="009F1734">
        <w:t>Lee, R.</w:t>
      </w:r>
      <w:r>
        <w:t xml:space="preserve"> </w:t>
      </w:r>
      <w:r w:rsidRPr="009F1734">
        <w:t>L.</w:t>
      </w:r>
      <w:r>
        <w:t xml:space="preserve"> </w:t>
      </w:r>
      <w:r w:rsidRPr="009F1734">
        <w:t xml:space="preserve">M. </w:t>
      </w:r>
      <w:r>
        <w:t>(</w:t>
      </w:r>
      <w:r w:rsidRPr="009F1734">
        <w:t>1981</w:t>
      </w:r>
      <w:r>
        <w:t>)</w:t>
      </w:r>
      <w:r w:rsidRPr="009F1734">
        <w:t xml:space="preserve">. Structure and anti-structure in the culture-bound syndromes: The Malay case. </w:t>
      </w:r>
      <w:r w:rsidRPr="009F1734">
        <w:rPr>
          <w:i/>
          <w:iCs/>
        </w:rPr>
        <w:t>Culture, Medicine and Psychiatry</w:t>
      </w:r>
      <w:r>
        <w:t xml:space="preserve">, </w:t>
      </w:r>
      <w:r>
        <w:rPr>
          <w:i/>
          <w:iCs/>
        </w:rPr>
        <w:t>5</w:t>
      </w:r>
      <w:r w:rsidRPr="009F1734">
        <w:t>(3)</w:t>
      </w:r>
      <w:r>
        <w:t>,</w:t>
      </w:r>
      <w:r w:rsidRPr="009F1734">
        <w:t xml:space="preserve"> 233</w:t>
      </w:r>
      <w:r>
        <w:t>-</w:t>
      </w:r>
      <w:r w:rsidRPr="009F1734">
        <w:t xml:space="preserve">248. </w:t>
      </w:r>
      <w:hyperlink r:id="rId30" w:history="1">
        <w:r w:rsidRPr="009F1734">
          <w:rPr>
            <w:rStyle w:val="Hyperlink"/>
          </w:rPr>
          <w:t>https://doi.org/10.1007/BF00050770</w:t>
        </w:r>
      </w:hyperlink>
    </w:p>
    <w:p w14:paraId="3B189541" w14:textId="7015C26A" w:rsidR="00935B6B" w:rsidRDefault="00935B6B" w:rsidP="009F1734">
      <w:pPr>
        <w:spacing w:line="480" w:lineRule="auto"/>
        <w:ind w:left="567" w:hanging="567"/>
      </w:pPr>
      <w:proofErr w:type="spellStart"/>
      <w:r w:rsidRPr="007E088C">
        <w:lastRenderedPageBreak/>
        <w:t>Lewandowska-Tomaszczyk</w:t>
      </w:r>
      <w:proofErr w:type="spellEnd"/>
      <w:r w:rsidRPr="007E088C">
        <w:t xml:space="preserve">, B., &amp; Wilson, P. A. (2014). Self-conscious emotions in collectivistic and individualistic cultures: A contrastive linguistic perspective. In J. Romero-Trillo (Ed.), </w:t>
      </w:r>
      <w:r w:rsidRPr="007E088C">
        <w:rPr>
          <w:i/>
          <w:iCs/>
        </w:rPr>
        <w:t>Yearbook of corpus linguistics and pragmatics 2014</w:t>
      </w:r>
      <w:r w:rsidRPr="007E088C">
        <w:t xml:space="preserve"> (vol. 2, pp. 123-148). Springer. </w:t>
      </w:r>
      <w:hyperlink r:id="rId31" w:history="1">
        <w:r w:rsidR="00B44CEB" w:rsidRPr="00425768">
          <w:rPr>
            <w:rStyle w:val="Hyperlink"/>
          </w:rPr>
          <w:t>https://doi.org/10.1007/978-3-319-06007-1_7</w:t>
        </w:r>
      </w:hyperlink>
    </w:p>
    <w:p w14:paraId="62155F4E" w14:textId="3681C3AA" w:rsidR="00B44CEB" w:rsidRDefault="00B44CEB" w:rsidP="00B44CEB">
      <w:pPr>
        <w:spacing w:line="480" w:lineRule="auto"/>
        <w:ind w:left="567" w:hanging="567"/>
        <w:rPr>
          <w:rStyle w:val="Hyperlink"/>
        </w:rPr>
      </w:pPr>
      <w:r>
        <w:t xml:space="preserve">Li, J., Wang, L., &amp; Fischer, K. (2004). The organisation of Chinese shame concepts? </w:t>
      </w:r>
      <w:r>
        <w:rPr>
          <w:i/>
          <w:iCs/>
        </w:rPr>
        <w:t>Cognition and Emotion</w:t>
      </w:r>
      <w:r>
        <w:t xml:space="preserve">, </w:t>
      </w:r>
      <w:r>
        <w:rPr>
          <w:i/>
          <w:iCs/>
        </w:rPr>
        <w:t>18</w:t>
      </w:r>
      <w:r>
        <w:t xml:space="preserve">(6), 767-797. </w:t>
      </w:r>
      <w:hyperlink r:id="rId32" w:history="1">
        <w:r w:rsidRPr="00425768">
          <w:rPr>
            <w:rStyle w:val="Hyperlink"/>
          </w:rPr>
          <w:t>https://doi.org/10.1080/02699930341000202</w:t>
        </w:r>
      </w:hyperlink>
    </w:p>
    <w:p w14:paraId="2B3C2A99" w14:textId="3C4FF6DA" w:rsidR="00326B08" w:rsidRPr="00B44CEB" w:rsidRDefault="00326B08" w:rsidP="00B44CEB">
      <w:pPr>
        <w:spacing w:line="480" w:lineRule="auto"/>
        <w:ind w:left="567" w:hanging="567"/>
        <w:rPr>
          <w:rStyle w:val="Hyperlink"/>
          <w:color w:val="auto"/>
          <w:u w:val="none"/>
        </w:rPr>
      </w:pPr>
      <w:r w:rsidRPr="00373777">
        <w:t xml:space="preserve">Little, T.D. (2013). </w:t>
      </w:r>
      <w:r w:rsidRPr="00326B08">
        <w:rPr>
          <w:i/>
          <w:iCs/>
        </w:rPr>
        <w:t xml:space="preserve">Longitudinal structural equation </w:t>
      </w:r>
      <w:proofErr w:type="spellStart"/>
      <w:r w:rsidRPr="00326B08">
        <w:rPr>
          <w:i/>
          <w:iCs/>
        </w:rPr>
        <w:t>modeling</w:t>
      </w:r>
      <w:proofErr w:type="spellEnd"/>
      <w:r w:rsidRPr="00373777">
        <w:t>. Guilford.</w:t>
      </w:r>
    </w:p>
    <w:p w14:paraId="3BA58D78" w14:textId="77777777" w:rsidR="009F1734" w:rsidRDefault="00BA0DE2" w:rsidP="009F1734">
      <w:pPr>
        <w:spacing w:line="480" w:lineRule="auto"/>
        <w:ind w:left="567" w:hanging="567"/>
        <w:rPr>
          <w:rStyle w:val="Hyperlink"/>
          <w:spacing w:val="4"/>
          <w:shd w:val="clear" w:color="auto" w:fill="FCFCFC"/>
        </w:rPr>
      </w:pPr>
      <w:r w:rsidRPr="007E088C">
        <w:rPr>
          <w:color w:val="000000" w:themeColor="text1"/>
        </w:rPr>
        <w:t xml:space="preserve">Lyubomirsky, S., &amp; Lepper, H. S. (1999). A measure of subjective happiness: Preliminary reliability and construct validation. </w:t>
      </w:r>
      <w:r w:rsidRPr="007E088C">
        <w:rPr>
          <w:i/>
          <w:color w:val="000000" w:themeColor="text1"/>
        </w:rPr>
        <w:t>Social Indicators Research</w:t>
      </w:r>
      <w:r w:rsidRPr="007E088C">
        <w:rPr>
          <w:color w:val="000000" w:themeColor="text1"/>
        </w:rPr>
        <w:t xml:space="preserve">, </w:t>
      </w:r>
      <w:r w:rsidRPr="007E088C">
        <w:rPr>
          <w:i/>
          <w:color w:val="000000" w:themeColor="text1"/>
        </w:rPr>
        <w:t>46</w:t>
      </w:r>
      <w:r w:rsidRPr="007E088C">
        <w:rPr>
          <w:iCs/>
          <w:color w:val="000000" w:themeColor="text1"/>
        </w:rPr>
        <w:t>(2)</w:t>
      </w:r>
      <w:r w:rsidRPr="007E088C">
        <w:rPr>
          <w:color w:val="000000" w:themeColor="text1"/>
        </w:rPr>
        <w:t xml:space="preserve">, 137-155. </w:t>
      </w:r>
      <w:hyperlink r:id="rId33" w:history="1">
        <w:r w:rsidRPr="007E088C">
          <w:rPr>
            <w:rStyle w:val="Hyperlink"/>
          </w:rPr>
          <w:t>https://doi.org/</w:t>
        </w:r>
        <w:r w:rsidRPr="007E088C">
          <w:rPr>
            <w:rStyle w:val="Hyperlink"/>
            <w:spacing w:val="4"/>
            <w:shd w:val="clear" w:color="auto" w:fill="FCFCFC"/>
          </w:rPr>
          <w:t>10.1023/A:1006824100041</w:t>
        </w:r>
      </w:hyperlink>
    </w:p>
    <w:p w14:paraId="02D5275F" w14:textId="4A82F157" w:rsidR="009F1734" w:rsidRDefault="009F1734" w:rsidP="009F1734">
      <w:pPr>
        <w:spacing w:line="480" w:lineRule="auto"/>
        <w:ind w:left="567" w:hanging="567"/>
      </w:pPr>
      <w:r w:rsidRPr="009F1734">
        <w:t xml:space="preserve">Maeda, N. </w:t>
      </w:r>
      <w:r>
        <w:t>(</w:t>
      </w:r>
      <w:r w:rsidRPr="009F1734">
        <w:t>1975</w:t>
      </w:r>
      <w:r>
        <w:t>)</w:t>
      </w:r>
      <w:r w:rsidRPr="009F1734">
        <w:t xml:space="preserve">. Family circle, community, and nation in Malaysia. </w:t>
      </w:r>
      <w:r w:rsidRPr="009F1734">
        <w:rPr>
          <w:i/>
          <w:iCs/>
        </w:rPr>
        <w:t>Current Anthropology</w:t>
      </w:r>
      <w:r>
        <w:t>,</w:t>
      </w:r>
      <w:r w:rsidRPr="009F1734">
        <w:rPr>
          <w:i/>
          <w:iCs/>
        </w:rPr>
        <w:t xml:space="preserve"> 16</w:t>
      </w:r>
      <w:r w:rsidRPr="009F1734">
        <w:t>(1)</w:t>
      </w:r>
      <w:r>
        <w:t>,</w:t>
      </w:r>
      <w:r w:rsidRPr="009F1734">
        <w:t xml:space="preserve"> 163</w:t>
      </w:r>
      <w:r>
        <w:t>-</w:t>
      </w:r>
      <w:r w:rsidRPr="009F1734">
        <w:t xml:space="preserve">166. </w:t>
      </w:r>
      <w:hyperlink r:id="rId34" w:history="1">
        <w:r w:rsidRPr="009F1734">
          <w:rPr>
            <w:rStyle w:val="Hyperlink"/>
          </w:rPr>
          <w:t>https://doi.org/10.1086/201527</w:t>
        </w:r>
      </w:hyperlink>
    </w:p>
    <w:p w14:paraId="3936DAAF" w14:textId="124BD91F" w:rsidR="00076758" w:rsidRPr="00C12F9B" w:rsidRDefault="00076758" w:rsidP="009F1734">
      <w:pPr>
        <w:spacing w:line="480" w:lineRule="auto"/>
        <w:ind w:left="567" w:hanging="567"/>
        <w:rPr>
          <w:rStyle w:val="Hyperlink"/>
          <w:spacing w:val="4"/>
          <w:shd w:val="clear" w:color="auto" w:fill="FCFCFC"/>
          <w:lang w:val="fr-FR"/>
        </w:rPr>
      </w:pPr>
      <w:r>
        <w:rPr>
          <w:color w:val="000000"/>
          <w:shd w:val="clear" w:color="auto" w:fill="FFFFFF"/>
        </w:rPr>
        <w:t xml:space="preserve">Markus, H. R., &amp; </w:t>
      </w:r>
      <w:proofErr w:type="spellStart"/>
      <w:r>
        <w:rPr>
          <w:color w:val="000000"/>
          <w:shd w:val="clear" w:color="auto" w:fill="FFFFFF"/>
        </w:rPr>
        <w:t>Kitayama</w:t>
      </w:r>
      <w:proofErr w:type="spellEnd"/>
      <w:r>
        <w:rPr>
          <w:color w:val="000000"/>
          <w:shd w:val="clear" w:color="auto" w:fill="FFFFFF"/>
        </w:rPr>
        <w:t>, S. (1991).</w:t>
      </w:r>
      <w:r>
        <w:rPr>
          <w:rStyle w:val="apple-converted-space"/>
          <w:color w:val="000000"/>
          <w:shd w:val="clear" w:color="auto" w:fill="FFFFFF"/>
        </w:rPr>
        <w:t> </w:t>
      </w:r>
      <w:r>
        <w:rPr>
          <w:rStyle w:val="ref-title"/>
          <w:color w:val="000000"/>
        </w:rPr>
        <w:t>Culture and the self: Implications for cognition, emotion, and motivation</w:t>
      </w:r>
      <w:r>
        <w:rPr>
          <w:color w:val="000000"/>
          <w:shd w:val="clear" w:color="auto" w:fill="FFFFFF"/>
        </w:rPr>
        <w:t>.</w:t>
      </w:r>
      <w:r>
        <w:rPr>
          <w:rStyle w:val="apple-converted-space"/>
          <w:color w:val="000000"/>
          <w:shd w:val="clear" w:color="auto" w:fill="FFFFFF"/>
        </w:rPr>
        <w:t> </w:t>
      </w:r>
      <w:proofErr w:type="spellStart"/>
      <w:r w:rsidRPr="00FE5DD2">
        <w:rPr>
          <w:rStyle w:val="ref-journal"/>
          <w:i/>
          <w:iCs/>
          <w:color w:val="000000"/>
          <w:lang w:val="fr-FR"/>
        </w:rPr>
        <w:t>Psychological</w:t>
      </w:r>
      <w:proofErr w:type="spellEnd"/>
      <w:r w:rsidRPr="00FE5DD2">
        <w:rPr>
          <w:rStyle w:val="ref-journal"/>
          <w:i/>
          <w:iCs/>
          <w:color w:val="000000"/>
          <w:lang w:val="fr-FR"/>
        </w:rPr>
        <w:t xml:space="preserve"> </w:t>
      </w:r>
      <w:proofErr w:type="spellStart"/>
      <w:r w:rsidRPr="00FE5DD2">
        <w:rPr>
          <w:rStyle w:val="ref-journal"/>
          <w:i/>
          <w:iCs/>
          <w:color w:val="000000"/>
          <w:lang w:val="fr-FR"/>
        </w:rPr>
        <w:t>Review</w:t>
      </w:r>
      <w:proofErr w:type="spellEnd"/>
      <w:r w:rsidRPr="00FE5DD2">
        <w:rPr>
          <w:color w:val="000000"/>
          <w:shd w:val="clear" w:color="auto" w:fill="FFFFFF"/>
          <w:lang w:val="fr-FR"/>
        </w:rPr>
        <w:t>,</w:t>
      </w:r>
      <w:r w:rsidRPr="00FE5DD2">
        <w:rPr>
          <w:rStyle w:val="apple-converted-space"/>
          <w:color w:val="000000"/>
          <w:shd w:val="clear" w:color="auto" w:fill="FFFFFF"/>
          <w:lang w:val="fr-FR"/>
        </w:rPr>
        <w:t> </w:t>
      </w:r>
      <w:r w:rsidRPr="00FE5DD2">
        <w:rPr>
          <w:rStyle w:val="ref-vol"/>
          <w:i/>
          <w:iCs/>
          <w:color w:val="000000"/>
          <w:lang w:val="fr-FR"/>
        </w:rPr>
        <w:t>98</w:t>
      </w:r>
      <w:r w:rsidRPr="00FE5DD2">
        <w:rPr>
          <w:rStyle w:val="ref-vol"/>
          <w:color w:val="000000"/>
          <w:lang w:val="fr-FR"/>
        </w:rPr>
        <w:t>(2)</w:t>
      </w:r>
      <w:r w:rsidRPr="00FE5DD2">
        <w:rPr>
          <w:color w:val="000000"/>
          <w:shd w:val="clear" w:color="auto" w:fill="FFFFFF"/>
          <w:lang w:val="fr-FR"/>
        </w:rPr>
        <w:t xml:space="preserve">, 224-253. </w:t>
      </w:r>
      <w:hyperlink r:id="rId35" w:history="1">
        <w:r w:rsidRPr="00FE5DD2">
          <w:rPr>
            <w:rStyle w:val="Hyperlink"/>
            <w:shd w:val="clear" w:color="auto" w:fill="FFFFFF"/>
            <w:lang w:val="fr-FR"/>
          </w:rPr>
          <w:t>https://doi.org/10.1037/0033-295X.98.2.224</w:t>
        </w:r>
      </w:hyperlink>
    </w:p>
    <w:p w14:paraId="1D780201" w14:textId="53B0F3C8" w:rsidR="00D13D99" w:rsidRPr="007E088C" w:rsidRDefault="00D13D99" w:rsidP="008F4AE4">
      <w:pPr>
        <w:spacing w:line="480" w:lineRule="auto"/>
        <w:ind w:left="567" w:hanging="567"/>
        <w:rPr>
          <w:color w:val="000000" w:themeColor="text1"/>
        </w:rPr>
      </w:pPr>
      <w:r w:rsidRPr="00FE5DD2">
        <w:rPr>
          <w:color w:val="000000" w:themeColor="text1"/>
          <w:lang w:val="fr-FR"/>
        </w:rPr>
        <w:t xml:space="preserve">Marsh, H.W., </w:t>
      </w:r>
      <w:proofErr w:type="spellStart"/>
      <w:r w:rsidRPr="00FE5DD2">
        <w:rPr>
          <w:color w:val="000000" w:themeColor="text1"/>
          <w:lang w:val="fr-FR"/>
        </w:rPr>
        <w:t>Hau</w:t>
      </w:r>
      <w:proofErr w:type="spellEnd"/>
      <w:r w:rsidRPr="00FE5DD2">
        <w:rPr>
          <w:color w:val="000000" w:themeColor="text1"/>
          <w:lang w:val="fr-FR"/>
        </w:rPr>
        <w:t>, K</w:t>
      </w:r>
      <w:r w:rsidR="00051CC0" w:rsidRPr="00FE5DD2">
        <w:rPr>
          <w:color w:val="000000" w:themeColor="text1"/>
          <w:lang w:val="fr-FR"/>
        </w:rPr>
        <w:t>.</w:t>
      </w:r>
      <w:r w:rsidRPr="00FE5DD2">
        <w:rPr>
          <w:color w:val="000000" w:themeColor="text1"/>
          <w:lang w:val="fr-FR"/>
        </w:rPr>
        <w:t xml:space="preserve">-T., &amp; Grayson, D. (2005). </w:t>
      </w:r>
      <w:r w:rsidRPr="007E088C">
        <w:rPr>
          <w:color w:val="000000" w:themeColor="text1"/>
          <w:lang w:val="en-US"/>
        </w:rPr>
        <w:t xml:space="preserve">Goodness of fit evaluation in structural equation modeling. In A. </w:t>
      </w:r>
      <w:proofErr w:type="spellStart"/>
      <w:r w:rsidRPr="007E088C">
        <w:rPr>
          <w:color w:val="000000" w:themeColor="text1"/>
          <w:lang w:val="en-US"/>
        </w:rPr>
        <w:t>Maydeu</w:t>
      </w:r>
      <w:proofErr w:type="spellEnd"/>
      <w:r w:rsidRPr="007E088C">
        <w:rPr>
          <w:color w:val="000000" w:themeColor="text1"/>
          <w:lang w:val="en-US"/>
        </w:rPr>
        <w:t xml:space="preserve">-Olivares, &amp; J. McArdle (Eds.), </w:t>
      </w:r>
      <w:r w:rsidRPr="007E088C">
        <w:rPr>
          <w:i/>
          <w:color w:val="000000" w:themeColor="text1"/>
          <w:lang w:val="en-US"/>
        </w:rPr>
        <w:t>Contemporary</w:t>
      </w:r>
      <w:r w:rsidRPr="007E088C">
        <w:rPr>
          <w:color w:val="000000" w:themeColor="text1"/>
          <w:lang w:val="en-US"/>
        </w:rPr>
        <w:t xml:space="preserve"> </w:t>
      </w:r>
      <w:r w:rsidRPr="007E088C">
        <w:rPr>
          <w:i/>
          <w:iCs/>
          <w:color w:val="000000" w:themeColor="text1"/>
          <w:lang w:val="en-US"/>
        </w:rPr>
        <w:t xml:space="preserve">psychometrics </w:t>
      </w:r>
      <w:r w:rsidRPr="007E088C">
        <w:rPr>
          <w:iCs/>
          <w:color w:val="000000" w:themeColor="text1"/>
          <w:lang w:val="en-US"/>
        </w:rPr>
        <w:t>(pp. 275-340)</w:t>
      </w:r>
      <w:r w:rsidRPr="007E088C">
        <w:rPr>
          <w:i/>
          <w:iCs/>
          <w:color w:val="000000" w:themeColor="text1"/>
          <w:lang w:val="en-US"/>
        </w:rPr>
        <w:t xml:space="preserve">. </w:t>
      </w:r>
      <w:r w:rsidRPr="007E088C">
        <w:rPr>
          <w:color w:val="000000" w:themeColor="text1"/>
          <w:lang w:val="en-US"/>
        </w:rPr>
        <w:t>Erlbaum.</w:t>
      </w:r>
    </w:p>
    <w:p w14:paraId="1C165B5C" w14:textId="1036B2DA" w:rsidR="008F4AE4" w:rsidRPr="007E088C" w:rsidRDefault="008F4AE4" w:rsidP="008F4AE4">
      <w:pPr>
        <w:spacing w:line="480" w:lineRule="auto"/>
        <w:ind w:left="567" w:hanging="567"/>
        <w:rPr>
          <w:rStyle w:val="Hyperlink"/>
        </w:rPr>
      </w:pPr>
      <w:r w:rsidRPr="007E088C">
        <w:rPr>
          <w:color w:val="000000" w:themeColor="text1"/>
        </w:rPr>
        <w:t xml:space="preserve">Marsh, H. W., </w:t>
      </w:r>
      <w:proofErr w:type="spellStart"/>
      <w:r w:rsidRPr="007E088C">
        <w:rPr>
          <w:color w:val="000000" w:themeColor="text1"/>
        </w:rPr>
        <w:t>Liem</w:t>
      </w:r>
      <w:proofErr w:type="spellEnd"/>
      <w:r w:rsidRPr="007E088C">
        <w:rPr>
          <w:color w:val="000000" w:themeColor="text1"/>
        </w:rPr>
        <w:t xml:space="preserve">, G. A. D., Martin, A. J., Morin, A. J. S., &amp; </w:t>
      </w:r>
      <w:proofErr w:type="spellStart"/>
      <w:r w:rsidRPr="007E088C">
        <w:rPr>
          <w:color w:val="000000" w:themeColor="text1"/>
        </w:rPr>
        <w:t>Nagengast</w:t>
      </w:r>
      <w:proofErr w:type="spellEnd"/>
      <w:r w:rsidRPr="007E088C">
        <w:rPr>
          <w:color w:val="000000" w:themeColor="text1"/>
        </w:rPr>
        <w:t xml:space="preserve">, B. (2011). Methodological measurement fruitfulness of exploratory structural equation </w:t>
      </w:r>
      <w:proofErr w:type="spellStart"/>
      <w:r w:rsidRPr="007E088C">
        <w:rPr>
          <w:color w:val="000000" w:themeColor="text1"/>
        </w:rPr>
        <w:t>modeling</w:t>
      </w:r>
      <w:proofErr w:type="spellEnd"/>
      <w:r w:rsidRPr="007E088C">
        <w:rPr>
          <w:color w:val="000000" w:themeColor="text1"/>
        </w:rPr>
        <w:t xml:space="preserve"> (ESEM): New approaches to key substantive issues in motivation and engagement. </w:t>
      </w:r>
      <w:r w:rsidRPr="007E088C">
        <w:rPr>
          <w:i/>
          <w:iCs/>
          <w:color w:val="000000" w:themeColor="text1"/>
        </w:rPr>
        <w:t>Journal of Psychoeducational Assessment</w:t>
      </w:r>
      <w:r w:rsidRPr="007E088C">
        <w:rPr>
          <w:color w:val="000000" w:themeColor="text1"/>
        </w:rPr>
        <w:t xml:space="preserve">, </w:t>
      </w:r>
      <w:r w:rsidRPr="007E088C">
        <w:rPr>
          <w:i/>
          <w:iCs/>
          <w:color w:val="000000" w:themeColor="text1"/>
        </w:rPr>
        <w:t>29</w:t>
      </w:r>
      <w:r w:rsidRPr="007E088C">
        <w:rPr>
          <w:color w:val="000000" w:themeColor="text1"/>
        </w:rPr>
        <w:t xml:space="preserve">(4), 322-346. </w:t>
      </w:r>
      <w:hyperlink r:id="rId36" w:history="1">
        <w:r w:rsidRPr="007E088C">
          <w:rPr>
            <w:rStyle w:val="Hyperlink"/>
          </w:rPr>
          <w:t>https://doi.org/10.1177/0734282911406657</w:t>
        </w:r>
      </w:hyperlink>
    </w:p>
    <w:p w14:paraId="3D3D4DDA" w14:textId="1AD33791" w:rsidR="008F4AE4" w:rsidRPr="007E088C" w:rsidRDefault="008F4AE4" w:rsidP="008F4AE4">
      <w:pPr>
        <w:spacing w:line="480" w:lineRule="auto"/>
        <w:ind w:left="567" w:hanging="567"/>
        <w:rPr>
          <w:rStyle w:val="Hyperlink"/>
        </w:rPr>
      </w:pPr>
      <w:r w:rsidRPr="007E088C">
        <w:rPr>
          <w:color w:val="000000" w:themeColor="text1"/>
        </w:rPr>
        <w:t xml:space="preserve">Marsh, H. W., Morin, A. J. S., Parker, P. D., &amp; Kaur, G. (2014). Exploratory structural equation </w:t>
      </w:r>
      <w:proofErr w:type="spellStart"/>
      <w:r w:rsidRPr="007E088C">
        <w:rPr>
          <w:color w:val="000000" w:themeColor="text1"/>
        </w:rPr>
        <w:t>modeling</w:t>
      </w:r>
      <w:proofErr w:type="spellEnd"/>
      <w:r w:rsidRPr="007E088C">
        <w:rPr>
          <w:color w:val="000000" w:themeColor="text1"/>
        </w:rPr>
        <w:t xml:space="preserve">: An integration of the best features of exploratory and confirmatory </w:t>
      </w:r>
      <w:r w:rsidRPr="007E088C">
        <w:rPr>
          <w:color w:val="000000" w:themeColor="text1"/>
        </w:rPr>
        <w:lastRenderedPageBreak/>
        <w:t xml:space="preserve">factor analysis. </w:t>
      </w:r>
      <w:r w:rsidRPr="007E088C">
        <w:rPr>
          <w:i/>
          <w:iCs/>
          <w:color w:val="000000" w:themeColor="text1"/>
        </w:rPr>
        <w:t>Annual Review of Clinical Psychology</w:t>
      </w:r>
      <w:r w:rsidRPr="007E088C">
        <w:rPr>
          <w:color w:val="000000" w:themeColor="text1"/>
        </w:rPr>
        <w:t xml:space="preserve">, </w:t>
      </w:r>
      <w:r w:rsidRPr="007E088C">
        <w:rPr>
          <w:i/>
          <w:iCs/>
          <w:color w:val="000000" w:themeColor="text1"/>
        </w:rPr>
        <w:t>10</w:t>
      </w:r>
      <w:r w:rsidRPr="007E088C">
        <w:rPr>
          <w:color w:val="000000" w:themeColor="text1"/>
        </w:rPr>
        <w:t xml:space="preserve">, 85-110. </w:t>
      </w:r>
      <w:hyperlink r:id="rId37" w:history="1">
        <w:r w:rsidRPr="007E088C">
          <w:rPr>
            <w:rStyle w:val="Hyperlink"/>
          </w:rPr>
          <w:t>https://doi.org/10.1146/annurev-clinpsy-032813-153700</w:t>
        </w:r>
      </w:hyperlink>
    </w:p>
    <w:p w14:paraId="5371B804" w14:textId="2B370320" w:rsidR="008F4AE4" w:rsidRPr="007E088C" w:rsidRDefault="008F4AE4" w:rsidP="008F4AE4">
      <w:pPr>
        <w:spacing w:line="480" w:lineRule="auto"/>
        <w:ind w:left="567" w:hanging="567"/>
        <w:rPr>
          <w:rStyle w:val="Hyperlink"/>
        </w:rPr>
      </w:pPr>
      <w:r w:rsidRPr="007E088C">
        <w:rPr>
          <w:color w:val="000000" w:themeColor="text1"/>
        </w:rPr>
        <w:t xml:space="preserve">Marsh, H. W., </w:t>
      </w:r>
      <w:proofErr w:type="spellStart"/>
      <w:r w:rsidRPr="007E088C">
        <w:rPr>
          <w:color w:val="000000" w:themeColor="text1"/>
        </w:rPr>
        <w:t>Muthén</w:t>
      </w:r>
      <w:proofErr w:type="spellEnd"/>
      <w:r w:rsidRPr="007E088C">
        <w:rPr>
          <w:color w:val="000000" w:themeColor="text1"/>
        </w:rPr>
        <w:t xml:space="preserve">, B., </w:t>
      </w:r>
      <w:proofErr w:type="spellStart"/>
      <w:r w:rsidRPr="007E088C">
        <w:rPr>
          <w:color w:val="000000" w:themeColor="text1"/>
        </w:rPr>
        <w:t>Asparouhov</w:t>
      </w:r>
      <w:proofErr w:type="spellEnd"/>
      <w:r w:rsidRPr="007E088C">
        <w:rPr>
          <w:color w:val="000000" w:themeColor="text1"/>
        </w:rPr>
        <w:t xml:space="preserve">, T., </w:t>
      </w:r>
      <w:proofErr w:type="spellStart"/>
      <w:r w:rsidRPr="007E088C">
        <w:rPr>
          <w:color w:val="000000" w:themeColor="text1"/>
        </w:rPr>
        <w:t>Lüdtke</w:t>
      </w:r>
      <w:proofErr w:type="spellEnd"/>
      <w:r w:rsidRPr="007E088C">
        <w:rPr>
          <w:color w:val="000000" w:themeColor="text1"/>
        </w:rPr>
        <w:t xml:space="preserve">, O., </w:t>
      </w:r>
      <w:proofErr w:type="spellStart"/>
      <w:r w:rsidRPr="007E088C">
        <w:rPr>
          <w:color w:val="000000" w:themeColor="text1"/>
        </w:rPr>
        <w:t>Robitzsch</w:t>
      </w:r>
      <w:proofErr w:type="spellEnd"/>
      <w:r w:rsidRPr="007E088C">
        <w:rPr>
          <w:color w:val="000000" w:themeColor="text1"/>
        </w:rPr>
        <w:t xml:space="preserve">, A., Morin, A. J. S., &amp; </w:t>
      </w:r>
      <w:proofErr w:type="spellStart"/>
      <w:r w:rsidRPr="007E088C">
        <w:rPr>
          <w:color w:val="000000" w:themeColor="text1"/>
        </w:rPr>
        <w:t>Trautwein</w:t>
      </w:r>
      <w:proofErr w:type="spellEnd"/>
      <w:r w:rsidRPr="007E088C">
        <w:rPr>
          <w:color w:val="000000" w:themeColor="text1"/>
        </w:rPr>
        <w:t xml:space="preserve">, U. (2009). Exploratory structural equation </w:t>
      </w:r>
      <w:proofErr w:type="spellStart"/>
      <w:r w:rsidRPr="007E088C">
        <w:rPr>
          <w:color w:val="000000" w:themeColor="text1"/>
        </w:rPr>
        <w:t>modeling</w:t>
      </w:r>
      <w:proofErr w:type="spellEnd"/>
      <w:r w:rsidRPr="007E088C">
        <w:rPr>
          <w:color w:val="000000" w:themeColor="text1"/>
        </w:rPr>
        <w:t xml:space="preserve">, integrating CFA and EFA: Application to students’ evaluations of university teaching. </w:t>
      </w:r>
      <w:r w:rsidRPr="007E088C">
        <w:rPr>
          <w:i/>
          <w:iCs/>
          <w:color w:val="000000" w:themeColor="text1"/>
        </w:rPr>
        <w:t xml:space="preserve">Structural Equation </w:t>
      </w:r>
      <w:proofErr w:type="spellStart"/>
      <w:r w:rsidRPr="007E088C">
        <w:rPr>
          <w:i/>
          <w:iCs/>
          <w:color w:val="000000" w:themeColor="text1"/>
        </w:rPr>
        <w:t>Modeling</w:t>
      </w:r>
      <w:proofErr w:type="spellEnd"/>
      <w:r w:rsidRPr="007E088C">
        <w:rPr>
          <w:i/>
          <w:iCs/>
          <w:color w:val="000000" w:themeColor="text1"/>
        </w:rPr>
        <w:t xml:space="preserve">, </w:t>
      </w:r>
      <w:r w:rsidRPr="007E088C">
        <w:rPr>
          <w:color w:val="000000" w:themeColor="text1"/>
        </w:rPr>
        <w:t xml:space="preserve">16(3), 439-476. </w:t>
      </w:r>
      <w:hyperlink r:id="rId38" w:history="1">
        <w:r w:rsidRPr="007E088C">
          <w:rPr>
            <w:rStyle w:val="Hyperlink"/>
          </w:rPr>
          <w:t>https://doi.org/10.1080/10705510903008220</w:t>
        </w:r>
      </w:hyperlink>
    </w:p>
    <w:p w14:paraId="65499F7B" w14:textId="77777777" w:rsidR="00EA7E19" w:rsidRDefault="008F4AE4" w:rsidP="00EA7E19">
      <w:pPr>
        <w:spacing w:line="480" w:lineRule="auto"/>
        <w:ind w:left="567" w:hanging="567"/>
        <w:rPr>
          <w:rStyle w:val="Hyperlink"/>
        </w:rPr>
      </w:pPr>
      <w:r w:rsidRPr="007E088C">
        <w:rPr>
          <w:color w:val="000000" w:themeColor="text1"/>
        </w:rPr>
        <w:t xml:space="preserve">Marsh, H. W., </w:t>
      </w:r>
      <w:proofErr w:type="spellStart"/>
      <w:r w:rsidRPr="007E088C">
        <w:rPr>
          <w:color w:val="000000" w:themeColor="text1"/>
        </w:rPr>
        <w:t>Nagengast</w:t>
      </w:r>
      <w:proofErr w:type="spellEnd"/>
      <w:r w:rsidRPr="007E088C">
        <w:rPr>
          <w:color w:val="000000" w:themeColor="text1"/>
        </w:rPr>
        <w:t xml:space="preserve">, B., &amp; Morin, A. J. S. (2013). Measurement invariance of big-five factors over the life span: ESEM tests of gender, age, plasticity, maturity, and la dolce vita effects. </w:t>
      </w:r>
      <w:r w:rsidRPr="007E088C">
        <w:rPr>
          <w:i/>
          <w:iCs/>
          <w:color w:val="000000" w:themeColor="text1"/>
        </w:rPr>
        <w:t>Developmental Psychology</w:t>
      </w:r>
      <w:r w:rsidRPr="007E088C">
        <w:rPr>
          <w:color w:val="000000" w:themeColor="text1"/>
        </w:rPr>
        <w:t xml:space="preserve">, </w:t>
      </w:r>
      <w:r w:rsidRPr="007E088C">
        <w:rPr>
          <w:i/>
          <w:iCs/>
          <w:color w:val="000000" w:themeColor="text1"/>
        </w:rPr>
        <w:t>49</w:t>
      </w:r>
      <w:r w:rsidRPr="007E088C">
        <w:rPr>
          <w:color w:val="000000" w:themeColor="text1"/>
        </w:rPr>
        <w:t xml:space="preserve">(6), 1194-1218. </w:t>
      </w:r>
      <w:hyperlink r:id="rId39" w:history="1">
        <w:r w:rsidRPr="007E088C">
          <w:rPr>
            <w:rStyle w:val="Hyperlink"/>
          </w:rPr>
          <w:t>https://doi.org/10.1037/a0026913</w:t>
        </w:r>
      </w:hyperlink>
    </w:p>
    <w:p w14:paraId="5DE1A487" w14:textId="7456AA8D" w:rsidR="00EA7E19" w:rsidRPr="00EA7E19" w:rsidRDefault="00EA7E19" w:rsidP="00EA7E19">
      <w:pPr>
        <w:spacing w:line="480" w:lineRule="auto"/>
        <w:ind w:left="567" w:hanging="567"/>
        <w:rPr>
          <w:rStyle w:val="Hyperlink"/>
        </w:rPr>
      </w:pPr>
      <w:proofErr w:type="spellStart"/>
      <w:r w:rsidRPr="00EA7E19">
        <w:t>Masc</w:t>
      </w:r>
      <w:r>
        <w:t>o</w:t>
      </w:r>
      <w:r w:rsidRPr="00EA7E19">
        <w:t>lo</w:t>
      </w:r>
      <w:proofErr w:type="spellEnd"/>
      <w:r w:rsidRPr="00EA7E19">
        <w:t xml:space="preserve">, M. F., Fischer, K. W., &amp; Li, J. (2003). Dynamic development of component systems in emotions: Pride, shame and guilt in China and the United States. In R. J. Davidson, K. R. </w:t>
      </w:r>
      <w:proofErr w:type="spellStart"/>
      <w:r w:rsidRPr="00EA7E19">
        <w:t>Schere</w:t>
      </w:r>
      <w:proofErr w:type="spellEnd"/>
      <w:r w:rsidRPr="00EA7E19">
        <w:t>, &amp; H. H. Goldsmith (Eds.), Handbook of affective sciences (pp. 375-408). Oxford University Press.</w:t>
      </w:r>
    </w:p>
    <w:p w14:paraId="5ED78518" w14:textId="78E39E98" w:rsidR="00076758" w:rsidRDefault="00BD22B6" w:rsidP="00076758">
      <w:pPr>
        <w:spacing w:line="480" w:lineRule="auto"/>
        <w:ind w:left="567" w:hanging="567"/>
        <w:rPr>
          <w:rStyle w:val="title-text"/>
          <w:color w:val="000000" w:themeColor="text1"/>
        </w:rPr>
      </w:pPr>
      <w:proofErr w:type="spellStart"/>
      <w:r w:rsidRPr="007E088C">
        <w:rPr>
          <w:rStyle w:val="title-text"/>
          <w:color w:val="000000" w:themeColor="text1"/>
        </w:rPr>
        <w:t>Mendia</w:t>
      </w:r>
      <w:proofErr w:type="spellEnd"/>
      <w:r w:rsidRPr="007E088C">
        <w:rPr>
          <w:rStyle w:val="title-text"/>
          <w:color w:val="000000" w:themeColor="text1"/>
        </w:rPr>
        <w:t xml:space="preserve">, J., Pascual, A., </w:t>
      </w:r>
      <w:proofErr w:type="spellStart"/>
      <w:r w:rsidRPr="007E088C">
        <w:rPr>
          <w:rStyle w:val="title-text"/>
          <w:color w:val="000000" w:themeColor="text1"/>
        </w:rPr>
        <w:t>Conejero</w:t>
      </w:r>
      <w:proofErr w:type="spellEnd"/>
      <w:r w:rsidRPr="007E088C">
        <w:rPr>
          <w:rStyle w:val="title-text"/>
          <w:color w:val="000000" w:themeColor="text1"/>
        </w:rPr>
        <w:t xml:space="preserve">, S., &amp; Mayordomo, S. (2021). The relationship between body and appearance-related self-conscious emotions and disordered eating: The mediating role of symptoms of depression and anxiety. </w:t>
      </w:r>
      <w:r w:rsidRPr="007E088C">
        <w:rPr>
          <w:rStyle w:val="title-text"/>
          <w:i/>
          <w:iCs/>
          <w:color w:val="000000" w:themeColor="text1"/>
        </w:rPr>
        <w:t>International Journal of Psychology and Psychological Therapy</w:t>
      </w:r>
      <w:r w:rsidRPr="007E088C">
        <w:rPr>
          <w:rStyle w:val="title-text"/>
          <w:color w:val="000000" w:themeColor="text1"/>
        </w:rPr>
        <w:t xml:space="preserve">, </w:t>
      </w:r>
      <w:r w:rsidRPr="007E088C">
        <w:rPr>
          <w:rStyle w:val="title-text"/>
          <w:i/>
          <w:iCs/>
          <w:color w:val="000000" w:themeColor="text1"/>
        </w:rPr>
        <w:t>21</w:t>
      </w:r>
      <w:r w:rsidRPr="007E088C">
        <w:rPr>
          <w:rStyle w:val="title-text"/>
          <w:color w:val="000000" w:themeColor="text1"/>
        </w:rPr>
        <w:t>(1), 93-105.</w:t>
      </w:r>
    </w:p>
    <w:p w14:paraId="0469D4D8" w14:textId="5FA1353D" w:rsidR="00076758" w:rsidRPr="007E088C" w:rsidRDefault="00076758" w:rsidP="00051CC0">
      <w:pPr>
        <w:spacing w:line="480" w:lineRule="auto"/>
        <w:ind w:left="567" w:hanging="567"/>
        <w:rPr>
          <w:rStyle w:val="title-text"/>
          <w:color w:val="000000" w:themeColor="text1"/>
        </w:rPr>
      </w:pPr>
      <w:r>
        <w:rPr>
          <w:rStyle w:val="title-text"/>
          <w:color w:val="000000" w:themeColor="text1"/>
        </w:rPr>
        <w:t xml:space="preserve">Mesquita, B., &amp; </w:t>
      </w:r>
      <w:proofErr w:type="spellStart"/>
      <w:r>
        <w:rPr>
          <w:rStyle w:val="title-text"/>
          <w:color w:val="000000" w:themeColor="text1"/>
        </w:rPr>
        <w:t>Karasawa</w:t>
      </w:r>
      <w:proofErr w:type="spellEnd"/>
      <w:r>
        <w:rPr>
          <w:rStyle w:val="title-text"/>
          <w:color w:val="000000" w:themeColor="text1"/>
        </w:rPr>
        <w:t xml:space="preserve">, M. (2004). Self-conscious emotions as dynamic cultural processes. </w:t>
      </w:r>
      <w:r>
        <w:rPr>
          <w:rStyle w:val="title-text"/>
          <w:i/>
          <w:iCs/>
          <w:color w:val="000000" w:themeColor="text1"/>
        </w:rPr>
        <w:t>Psychological Inquiry</w:t>
      </w:r>
      <w:r w:rsidR="00051CC0">
        <w:rPr>
          <w:rStyle w:val="title-text"/>
          <w:color w:val="000000" w:themeColor="text1"/>
        </w:rPr>
        <w:t xml:space="preserve">, </w:t>
      </w:r>
      <w:r w:rsidR="00051CC0">
        <w:rPr>
          <w:rStyle w:val="title-text"/>
          <w:i/>
          <w:iCs/>
          <w:color w:val="000000" w:themeColor="text1"/>
        </w:rPr>
        <w:t>15</w:t>
      </w:r>
      <w:r w:rsidR="00051CC0">
        <w:rPr>
          <w:rStyle w:val="title-text"/>
          <w:color w:val="000000" w:themeColor="text1"/>
        </w:rPr>
        <w:t xml:space="preserve">(2), 161-166. </w:t>
      </w:r>
    </w:p>
    <w:p w14:paraId="5E3588DD" w14:textId="30D2FF48" w:rsidR="00FA4FDE" w:rsidRPr="007E088C" w:rsidRDefault="00FA4FDE" w:rsidP="00C60577">
      <w:pPr>
        <w:spacing w:line="480" w:lineRule="auto"/>
        <w:ind w:left="567" w:hanging="567"/>
        <w:rPr>
          <w:rStyle w:val="title-text"/>
          <w:color w:val="000000" w:themeColor="text1"/>
        </w:rPr>
      </w:pPr>
      <w:r w:rsidRPr="007E088C">
        <w:rPr>
          <w:iCs/>
          <w:color w:val="000000" w:themeColor="text1"/>
          <w:lang w:val="en-US"/>
        </w:rPr>
        <w:t>Millsap, R. E. (2011</w:t>
      </w:r>
      <w:r w:rsidR="004824B5">
        <w:rPr>
          <w:iCs/>
          <w:color w:val="000000" w:themeColor="text1"/>
          <w:lang w:val="en-US"/>
        </w:rPr>
        <w:t>)</w:t>
      </w:r>
      <w:r w:rsidRPr="007E088C">
        <w:rPr>
          <w:iCs/>
          <w:color w:val="000000" w:themeColor="text1"/>
          <w:lang w:val="en-US"/>
        </w:rPr>
        <w:t xml:space="preserve">. </w:t>
      </w:r>
      <w:r w:rsidRPr="007E088C">
        <w:rPr>
          <w:i/>
          <w:iCs/>
          <w:color w:val="000000" w:themeColor="text1"/>
          <w:lang w:val="en-US"/>
        </w:rPr>
        <w:t>Statistical approaches to measurement invariance</w:t>
      </w:r>
      <w:r w:rsidRPr="007E088C">
        <w:rPr>
          <w:iCs/>
          <w:color w:val="000000" w:themeColor="text1"/>
          <w:lang w:val="en-US"/>
        </w:rPr>
        <w:t>. Routledge.</w:t>
      </w:r>
    </w:p>
    <w:p w14:paraId="6811EDA5" w14:textId="27ECA519" w:rsidR="008F4AE4" w:rsidRPr="007E088C" w:rsidRDefault="008F4AE4" w:rsidP="008F4AE4">
      <w:pPr>
        <w:spacing w:line="480" w:lineRule="auto"/>
        <w:ind w:left="567" w:hanging="567"/>
        <w:rPr>
          <w:rStyle w:val="Hyperlink"/>
        </w:rPr>
      </w:pPr>
      <w:r w:rsidRPr="007E088C">
        <w:rPr>
          <w:color w:val="000000" w:themeColor="text1"/>
        </w:rPr>
        <w:t xml:space="preserve">Morin, A. J. S., </w:t>
      </w:r>
      <w:proofErr w:type="spellStart"/>
      <w:r w:rsidRPr="007E088C">
        <w:rPr>
          <w:color w:val="000000" w:themeColor="text1"/>
        </w:rPr>
        <w:t>Arens</w:t>
      </w:r>
      <w:proofErr w:type="spellEnd"/>
      <w:r w:rsidRPr="007E088C">
        <w:rPr>
          <w:color w:val="000000" w:themeColor="text1"/>
        </w:rPr>
        <w:t xml:space="preserve">, A., &amp; Marsh, H. (2016a). A bifactor exploratory structural equation </w:t>
      </w:r>
      <w:proofErr w:type="spellStart"/>
      <w:r w:rsidRPr="007E088C">
        <w:rPr>
          <w:color w:val="000000" w:themeColor="text1"/>
        </w:rPr>
        <w:t>modeling</w:t>
      </w:r>
      <w:proofErr w:type="spellEnd"/>
      <w:r w:rsidRPr="007E088C">
        <w:rPr>
          <w:color w:val="000000" w:themeColor="text1"/>
        </w:rPr>
        <w:t xml:space="preserve"> framework for the identification of distinct sources of construct-relevant psychometric multidimensionality. </w:t>
      </w:r>
      <w:r w:rsidRPr="007E088C">
        <w:rPr>
          <w:i/>
          <w:iCs/>
          <w:color w:val="000000" w:themeColor="text1"/>
        </w:rPr>
        <w:t xml:space="preserve">Structural Equation </w:t>
      </w:r>
      <w:proofErr w:type="spellStart"/>
      <w:r w:rsidRPr="007E088C">
        <w:rPr>
          <w:i/>
          <w:iCs/>
          <w:color w:val="000000" w:themeColor="text1"/>
        </w:rPr>
        <w:t>Modeling</w:t>
      </w:r>
      <w:proofErr w:type="spellEnd"/>
      <w:r w:rsidRPr="007E088C">
        <w:rPr>
          <w:color w:val="000000" w:themeColor="text1"/>
        </w:rPr>
        <w:t xml:space="preserve">, </w:t>
      </w:r>
      <w:r w:rsidRPr="007E088C">
        <w:rPr>
          <w:i/>
          <w:iCs/>
          <w:color w:val="000000" w:themeColor="text1"/>
        </w:rPr>
        <w:t>23</w:t>
      </w:r>
      <w:r w:rsidRPr="007E088C">
        <w:rPr>
          <w:color w:val="000000" w:themeColor="text1"/>
        </w:rPr>
        <w:t xml:space="preserve">(1), 116-139. </w:t>
      </w:r>
      <w:hyperlink r:id="rId40" w:history="1">
        <w:r w:rsidRPr="007E088C">
          <w:rPr>
            <w:rStyle w:val="Hyperlink"/>
          </w:rPr>
          <w:t>https://doi.org/10.1080/10705511.2014.961800</w:t>
        </w:r>
      </w:hyperlink>
    </w:p>
    <w:p w14:paraId="3C868341" w14:textId="313DFC88" w:rsidR="008F4AE4" w:rsidRPr="007E088C" w:rsidRDefault="008F4AE4" w:rsidP="008F4AE4">
      <w:pPr>
        <w:spacing w:line="480" w:lineRule="auto"/>
        <w:ind w:left="567" w:hanging="567"/>
        <w:rPr>
          <w:rStyle w:val="Hyperlink"/>
          <w:color w:val="auto"/>
          <w:u w:val="none"/>
        </w:rPr>
      </w:pPr>
      <w:r w:rsidRPr="007E088C">
        <w:lastRenderedPageBreak/>
        <w:t xml:space="preserve">Morin, A. J. S., &amp; </w:t>
      </w:r>
      <w:proofErr w:type="spellStart"/>
      <w:r w:rsidRPr="007E088C">
        <w:t>Maïano</w:t>
      </w:r>
      <w:proofErr w:type="spellEnd"/>
      <w:r w:rsidRPr="007E088C">
        <w:t xml:space="preserve">, C. (2011). Cross-validation of the short form of the Physical Self- Inventory (PSI-18) using exploratory structural equation </w:t>
      </w:r>
      <w:proofErr w:type="spellStart"/>
      <w:r w:rsidRPr="007E088C">
        <w:t>modeling</w:t>
      </w:r>
      <w:proofErr w:type="spellEnd"/>
      <w:r w:rsidRPr="007E088C">
        <w:t xml:space="preserve"> (ESEM). </w:t>
      </w:r>
      <w:r w:rsidRPr="007E088C">
        <w:rPr>
          <w:i/>
        </w:rPr>
        <w:t>Psychology of Sport and Exercise</w:t>
      </w:r>
      <w:r w:rsidRPr="007E088C">
        <w:t xml:space="preserve">, </w:t>
      </w:r>
      <w:r w:rsidRPr="007E088C">
        <w:rPr>
          <w:i/>
        </w:rPr>
        <w:t>12</w:t>
      </w:r>
      <w:r w:rsidRPr="007E088C">
        <w:t xml:space="preserve">, 540–554. </w:t>
      </w:r>
      <w:hyperlink r:id="rId41" w:history="1">
        <w:r w:rsidRPr="007E088C">
          <w:rPr>
            <w:rStyle w:val="Hyperlink"/>
          </w:rPr>
          <w:t>https://doi.org/10.1016/j.psychsport.2011.04.003</w:t>
        </w:r>
      </w:hyperlink>
    </w:p>
    <w:p w14:paraId="57F2F60B" w14:textId="77777777" w:rsidR="004824B5" w:rsidRDefault="001601DF" w:rsidP="004824B5">
      <w:pPr>
        <w:spacing w:line="480" w:lineRule="auto"/>
        <w:ind w:left="567" w:hanging="567"/>
        <w:rPr>
          <w:color w:val="000000" w:themeColor="text1"/>
          <w:lang w:val="en-US"/>
        </w:rPr>
      </w:pPr>
      <w:r w:rsidRPr="007E088C">
        <w:rPr>
          <w:color w:val="000000" w:themeColor="text1"/>
          <w:lang w:val="en-US"/>
        </w:rPr>
        <w:t>Morin, A.</w:t>
      </w:r>
      <w:r w:rsidR="00051CC0">
        <w:rPr>
          <w:color w:val="000000" w:themeColor="text1"/>
          <w:lang w:val="en-US"/>
        </w:rPr>
        <w:t xml:space="preserve"> </w:t>
      </w:r>
      <w:r w:rsidRPr="007E088C">
        <w:rPr>
          <w:color w:val="000000" w:themeColor="text1"/>
          <w:lang w:val="en-US"/>
        </w:rPr>
        <w:t>J.</w:t>
      </w:r>
      <w:r w:rsidR="00051CC0">
        <w:rPr>
          <w:color w:val="000000" w:themeColor="text1"/>
          <w:lang w:val="en-US"/>
        </w:rPr>
        <w:t xml:space="preserve"> </w:t>
      </w:r>
      <w:r w:rsidRPr="007E088C">
        <w:rPr>
          <w:color w:val="000000" w:themeColor="text1"/>
          <w:lang w:val="en-US"/>
        </w:rPr>
        <w:t xml:space="preserve">S., </w:t>
      </w:r>
      <w:proofErr w:type="spellStart"/>
      <w:r w:rsidRPr="007E088C">
        <w:rPr>
          <w:color w:val="000000" w:themeColor="text1"/>
          <w:lang w:val="en-US"/>
        </w:rPr>
        <w:t>Maïano</w:t>
      </w:r>
      <w:proofErr w:type="spellEnd"/>
      <w:r w:rsidRPr="007E088C">
        <w:rPr>
          <w:color w:val="000000" w:themeColor="text1"/>
          <w:lang w:val="en-US"/>
        </w:rPr>
        <w:t xml:space="preserve">, C., </w:t>
      </w:r>
      <w:proofErr w:type="spellStart"/>
      <w:r w:rsidRPr="007E088C">
        <w:rPr>
          <w:color w:val="000000" w:themeColor="text1"/>
          <w:lang w:val="en-US"/>
        </w:rPr>
        <w:t>Scalas</w:t>
      </w:r>
      <w:proofErr w:type="spellEnd"/>
      <w:r w:rsidRPr="007E088C">
        <w:rPr>
          <w:color w:val="000000" w:themeColor="text1"/>
          <w:lang w:val="en-US"/>
        </w:rPr>
        <w:t>, L.</w:t>
      </w:r>
      <w:r w:rsidR="00051CC0">
        <w:rPr>
          <w:color w:val="000000" w:themeColor="text1"/>
          <w:lang w:val="en-US"/>
        </w:rPr>
        <w:t xml:space="preserve"> </w:t>
      </w:r>
      <w:r w:rsidRPr="007E088C">
        <w:rPr>
          <w:color w:val="000000" w:themeColor="text1"/>
          <w:lang w:val="en-US"/>
        </w:rPr>
        <w:t xml:space="preserve">F., </w:t>
      </w:r>
      <w:proofErr w:type="spellStart"/>
      <w:r w:rsidRPr="007E088C">
        <w:rPr>
          <w:color w:val="000000" w:themeColor="text1"/>
          <w:lang w:val="en-US"/>
        </w:rPr>
        <w:t>Aşçı</w:t>
      </w:r>
      <w:proofErr w:type="spellEnd"/>
      <w:r w:rsidRPr="007E088C">
        <w:rPr>
          <w:color w:val="000000" w:themeColor="text1"/>
          <w:lang w:val="en-US"/>
        </w:rPr>
        <w:t>, F.</w:t>
      </w:r>
      <w:r w:rsidR="00051CC0">
        <w:rPr>
          <w:color w:val="000000" w:themeColor="text1"/>
          <w:lang w:val="en-US"/>
        </w:rPr>
        <w:t xml:space="preserve"> </w:t>
      </w:r>
      <w:r w:rsidRPr="007E088C">
        <w:rPr>
          <w:color w:val="000000" w:themeColor="text1"/>
          <w:lang w:val="en-US"/>
        </w:rPr>
        <w:t xml:space="preserve">H., </w:t>
      </w:r>
      <w:proofErr w:type="spellStart"/>
      <w:r w:rsidRPr="007E088C">
        <w:rPr>
          <w:color w:val="000000" w:themeColor="text1"/>
          <w:lang w:val="en-US"/>
        </w:rPr>
        <w:t>Boughattas</w:t>
      </w:r>
      <w:proofErr w:type="spellEnd"/>
      <w:r w:rsidRPr="007E088C">
        <w:rPr>
          <w:color w:val="000000" w:themeColor="text1"/>
          <w:lang w:val="en-US"/>
        </w:rPr>
        <w:t xml:space="preserve">, W., Abid, S., </w:t>
      </w:r>
      <w:proofErr w:type="spellStart"/>
      <w:r w:rsidRPr="007E088C">
        <w:rPr>
          <w:color w:val="000000" w:themeColor="text1"/>
          <w:lang w:val="en-US"/>
        </w:rPr>
        <w:t>Mascret</w:t>
      </w:r>
      <w:proofErr w:type="spellEnd"/>
      <w:r w:rsidRPr="007E088C">
        <w:rPr>
          <w:color w:val="000000" w:themeColor="text1"/>
          <w:lang w:val="en-US"/>
        </w:rPr>
        <w:t xml:space="preserve">, N., Kara, F.M., </w:t>
      </w:r>
      <w:proofErr w:type="spellStart"/>
      <w:r w:rsidRPr="007E088C">
        <w:rPr>
          <w:color w:val="000000" w:themeColor="text1"/>
          <w:lang w:val="en-US"/>
        </w:rPr>
        <w:t>Fadda</w:t>
      </w:r>
      <w:proofErr w:type="spellEnd"/>
      <w:r w:rsidRPr="007E088C">
        <w:rPr>
          <w:color w:val="000000" w:themeColor="text1"/>
          <w:lang w:val="en-US"/>
        </w:rPr>
        <w:t xml:space="preserve">, D., &amp; Probst, M. (2018). Cross-cultural validation of the short form of the Physical Self Inventory (PSI-S). </w:t>
      </w:r>
      <w:r w:rsidRPr="007E088C">
        <w:rPr>
          <w:i/>
          <w:iCs/>
          <w:color w:val="000000" w:themeColor="text1"/>
          <w:lang w:val="en-US"/>
        </w:rPr>
        <w:t>Sport, Exercise, and Performance Psychology</w:t>
      </w:r>
      <w:r w:rsidRPr="007E088C">
        <w:rPr>
          <w:color w:val="000000" w:themeColor="text1"/>
          <w:lang w:val="en-US"/>
        </w:rPr>
        <w:t xml:space="preserve">, </w:t>
      </w:r>
      <w:r w:rsidRPr="007E088C">
        <w:rPr>
          <w:i/>
          <w:iCs/>
          <w:color w:val="000000" w:themeColor="text1"/>
          <w:lang w:val="en-US"/>
        </w:rPr>
        <w:t>7</w:t>
      </w:r>
      <w:r w:rsidRPr="007E088C">
        <w:rPr>
          <w:color w:val="000000" w:themeColor="text1"/>
          <w:lang w:val="en-US"/>
        </w:rPr>
        <w:t>, 60-79.</w:t>
      </w:r>
      <w:r w:rsidR="004824B5">
        <w:rPr>
          <w:color w:val="000000" w:themeColor="text1"/>
          <w:lang w:val="en-US"/>
        </w:rPr>
        <w:t xml:space="preserve"> </w:t>
      </w:r>
      <w:hyperlink r:id="rId42" w:history="1">
        <w:r w:rsidR="004824B5" w:rsidRPr="00425768">
          <w:rPr>
            <w:rStyle w:val="Hyperlink"/>
            <w:lang w:val="en-US"/>
          </w:rPr>
          <w:t>https://doi.org/10.1037/spy0000096</w:t>
        </w:r>
      </w:hyperlink>
    </w:p>
    <w:p w14:paraId="76172516" w14:textId="7DC3B490" w:rsidR="008F4AE4" w:rsidRPr="004824B5" w:rsidRDefault="008F4AE4" w:rsidP="004824B5">
      <w:pPr>
        <w:spacing w:line="480" w:lineRule="auto"/>
        <w:ind w:left="567" w:hanging="567"/>
        <w:rPr>
          <w:color w:val="000000" w:themeColor="text1"/>
          <w:lang w:val="en-US"/>
        </w:rPr>
      </w:pPr>
      <w:r w:rsidRPr="007E088C">
        <w:rPr>
          <w:color w:val="000000" w:themeColor="text1"/>
        </w:rPr>
        <w:t xml:space="preserve">Morin, A. J. S., Marsh, H. W., &amp; </w:t>
      </w:r>
      <w:proofErr w:type="spellStart"/>
      <w:r w:rsidRPr="007E088C">
        <w:rPr>
          <w:color w:val="000000" w:themeColor="text1"/>
        </w:rPr>
        <w:t>Nagengast</w:t>
      </w:r>
      <w:proofErr w:type="spellEnd"/>
      <w:r w:rsidRPr="007E088C">
        <w:rPr>
          <w:color w:val="000000" w:themeColor="text1"/>
        </w:rPr>
        <w:t xml:space="preserve">, B. (2013). Exploratory structural equation </w:t>
      </w:r>
      <w:proofErr w:type="spellStart"/>
      <w:r w:rsidRPr="007E088C">
        <w:rPr>
          <w:color w:val="000000" w:themeColor="text1"/>
        </w:rPr>
        <w:t>modeling</w:t>
      </w:r>
      <w:proofErr w:type="spellEnd"/>
      <w:r w:rsidRPr="007E088C">
        <w:rPr>
          <w:color w:val="000000" w:themeColor="text1"/>
        </w:rPr>
        <w:t xml:space="preserve">. In G. R. Hancock &amp; R. O. Mueller (Eds.), </w:t>
      </w:r>
      <w:r w:rsidRPr="007E088C">
        <w:rPr>
          <w:i/>
          <w:iCs/>
          <w:color w:val="000000" w:themeColor="text1"/>
        </w:rPr>
        <w:t xml:space="preserve">Structural equation </w:t>
      </w:r>
      <w:proofErr w:type="spellStart"/>
      <w:r w:rsidRPr="007E088C">
        <w:rPr>
          <w:i/>
          <w:iCs/>
          <w:color w:val="000000" w:themeColor="text1"/>
        </w:rPr>
        <w:t>modeling</w:t>
      </w:r>
      <w:proofErr w:type="spellEnd"/>
      <w:r w:rsidRPr="007E088C">
        <w:rPr>
          <w:i/>
          <w:iCs/>
          <w:color w:val="000000" w:themeColor="text1"/>
        </w:rPr>
        <w:t xml:space="preserve">: a second course </w:t>
      </w:r>
      <w:r w:rsidRPr="007E088C">
        <w:rPr>
          <w:color w:val="000000" w:themeColor="text1"/>
        </w:rPr>
        <w:t>(pp. 395-436). Information Age Publishing, Inc.</w:t>
      </w:r>
    </w:p>
    <w:p w14:paraId="725CAD24" w14:textId="76D57BA8" w:rsidR="008F4AE4" w:rsidRPr="007E088C" w:rsidRDefault="008F4AE4" w:rsidP="008F4AE4">
      <w:pPr>
        <w:spacing w:line="480" w:lineRule="auto"/>
        <w:ind w:left="567" w:hanging="567"/>
        <w:rPr>
          <w:rStyle w:val="Hyperlink"/>
        </w:rPr>
      </w:pPr>
      <w:r w:rsidRPr="007E088C">
        <w:rPr>
          <w:color w:val="000000" w:themeColor="text1"/>
          <w:lang w:val="en-US"/>
        </w:rPr>
        <w:t xml:space="preserve">Morin, A. J. S., Myers, N. D., &amp; Lee, S. M. (2020). </w:t>
      </w:r>
      <w:r w:rsidRPr="007E088C">
        <w:rPr>
          <w:color w:val="000000" w:themeColor="text1"/>
        </w:rPr>
        <w:t xml:space="preserve">Modern factor analytic techniques: Bifactors models, exploratory structural equation </w:t>
      </w:r>
      <w:proofErr w:type="spellStart"/>
      <w:r w:rsidRPr="007E088C">
        <w:rPr>
          <w:color w:val="000000" w:themeColor="text1"/>
        </w:rPr>
        <w:t>modeling</w:t>
      </w:r>
      <w:proofErr w:type="spellEnd"/>
      <w:r w:rsidRPr="007E088C">
        <w:rPr>
          <w:color w:val="000000" w:themeColor="text1"/>
        </w:rPr>
        <w:t xml:space="preserve"> (ESEM), and bifactor-ESEM. In G. Tenenbaum &amp; R. C. Eklund (Eds.), </w:t>
      </w:r>
      <w:r w:rsidRPr="007E088C">
        <w:rPr>
          <w:i/>
          <w:iCs/>
          <w:color w:val="000000" w:themeColor="text1"/>
        </w:rPr>
        <w:t>Handbook of sport psychology</w:t>
      </w:r>
      <w:r w:rsidRPr="007E088C">
        <w:rPr>
          <w:color w:val="000000" w:themeColor="text1"/>
        </w:rPr>
        <w:t xml:space="preserve"> (4</w:t>
      </w:r>
      <w:r w:rsidRPr="007E088C">
        <w:rPr>
          <w:color w:val="000000" w:themeColor="text1"/>
          <w:vertAlign w:val="superscript"/>
        </w:rPr>
        <w:t>th</w:t>
      </w:r>
      <w:r w:rsidRPr="007E088C">
        <w:rPr>
          <w:color w:val="000000" w:themeColor="text1"/>
        </w:rPr>
        <w:t xml:space="preserve"> ed., pp. 1044-1073). Wiley. </w:t>
      </w:r>
      <w:hyperlink r:id="rId43" w:history="1">
        <w:r w:rsidRPr="007E088C">
          <w:rPr>
            <w:rStyle w:val="Hyperlink"/>
          </w:rPr>
          <w:t>https://doi.org/10.1002/9781119568124.ch51</w:t>
        </w:r>
      </w:hyperlink>
    </w:p>
    <w:p w14:paraId="1EC5676D" w14:textId="1EC5325D" w:rsidR="00591DA1" w:rsidRDefault="00591DA1" w:rsidP="00591DA1">
      <w:pPr>
        <w:spacing w:line="480" w:lineRule="auto"/>
        <w:ind w:left="567" w:hanging="567"/>
        <w:rPr>
          <w:rStyle w:val="Hyperlink"/>
        </w:rPr>
      </w:pPr>
      <w:r w:rsidRPr="007E088C">
        <w:t xml:space="preserve">Mu, W., &amp; </w:t>
      </w:r>
      <w:proofErr w:type="spellStart"/>
      <w:r w:rsidRPr="007E088C">
        <w:t>Berenbaum</w:t>
      </w:r>
      <w:proofErr w:type="spellEnd"/>
      <w:r w:rsidRPr="007E088C">
        <w:t xml:space="preserve">, H. (2019). Negative self-conscious emotions: Appraisals, action tendencies, and labels. </w:t>
      </w:r>
      <w:r w:rsidRPr="007E088C">
        <w:rPr>
          <w:i/>
          <w:iCs/>
        </w:rPr>
        <w:t>Journal of Social and Clinical Psychology</w:t>
      </w:r>
      <w:r w:rsidRPr="007E088C">
        <w:t xml:space="preserve">, </w:t>
      </w:r>
      <w:r w:rsidRPr="007E088C">
        <w:rPr>
          <w:i/>
          <w:iCs/>
        </w:rPr>
        <w:t>38</w:t>
      </w:r>
      <w:r w:rsidRPr="007E088C">
        <w:t xml:space="preserve">(2), 113-157. </w:t>
      </w:r>
      <w:hyperlink r:id="rId44" w:history="1">
        <w:r w:rsidRPr="007E088C">
          <w:rPr>
            <w:rStyle w:val="Hyperlink"/>
          </w:rPr>
          <w:t>https://doi.org/10.1521/jscp.2019.38.2.113</w:t>
        </w:r>
      </w:hyperlink>
    </w:p>
    <w:p w14:paraId="26B6FAD6" w14:textId="7D25C586" w:rsidR="004F1948" w:rsidRPr="005875A4" w:rsidRDefault="004F1948" w:rsidP="005875A4">
      <w:pPr>
        <w:spacing w:line="480" w:lineRule="auto"/>
        <w:ind w:left="567" w:hanging="567"/>
        <w:rPr>
          <w:lang w:val="fr-FR"/>
        </w:rPr>
      </w:pPr>
      <w:proofErr w:type="spellStart"/>
      <w:r w:rsidRPr="005875A4">
        <w:rPr>
          <w:lang w:val="fr-FR"/>
        </w:rPr>
        <w:t>Muthén</w:t>
      </w:r>
      <w:proofErr w:type="spellEnd"/>
      <w:r w:rsidRPr="005875A4">
        <w:rPr>
          <w:lang w:val="fr-FR"/>
        </w:rPr>
        <w:t xml:space="preserve">, L. K., &amp; </w:t>
      </w:r>
      <w:proofErr w:type="spellStart"/>
      <w:r w:rsidRPr="005875A4">
        <w:rPr>
          <w:lang w:val="fr-FR"/>
        </w:rPr>
        <w:t>Muthén</w:t>
      </w:r>
      <w:proofErr w:type="spellEnd"/>
      <w:r w:rsidRPr="005875A4">
        <w:rPr>
          <w:lang w:val="fr-FR"/>
        </w:rPr>
        <w:t xml:space="preserve">, B. (2019). </w:t>
      </w:r>
      <w:proofErr w:type="spellStart"/>
      <w:r w:rsidRPr="005875A4">
        <w:rPr>
          <w:i/>
          <w:iCs/>
          <w:lang w:val="fr-FR"/>
        </w:rPr>
        <w:t>Mplus</w:t>
      </w:r>
      <w:proofErr w:type="spellEnd"/>
      <w:r w:rsidRPr="005875A4">
        <w:rPr>
          <w:i/>
          <w:iCs/>
          <w:lang w:val="fr-FR"/>
        </w:rPr>
        <w:t xml:space="preserve"> </w:t>
      </w:r>
      <w:proofErr w:type="spellStart"/>
      <w:r w:rsidRPr="005875A4">
        <w:rPr>
          <w:i/>
          <w:iCs/>
          <w:lang w:val="fr-FR"/>
        </w:rPr>
        <w:t>user’s</w:t>
      </w:r>
      <w:proofErr w:type="spellEnd"/>
      <w:r w:rsidRPr="005875A4">
        <w:rPr>
          <w:i/>
          <w:iCs/>
          <w:lang w:val="fr-FR"/>
        </w:rPr>
        <w:t xml:space="preserve"> guide.</w:t>
      </w:r>
      <w:r w:rsidRPr="005875A4">
        <w:rPr>
          <w:lang w:val="fr-FR"/>
        </w:rPr>
        <w:t xml:space="preserve"> </w:t>
      </w:r>
      <w:proofErr w:type="spellStart"/>
      <w:r w:rsidRPr="005875A4">
        <w:rPr>
          <w:lang w:val="fr-FR"/>
        </w:rPr>
        <w:t>Muthén</w:t>
      </w:r>
      <w:proofErr w:type="spellEnd"/>
      <w:r w:rsidRPr="005875A4">
        <w:rPr>
          <w:lang w:val="fr-FR"/>
        </w:rPr>
        <w:t xml:space="preserve"> &amp; </w:t>
      </w:r>
      <w:proofErr w:type="spellStart"/>
      <w:r w:rsidRPr="005875A4">
        <w:rPr>
          <w:lang w:val="fr-FR"/>
        </w:rPr>
        <w:t>Muthén</w:t>
      </w:r>
      <w:proofErr w:type="spellEnd"/>
      <w:r w:rsidRPr="005875A4">
        <w:rPr>
          <w:lang w:val="fr-FR"/>
        </w:rPr>
        <w:t>.</w:t>
      </w:r>
    </w:p>
    <w:p w14:paraId="00AAF09D" w14:textId="0822DDE7" w:rsidR="005875A4" w:rsidRDefault="005875A4" w:rsidP="005875A4">
      <w:pPr>
        <w:spacing w:line="480" w:lineRule="auto"/>
        <w:ind w:left="284" w:hanging="284"/>
        <w:rPr>
          <w:color w:val="000000"/>
          <w:lang w:eastAsia="fr-CA"/>
        </w:rPr>
      </w:pPr>
      <w:proofErr w:type="spellStart"/>
      <w:r w:rsidRPr="005875A4">
        <w:rPr>
          <w:color w:val="000000"/>
          <w:lang w:val="en-US" w:eastAsia="fr-CA"/>
        </w:rPr>
        <w:t>Muthén</w:t>
      </w:r>
      <w:proofErr w:type="spellEnd"/>
      <w:r w:rsidRPr="005875A4">
        <w:rPr>
          <w:color w:val="000000"/>
          <w:lang w:val="en-US" w:eastAsia="fr-CA"/>
        </w:rPr>
        <w:t xml:space="preserve">, L. K., &amp; </w:t>
      </w:r>
      <w:proofErr w:type="spellStart"/>
      <w:r w:rsidRPr="005875A4">
        <w:rPr>
          <w:color w:val="000000"/>
          <w:lang w:val="en-US" w:eastAsia="fr-CA"/>
        </w:rPr>
        <w:t>Muthén</w:t>
      </w:r>
      <w:proofErr w:type="spellEnd"/>
      <w:r w:rsidRPr="005875A4">
        <w:rPr>
          <w:color w:val="000000"/>
          <w:lang w:val="en-US" w:eastAsia="fr-CA"/>
        </w:rPr>
        <w:t xml:space="preserve">, B. O. (2002). </w:t>
      </w:r>
      <w:r w:rsidRPr="005875A4">
        <w:rPr>
          <w:color w:val="000000"/>
          <w:lang w:eastAsia="fr-CA"/>
        </w:rPr>
        <w:t>How to use a Monte Carlo study to decide on sample size and determine power. </w:t>
      </w:r>
      <w:r w:rsidRPr="005875A4">
        <w:rPr>
          <w:i/>
          <w:iCs/>
          <w:color w:val="000000"/>
          <w:lang w:eastAsia="fr-CA"/>
        </w:rPr>
        <w:t xml:space="preserve">Structural Equation </w:t>
      </w:r>
      <w:proofErr w:type="spellStart"/>
      <w:r w:rsidRPr="005875A4">
        <w:rPr>
          <w:i/>
          <w:iCs/>
          <w:color w:val="000000"/>
          <w:lang w:eastAsia="fr-CA"/>
        </w:rPr>
        <w:t>Modeling</w:t>
      </w:r>
      <w:proofErr w:type="spellEnd"/>
      <w:r w:rsidRPr="005875A4">
        <w:rPr>
          <w:color w:val="000000"/>
          <w:lang w:eastAsia="fr-CA"/>
        </w:rPr>
        <w:t>, </w:t>
      </w:r>
      <w:r w:rsidRPr="005875A4">
        <w:rPr>
          <w:i/>
          <w:iCs/>
          <w:color w:val="000000"/>
          <w:lang w:eastAsia="fr-CA"/>
        </w:rPr>
        <w:t>9</w:t>
      </w:r>
      <w:r w:rsidRPr="005875A4">
        <w:rPr>
          <w:color w:val="000000"/>
          <w:lang w:eastAsia="fr-CA"/>
        </w:rPr>
        <w:t>(4), 599-620.</w:t>
      </w:r>
      <w:r>
        <w:rPr>
          <w:color w:val="000000"/>
          <w:lang w:eastAsia="fr-CA"/>
        </w:rPr>
        <w:t xml:space="preserve"> </w:t>
      </w:r>
      <w:hyperlink r:id="rId45" w:history="1">
        <w:r w:rsidRPr="00F454F9">
          <w:rPr>
            <w:rStyle w:val="Hyperlink"/>
            <w:lang w:eastAsia="fr-CA"/>
          </w:rPr>
          <w:t>https://doi.org/10.1207/S15328007SEM0904_8</w:t>
        </w:r>
      </w:hyperlink>
    </w:p>
    <w:p w14:paraId="76D54B17" w14:textId="77777777" w:rsidR="009F1734" w:rsidRDefault="004F1948" w:rsidP="009F1734">
      <w:pPr>
        <w:spacing w:line="480" w:lineRule="auto"/>
        <w:ind w:left="567" w:hanging="567"/>
        <w:rPr>
          <w:color w:val="000000" w:themeColor="text1"/>
          <w:shd w:val="clear" w:color="auto" w:fill="FCFCFC"/>
        </w:rPr>
      </w:pPr>
      <w:r w:rsidRPr="007E088C">
        <w:rPr>
          <w:color w:val="000000" w:themeColor="text1"/>
          <w:shd w:val="clear" w:color="auto" w:fill="FCFCFC"/>
        </w:rPr>
        <w:t xml:space="preserve">Nunnally, J. C. (1978). </w:t>
      </w:r>
      <w:r w:rsidRPr="007E088C">
        <w:rPr>
          <w:i/>
          <w:iCs/>
          <w:color w:val="000000" w:themeColor="text1"/>
          <w:shd w:val="clear" w:color="auto" w:fill="FCFCFC"/>
        </w:rPr>
        <w:t>Psychometric theory</w:t>
      </w:r>
      <w:r w:rsidRPr="007E088C">
        <w:rPr>
          <w:color w:val="000000" w:themeColor="text1"/>
          <w:shd w:val="clear" w:color="auto" w:fill="FCFCFC"/>
        </w:rPr>
        <w:t xml:space="preserve">. McGraw-Hill. </w:t>
      </w:r>
    </w:p>
    <w:p w14:paraId="4D387DF7" w14:textId="56A42BC2" w:rsidR="009F1734" w:rsidRPr="009F1734" w:rsidRDefault="009F1734" w:rsidP="009F1734">
      <w:pPr>
        <w:spacing w:line="480" w:lineRule="auto"/>
        <w:ind w:left="567" w:hanging="567"/>
        <w:rPr>
          <w:i/>
          <w:iCs/>
        </w:rPr>
      </w:pPr>
      <w:proofErr w:type="spellStart"/>
      <w:r w:rsidRPr="009F1734">
        <w:t>Peletz</w:t>
      </w:r>
      <w:proofErr w:type="spellEnd"/>
      <w:r w:rsidRPr="009F1734">
        <w:t>, M.</w:t>
      </w:r>
      <w:r>
        <w:t xml:space="preserve"> </w:t>
      </w:r>
      <w:r w:rsidRPr="009F1734">
        <w:t xml:space="preserve">G. </w:t>
      </w:r>
      <w:r>
        <w:t>(</w:t>
      </w:r>
      <w:r w:rsidRPr="009F1734">
        <w:t>2009</w:t>
      </w:r>
      <w:r>
        <w:t>)</w:t>
      </w:r>
      <w:r w:rsidRPr="009F1734">
        <w:t xml:space="preserve">. </w:t>
      </w:r>
      <w:r w:rsidRPr="009F1734">
        <w:rPr>
          <w:i/>
          <w:iCs/>
          <w:color w:val="000000" w:themeColor="text1"/>
        </w:rPr>
        <w:t>Reason and passion: Representations of gender in a Malay society</w:t>
      </w:r>
      <w:r w:rsidRPr="009F1734">
        <w:rPr>
          <w:color w:val="000000" w:themeColor="text1"/>
        </w:rPr>
        <w:t>. University of California Press.</w:t>
      </w:r>
    </w:p>
    <w:p w14:paraId="064E999E" w14:textId="6DB4E3A7" w:rsidR="008041C2" w:rsidRPr="009F1734" w:rsidRDefault="008041C2" w:rsidP="009F1734">
      <w:pPr>
        <w:spacing w:line="480" w:lineRule="auto"/>
        <w:ind w:left="567" w:hanging="567"/>
        <w:rPr>
          <w:color w:val="000000" w:themeColor="text1"/>
          <w:shd w:val="clear" w:color="auto" w:fill="FCFCFC"/>
        </w:rPr>
      </w:pPr>
      <w:proofErr w:type="spellStart"/>
      <w:r w:rsidRPr="007E088C">
        <w:rPr>
          <w:rStyle w:val="title-text"/>
          <w:color w:val="000000" w:themeColor="text1"/>
        </w:rPr>
        <w:lastRenderedPageBreak/>
        <w:t>Razmus</w:t>
      </w:r>
      <w:proofErr w:type="spellEnd"/>
      <w:r w:rsidRPr="007E088C">
        <w:rPr>
          <w:rStyle w:val="title-text"/>
          <w:color w:val="000000" w:themeColor="text1"/>
        </w:rPr>
        <w:t xml:space="preserve">, M., </w:t>
      </w:r>
      <w:proofErr w:type="spellStart"/>
      <w:r w:rsidRPr="007E088C">
        <w:rPr>
          <w:rStyle w:val="title-text"/>
          <w:color w:val="000000" w:themeColor="text1"/>
        </w:rPr>
        <w:t>Razmus</w:t>
      </w:r>
      <w:proofErr w:type="spellEnd"/>
      <w:r w:rsidRPr="007E088C">
        <w:rPr>
          <w:rStyle w:val="title-text"/>
          <w:color w:val="000000" w:themeColor="text1"/>
        </w:rPr>
        <w:t xml:space="preserve">, W., Castonguay, A. L., &amp; </w:t>
      </w:r>
      <w:proofErr w:type="spellStart"/>
      <w:r w:rsidRPr="007E088C">
        <w:rPr>
          <w:rStyle w:val="title-text"/>
          <w:color w:val="000000" w:themeColor="text1"/>
        </w:rPr>
        <w:t>Sabiston</w:t>
      </w:r>
      <w:proofErr w:type="spellEnd"/>
      <w:r w:rsidRPr="007E088C">
        <w:rPr>
          <w:rStyle w:val="title-text"/>
          <w:color w:val="000000" w:themeColor="text1"/>
        </w:rPr>
        <w:t xml:space="preserve">, C. M. (2019). </w:t>
      </w:r>
      <w:r w:rsidRPr="007E088C">
        <w:rPr>
          <w:color w:val="000000" w:themeColor="text1"/>
          <w:kern w:val="36"/>
        </w:rPr>
        <w:t xml:space="preserve">Body and appearance self-conscious emotions in Canada and Poland. </w:t>
      </w:r>
      <w:r w:rsidRPr="007E088C">
        <w:rPr>
          <w:i/>
          <w:iCs/>
          <w:color w:val="000000" w:themeColor="text1"/>
          <w:kern w:val="36"/>
        </w:rPr>
        <w:t>Journal of Health Psychology</w:t>
      </w:r>
      <w:r w:rsidRPr="007E088C">
        <w:rPr>
          <w:color w:val="000000" w:themeColor="text1"/>
          <w:kern w:val="36"/>
        </w:rPr>
        <w:t xml:space="preserve">. Advanced online publication. </w:t>
      </w:r>
      <w:hyperlink r:id="rId46" w:history="1">
        <w:r w:rsidRPr="007E088C">
          <w:rPr>
            <w:rStyle w:val="Hyperlink"/>
            <w:kern w:val="36"/>
          </w:rPr>
          <w:t>https://doi.org/10.1177/1359105319882740</w:t>
        </w:r>
      </w:hyperlink>
    </w:p>
    <w:p w14:paraId="615035AB" w14:textId="30B43FF6" w:rsidR="004F1948" w:rsidRPr="007E088C" w:rsidRDefault="004F1948" w:rsidP="004F1948">
      <w:pPr>
        <w:pStyle w:val="EndNoteBibliography"/>
        <w:spacing w:line="480" w:lineRule="auto"/>
        <w:ind w:left="720" w:hanging="720"/>
        <w:rPr>
          <w:rStyle w:val="Hyperlink"/>
          <w:rFonts w:ascii="Times New Roman" w:hAnsi="Times New Roman" w:cs="Times New Roman"/>
          <w:lang w:val="en-GB"/>
        </w:rPr>
      </w:pPr>
      <w:r w:rsidRPr="007E088C">
        <w:rPr>
          <w:rFonts w:ascii="Times New Roman" w:hAnsi="Times New Roman" w:cs="Times New Roman"/>
          <w:color w:val="000000" w:themeColor="text1"/>
          <w:lang w:val="en-GB"/>
        </w:rPr>
        <w:t xml:space="preserve">Revelle, W. R. (2019). </w:t>
      </w:r>
      <w:r w:rsidRPr="007E088C">
        <w:rPr>
          <w:rFonts w:ascii="Times New Roman" w:hAnsi="Times New Roman" w:cs="Times New Roman"/>
          <w:i/>
          <w:color w:val="000000" w:themeColor="text1"/>
          <w:lang w:val="en-GB"/>
        </w:rPr>
        <w:t>psych</w:t>
      </w:r>
      <w:r w:rsidRPr="007E088C">
        <w:rPr>
          <w:rFonts w:ascii="Times New Roman" w:hAnsi="Times New Roman" w:cs="Times New Roman"/>
          <w:color w:val="000000" w:themeColor="text1"/>
          <w:lang w:val="en-GB"/>
        </w:rPr>
        <w:t xml:space="preserve">: </w:t>
      </w:r>
      <w:r w:rsidRPr="007E088C">
        <w:rPr>
          <w:rFonts w:ascii="Times New Roman" w:hAnsi="Times New Roman" w:cs="Times New Roman"/>
          <w:i/>
          <w:color w:val="000000" w:themeColor="text1"/>
          <w:lang w:val="en-GB"/>
        </w:rPr>
        <w:t xml:space="preserve">Procedures for personality and psychological research. </w:t>
      </w:r>
      <w:hyperlink r:id="rId47" w:history="1">
        <w:r w:rsidRPr="007E088C">
          <w:rPr>
            <w:rStyle w:val="Hyperlink"/>
            <w:rFonts w:ascii="Times New Roman" w:hAnsi="Times New Roman" w:cs="Times New Roman"/>
            <w:lang w:val="en-GB"/>
          </w:rPr>
          <w:t>https://cran.r-project.org/web/packages/psych/index.html</w:t>
        </w:r>
      </w:hyperlink>
    </w:p>
    <w:p w14:paraId="0E067FE9" w14:textId="0954D59F" w:rsidR="003D5CEB" w:rsidRPr="007E088C" w:rsidRDefault="003D5CEB" w:rsidP="004F1948">
      <w:pPr>
        <w:pStyle w:val="EndNoteBibliography"/>
        <w:spacing w:line="480" w:lineRule="auto"/>
        <w:ind w:left="720" w:hanging="720"/>
        <w:rPr>
          <w:rFonts w:ascii="Times New Roman" w:hAnsi="Times New Roman" w:cs="Times New Roman"/>
          <w:color w:val="000000" w:themeColor="text1"/>
          <w:lang w:val="en-GB"/>
        </w:rPr>
      </w:pPr>
      <w:r w:rsidRPr="007E088C">
        <w:rPr>
          <w:rFonts w:ascii="Times New Roman" w:hAnsi="Times New Roman" w:cs="Times New Roman"/>
          <w:color w:val="000000" w:themeColor="text1"/>
          <w:lang w:val="en-GB"/>
        </w:rPr>
        <w:t xml:space="preserve">Robins, R. W., &amp; Shriber, R. A. (2009). The self-conscious emotions: How are they experienced, expressed, and assessed? </w:t>
      </w:r>
      <w:r w:rsidRPr="007E088C">
        <w:rPr>
          <w:rFonts w:ascii="Times New Roman" w:hAnsi="Times New Roman" w:cs="Times New Roman"/>
          <w:i/>
          <w:iCs/>
          <w:color w:val="000000" w:themeColor="text1"/>
          <w:lang w:val="en-GB"/>
        </w:rPr>
        <w:t>Social and Personality Psychology Compass</w:t>
      </w:r>
      <w:r w:rsidRPr="007E088C">
        <w:rPr>
          <w:rFonts w:ascii="Times New Roman" w:hAnsi="Times New Roman" w:cs="Times New Roman"/>
          <w:color w:val="000000" w:themeColor="text1"/>
          <w:lang w:val="en-GB"/>
        </w:rPr>
        <w:t xml:space="preserve">, </w:t>
      </w:r>
      <w:r w:rsidRPr="007E088C">
        <w:rPr>
          <w:rFonts w:ascii="Times New Roman" w:hAnsi="Times New Roman" w:cs="Times New Roman"/>
          <w:i/>
          <w:iCs/>
          <w:color w:val="000000" w:themeColor="text1"/>
          <w:lang w:val="en-GB"/>
        </w:rPr>
        <w:t>3</w:t>
      </w:r>
      <w:r w:rsidRPr="007E088C">
        <w:rPr>
          <w:rFonts w:ascii="Times New Roman" w:hAnsi="Times New Roman" w:cs="Times New Roman"/>
          <w:color w:val="000000" w:themeColor="text1"/>
          <w:lang w:val="en-GB"/>
        </w:rPr>
        <w:t xml:space="preserve">(6), 887-898. </w:t>
      </w:r>
      <w:hyperlink r:id="rId48" w:history="1">
        <w:r w:rsidRPr="007E088C">
          <w:rPr>
            <w:rStyle w:val="Hyperlink"/>
            <w:rFonts w:ascii="Times New Roman" w:hAnsi="Times New Roman" w:cs="Times New Roman"/>
            <w:lang w:val="en-GB"/>
          </w:rPr>
          <w:t>https://doi.org/10.1111/j.1751-9004.2009.00217.x</w:t>
        </w:r>
      </w:hyperlink>
    </w:p>
    <w:p w14:paraId="19FAE560" w14:textId="43103470" w:rsidR="00C74C92" w:rsidRPr="007E088C" w:rsidRDefault="00C74C92" w:rsidP="00C74C92">
      <w:pPr>
        <w:spacing w:line="480" w:lineRule="auto"/>
        <w:ind w:left="567" w:hanging="567"/>
      </w:pPr>
      <w:r w:rsidRPr="007E088C">
        <w:t xml:space="preserve">Rosenberg, M. (1965). </w:t>
      </w:r>
      <w:r w:rsidRPr="007E088C">
        <w:rPr>
          <w:i/>
        </w:rPr>
        <w:t>Society and the adolescent self-image</w:t>
      </w:r>
      <w:r w:rsidRPr="007E088C">
        <w:t>. Princeton University Press.</w:t>
      </w:r>
    </w:p>
    <w:p w14:paraId="3DAC4009" w14:textId="09D2C198" w:rsidR="000F68D3" w:rsidRDefault="000F68D3" w:rsidP="004F6F40">
      <w:pPr>
        <w:spacing w:line="480" w:lineRule="auto"/>
        <w:ind w:left="567" w:hanging="567"/>
        <w:rPr>
          <w:rStyle w:val="Hyperlink"/>
        </w:rPr>
      </w:pPr>
      <w:proofErr w:type="spellStart"/>
      <w:r w:rsidRPr="007E088C">
        <w:t>Sabiston</w:t>
      </w:r>
      <w:proofErr w:type="spellEnd"/>
      <w:r w:rsidRPr="007E088C">
        <w:t xml:space="preserve">, C. M., Pila, E., &amp; Gilchrist, J. (2019). Self-conscious emotions and the physical self. In R. Eklund &amp; G. Tenenbaum (Eds.), </w:t>
      </w:r>
      <w:r w:rsidRPr="007E088C">
        <w:rPr>
          <w:i/>
          <w:iCs/>
        </w:rPr>
        <w:t>Handbook of sport psychology</w:t>
      </w:r>
      <w:r w:rsidRPr="007E088C">
        <w:t xml:space="preserve"> (pp. 299-319). Wiley. </w:t>
      </w:r>
      <w:hyperlink r:id="rId49" w:history="1">
        <w:r w:rsidR="00C60577" w:rsidRPr="007E088C">
          <w:rPr>
            <w:rStyle w:val="Hyperlink"/>
          </w:rPr>
          <w:t>https://doi.org/10.1002/9781119568124.ch14</w:t>
        </w:r>
      </w:hyperlink>
    </w:p>
    <w:p w14:paraId="75599A50" w14:textId="437B24C8" w:rsidR="00EA7E19" w:rsidRPr="00EA7E19" w:rsidRDefault="00EA7E19" w:rsidP="004F6F40">
      <w:pPr>
        <w:spacing w:line="480" w:lineRule="auto"/>
        <w:ind w:left="567" w:hanging="567"/>
        <w:rPr>
          <w:rStyle w:val="Hyperlink"/>
        </w:rPr>
      </w:pPr>
      <w:proofErr w:type="spellStart"/>
      <w:r w:rsidRPr="007E088C">
        <w:t>S</w:t>
      </w:r>
      <w:r>
        <w:t>tatder</w:t>
      </w:r>
      <w:proofErr w:type="spellEnd"/>
      <w:r>
        <w:t xml:space="preserve">, M., &amp; Gao, J. (2020). Shame East and West: Similarities, differences, culture, and self. </w:t>
      </w:r>
      <w:r>
        <w:rPr>
          <w:i/>
          <w:iCs/>
        </w:rPr>
        <w:t>Psychoanalysis and Psychotherapy in China</w:t>
      </w:r>
      <w:r>
        <w:t xml:space="preserve">, </w:t>
      </w:r>
      <w:r>
        <w:rPr>
          <w:i/>
          <w:iCs/>
        </w:rPr>
        <w:t>3</w:t>
      </w:r>
      <w:r>
        <w:t xml:space="preserve">(1), 1-21. </w:t>
      </w:r>
    </w:p>
    <w:p w14:paraId="6B3BD46A" w14:textId="2030AE8B" w:rsidR="004F1948" w:rsidRPr="007E088C" w:rsidRDefault="004F1948" w:rsidP="004F1948">
      <w:pPr>
        <w:pStyle w:val="EndNoteBibliography"/>
        <w:spacing w:line="480" w:lineRule="auto"/>
        <w:ind w:left="720" w:hanging="720"/>
        <w:rPr>
          <w:rStyle w:val="Hyperlink"/>
          <w:rFonts w:ascii="Times New Roman" w:hAnsi="Times New Roman" w:cs="Times New Roman"/>
          <w:lang w:val="en-GB"/>
        </w:rPr>
      </w:pPr>
      <w:r w:rsidRPr="007E088C">
        <w:rPr>
          <w:rFonts w:ascii="Times New Roman" w:hAnsi="Times New Roman" w:cs="Times New Roman"/>
          <w:color w:val="000000" w:themeColor="text1"/>
          <w:lang w:val="en-GB"/>
        </w:rPr>
        <w:t xml:space="preserve">Steiger, J. H. (2007). Understanding the limitations of global fit assessment in structural equation modeling. </w:t>
      </w:r>
      <w:r w:rsidRPr="007E088C">
        <w:rPr>
          <w:rFonts w:ascii="Times New Roman" w:hAnsi="Times New Roman" w:cs="Times New Roman"/>
          <w:i/>
          <w:color w:val="000000" w:themeColor="text1"/>
          <w:lang w:val="en-GB"/>
        </w:rPr>
        <w:t>Personality and Individual Differences</w:t>
      </w:r>
      <w:r w:rsidRPr="007E088C">
        <w:rPr>
          <w:rFonts w:ascii="Times New Roman" w:hAnsi="Times New Roman" w:cs="Times New Roman"/>
          <w:color w:val="000000" w:themeColor="text1"/>
          <w:lang w:val="en-GB"/>
        </w:rPr>
        <w:t xml:space="preserve">, </w:t>
      </w:r>
      <w:r w:rsidRPr="007E088C">
        <w:rPr>
          <w:rFonts w:ascii="Times New Roman" w:hAnsi="Times New Roman" w:cs="Times New Roman"/>
          <w:i/>
          <w:color w:val="000000" w:themeColor="text1"/>
          <w:lang w:val="en-GB"/>
        </w:rPr>
        <w:t>42</w:t>
      </w:r>
      <w:r w:rsidRPr="007E088C">
        <w:rPr>
          <w:rFonts w:ascii="Times New Roman" w:hAnsi="Times New Roman" w:cs="Times New Roman"/>
          <w:color w:val="000000" w:themeColor="text1"/>
          <w:lang w:val="en-GB"/>
        </w:rPr>
        <w:t xml:space="preserve">, 893-898. </w:t>
      </w:r>
      <w:hyperlink r:id="rId50" w:history="1">
        <w:r w:rsidRPr="007E088C">
          <w:rPr>
            <w:rStyle w:val="Hyperlink"/>
            <w:rFonts w:ascii="Times New Roman" w:hAnsi="Times New Roman" w:cs="Times New Roman"/>
            <w:lang w:val="en-GB"/>
          </w:rPr>
          <w:t>https://doi.org/10.1016/j.paid.2006.09.017</w:t>
        </w:r>
      </w:hyperlink>
    </w:p>
    <w:p w14:paraId="3E109471" w14:textId="46E80560" w:rsidR="00BA0DE2" w:rsidRPr="007E088C" w:rsidRDefault="00BA0DE2" w:rsidP="00BA0DE2">
      <w:pPr>
        <w:spacing w:line="480" w:lineRule="auto"/>
        <w:ind w:left="567" w:hanging="567"/>
        <w:rPr>
          <w:rStyle w:val="Hyperlink"/>
          <w:spacing w:val="4"/>
          <w:shd w:val="clear" w:color="auto" w:fill="FCFCFC"/>
        </w:rPr>
      </w:pPr>
      <w:r w:rsidRPr="007E088C">
        <w:t xml:space="preserve">Swami, V. (2008). Translation and validation of the Malay Subjective Happiness Scale. </w:t>
      </w:r>
      <w:r w:rsidRPr="007E088C">
        <w:rPr>
          <w:i/>
          <w:color w:val="000000" w:themeColor="text1"/>
        </w:rPr>
        <w:t>Social Indicators Research</w:t>
      </w:r>
      <w:r w:rsidRPr="007E088C">
        <w:rPr>
          <w:color w:val="000000" w:themeColor="text1"/>
        </w:rPr>
        <w:t xml:space="preserve">, </w:t>
      </w:r>
      <w:r w:rsidRPr="007E088C">
        <w:rPr>
          <w:i/>
          <w:color w:val="000000" w:themeColor="text1"/>
        </w:rPr>
        <w:t>88</w:t>
      </w:r>
      <w:r w:rsidRPr="007E088C">
        <w:rPr>
          <w:iCs/>
          <w:color w:val="000000" w:themeColor="text1"/>
        </w:rPr>
        <w:t>(2)</w:t>
      </w:r>
      <w:r w:rsidRPr="007E088C">
        <w:rPr>
          <w:color w:val="000000" w:themeColor="text1"/>
        </w:rPr>
        <w:t xml:space="preserve">, 347-353. </w:t>
      </w:r>
      <w:hyperlink r:id="rId51" w:history="1">
        <w:r w:rsidRPr="007E088C">
          <w:rPr>
            <w:rStyle w:val="Hyperlink"/>
          </w:rPr>
          <w:t>https://doi.org/</w:t>
        </w:r>
        <w:r w:rsidRPr="007E088C">
          <w:rPr>
            <w:rStyle w:val="Hyperlink"/>
            <w:spacing w:val="4"/>
            <w:shd w:val="clear" w:color="auto" w:fill="FCFCFC"/>
          </w:rPr>
          <w:t>10.1007/s11205-007-9195-2</w:t>
        </w:r>
      </w:hyperlink>
    </w:p>
    <w:p w14:paraId="6F21BCC2" w14:textId="77777777" w:rsidR="002A1567" w:rsidRDefault="00C74C92" w:rsidP="002A1567">
      <w:pPr>
        <w:tabs>
          <w:tab w:val="left" w:pos="284"/>
        </w:tabs>
        <w:spacing w:line="480" w:lineRule="auto"/>
        <w:ind w:left="567" w:hanging="567"/>
      </w:pPr>
      <w:r w:rsidRPr="007E088C">
        <w:t xml:space="preserve">Swami, V. (2011). Further examination of the psychometric properties of the Malay Rosenberg Self-Esteem Scale. In S. de </w:t>
      </w:r>
      <w:proofErr w:type="spellStart"/>
      <w:r w:rsidRPr="007E088C">
        <w:t>Wals</w:t>
      </w:r>
      <w:proofErr w:type="spellEnd"/>
      <w:r w:rsidRPr="007E088C">
        <w:t xml:space="preserve">, &amp; K. </w:t>
      </w:r>
      <w:proofErr w:type="spellStart"/>
      <w:r w:rsidRPr="007E088C">
        <w:t>Meszaros</w:t>
      </w:r>
      <w:proofErr w:type="spellEnd"/>
      <w:r w:rsidRPr="007E088C">
        <w:t xml:space="preserve"> (Eds.), </w:t>
      </w:r>
      <w:r w:rsidRPr="007E088C">
        <w:rPr>
          <w:i/>
          <w:iCs/>
        </w:rPr>
        <w:t xml:space="preserve">Handbook on the psychology of self-esteem </w:t>
      </w:r>
      <w:r w:rsidRPr="007E088C">
        <w:rPr>
          <w:iCs/>
        </w:rPr>
        <w:t>(pp. 371-380)</w:t>
      </w:r>
      <w:r w:rsidRPr="007E088C">
        <w:t xml:space="preserve">. Nova Science Publishers. </w:t>
      </w:r>
    </w:p>
    <w:p w14:paraId="76B477B2" w14:textId="20FD3DA8" w:rsidR="002A1567" w:rsidRPr="007E088C" w:rsidRDefault="002A1567" w:rsidP="002A1567">
      <w:pPr>
        <w:tabs>
          <w:tab w:val="left" w:pos="284"/>
        </w:tabs>
        <w:spacing w:line="480" w:lineRule="auto"/>
        <w:ind w:left="567" w:hanging="567"/>
        <w:rPr>
          <w:rStyle w:val="Hyperlink"/>
          <w:color w:val="auto"/>
          <w:u w:val="none"/>
        </w:rPr>
      </w:pPr>
      <w:r w:rsidRPr="000968C0">
        <w:lastRenderedPageBreak/>
        <w:t xml:space="preserve">Swami, V. (2015). Cultural influences on body size ideals: Unpacking the impact of Westernisation and modernisation. </w:t>
      </w:r>
      <w:r w:rsidRPr="000968C0">
        <w:rPr>
          <w:i/>
        </w:rPr>
        <w:t>European Psychologist</w:t>
      </w:r>
      <w:r w:rsidRPr="000968C0">
        <w:t xml:space="preserve">, </w:t>
      </w:r>
      <w:r w:rsidRPr="000968C0">
        <w:rPr>
          <w:i/>
        </w:rPr>
        <w:t>20</w:t>
      </w:r>
      <w:r w:rsidRPr="000968C0">
        <w:t xml:space="preserve">, 44-51. </w:t>
      </w:r>
      <w:hyperlink r:id="rId52" w:history="1">
        <w:r w:rsidRPr="002821F9">
          <w:rPr>
            <w:rStyle w:val="Hyperlink"/>
          </w:rPr>
          <w:t>https://doi.org/10.1027/1016-9040/a00150</w:t>
        </w:r>
      </w:hyperlink>
    </w:p>
    <w:p w14:paraId="5CB39D47" w14:textId="0E0B2BB2" w:rsidR="008F4AE4" w:rsidRDefault="008F4AE4" w:rsidP="008F4AE4">
      <w:pPr>
        <w:spacing w:line="480" w:lineRule="auto"/>
        <w:ind w:left="567" w:hanging="567"/>
        <w:rPr>
          <w:lang w:bidi="th-TH"/>
        </w:rPr>
      </w:pPr>
      <w:r w:rsidRPr="007E088C">
        <w:t xml:space="preserve">Swami, V. (2020). Measures of body image and disordered eating for use with Malaysian populations: A critical review and methodologic critique of the recent literature. In G. J. Rich, J. L. Jaafar, &amp; D. Barron (Eds.), </w:t>
      </w:r>
      <w:r w:rsidRPr="007E088C">
        <w:rPr>
          <w:i/>
          <w:lang w:bidi="th-TH"/>
        </w:rPr>
        <w:t xml:space="preserve">Psychology in Southeast Asia: </w:t>
      </w:r>
      <w:r w:rsidR="004824B5">
        <w:rPr>
          <w:i/>
          <w:lang w:bidi="th-TH"/>
        </w:rPr>
        <w:t>Sociocultural, clinical, and health perspectives</w:t>
      </w:r>
      <w:r w:rsidRPr="007E088C">
        <w:rPr>
          <w:i/>
          <w:lang w:bidi="th-TH"/>
        </w:rPr>
        <w:t xml:space="preserve"> </w:t>
      </w:r>
      <w:r w:rsidRPr="007E088C">
        <w:rPr>
          <w:lang w:bidi="th-TH"/>
        </w:rPr>
        <w:t>(pp. 192-203)</w:t>
      </w:r>
      <w:r w:rsidRPr="007E088C">
        <w:rPr>
          <w:i/>
          <w:lang w:bidi="th-TH"/>
        </w:rPr>
        <w:t xml:space="preserve">. </w:t>
      </w:r>
      <w:r w:rsidRPr="007E088C">
        <w:rPr>
          <w:lang w:bidi="th-TH"/>
        </w:rPr>
        <w:t>Routledge.</w:t>
      </w:r>
    </w:p>
    <w:p w14:paraId="789E7F46" w14:textId="69607D09" w:rsidR="002A1567" w:rsidRPr="007E088C" w:rsidRDefault="002A1567" w:rsidP="002A1567">
      <w:pPr>
        <w:spacing w:line="480" w:lineRule="auto"/>
        <w:ind w:left="567" w:hanging="567"/>
        <w:rPr>
          <w:rStyle w:val="Hyperlink"/>
          <w:color w:val="auto"/>
          <w:u w:val="none"/>
        </w:rPr>
      </w:pPr>
      <w:r w:rsidRPr="00B40D1A">
        <w:t xml:space="preserve">Swami, V., &amp; Barron, D. (2017). Recommendations to improve body image research in an increasingly globalised world. </w:t>
      </w:r>
      <w:r w:rsidRPr="00B40D1A">
        <w:rPr>
          <w:i/>
        </w:rPr>
        <w:t>Malaysian Journal of Nutrition</w:t>
      </w:r>
      <w:r w:rsidRPr="00B40D1A">
        <w:t xml:space="preserve">, </w:t>
      </w:r>
      <w:r w:rsidRPr="00B40D1A">
        <w:rPr>
          <w:i/>
        </w:rPr>
        <w:t>23</w:t>
      </w:r>
      <w:r w:rsidR="004824B5">
        <w:rPr>
          <w:iCs/>
        </w:rPr>
        <w:t>(3)</w:t>
      </w:r>
      <w:r w:rsidRPr="00B40D1A">
        <w:t>, 3-10.</w:t>
      </w:r>
    </w:p>
    <w:p w14:paraId="175229DE" w14:textId="7BF18E06" w:rsidR="007D4FFE" w:rsidRDefault="007D4FFE" w:rsidP="007D4FFE">
      <w:pPr>
        <w:spacing w:line="480" w:lineRule="auto"/>
        <w:ind w:left="567" w:hanging="567"/>
        <w:rPr>
          <w:rStyle w:val="Hyperlink"/>
        </w:rPr>
      </w:pPr>
      <w:r w:rsidRPr="007E088C">
        <w:rPr>
          <w:color w:val="000000" w:themeColor="text1"/>
        </w:rPr>
        <w:t xml:space="preserve">Swami, V., &amp; Barron, D. (2019). Translation and validation of body image instruments: Challenges, good practice guidelines, and reporting recommendations for test adaptation. </w:t>
      </w:r>
      <w:r w:rsidRPr="007E088C">
        <w:rPr>
          <w:i/>
          <w:color w:val="000000" w:themeColor="text1"/>
        </w:rPr>
        <w:t>Body Image</w:t>
      </w:r>
      <w:r w:rsidRPr="007E088C">
        <w:rPr>
          <w:color w:val="000000" w:themeColor="text1"/>
        </w:rPr>
        <w:t xml:space="preserve">, </w:t>
      </w:r>
      <w:r w:rsidRPr="007E088C">
        <w:rPr>
          <w:i/>
          <w:color w:val="000000" w:themeColor="text1"/>
        </w:rPr>
        <w:t>31</w:t>
      </w:r>
      <w:r w:rsidRPr="007E088C">
        <w:rPr>
          <w:color w:val="000000" w:themeColor="text1"/>
        </w:rPr>
        <w:t xml:space="preserve">, 204-220. </w:t>
      </w:r>
      <w:hyperlink r:id="rId53" w:history="1">
        <w:r w:rsidRPr="007E088C">
          <w:rPr>
            <w:rStyle w:val="Hyperlink"/>
          </w:rPr>
          <w:t>https://doi.org/10.1016/j.bodyim.2018.08.014</w:t>
        </w:r>
      </w:hyperlink>
    </w:p>
    <w:p w14:paraId="7CE28645" w14:textId="0C9969D8" w:rsidR="00185E78" w:rsidRDefault="00185E78" w:rsidP="007D4FFE">
      <w:pPr>
        <w:spacing w:line="480" w:lineRule="auto"/>
        <w:ind w:left="567" w:hanging="567"/>
        <w:rPr>
          <w:color w:val="000000" w:themeColor="text1"/>
        </w:rPr>
      </w:pPr>
      <w:r w:rsidRPr="007E088C">
        <w:rPr>
          <w:color w:val="000000" w:themeColor="text1"/>
        </w:rPr>
        <w:t>Swami, V.,</w:t>
      </w:r>
      <w:r>
        <w:rPr>
          <w:color w:val="000000" w:themeColor="text1"/>
        </w:rPr>
        <w:t xml:space="preserve"> </w:t>
      </w:r>
      <w:proofErr w:type="spellStart"/>
      <w:r>
        <w:rPr>
          <w:color w:val="000000" w:themeColor="text1"/>
        </w:rPr>
        <w:t>Maïano</w:t>
      </w:r>
      <w:proofErr w:type="spellEnd"/>
      <w:r>
        <w:rPr>
          <w:color w:val="000000" w:themeColor="text1"/>
        </w:rPr>
        <w:t xml:space="preserve">, C., </w:t>
      </w:r>
      <w:proofErr w:type="spellStart"/>
      <w:r>
        <w:rPr>
          <w:color w:val="000000" w:themeColor="text1"/>
        </w:rPr>
        <w:t>Furnhan</w:t>
      </w:r>
      <w:proofErr w:type="spellEnd"/>
      <w:r>
        <w:rPr>
          <w:color w:val="000000" w:themeColor="text1"/>
        </w:rPr>
        <w:t xml:space="preserve">, A., &amp; Robinson, C. (2021). The Intuitive Eating Scale-2: Re-evaluating its factor structure using a bifactor exploratory structural equation modelling framework. </w:t>
      </w:r>
      <w:r>
        <w:rPr>
          <w:i/>
          <w:iCs/>
          <w:color w:val="000000" w:themeColor="text1"/>
        </w:rPr>
        <w:t>Eating and Weight Disorders</w:t>
      </w:r>
      <w:r>
        <w:rPr>
          <w:color w:val="000000" w:themeColor="text1"/>
        </w:rPr>
        <w:t xml:space="preserve">. Advance online publication. </w:t>
      </w:r>
      <w:hyperlink r:id="rId54" w:history="1">
        <w:r w:rsidRPr="00E72FBC">
          <w:rPr>
            <w:rStyle w:val="Hyperlink"/>
          </w:rPr>
          <w:t>https://doi.org/10.1007/s40519-021-01271-9</w:t>
        </w:r>
      </w:hyperlink>
    </w:p>
    <w:p w14:paraId="3A12D96E" w14:textId="478D51A6" w:rsidR="00191B41" w:rsidRPr="007E088C" w:rsidRDefault="00191B41" w:rsidP="00191B41">
      <w:pPr>
        <w:autoSpaceDE w:val="0"/>
        <w:autoSpaceDN w:val="0"/>
        <w:adjustRightInd w:val="0"/>
        <w:spacing w:line="480" w:lineRule="auto"/>
        <w:ind w:left="567" w:hanging="567"/>
        <w:rPr>
          <w:rStyle w:val="Hyperlink"/>
          <w:color w:val="auto"/>
          <w:u w:val="none"/>
        </w:rPr>
      </w:pPr>
      <w:r w:rsidRPr="007E088C">
        <w:t xml:space="preserve">Swami, V., </w:t>
      </w:r>
      <w:proofErr w:type="spellStart"/>
      <w:r w:rsidRPr="007E088C">
        <w:t>Mohd</w:t>
      </w:r>
      <w:proofErr w:type="spellEnd"/>
      <w:r w:rsidRPr="007E088C">
        <w:t xml:space="preserve">. Khatib, N. A., </w:t>
      </w:r>
      <w:proofErr w:type="spellStart"/>
      <w:r w:rsidRPr="007E088C">
        <w:t>Toh</w:t>
      </w:r>
      <w:proofErr w:type="spellEnd"/>
      <w:r w:rsidRPr="007E088C">
        <w:t xml:space="preserve">, E., </w:t>
      </w:r>
      <w:proofErr w:type="spellStart"/>
      <w:r w:rsidRPr="007E088C">
        <w:t>Zahari</w:t>
      </w:r>
      <w:proofErr w:type="spellEnd"/>
      <w:r w:rsidRPr="007E088C">
        <w:t xml:space="preserve">, H. S., Todd, J., &amp; Barron, D. (2019). Factor structure and psychometric properties of a Bahasa Malaysia (Malay) translation of the Body Appreciation Scale-2. </w:t>
      </w:r>
      <w:r w:rsidRPr="007E088C">
        <w:rPr>
          <w:i/>
        </w:rPr>
        <w:t>Body Image</w:t>
      </w:r>
      <w:r w:rsidRPr="007E088C">
        <w:t xml:space="preserve">, </w:t>
      </w:r>
      <w:r w:rsidRPr="007E088C">
        <w:rPr>
          <w:i/>
        </w:rPr>
        <w:t>28</w:t>
      </w:r>
      <w:r w:rsidRPr="007E088C">
        <w:t xml:space="preserve">, 66-75. </w:t>
      </w:r>
      <w:hyperlink r:id="rId55" w:history="1">
        <w:r w:rsidRPr="007E088C">
          <w:rPr>
            <w:rStyle w:val="Hyperlink"/>
          </w:rPr>
          <w:t>https://doi.org/10.1016/j.bodyim.2018.12.006</w:t>
        </w:r>
      </w:hyperlink>
    </w:p>
    <w:p w14:paraId="3B16D848" w14:textId="7258BEA7" w:rsidR="008C4053" w:rsidRPr="007E088C" w:rsidRDefault="008C4053" w:rsidP="008C4053">
      <w:pPr>
        <w:spacing w:line="480" w:lineRule="auto"/>
        <w:ind w:left="567" w:hanging="567"/>
        <w:rPr>
          <w:rStyle w:val="Hyperlink"/>
          <w:iCs/>
        </w:rPr>
      </w:pPr>
      <w:r w:rsidRPr="007E088C">
        <w:t>Swami, V.</w:t>
      </w:r>
      <w:r w:rsidRPr="007E088C">
        <w:rPr>
          <w:iCs/>
        </w:rPr>
        <w:t>, Todd, J., &amp; Barron, D. (2021</w:t>
      </w:r>
      <w:r w:rsidR="00182070" w:rsidRPr="007E088C">
        <w:rPr>
          <w:iCs/>
        </w:rPr>
        <w:t>a</w:t>
      </w:r>
      <w:r w:rsidRPr="007E088C">
        <w:rPr>
          <w:iCs/>
        </w:rPr>
        <w:t xml:space="preserve">). Translation and validation of body image instruments: An addendum to Swami and Barron (2019) in the form of frequently asked questions. </w:t>
      </w:r>
      <w:r w:rsidRPr="007E088C">
        <w:rPr>
          <w:i/>
        </w:rPr>
        <w:t>Body Image</w:t>
      </w:r>
      <w:r w:rsidRPr="007E088C">
        <w:rPr>
          <w:iCs/>
        </w:rPr>
        <w:t xml:space="preserve">, </w:t>
      </w:r>
      <w:r w:rsidRPr="007E088C">
        <w:rPr>
          <w:i/>
        </w:rPr>
        <w:t>37</w:t>
      </w:r>
      <w:r w:rsidRPr="007E088C">
        <w:rPr>
          <w:iCs/>
        </w:rPr>
        <w:t xml:space="preserve">, 214-224. </w:t>
      </w:r>
      <w:hyperlink r:id="rId56" w:history="1">
        <w:r w:rsidRPr="007E088C">
          <w:rPr>
            <w:rStyle w:val="Hyperlink"/>
            <w:iCs/>
          </w:rPr>
          <w:t>https://doi.org/10.1016/j.bodyim.2021.03.002</w:t>
        </w:r>
      </w:hyperlink>
    </w:p>
    <w:p w14:paraId="65482635" w14:textId="30BFF6E4" w:rsidR="00F013D0" w:rsidRDefault="00BA0DE2" w:rsidP="00182070">
      <w:pPr>
        <w:spacing w:line="480" w:lineRule="auto"/>
        <w:ind w:left="567" w:hanging="567"/>
      </w:pPr>
      <w:r w:rsidRPr="007E088C">
        <w:t>Swami, V.</w:t>
      </w:r>
      <w:r w:rsidRPr="007E088C">
        <w:rPr>
          <w:iCs/>
        </w:rPr>
        <w:t>, Todd, J., &amp; Barron, D., W</w:t>
      </w:r>
      <w:r w:rsidR="00182070" w:rsidRPr="007E088C">
        <w:rPr>
          <w:iCs/>
        </w:rPr>
        <w:t xml:space="preserve">ong, K. Y., </w:t>
      </w:r>
      <w:proofErr w:type="spellStart"/>
      <w:r w:rsidR="00182070" w:rsidRPr="007E088C">
        <w:rPr>
          <w:iCs/>
        </w:rPr>
        <w:t>Zahari</w:t>
      </w:r>
      <w:proofErr w:type="spellEnd"/>
      <w:r w:rsidR="00182070" w:rsidRPr="007E088C">
        <w:rPr>
          <w:iCs/>
        </w:rPr>
        <w:t xml:space="preserve">, H. S., &amp; Tylka, T. L. (2021b). </w:t>
      </w:r>
      <w:r w:rsidRPr="007E088C">
        <w:t xml:space="preserve">The Body Acceptance by Others Scale-2 (BAOS-2): Psychometric </w:t>
      </w:r>
      <w:r w:rsidR="00182070" w:rsidRPr="007E088C">
        <w:t>p</w:t>
      </w:r>
      <w:r w:rsidRPr="007E088C">
        <w:t xml:space="preserve">roperties of a Bahasa </w:t>
      </w:r>
      <w:r w:rsidRPr="007E088C">
        <w:lastRenderedPageBreak/>
        <w:t xml:space="preserve">Malaysia (Malay) </w:t>
      </w:r>
      <w:r w:rsidR="00182070" w:rsidRPr="007E088C">
        <w:t>t</w:t>
      </w:r>
      <w:r w:rsidRPr="007E088C">
        <w:t xml:space="preserve">ranslation and an </w:t>
      </w:r>
      <w:r w:rsidR="00182070" w:rsidRPr="007E088C">
        <w:t>a</w:t>
      </w:r>
      <w:r w:rsidRPr="007E088C">
        <w:t xml:space="preserve">ssessment of </w:t>
      </w:r>
      <w:r w:rsidR="00182070" w:rsidRPr="007E088C">
        <w:t>i</w:t>
      </w:r>
      <w:r w:rsidRPr="007E088C">
        <w:t xml:space="preserve">nvariance </w:t>
      </w:r>
      <w:r w:rsidR="00182070" w:rsidRPr="007E088C">
        <w:t>a</w:t>
      </w:r>
      <w:r w:rsidRPr="007E088C">
        <w:t>cross Malaysia, the United Kingdom, and the United States</w:t>
      </w:r>
      <w:r w:rsidR="00182070" w:rsidRPr="007E088C">
        <w:t xml:space="preserve">. </w:t>
      </w:r>
      <w:r w:rsidR="00F013D0">
        <w:rPr>
          <w:i/>
          <w:iCs/>
        </w:rPr>
        <w:t>Body Image</w:t>
      </w:r>
      <w:r w:rsidR="00F013D0">
        <w:t xml:space="preserve">, </w:t>
      </w:r>
      <w:r w:rsidR="00F013D0">
        <w:rPr>
          <w:i/>
          <w:iCs/>
        </w:rPr>
        <w:t>38</w:t>
      </w:r>
      <w:r w:rsidR="00F013D0">
        <w:t xml:space="preserve">, 346-357. </w:t>
      </w:r>
      <w:hyperlink r:id="rId57" w:history="1">
        <w:r w:rsidR="00F013D0" w:rsidRPr="00E72FBC">
          <w:rPr>
            <w:rStyle w:val="Hyperlink"/>
          </w:rPr>
          <w:t>https://doi.org/10.1016/j.bodyim.2021.05.009</w:t>
        </w:r>
      </w:hyperlink>
    </w:p>
    <w:p w14:paraId="080A1963" w14:textId="4B0E1F3C" w:rsidR="00F013D0" w:rsidRPr="00F013D0" w:rsidRDefault="00F013D0" w:rsidP="00F013D0">
      <w:pPr>
        <w:spacing w:line="480" w:lineRule="auto"/>
        <w:ind w:left="567" w:hanging="567"/>
        <w:rPr>
          <w:color w:val="000000" w:themeColor="text1"/>
        </w:rPr>
      </w:pPr>
      <w:r>
        <w:t xml:space="preserve">Swami, V., </w:t>
      </w:r>
      <w:proofErr w:type="spellStart"/>
      <w:r>
        <w:t>Zahari</w:t>
      </w:r>
      <w:proofErr w:type="spellEnd"/>
      <w:r>
        <w:t xml:space="preserve">, H. S., </w:t>
      </w:r>
      <w:proofErr w:type="spellStart"/>
      <w:r>
        <w:t>Mohd</w:t>
      </w:r>
      <w:proofErr w:type="spellEnd"/>
      <w:r>
        <w:t xml:space="preserve">. Khatib, N. A., </w:t>
      </w:r>
      <w:proofErr w:type="spellStart"/>
      <w:r>
        <w:t>Toh</w:t>
      </w:r>
      <w:proofErr w:type="spellEnd"/>
      <w:r>
        <w:t xml:space="preserve">, E. K. L., &amp; Barron, D. (2020). </w:t>
      </w:r>
      <w:r w:rsidRPr="007B61FB">
        <w:rPr>
          <w:color w:val="000000" w:themeColor="text1"/>
        </w:rPr>
        <w:t xml:space="preserve">Promoting </w:t>
      </w:r>
      <w:r>
        <w:rPr>
          <w:color w:val="000000" w:themeColor="text1"/>
        </w:rPr>
        <w:t>i</w:t>
      </w:r>
      <w:r w:rsidRPr="007B61FB">
        <w:rPr>
          <w:color w:val="000000" w:themeColor="text1"/>
        </w:rPr>
        <w:t>nter-</w:t>
      </w:r>
      <w:r>
        <w:rPr>
          <w:color w:val="000000" w:themeColor="text1"/>
        </w:rPr>
        <w:t>e</w:t>
      </w:r>
      <w:r w:rsidRPr="007B61FB">
        <w:rPr>
          <w:color w:val="000000" w:themeColor="text1"/>
        </w:rPr>
        <w:t xml:space="preserve">thnic </w:t>
      </w:r>
      <w:r>
        <w:rPr>
          <w:color w:val="000000" w:themeColor="text1"/>
        </w:rPr>
        <w:t>u</w:t>
      </w:r>
      <w:r w:rsidRPr="007B61FB">
        <w:rPr>
          <w:color w:val="000000" w:themeColor="text1"/>
        </w:rPr>
        <w:t xml:space="preserve">nderstanding and </w:t>
      </w:r>
      <w:r>
        <w:rPr>
          <w:color w:val="000000" w:themeColor="text1"/>
        </w:rPr>
        <w:t>e</w:t>
      </w:r>
      <w:r w:rsidRPr="007B61FB">
        <w:rPr>
          <w:color w:val="000000" w:themeColor="text1"/>
        </w:rPr>
        <w:t xml:space="preserve">mpathy </w:t>
      </w:r>
      <w:r>
        <w:rPr>
          <w:color w:val="000000" w:themeColor="text1"/>
        </w:rPr>
        <w:t>u</w:t>
      </w:r>
      <w:r w:rsidRPr="007B61FB">
        <w:rPr>
          <w:color w:val="000000" w:themeColor="text1"/>
        </w:rPr>
        <w:t xml:space="preserve">sing </w:t>
      </w:r>
      <w:r>
        <w:rPr>
          <w:color w:val="000000" w:themeColor="text1"/>
        </w:rPr>
        <w:t>a</w:t>
      </w:r>
      <w:r w:rsidRPr="007B61FB">
        <w:rPr>
          <w:color w:val="000000" w:themeColor="text1"/>
        </w:rPr>
        <w:t xml:space="preserve"> </w:t>
      </w:r>
      <w:r>
        <w:rPr>
          <w:color w:val="000000" w:themeColor="text1"/>
        </w:rPr>
        <w:t>r</w:t>
      </w:r>
      <w:r w:rsidRPr="007B61FB">
        <w:rPr>
          <w:color w:val="000000" w:themeColor="text1"/>
        </w:rPr>
        <w:t xml:space="preserve">ound </w:t>
      </w:r>
      <w:r>
        <w:rPr>
          <w:color w:val="000000" w:themeColor="text1"/>
        </w:rPr>
        <w:t>t</w:t>
      </w:r>
      <w:r w:rsidRPr="007B61FB">
        <w:rPr>
          <w:color w:val="000000" w:themeColor="text1"/>
        </w:rPr>
        <w:t xml:space="preserve">able </w:t>
      </w:r>
      <w:r>
        <w:rPr>
          <w:color w:val="000000" w:themeColor="text1"/>
        </w:rPr>
        <w:t>c</w:t>
      </w:r>
      <w:r w:rsidRPr="007B61FB">
        <w:rPr>
          <w:color w:val="000000" w:themeColor="text1"/>
        </w:rPr>
        <w:t xml:space="preserve">inema </w:t>
      </w:r>
      <w:r>
        <w:rPr>
          <w:color w:val="000000" w:themeColor="text1"/>
        </w:rPr>
        <w:t>a</w:t>
      </w:r>
      <w:r w:rsidRPr="007B61FB">
        <w:rPr>
          <w:color w:val="000000" w:themeColor="text1"/>
        </w:rPr>
        <w:t>ctivity</w:t>
      </w:r>
      <w:r>
        <w:rPr>
          <w:color w:val="000000" w:themeColor="text1"/>
        </w:rPr>
        <w:t xml:space="preserve"> with Malaysian Malay and Chinese students. </w:t>
      </w:r>
      <w:r>
        <w:rPr>
          <w:i/>
          <w:iCs/>
          <w:color w:val="000000" w:themeColor="text1"/>
        </w:rPr>
        <w:t xml:space="preserve">Integrative Psychological and </w:t>
      </w:r>
      <w:proofErr w:type="spellStart"/>
      <w:r>
        <w:rPr>
          <w:i/>
          <w:iCs/>
          <w:color w:val="000000" w:themeColor="text1"/>
        </w:rPr>
        <w:t>Behavioral</w:t>
      </w:r>
      <w:proofErr w:type="spellEnd"/>
      <w:r>
        <w:rPr>
          <w:i/>
          <w:iCs/>
          <w:color w:val="000000" w:themeColor="text1"/>
        </w:rPr>
        <w:t xml:space="preserve"> Science</w:t>
      </w:r>
      <w:r>
        <w:rPr>
          <w:color w:val="000000" w:themeColor="text1"/>
        </w:rPr>
        <w:t xml:space="preserve">, </w:t>
      </w:r>
      <w:r>
        <w:rPr>
          <w:i/>
          <w:iCs/>
          <w:color w:val="000000" w:themeColor="text1"/>
        </w:rPr>
        <w:t>54</w:t>
      </w:r>
      <w:r>
        <w:rPr>
          <w:color w:val="000000" w:themeColor="text1"/>
        </w:rPr>
        <w:t xml:space="preserve">, 416-437. </w:t>
      </w:r>
      <w:hyperlink r:id="rId58" w:history="1">
        <w:r w:rsidRPr="00E72FBC">
          <w:rPr>
            <w:rStyle w:val="Hyperlink"/>
          </w:rPr>
          <w:t>https://doi.org/10.1007/s12124-020-09514-7</w:t>
        </w:r>
      </w:hyperlink>
    </w:p>
    <w:p w14:paraId="66C0A42B" w14:textId="48039C33" w:rsidR="004F6F40" w:rsidRPr="007E088C" w:rsidRDefault="004F6F40" w:rsidP="004F6F40">
      <w:pPr>
        <w:spacing w:line="480" w:lineRule="auto"/>
        <w:ind w:left="567" w:hanging="567"/>
      </w:pPr>
      <w:proofErr w:type="spellStart"/>
      <w:r w:rsidRPr="007E088C">
        <w:t>Sznycer</w:t>
      </w:r>
      <w:proofErr w:type="spellEnd"/>
      <w:r w:rsidRPr="007E088C">
        <w:t xml:space="preserve">, D. (2019). Forms and functions of the self-conscious emotions. </w:t>
      </w:r>
      <w:r w:rsidRPr="007E088C">
        <w:rPr>
          <w:i/>
          <w:iCs/>
        </w:rPr>
        <w:t>Trends in Cognitive Neuroscience</w:t>
      </w:r>
      <w:r w:rsidRPr="007E088C">
        <w:t xml:space="preserve">, </w:t>
      </w:r>
      <w:r w:rsidRPr="007E088C">
        <w:rPr>
          <w:i/>
          <w:iCs/>
        </w:rPr>
        <w:t>23</w:t>
      </w:r>
      <w:r w:rsidRPr="007E088C">
        <w:t xml:space="preserve">(2), 143-157. </w:t>
      </w:r>
      <w:hyperlink r:id="rId59" w:history="1">
        <w:r w:rsidRPr="007E088C">
          <w:rPr>
            <w:rStyle w:val="Hyperlink"/>
          </w:rPr>
          <w:t>https://doi.org/10.1016/j.tics.2018.11.007</w:t>
        </w:r>
      </w:hyperlink>
    </w:p>
    <w:p w14:paraId="31B47164" w14:textId="52071AA0" w:rsidR="004F6F40" w:rsidRPr="007E088C" w:rsidRDefault="004F6F40" w:rsidP="004F6F40">
      <w:pPr>
        <w:spacing w:line="480" w:lineRule="auto"/>
        <w:ind w:left="567" w:hanging="567"/>
      </w:pPr>
      <w:r w:rsidRPr="007E088C">
        <w:rPr>
          <w:color w:val="000000" w:themeColor="text1"/>
          <w:shd w:val="clear" w:color="auto" w:fill="FFFFFF"/>
        </w:rPr>
        <w:t>Tangney, J. P. (1990). Assessing individual differences in proneness to shame and guilt: Development of the Self-Conscious Affect and Attribution Inventory.</w:t>
      </w:r>
      <w:r w:rsidRPr="007E088C">
        <w:rPr>
          <w:rStyle w:val="apple-converted-space"/>
          <w:color w:val="000000" w:themeColor="text1"/>
          <w:shd w:val="clear" w:color="auto" w:fill="FFFFFF"/>
        </w:rPr>
        <w:t> </w:t>
      </w:r>
      <w:r w:rsidRPr="007E088C">
        <w:rPr>
          <w:rStyle w:val="Emphasis"/>
          <w:color w:val="000000" w:themeColor="text1"/>
        </w:rPr>
        <w:t>Journal of Personality and Social Psychology</w:t>
      </w:r>
      <w:r w:rsidRPr="007E088C">
        <w:rPr>
          <w:rStyle w:val="Emphasis"/>
          <w:i w:val="0"/>
          <w:iCs w:val="0"/>
          <w:color w:val="000000" w:themeColor="text1"/>
        </w:rPr>
        <w:t>,</w:t>
      </w:r>
      <w:r w:rsidRPr="007E088C">
        <w:rPr>
          <w:rStyle w:val="Emphasis"/>
          <w:color w:val="000000" w:themeColor="text1"/>
        </w:rPr>
        <w:t xml:space="preserve"> 59</w:t>
      </w:r>
      <w:r w:rsidRPr="007E088C">
        <w:rPr>
          <w:color w:val="000000" w:themeColor="text1"/>
          <w:shd w:val="clear" w:color="auto" w:fill="FFFFFF"/>
        </w:rPr>
        <w:t>(1), 102-111.</w:t>
      </w:r>
      <w:r w:rsidRPr="007E088C">
        <w:rPr>
          <w:rStyle w:val="apple-converted-space"/>
          <w:color w:val="000000" w:themeColor="text1"/>
          <w:shd w:val="clear" w:color="auto" w:fill="FFFFFF"/>
        </w:rPr>
        <w:t> </w:t>
      </w:r>
      <w:hyperlink r:id="rId60" w:history="1">
        <w:r w:rsidRPr="007E088C">
          <w:rPr>
            <w:rStyle w:val="Hyperlink"/>
          </w:rPr>
          <w:t>https://doi.org/10.1037/0022-3514.59.1.102</w:t>
        </w:r>
      </w:hyperlink>
    </w:p>
    <w:p w14:paraId="21DC8796" w14:textId="5B4CF088" w:rsidR="004F6F40" w:rsidRPr="007E088C" w:rsidRDefault="004F6F40" w:rsidP="004F6F40">
      <w:pPr>
        <w:spacing w:line="480" w:lineRule="auto"/>
        <w:ind w:left="567" w:hanging="567"/>
        <w:rPr>
          <w:lang w:val="fr-FR"/>
        </w:rPr>
      </w:pPr>
      <w:r w:rsidRPr="007E088C">
        <w:t xml:space="preserve">Tracy, J. L., &amp; Robins, R. W. (2004). Putting the self into self-conscious emotions: A theoretical model. </w:t>
      </w:r>
      <w:proofErr w:type="spellStart"/>
      <w:r w:rsidRPr="007E088C">
        <w:rPr>
          <w:i/>
          <w:iCs/>
          <w:lang w:val="fr-FR"/>
        </w:rPr>
        <w:t>Psychological</w:t>
      </w:r>
      <w:proofErr w:type="spellEnd"/>
      <w:r w:rsidRPr="007E088C">
        <w:rPr>
          <w:i/>
          <w:iCs/>
          <w:lang w:val="fr-FR"/>
        </w:rPr>
        <w:t xml:space="preserve"> </w:t>
      </w:r>
      <w:proofErr w:type="spellStart"/>
      <w:r w:rsidRPr="007E088C">
        <w:rPr>
          <w:i/>
          <w:iCs/>
          <w:lang w:val="fr-FR"/>
        </w:rPr>
        <w:t>Inquiry</w:t>
      </w:r>
      <w:proofErr w:type="spellEnd"/>
      <w:r w:rsidRPr="007E088C">
        <w:rPr>
          <w:lang w:val="fr-FR"/>
        </w:rPr>
        <w:t xml:space="preserve">, </w:t>
      </w:r>
      <w:r w:rsidRPr="007E088C">
        <w:rPr>
          <w:i/>
          <w:iCs/>
          <w:lang w:val="fr-FR"/>
        </w:rPr>
        <w:t>15</w:t>
      </w:r>
      <w:r w:rsidRPr="007E088C">
        <w:rPr>
          <w:lang w:val="fr-FR"/>
        </w:rPr>
        <w:t xml:space="preserve">(2), 103-125. </w:t>
      </w:r>
      <w:hyperlink r:id="rId61" w:history="1">
        <w:r w:rsidRPr="007E088C">
          <w:rPr>
            <w:rStyle w:val="Hyperlink"/>
            <w:lang w:val="fr-FR"/>
          </w:rPr>
          <w:t>https://doi.org/10.1207/S15327965pli1502_01</w:t>
        </w:r>
      </w:hyperlink>
    </w:p>
    <w:p w14:paraId="47BA8DA9" w14:textId="77777777" w:rsidR="004F6F40" w:rsidRPr="007E088C" w:rsidRDefault="004F6F40" w:rsidP="004F6F40">
      <w:pPr>
        <w:spacing w:line="480" w:lineRule="auto"/>
        <w:ind w:left="567" w:hanging="567"/>
      </w:pPr>
      <w:r w:rsidRPr="007E088C">
        <w:rPr>
          <w:lang w:val="fr-FR"/>
        </w:rPr>
        <w:t xml:space="preserve">Tracy, J. L., &amp; Robins, R. W. (2007). </w:t>
      </w:r>
      <w:r w:rsidRPr="007E088C">
        <w:t xml:space="preserve">The psychological structure of pride: A tale of two facets. </w:t>
      </w:r>
      <w:r w:rsidRPr="007E088C">
        <w:rPr>
          <w:i/>
          <w:iCs/>
        </w:rPr>
        <w:t>Journal of Personality and Social Psychology</w:t>
      </w:r>
      <w:r w:rsidRPr="007E088C">
        <w:t xml:space="preserve">, </w:t>
      </w:r>
      <w:r w:rsidRPr="007E088C">
        <w:rPr>
          <w:i/>
          <w:iCs/>
        </w:rPr>
        <w:t>92</w:t>
      </w:r>
      <w:r w:rsidRPr="007E088C">
        <w:t xml:space="preserve">(3), 506-525. </w:t>
      </w:r>
      <w:hyperlink r:id="rId62" w:history="1">
        <w:r w:rsidRPr="007E088C">
          <w:rPr>
            <w:rStyle w:val="Hyperlink"/>
          </w:rPr>
          <w:t>https://doi.org/10.1037/0022-3514.92.3.506</w:t>
        </w:r>
      </w:hyperlink>
    </w:p>
    <w:p w14:paraId="2B57011F" w14:textId="03C580E0" w:rsidR="004F6F40" w:rsidRPr="007E088C" w:rsidRDefault="004F6F40" w:rsidP="004F6F40">
      <w:pPr>
        <w:spacing w:line="480" w:lineRule="auto"/>
        <w:ind w:left="567" w:hanging="567"/>
        <w:rPr>
          <w:rStyle w:val="Hyperlink"/>
        </w:rPr>
      </w:pPr>
      <w:r w:rsidRPr="007E088C">
        <w:rPr>
          <w:color w:val="000000" w:themeColor="text1"/>
          <w:shd w:val="clear" w:color="auto" w:fill="FFFFFF"/>
        </w:rPr>
        <w:t>Tracy, J. L., &amp; Robins, R. W. (2014). Conceptual and empirical strengths of the authentic/hubristic model of pride.</w:t>
      </w:r>
      <w:r w:rsidRPr="007E088C">
        <w:rPr>
          <w:rStyle w:val="apple-converted-space"/>
          <w:color w:val="000000" w:themeColor="text1"/>
          <w:shd w:val="clear" w:color="auto" w:fill="FFFFFF"/>
        </w:rPr>
        <w:t> </w:t>
      </w:r>
      <w:r w:rsidRPr="007E088C">
        <w:rPr>
          <w:rStyle w:val="Emphasis"/>
          <w:color w:val="000000" w:themeColor="text1"/>
        </w:rPr>
        <w:t>Emotion</w:t>
      </w:r>
      <w:r w:rsidRPr="007E088C">
        <w:rPr>
          <w:rStyle w:val="Emphasis"/>
          <w:i w:val="0"/>
          <w:iCs w:val="0"/>
          <w:color w:val="000000" w:themeColor="text1"/>
        </w:rPr>
        <w:t>,</w:t>
      </w:r>
      <w:r w:rsidRPr="007E088C">
        <w:rPr>
          <w:rStyle w:val="Emphasis"/>
          <w:color w:val="000000" w:themeColor="text1"/>
        </w:rPr>
        <w:t xml:space="preserve"> 14</w:t>
      </w:r>
      <w:r w:rsidRPr="007E088C">
        <w:rPr>
          <w:color w:val="000000" w:themeColor="text1"/>
          <w:shd w:val="clear" w:color="auto" w:fill="FFFFFF"/>
        </w:rPr>
        <w:t>(1), 33-37.</w:t>
      </w:r>
      <w:r w:rsidRPr="007E088C">
        <w:rPr>
          <w:rStyle w:val="apple-converted-space"/>
          <w:color w:val="000000" w:themeColor="text1"/>
          <w:shd w:val="clear" w:color="auto" w:fill="FFFFFF"/>
        </w:rPr>
        <w:t> </w:t>
      </w:r>
      <w:hyperlink r:id="rId63" w:history="1">
        <w:r w:rsidRPr="007E088C">
          <w:rPr>
            <w:rStyle w:val="Hyperlink"/>
          </w:rPr>
          <w:t>https://doi.org/10.1037/a0034490</w:t>
        </w:r>
      </w:hyperlink>
    </w:p>
    <w:p w14:paraId="4AEDC3CD" w14:textId="7A3ABD05" w:rsidR="00191B41" w:rsidRDefault="00191B41" w:rsidP="00191B41">
      <w:pPr>
        <w:spacing w:line="480" w:lineRule="auto"/>
        <w:ind w:left="567" w:hanging="567"/>
        <w:rPr>
          <w:rStyle w:val="Hyperlink"/>
        </w:rPr>
      </w:pPr>
      <w:r w:rsidRPr="007E088C">
        <w:t xml:space="preserve">Tylka, T. L., &amp; Wood-Barcalow, N. L. (2015). The Body Appreciation Scale-2: Item refinement and psychometric evaluation. </w:t>
      </w:r>
      <w:r w:rsidRPr="007E088C">
        <w:rPr>
          <w:i/>
        </w:rPr>
        <w:t>Body Image</w:t>
      </w:r>
      <w:r w:rsidRPr="007E088C">
        <w:t xml:space="preserve">, </w:t>
      </w:r>
      <w:r w:rsidRPr="007E088C">
        <w:rPr>
          <w:i/>
        </w:rPr>
        <w:t>12</w:t>
      </w:r>
      <w:r w:rsidRPr="007E088C">
        <w:t xml:space="preserve">, 53-67. </w:t>
      </w:r>
      <w:hyperlink r:id="rId64" w:history="1">
        <w:r w:rsidRPr="007E088C">
          <w:rPr>
            <w:rStyle w:val="Hyperlink"/>
          </w:rPr>
          <w:t>https://doi.org/10.1016/j.bodyim.2014.09.006</w:t>
        </w:r>
      </w:hyperlink>
    </w:p>
    <w:p w14:paraId="3A72754F" w14:textId="021FC4B5" w:rsidR="00B44CEB" w:rsidRPr="00FE5DD2" w:rsidRDefault="00B44CEB" w:rsidP="00B44CEB">
      <w:pPr>
        <w:spacing w:line="480" w:lineRule="auto"/>
        <w:ind w:left="567" w:hanging="567"/>
        <w:rPr>
          <w:rStyle w:val="Hyperlink"/>
          <w:shd w:val="clear" w:color="auto" w:fill="FFFFFF"/>
          <w:lang w:val="en-US"/>
        </w:rPr>
      </w:pPr>
      <w:r>
        <w:lastRenderedPageBreak/>
        <w:t>Wong, T.</w:t>
      </w:r>
      <w:r>
        <w:rPr>
          <w:rStyle w:val="Hyperlink"/>
          <w:color w:val="auto"/>
          <w:u w:val="none"/>
        </w:rPr>
        <w:t xml:space="preserve">, &amp; Tsai, J. (2007). Cultural models of shame and guilt. </w:t>
      </w:r>
      <w:r w:rsidRPr="007E088C">
        <w:rPr>
          <w:rStyle w:val="Hyperlink"/>
          <w:color w:val="000000" w:themeColor="text1"/>
          <w:u w:val="none"/>
        </w:rPr>
        <w:t xml:space="preserve">In J. L. Tracy, R. W. Robins, &amp; J. P. Tangney (Eds.), </w:t>
      </w:r>
      <w:r w:rsidRPr="007E088C">
        <w:rPr>
          <w:rStyle w:val="Hyperlink"/>
          <w:i/>
          <w:iCs/>
          <w:color w:val="000000" w:themeColor="text1"/>
          <w:u w:val="none"/>
        </w:rPr>
        <w:t>The self-conscious emotions: Theory and research</w:t>
      </w:r>
      <w:r w:rsidRPr="007E088C">
        <w:rPr>
          <w:rStyle w:val="Hyperlink"/>
          <w:color w:val="000000" w:themeColor="text1"/>
          <w:u w:val="none"/>
        </w:rPr>
        <w:t xml:space="preserve"> (pp. pp. </w:t>
      </w:r>
      <w:r>
        <w:rPr>
          <w:rStyle w:val="Hyperlink"/>
          <w:color w:val="000000" w:themeColor="text1"/>
          <w:u w:val="none"/>
        </w:rPr>
        <w:t>209-221</w:t>
      </w:r>
      <w:r w:rsidRPr="007E088C">
        <w:rPr>
          <w:rStyle w:val="Hyperlink"/>
          <w:color w:val="000000" w:themeColor="text1"/>
          <w:u w:val="none"/>
        </w:rPr>
        <w:t>). Guilford Press.</w:t>
      </w:r>
    </w:p>
    <w:p w14:paraId="6A9D889B" w14:textId="6DD4B1F1" w:rsidR="009421DA" w:rsidRPr="007E088C" w:rsidRDefault="007D4FFE" w:rsidP="007D4FFE">
      <w:pPr>
        <w:spacing w:line="480" w:lineRule="auto"/>
        <w:ind w:left="567" w:hanging="567"/>
        <w:rPr>
          <w:rStyle w:val="Hyperlink"/>
        </w:rPr>
      </w:pPr>
      <w:proofErr w:type="spellStart"/>
      <w:r w:rsidRPr="007E088C">
        <w:rPr>
          <w:color w:val="000000" w:themeColor="text1"/>
          <w:shd w:val="clear" w:color="auto" w:fill="FFFFFF"/>
        </w:rPr>
        <w:t>Zemestrani</w:t>
      </w:r>
      <w:proofErr w:type="spellEnd"/>
      <w:r w:rsidRPr="007E088C">
        <w:rPr>
          <w:color w:val="000000" w:themeColor="text1"/>
          <w:shd w:val="clear" w:color="auto" w:fill="FFFFFF"/>
        </w:rPr>
        <w:t xml:space="preserve">, M., </w:t>
      </w:r>
      <w:proofErr w:type="spellStart"/>
      <w:r w:rsidRPr="007E088C">
        <w:rPr>
          <w:color w:val="000000" w:themeColor="text1"/>
          <w:shd w:val="clear" w:color="auto" w:fill="FFFFFF"/>
        </w:rPr>
        <w:t>Abarin</w:t>
      </w:r>
      <w:proofErr w:type="spellEnd"/>
      <w:r w:rsidRPr="007E088C">
        <w:rPr>
          <w:color w:val="000000" w:themeColor="text1"/>
          <w:shd w:val="clear" w:color="auto" w:fill="FFFFFF"/>
        </w:rPr>
        <w:t xml:space="preserve">, M., &amp; Castonguay, A. L. (2021). </w:t>
      </w:r>
      <w:r w:rsidRPr="007E088C">
        <w:rPr>
          <w:color w:val="000000" w:themeColor="text1"/>
        </w:rPr>
        <w:t xml:space="preserve">Factor structure, validity, and reliability of a Persian version of the Body and Appearance Self-conscious Emotions Scale. </w:t>
      </w:r>
      <w:r w:rsidRPr="007E088C">
        <w:rPr>
          <w:i/>
          <w:iCs/>
          <w:color w:val="000000" w:themeColor="text1"/>
        </w:rPr>
        <w:t>Journal of Health Psychology</w:t>
      </w:r>
      <w:r w:rsidRPr="007E088C">
        <w:rPr>
          <w:color w:val="000000" w:themeColor="text1"/>
        </w:rPr>
        <w:t xml:space="preserve">, </w:t>
      </w:r>
      <w:r w:rsidRPr="007E088C">
        <w:rPr>
          <w:i/>
          <w:iCs/>
          <w:color w:val="000000" w:themeColor="text1"/>
        </w:rPr>
        <w:t>26</w:t>
      </w:r>
      <w:r w:rsidRPr="007E088C">
        <w:rPr>
          <w:color w:val="000000" w:themeColor="text1"/>
        </w:rPr>
        <w:t xml:space="preserve">(5), 741-752. </w:t>
      </w:r>
      <w:hyperlink r:id="rId65" w:history="1">
        <w:r w:rsidRPr="007E088C">
          <w:rPr>
            <w:rStyle w:val="Hyperlink"/>
          </w:rPr>
          <w:t>https://doi.org/10.1177/1359105319842928</w:t>
        </w:r>
      </w:hyperlink>
    </w:p>
    <w:p w14:paraId="61F7BF2D" w14:textId="3DDB1200" w:rsidR="00E33FEC" w:rsidRPr="007E088C" w:rsidRDefault="00E33FEC">
      <w:pPr>
        <w:rPr>
          <w:rStyle w:val="Hyperlink"/>
        </w:rPr>
      </w:pPr>
    </w:p>
    <w:p w14:paraId="184E6963" w14:textId="77777777" w:rsidR="00E33FEC" w:rsidRPr="007E088C" w:rsidRDefault="00E33FEC">
      <w:pPr>
        <w:rPr>
          <w:rStyle w:val="Hyperlink"/>
        </w:rPr>
        <w:sectPr w:rsidR="00E33FEC" w:rsidRPr="007E088C" w:rsidSect="003D4A01">
          <w:headerReference w:type="even" r:id="rId66"/>
          <w:headerReference w:type="default" r:id="rId67"/>
          <w:pgSz w:w="11900" w:h="16840"/>
          <w:pgMar w:top="1440" w:right="1440" w:bottom="1440" w:left="1440" w:header="720" w:footer="720" w:gutter="0"/>
          <w:cols w:space="720"/>
          <w:titlePg/>
          <w:docGrid w:linePitch="360"/>
        </w:sectPr>
      </w:pPr>
    </w:p>
    <w:p w14:paraId="29EF6D62" w14:textId="466D4A45" w:rsidR="0012455F" w:rsidRPr="007E088C" w:rsidRDefault="0012455F" w:rsidP="00086491">
      <w:pPr>
        <w:pStyle w:val="Heading1"/>
        <w:jc w:val="left"/>
        <w:rPr>
          <w:rStyle w:val="Hyperlink"/>
          <w:color w:val="auto"/>
          <w:u w:val="none"/>
        </w:rPr>
      </w:pPr>
      <w:r w:rsidRPr="007E088C">
        <w:rPr>
          <w:rStyle w:val="Hyperlink"/>
          <w:color w:val="auto"/>
          <w:u w:val="none"/>
        </w:rPr>
        <w:lastRenderedPageBreak/>
        <w:t>Table 1</w:t>
      </w:r>
    </w:p>
    <w:p w14:paraId="374B183C" w14:textId="5435AB09" w:rsidR="0012455F" w:rsidRPr="007E088C" w:rsidRDefault="0012455F">
      <w:pPr>
        <w:rPr>
          <w:rStyle w:val="Hyperlink"/>
          <w:i/>
          <w:color w:val="auto"/>
          <w:u w:val="none"/>
        </w:rPr>
      </w:pPr>
      <w:r w:rsidRPr="007E088C">
        <w:rPr>
          <w:rStyle w:val="Hyperlink"/>
          <w:i/>
          <w:color w:val="auto"/>
          <w:u w:val="none"/>
        </w:rPr>
        <w:t>Goodness-of-Fit Statistics for the BASES</w:t>
      </w:r>
    </w:p>
    <w:tbl>
      <w:tblPr>
        <w:tblW w:w="15008" w:type="dxa"/>
        <w:tblCellMar>
          <w:left w:w="70" w:type="dxa"/>
          <w:right w:w="70" w:type="dxa"/>
        </w:tblCellMar>
        <w:tblLook w:val="04A0" w:firstRow="1" w:lastRow="0" w:firstColumn="1" w:lastColumn="0" w:noHBand="0" w:noVBand="1"/>
      </w:tblPr>
      <w:tblGrid>
        <w:gridCol w:w="1134"/>
        <w:gridCol w:w="993"/>
        <w:gridCol w:w="900"/>
        <w:gridCol w:w="2076"/>
        <w:gridCol w:w="990"/>
        <w:gridCol w:w="440"/>
        <w:gridCol w:w="490"/>
        <w:gridCol w:w="580"/>
        <w:gridCol w:w="830"/>
        <w:gridCol w:w="859"/>
        <w:gridCol w:w="773"/>
        <w:gridCol w:w="696"/>
        <w:gridCol w:w="452"/>
        <w:gridCol w:w="694"/>
        <w:gridCol w:w="340"/>
        <w:gridCol w:w="603"/>
        <w:gridCol w:w="603"/>
        <w:gridCol w:w="603"/>
        <w:gridCol w:w="952"/>
      </w:tblGrid>
      <w:tr w:rsidR="006B3E16" w:rsidRPr="007E088C" w14:paraId="0E7FBDA4" w14:textId="77777777" w:rsidTr="006B3E16">
        <w:trPr>
          <w:trHeight w:val="312"/>
        </w:trPr>
        <w:tc>
          <w:tcPr>
            <w:tcW w:w="1134" w:type="dxa"/>
            <w:vMerge w:val="restart"/>
            <w:tcBorders>
              <w:top w:val="single" w:sz="4" w:space="0" w:color="auto"/>
              <w:left w:val="nil"/>
              <w:bottom w:val="single" w:sz="4" w:space="0" w:color="000000"/>
              <w:right w:val="nil"/>
            </w:tcBorders>
            <w:shd w:val="clear" w:color="000000" w:fill="FFFFFF"/>
            <w:noWrap/>
            <w:vAlign w:val="center"/>
            <w:hideMark/>
          </w:tcPr>
          <w:p w14:paraId="0A7AD788" w14:textId="77777777" w:rsidR="00E33FEC" w:rsidRPr="007E088C" w:rsidRDefault="00E33FEC" w:rsidP="00E33FEC">
            <w:pPr>
              <w:rPr>
                <w:sz w:val="20"/>
                <w:szCs w:val="20"/>
                <w:lang w:val="fr-FR" w:eastAsia="fr-FR"/>
              </w:rPr>
            </w:pPr>
            <w:proofErr w:type="spellStart"/>
            <w:r w:rsidRPr="007E088C">
              <w:rPr>
                <w:sz w:val="20"/>
                <w:szCs w:val="20"/>
                <w:lang w:val="fr-FR" w:eastAsia="fr-FR"/>
              </w:rPr>
              <w:t>Models</w:t>
            </w:r>
            <w:proofErr w:type="spellEnd"/>
          </w:p>
        </w:tc>
        <w:tc>
          <w:tcPr>
            <w:tcW w:w="993" w:type="dxa"/>
            <w:vMerge w:val="restart"/>
            <w:tcBorders>
              <w:top w:val="single" w:sz="4" w:space="0" w:color="auto"/>
              <w:left w:val="nil"/>
              <w:bottom w:val="single" w:sz="4" w:space="0" w:color="000000"/>
              <w:right w:val="nil"/>
            </w:tcBorders>
            <w:shd w:val="clear" w:color="000000" w:fill="FFFFFF"/>
            <w:noWrap/>
            <w:vAlign w:val="center"/>
            <w:hideMark/>
          </w:tcPr>
          <w:p w14:paraId="25AB289E" w14:textId="77777777" w:rsidR="00E33FEC" w:rsidRPr="007E088C" w:rsidRDefault="00E33FEC" w:rsidP="00E33FEC">
            <w:pPr>
              <w:jc w:val="center"/>
              <w:rPr>
                <w:color w:val="000000"/>
                <w:sz w:val="20"/>
                <w:szCs w:val="20"/>
                <w:lang w:val="fr-FR" w:eastAsia="fr-FR"/>
              </w:rPr>
            </w:pPr>
            <w:proofErr w:type="spellStart"/>
            <w:r w:rsidRPr="007E088C">
              <w:rPr>
                <w:color w:val="000000"/>
                <w:sz w:val="20"/>
                <w:szCs w:val="20"/>
                <w:lang w:val="fr-FR" w:eastAsia="fr-FR"/>
              </w:rPr>
              <w:t>Samples</w:t>
            </w:r>
            <w:proofErr w:type="spellEnd"/>
          </w:p>
        </w:tc>
        <w:tc>
          <w:tcPr>
            <w:tcW w:w="900" w:type="dxa"/>
            <w:vMerge w:val="restart"/>
            <w:tcBorders>
              <w:top w:val="single" w:sz="4" w:space="0" w:color="auto"/>
              <w:left w:val="nil"/>
              <w:bottom w:val="single" w:sz="4" w:space="0" w:color="000000"/>
              <w:right w:val="nil"/>
            </w:tcBorders>
            <w:shd w:val="clear" w:color="000000" w:fill="FFFFFF"/>
            <w:noWrap/>
            <w:vAlign w:val="center"/>
            <w:hideMark/>
          </w:tcPr>
          <w:p w14:paraId="3241EF52" w14:textId="77777777" w:rsidR="00E33FEC" w:rsidRPr="007E088C" w:rsidRDefault="00E33FEC" w:rsidP="00E33FEC">
            <w:pPr>
              <w:jc w:val="center"/>
              <w:rPr>
                <w:sz w:val="20"/>
                <w:szCs w:val="20"/>
                <w:lang w:val="fr-FR" w:eastAsia="fr-FR"/>
              </w:rPr>
            </w:pPr>
            <w:r w:rsidRPr="007E088C">
              <w:rPr>
                <w:sz w:val="20"/>
                <w:szCs w:val="20"/>
                <w:lang w:val="fr-FR" w:eastAsia="fr-FR"/>
              </w:rPr>
              <w:t>N</w:t>
            </w:r>
            <w:r w:rsidRPr="007E088C">
              <w:rPr>
                <w:sz w:val="20"/>
                <w:szCs w:val="20"/>
                <w:vertAlign w:val="superscript"/>
                <w:lang w:val="fr-FR" w:eastAsia="fr-FR"/>
              </w:rPr>
              <w:t>o</w:t>
            </w:r>
          </w:p>
        </w:tc>
        <w:tc>
          <w:tcPr>
            <w:tcW w:w="2076" w:type="dxa"/>
            <w:vMerge w:val="restart"/>
            <w:tcBorders>
              <w:top w:val="single" w:sz="4" w:space="0" w:color="auto"/>
              <w:left w:val="nil"/>
              <w:bottom w:val="single" w:sz="4" w:space="0" w:color="000000"/>
              <w:right w:val="nil"/>
            </w:tcBorders>
            <w:shd w:val="clear" w:color="000000" w:fill="FFFFFF"/>
            <w:noWrap/>
            <w:vAlign w:val="center"/>
            <w:hideMark/>
          </w:tcPr>
          <w:p w14:paraId="2686DFED" w14:textId="77777777" w:rsidR="00E33FEC" w:rsidRPr="007E088C" w:rsidRDefault="00E33FEC" w:rsidP="00E33FEC">
            <w:pPr>
              <w:jc w:val="center"/>
              <w:rPr>
                <w:sz w:val="20"/>
                <w:szCs w:val="20"/>
                <w:lang w:val="fr-FR" w:eastAsia="fr-FR"/>
              </w:rPr>
            </w:pPr>
            <w:r w:rsidRPr="007E088C">
              <w:rPr>
                <w:sz w:val="20"/>
                <w:szCs w:val="20"/>
                <w:lang w:val="fr-FR" w:eastAsia="fr-FR"/>
              </w:rPr>
              <w:t>Description</w:t>
            </w:r>
          </w:p>
        </w:tc>
        <w:tc>
          <w:tcPr>
            <w:tcW w:w="990" w:type="dxa"/>
            <w:vMerge w:val="restart"/>
            <w:tcBorders>
              <w:top w:val="single" w:sz="4" w:space="0" w:color="auto"/>
              <w:left w:val="nil"/>
              <w:bottom w:val="single" w:sz="4" w:space="0" w:color="000000"/>
              <w:right w:val="nil"/>
            </w:tcBorders>
            <w:shd w:val="clear" w:color="000000" w:fill="FFFFFF"/>
            <w:noWrap/>
            <w:vAlign w:val="center"/>
            <w:hideMark/>
          </w:tcPr>
          <w:p w14:paraId="1F495759" w14:textId="77777777" w:rsidR="00E33FEC" w:rsidRPr="007E088C" w:rsidRDefault="00E33FEC" w:rsidP="00E33FEC">
            <w:pPr>
              <w:jc w:val="center"/>
              <w:rPr>
                <w:sz w:val="20"/>
                <w:szCs w:val="20"/>
                <w:lang w:val="fr-FR" w:eastAsia="fr-FR"/>
              </w:rPr>
            </w:pPr>
            <w:r w:rsidRPr="007E088C">
              <w:rPr>
                <w:sz w:val="20"/>
                <w:szCs w:val="20"/>
                <w:lang w:val="fr-FR" w:eastAsia="fr-FR"/>
              </w:rPr>
              <w:t>Rχ²</w:t>
            </w:r>
          </w:p>
        </w:tc>
        <w:tc>
          <w:tcPr>
            <w:tcW w:w="440" w:type="dxa"/>
            <w:vMerge w:val="restart"/>
            <w:tcBorders>
              <w:top w:val="single" w:sz="4" w:space="0" w:color="auto"/>
              <w:left w:val="nil"/>
              <w:bottom w:val="single" w:sz="4" w:space="0" w:color="000000"/>
              <w:right w:val="nil"/>
            </w:tcBorders>
            <w:shd w:val="clear" w:color="000000" w:fill="FFFFFF"/>
            <w:noWrap/>
            <w:vAlign w:val="center"/>
            <w:hideMark/>
          </w:tcPr>
          <w:p w14:paraId="5BA8B969" w14:textId="77777777" w:rsidR="00E33FEC" w:rsidRPr="007E088C" w:rsidRDefault="00E33FEC" w:rsidP="00E33FEC">
            <w:pPr>
              <w:jc w:val="center"/>
              <w:rPr>
                <w:sz w:val="20"/>
                <w:szCs w:val="20"/>
                <w:lang w:val="fr-FR" w:eastAsia="fr-FR"/>
              </w:rPr>
            </w:pPr>
            <w:proofErr w:type="spellStart"/>
            <w:r w:rsidRPr="007E088C">
              <w:rPr>
                <w:sz w:val="20"/>
                <w:szCs w:val="20"/>
                <w:lang w:val="fr-FR" w:eastAsia="fr-FR"/>
              </w:rPr>
              <w:t>df</w:t>
            </w:r>
            <w:proofErr w:type="spellEnd"/>
          </w:p>
        </w:tc>
        <w:tc>
          <w:tcPr>
            <w:tcW w:w="490" w:type="dxa"/>
            <w:vMerge w:val="restart"/>
            <w:tcBorders>
              <w:top w:val="single" w:sz="4" w:space="0" w:color="auto"/>
              <w:left w:val="nil"/>
              <w:bottom w:val="single" w:sz="4" w:space="0" w:color="000000"/>
              <w:right w:val="nil"/>
            </w:tcBorders>
            <w:shd w:val="clear" w:color="000000" w:fill="FFFFFF"/>
            <w:noWrap/>
            <w:vAlign w:val="center"/>
            <w:hideMark/>
          </w:tcPr>
          <w:p w14:paraId="72DDE74E" w14:textId="77777777" w:rsidR="00E33FEC" w:rsidRPr="007E088C" w:rsidRDefault="00E33FEC" w:rsidP="00E33FEC">
            <w:pPr>
              <w:jc w:val="center"/>
              <w:rPr>
                <w:sz w:val="20"/>
                <w:szCs w:val="20"/>
                <w:lang w:val="fr-FR" w:eastAsia="fr-FR"/>
              </w:rPr>
            </w:pPr>
            <w:r w:rsidRPr="007E088C">
              <w:rPr>
                <w:sz w:val="20"/>
                <w:szCs w:val="20"/>
                <w:lang w:val="fr-FR" w:eastAsia="fr-FR"/>
              </w:rPr>
              <w:t>CFI</w:t>
            </w:r>
          </w:p>
        </w:tc>
        <w:tc>
          <w:tcPr>
            <w:tcW w:w="580" w:type="dxa"/>
            <w:vMerge w:val="restart"/>
            <w:tcBorders>
              <w:top w:val="single" w:sz="4" w:space="0" w:color="auto"/>
              <w:left w:val="nil"/>
              <w:bottom w:val="single" w:sz="4" w:space="0" w:color="000000"/>
              <w:right w:val="nil"/>
            </w:tcBorders>
            <w:shd w:val="clear" w:color="000000" w:fill="FFFFFF"/>
            <w:noWrap/>
            <w:vAlign w:val="center"/>
            <w:hideMark/>
          </w:tcPr>
          <w:p w14:paraId="45FF8655" w14:textId="77777777" w:rsidR="00E33FEC" w:rsidRPr="007E088C" w:rsidRDefault="00E33FEC" w:rsidP="00E33FEC">
            <w:pPr>
              <w:jc w:val="center"/>
              <w:rPr>
                <w:sz w:val="20"/>
                <w:szCs w:val="20"/>
                <w:lang w:val="fr-FR" w:eastAsia="fr-FR"/>
              </w:rPr>
            </w:pPr>
            <w:r w:rsidRPr="007E088C">
              <w:rPr>
                <w:sz w:val="20"/>
                <w:szCs w:val="20"/>
                <w:lang w:val="fr-FR" w:eastAsia="fr-FR"/>
              </w:rPr>
              <w:t>TLI</w:t>
            </w:r>
          </w:p>
        </w:tc>
        <w:tc>
          <w:tcPr>
            <w:tcW w:w="830" w:type="dxa"/>
            <w:vMerge w:val="restart"/>
            <w:tcBorders>
              <w:top w:val="single" w:sz="4" w:space="0" w:color="auto"/>
              <w:left w:val="nil"/>
              <w:bottom w:val="single" w:sz="4" w:space="0" w:color="000000"/>
              <w:right w:val="nil"/>
            </w:tcBorders>
            <w:shd w:val="clear" w:color="000000" w:fill="FFFFFF"/>
            <w:noWrap/>
            <w:vAlign w:val="center"/>
            <w:hideMark/>
          </w:tcPr>
          <w:p w14:paraId="76D15367" w14:textId="77777777" w:rsidR="00E33FEC" w:rsidRPr="007E088C" w:rsidRDefault="00E33FEC" w:rsidP="00E33FEC">
            <w:pPr>
              <w:jc w:val="center"/>
              <w:rPr>
                <w:sz w:val="20"/>
                <w:szCs w:val="20"/>
                <w:lang w:val="fr-FR" w:eastAsia="fr-FR"/>
              </w:rPr>
            </w:pPr>
            <w:r w:rsidRPr="007E088C">
              <w:rPr>
                <w:sz w:val="20"/>
                <w:szCs w:val="20"/>
                <w:lang w:val="fr-FR" w:eastAsia="fr-FR"/>
              </w:rPr>
              <w:t>RMSEA</w:t>
            </w:r>
          </w:p>
        </w:tc>
        <w:tc>
          <w:tcPr>
            <w:tcW w:w="1632" w:type="dxa"/>
            <w:gridSpan w:val="2"/>
            <w:tcBorders>
              <w:top w:val="single" w:sz="4" w:space="0" w:color="auto"/>
              <w:left w:val="nil"/>
              <w:bottom w:val="nil"/>
              <w:right w:val="nil"/>
            </w:tcBorders>
            <w:shd w:val="clear" w:color="000000" w:fill="FFFFFF"/>
            <w:vAlign w:val="bottom"/>
            <w:hideMark/>
          </w:tcPr>
          <w:p w14:paraId="57797F2B" w14:textId="77777777" w:rsidR="00E33FEC" w:rsidRPr="007E088C" w:rsidRDefault="00E33FEC" w:rsidP="00E33FEC">
            <w:pPr>
              <w:jc w:val="center"/>
              <w:rPr>
                <w:color w:val="000000"/>
                <w:sz w:val="20"/>
                <w:szCs w:val="20"/>
                <w:lang w:val="fr-FR" w:eastAsia="fr-FR"/>
              </w:rPr>
            </w:pPr>
            <w:r w:rsidRPr="007E088C">
              <w:rPr>
                <w:color w:val="000000"/>
                <w:sz w:val="20"/>
                <w:szCs w:val="20"/>
                <w:lang w:val="fr-FR" w:eastAsia="fr-FR"/>
              </w:rPr>
              <w:t>RMSEA 90% CI</w:t>
            </w:r>
          </w:p>
        </w:tc>
        <w:tc>
          <w:tcPr>
            <w:tcW w:w="696" w:type="dxa"/>
            <w:vMerge w:val="restart"/>
            <w:tcBorders>
              <w:top w:val="single" w:sz="4" w:space="0" w:color="auto"/>
              <w:left w:val="nil"/>
              <w:bottom w:val="single" w:sz="4" w:space="0" w:color="000000"/>
              <w:right w:val="nil"/>
            </w:tcBorders>
            <w:shd w:val="clear" w:color="000000" w:fill="FFFFFF"/>
            <w:noWrap/>
            <w:vAlign w:val="center"/>
            <w:hideMark/>
          </w:tcPr>
          <w:p w14:paraId="6B106C0F" w14:textId="77777777" w:rsidR="00E33FEC" w:rsidRPr="007E088C" w:rsidRDefault="00E33FEC" w:rsidP="00E33FEC">
            <w:pPr>
              <w:jc w:val="center"/>
              <w:rPr>
                <w:sz w:val="20"/>
                <w:szCs w:val="20"/>
                <w:lang w:val="fr-FR" w:eastAsia="fr-FR"/>
              </w:rPr>
            </w:pPr>
            <w:r w:rsidRPr="007E088C">
              <w:rPr>
                <w:sz w:val="20"/>
                <w:szCs w:val="20"/>
                <w:lang w:val="fr-FR" w:eastAsia="fr-FR"/>
              </w:rPr>
              <w:t>SRMR</w:t>
            </w:r>
          </w:p>
        </w:tc>
        <w:tc>
          <w:tcPr>
            <w:tcW w:w="452" w:type="dxa"/>
            <w:vMerge w:val="restart"/>
            <w:tcBorders>
              <w:top w:val="single" w:sz="4" w:space="0" w:color="auto"/>
              <w:left w:val="nil"/>
              <w:bottom w:val="single" w:sz="4" w:space="0" w:color="000000"/>
              <w:right w:val="nil"/>
            </w:tcBorders>
            <w:shd w:val="clear" w:color="000000" w:fill="FFFFFF"/>
            <w:noWrap/>
            <w:vAlign w:val="center"/>
            <w:hideMark/>
          </w:tcPr>
          <w:p w14:paraId="700E7AAD" w14:textId="77777777" w:rsidR="00E33FEC" w:rsidRPr="007E088C" w:rsidRDefault="00E33FEC" w:rsidP="00E33FEC">
            <w:pPr>
              <w:jc w:val="center"/>
              <w:rPr>
                <w:sz w:val="20"/>
                <w:szCs w:val="20"/>
                <w:lang w:val="fr-FR" w:eastAsia="fr-FR"/>
              </w:rPr>
            </w:pPr>
            <w:r w:rsidRPr="007E088C">
              <w:rPr>
                <w:sz w:val="20"/>
                <w:szCs w:val="20"/>
                <w:lang w:val="fr-FR" w:eastAsia="fr-FR"/>
              </w:rPr>
              <w:t>CM</w:t>
            </w:r>
          </w:p>
        </w:tc>
        <w:tc>
          <w:tcPr>
            <w:tcW w:w="694" w:type="dxa"/>
            <w:vMerge w:val="restart"/>
            <w:tcBorders>
              <w:top w:val="single" w:sz="4" w:space="0" w:color="auto"/>
              <w:left w:val="nil"/>
              <w:bottom w:val="single" w:sz="4" w:space="0" w:color="000000"/>
              <w:right w:val="nil"/>
            </w:tcBorders>
            <w:shd w:val="clear" w:color="000000" w:fill="FFFFFF"/>
            <w:noWrap/>
            <w:vAlign w:val="center"/>
            <w:hideMark/>
          </w:tcPr>
          <w:p w14:paraId="7685292B" w14:textId="77777777" w:rsidR="00E33FEC" w:rsidRPr="007E088C" w:rsidRDefault="00E33FEC" w:rsidP="00E33FEC">
            <w:pPr>
              <w:jc w:val="center"/>
              <w:rPr>
                <w:sz w:val="20"/>
                <w:szCs w:val="20"/>
                <w:lang w:val="fr-FR" w:eastAsia="fr-FR"/>
              </w:rPr>
            </w:pPr>
            <w:r w:rsidRPr="007E088C">
              <w:rPr>
                <w:sz w:val="20"/>
                <w:szCs w:val="20"/>
                <w:lang w:val="fr-FR" w:eastAsia="fr-FR"/>
              </w:rPr>
              <w:t xml:space="preserve">∆Rχ² </w:t>
            </w:r>
          </w:p>
        </w:tc>
        <w:tc>
          <w:tcPr>
            <w:tcW w:w="340" w:type="dxa"/>
            <w:vMerge w:val="restart"/>
            <w:tcBorders>
              <w:top w:val="single" w:sz="4" w:space="0" w:color="auto"/>
              <w:left w:val="nil"/>
              <w:bottom w:val="single" w:sz="4" w:space="0" w:color="000000"/>
              <w:right w:val="nil"/>
            </w:tcBorders>
            <w:shd w:val="clear" w:color="000000" w:fill="FFFFFF"/>
            <w:noWrap/>
            <w:vAlign w:val="center"/>
            <w:hideMark/>
          </w:tcPr>
          <w:p w14:paraId="6D894D3B" w14:textId="77777777" w:rsidR="00E33FEC" w:rsidRPr="007E088C" w:rsidRDefault="00E33FEC" w:rsidP="00E33FEC">
            <w:pPr>
              <w:jc w:val="center"/>
              <w:rPr>
                <w:sz w:val="20"/>
                <w:szCs w:val="20"/>
                <w:lang w:val="fr-FR" w:eastAsia="fr-FR"/>
              </w:rPr>
            </w:pPr>
            <w:proofErr w:type="spellStart"/>
            <w:r w:rsidRPr="007E088C">
              <w:rPr>
                <w:sz w:val="20"/>
                <w:szCs w:val="20"/>
                <w:lang w:val="fr-FR" w:eastAsia="fr-FR"/>
              </w:rPr>
              <w:t>df</w:t>
            </w:r>
            <w:proofErr w:type="spellEnd"/>
          </w:p>
        </w:tc>
        <w:tc>
          <w:tcPr>
            <w:tcW w:w="603" w:type="dxa"/>
            <w:vMerge w:val="restart"/>
            <w:tcBorders>
              <w:top w:val="single" w:sz="4" w:space="0" w:color="auto"/>
              <w:left w:val="nil"/>
              <w:bottom w:val="single" w:sz="4" w:space="0" w:color="000000"/>
              <w:right w:val="nil"/>
            </w:tcBorders>
            <w:shd w:val="clear" w:color="000000" w:fill="FFFFFF"/>
            <w:noWrap/>
            <w:vAlign w:val="center"/>
            <w:hideMark/>
          </w:tcPr>
          <w:p w14:paraId="4764BEF4" w14:textId="77777777" w:rsidR="00E33FEC" w:rsidRPr="007E088C" w:rsidRDefault="00E33FEC" w:rsidP="00E33FEC">
            <w:pPr>
              <w:jc w:val="center"/>
              <w:rPr>
                <w:sz w:val="20"/>
                <w:szCs w:val="20"/>
                <w:lang w:val="fr-FR" w:eastAsia="fr-FR"/>
              </w:rPr>
            </w:pPr>
            <w:r w:rsidRPr="007E088C">
              <w:rPr>
                <w:sz w:val="20"/>
                <w:szCs w:val="20"/>
                <w:lang w:val="fr-FR" w:eastAsia="fr-FR"/>
              </w:rPr>
              <w:t>p</w:t>
            </w:r>
          </w:p>
        </w:tc>
        <w:tc>
          <w:tcPr>
            <w:tcW w:w="603" w:type="dxa"/>
            <w:vMerge w:val="restart"/>
            <w:tcBorders>
              <w:top w:val="single" w:sz="4" w:space="0" w:color="auto"/>
              <w:left w:val="nil"/>
              <w:bottom w:val="single" w:sz="4" w:space="0" w:color="000000"/>
              <w:right w:val="nil"/>
            </w:tcBorders>
            <w:shd w:val="clear" w:color="000000" w:fill="FFFFFF"/>
            <w:noWrap/>
            <w:vAlign w:val="center"/>
            <w:hideMark/>
          </w:tcPr>
          <w:p w14:paraId="7EFE6D7B" w14:textId="77777777" w:rsidR="00E33FEC" w:rsidRPr="007E088C" w:rsidRDefault="00E33FEC" w:rsidP="00E33FEC">
            <w:pPr>
              <w:jc w:val="center"/>
              <w:rPr>
                <w:sz w:val="20"/>
                <w:szCs w:val="20"/>
                <w:lang w:val="fr-FR" w:eastAsia="fr-FR"/>
              </w:rPr>
            </w:pPr>
            <w:r w:rsidRPr="007E088C">
              <w:rPr>
                <w:sz w:val="20"/>
                <w:szCs w:val="20"/>
                <w:lang w:val="fr-FR" w:eastAsia="fr-FR"/>
              </w:rPr>
              <w:t>∆CFI</w:t>
            </w:r>
          </w:p>
        </w:tc>
        <w:tc>
          <w:tcPr>
            <w:tcW w:w="603" w:type="dxa"/>
            <w:vMerge w:val="restart"/>
            <w:tcBorders>
              <w:top w:val="single" w:sz="4" w:space="0" w:color="auto"/>
              <w:left w:val="nil"/>
              <w:bottom w:val="single" w:sz="4" w:space="0" w:color="000000"/>
              <w:right w:val="nil"/>
            </w:tcBorders>
            <w:shd w:val="clear" w:color="000000" w:fill="FFFFFF"/>
            <w:noWrap/>
            <w:vAlign w:val="center"/>
            <w:hideMark/>
          </w:tcPr>
          <w:p w14:paraId="01BAF588" w14:textId="77777777" w:rsidR="00E33FEC" w:rsidRPr="007E088C" w:rsidRDefault="00E33FEC" w:rsidP="00E33FEC">
            <w:pPr>
              <w:jc w:val="center"/>
              <w:rPr>
                <w:sz w:val="20"/>
                <w:szCs w:val="20"/>
                <w:lang w:val="fr-FR" w:eastAsia="fr-FR"/>
              </w:rPr>
            </w:pPr>
            <w:r w:rsidRPr="007E088C">
              <w:rPr>
                <w:sz w:val="20"/>
                <w:szCs w:val="20"/>
                <w:lang w:val="fr-FR" w:eastAsia="fr-FR"/>
              </w:rPr>
              <w:t>∆TLI</w:t>
            </w:r>
          </w:p>
        </w:tc>
        <w:tc>
          <w:tcPr>
            <w:tcW w:w="952" w:type="dxa"/>
            <w:vMerge w:val="restart"/>
            <w:tcBorders>
              <w:top w:val="single" w:sz="4" w:space="0" w:color="auto"/>
              <w:left w:val="nil"/>
              <w:bottom w:val="single" w:sz="4" w:space="0" w:color="000000"/>
              <w:right w:val="nil"/>
            </w:tcBorders>
            <w:shd w:val="clear" w:color="000000" w:fill="FFFFFF"/>
            <w:noWrap/>
            <w:vAlign w:val="center"/>
            <w:hideMark/>
          </w:tcPr>
          <w:p w14:paraId="7C6A20F8" w14:textId="77777777" w:rsidR="00E33FEC" w:rsidRPr="007E088C" w:rsidRDefault="00E33FEC" w:rsidP="00E33FEC">
            <w:pPr>
              <w:jc w:val="center"/>
              <w:rPr>
                <w:sz w:val="20"/>
                <w:szCs w:val="20"/>
                <w:lang w:val="fr-FR" w:eastAsia="fr-FR"/>
              </w:rPr>
            </w:pPr>
            <w:r w:rsidRPr="007E088C">
              <w:rPr>
                <w:sz w:val="20"/>
                <w:szCs w:val="20"/>
                <w:lang w:val="fr-FR" w:eastAsia="fr-FR"/>
              </w:rPr>
              <w:t>∆RMSEA</w:t>
            </w:r>
          </w:p>
        </w:tc>
      </w:tr>
      <w:tr w:rsidR="006B3E16" w:rsidRPr="007E088C" w14:paraId="20272667" w14:textId="77777777" w:rsidTr="009F24BF">
        <w:trPr>
          <w:trHeight w:val="108"/>
        </w:trPr>
        <w:tc>
          <w:tcPr>
            <w:tcW w:w="1134" w:type="dxa"/>
            <w:vMerge/>
            <w:tcBorders>
              <w:top w:val="single" w:sz="4" w:space="0" w:color="auto"/>
              <w:left w:val="nil"/>
              <w:bottom w:val="single" w:sz="4" w:space="0" w:color="000000"/>
              <w:right w:val="nil"/>
            </w:tcBorders>
            <w:vAlign w:val="center"/>
            <w:hideMark/>
          </w:tcPr>
          <w:p w14:paraId="559AE437" w14:textId="77777777" w:rsidR="00E33FEC" w:rsidRPr="007E088C" w:rsidRDefault="00E33FEC" w:rsidP="00E33FEC">
            <w:pPr>
              <w:rPr>
                <w:sz w:val="20"/>
                <w:szCs w:val="20"/>
                <w:lang w:val="fr-FR" w:eastAsia="fr-FR"/>
              </w:rPr>
            </w:pPr>
          </w:p>
        </w:tc>
        <w:tc>
          <w:tcPr>
            <w:tcW w:w="993" w:type="dxa"/>
            <w:vMerge/>
            <w:tcBorders>
              <w:top w:val="single" w:sz="4" w:space="0" w:color="auto"/>
              <w:left w:val="nil"/>
              <w:bottom w:val="single" w:sz="4" w:space="0" w:color="000000"/>
              <w:right w:val="nil"/>
            </w:tcBorders>
            <w:vAlign w:val="center"/>
            <w:hideMark/>
          </w:tcPr>
          <w:p w14:paraId="3231EF31" w14:textId="77777777" w:rsidR="00E33FEC" w:rsidRPr="007E088C" w:rsidRDefault="00E33FEC" w:rsidP="00E33FEC">
            <w:pPr>
              <w:rPr>
                <w:color w:val="000000"/>
                <w:sz w:val="20"/>
                <w:szCs w:val="20"/>
                <w:lang w:val="fr-FR" w:eastAsia="fr-FR"/>
              </w:rPr>
            </w:pPr>
          </w:p>
        </w:tc>
        <w:tc>
          <w:tcPr>
            <w:tcW w:w="900" w:type="dxa"/>
            <w:vMerge/>
            <w:tcBorders>
              <w:top w:val="single" w:sz="4" w:space="0" w:color="auto"/>
              <w:left w:val="nil"/>
              <w:bottom w:val="single" w:sz="4" w:space="0" w:color="000000"/>
              <w:right w:val="nil"/>
            </w:tcBorders>
            <w:vAlign w:val="center"/>
            <w:hideMark/>
          </w:tcPr>
          <w:p w14:paraId="40B20324" w14:textId="77777777" w:rsidR="00E33FEC" w:rsidRPr="007E088C" w:rsidRDefault="00E33FEC" w:rsidP="00E33FEC">
            <w:pPr>
              <w:rPr>
                <w:sz w:val="20"/>
                <w:szCs w:val="20"/>
                <w:lang w:val="fr-FR" w:eastAsia="fr-FR"/>
              </w:rPr>
            </w:pPr>
          </w:p>
        </w:tc>
        <w:tc>
          <w:tcPr>
            <w:tcW w:w="2076" w:type="dxa"/>
            <w:vMerge/>
            <w:tcBorders>
              <w:top w:val="single" w:sz="4" w:space="0" w:color="auto"/>
              <w:left w:val="nil"/>
              <w:bottom w:val="single" w:sz="4" w:space="0" w:color="000000"/>
              <w:right w:val="nil"/>
            </w:tcBorders>
            <w:vAlign w:val="center"/>
            <w:hideMark/>
          </w:tcPr>
          <w:p w14:paraId="082F5BD7" w14:textId="77777777" w:rsidR="00E33FEC" w:rsidRPr="007E088C" w:rsidRDefault="00E33FEC" w:rsidP="00E33FEC">
            <w:pPr>
              <w:rPr>
                <w:sz w:val="20"/>
                <w:szCs w:val="20"/>
                <w:lang w:val="fr-FR" w:eastAsia="fr-FR"/>
              </w:rPr>
            </w:pPr>
          </w:p>
        </w:tc>
        <w:tc>
          <w:tcPr>
            <w:tcW w:w="990" w:type="dxa"/>
            <w:vMerge/>
            <w:tcBorders>
              <w:top w:val="single" w:sz="4" w:space="0" w:color="auto"/>
              <w:left w:val="nil"/>
              <w:bottom w:val="single" w:sz="4" w:space="0" w:color="000000"/>
              <w:right w:val="nil"/>
            </w:tcBorders>
            <w:vAlign w:val="center"/>
            <w:hideMark/>
          </w:tcPr>
          <w:p w14:paraId="1BE2FFD4" w14:textId="77777777" w:rsidR="00E33FEC" w:rsidRPr="007E088C" w:rsidRDefault="00E33FEC" w:rsidP="00E33FEC">
            <w:pPr>
              <w:rPr>
                <w:sz w:val="20"/>
                <w:szCs w:val="20"/>
                <w:lang w:val="fr-FR" w:eastAsia="fr-FR"/>
              </w:rPr>
            </w:pPr>
          </w:p>
        </w:tc>
        <w:tc>
          <w:tcPr>
            <w:tcW w:w="440" w:type="dxa"/>
            <w:vMerge/>
            <w:tcBorders>
              <w:top w:val="single" w:sz="4" w:space="0" w:color="auto"/>
              <w:left w:val="nil"/>
              <w:bottom w:val="single" w:sz="4" w:space="0" w:color="000000"/>
              <w:right w:val="nil"/>
            </w:tcBorders>
            <w:vAlign w:val="center"/>
            <w:hideMark/>
          </w:tcPr>
          <w:p w14:paraId="6E7D2EBF" w14:textId="77777777" w:rsidR="00E33FEC" w:rsidRPr="007E088C" w:rsidRDefault="00E33FEC" w:rsidP="00E33FEC">
            <w:pPr>
              <w:rPr>
                <w:sz w:val="20"/>
                <w:szCs w:val="20"/>
                <w:lang w:val="fr-FR" w:eastAsia="fr-FR"/>
              </w:rPr>
            </w:pPr>
          </w:p>
        </w:tc>
        <w:tc>
          <w:tcPr>
            <w:tcW w:w="490" w:type="dxa"/>
            <w:vMerge/>
            <w:tcBorders>
              <w:top w:val="single" w:sz="4" w:space="0" w:color="auto"/>
              <w:left w:val="nil"/>
              <w:bottom w:val="single" w:sz="4" w:space="0" w:color="000000"/>
              <w:right w:val="nil"/>
            </w:tcBorders>
            <w:vAlign w:val="center"/>
            <w:hideMark/>
          </w:tcPr>
          <w:p w14:paraId="53774135" w14:textId="77777777" w:rsidR="00E33FEC" w:rsidRPr="007E088C" w:rsidRDefault="00E33FEC" w:rsidP="00E33FEC">
            <w:pPr>
              <w:rPr>
                <w:sz w:val="20"/>
                <w:szCs w:val="20"/>
                <w:lang w:val="fr-FR" w:eastAsia="fr-FR"/>
              </w:rPr>
            </w:pPr>
          </w:p>
        </w:tc>
        <w:tc>
          <w:tcPr>
            <w:tcW w:w="580" w:type="dxa"/>
            <w:vMerge/>
            <w:tcBorders>
              <w:top w:val="single" w:sz="4" w:space="0" w:color="auto"/>
              <w:left w:val="nil"/>
              <w:bottom w:val="single" w:sz="4" w:space="0" w:color="000000"/>
              <w:right w:val="nil"/>
            </w:tcBorders>
            <w:vAlign w:val="center"/>
            <w:hideMark/>
          </w:tcPr>
          <w:p w14:paraId="210D76C8" w14:textId="77777777" w:rsidR="00E33FEC" w:rsidRPr="007E088C" w:rsidRDefault="00E33FEC" w:rsidP="00E33FEC">
            <w:pPr>
              <w:rPr>
                <w:sz w:val="20"/>
                <w:szCs w:val="20"/>
                <w:lang w:val="fr-FR" w:eastAsia="fr-FR"/>
              </w:rPr>
            </w:pPr>
          </w:p>
        </w:tc>
        <w:tc>
          <w:tcPr>
            <w:tcW w:w="830" w:type="dxa"/>
            <w:vMerge/>
            <w:tcBorders>
              <w:top w:val="single" w:sz="4" w:space="0" w:color="auto"/>
              <w:left w:val="nil"/>
              <w:bottom w:val="single" w:sz="4" w:space="0" w:color="000000"/>
              <w:right w:val="nil"/>
            </w:tcBorders>
            <w:vAlign w:val="center"/>
            <w:hideMark/>
          </w:tcPr>
          <w:p w14:paraId="1C92990C" w14:textId="77777777" w:rsidR="00E33FEC" w:rsidRPr="007E088C" w:rsidRDefault="00E33FEC" w:rsidP="00E33FEC">
            <w:pPr>
              <w:rPr>
                <w:sz w:val="20"/>
                <w:szCs w:val="20"/>
                <w:lang w:val="fr-FR" w:eastAsia="fr-FR"/>
              </w:rPr>
            </w:pPr>
          </w:p>
        </w:tc>
        <w:tc>
          <w:tcPr>
            <w:tcW w:w="859" w:type="dxa"/>
            <w:tcBorders>
              <w:top w:val="nil"/>
              <w:left w:val="nil"/>
              <w:bottom w:val="single" w:sz="4" w:space="0" w:color="auto"/>
              <w:right w:val="nil"/>
            </w:tcBorders>
            <w:shd w:val="clear" w:color="000000" w:fill="FFFFFF"/>
            <w:vAlign w:val="center"/>
            <w:hideMark/>
          </w:tcPr>
          <w:p w14:paraId="3F06124A" w14:textId="77777777" w:rsidR="00E33FEC" w:rsidRPr="007E088C" w:rsidRDefault="00E33FEC" w:rsidP="00E33FEC">
            <w:pPr>
              <w:jc w:val="center"/>
              <w:rPr>
                <w:sz w:val="20"/>
                <w:szCs w:val="20"/>
                <w:lang w:val="fr-FR" w:eastAsia="fr-FR"/>
              </w:rPr>
            </w:pPr>
            <w:r w:rsidRPr="007E088C">
              <w:rPr>
                <w:sz w:val="20"/>
                <w:szCs w:val="20"/>
                <w:lang w:val="fr-FR" w:eastAsia="fr-FR"/>
              </w:rPr>
              <w:t>LB</w:t>
            </w:r>
          </w:p>
        </w:tc>
        <w:tc>
          <w:tcPr>
            <w:tcW w:w="773" w:type="dxa"/>
            <w:tcBorders>
              <w:top w:val="nil"/>
              <w:left w:val="nil"/>
              <w:bottom w:val="single" w:sz="4" w:space="0" w:color="auto"/>
              <w:right w:val="nil"/>
            </w:tcBorders>
            <w:shd w:val="clear" w:color="000000" w:fill="FFFFFF"/>
            <w:vAlign w:val="center"/>
            <w:hideMark/>
          </w:tcPr>
          <w:p w14:paraId="66F86BCF" w14:textId="77777777" w:rsidR="00E33FEC" w:rsidRPr="007E088C" w:rsidRDefault="00E33FEC" w:rsidP="00E33FEC">
            <w:pPr>
              <w:jc w:val="center"/>
              <w:rPr>
                <w:sz w:val="20"/>
                <w:szCs w:val="20"/>
                <w:lang w:val="fr-FR" w:eastAsia="fr-FR"/>
              </w:rPr>
            </w:pPr>
            <w:r w:rsidRPr="007E088C">
              <w:rPr>
                <w:sz w:val="20"/>
                <w:szCs w:val="20"/>
                <w:lang w:val="fr-FR" w:eastAsia="fr-FR"/>
              </w:rPr>
              <w:t>UB</w:t>
            </w:r>
          </w:p>
        </w:tc>
        <w:tc>
          <w:tcPr>
            <w:tcW w:w="696" w:type="dxa"/>
            <w:vMerge/>
            <w:tcBorders>
              <w:top w:val="single" w:sz="4" w:space="0" w:color="auto"/>
              <w:left w:val="nil"/>
              <w:bottom w:val="single" w:sz="4" w:space="0" w:color="000000"/>
              <w:right w:val="nil"/>
            </w:tcBorders>
            <w:vAlign w:val="center"/>
            <w:hideMark/>
          </w:tcPr>
          <w:p w14:paraId="634CD69D" w14:textId="77777777" w:rsidR="00E33FEC" w:rsidRPr="007E088C" w:rsidRDefault="00E33FEC" w:rsidP="00E33FEC">
            <w:pPr>
              <w:rPr>
                <w:sz w:val="20"/>
                <w:szCs w:val="20"/>
                <w:lang w:val="fr-FR" w:eastAsia="fr-FR"/>
              </w:rPr>
            </w:pPr>
          </w:p>
        </w:tc>
        <w:tc>
          <w:tcPr>
            <w:tcW w:w="452" w:type="dxa"/>
            <w:vMerge/>
            <w:tcBorders>
              <w:top w:val="single" w:sz="4" w:space="0" w:color="auto"/>
              <w:left w:val="nil"/>
              <w:bottom w:val="single" w:sz="4" w:space="0" w:color="000000"/>
              <w:right w:val="nil"/>
            </w:tcBorders>
            <w:vAlign w:val="center"/>
            <w:hideMark/>
          </w:tcPr>
          <w:p w14:paraId="15D22CE3" w14:textId="77777777" w:rsidR="00E33FEC" w:rsidRPr="007E088C" w:rsidRDefault="00E33FEC" w:rsidP="00E33FEC">
            <w:pPr>
              <w:rPr>
                <w:sz w:val="20"/>
                <w:szCs w:val="20"/>
                <w:lang w:val="fr-FR" w:eastAsia="fr-FR"/>
              </w:rPr>
            </w:pPr>
          </w:p>
        </w:tc>
        <w:tc>
          <w:tcPr>
            <w:tcW w:w="694" w:type="dxa"/>
            <w:vMerge/>
            <w:tcBorders>
              <w:top w:val="single" w:sz="4" w:space="0" w:color="auto"/>
              <w:left w:val="nil"/>
              <w:bottom w:val="single" w:sz="4" w:space="0" w:color="000000"/>
              <w:right w:val="nil"/>
            </w:tcBorders>
            <w:vAlign w:val="center"/>
            <w:hideMark/>
          </w:tcPr>
          <w:p w14:paraId="3B10D0DD" w14:textId="77777777" w:rsidR="00E33FEC" w:rsidRPr="007E088C" w:rsidRDefault="00E33FEC" w:rsidP="00E33FEC">
            <w:pPr>
              <w:rPr>
                <w:sz w:val="20"/>
                <w:szCs w:val="20"/>
                <w:lang w:val="fr-FR" w:eastAsia="fr-FR"/>
              </w:rPr>
            </w:pPr>
          </w:p>
        </w:tc>
        <w:tc>
          <w:tcPr>
            <w:tcW w:w="340" w:type="dxa"/>
            <w:vMerge/>
            <w:tcBorders>
              <w:top w:val="single" w:sz="4" w:space="0" w:color="auto"/>
              <w:left w:val="nil"/>
              <w:bottom w:val="single" w:sz="4" w:space="0" w:color="000000"/>
              <w:right w:val="nil"/>
            </w:tcBorders>
            <w:vAlign w:val="center"/>
            <w:hideMark/>
          </w:tcPr>
          <w:p w14:paraId="0F29844E" w14:textId="77777777" w:rsidR="00E33FEC" w:rsidRPr="007E088C" w:rsidRDefault="00E33FEC" w:rsidP="00E33FEC">
            <w:pPr>
              <w:rPr>
                <w:sz w:val="20"/>
                <w:szCs w:val="20"/>
                <w:lang w:val="fr-FR" w:eastAsia="fr-FR"/>
              </w:rPr>
            </w:pPr>
          </w:p>
        </w:tc>
        <w:tc>
          <w:tcPr>
            <w:tcW w:w="603" w:type="dxa"/>
            <w:vMerge/>
            <w:tcBorders>
              <w:top w:val="single" w:sz="4" w:space="0" w:color="auto"/>
              <w:left w:val="nil"/>
              <w:bottom w:val="single" w:sz="4" w:space="0" w:color="000000"/>
              <w:right w:val="nil"/>
            </w:tcBorders>
            <w:vAlign w:val="center"/>
            <w:hideMark/>
          </w:tcPr>
          <w:p w14:paraId="46C56BE4" w14:textId="77777777" w:rsidR="00E33FEC" w:rsidRPr="007E088C" w:rsidRDefault="00E33FEC" w:rsidP="00E33FEC">
            <w:pPr>
              <w:rPr>
                <w:sz w:val="20"/>
                <w:szCs w:val="20"/>
                <w:lang w:val="fr-FR" w:eastAsia="fr-FR"/>
              </w:rPr>
            </w:pPr>
          </w:p>
        </w:tc>
        <w:tc>
          <w:tcPr>
            <w:tcW w:w="603" w:type="dxa"/>
            <w:vMerge/>
            <w:tcBorders>
              <w:top w:val="single" w:sz="4" w:space="0" w:color="auto"/>
              <w:left w:val="nil"/>
              <w:bottom w:val="single" w:sz="4" w:space="0" w:color="000000"/>
              <w:right w:val="nil"/>
            </w:tcBorders>
            <w:vAlign w:val="center"/>
            <w:hideMark/>
          </w:tcPr>
          <w:p w14:paraId="1EC8F594" w14:textId="77777777" w:rsidR="00E33FEC" w:rsidRPr="007E088C" w:rsidRDefault="00E33FEC" w:rsidP="00E33FEC">
            <w:pPr>
              <w:rPr>
                <w:sz w:val="20"/>
                <w:szCs w:val="20"/>
                <w:lang w:val="fr-FR" w:eastAsia="fr-FR"/>
              </w:rPr>
            </w:pPr>
          </w:p>
        </w:tc>
        <w:tc>
          <w:tcPr>
            <w:tcW w:w="603" w:type="dxa"/>
            <w:vMerge/>
            <w:tcBorders>
              <w:top w:val="single" w:sz="4" w:space="0" w:color="auto"/>
              <w:left w:val="nil"/>
              <w:bottom w:val="single" w:sz="4" w:space="0" w:color="000000"/>
              <w:right w:val="nil"/>
            </w:tcBorders>
            <w:vAlign w:val="center"/>
            <w:hideMark/>
          </w:tcPr>
          <w:p w14:paraId="1E81E9E3" w14:textId="77777777" w:rsidR="00E33FEC" w:rsidRPr="007E088C" w:rsidRDefault="00E33FEC" w:rsidP="00E33FEC">
            <w:pPr>
              <w:rPr>
                <w:sz w:val="20"/>
                <w:szCs w:val="20"/>
                <w:lang w:val="fr-FR" w:eastAsia="fr-FR"/>
              </w:rPr>
            </w:pPr>
          </w:p>
        </w:tc>
        <w:tc>
          <w:tcPr>
            <w:tcW w:w="952" w:type="dxa"/>
            <w:vMerge/>
            <w:tcBorders>
              <w:top w:val="single" w:sz="4" w:space="0" w:color="auto"/>
              <w:left w:val="nil"/>
              <w:bottom w:val="single" w:sz="4" w:space="0" w:color="000000"/>
              <w:right w:val="nil"/>
            </w:tcBorders>
            <w:vAlign w:val="center"/>
            <w:hideMark/>
          </w:tcPr>
          <w:p w14:paraId="78F66900" w14:textId="77777777" w:rsidR="00E33FEC" w:rsidRPr="007E088C" w:rsidRDefault="00E33FEC" w:rsidP="00E33FEC">
            <w:pPr>
              <w:rPr>
                <w:sz w:val="20"/>
                <w:szCs w:val="20"/>
                <w:lang w:val="fr-FR" w:eastAsia="fr-FR"/>
              </w:rPr>
            </w:pPr>
          </w:p>
        </w:tc>
      </w:tr>
      <w:tr w:rsidR="00EB566D" w:rsidRPr="007E088C" w14:paraId="038E5528" w14:textId="77777777" w:rsidTr="00EB566D">
        <w:trPr>
          <w:trHeight w:val="312"/>
        </w:trPr>
        <w:tc>
          <w:tcPr>
            <w:tcW w:w="1134" w:type="dxa"/>
            <w:vMerge w:val="restart"/>
            <w:tcBorders>
              <w:top w:val="nil"/>
              <w:left w:val="nil"/>
              <w:right w:val="nil"/>
            </w:tcBorders>
            <w:shd w:val="clear" w:color="000000" w:fill="FFFFFF"/>
            <w:noWrap/>
            <w:hideMark/>
          </w:tcPr>
          <w:p w14:paraId="2B876880" w14:textId="56268F6C" w:rsidR="00EB566D" w:rsidRPr="007E088C" w:rsidRDefault="00EB566D" w:rsidP="00EB566D">
            <w:pPr>
              <w:rPr>
                <w:sz w:val="20"/>
                <w:szCs w:val="20"/>
                <w:lang w:val="fr-FR" w:eastAsia="fr-FR"/>
              </w:rPr>
            </w:pPr>
            <w:r w:rsidRPr="007E088C">
              <w:rPr>
                <w:sz w:val="20"/>
                <w:szCs w:val="20"/>
                <w:lang w:val="fr-FR" w:eastAsia="fr-FR"/>
              </w:rPr>
              <w:t>EFA</w:t>
            </w:r>
          </w:p>
          <w:p w14:paraId="18F90B92" w14:textId="73368250" w:rsidR="00EB566D" w:rsidRPr="007E088C" w:rsidRDefault="00EB566D" w:rsidP="00EB566D">
            <w:pPr>
              <w:rPr>
                <w:sz w:val="20"/>
                <w:szCs w:val="20"/>
                <w:lang w:val="fr-FR" w:eastAsia="fr-FR"/>
              </w:rPr>
            </w:pPr>
          </w:p>
        </w:tc>
        <w:tc>
          <w:tcPr>
            <w:tcW w:w="993" w:type="dxa"/>
            <w:vMerge w:val="restart"/>
            <w:tcBorders>
              <w:top w:val="nil"/>
              <w:left w:val="nil"/>
              <w:right w:val="nil"/>
            </w:tcBorders>
            <w:shd w:val="clear" w:color="000000" w:fill="FFFFFF"/>
            <w:noWrap/>
            <w:hideMark/>
          </w:tcPr>
          <w:p w14:paraId="42B236BC" w14:textId="69249870" w:rsidR="00EB566D" w:rsidRPr="007E088C" w:rsidRDefault="00EB566D" w:rsidP="00EB566D">
            <w:pPr>
              <w:rPr>
                <w:sz w:val="20"/>
                <w:szCs w:val="20"/>
                <w:lang w:val="fr-FR" w:eastAsia="fr-FR"/>
              </w:rPr>
            </w:pPr>
            <w:r w:rsidRPr="007E088C">
              <w:rPr>
                <w:sz w:val="20"/>
                <w:szCs w:val="20"/>
                <w:lang w:val="fr-FR" w:eastAsia="fr-FR"/>
              </w:rPr>
              <w:t>Fir</w:t>
            </w:r>
            <w:r w:rsidR="00A83A07" w:rsidRPr="007E088C">
              <w:rPr>
                <w:sz w:val="20"/>
                <w:szCs w:val="20"/>
                <w:lang w:val="fr-FR" w:eastAsia="fr-FR"/>
              </w:rPr>
              <w:t>s</w:t>
            </w:r>
            <w:r w:rsidRPr="007E088C">
              <w:rPr>
                <w:sz w:val="20"/>
                <w:szCs w:val="20"/>
                <w:lang w:val="fr-FR" w:eastAsia="fr-FR"/>
              </w:rPr>
              <w:t>t split-</w:t>
            </w:r>
            <w:proofErr w:type="spellStart"/>
            <w:r w:rsidRPr="007E088C">
              <w:rPr>
                <w:sz w:val="20"/>
                <w:szCs w:val="20"/>
                <w:lang w:val="fr-FR" w:eastAsia="fr-FR"/>
              </w:rPr>
              <w:t>half</w:t>
            </w:r>
            <w:proofErr w:type="spellEnd"/>
          </w:p>
          <w:p w14:paraId="253DA4D3" w14:textId="546B50F9" w:rsidR="00EB566D" w:rsidRPr="007E088C" w:rsidRDefault="00EB566D" w:rsidP="00EB566D">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48E902C0" w14:textId="77777777" w:rsidR="00EB566D" w:rsidRPr="007E088C" w:rsidRDefault="00EB566D" w:rsidP="00E33FEC">
            <w:pPr>
              <w:jc w:val="center"/>
              <w:rPr>
                <w:sz w:val="20"/>
                <w:szCs w:val="20"/>
                <w:lang w:val="fr-FR" w:eastAsia="fr-FR"/>
              </w:rPr>
            </w:pPr>
            <w:r w:rsidRPr="007E088C">
              <w:rPr>
                <w:sz w:val="20"/>
                <w:szCs w:val="20"/>
                <w:lang w:val="fr-FR" w:eastAsia="fr-FR"/>
              </w:rPr>
              <w:t>1-1</w:t>
            </w:r>
          </w:p>
        </w:tc>
        <w:tc>
          <w:tcPr>
            <w:tcW w:w="2076" w:type="dxa"/>
            <w:tcBorders>
              <w:top w:val="nil"/>
              <w:left w:val="nil"/>
              <w:bottom w:val="nil"/>
              <w:right w:val="nil"/>
            </w:tcBorders>
            <w:shd w:val="clear" w:color="000000" w:fill="FFFFFF"/>
            <w:noWrap/>
            <w:vAlign w:val="bottom"/>
            <w:hideMark/>
          </w:tcPr>
          <w:p w14:paraId="2E1B6042" w14:textId="77777777" w:rsidR="00EB566D" w:rsidRPr="007E088C" w:rsidRDefault="00EB566D" w:rsidP="00E33FEC">
            <w:pPr>
              <w:rPr>
                <w:sz w:val="20"/>
                <w:szCs w:val="20"/>
                <w:lang w:val="fr-FR" w:eastAsia="fr-FR"/>
              </w:rPr>
            </w:pPr>
            <w:r w:rsidRPr="007E088C">
              <w:rPr>
                <w:sz w:val="20"/>
                <w:szCs w:val="20"/>
                <w:lang w:val="fr-FR" w:eastAsia="fr-FR"/>
              </w:rPr>
              <w:t>1-factor</w:t>
            </w:r>
          </w:p>
        </w:tc>
        <w:tc>
          <w:tcPr>
            <w:tcW w:w="990" w:type="dxa"/>
            <w:tcBorders>
              <w:top w:val="nil"/>
              <w:left w:val="nil"/>
              <w:bottom w:val="nil"/>
              <w:right w:val="nil"/>
            </w:tcBorders>
            <w:shd w:val="clear" w:color="000000" w:fill="FFFFFF"/>
            <w:noWrap/>
            <w:vAlign w:val="center"/>
            <w:hideMark/>
          </w:tcPr>
          <w:p w14:paraId="6B489C04" w14:textId="77777777" w:rsidR="00EB566D" w:rsidRPr="007E088C" w:rsidRDefault="00EB566D" w:rsidP="00E33FEC">
            <w:pPr>
              <w:jc w:val="center"/>
              <w:rPr>
                <w:sz w:val="20"/>
                <w:szCs w:val="20"/>
                <w:lang w:val="fr-FR" w:eastAsia="fr-FR"/>
              </w:rPr>
            </w:pPr>
            <w:r w:rsidRPr="007E088C">
              <w:rPr>
                <w:sz w:val="20"/>
                <w:szCs w:val="20"/>
                <w:lang w:val="fr-FR" w:eastAsia="fr-FR"/>
              </w:rPr>
              <w:t>1517.679*</w:t>
            </w:r>
          </w:p>
        </w:tc>
        <w:tc>
          <w:tcPr>
            <w:tcW w:w="440" w:type="dxa"/>
            <w:tcBorders>
              <w:top w:val="nil"/>
              <w:left w:val="nil"/>
              <w:bottom w:val="nil"/>
              <w:right w:val="nil"/>
            </w:tcBorders>
            <w:shd w:val="clear" w:color="000000" w:fill="FFFFFF"/>
            <w:noWrap/>
            <w:vAlign w:val="center"/>
            <w:hideMark/>
          </w:tcPr>
          <w:p w14:paraId="5B962FB3" w14:textId="77777777" w:rsidR="00EB566D" w:rsidRPr="007E088C" w:rsidRDefault="00EB566D" w:rsidP="00E33FEC">
            <w:pPr>
              <w:jc w:val="center"/>
              <w:rPr>
                <w:sz w:val="20"/>
                <w:szCs w:val="20"/>
                <w:lang w:val="fr-FR" w:eastAsia="fr-FR"/>
              </w:rPr>
            </w:pPr>
            <w:r w:rsidRPr="007E088C">
              <w:rPr>
                <w:sz w:val="20"/>
                <w:szCs w:val="20"/>
                <w:lang w:val="fr-FR" w:eastAsia="fr-FR"/>
              </w:rPr>
              <w:t>104</w:t>
            </w:r>
          </w:p>
        </w:tc>
        <w:tc>
          <w:tcPr>
            <w:tcW w:w="490" w:type="dxa"/>
            <w:tcBorders>
              <w:top w:val="nil"/>
              <w:left w:val="nil"/>
              <w:bottom w:val="nil"/>
              <w:right w:val="nil"/>
            </w:tcBorders>
            <w:shd w:val="clear" w:color="000000" w:fill="FFFFFF"/>
            <w:noWrap/>
            <w:vAlign w:val="center"/>
            <w:hideMark/>
          </w:tcPr>
          <w:p w14:paraId="2BB0D5BF" w14:textId="77777777" w:rsidR="00EB566D" w:rsidRPr="007E088C" w:rsidRDefault="00EB566D" w:rsidP="00E33FEC">
            <w:pPr>
              <w:jc w:val="center"/>
              <w:rPr>
                <w:sz w:val="20"/>
                <w:szCs w:val="20"/>
                <w:lang w:val="fr-FR" w:eastAsia="fr-FR"/>
              </w:rPr>
            </w:pPr>
            <w:r w:rsidRPr="007E088C">
              <w:rPr>
                <w:sz w:val="20"/>
                <w:szCs w:val="20"/>
                <w:lang w:val="fr-FR" w:eastAsia="fr-FR"/>
              </w:rPr>
              <w:t>.540</w:t>
            </w:r>
          </w:p>
        </w:tc>
        <w:tc>
          <w:tcPr>
            <w:tcW w:w="580" w:type="dxa"/>
            <w:tcBorders>
              <w:top w:val="nil"/>
              <w:left w:val="nil"/>
              <w:bottom w:val="nil"/>
              <w:right w:val="nil"/>
            </w:tcBorders>
            <w:shd w:val="clear" w:color="000000" w:fill="FFFFFF"/>
            <w:noWrap/>
            <w:vAlign w:val="center"/>
            <w:hideMark/>
          </w:tcPr>
          <w:p w14:paraId="3A04D38F" w14:textId="77777777" w:rsidR="00EB566D" w:rsidRPr="007E088C" w:rsidRDefault="00EB566D" w:rsidP="00E33FEC">
            <w:pPr>
              <w:jc w:val="center"/>
              <w:rPr>
                <w:sz w:val="20"/>
                <w:szCs w:val="20"/>
                <w:lang w:val="fr-FR" w:eastAsia="fr-FR"/>
              </w:rPr>
            </w:pPr>
            <w:r w:rsidRPr="007E088C">
              <w:rPr>
                <w:sz w:val="20"/>
                <w:szCs w:val="20"/>
                <w:lang w:val="fr-FR" w:eastAsia="fr-FR"/>
              </w:rPr>
              <w:t>.469</w:t>
            </w:r>
          </w:p>
        </w:tc>
        <w:tc>
          <w:tcPr>
            <w:tcW w:w="830" w:type="dxa"/>
            <w:tcBorders>
              <w:top w:val="nil"/>
              <w:left w:val="nil"/>
              <w:bottom w:val="nil"/>
              <w:right w:val="nil"/>
            </w:tcBorders>
            <w:shd w:val="clear" w:color="000000" w:fill="FFFFFF"/>
            <w:noWrap/>
            <w:vAlign w:val="center"/>
            <w:hideMark/>
          </w:tcPr>
          <w:p w14:paraId="6634E040" w14:textId="77777777" w:rsidR="00EB566D" w:rsidRPr="007E088C" w:rsidRDefault="00EB566D" w:rsidP="00E33FEC">
            <w:pPr>
              <w:jc w:val="center"/>
              <w:rPr>
                <w:sz w:val="20"/>
                <w:szCs w:val="20"/>
                <w:lang w:val="fr-FR" w:eastAsia="fr-FR"/>
              </w:rPr>
            </w:pPr>
            <w:r w:rsidRPr="007E088C">
              <w:rPr>
                <w:sz w:val="20"/>
                <w:szCs w:val="20"/>
                <w:lang w:val="fr-FR" w:eastAsia="fr-FR"/>
              </w:rPr>
              <w:t>.193</w:t>
            </w:r>
          </w:p>
        </w:tc>
        <w:tc>
          <w:tcPr>
            <w:tcW w:w="859" w:type="dxa"/>
            <w:tcBorders>
              <w:top w:val="nil"/>
              <w:left w:val="nil"/>
              <w:bottom w:val="nil"/>
              <w:right w:val="nil"/>
            </w:tcBorders>
            <w:shd w:val="clear" w:color="000000" w:fill="FFFFFF"/>
            <w:noWrap/>
            <w:vAlign w:val="center"/>
            <w:hideMark/>
          </w:tcPr>
          <w:p w14:paraId="158BE626" w14:textId="77777777" w:rsidR="00EB566D" w:rsidRPr="007E088C" w:rsidRDefault="00EB566D" w:rsidP="00E33FEC">
            <w:pPr>
              <w:jc w:val="center"/>
              <w:rPr>
                <w:sz w:val="20"/>
                <w:szCs w:val="20"/>
                <w:lang w:val="fr-FR" w:eastAsia="fr-FR"/>
              </w:rPr>
            </w:pPr>
            <w:r w:rsidRPr="007E088C">
              <w:rPr>
                <w:sz w:val="20"/>
                <w:szCs w:val="20"/>
                <w:lang w:val="fr-FR" w:eastAsia="fr-FR"/>
              </w:rPr>
              <w:t>.185</w:t>
            </w:r>
          </w:p>
        </w:tc>
        <w:tc>
          <w:tcPr>
            <w:tcW w:w="773" w:type="dxa"/>
            <w:tcBorders>
              <w:top w:val="nil"/>
              <w:left w:val="nil"/>
              <w:bottom w:val="nil"/>
              <w:right w:val="nil"/>
            </w:tcBorders>
            <w:shd w:val="clear" w:color="000000" w:fill="FFFFFF"/>
            <w:noWrap/>
            <w:vAlign w:val="center"/>
            <w:hideMark/>
          </w:tcPr>
          <w:p w14:paraId="3308ECB0" w14:textId="77777777" w:rsidR="00EB566D" w:rsidRPr="007E088C" w:rsidRDefault="00EB566D" w:rsidP="00E33FEC">
            <w:pPr>
              <w:jc w:val="center"/>
              <w:rPr>
                <w:sz w:val="20"/>
                <w:szCs w:val="20"/>
                <w:lang w:val="fr-FR" w:eastAsia="fr-FR"/>
              </w:rPr>
            </w:pPr>
            <w:r w:rsidRPr="007E088C">
              <w:rPr>
                <w:sz w:val="20"/>
                <w:szCs w:val="20"/>
                <w:lang w:val="fr-FR" w:eastAsia="fr-FR"/>
              </w:rPr>
              <w:t>.202</w:t>
            </w:r>
          </w:p>
        </w:tc>
        <w:tc>
          <w:tcPr>
            <w:tcW w:w="696" w:type="dxa"/>
            <w:tcBorders>
              <w:top w:val="nil"/>
              <w:left w:val="nil"/>
              <w:bottom w:val="nil"/>
              <w:right w:val="nil"/>
            </w:tcBorders>
            <w:shd w:val="clear" w:color="000000" w:fill="FFFFFF"/>
            <w:noWrap/>
            <w:vAlign w:val="bottom"/>
            <w:hideMark/>
          </w:tcPr>
          <w:p w14:paraId="786CEE35" w14:textId="77777777" w:rsidR="00EB566D" w:rsidRPr="007E088C" w:rsidRDefault="00EB566D" w:rsidP="00E33FEC">
            <w:pPr>
              <w:jc w:val="center"/>
              <w:rPr>
                <w:sz w:val="20"/>
                <w:szCs w:val="20"/>
                <w:lang w:val="fr-FR" w:eastAsia="fr-FR"/>
              </w:rPr>
            </w:pPr>
            <w:r w:rsidRPr="007E088C">
              <w:rPr>
                <w:sz w:val="20"/>
                <w:szCs w:val="20"/>
                <w:lang w:val="fr-FR" w:eastAsia="fr-FR"/>
              </w:rPr>
              <w:t>.232</w:t>
            </w:r>
          </w:p>
        </w:tc>
        <w:tc>
          <w:tcPr>
            <w:tcW w:w="452" w:type="dxa"/>
            <w:tcBorders>
              <w:top w:val="nil"/>
              <w:left w:val="nil"/>
              <w:bottom w:val="nil"/>
              <w:right w:val="nil"/>
            </w:tcBorders>
            <w:shd w:val="clear" w:color="000000" w:fill="FFFFFF"/>
            <w:noWrap/>
            <w:vAlign w:val="bottom"/>
            <w:hideMark/>
          </w:tcPr>
          <w:p w14:paraId="05FB5208"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94" w:type="dxa"/>
            <w:tcBorders>
              <w:top w:val="nil"/>
              <w:left w:val="nil"/>
              <w:bottom w:val="nil"/>
              <w:right w:val="nil"/>
            </w:tcBorders>
            <w:shd w:val="clear" w:color="000000" w:fill="FFFFFF"/>
            <w:noWrap/>
            <w:vAlign w:val="bottom"/>
            <w:hideMark/>
          </w:tcPr>
          <w:p w14:paraId="1586AA3E"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340" w:type="dxa"/>
            <w:tcBorders>
              <w:top w:val="nil"/>
              <w:left w:val="nil"/>
              <w:bottom w:val="nil"/>
              <w:right w:val="nil"/>
            </w:tcBorders>
            <w:shd w:val="clear" w:color="000000" w:fill="FFFFFF"/>
            <w:noWrap/>
            <w:vAlign w:val="bottom"/>
            <w:hideMark/>
          </w:tcPr>
          <w:p w14:paraId="6A3DBBE0"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D5D78C9"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65EF8CE3"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1FCC073"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486FC967" w14:textId="77777777" w:rsidR="00EB566D" w:rsidRPr="007E088C" w:rsidRDefault="00EB566D" w:rsidP="00E33FEC">
            <w:pPr>
              <w:jc w:val="center"/>
              <w:rPr>
                <w:sz w:val="20"/>
                <w:szCs w:val="20"/>
                <w:lang w:val="fr-FR" w:eastAsia="fr-FR"/>
              </w:rPr>
            </w:pPr>
            <w:r w:rsidRPr="007E088C">
              <w:rPr>
                <w:sz w:val="20"/>
                <w:szCs w:val="20"/>
                <w:lang w:val="fr-FR" w:eastAsia="fr-FR"/>
              </w:rPr>
              <w:t>-</w:t>
            </w:r>
          </w:p>
        </w:tc>
      </w:tr>
      <w:tr w:rsidR="00EB566D" w:rsidRPr="007E088C" w14:paraId="65679851" w14:textId="77777777" w:rsidTr="009F24BF">
        <w:trPr>
          <w:trHeight w:val="268"/>
        </w:trPr>
        <w:tc>
          <w:tcPr>
            <w:tcW w:w="1134" w:type="dxa"/>
            <w:vMerge/>
            <w:tcBorders>
              <w:left w:val="nil"/>
              <w:right w:val="nil"/>
            </w:tcBorders>
            <w:shd w:val="clear" w:color="000000" w:fill="FFFFFF"/>
            <w:noWrap/>
            <w:vAlign w:val="center"/>
            <w:hideMark/>
          </w:tcPr>
          <w:p w14:paraId="06657FC1" w14:textId="3399BA28"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noWrap/>
            <w:vAlign w:val="center"/>
            <w:hideMark/>
          </w:tcPr>
          <w:p w14:paraId="7EE2C6A2" w14:textId="0162B479" w:rsidR="00EB566D" w:rsidRPr="007E088C" w:rsidRDefault="00EB566D" w:rsidP="00E33FEC">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5CEB258B" w14:textId="77777777" w:rsidR="00EB566D" w:rsidRPr="007E088C" w:rsidRDefault="00EB566D" w:rsidP="00E33FEC">
            <w:pPr>
              <w:jc w:val="center"/>
              <w:rPr>
                <w:bCs/>
                <w:sz w:val="20"/>
                <w:szCs w:val="20"/>
                <w:lang w:val="fr-FR" w:eastAsia="fr-FR"/>
              </w:rPr>
            </w:pPr>
            <w:r w:rsidRPr="007E088C">
              <w:rPr>
                <w:bCs/>
                <w:sz w:val="20"/>
                <w:szCs w:val="20"/>
                <w:lang w:val="fr-FR" w:eastAsia="fr-FR"/>
              </w:rPr>
              <w:t>1-2</w:t>
            </w:r>
          </w:p>
        </w:tc>
        <w:tc>
          <w:tcPr>
            <w:tcW w:w="2076" w:type="dxa"/>
            <w:tcBorders>
              <w:top w:val="nil"/>
              <w:left w:val="nil"/>
              <w:bottom w:val="nil"/>
              <w:right w:val="nil"/>
            </w:tcBorders>
            <w:shd w:val="clear" w:color="000000" w:fill="FFFFFF"/>
            <w:noWrap/>
            <w:vAlign w:val="bottom"/>
            <w:hideMark/>
          </w:tcPr>
          <w:p w14:paraId="440C2687" w14:textId="77777777" w:rsidR="00EB566D" w:rsidRPr="007E088C" w:rsidRDefault="00EB566D" w:rsidP="00E33FEC">
            <w:pPr>
              <w:rPr>
                <w:bCs/>
                <w:sz w:val="20"/>
                <w:szCs w:val="20"/>
                <w:lang w:val="fr-FR" w:eastAsia="fr-FR"/>
              </w:rPr>
            </w:pPr>
            <w:r w:rsidRPr="007E088C">
              <w:rPr>
                <w:bCs/>
                <w:sz w:val="20"/>
                <w:szCs w:val="20"/>
                <w:lang w:val="fr-FR" w:eastAsia="fr-FR"/>
              </w:rPr>
              <w:t>2-factor</w:t>
            </w:r>
          </w:p>
        </w:tc>
        <w:tc>
          <w:tcPr>
            <w:tcW w:w="990" w:type="dxa"/>
            <w:tcBorders>
              <w:top w:val="nil"/>
              <w:left w:val="nil"/>
              <w:bottom w:val="nil"/>
              <w:right w:val="nil"/>
            </w:tcBorders>
            <w:shd w:val="clear" w:color="000000" w:fill="FFFFFF"/>
            <w:noWrap/>
            <w:vAlign w:val="center"/>
            <w:hideMark/>
          </w:tcPr>
          <w:p w14:paraId="212EEB80" w14:textId="77777777" w:rsidR="00EB566D" w:rsidRPr="007E088C" w:rsidRDefault="00EB566D" w:rsidP="00E33FEC">
            <w:pPr>
              <w:jc w:val="center"/>
              <w:rPr>
                <w:bCs/>
                <w:sz w:val="20"/>
                <w:szCs w:val="20"/>
                <w:lang w:val="fr-FR" w:eastAsia="fr-FR"/>
              </w:rPr>
            </w:pPr>
            <w:r w:rsidRPr="007E088C">
              <w:rPr>
                <w:bCs/>
                <w:sz w:val="20"/>
                <w:szCs w:val="20"/>
                <w:lang w:val="fr-FR" w:eastAsia="fr-FR"/>
              </w:rPr>
              <w:t>270.657*</w:t>
            </w:r>
          </w:p>
        </w:tc>
        <w:tc>
          <w:tcPr>
            <w:tcW w:w="440" w:type="dxa"/>
            <w:tcBorders>
              <w:top w:val="nil"/>
              <w:left w:val="nil"/>
              <w:bottom w:val="nil"/>
              <w:right w:val="nil"/>
            </w:tcBorders>
            <w:shd w:val="clear" w:color="000000" w:fill="FFFFFF"/>
            <w:noWrap/>
            <w:vAlign w:val="center"/>
            <w:hideMark/>
          </w:tcPr>
          <w:p w14:paraId="200D5AE7" w14:textId="77777777" w:rsidR="00EB566D" w:rsidRPr="007E088C" w:rsidRDefault="00EB566D" w:rsidP="00E33FEC">
            <w:pPr>
              <w:jc w:val="center"/>
              <w:rPr>
                <w:bCs/>
                <w:sz w:val="20"/>
                <w:szCs w:val="20"/>
                <w:lang w:val="fr-FR" w:eastAsia="fr-FR"/>
              </w:rPr>
            </w:pPr>
            <w:r w:rsidRPr="007E088C">
              <w:rPr>
                <w:bCs/>
                <w:sz w:val="20"/>
                <w:szCs w:val="20"/>
                <w:lang w:val="fr-FR" w:eastAsia="fr-FR"/>
              </w:rPr>
              <w:t>89</w:t>
            </w:r>
          </w:p>
        </w:tc>
        <w:tc>
          <w:tcPr>
            <w:tcW w:w="490" w:type="dxa"/>
            <w:tcBorders>
              <w:top w:val="nil"/>
              <w:left w:val="nil"/>
              <w:bottom w:val="nil"/>
              <w:right w:val="nil"/>
            </w:tcBorders>
            <w:shd w:val="clear" w:color="000000" w:fill="FFFFFF"/>
            <w:noWrap/>
            <w:vAlign w:val="center"/>
            <w:hideMark/>
          </w:tcPr>
          <w:p w14:paraId="3B651BBF" w14:textId="77777777" w:rsidR="00EB566D" w:rsidRPr="007E088C" w:rsidRDefault="00EB566D" w:rsidP="00E33FEC">
            <w:pPr>
              <w:jc w:val="center"/>
              <w:rPr>
                <w:bCs/>
                <w:sz w:val="20"/>
                <w:szCs w:val="20"/>
                <w:lang w:val="fr-FR" w:eastAsia="fr-FR"/>
              </w:rPr>
            </w:pPr>
            <w:r w:rsidRPr="007E088C">
              <w:rPr>
                <w:bCs/>
                <w:sz w:val="20"/>
                <w:szCs w:val="20"/>
                <w:lang w:val="fr-FR" w:eastAsia="fr-FR"/>
              </w:rPr>
              <w:t>.941</w:t>
            </w:r>
          </w:p>
        </w:tc>
        <w:tc>
          <w:tcPr>
            <w:tcW w:w="580" w:type="dxa"/>
            <w:tcBorders>
              <w:top w:val="nil"/>
              <w:left w:val="nil"/>
              <w:bottom w:val="nil"/>
              <w:right w:val="nil"/>
            </w:tcBorders>
            <w:shd w:val="clear" w:color="000000" w:fill="FFFFFF"/>
            <w:noWrap/>
            <w:vAlign w:val="center"/>
            <w:hideMark/>
          </w:tcPr>
          <w:p w14:paraId="30E64155" w14:textId="77777777" w:rsidR="00EB566D" w:rsidRPr="007E088C" w:rsidRDefault="00EB566D" w:rsidP="00E33FEC">
            <w:pPr>
              <w:jc w:val="center"/>
              <w:rPr>
                <w:bCs/>
                <w:sz w:val="20"/>
                <w:szCs w:val="20"/>
                <w:lang w:val="fr-FR" w:eastAsia="fr-FR"/>
              </w:rPr>
            </w:pPr>
            <w:r w:rsidRPr="007E088C">
              <w:rPr>
                <w:bCs/>
                <w:sz w:val="20"/>
                <w:szCs w:val="20"/>
                <w:lang w:val="fr-FR" w:eastAsia="fr-FR"/>
              </w:rPr>
              <w:t>.920</w:t>
            </w:r>
          </w:p>
        </w:tc>
        <w:tc>
          <w:tcPr>
            <w:tcW w:w="830" w:type="dxa"/>
            <w:tcBorders>
              <w:top w:val="nil"/>
              <w:left w:val="nil"/>
              <w:bottom w:val="nil"/>
              <w:right w:val="nil"/>
            </w:tcBorders>
            <w:shd w:val="clear" w:color="000000" w:fill="FFFFFF"/>
            <w:noWrap/>
            <w:vAlign w:val="center"/>
            <w:hideMark/>
          </w:tcPr>
          <w:p w14:paraId="0C6536A5" w14:textId="77777777" w:rsidR="00EB566D" w:rsidRPr="007E088C" w:rsidRDefault="00EB566D" w:rsidP="00E33FEC">
            <w:pPr>
              <w:jc w:val="center"/>
              <w:rPr>
                <w:bCs/>
                <w:sz w:val="20"/>
                <w:szCs w:val="20"/>
                <w:lang w:val="fr-FR" w:eastAsia="fr-FR"/>
              </w:rPr>
            </w:pPr>
            <w:r w:rsidRPr="007E088C">
              <w:rPr>
                <w:bCs/>
                <w:sz w:val="20"/>
                <w:szCs w:val="20"/>
                <w:lang w:val="fr-FR" w:eastAsia="fr-FR"/>
              </w:rPr>
              <w:t>.075</w:t>
            </w:r>
          </w:p>
        </w:tc>
        <w:tc>
          <w:tcPr>
            <w:tcW w:w="859" w:type="dxa"/>
            <w:tcBorders>
              <w:top w:val="nil"/>
              <w:left w:val="nil"/>
              <w:bottom w:val="nil"/>
              <w:right w:val="nil"/>
            </w:tcBorders>
            <w:shd w:val="clear" w:color="000000" w:fill="FFFFFF"/>
            <w:noWrap/>
            <w:vAlign w:val="center"/>
            <w:hideMark/>
          </w:tcPr>
          <w:p w14:paraId="21EE0679" w14:textId="77777777" w:rsidR="00EB566D" w:rsidRPr="007E088C" w:rsidRDefault="00EB566D" w:rsidP="00E33FEC">
            <w:pPr>
              <w:jc w:val="center"/>
              <w:rPr>
                <w:bCs/>
                <w:sz w:val="20"/>
                <w:szCs w:val="20"/>
                <w:lang w:val="fr-FR" w:eastAsia="fr-FR"/>
              </w:rPr>
            </w:pPr>
            <w:r w:rsidRPr="007E088C">
              <w:rPr>
                <w:bCs/>
                <w:sz w:val="20"/>
                <w:szCs w:val="20"/>
                <w:lang w:val="fr-FR" w:eastAsia="fr-FR"/>
              </w:rPr>
              <w:t>.065</w:t>
            </w:r>
          </w:p>
        </w:tc>
        <w:tc>
          <w:tcPr>
            <w:tcW w:w="773" w:type="dxa"/>
            <w:tcBorders>
              <w:top w:val="nil"/>
              <w:left w:val="nil"/>
              <w:bottom w:val="nil"/>
              <w:right w:val="nil"/>
            </w:tcBorders>
            <w:shd w:val="clear" w:color="000000" w:fill="FFFFFF"/>
            <w:noWrap/>
            <w:vAlign w:val="center"/>
            <w:hideMark/>
          </w:tcPr>
          <w:p w14:paraId="437B2214" w14:textId="77777777" w:rsidR="00EB566D" w:rsidRPr="007E088C" w:rsidRDefault="00EB566D" w:rsidP="00E33FEC">
            <w:pPr>
              <w:jc w:val="center"/>
              <w:rPr>
                <w:bCs/>
                <w:sz w:val="20"/>
                <w:szCs w:val="20"/>
                <w:lang w:val="fr-FR" w:eastAsia="fr-FR"/>
              </w:rPr>
            </w:pPr>
            <w:r w:rsidRPr="007E088C">
              <w:rPr>
                <w:bCs/>
                <w:sz w:val="20"/>
                <w:szCs w:val="20"/>
                <w:lang w:val="fr-FR" w:eastAsia="fr-FR"/>
              </w:rPr>
              <w:t>.085</w:t>
            </w:r>
          </w:p>
        </w:tc>
        <w:tc>
          <w:tcPr>
            <w:tcW w:w="696" w:type="dxa"/>
            <w:tcBorders>
              <w:top w:val="nil"/>
              <w:left w:val="nil"/>
              <w:bottom w:val="nil"/>
              <w:right w:val="nil"/>
            </w:tcBorders>
            <w:shd w:val="clear" w:color="000000" w:fill="FFFFFF"/>
            <w:noWrap/>
            <w:vAlign w:val="bottom"/>
            <w:hideMark/>
          </w:tcPr>
          <w:p w14:paraId="65D7361A" w14:textId="77777777" w:rsidR="00EB566D" w:rsidRPr="007E088C" w:rsidRDefault="00EB566D" w:rsidP="00E33FEC">
            <w:pPr>
              <w:jc w:val="center"/>
              <w:rPr>
                <w:bCs/>
                <w:sz w:val="20"/>
                <w:szCs w:val="20"/>
                <w:lang w:val="fr-FR" w:eastAsia="fr-FR"/>
              </w:rPr>
            </w:pPr>
            <w:r w:rsidRPr="007E088C">
              <w:rPr>
                <w:bCs/>
                <w:sz w:val="20"/>
                <w:szCs w:val="20"/>
                <w:lang w:val="fr-FR" w:eastAsia="fr-FR"/>
              </w:rPr>
              <w:t>.033</w:t>
            </w:r>
          </w:p>
        </w:tc>
        <w:tc>
          <w:tcPr>
            <w:tcW w:w="452" w:type="dxa"/>
            <w:tcBorders>
              <w:top w:val="nil"/>
              <w:left w:val="nil"/>
              <w:bottom w:val="nil"/>
              <w:right w:val="nil"/>
            </w:tcBorders>
            <w:shd w:val="clear" w:color="000000" w:fill="FFFFFF"/>
            <w:noWrap/>
            <w:vAlign w:val="bottom"/>
            <w:hideMark/>
          </w:tcPr>
          <w:p w14:paraId="0C435F50"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94" w:type="dxa"/>
            <w:tcBorders>
              <w:top w:val="nil"/>
              <w:left w:val="nil"/>
              <w:bottom w:val="nil"/>
              <w:right w:val="nil"/>
            </w:tcBorders>
            <w:shd w:val="clear" w:color="000000" w:fill="FFFFFF"/>
            <w:noWrap/>
            <w:vAlign w:val="bottom"/>
            <w:hideMark/>
          </w:tcPr>
          <w:p w14:paraId="0FAC27B4"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340" w:type="dxa"/>
            <w:tcBorders>
              <w:top w:val="nil"/>
              <w:left w:val="nil"/>
              <w:bottom w:val="nil"/>
              <w:right w:val="nil"/>
            </w:tcBorders>
            <w:shd w:val="clear" w:color="000000" w:fill="FFFFFF"/>
            <w:noWrap/>
            <w:vAlign w:val="bottom"/>
            <w:hideMark/>
          </w:tcPr>
          <w:p w14:paraId="5A7BDB3D"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C968B80"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6728D43"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43A1FC10"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384FB88C" w14:textId="77777777" w:rsidR="00EB566D" w:rsidRPr="007E088C" w:rsidRDefault="00EB566D" w:rsidP="00E33FEC">
            <w:pPr>
              <w:jc w:val="center"/>
              <w:rPr>
                <w:sz w:val="20"/>
                <w:szCs w:val="20"/>
                <w:lang w:val="fr-FR" w:eastAsia="fr-FR"/>
              </w:rPr>
            </w:pPr>
            <w:r w:rsidRPr="007E088C">
              <w:rPr>
                <w:sz w:val="20"/>
                <w:szCs w:val="20"/>
                <w:lang w:val="fr-FR" w:eastAsia="fr-FR"/>
              </w:rPr>
              <w:t>-</w:t>
            </w:r>
          </w:p>
        </w:tc>
      </w:tr>
      <w:tr w:rsidR="00EB566D" w:rsidRPr="007E088C" w14:paraId="09506D80" w14:textId="77777777" w:rsidTr="009F24BF">
        <w:trPr>
          <w:trHeight w:val="144"/>
        </w:trPr>
        <w:tc>
          <w:tcPr>
            <w:tcW w:w="1134" w:type="dxa"/>
            <w:vMerge/>
            <w:tcBorders>
              <w:left w:val="nil"/>
              <w:right w:val="nil"/>
            </w:tcBorders>
            <w:shd w:val="clear" w:color="000000" w:fill="FFFFFF"/>
            <w:noWrap/>
            <w:vAlign w:val="center"/>
            <w:hideMark/>
          </w:tcPr>
          <w:p w14:paraId="524B43E0" w14:textId="304128A7"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noWrap/>
            <w:vAlign w:val="center"/>
            <w:hideMark/>
          </w:tcPr>
          <w:p w14:paraId="2C77CA28" w14:textId="12FFA58C" w:rsidR="00EB566D" w:rsidRPr="007E088C" w:rsidRDefault="00EB566D" w:rsidP="00E33FEC">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0A933BF3" w14:textId="77777777" w:rsidR="00EB566D" w:rsidRPr="007E088C" w:rsidRDefault="00EB566D" w:rsidP="00E33FEC">
            <w:pPr>
              <w:jc w:val="center"/>
              <w:rPr>
                <w:sz w:val="20"/>
                <w:szCs w:val="20"/>
                <w:lang w:val="fr-FR" w:eastAsia="fr-FR"/>
              </w:rPr>
            </w:pPr>
            <w:r w:rsidRPr="007E088C">
              <w:rPr>
                <w:sz w:val="20"/>
                <w:szCs w:val="20"/>
                <w:lang w:val="fr-FR" w:eastAsia="fr-FR"/>
              </w:rPr>
              <w:t>1-3</w:t>
            </w:r>
          </w:p>
        </w:tc>
        <w:tc>
          <w:tcPr>
            <w:tcW w:w="2076" w:type="dxa"/>
            <w:tcBorders>
              <w:top w:val="nil"/>
              <w:left w:val="nil"/>
              <w:bottom w:val="nil"/>
              <w:right w:val="nil"/>
            </w:tcBorders>
            <w:shd w:val="clear" w:color="000000" w:fill="FFFFFF"/>
            <w:noWrap/>
            <w:vAlign w:val="bottom"/>
            <w:hideMark/>
          </w:tcPr>
          <w:p w14:paraId="4D6F7D78" w14:textId="77777777" w:rsidR="00EB566D" w:rsidRPr="007E088C" w:rsidRDefault="00EB566D" w:rsidP="00E33FEC">
            <w:pPr>
              <w:rPr>
                <w:sz w:val="20"/>
                <w:szCs w:val="20"/>
                <w:lang w:val="fr-FR" w:eastAsia="fr-FR"/>
              </w:rPr>
            </w:pPr>
            <w:r w:rsidRPr="007E088C">
              <w:rPr>
                <w:sz w:val="20"/>
                <w:szCs w:val="20"/>
                <w:lang w:val="fr-FR" w:eastAsia="fr-FR"/>
              </w:rPr>
              <w:t>3-factor</w:t>
            </w:r>
          </w:p>
        </w:tc>
        <w:tc>
          <w:tcPr>
            <w:tcW w:w="990" w:type="dxa"/>
            <w:tcBorders>
              <w:top w:val="nil"/>
              <w:left w:val="nil"/>
              <w:bottom w:val="nil"/>
              <w:right w:val="nil"/>
            </w:tcBorders>
            <w:shd w:val="clear" w:color="000000" w:fill="FFFFFF"/>
            <w:noWrap/>
            <w:vAlign w:val="center"/>
            <w:hideMark/>
          </w:tcPr>
          <w:p w14:paraId="492D342B" w14:textId="77777777" w:rsidR="00EB566D" w:rsidRPr="007E088C" w:rsidRDefault="00EB566D" w:rsidP="00E33FEC">
            <w:pPr>
              <w:jc w:val="center"/>
              <w:rPr>
                <w:sz w:val="20"/>
                <w:szCs w:val="20"/>
                <w:lang w:val="fr-FR" w:eastAsia="fr-FR"/>
              </w:rPr>
            </w:pPr>
            <w:r w:rsidRPr="007E088C">
              <w:rPr>
                <w:sz w:val="20"/>
                <w:szCs w:val="20"/>
                <w:lang w:val="fr-FR" w:eastAsia="fr-FR"/>
              </w:rPr>
              <w:t>191.545*</w:t>
            </w:r>
          </w:p>
        </w:tc>
        <w:tc>
          <w:tcPr>
            <w:tcW w:w="440" w:type="dxa"/>
            <w:tcBorders>
              <w:top w:val="nil"/>
              <w:left w:val="nil"/>
              <w:bottom w:val="nil"/>
              <w:right w:val="nil"/>
            </w:tcBorders>
            <w:shd w:val="clear" w:color="000000" w:fill="FFFFFF"/>
            <w:noWrap/>
            <w:vAlign w:val="center"/>
            <w:hideMark/>
          </w:tcPr>
          <w:p w14:paraId="66372BB6" w14:textId="77777777" w:rsidR="00EB566D" w:rsidRPr="007E088C" w:rsidRDefault="00EB566D" w:rsidP="00E33FEC">
            <w:pPr>
              <w:jc w:val="center"/>
              <w:rPr>
                <w:sz w:val="20"/>
                <w:szCs w:val="20"/>
                <w:lang w:val="fr-FR" w:eastAsia="fr-FR"/>
              </w:rPr>
            </w:pPr>
            <w:r w:rsidRPr="007E088C">
              <w:rPr>
                <w:sz w:val="20"/>
                <w:szCs w:val="20"/>
                <w:lang w:val="fr-FR" w:eastAsia="fr-FR"/>
              </w:rPr>
              <w:t>75</w:t>
            </w:r>
          </w:p>
        </w:tc>
        <w:tc>
          <w:tcPr>
            <w:tcW w:w="490" w:type="dxa"/>
            <w:tcBorders>
              <w:top w:val="nil"/>
              <w:left w:val="nil"/>
              <w:bottom w:val="nil"/>
              <w:right w:val="nil"/>
            </w:tcBorders>
            <w:shd w:val="clear" w:color="000000" w:fill="FFFFFF"/>
            <w:noWrap/>
            <w:vAlign w:val="center"/>
            <w:hideMark/>
          </w:tcPr>
          <w:p w14:paraId="6D94DA01" w14:textId="77777777" w:rsidR="00EB566D" w:rsidRPr="007E088C" w:rsidRDefault="00EB566D" w:rsidP="00E33FEC">
            <w:pPr>
              <w:jc w:val="center"/>
              <w:rPr>
                <w:sz w:val="20"/>
                <w:szCs w:val="20"/>
                <w:lang w:val="fr-FR" w:eastAsia="fr-FR"/>
              </w:rPr>
            </w:pPr>
            <w:r w:rsidRPr="007E088C">
              <w:rPr>
                <w:sz w:val="20"/>
                <w:szCs w:val="20"/>
                <w:lang w:val="fr-FR" w:eastAsia="fr-FR"/>
              </w:rPr>
              <w:t>.962</w:t>
            </w:r>
          </w:p>
        </w:tc>
        <w:tc>
          <w:tcPr>
            <w:tcW w:w="580" w:type="dxa"/>
            <w:tcBorders>
              <w:top w:val="nil"/>
              <w:left w:val="nil"/>
              <w:bottom w:val="nil"/>
              <w:right w:val="nil"/>
            </w:tcBorders>
            <w:shd w:val="clear" w:color="000000" w:fill="FFFFFF"/>
            <w:noWrap/>
            <w:vAlign w:val="center"/>
            <w:hideMark/>
          </w:tcPr>
          <w:p w14:paraId="027C3FFE" w14:textId="77777777" w:rsidR="00EB566D" w:rsidRPr="007E088C" w:rsidRDefault="00EB566D" w:rsidP="00E33FEC">
            <w:pPr>
              <w:jc w:val="center"/>
              <w:rPr>
                <w:sz w:val="20"/>
                <w:szCs w:val="20"/>
                <w:lang w:val="fr-FR" w:eastAsia="fr-FR"/>
              </w:rPr>
            </w:pPr>
            <w:r w:rsidRPr="007E088C">
              <w:rPr>
                <w:sz w:val="20"/>
                <w:szCs w:val="20"/>
                <w:lang w:val="fr-FR" w:eastAsia="fr-FR"/>
              </w:rPr>
              <w:t>.939</w:t>
            </w:r>
          </w:p>
        </w:tc>
        <w:tc>
          <w:tcPr>
            <w:tcW w:w="830" w:type="dxa"/>
            <w:tcBorders>
              <w:top w:val="nil"/>
              <w:left w:val="nil"/>
              <w:bottom w:val="nil"/>
              <w:right w:val="nil"/>
            </w:tcBorders>
            <w:shd w:val="clear" w:color="000000" w:fill="FFFFFF"/>
            <w:noWrap/>
            <w:vAlign w:val="center"/>
            <w:hideMark/>
          </w:tcPr>
          <w:p w14:paraId="73AFAED7" w14:textId="77777777" w:rsidR="00EB566D" w:rsidRPr="007E088C" w:rsidRDefault="00EB566D" w:rsidP="00E33FEC">
            <w:pPr>
              <w:jc w:val="center"/>
              <w:rPr>
                <w:sz w:val="20"/>
                <w:szCs w:val="20"/>
                <w:lang w:val="fr-FR" w:eastAsia="fr-FR"/>
              </w:rPr>
            </w:pPr>
            <w:r w:rsidRPr="007E088C">
              <w:rPr>
                <w:sz w:val="20"/>
                <w:szCs w:val="20"/>
                <w:lang w:val="fr-FR" w:eastAsia="fr-FR"/>
              </w:rPr>
              <w:t>.065</w:t>
            </w:r>
          </w:p>
        </w:tc>
        <w:tc>
          <w:tcPr>
            <w:tcW w:w="859" w:type="dxa"/>
            <w:tcBorders>
              <w:top w:val="nil"/>
              <w:left w:val="nil"/>
              <w:bottom w:val="nil"/>
              <w:right w:val="nil"/>
            </w:tcBorders>
            <w:shd w:val="clear" w:color="000000" w:fill="FFFFFF"/>
            <w:noWrap/>
            <w:vAlign w:val="center"/>
            <w:hideMark/>
          </w:tcPr>
          <w:p w14:paraId="35D35775" w14:textId="77777777" w:rsidR="00EB566D" w:rsidRPr="007E088C" w:rsidRDefault="00EB566D" w:rsidP="00E33FEC">
            <w:pPr>
              <w:jc w:val="center"/>
              <w:rPr>
                <w:sz w:val="20"/>
                <w:szCs w:val="20"/>
                <w:lang w:val="fr-FR" w:eastAsia="fr-FR"/>
              </w:rPr>
            </w:pPr>
            <w:r w:rsidRPr="007E088C">
              <w:rPr>
                <w:sz w:val="20"/>
                <w:szCs w:val="20"/>
                <w:lang w:val="fr-FR" w:eastAsia="fr-FR"/>
              </w:rPr>
              <w:t>.054</w:t>
            </w:r>
          </w:p>
        </w:tc>
        <w:tc>
          <w:tcPr>
            <w:tcW w:w="773" w:type="dxa"/>
            <w:tcBorders>
              <w:top w:val="nil"/>
              <w:left w:val="nil"/>
              <w:bottom w:val="nil"/>
              <w:right w:val="nil"/>
            </w:tcBorders>
            <w:shd w:val="clear" w:color="000000" w:fill="FFFFFF"/>
            <w:noWrap/>
            <w:vAlign w:val="center"/>
            <w:hideMark/>
          </w:tcPr>
          <w:p w14:paraId="07CEFCE6" w14:textId="77777777" w:rsidR="00EB566D" w:rsidRPr="007E088C" w:rsidRDefault="00EB566D" w:rsidP="00E33FEC">
            <w:pPr>
              <w:jc w:val="center"/>
              <w:rPr>
                <w:sz w:val="20"/>
                <w:szCs w:val="20"/>
                <w:lang w:val="fr-FR" w:eastAsia="fr-FR"/>
              </w:rPr>
            </w:pPr>
            <w:r w:rsidRPr="007E088C">
              <w:rPr>
                <w:sz w:val="20"/>
                <w:szCs w:val="20"/>
                <w:lang w:val="fr-FR" w:eastAsia="fr-FR"/>
              </w:rPr>
              <w:t>.077</w:t>
            </w:r>
          </w:p>
        </w:tc>
        <w:tc>
          <w:tcPr>
            <w:tcW w:w="696" w:type="dxa"/>
            <w:tcBorders>
              <w:top w:val="nil"/>
              <w:left w:val="nil"/>
              <w:bottom w:val="nil"/>
              <w:right w:val="nil"/>
            </w:tcBorders>
            <w:shd w:val="clear" w:color="000000" w:fill="FFFFFF"/>
            <w:noWrap/>
            <w:vAlign w:val="bottom"/>
            <w:hideMark/>
          </w:tcPr>
          <w:p w14:paraId="2AC8AB6B" w14:textId="77777777" w:rsidR="00EB566D" w:rsidRPr="007E088C" w:rsidRDefault="00EB566D" w:rsidP="00E33FEC">
            <w:pPr>
              <w:jc w:val="center"/>
              <w:rPr>
                <w:sz w:val="20"/>
                <w:szCs w:val="20"/>
                <w:lang w:val="fr-FR" w:eastAsia="fr-FR"/>
              </w:rPr>
            </w:pPr>
            <w:r w:rsidRPr="007E088C">
              <w:rPr>
                <w:sz w:val="20"/>
                <w:szCs w:val="20"/>
                <w:lang w:val="fr-FR" w:eastAsia="fr-FR"/>
              </w:rPr>
              <w:t>.026</w:t>
            </w:r>
          </w:p>
        </w:tc>
        <w:tc>
          <w:tcPr>
            <w:tcW w:w="452" w:type="dxa"/>
            <w:tcBorders>
              <w:top w:val="nil"/>
              <w:left w:val="nil"/>
              <w:bottom w:val="nil"/>
              <w:right w:val="nil"/>
            </w:tcBorders>
            <w:shd w:val="clear" w:color="000000" w:fill="FFFFFF"/>
            <w:noWrap/>
            <w:vAlign w:val="bottom"/>
            <w:hideMark/>
          </w:tcPr>
          <w:p w14:paraId="6F64F39F"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94" w:type="dxa"/>
            <w:tcBorders>
              <w:top w:val="nil"/>
              <w:left w:val="nil"/>
              <w:bottom w:val="nil"/>
              <w:right w:val="nil"/>
            </w:tcBorders>
            <w:shd w:val="clear" w:color="000000" w:fill="FFFFFF"/>
            <w:noWrap/>
            <w:vAlign w:val="bottom"/>
            <w:hideMark/>
          </w:tcPr>
          <w:p w14:paraId="0EE30D1B"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340" w:type="dxa"/>
            <w:tcBorders>
              <w:top w:val="nil"/>
              <w:left w:val="nil"/>
              <w:bottom w:val="nil"/>
              <w:right w:val="nil"/>
            </w:tcBorders>
            <w:shd w:val="clear" w:color="000000" w:fill="FFFFFF"/>
            <w:noWrap/>
            <w:vAlign w:val="bottom"/>
            <w:hideMark/>
          </w:tcPr>
          <w:p w14:paraId="377A7F7A"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71794DC6"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5A998B1"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6653B090"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33A98497" w14:textId="77777777" w:rsidR="00EB566D" w:rsidRPr="007E088C" w:rsidRDefault="00EB566D" w:rsidP="00E33FEC">
            <w:pPr>
              <w:jc w:val="center"/>
              <w:rPr>
                <w:sz w:val="20"/>
                <w:szCs w:val="20"/>
                <w:lang w:val="fr-FR" w:eastAsia="fr-FR"/>
              </w:rPr>
            </w:pPr>
            <w:r w:rsidRPr="007E088C">
              <w:rPr>
                <w:sz w:val="20"/>
                <w:szCs w:val="20"/>
                <w:lang w:val="fr-FR" w:eastAsia="fr-FR"/>
              </w:rPr>
              <w:t>-</w:t>
            </w:r>
          </w:p>
        </w:tc>
      </w:tr>
      <w:tr w:rsidR="00EB566D" w:rsidRPr="007E088C" w14:paraId="653151A3" w14:textId="77777777" w:rsidTr="009F24BF">
        <w:trPr>
          <w:trHeight w:val="204"/>
        </w:trPr>
        <w:tc>
          <w:tcPr>
            <w:tcW w:w="1134" w:type="dxa"/>
            <w:vMerge/>
            <w:tcBorders>
              <w:left w:val="nil"/>
              <w:right w:val="nil"/>
            </w:tcBorders>
            <w:shd w:val="clear" w:color="auto" w:fill="auto"/>
            <w:noWrap/>
            <w:vAlign w:val="bottom"/>
            <w:hideMark/>
          </w:tcPr>
          <w:p w14:paraId="6D857667" w14:textId="068C6D1F"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noWrap/>
            <w:vAlign w:val="bottom"/>
            <w:hideMark/>
          </w:tcPr>
          <w:p w14:paraId="341C4262" w14:textId="4FA68F5F" w:rsidR="00EB566D" w:rsidRPr="007E088C" w:rsidRDefault="00EB566D" w:rsidP="00E33FEC">
            <w:pPr>
              <w:rPr>
                <w:sz w:val="20"/>
                <w:szCs w:val="20"/>
                <w:lang w:val="fr-FR" w:eastAsia="fr-FR"/>
              </w:rPr>
            </w:pPr>
          </w:p>
        </w:tc>
        <w:tc>
          <w:tcPr>
            <w:tcW w:w="900" w:type="dxa"/>
            <w:tcBorders>
              <w:top w:val="nil"/>
              <w:left w:val="nil"/>
              <w:bottom w:val="nil"/>
              <w:right w:val="nil"/>
            </w:tcBorders>
            <w:shd w:val="clear" w:color="auto" w:fill="auto"/>
            <w:noWrap/>
            <w:vAlign w:val="bottom"/>
            <w:hideMark/>
          </w:tcPr>
          <w:p w14:paraId="3B2B71E8" w14:textId="77777777" w:rsidR="00EB566D" w:rsidRPr="007E088C" w:rsidRDefault="00EB566D" w:rsidP="00E33FEC">
            <w:pPr>
              <w:jc w:val="center"/>
              <w:rPr>
                <w:sz w:val="20"/>
                <w:szCs w:val="20"/>
                <w:lang w:val="fr-FR" w:eastAsia="fr-FR"/>
              </w:rPr>
            </w:pPr>
            <w:r w:rsidRPr="007E088C">
              <w:rPr>
                <w:sz w:val="20"/>
                <w:szCs w:val="20"/>
                <w:lang w:val="fr-FR" w:eastAsia="fr-FR"/>
              </w:rPr>
              <w:t>1-4</w:t>
            </w:r>
          </w:p>
        </w:tc>
        <w:tc>
          <w:tcPr>
            <w:tcW w:w="2076" w:type="dxa"/>
            <w:tcBorders>
              <w:top w:val="nil"/>
              <w:left w:val="nil"/>
              <w:bottom w:val="nil"/>
              <w:right w:val="nil"/>
            </w:tcBorders>
            <w:shd w:val="clear" w:color="000000" w:fill="FFFFFF"/>
            <w:noWrap/>
            <w:vAlign w:val="bottom"/>
            <w:hideMark/>
          </w:tcPr>
          <w:p w14:paraId="0CBDB5FD" w14:textId="77777777" w:rsidR="00EB566D" w:rsidRPr="007E088C" w:rsidRDefault="00EB566D" w:rsidP="00E33FEC">
            <w:pPr>
              <w:rPr>
                <w:sz w:val="20"/>
                <w:szCs w:val="20"/>
                <w:lang w:val="fr-FR" w:eastAsia="fr-FR"/>
              </w:rPr>
            </w:pPr>
            <w:r w:rsidRPr="007E088C">
              <w:rPr>
                <w:sz w:val="20"/>
                <w:szCs w:val="20"/>
                <w:lang w:val="fr-FR" w:eastAsia="fr-FR"/>
              </w:rPr>
              <w:t>4-factor</w:t>
            </w:r>
          </w:p>
        </w:tc>
        <w:tc>
          <w:tcPr>
            <w:tcW w:w="990" w:type="dxa"/>
            <w:tcBorders>
              <w:top w:val="nil"/>
              <w:left w:val="nil"/>
              <w:bottom w:val="nil"/>
              <w:right w:val="nil"/>
            </w:tcBorders>
            <w:shd w:val="clear" w:color="000000" w:fill="FFFFFF"/>
            <w:noWrap/>
            <w:vAlign w:val="bottom"/>
            <w:hideMark/>
          </w:tcPr>
          <w:p w14:paraId="64FB632E" w14:textId="77777777" w:rsidR="00EB566D" w:rsidRPr="007E088C" w:rsidRDefault="00EB566D" w:rsidP="00E33FEC">
            <w:pPr>
              <w:jc w:val="center"/>
              <w:rPr>
                <w:sz w:val="20"/>
                <w:szCs w:val="20"/>
                <w:lang w:val="fr-FR" w:eastAsia="fr-FR"/>
              </w:rPr>
            </w:pPr>
            <w:r w:rsidRPr="007E088C">
              <w:rPr>
                <w:sz w:val="20"/>
                <w:szCs w:val="20"/>
                <w:lang w:val="fr-FR" w:eastAsia="fr-FR"/>
              </w:rPr>
              <w:t>157.735*</w:t>
            </w:r>
          </w:p>
        </w:tc>
        <w:tc>
          <w:tcPr>
            <w:tcW w:w="440" w:type="dxa"/>
            <w:tcBorders>
              <w:top w:val="nil"/>
              <w:left w:val="nil"/>
              <w:bottom w:val="nil"/>
              <w:right w:val="nil"/>
            </w:tcBorders>
            <w:shd w:val="clear" w:color="000000" w:fill="FFFFFF"/>
            <w:noWrap/>
            <w:vAlign w:val="bottom"/>
            <w:hideMark/>
          </w:tcPr>
          <w:p w14:paraId="1B18C55D" w14:textId="77777777" w:rsidR="00EB566D" w:rsidRPr="007E088C" w:rsidRDefault="00EB566D" w:rsidP="00E33FEC">
            <w:pPr>
              <w:jc w:val="center"/>
              <w:rPr>
                <w:sz w:val="20"/>
                <w:szCs w:val="20"/>
                <w:lang w:val="fr-FR" w:eastAsia="fr-FR"/>
              </w:rPr>
            </w:pPr>
            <w:r w:rsidRPr="007E088C">
              <w:rPr>
                <w:sz w:val="20"/>
                <w:szCs w:val="20"/>
                <w:lang w:val="fr-FR" w:eastAsia="fr-FR"/>
              </w:rPr>
              <w:t>62</w:t>
            </w:r>
          </w:p>
        </w:tc>
        <w:tc>
          <w:tcPr>
            <w:tcW w:w="490" w:type="dxa"/>
            <w:tcBorders>
              <w:top w:val="nil"/>
              <w:left w:val="nil"/>
              <w:bottom w:val="nil"/>
              <w:right w:val="nil"/>
            </w:tcBorders>
            <w:shd w:val="clear" w:color="000000" w:fill="FFFFFF"/>
            <w:noWrap/>
            <w:vAlign w:val="bottom"/>
            <w:hideMark/>
          </w:tcPr>
          <w:p w14:paraId="2058389C" w14:textId="77777777" w:rsidR="00EB566D" w:rsidRPr="007E088C" w:rsidRDefault="00EB566D" w:rsidP="00E33FEC">
            <w:pPr>
              <w:jc w:val="center"/>
              <w:rPr>
                <w:sz w:val="20"/>
                <w:szCs w:val="20"/>
                <w:lang w:val="fr-FR" w:eastAsia="fr-FR"/>
              </w:rPr>
            </w:pPr>
            <w:r w:rsidRPr="007E088C">
              <w:rPr>
                <w:sz w:val="20"/>
                <w:szCs w:val="20"/>
                <w:lang w:val="fr-FR" w:eastAsia="fr-FR"/>
              </w:rPr>
              <w:t>.969</w:t>
            </w:r>
          </w:p>
        </w:tc>
        <w:tc>
          <w:tcPr>
            <w:tcW w:w="580" w:type="dxa"/>
            <w:tcBorders>
              <w:top w:val="nil"/>
              <w:left w:val="nil"/>
              <w:bottom w:val="nil"/>
              <w:right w:val="nil"/>
            </w:tcBorders>
            <w:shd w:val="clear" w:color="000000" w:fill="FFFFFF"/>
            <w:noWrap/>
            <w:vAlign w:val="bottom"/>
            <w:hideMark/>
          </w:tcPr>
          <w:p w14:paraId="73807882" w14:textId="77777777" w:rsidR="00EB566D" w:rsidRPr="007E088C" w:rsidRDefault="00EB566D" w:rsidP="00E33FEC">
            <w:pPr>
              <w:jc w:val="center"/>
              <w:rPr>
                <w:sz w:val="20"/>
                <w:szCs w:val="20"/>
                <w:lang w:val="fr-FR" w:eastAsia="fr-FR"/>
              </w:rPr>
            </w:pPr>
            <w:r w:rsidRPr="007E088C">
              <w:rPr>
                <w:sz w:val="20"/>
                <w:szCs w:val="20"/>
                <w:lang w:val="fr-FR" w:eastAsia="fr-FR"/>
              </w:rPr>
              <w:t>.940</w:t>
            </w:r>
          </w:p>
        </w:tc>
        <w:tc>
          <w:tcPr>
            <w:tcW w:w="830" w:type="dxa"/>
            <w:tcBorders>
              <w:top w:val="nil"/>
              <w:left w:val="nil"/>
              <w:bottom w:val="nil"/>
              <w:right w:val="nil"/>
            </w:tcBorders>
            <w:shd w:val="clear" w:color="000000" w:fill="FFFFFF"/>
            <w:noWrap/>
            <w:vAlign w:val="bottom"/>
            <w:hideMark/>
          </w:tcPr>
          <w:p w14:paraId="229C0A24" w14:textId="77777777" w:rsidR="00EB566D" w:rsidRPr="007E088C" w:rsidRDefault="00EB566D" w:rsidP="00E33FEC">
            <w:pPr>
              <w:jc w:val="center"/>
              <w:rPr>
                <w:sz w:val="20"/>
                <w:szCs w:val="20"/>
                <w:lang w:val="fr-FR" w:eastAsia="fr-FR"/>
              </w:rPr>
            </w:pPr>
            <w:r w:rsidRPr="007E088C">
              <w:rPr>
                <w:sz w:val="20"/>
                <w:szCs w:val="20"/>
                <w:lang w:val="fr-FR" w:eastAsia="fr-FR"/>
              </w:rPr>
              <w:t>.065</w:t>
            </w:r>
          </w:p>
        </w:tc>
        <w:tc>
          <w:tcPr>
            <w:tcW w:w="859" w:type="dxa"/>
            <w:tcBorders>
              <w:top w:val="nil"/>
              <w:left w:val="nil"/>
              <w:bottom w:val="nil"/>
              <w:right w:val="nil"/>
            </w:tcBorders>
            <w:shd w:val="clear" w:color="000000" w:fill="FFFFFF"/>
            <w:noWrap/>
            <w:vAlign w:val="center"/>
            <w:hideMark/>
          </w:tcPr>
          <w:p w14:paraId="573DC4BE" w14:textId="77777777" w:rsidR="00EB566D" w:rsidRPr="007E088C" w:rsidRDefault="00EB566D" w:rsidP="00E33FEC">
            <w:pPr>
              <w:jc w:val="center"/>
              <w:rPr>
                <w:sz w:val="20"/>
                <w:szCs w:val="20"/>
                <w:lang w:val="fr-FR" w:eastAsia="fr-FR"/>
              </w:rPr>
            </w:pPr>
            <w:r w:rsidRPr="007E088C">
              <w:rPr>
                <w:sz w:val="20"/>
                <w:szCs w:val="20"/>
                <w:lang w:val="fr-FR" w:eastAsia="fr-FR"/>
              </w:rPr>
              <w:t>.053</w:t>
            </w:r>
          </w:p>
        </w:tc>
        <w:tc>
          <w:tcPr>
            <w:tcW w:w="773" w:type="dxa"/>
            <w:tcBorders>
              <w:top w:val="nil"/>
              <w:left w:val="nil"/>
              <w:bottom w:val="nil"/>
              <w:right w:val="nil"/>
            </w:tcBorders>
            <w:shd w:val="clear" w:color="000000" w:fill="FFFFFF"/>
            <w:noWrap/>
            <w:vAlign w:val="center"/>
            <w:hideMark/>
          </w:tcPr>
          <w:p w14:paraId="77B199AB" w14:textId="77777777" w:rsidR="00EB566D" w:rsidRPr="007E088C" w:rsidRDefault="00EB566D" w:rsidP="00E33FEC">
            <w:pPr>
              <w:jc w:val="center"/>
              <w:rPr>
                <w:sz w:val="20"/>
                <w:szCs w:val="20"/>
                <w:lang w:val="fr-FR" w:eastAsia="fr-FR"/>
              </w:rPr>
            </w:pPr>
            <w:r w:rsidRPr="007E088C">
              <w:rPr>
                <w:sz w:val="20"/>
                <w:szCs w:val="20"/>
                <w:lang w:val="fr-FR" w:eastAsia="fr-FR"/>
              </w:rPr>
              <w:t>.078</w:t>
            </w:r>
          </w:p>
        </w:tc>
        <w:tc>
          <w:tcPr>
            <w:tcW w:w="696" w:type="dxa"/>
            <w:tcBorders>
              <w:top w:val="nil"/>
              <w:left w:val="nil"/>
              <w:bottom w:val="nil"/>
              <w:right w:val="nil"/>
            </w:tcBorders>
            <w:shd w:val="clear" w:color="000000" w:fill="FFFFFF"/>
            <w:noWrap/>
            <w:vAlign w:val="bottom"/>
            <w:hideMark/>
          </w:tcPr>
          <w:p w14:paraId="73611D7E" w14:textId="77777777" w:rsidR="00EB566D" w:rsidRPr="007E088C" w:rsidRDefault="00EB566D" w:rsidP="00E33FEC">
            <w:pPr>
              <w:jc w:val="center"/>
              <w:rPr>
                <w:sz w:val="20"/>
                <w:szCs w:val="20"/>
                <w:lang w:val="fr-FR" w:eastAsia="fr-FR"/>
              </w:rPr>
            </w:pPr>
            <w:r w:rsidRPr="007E088C">
              <w:rPr>
                <w:sz w:val="20"/>
                <w:szCs w:val="20"/>
                <w:lang w:val="fr-FR" w:eastAsia="fr-FR"/>
              </w:rPr>
              <w:t>.017</w:t>
            </w:r>
          </w:p>
        </w:tc>
        <w:tc>
          <w:tcPr>
            <w:tcW w:w="452" w:type="dxa"/>
            <w:tcBorders>
              <w:top w:val="nil"/>
              <w:left w:val="nil"/>
              <w:bottom w:val="nil"/>
              <w:right w:val="nil"/>
            </w:tcBorders>
            <w:shd w:val="clear" w:color="000000" w:fill="FFFFFF"/>
            <w:noWrap/>
            <w:vAlign w:val="bottom"/>
            <w:hideMark/>
          </w:tcPr>
          <w:p w14:paraId="6FB56C06"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94" w:type="dxa"/>
            <w:tcBorders>
              <w:top w:val="nil"/>
              <w:left w:val="nil"/>
              <w:bottom w:val="nil"/>
              <w:right w:val="nil"/>
            </w:tcBorders>
            <w:shd w:val="clear" w:color="000000" w:fill="FFFFFF"/>
            <w:noWrap/>
            <w:vAlign w:val="bottom"/>
            <w:hideMark/>
          </w:tcPr>
          <w:p w14:paraId="1DFE08C2"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340" w:type="dxa"/>
            <w:tcBorders>
              <w:top w:val="nil"/>
              <w:left w:val="nil"/>
              <w:bottom w:val="nil"/>
              <w:right w:val="nil"/>
            </w:tcBorders>
            <w:shd w:val="clear" w:color="000000" w:fill="FFFFFF"/>
            <w:noWrap/>
            <w:vAlign w:val="bottom"/>
            <w:hideMark/>
          </w:tcPr>
          <w:p w14:paraId="35A2C794"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40CF4F15"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6C19BC0E"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325066B7"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5181373F" w14:textId="77777777" w:rsidR="00EB566D" w:rsidRPr="007E088C" w:rsidRDefault="00EB566D" w:rsidP="00E33FEC">
            <w:pPr>
              <w:jc w:val="center"/>
              <w:rPr>
                <w:sz w:val="20"/>
                <w:szCs w:val="20"/>
                <w:lang w:val="fr-FR" w:eastAsia="fr-FR"/>
              </w:rPr>
            </w:pPr>
            <w:r w:rsidRPr="007E088C">
              <w:rPr>
                <w:sz w:val="20"/>
                <w:szCs w:val="20"/>
                <w:lang w:val="fr-FR" w:eastAsia="fr-FR"/>
              </w:rPr>
              <w:t>-</w:t>
            </w:r>
          </w:p>
        </w:tc>
      </w:tr>
      <w:tr w:rsidR="00EB566D" w:rsidRPr="007E088C" w14:paraId="7A49655D" w14:textId="77777777" w:rsidTr="009F24BF">
        <w:trPr>
          <w:trHeight w:val="107"/>
        </w:trPr>
        <w:tc>
          <w:tcPr>
            <w:tcW w:w="1134" w:type="dxa"/>
            <w:vMerge/>
            <w:tcBorders>
              <w:left w:val="nil"/>
              <w:right w:val="nil"/>
            </w:tcBorders>
            <w:shd w:val="clear" w:color="000000" w:fill="FFFFFF"/>
            <w:noWrap/>
            <w:vAlign w:val="bottom"/>
            <w:hideMark/>
          </w:tcPr>
          <w:p w14:paraId="3015CDAE" w14:textId="7D06584A"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noWrap/>
            <w:vAlign w:val="bottom"/>
            <w:hideMark/>
          </w:tcPr>
          <w:p w14:paraId="4F806287" w14:textId="19CA3364" w:rsidR="00EB566D" w:rsidRPr="007E088C" w:rsidRDefault="00EB566D" w:rsidP="00E33FEC">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0B50B87A" w14:textId="77777777" w:rsidR="00EB566D" w:rsidRPr="007E088C" w:rsidRDefault="00EB566D" w:rsidP="00E33FEC">
            <w:pPr>
              <w:jc w:val="center"/>
              <w:rPr>
                <w:sz w:val="20"/>
                <w:szCs w:val="20"/>
                <w:lang w:val="fr-FR" w:eastAsia="fr-FR"/>
              </w:rPr>
            </w:pPr>
            <w:r w:rsidRPr="007E088C">
              <w:rPr>
                <w:sz w:val="20"/>
                <w:szCs w:val="20"/>
                <w:lang w:val="fr-FR" w:eastAsia="fr-FR"/>
              </w:rPr>
              <w:t>1-5</w:t>
            </w:r>
          </w:p>
        </w:tc>
        <w:tc>
          <w:tcPr>
            <w:tcW w:w="2076" w:type="dxa"/>
            <w:tcBorders>
              <w:top w:val="nil"/>
              <w:left w:val="nil"/>
              <w:bottom w:val="nil"/>
              <w:right w:val="nil"/>
            </w:tcBorders>
            <w:shd w:val="clear" w:color="000000" w:fill="FFFFFF"/>
            <w:noWrap/>
            <w:vAlign w:val="bottom"/>
            <w:hideMark/>
          </w:tcPr>
          <w:p w14:paraId="32C1D539" w14:textId="77777777" w:rsidR="00EB566D" w:rsidRPr="007E088C" w:rsidRDefault="00EB566D" w:rsidP="00E33FEC">
            <w:pPr>
              <w:rPr>
                <w:sz w:val="20"/>
                <w:szCs w:val="20"/>
                <w:lang w:val="fr-FR" w:eastAsia="fr-FR"/>
              </w:rPr>
            </w:pPr>
            <w:r w:rsidRPr="007E088C">
              <w:rPr>
                <w:sz w:val="20"/>
                <w:szCs w:val="20"/>
                <w:lang w:val="fr-FR" w:eastAsia="fr-FR"/>
              </w:rPr>
              <w:t>5-factor</w:t>
            </w:r>
          </w:p>
        </w:tc>
        <w:tc>
          <w:tcPr>
            <w:tcW w:w="990" w:type="dxa"/>
            <w:tcBorders>
              <w:top w:val="nil"/>
              <w:left w:val="nil"/>
              <w:bottom w:val="nil"/>
              <w:right w:val="nil"/>
            </w:tcBorders>
            <w:shd w:val="clear" w:color="000000" w:fill="FFFFFF"/>
            <w:noWrap/>
            <w:vAlign w:val="bottom"/>
            <w:hideMark/>
          </w:tcPr>
          <w:p w14:paraId="511DA853" w14:textId="77777777" w:rsidR="00EB566D" w:rsidRPr="007E088C" w:rsidRDefault="00EB566D" w:rsidP="00E33FEC">
            <w:pPr>
              <w:jc w:val="center"/>
              <w:rPr>
                <w:sz w:val="20"/>
                <w:szCs w:val="20"/>
                <w:lang w:val="fr-FR" w:eastAsia="fr-FR"/>
              </w:rPr>
            </w:pPr>
            <w:r w:rsidRPr="007E088C">
              <w:rPr>
                <w:sz w:val="20"/>
                <w:szCs w:val="20"/>
                <w:lang w:val="fr-FR" w:eastAsia="fr-FR"/>
              </w:rPr>
              <w:t>134.227*</w:t>
            </w:r>
          </w:p>
        </w:tc>
        <w:tc>
          <w:tcPr>
            <w:tcW w:w="440" w:type="dxa"/>
            <w:tcBorders>
              <w:top w:val="nil"/>
              <w:left w:val="nil"/>
              <w:bottom w:val="nil"/>
              <w:right w:val="nil"/>
            </w:tcBorders>
            <w:shd w:val="clear" w:color="000000" w:fill="FFFFFF"/>
            <w:noWrap/>
            <w:vAlign w:val="bottom"/>
            <w:hideMark/>
          </w:tcPr>
          <w:p w14:paraId="79CF4FF7" w14:textId="77777777" w:rsidR="00EB566D" w:rsidRPr="007E088C" w:rsidRDefault="00EB566D" w:rsidP="00E33FEC">
            <w:pPr>
              <w:jc w:val="center"/>
              <w:rPr>
                <w:sz w:val="20"/>
                <w:szCs w:val="20"/>
                <w:lang w:val="fr-FR" w:eastAsia="fr-FR"/>
              </w:rPr>
            </w:pPr>
            <w:r w:rsidRPr="007E088C">
              <w:rPr>
                <w:sz w:val="20"/>
                <w:szCs w:val="20"/>
                <w:lang w:val="fr-FR" w:eastAsia="fr-FR"/>
              </w:rPr>
              <w:t>50</w:t>
            </w:r>
          </w:p>
        </w:tc>
        <w:tc>
          <w:tcPr>
            <w:tcW w:w="490" w:type="dxa"/>
            <w:tcBorders>
              <w:top w:val="nil"/>
              <w:left w:val="nil"/>
              <w:bottom w:val="nil"/>
              <w:right w:val="nil"/>
            </w:tcBorders>
            <w:shd w:val="clear" w:color="000000" w:fill="FFFFFF"/>
            <w:noWrap/>
            <w:vAlign w:val="bottom"/>
            <w:hideMark/>
          </w:tcPr>
          <w:p w14:paraId="213BB270" w14:textId="77777777" w:rsidR="00EB566D" w:rsidRPr="007E088C" w:rsidRDefault="00EB566D" w:rsidP="00E33FEC">
            <w:pPr>
              <w:jc w:val="center"/>
              <w:rPr>
                <w:sz w:val="20"/>
                <w:szCs w:val="20"/>
                <w:lang w:val="fr-FR" w:eastAsia="fr-FR"/>
              </w:rPr>
            </w:pPr>
            <w:r w:rsidRPr="007E088C">
              <w:rPr>
                <w:sz w:val="20"/>
                <w:szCs w:val="20"/>
                <w:lang w:val="fr-FR" w:eastAsia="fr-FR"/>
              </w:rPr>
              <w:t>.973</w:t>
            </w:r>
          </w:p>
        </w:tc>
        <w:tc>
          <w:tcPr>
            <w:tcW w:w="580" w:type="dxa"/>
            <w:tcBorders>
              <w:top w:val="nil"/>
              <w:left w:val="nil"/>
              <w:bottom w:val="nil"/>
              <w:right w:val="nil"/>
            </w:tcBorders>
            <w:shd w:val="clear" w:color="000000" w:fill="FFFFFF"/>
            <w:noWrap/>
            <w:vAlign w:val="bottom"/>
            <w:hideMark/>
          </w:tcPr>
          <w:p w14:paraId="0A394856" w14:textId="77777777" w:rsidR="00EB566D" w:rsidRPr="007E088C" w:rsidRDefault="00EB566D" w:rsidP="00E33FEC">
            <w:pPr>
              <w:jc w:val="center"/>
              <w:rPr>
                <w:sz w:val="20"/>
                <w:szCs w:val="20"/>
                <w:lang w:val="fr-FR" w:eastAsia="fr-FR"/>
              </w:rPr>
            </w:pPr>
            <w:r w:rsidRPr="007E088C">
              <w:rPr>
                <w:sz w:val="20"/>
                <w:szCs w:val="20"/>
                <w:lang w:val="fr-FR" w:eastAsia="fr-FR"/>
              </w:rPr>
              <w:t>.934</w:t>
            </w:r>
          </w:p>
        </w:tc>
        <w:tc>
          <w:tcPr>
            <w:tcW w:w="830" w:type="dxa"/>
            <w:tcBorders>
              <w:top w:val="nil"/>
              <w:left w:val="nil"/>
              <w:bottom w:val="nil"/>
              <w:right w:val="nil"/>
            </w:tcBorders>
            <w:shd w:val="clear" w:color="000000" w:fill="FFFFFF"/>
            <w:noWrap/>
            <w:vAlign w:val="bottom"/>
            <w:hideMark/>
          </w:tcPr>
          <w:p w14:paraId="5298AFF5" w14:textId="77777777" w:rsidR="00EB566D" w:rsidRPr="007E088C" w:rsidRDefault="00EB566D" w:rsidP="00E33FEC">
            <w:pPr>
              <w:jc w:val="center"/>
              <w:rPr>
                <w:sz w:val="20"/>
                <w:szCs w:val="20"/>
                <w:lang w:val="fr-FR" w:eastAsia="fr-FR"/>
              </w:rPr>
            </w:pPr>
            <w:r w:rsidRPr="007E088C">
              <w:rPr>
                <w:sz w:val="20"/>
                <w:szCs w:val="20"/>
                <w:lang w:val="fr-FR" w:eastAsia="fr-FR"/>
              </w:rPr>
              <w:t>.068</w:t>
            </w:r>
          </w:p>
        </w:tc>
        <w:tc>
          <w:tcPr>
            <w:tcW w:w="859" w:type="dxa"/>
            <w:tcBorders>
              <w:top w:val="nil"/>
              <w:left w:val="nil"/>
              <w:bottom w:val="nil"/>
              <w:right w:val="nil"/>
            </w:tcBorders>
            <w:shd w:val="clear" w:color="000000" w:fill="FFFFFF"/>
            <w:noWrap/>
            <w:vAlign w:val="center"/>
            <w:hideMark/>
          </w:tcPr>
          <w:p w14:paraId="46A323FE" w14:textId="77777777" w:rsidR="00EB566D" w:rsidRPr="007E088C" w:rsidRDefault="00EB566D" w:rsidP="00E33FEC">
            <w:pPr>
              <w:jc w:val="center"/>
              <w:rPr>
                <w:sz w:val="20"/>
                <w:szCs w:val="20"/>
                <w:lang w:val="fr-FR" w:eastAsia="fr-FR"/>
              </w:rPr>
            </w:pPr>
            <w:r w:rsidRPr="007E088C">
              <w:rPr>
                <w:sz w:val="20"/>
                <w:szCs w:val="20"/>
                <w:lang w:val="fr-FR" w:eastAsia="fr-FR"/>
              </w:rPr>
              <w:t>.054</w:t>
            </w:r>
          </w:p>
        </w:tc>
        <w:tc>
          <w:tcPr>
            <w:tcW w:w="773" w:type="dxa"/>
            <w:tcBorders>
              <w:top w:val="nil"/>
              <w:left w:val="nil"/>
              <w:bottom w:val="nil"/>
              <w:right w:val="nil"/>
            </w:tcBorders>
            <w:shd w:val="clear" w:color="000000" w:fill="FFFFFF"/>
            <w:noWrap/>
            <w:vAlign w:val="center"/>
            <w:hideMark/>
          </w:tcPr>
          <w:p w14:paraId="7BA8A6E1" w14:textId="77777777" w:rsidR="00EB566D" w:rsidRPr="007E088C" w:rsidRDefault="00EB566D" w:rsidP="00E33FEC">
            <w:pPr>
              <w:jc w:val="center"/>
              <w:rPr>
                <w:sz w:val="20"/>
                <w:szCs w:val="20"/>
                <w:lang w:val="fr-FR" w:eastAsia="fr-FR"/>
              </w:rPr>
            </w:pPr>
            <w:r w:rsidRPr="007E088C">
              <w:rPr>
                <w:sz w:val="20"/>
                <w:szCs w:val="20"/>
                <w:lang w:val="fr-FR" w:eastAsia="fr-FR"/>
              </w:rPr>
              <w:t>.082</w:t>
            </w:r>
          </w:p>
        </w:tc>
        <w:tc>
          <w:tcPr>
            <w:tcW w:w="696" w:type="dxa"/>
            <w:tcBorders>
              <w:top w:val="nil"/>
              <w:left w:val="nil"/>
              <w:bottom w:val="nil"/>
              <w:right w:val="nil"/>
            </w:tcBorders>
            <w:shd w:val="clear" w:color="000000" w:fill="FFFFFF"/>
            <w:noWrap/>
            <w:vAlign w:val="bottom"/>
            <w:hideMark/>
          </w:tcPr>
          <w:p w14:paraId="1016FD41" w14:textId="77777777" w:rsidR="00EB566D" w:rsidRPr="007E088C" w:rsidRDefault="00EB566D" w:rsidP="00E33FEC">
            <w:pPr>
              <w:jc w:val="center"/>
              <w:rPr>
                <w:sz w:val="20"/>
                <w:szCs w:val="20"/>
                <w:lang w:val="fr-FR" w:eastAsia="fr-FR"/>
              </w:rPr>
            </w:pPr>
            <w:r w:rsidRPr="007E088C">
              <w:rPr>
                <w:sz w:val="20"/>
                <w:szCs w:val="20"/>
                <w:lang w:val="fr-FR" w:eastAsia="fr-FR"/>
              </w:rPr>
              <w:t>.015</w:t>
            </w:r>
          </w:p>
        </w:tc>
        <w:tc>
          <w:tcPr>
            <w:tcW w:w="452" w:type="dxa"/>
            <w:tcBorders>
              <w:top w:val="nil"/>
              <w:left w:val="nil"/>
              <w:bottom w:val="nil"/>
              <w:right w:val="nil"/>
            </w:tcBorders>
            <w:shd w:val="clear" w:color="000000" w:fill="FFFFFF"/>
            <w:noWrap/>
            <w:vAlign w:val="bottom"/>
            <w:hideMark/>
          </w:tcPr>
          <w:p w14:paraId="5CFE4F4C"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94" w:type="dxa"/>
            <w:tcBorders>
              <w:top w:val="nil"/>
              <w:left w:val="nil"/>
              <w:bottom w:val="nil"/>
              <w:right w:val="nil"/>
            </w:tcBorders>
            <w:shd w:val="clear" w:color="000000" w:fill="FFFFFF"/>
            <w:noWrap/>
            <w:vAlign w:val="bottom"/>
            <w:hideMark/>
          </w:tcPr>
          <w:p w14:paraId="233508A7"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340" w:type="dxa"/>
            <w:tcBorders>
              <w:top w:val="nil"/>
              <w:left w:val="nil"/>
              <w:bottom w:val="nil"/>
              <w:right w:val="nil"/>
            </w:tcBorders>
            <w:shd w:val="clear" w:color="000000" w:fill="FFFFFF"/>
            <w:noWrap/>
            <w:vAlign w:val="bottom"/>
            <w:hideMark/>
          </w:tcPr>
          <w:p w14:paraId="4499B3AD"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578ED8DA"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E21F758"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81A9DC6"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50236E40" w14:textId="77777777" w:rsidR="00EB566D" w:rsidRPr="007E088C" w:rsidRDefault="00EB566D" w:rsidP="00E33FEC">
            <w:pPr>
              <w:jc w:val="center"/>
              <w:rPr>
                <w:sz w:val="20"/>
                <w:szCs w:val="20"/>
                <w:lang w:val="fr-FR" w:eastAsia="fr-FR"/>
              </w:rPr>
            </w:pPr>
            <w:r w:rsidRPr="007E088C">
              <w:rPr>
                <w:sz w:val="20"/>
                <w:szCs w:val="20"/>
                <w:lang w:val="fr-FR" w:eastAsia="fr-FR"/>
              </w:rPr>
              <w:t>-</w:t>
            </w:r>
          </w:p>
        </w:tc>
      </w:tr>
      <w:tr w:rsidR="00EB566D" w:rsidRPr="007E088C" w14:paraId="11CBF3CA" w14:textId="77777777" w:rsidTr="009F24BF">
        <w:trPr>
          <w:trHeight w:val="168"/>
        </w:trPr>
        <w:tc>
          <w:tcPr>
            <w:tcW w:w="1134" w:type="dxa"/>
            <w:vMerge/>
            <w:tcBorders>
              <w:left w:val="nil"/>
              <w:right w:val="nil"/>
            </w:tcBorders>
            <w:shd w:val="clear" w:color="000000" w:fill="FFFFFF"/>
            <w:noWrap/>
            <w:vAlign w:val="bottom"/>
            <w:hideMark/>
          </w:tcPr>
          <w:p w14:paraId="6CC29200" w14:textId="13B93417" w:rsidR="00EB566D" w:rsidRPr="007E088C" w:rsidRDefault="00EB566D" w:rsidP="00E33FEC">
            <w:pPr>
              <w:rPr>
                <w:sz w:val="20"/>
                <w:szCs w:val="20"/>
                <w:lang w:val="fr-FR" w:eastAsia="fr-FR"/>
              </w:rPr>
            </w:pPr>
          </w:p>
        </w:tc>
        <w:tc>
          <w:tcPr>
            <w:tcW w:w="993" w:type="dxa"/>
            <w:vMerge/>
            <w:tcBorders>
              <w:left w:val="nil"/>
              <w:bottom w:val="nil"/>
              <w:right w:val="nil"/>
            </w:tcBorders>
            <w:shd w:val="clear" w:color="000000" w:fill="FFFFFF"/>
            <w:noWrap/>
            <w:vAlign w:val="bottom"/>
            <w:hideMark/>
          </w:tcPr>
          <w:p w14:paraId="7F67F585" w14:textId="7475C262" w:rsidR="00EB566D" w:rsidRPr="007E088C" w:rsidRDefault="00EB566D" w:rsidP="00E33FEC">
            <w:pPr>
              <w:rPr>
                <w:sz w:val="20"/>
                <w:szCs w:val="20"/>
                <w:lang w:val="fr-FR" w:eastAsia="fr-FR"/>
              </w:rPr>
            </w:pPr>
          </w:p>
        </w:tc>
        <w:tc>
          <w:tcPr>
            <w:tcW w:w="900" w:type="dxa"/>
            <w:tcBorders>
              <w:top w:val="nil"/>
              <w:left w:val="nil"/>
              <w:bottom w:val="nil"/>
              <w:right w:val="nil"/>
            </w:tcBorders>
            <w:shd w:val="clear" w:color="000000" w:fill="FFFFFF"/>
            <w:noWrap/>
            <w:vAlign w:val="bottom"/>
            <w:hideMark/>
          </w:tcPr>
          <w:p w14:paraId="5242E255" w14:textId="77777777" w:rsidR="00EB566D" w:rsidRPr="007E088C" w:rsidRDefault="00EB566D" w:rsidP="00E33FEC">
            <w:pPr>
              <w:jc w:val="center"/>
              <w:rPr>
                <w:sz w:val="20"/>
                <w:szCs w:val="20"/>
                <w:lang w:val="fr-FR" w:eastAsia="fr-FR"/>
              </w:rPr>
            </w:pPr>
            <w:r w:rsidRPr="007E088C">
              <w:rPr>
                <w:sz w:val="20"/>
                <w:szCs w:val="20"/>
                <w:lang w:val="fr-FR" w:eastAsia="fr-FR"/>
              </w:rPr>
              <w:t>1-6</w:t>
            </w:r>
          </w:p>
        </w:tc>
        <w:tc>
          <w:tcPr>
            <w:tcW w:w="2076" w:type="dxa"/>
            <w:tcBorders>
              <w:top w:val="nil"/>
              <w:left w:val="nil"/>
              <w:bottom w:val="nil"/>
              <w:right w:val="nil"/>
            </w:tcBorders>
            <w:shd w:val="clear" w:color="000000" w:fill="FFFFFF"/>
            <w:noWrap/>
            <w:vAlign w:val="bottom"/>
            <w:hideMark/>
          </w:tcPr>
          <w:p w14:paraId="6AF1A9D2" w14:textId="77777777" w:rsidR="00EB566D" w:rsidRPr="007E088C" w:rsidRDefault="00EB566D" w:rsidP="00E33FEC">
            <w:pPr>
              <w:rPr>
                <w:sz w:val="20"/>
                <w:szCs w:val="20"/>
                <w:lang w:val="fr-FR" w:eastAsia="fr-FR"/>
              </w:rPr>
            </w:pPr>
            <w:r w:rsidRPr="007E088C">
              <w:rPr>
                <w:sz w:val="20"/>
                <w:szCs w:val="20"/>
                <w:lang w:val="fr-FR" w:eastAsia="fr-FR"/>
              </w:rPr>
              <w:t>6-factor</w:t>
            </w:r>
          </w:p>
        </w:tc>
        <w:tc>
          <w:tcPr>
            <w:tcW w:w="990" w:type="dxa"/>
            <w:tcBorders>
              <w:top w:val="nil"/>
              <w:left w:val="nil"/>
              <w:bottom w:val="nil"/>
              <w:right w:val="nil"/>
            </w:tcBorders>
            <w:shd w:val="clear" w:color="000000" w:fill="FFFFFF"/>
            <w:noWrap/>
            <w:vAlign w:val="bottom"/>
            <w:hideMark/>
          </w:tcPr>
          <w:p w14:paraId="540CE06A" w14:textId="77777777" w:rsidR="00EB566D" w:rsidRPr="007E088C" w:rsidRDefault="00EB566D" w:rsidP="00E33FEC">
            <w:pPr>
              <w:jc w:val="center"/>
              <w:rPr>
                <w:sz w:val="20"/>
                <w:szCs w:val="20"/>
                <w:lang w:val="fr-FR" w:eastAsia="fr-FR"/>
              </w:rPr>
            </w:pPr>
            <w:r w:rsidRPr="007E088C">
              <w:rPr>
                <w:sz w:val="20"/>
                <w:szCs w:val="20"/>
                <w:lang w:val="fr-FR" w:eastAsia="fr-FR"/>
              </w:rPr>
              <w:t>NA</w:t>
            </w:r>
          </w:p>
        </w:tc>
        <w:tc>
          <w:tcPr>
            <w:tcW w:w="440" w:type="dxa"/>
            <w:tcBorders>
              <w:top w:val="nil"/>
              <w:left w:val="nil"/>
              <w:bottom w:val="nil"/>
              <w:right w:val="nil"/>
            </w:tcBorders>
            <w:shd w:val="clear" w:color="000000" w:fill="FFFFFF"/>
            <w:noWrap/>
            <w:vAlign w:val="bottom"/>
            <w:hideMark/>
          </w:tcPr>
          <w:p w14:paraId="0D0A178E" w14:textId="77777777" w:rsidR="00EB566D" w:rsidRPr="007E088C" w:rsidRDefault="00EB566D" w:rsidP="00E33FEC">
            <w:pPr>
              <w:jc w:val="center"/>
              <w:rPr>
                <w:sz w:val="20"/>
                <w:szCs w:val="20"/>
                <w:lang w:val="fr-FR" w:eastAsia="fr-FR"/>
              </w:rPr>
            </w:pPr>
            <w:r w:rsidRPr="007E088C">
              <w:rPr>
                <w:sz w:val="20"/>
                <w:szCs w:val="20"/>
                <w:lang w:val="fr-FR" w:eastAsia="fr-FR"/>
              </w:rPr>
              <w:t>NA</w:t>
            </w:r>
          </w:p>
        </w:tc>
        <w:tc>
          <w:tcPr>
            <w:tcW w:w="490" w:type="dxa"/>
            <w:tcBorders>
              <w:top w:val="nil"/>
              <w:left w:val="nil"/>
              <w:bottom w:val="nil"/>
              <w:right w:val="nil"/>
            </w:tcBorders>
            <w:shd w:val="clear" w:color="000000" w:fill="FFFFFF"/>
            <w:noWrap/>
            <w:vAlign w:val="bottom"/>
            <w:hideMark/>
          </w:tcPr>
          <w:p w14:paraId="57365C48" w14:textId="77777777" w:rsidR="00EB566D" w:rsidRPr="007E088C" w:rsidRDefault="00EB566D" w:rsidP="00E33FEC">
            <w:pPr>
              <w:jc w:val="center"/>
              <w:rPr>
                <w:sz w:val="20"/>
                <w:szCs w:val="20"/>
                <w:lang w:val="fr-FR" w:eastAsia="fr-FR"/>
              </w:rPr>
            </w:pPr>
            <w:r w:rsidRPr="007E088C">
              <w:rPr>
                <w:sz w:val="20"/>
                <w:szCs w:val="20"/>
                <w:lang w:val="fr-FR" w:eastAsia="fr-FR"/>
              </w:rPr>
              <w:t>NA</w:t>
            </w:r>
          </w:p>
        </w:tc>
        <w:tc>
          <w:tcPr>
            <w:tcW w:w="580" w:type="dxa"/>
            <w:tcBorders>
              <w:top w:val="nil"/>
              <w:left w:val="nil"/>
              <w:bottom w:val="nil"/>
              <w:right w:val="nil"/>
            </w:tcBorders>
            <w:shd w:val="clear" w:color="000000" w:fill="FFFFFF"/>
            <w:noWrap/>
            <w:vAlign w:val="bottom"/>
            <w:hideMark/>
          </w:tcPr>
          <w:p w14:paraId="5B7F0AC0" w14:textId="77777777" w:rsidR="00EB566D" w:rsidRPr="007E088C" w:rsidRDefault="00EB566D" w:rsidP="00E33FEC">
            <w:pPr>
              <w:jc w:val="center"/>
              <w:rPr>
                <w:sz w:val="20"/>
                <w:szCs w:val="20"/>
                <w:lang w:val="fr-FR" w:eastAsia="fr-FR"/>
              </w:rPr>
            </w:pPr>
            <w:r w:rsidRPr="007E088C">
              <w:rPr>
                <w:sz w:val="20"/>
                <w:szCs w:val="20"/>
                <w:lang w:val="fr-FR" w:eastAsia="fr-FR"/>
              </w:rPr>
              <w:t>NA</w:t>
            </w:r>
          </w:p>
        </w:tc>
        <w:tc>
          <w:tcPr>
            <w:tcW w:w="830" w:type="dxa"/>
            <w:tcBorders>
              <w:top w:val="nil"/>
              <w:left w:val="nil"/>
              <w:bottom w:val="nil"/>
              <w:right w:val="nil"/>
            </w:tcBorders>
            <w:shd w:val="clear" w:color="000000" w:fill="FFFFFF"/>
            <w:noWrap/>
            <w:vAlign w:val="bottom"/>
            <w:hideMark/>
          </w:tcPr>
          <w:p w14:paraId="33CC445D" w14:textId="77777777" w:rsidR="00EB566D" w:rsidRPr="007E088C" w:rsidRDefault="00EB566D" w:rsidP="00E33FEC">
            <w:pPr>
              <w:jc w:val="center"/>
              <w:rPr>
                <w:sz w:val="20"/>
                <w:szCs w:val="20"/>
                <w:lang w:val="fr-FR" w:eastAsia="fr-FR"/>
              </w:rPr>
            </w:pPr>
            <w:r w:rsidRPr="007E088C">
              <w:rPr>
                <w:sz w:val="20"/>
                <w:szCs w:val="20"/>
                <w:lang w:val="fr-FR" w:eastAsia="fr-FR"/>
              </w:rPr>
              <w:t>NA</w:t>
            </w:r>
          </w:p>
        </w:tc>
        <w:tc>
          <w:tcPr>
            <w:tcW w:w="859" w:type="dxa"/>
            <w:tcBorders>
              <w:top w:val="nil"/>
              <w:left w:val="nil"/>
              <w:bottom w:val="nil"/>
              <w:right w:val="nil"/>
            </w:tcBorders>
            <w:shd w:val="clear" w:color="000000" w:fill="FFFFFF"/>
            <w:noWrap/>
            <w:vAlign w:val="bottom"/>
            <w:hideMark/>
          </w:tcPr>
          <w:p w14:paraId="3E676ABE" w14:textId="77777777" w:rsidR="00EB566D" w:rsidRPr="007E088C" w:rsidRDefault="00EB566D" w:rsidP="00E33FEC">
            <w:pPr>
              <w:jc w:val="center"/>
              <w:rPr>
                <w:sz w:val="20"/>
                <w:szCs w:val="20"/>
                <w:lang w:val="fr-FR" w:eastAsia="fr-FR"/>
              </w:rPr>
            </w:pPr>
            <w:r w:rsidRPr="007E088C">
              <w:rPr>
                <w:sz w:val="20"/>
                <w:szCs w:val="20"/>
                <w:lang w:val="fr-FR" w:eastAsia="fr-FR"/>
              </w:rPr>
              <w:t>NA</w:t>
            </w:r>
          </w:p>
        </w:tc>
        <w:tc>
          <w:tcPr>
            <w:tcW w:w="773" w:type="dxa"/>
            <w:tcBorders>
              <w:top w:val="nil"/>
              <w:left w:val="nil"/>
              <w:bottom w:val="nil"/>
              <w:right w:val="nil"/>
            </w:tcBorders>
            <w:shd w:val="clear" w:color="000000" w:fill="FFFFFF"/>
            <w:noWrap/>
            <w:vAlign w:val="bottom"/>
            <w:hideMark/>
          </w:tcPr>
          <w:p w14:paraId="2076D564" w14:textId="77777777" w:rsidR="00EB566D" w:rsidRPr="007E088C" w:rsidRDefault="00EB566D" w:rsidP="00E33FEC">
            <w:pPr>
              <w:jc w:val="center"/>
              <w:rPr>
                <w:sz w:val="20"/>
                <w:szCs w:val="20"/>
                <w:lang w:val="fr-FR" w:eastAsia="fr-FR"/>
              </w:rPr>
            </w:pPr>
            <w:r w:rsidRPr="007E088C">
              <w:rPr>
                <w:sz w:val="20"/>
                <w:szCs w:val="20"/>
                <w:lang w:val="fr-FR" w:eastAsia="fr-FR"/>
              </w:rPr>
              <w:t>NA</w:t>
            </w:r>
          </w:p>
        </w:tc>
        <w:tc>
          <w:tcPr>
            <w:tcW w:w="696" w:type="dxa"/>
            <w:tcBorders>
              <w:top w:val="nil"/>
              <w:left w:val="nil"/>
              <w:bottom w:val="nil"/>
              <w:right w:val="nil"/>
            </w:tcBorders>
            <w:shd w:val="clear" w:color="000000" w:fill="FFFFFF"/>
            <w:noWrap/>
            <w:vAlign w:val="bottom"/>
            <w:hideMark/>
          </w:tcPr>
          <w:p w14:paraId="09E5130E" w14:textId="482140F9" w:rsidR="00EB566D" w:rsidRPr="007E088C" w:rsidRDefault="004824B5" w:rsidP="00E33FEC">
            <w:pPr>
              <w:jc w:val="center"/>
              <w:rPr>
                <w:sz w:val="20"/>
                <w:szCs w:val="20"/>
                <w:lang w:val="fr-FR" w:eastAsia="fr-FR"/>
              </w:rPr>
            </w:pPr>
            <w:r>
              <w:rPr>
                <w:sz w:val="20"/>
                <w:szCs w:val="20"/>
                <w:lang w:val="fr-FR" w:eastAsia="fr-FR"/>
              </w:rPr>
              <w:t>NA</w:t>
            </w:r>
            <w:r w:rsidR="00EB566D" w:rsidRPr="007E088C">
              <w:rPr>
                <w:sz w:val="20"/>
                <w:szCs w:val="20"/>
                <w:lang w:val="fr-FR" w:eastAsia="fr-FR"/>
              </w:rPr>
              <w:t> </w:t>
            </w:r>
          </w:p>
        </w:tc>
        <w:tc>
          <w:tcPr>
            <w:tcW w:w="452" w:type="dxa"/>
            <w:tcBorders>
              <w:top w:val="nil"/>
              <w:left w:val="nil"/>
              <w:bottom w:val="nil"/>
              <w:right w:val="nil"/>
            </w:tcBorders>
            <w:shd w:val="clear" w:color="000000" w:fill="FFFFFF"/>
            <w:noWrap/>
            <w:vAlign w:val="bottom"/>
            <w:hideMark/>
          </w:tcPr>
          <w:p w14:paraId="3418BCA1"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94" w:type="dxa"/>
            <w:tcBorders>
              <w:top w:val="nil"/>
              <w:left w:val="nil"/>
              <w:bottom w:val="nil"/>
              <w:right w:val="nil"/>
            </w:tcBorders>
            <w:shd w:val="clear" w:color="000000" w:fill="FFFFFF"/>
            <w:noWrap/>
            <w:vAlign w:val="bottom"/>
            <w:hideMark/>
          </w:tcPr>
          <w:p w14:paraId="34093D56"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340" w:type="dxa"/>
            <w:tcBorders>
              <w:top w:val="nil"/>
              <w:left w:val="nil"/>
              <w:bottom w:val="nil"/>
              <w:right w:val="nil"/>
            </w:tcBorders>
            <w:shd w:val="clear" w:color="000000" w:fill="FFFFFF"/>
            <w:noWrap/>
            <w:vAlign w:val="bottom"/>
            <w:hideMark/>
          </w:tcPr>
          <w:p w14:paraId="6182E5B4"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75B325F2"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74C3A2E8"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bottom w:val="nil"/>
              <w:right w:val="nil"/>
            </w:tcBorders>
            <w:shd w:val="clear" w:color="000000" w:fill="FFFFFF"/>
            <w:noWrap/>
            <w:vAlign w:val="bottom"/>
            <w:hideMark/>
          </w:tcPr>
          <w:p w14:paraId="104D9100"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952" w:type="dxa"/>
            <w:tcBorders>
              <w:top w:val="nil"/>
              <w:left w:val="nil"/>
              <w:bottom w:val="nil"/>
              <w:right w:val="nil"/>
            </w:tcBorders>
            <w:shd w:val="clear" w:color="000000" w:fill="FFFFFF"/>
            <w:noWrap/>
            <w:vAlign w:val="bottom"/>
            <w:hideMark/>
          </w:tcPr>
          <w:p w14:paraId="0AC06413" w14:textId="77777777" w:rsidR="00EB566D" w:rsidRPr="007E088C" w:rsidRDefault="00EB566D" w:rsidP="00E33FEC">
            <w:pPr>
              <w:jc w:val="center"/>
              <w:rPr>
                <w:sz w:val="20"/>
                <w:szCs w:val="20"/>
                <w:lang w:val="fr-FR" w:eastAsia="fr-FR"/>
              </w:rPr>
            </w:pPr>
            <w:r w:rsidRPr="007E088C">
              <w:rPr>
                <w:sz w:val="20"/>
                <w:szCs w:val="20"/>
                <w:lang w:val="fr-FR" w:eastAsia="fr-FR"/>
              </w:rPr>
              <w:t>-</w:t>
            </w:r>
          </w:p>
        </w:tc>
      </w:tr>
      <w:tr w:rsidR="00EB566D" w:rsidRPr="007E088C" w14:paraId="61001E3F" w14:textId="77777777" w:rsidTr="00C12F9B">
        <w:trPr>
          <w:trHeight w:val="120"/>
        </w:trPr>
        <w:tc>
          <w:tcPr>
            <w:tcW w:w="1134" w:type="dxa"/>
            <w:tcBorders>
              <w:top w:val="nil"/>
              <w:left w:val="nil"/>
              <w:right w:val="nil"/>
            </w:tcBorders>
            <w:shd w:val="clear" w:color="000000" w:fill="FFFFFF"/>
          </w:tcPr>
          <w:p w14:paraId="20CB6740" w14:textId="77777777" w:rsidR="00EB566D" w:rsidRPr="007E088C" w:rsidRDefault="00EB566D" w:rsidP="00EB566D">
            <w:pPr>
              <w:rPr>
                <w:sz w:val="20"/>
                <w:szCs w:val="20"/>
                <w:lang w:val="fr-FR" w:eastAsia="fr-FR"/>
              </w:rPr>
            </w:pPr>
          </w:p>
        </w:tc>
        <w:tc>
          <w:tcPr>
            <w:tcW w:w="993" w:type="dxa"/>
            <w:tcBorders>
              <w:top w:val="nil"/>
              <w:left w:val="nil"/>
              <w:right w:val="nil"/>
            </w:tcBorders>
            <w:shd w:val="clear" w:color="000000" w:fill="FFFFFF"/>
            <w:noWrap/>
          </w:tcPr>
          <w:p w14:paraId="3644B5A7" w14:textId="77777777" w:rsidR="00EB566D" w:rsidRPr="007E088C" w:rsidRDefault="00EB566D" w:rsidP="00EB566D">
            <w:pPr>
              <w:rPr>
                <w:sz w:val="20"/>
                <w:szCs w:val="20"/>
                <w:lang w:val="fr-FR" w:eastAsia="fr-FR"/>
              </w:rPr>
            </w:pPr>
          </w:p>
        </w:tc>
        <w:tc>
          <w:tcPr>
            <w:tcW w:w="900" w:type="dxa"/>
            <w:tcBorders>
              <w:top w:val="nil"/>
              <w:left w:val="nil"/>
              <w:right w:val="nil"/>
            </w:tcBorders>
            <w:shd w:val="clear" w:color="000000" w:fill="FFFFFF"/>
            <w:noWrap/>
            <w:vAlign w:val="center"/>
          </w:tcPr>
          <w:p w14:paraId="04F99260" w14:textId="77777777" w:rsidR="00EB566D" w:rsidRPr="007E088C" w:rsidRDefault="00EB566D" w:rsidP="00EB566D">
            <w:pPr>
              <w:jc w:val="center"/>
              <w:rPr>
                <w:sz w:val="20"/>
                <w:szCs w:val="20"/>
                <w:lang w:val="fr-FR" w:eastAsia="fr-FR"/>
              </w:rPr>
            </w:pPr>
          </w:p>
        </w:tc>
        <w:tc>
          <w:tcPr>
            <w:tcW w:w="2076" w:type="dxa"/>
            <w:tcBorders>
              <w:top w:val="nil"/>
              <w:left w:val="nil"/>
              <w:right w:val="nil"/>
            </w:tcBorders>
            <w:shd w:val="clear" w:color="000000" w:fill="FFFFFF"/>
            <w:noWrap/>
            <w:vAlign w:val="bottom"/>
          </w:tcPr>
          <w:p w14:paraId="75712405" w14:textId="77777777" w:rsidR="00EB566D" w:rsidRPr="007E088C" w:rsidRDefault="00EB566D" w:rsidP="00EB566D">
            <w:pPr>
              <w:rPr>
                <w:sz w:val="20"/>
                <w:szCs w:val="20"/>
                <w:lang w:val="fr-FR" w:eastAsia="fr-FR"/>
              </w:rPr>
            </w:pPr>
          </w:p>
        </w:tc>
        <w:tc>
          <w:tcPr>
            <w:tcW w:w="990" w:type="dxa"/>
            <w:tcBorders>
              <w:top w:val="nil"/>
              <w:left w:val="nil"/>
              <w:right w:val="nil"/>
            </w:tcBorders>
            <w:shd w:val="clear" w:color="000000" w:fill="FFFFFF"/>
            <w:noWrap/>
            <w:vAlign w:val="bottom"/>
          </w:tcPr>
          <w:p w14:paraId="107FC809" w14:textId="77777777" w:rsidR="00EB566D" w:rsidRPr="007E088C" w:rsidRDefault="00EB566D" w:rsidP="00E33FEC">
            <w:pPr>
              <w:jc w:val="center"/>
              <w:rPr>
                <w:sz w:val="20"/>
                <w:szCs w:val="20"/>
                <w:lang w:val="fr-FR" w:eastAsia="fr-FR"/>
              </w:rPr>
            </w:pPr>
          </w:p>
        </w:tc>
        <w:tc>
          <w:tcPr>
            <w:tcW w:w="440" w:type="dxa"/>
            <w:tcBorders>
              <w:top w:val="nil"/>
              <w:left w:val="nil"/>
              <w:right w:val="nil"/>
            </w:tcBorders>
            <w:shd w:val="clear" w:color="000000" w:fill="FFFFFF"/>
            <w:noWrap/>
            <w:vAlign w:val="bottom"/>
          </w:tcPr>
          <w:p w14:paraId="1129AA42" w14:textId="77777777" w:rsidR="00EB566D" w:rsidRPr="007E088C" w:rsidRDefault="00EB566D" w:rsidP="00E33FEC">
            <w:pPr>
              <w:jc w:val="center"/>
              <w:rPr>
                <w:sz w:val="20"/>
                <w:szCs w:val="20"/>
                <w:lang w:val="fr-FR" w:eastAsia="fr-FR"/>
              </w:rPr>
            </w:pPr>
          </w:p>
        </w:tc>
        <w:tc>
          <w:tcPr>
            <w:tcW w:w="490" w:type="dxa"/>
            <w:tcBorders>
              <w:top w:val="nil"/>
              <w:left w:val="nil"/>
              <w:right w:val="nil"/>
            </w:tcBorders>
            <w:shd w:val="clear" w:color="000000" w:fill="FFFFFF"/>
            <w:noWrap/>
            <w:vAlign w:val="bottom"/>
          </w:tcPr>
          <w:p w14:paraId="0675672B" w14:textId="77777777" w:rsidR="00EB566D" w:rsidRPr="007E088C" w:rsidRDefault="00EB566D" w:rsidP="00E33FEC">
            <w:pPr>
              <w:jc w:val="center"/>
              <w:rPr>
                <w:sz w:val="20"/>
                <w:szCs w:val="20"/>
                <w:lang w:val="fr-FR" w:eastAsia="fr-FR"/>
              </w:rPr>
            </w:pPr>
          </w:p>
        </w:tc>
        <w:tc>
          <w:tcPr>
            <w:tcW w:w="580" w:type="dxa"/>
            <w:tcBorders>
              <w:top w:val="nil"/>
              <w:left w:val="nil"/>
              <w:right w:val="nil"/>
            </w:tcBorders>
            <w:shd w:val="clear" w:color="000000" w:fill="FFFFFF"/>
            <w:noWrap/>
            <w:vAlign w:val="bottom"/>
          </w:tcPr>
          <w:p w14:paraId="61039125" w14:textId="77777777" w:rsidR="00EB566D" w:rsidRPr="007E088C" w:rsidRDefault="00EB566D" w:rsidP="00E33FEC">
            <w:pPr>
              <w:jc w:val="center"/>
              <w:rPr>
                <w:sz w:val="20"/>
                <w:szCs w:val="20"/>
                <w:lang w:val="fr-FR" w:eastAsia="fr-FR"/>
              </w:rPr>
            </w:pPr>
          </w:p>
        </w:tc>
        <w:tc>
          <w:tcPr>
            <w:tcW w:w="830" w:type="dxa"/>
            <w:tcBorders>
              <w:top w:val="nil"/>
              <w:left w:val="nil"/>
              <w:right w:val="nil"/>
            </w:tcBorders>
            <w:shd w:val="clear" w:color="000000" w:fill="FFFFFF"/>
            <w:noWrap/>
            <w:vAlign w:val="bottom"/>
          </w:tcPr>
          <w:p w14:paraId="60E41EF1" w14:textId="77777777" w:rsidR="00EB566D" w:rsidRPr="007E088C" w:rsidRDefault="00EB566D" w:rsidP="00E33FEC">
            <w:pPr>
              <w:jc w:val="center"/>
              <w:rPr>
                <w:sz w:val="20"/>
                <w:szCs w:val="20"/>
                <w:lang w:val="fr-FR" w:eastAsia="fr-FR"/>
              </w:rPr>
            </w:pPr>
          </w:p>
        </w:tc>
        <w:tc>
          <w:tcPr>
            <w:tcW w:w="859" w:type="dxa"/>
            <w:tcBorders>
              <w:top w:val="nil"/>
              <w:left w:val="nil"/>
              <w:right w:val="nil"/>
            </w:tcBorders>
            <w:shd w:val="clear" w:color="000000" w:fill="FFFFFF"/>
            <w:noWrap/>
            <w:vAlign w:val="bottom"/>
          </w:tcPr>
          <w:p w14:paraId="2A83EFF9" w14:textId="77777777" w:rsidR="00EB566D" w:rsidRPr="007E088C" w:rsidRDefault="00EB566D" w:rsidP="00E33FEC">
            <w:pPr>
              <w:jc w:val="center"/>
              <w:rPr>
                <w:sz w:val="20"/>
                <w:szCs w:val="20"/>
                <w:lang w:val="fr-FR" w:eastAsia="fr-FR"/>
              </w:rPr>
            </w:pPr>
          </w:p>
        </w:tc>
        <w:tc>
          <w:tcPr>
            <w:tcW w:w="773" w:type="dxa"/>
            <w:tcBorders>
              <w:top w:val="nil"/>
              <w:left w:val="nil"/>
              <w:right w:val="nil"/>
            </w:tcBorders>
            <w:shd w:val="clear" w:color="000000" w:fill="FFFFFF"/>
            <w:noWrap/>
            <w:vAlign w:val="bottom"/>
          </w:tcPr>
          <w:p w14:paraId="2299F6EE" w14:textId="77777777" w:rsidR="00EB566D" w:rsidRPr="007E088C" w:rsidRDefault="00EB566D" w:rsidP="00E33FEC">
            <w:pPr>
              <w:jc w:val="center"/>
              <w:rPr>
                <w:sz w:val="20"/>
                <w:szCs w:val="20"/>
                <w:lang w:val="fr-FR" w:eastAsia="fr-FR"/>
              </w:rPr>
            </w:pPr>
          </w:p>
        </w:tc>
        <w:tc>
          <w:tcPr>
            <w:tcW w:w="696" w:type="dxa"/>
            <w:tcBorders>
              <w:top w:val="nil"/>
              <w:left w:val="nil"/>
              <w:right w:val="nil"/>
            </w:tcBorders>
            <w:shd w:val="clear" w:color="000000" w:fill="FFFFFF"/>
            <w:noWrap/>
            <w:vAlign w:val="bottom"/>
          </w:tcPr>
          <w:p w14:paraId="07A2C947" w14:textId="77777777" w:rsidR="00EB566D" w:rsidRPr="007E088C" w:rsidRDefault="00EB566D" w:rsidP="00E33FEC">
            <w:pPr>
              <w:jc w:val="center"/>
              <w:rPr>
                <w:sz w:val="20"/>
                <w:szCs w:val="20"/>
                <w:lang w:val="fr-FR" w:eastAsia="fr-FR"/>
              </w:rPr>
            </w:pPr>
          </w:p>
        </w:tc>
        <w:tc>
          <w:tcPr>
            <w:tcW w:w="452" w:type="dxa"/>
            <w:tcBorders>
              <w:top w:val="nil"/>
              <w:left w:val="nil"/>
              <w:right w:val="nil"/>
            </w:tcBorders>
            <w:shd w:val="clear" w:color="000000" w:fill="FFFFFF"/>
            <w:noWrap/>
            <w:vAlign w:val="bottom"/>
          </w:tcPr>
          <w:p w14:paraId="0B1060D8" w14:textId="77777777" w:rsidR="00EB566D" w:rsidRPr="007E088C" w:rsidRDefault="00EB566D" w:rsidP="00E33FEC">
            <w:pPr>
              <w:jc w:val="center"/>
              <w:rPr>
                <w:sz w:val="20"/>
                <w:szCs w:val="20"/>
                <w:lang w:val="fr-FR" w:eastAsia="fr-FR"/>
              </w:rPr>
            </w:pPr>
          </w:p>
        </w:tc>
        <w:tc>
          <w:tcPr>
            <w:tcW w:w="694" w:type="dxa"/>
            <w:tcBorders>
              <w:top w:val="nil"/>
              <w:left w:val="nil"/>
              <w:right w:val="nil"/>
            </w:tcBorders>
            <w:shd w:val="clear" w:color="000000" w:fill="FFFFFF"/>
            <w:noWrap/>
            <w:vAlign w:val="bottom"/>
          </w:tcPr>
          <w:p w14:paraId="0E5FECDA" w14:textId="77777777" w:rsidR="00EB566D" w:rsidRPr="007E088C" w:rsidRDefault="00EB566D" w:rsidP="00E33FEC">
            <w:pPr>
              <w:jc w:val="center"/>
              <w:rPr>
                <w:sz w:val="20"/>
                <w:szCs w:val="20"/>
                <w:lang w:val="fr-FR" w:eastAsia="fr-FR"/>
              </w:rPr>
            </w:pPr>
          </w:p>
        </w:tc>
        <w:tc>
          <w:tcPr>
            <w:tcW w:w="340" w:type="dxa"/>
            <w:tcBorders>
              <w:top w:val="nil"/>
              <w:left w:val="nil"/>
              <w:right w:val="nil"/>
            </w:tcBorders>
            <w:shd w:val="clear" w:color="000000" w:fill="FFFFFF"/>
            <w:noWrap/>
            <w:vAlign w:val="bottom"/>
          </w:tcPr>
          <w:p w14:paraId="110E2B62" w14:textId="77777777" w:rsidR="00EB566D" w:rsidRPr="007E088C" w:rsidRDefault="00EB566D" w:rsidP="00E33FEC">
            <w:pPr>
              <w:jc w:val="center"/>
              <w:rPr>
                <w:sz w:val="20"/>
                <w:szCs w:val="20"/>
                <w:lang w:val="fr-FR" w:eastAsia="fr-FR"/>
              </w:rPr>
            </w:pPr>
          </w:p>
        </w:tc>
        <w:tc>
          <w:tcPr>
            <w:tcW w:w="603" w:type="dxa"/>
            <w:tcBorders>
              <w:top w:val="nil"/>
              <w:left w:val="nil"/>
              <w:right w:val="nil"/>
            </w:tcBorders>
            <w:shd w:val="clear" w:color="000000" w:fill="FFFFFF"/>
            <w:noWrap/>
            <w:vAlign w:val="bottom"/>
          </w:tcPr>
          <w:p w14:paraId="67A30D50" w14:textId="77777777" w:rsidR="00EB566D" w:rsidRPr="007E088C" w:rsidRDefault="00EB566D" w:rsidP="00E33FEC">
            <w:pPr>
              <w:jc w:val="center"/>
              <w:rPr>
                <w:sz w:val="20"/>
                <w:szCs w:val="20"/>
                <w:lang w:val="fr-FR" w:eastAsia="fr-FR"/>
              </w:rPr>
            </w:pPr>
          </w:p>
        </w:tc>
        <w:tc>
          <w:tcPr>
            <w:tcW w:w="603" w:type="dxa"/>
            <w:tcBorders>
              <w:top w:val="nil"/>
              <w:left w:val="nil"/>
              <w:right w:val="nil"/>
            </w:tcBorders>
            <w:shd w:val="clear" w:color="000000" w:fill="FFFFFF"/>
            <w:noWrap/>
            <w:vAlign w:val="bottom"/>
          </w:tcPr>
          <w:p w14:paraId="7542B789" w14:textId="77777777" w:rsidR="00EB566D" w:rsidRPr="007E088C" w:rsidRDefault="00EB566D" w:rsidP="00E33FEC">
            <w:pPr>
              <w:jc w:val="center"/>
              <w:rPr>
                <w:sz w:val="20"/>
                <w:szCs w:val="20"/>
                <w:lang w:val="fr-FR" w:eastAsia="fr-FR"/>
              </w:rPr>
            </w:pPr>
          </w:p>
        </w:tc>
        <w:tc>
          <w:tcPr>
            <w:tcW w:w="603" w:type="dxa"/>
            <w:tcBorders>
              <w:top w:val="nil"/>
              <w:left w:val="nil"/>
              <w:right w:val="nil"/>
            </w:tcBorders>
            <w:shd w:val="clear" w:color="000000" w:fill="FFFFFF"/>
            <w:noWrap/>
            <w:vAlign w:val="bottom"/>
          </w:tcPr>
          <w:p w14:paraId="1B87FE2E" w14:textId="77777777" w:rsidR="00EB566D" w:rsidRPr="007E088C" w:rsidRDefault="00EB566D" w:rsidP="00E33FEC">
            <w:pPr>
              <w:jc w:val="center"/>
              <w:rPr>
                <w:sz w:val="20"/>
                <w:szCs w:val="20"/>
                <w:lang w:val="fr-FR" w:eastAsia="fr-FR"/>
              </w:rPr>
            </w:pPr>
          </w:p>
        </w:tc>
        <w:tc>
          <w:tcPr>
            <w:tcW w:w="952" w:type="dxa"/>
            <w:tcBorders>
              <w:top w:val="nil"/>
              <w:left w:val="nil"/>
              <w:right w:val="nil"/>
            </w:tcBorders>
            <w:shd w:val="clear" w:color="000000" w:fill="FFFFFF"/>
            <w:noWrap/>
            <w:vAlign w:val="bottom"/>
          </w:tcPr>
          <w:p w14:paraId="4B2EE47B" w14:textId="77777777" w:rsidR="00EB566D" w:rsidRPr="007E088C" w:rsidRDefault="00EB566D" w:rsidP="00E33FEC">
            <w:pPr>
              <w:jc w:val="center"/>
              <w:rPr>
                <w:sz w:val="20"/>
                <w:szCs w:val="20"/>
                <w:lang w:val="fr-FR" w:eastAsia="fr-FR"/>
              </w:rPr>
            </w:pPr>
          </w:p>
        </w:tc>
      </w:tr>
      <w:tr w:rsidR="00EB566D" w:rsidRPr="007E088C" w14:paraId="0F7474FB" w14:textId="77777777" w:rsidTr="00C12F9B">
        <w:trPr>
          <w:trHeight w:val="300"/>
        </w:trPr>
        <w:tc>
          <w:tcPr>
            <w:tcW w:w="1134" w:type="dxa"/>
            <w:vMerge w:val="restart"/>
            <w:tcBorders>
              <w:left w:val="nil"/>
              <w:right w:val="nil"/>
            </w:tcBorders>
            <w:shd w:val="clear" w:color="000000" w:fill="FFFFFF"/>
            <w:hideMark/>
          </w:tcPr>
          <w:p w14:paraId="5CB332B9" w14:textId="72519AA3" w:rsidR="00EB566D" w:rsidRPr="007E088C" w:rsidRDefault="00FC7E57" w:rsidP="00FC7E57">
            <w:pPr>
              <w:rPr>
                <w:sz w:val="20"/>
                <w:szCs w:val="20"/>
                <w:lang w:val="fr-FR" w:eastAsia="fr-FR"/>
              </w:rPr>
            </w:pPr>
            <w:r w:rsidRPr="007E088C">
              <w:rPr>
                <w:sz w:val="20"/>
                <w:szCs w:val="20"/>
                <w:lang w:val="fr-FR" w:eastAsia="fr-FR"/>
              </w:rPr>
              <w:t xml:space="preserve">ESEM: MI </w:t>
            </w:r>
            <w:proofErr w:type="spellStart"/>
            <w:r w:rsidRPr="007E088C">
              <w:rPr>
                <w:sz w:val="20"/>
                <w:szCs w:val="20"/>
                <w:lang w:val="fr-FR" w:eastAsia="fr-FR"/>
              </w:rPr>
              <w:t>across</w:t>
            </w:r>
            <w:proofErr w:type="spellEnd"/>
            <w:r w:rsidRPr="007E088C">
              <w:rPr>
                <w:sz w:val="20"/>
                <w:szCs w:val="20"/>
                <w:lang w:val="fr-FR" w:eastAsia="fr-FR"/>
              </w:rPr>
              <w:t xml:space="preserve"> </w:t>
            </w:r>
            <w:proofErr w:type="spellStart"/>
            <w:r w:rsidRPr="007E088C">
              <w:rPr>
                <w:sz w:val="20"/>
                <w:szCs w:val="20"/>
                <w:lang w:val="fr-FR" w:eastAsia="fr-FR"/>
              </w:rPr>
              <w:t>gender</w:t>
            </w:r>
            <w:proofErr w:type="spellEnd"/>
          </w:p>
        </w:tc>
        <w:tc>
          <w:tcPr>
            <w:tcW w:w="993" w:type="dxa"/>
            <w:vMerge w:val="restart"/>
            <w:tcBorders>
              <w:top w:val="nil"/>
              <w:left w:val="nil"/>
              <w:right w:val="nil"/>
            </w:tcBorders>
            <w:shd w:val="clear" w:color="000000" w:fill="FFFFFF"/>
            <w:noWrap/>
            <w:hideMark/>
          </w:tcPr>
          <w:p w14:paraId="61ADCE5A" w14:textId="3205AF03" w:rsidR="00EB566D" w:rsidRPr="007E088C" w:rsidRDefault="00EB566D" w:rsidP="00EB566D">
            <w:pPr>
              <w:rPr>
                <w:sz w:val="20"/>
                <w:szCs w:val="20"/>
                <w:lang w:val="fr-FR" w:eastAsia="fr-FR"/>
              </w:rPr>
            </w:pPr>
            <w:r w:rsidRPr="007E088C">
              <w:rPr>
                <w:sz w:val="20"/>
                <w:szCs w:val="20"/>
                <w:lang w:val="fr-FR" w:eastAsia="fr-FR"/>
              </w:rPr>
              <w:t>Fir</w:t>
            </w:r>
            <w:r w:rsidR="00A83A07" w:rsidRPr="007E088C">
              <w:rPr>
                <w:sz w:val="20"/>
                <w:szCs w:val="20"/>
                <w:lang w:val="fr-FR" w:eastAsia="fr-FR"/>
              </w:rPr>
              <w:t>s</w:t>
            </w:r>
            <w:r w:rsidRPr="007E088C">
              <w:rPr>
                <w:sz w:val="20"/>
                <w:szCs w:val="20"/>
                <w:lang w:val="fr-FR" w:eastAsia="fr-FR"/>
              </w:rPr>
              <w:t>t split-</w:t>
            </w:r>
            <w:proofErr w:type="spellStart"/>
            <w:r w:rsidRPr="007E088C">
              <w:rPr>
                <w:sz w:val="20"/>
                <w:szCs w:val="20"/>
                <w:lang w:val="fr-FR" w:eastAsia="fr-FR"/>
              </w:rPr>
              <w:t>half</w:t>
            </w:r>
            <w:proofErr w:type="spellEnd"/>
          </w:p>
        </w:tc>
        <w:tc>
          <w:tcPr>
            <w:tcW w:w="900" w:type="dxa"/>
            <w:tcBorders>
              <w:top w:val="nil"/>
              <w:left w:val="nil"/>
              <w:right w:val="nil"/>
            </w:tcBorders>
            <w:shd w:val="clear" w:color="000000" w:fill="FFFFFF"/>
            <w:noWrap/>
            <w:vAlign w:val="center"/>
            <w:hideMark/>
          </w:tcPr>
          <w:p w14:paraId="63D24928" w14:textId="77777777" w:rsidR="00EB566D" w:rsidRPr="007E088C" w:rsidRDefault="00EB566D" w:rsidP="00EB566D">
            <w:pPr>
              <w:jc w:val="center"/>
              <w:rPr>
                <w:sz w:val="20"/>
                <w:szCs w:val="20"/>
                <w:lang w:val="fr-FR" w:eastAsia="fr-FR"/>
              </w:rPr>
            </w:pPr>
            <w:r w:rsidRPr="007E088C">
              <w:rPr>
                <w:sz w:val="20"/>
                <w:szCs w:val="20"/>
                <w:lang w:val="fr-FR" w:eastAsia="fr-FR"/>
              </w:rPr>
              <w:t>2-1</w:t>
            </w:r>
          </w:p>
        </w:tc>
        <w:tc>
          <w:tcPr>
            <w:tcW w:w="2076" w:type="dxa"/>
            <w:tcBorders>
              <w:top w:val="nil"/>
              <w:left w:val="nil"/>
              <w:right w:val="nil"/>
            </w:tcBorders>
            <w:shd w:val="clear" w:color="000000" w:fill="FFFFFF"/>
            <w:noWrap/>
            <w:vAlign w:val="bottom"/>
            <w:hideMark/>
          </w:tcPr>
          <w:p w14:paraId="154D640B" w14:textId="77777777" w:rsidR="00EB566D" w:rsidRPr="007E088C" w:rsidRDefault="00EB566D" w:rsidP="00EB566D">
            <w:pPr>
              <w:rPr>
                <w:sz w:val="20"/>
                <w:szCs w:val="20"/>
                <w:lang w:val="fr-FR" w:eastAsia="fr-FR"/>
              </w:rPr>
            </w:pPr>
            <w:r w:rsidRPr="007E088C">
              <w:rPr>
                <w:sz w:val="20"/>
                <w:szCs w:val="20"/>
                <w:lang w:val="fr-FR" w:eastAsia="fr-FR"/>
              </w:rPr>
              <w:t>Configural invariance</w:t>
            </w:r>
          </w:p>
        </w:tc>
        <w:tc>
          <w:tcPr>
            <w:tcW w:w="990" w:type="dxa"/>
            <w:tcBorders>
              <w:top w:val="nil"/>
              <w:left w:val="nil"/>
              <w:right w:val="nil"/>
            </w:tcBorders>
            <w:shd w:val="clear" w:color="000000" w:fill="FFFFFF"/>
            <w:noWrap/>
            <w:vAlign w:val="bottom"/>
            <w:hideMark/>
          </w:tcPr>
          <w:p w14:paraId="5503ABAC" w14:textId="77777777" w:rsidR="00EB566D" w:rsidRPr="007E088C" w:rsidRDefault="00EB566D" w:rsidP="00E33FEC">
            <w:pPr>
              <w:jc w:val="center"/>
              <w:rPr>
                <w:sz w:val="20"/>
                <w:szCs w:val="20"/>
                <w:lang w:val="fr-FR" w:eastAsia="fr-FR"/>
              </w:rPr>
            </w:pPr>
            <w:r w:rsidRPr="007E088C">
              <w:rPr>
                <w:sz w:val="20"/>
                <w:szCs w:val="20"/>
                <w:lang w:val="fr-FR" w:eastAsia="fr-FR"/>
              </w:rPr>
              <w:t>399.411*</w:t>
            </w:r>
          </w:p>
        </w:tc>
        <w:tc>
          <w:tcPr>
            <w:tcW w:w="440" w:type="dxa"/>
            <w:tcBorders>
              <w:top w:val="nil"/>
              <w:left w:val="nil"/>
              <w:right w:val="nil"/>
            </w:tcBorders>
            <w:shd w:val="clear" w:color="000000" w:fill="FFFFFF"/>
            <w:noWrap/>
            <w:vAlign w:val="bottom"/>
            <w:hideMark/>
          </w:tcPr>
          <w:p w14:paraId="08DDCFBD" w14:textId="77777777" w:rsidR="00EB566D" w:rsidRPr="007E088C" w:rsidRDefault="00EB566D" w:rsidP="00E33FEC">
            <w:pPr>
              <w:jc w:val="center"/>
              <w:rPr>
                <w:sz w:val="20"/>
                <w:szCs w:val="20"/>
                <w:lang w:val="fr-FR" w:eastAsia="fr-FR"/>
              </w:rPr>
            </w:pPr>
            <w:r w:rsidRPr="007E088C">
              <w:rPr>
                <w:sz w:val="20"/>
                <w:szCs w:val="20"/>
                <w:lang w:val="fr-FR" w:eastAsia="fr-FR"/>
              </w:rPr>
              <w:t>178</w:t>
            </w:r>
          </w:p>
        </w:tc>
        <w:tc>
          <w:tcPr>
            <w:tcW w:w="490" w:type="dxa"/>
            <w:tcBorders>
              <w:top w:val="nil"/>
              <w:left w:val="nil"/>
              <w:right w:val="nil"/>
            </w:tcBorders>
            <w:shd w:val="clear" w:color="000000" w:fill="FFFFFF"/>
            <w:noWrap/>
            <w:vAlign w:val="bottom"/>
            <w:hideMark/>
          </w:tcPr>
          <w:p w14:paraId="40772881" w14:textId="77777777" w:rsidR="00EB566D" w:rsidRPr="007E088C" w:rsidRDefault="00EB566D" w:rsidP="00E33FEC">
            <w:pPr>
              <w:jc w:val="center"/>
              <w:rPr>
                <w:sz w:val="20"/>
                <w:szCs w:val="20"/>
                <w:lang w:val="fr-FR" w:eastAsia="fr-FR"/>
              </w:rPr>
            </w:pPr>
            <w:r w:rsidRPr="007E088C">
              <w:rPr>
                <w:sz w:val="20"/>
                <w:szCs w:val="20"/>
                <w:lang w:val="fr-FR" w:eastAsia="fr-FR"/>
              </w:rPr>
              <w:t>.931</w:t>
            </w:r>
          </w:p>
        </w:tc>
        <w:tc>
          <w:tcPr>
            <w:tcW w:w="580" w:type="dxa"/>
            <w:tcBorders>
              <w:top w:val="nil"/>
              <w:left w:val="nil"/>
              <w:right w:val="nil"/>
            </w:tcBorders>
            <w:shd w:val="clear" w:color="000000" w:fill="FFFFFF"/>
            <w:noWrap/>
            <w:vAlign w:val="bottom"/>
            <w:hideMark/>
          </w:tcPr>
          <w:p w14:paraId="3659A219" w14:textId="77777777" w:rsidR="00EB566D" w:rsidRPr="007E088C" w:rsidRDefault="00EB566D" w:rsidP="00E33FEC">
            <w:pPr>
              <w:jc w:val="center"/>
              <w:rPr>
                <w:sz w:val="20"/>
                <w:szCs w:val="20"/>
                <w:lang w:val="fr-FR" w:eastAsia="fr-FR"/>
              </w:rPr>
            </w:pPr>
            <w:r w:rsidRPr="007E088C">
              <w:rPr>
                <w:sz w:val="20"/>
                <w:szCs w:val="20"/>
                <w:lang w:val="fr-FR" w:eastAsia="fr-FR"/>
              </w:rPr>
              <w:t>.907</w:t>
            </w:r>
          </w:p>
        </w:tc>
        <w:tc>
          <w:tcPr>
            <w:tcW w:w="830" w:type="dxa"/>
            <w:tcBorders>
              <w:top w:val="nil"/>
              <w:left w:val="nil"/>
              <w:right w:val="nil"/>
            </w:tcBorders>
            <w:shd w:val="clear" w:color="000000" w:fill="FFFFFF"/>
            <w:noWrap/>
            <w:vAlign w:val="bottom"/>
            <w:hideMark/>
          </w:tcPr>
          <w:p w14:paraId="27AC6CA1" w14:textId="77777777" w:rsidR="00EB566D" w:rsidRPr="007E088C" w:rsidRDefault="00EB566D" w:rsidP="00E33FEC">
            <w:pPr>
              <w:jc w:val="center"/>
              <w:rPr>
                <w:sz w:val="20"/>
                <w:szCs w:val="20"/>
                <w:lang w:val="fr-FR" w:eastAsia="fr-FR"/>
              </w:rPr>
            </w:pPr>
            <w:r w:rsidRPr="007E088C">
              <w:rPr>
                <w:sz w:val="20"/>
                <w:szCs w:val="20"/>
                <w:lang w:val="fr-FR" w:eastAsia="fr-FR"/>
              </w:rPr>
              <w:t>.083</w:t>
            </w:r>
          </w:p>
        </w:tc>
        <w:tc>
          <w:tcPr>
            <w:tcW w:w="859" w:type="dxa"/>
            <w:tcBorders>
              <w:top w:val="nil"/>
              <w:left w:val="nil"/>
              <w:right w:val="nil"/>
            </w:tcBorders>
            <w:shd w:val="clear" w:color="000000" w:fill="FFFFFF"/>
            <w:noWrap/>
            <w:vAlign w:val="bottom"/>
            <w:hideMark/>
          </w:tcPr>
          <w:p w14:paraId="1CD02446" w14:textId="77777777" w:rsidR="00EB566D" w:rsidRPr="007E088C" w:rsidRDefault="00EB566D" w:rsidP="00E33FEC">
            <w:pPr>
              <w:jc w:val="center"/>
              <w:rPr>
                <w:sz w:val="20"/>
                <w:szCs w:val="20"/>
                <w:lang w:val="fr-FR" w:eastAsia="fr-FR"/>
              </w:rPr>
            </w:pPr>
            <w:r w:rsidRPr="007E088C">
              <w:rPr>
                <w:sz w:val="20"/>
                <w:szCs w:val="20"/>
                <w:lang w:val="fr-FR" w:eastAsia="fr-FR"/>
              </w:rPr>
              <w:t>.072</w:t>
            </w:r>
          </w:p>
        </w:tc>
        <w:tc>
          <w:tcPr>
            <w:tcW w:w="773" w:type="dxa"/>
            <w:tcBorders>
              <w:top w:val="nil"/>
              <w:left w:val="nil"/>
              <w:right w:val="nil"/>
            </w:tcBorders>
            <w:shd w:val="clear" w:color="000000" w:fill="FFFFFF"/>
            <w:noWrap/>
            <w:vAlign w:val="bottom"/>
            <w:hideMark/>
          </w:tcPr>
          <w:p w14:paraId="780C455A" w14:textId="77777777" w:rsidR="00EB566D" w:rsidRPr="007E088C" w:rsidRDefault="00EB566D" w:rsidP="00E33FEC">
            <w:pPr>
              <w:jc w:val="center"/>
              <w:rPr>
                <w:sz w:val="20"/>
                <w:szCs w:val="20"/>
                <w:lang w:val="fr-FR" w:eastAsia="fr-FR"/>
              </w:rPr>
            </w:pPr>
            <w:r w:rsidRPr="007E088C">
              <w:rPr>
                <w:sz w:val="20"/>
                <w:szCs w:val="20"/>
                <w:lang w:val="fr-FR" w:eastAsia="fr-FR"/>
              </w:rPr>
              <w:t>.094</w:t>
            </w:r>
          </w:p>
        </w:tc>
        <w:tc>
          <w:tcPr>
            <w:tcW w:w="696" w:type="dxa"/>
            <w:tcBorders>
              <w:top w:val="nil"/>
              <w:left w:val="nil"/>
              <w:right w:val="nil"/>
            </w:tcBorders>
            <w:shd w:val="clear" w:color="000000" w:fill="FFFFFF"/>
            <w:noWrap/>
            <w:vAlign w:val="bottom"/>
            <w:hideMark/>
          </w:tcPr>
          <w:p w14:paraId="09CD892E" w14:textId="77777777" w:rsidR="00EB566D" w:rsidRPr="007E088C" w:rsidRDefault="00EB566D" w:rsidP="00E33FEC">
            <w:pPr>
              <w:jc w:val="center"/>
              <w:rPr>
                <w:sz w:val="20"/>
                <w:szCs w:val="20"/>
                <w:lang w:val="fr-FR" w:eastAsia="fr-FR"/>
              </w:rPr>
            </w:pPr>
            <w:r w:rsidRPr="007E088C">
              <w:rPr>
                <w:sz w:val="20"/>
                <w:szCs w:val="20"/>
                <w:lang w:val="fr-FR" w:eastAsia="fr-FR"/>
              </w:rPr>
              <w:t>.039</w:t>
            </w:r>
          </w:p>
        </w:tc>
        <w:tc>
          <w:tcPr>
            <w:tcW w:w="452" w:type="dxa"/>
            <w:tcBorders>
              <w:top w:val="nil"/>
              <w:left w:val="nil"/>
              <w:right w:val="nil"/>
            </w:tcBorders>
            <w:shd w:val="clear" w:color="000000" w:fill="FFFFFF"/>
            <w:noWrap/>
            <w:vAlign w:val="bottom"/>
            <w:hideMark/>
          </w:tcPr>
          <w:p w14:paraId="2D146A60"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94" w:type="dxa"/>
            <w:tcBorders>
              <w:top w:val="nil"/>
              <w:left w:val="nil"/>
              <w:right w:val="nil"/>
            </w:tcBorders>
            <w:shd w:val="clear" w:color="000000" w:fill="FFFFFF"/>
            <w:noWrap/>
            <w:vAlign w:val="bottom"/>
            <w:hideMark/>
          </w:tcPr>
          <w:p w14:paraId="0341B55A"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340" w:type="dxa"/>
            <w:tcBorders>
              <w:top w:val="nil"/>
              <w:left w:val="nil"/>
              <w:right w:val="nil"/>
            </w:tcBorders>
            <w:shd w:val="clear" w:color="000000" w:fill="FFFFFF"/>
            <w:noWrap/>
            <w:vAlign w:val="bottom"/>
            <w:hideMark/>
          </w:tcPr>
          <w:p w14:paraId="0AD6F452"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right w:val="nil"/>
            </w:tcBorders>
            <w:shd w:val="clear" w:color="000000" w:fill="FFFFFF"/>
            <w:noWrap/>
            <w:vAlign w:val="bottom"/>
            <w:hideMark/>
          </w:tcPr>
          <w:p w14:paraId="7367B139"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right w:val="nil"/>
            </w:tcBorders>
            <w:shd w:val="clear" w:color="000000" w:fill="FFFFFF"/>
            <w:noWrap/>
            <w:vAlign w:val="bottom"/>
            <w:hideMark/>
          </w:tcPr>
          <w:p w14:paraId="6C06DAD2"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603" w:type="dxa"/>
            <w:tcBorders>
              <w:top w:val="nil"/>
              <w:left w:val="nil"/>
              <w:right w:val="nil"/>
            </w:tcBorders>
            <w:shd w:val="clear" w:color="000000" w:fill="FFFFFF"/>
            <w:noWrap/>
            <w:vAlign w:val="bottom"/>
            <w:hideMark/>
          </w:tcPr>
          <w:p w14:paraId="5E059669" w14:textId="77777777" w:rsidR="00EB566D" w:rsidRPr="007E088C" w:rsidRDefault="00EB566D" w:rsidP="00E33FEC">
            <w:pPr>
              <w:jc w:val="center"/>
              <w:rPr>
                <w:sz w:val="20"/>
                <w:szCs w:val="20"/>
                <w:lang w:val="fr-FR" w:eastAsia="fr-FR"/>
              </w:rPr>
            </w:pPr>
            <w:r w:rsidRPr="007E088C">
              <w:rPr>
                <w:sz w:val="20"/>
                <w:szCs w:val="20"/>
                <w:lang w:val="fr-FR" w:eastAsia="fr-FR"/>
              </w:rPr>
              <w:t>-</w:t>
            </w:r>
          </w:p>
        </w:tc>
        <w:tc>
          <w:tcPr>
            <w:tcW w:w="952" w:type="dxa"/>
            <w:tcBorders>
              <w:top w:val="nil"/>
              <w:left w:val="nil"/>
              <w:right w:val="nil"/>
            </w:tcBorders>
            <w:shd w:val="clear" w:color="000000" w:fill="FFFFFF"/>
            <w:noWrap/>
            <w:vAlign w:val="bottom"/>
            <w:hideMark/>
          </w:tcPr>
          <w:p w14:paraId="1768182F" w14:textId="77777777" w:rsidR="00EB566D" w:rsidRPr="007E088C" w:rsidRDefault="00EB566D" w:rsidP="00E33FEC">
            <w:pPr>
              <w:jc w:val="center"/>
              <w:rPr>
                <w:sz w:val="20"/>
                <w:szCs w:val="20"/>
                <w:lang w:val="fr-FR" w:eastAsia="fr-FR"/>
              </w:rPr>
            </w:pPr>
            <w:r w:rsidRPr="007E088C">
              <w:rPr>
                <w:sz w:val="20"/>
                <w:szCs w:val="20"/>
                <w:lang w:val="fr-FR" w:eastAsia="fr-FR"/>
              </w:rPr>
              <w:t>-</w:t>
            </w:r>
          </w:p>
        </w:tc>
      </w:tr>
      <w:tr w:rsidR="00EB566D" w:rsidRPr="007E088C" w14:paraId="363843F8" w14:textId="77777777" w:rsidTr="00C12F9B">
        <w:trPr>
          <w:trHeight w:val="300"/>
        </w:trPr>
        <w:tc>
          <w:tcPr>
            <w:tcW w:w="1134" w:type="dxa"/>
            <w:vMerge/>
            <w:tcBorders>
              <w:top w:val="nil"/>
              <w:left w:val="nil"/>
              <w:right w:val="nil"/>
            </w:tcBorders>
            <w:vAlign w:val="center"/>
            <w:hideMark/>
          </w:tcPr>
          <w:p w14:paraId="01B8739D" w14:textId="77777777"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hideMark/>
          </w:tcPr>
          <w:p w14:paraId="1C380AE1" w14:textId="24F9E469" w:rsidR="00EB566D" w:rsidRPr="007E088C" w:rsidRDefault="00EB566D" w:rsidP="00E33FEC">
            <w:pPr>
              <w:rPr>
                <w:b/>
                <w:bCs/>
                <w:sz w:val="20"/>
                <w:szCs w:val="20"/>
                <w:lang w:val="fr-FR" w:eastAsia="fr-FR"/>
              </w:rPr>
            </w:pPr>
          </w:p>
        </w:tc>
        <w:tc>
          <w:tcPr>
            <w:tcW w:w="900" w:type="dxa"/>
            <w:tcBorders>
              <w:top w:val="nil"/>
              <w:left w:val="nil"/>
              <w:right w:val="nil"/>
            </w:tcBorders>
            <w:shd w:val="clear" w:color="000000" w:fill="FFFFFF"/>
            <w:noWrap/>
            <w:hideMark/>
          </w:tcPr>
          <w:p w14:paraId="2D06201A" w14:textId="77777777" w:rsidR="00EB566D" w:rsidRPr="007E088C" w:rsidRDefault="00EB566D" w:rsidP="00E33FEC">
            <w:pPr>
              <w:jc w:val="center"/>
              <w:rPr>
                <w:sz w:val="20"/>
                <w:szCs w:val="20"/>
                <w:lang w:val="fr-FR" w:eastAsia="fr-FR"/>
              </w:rPr>
            </w:pPr>
            <w:r w:rsidRPr="007E088C">
              <w:rPr>
                <w:sz w:val="20"/>
                <w:szCs w:val="20"/>
                <w:lang w:val="fr-FR" w:eastAsia="fr-FR"/>
              </w:rPr>
              <w:t>2-2</w:t>
            </w:r>
          </w:p>
        </w:tc>
        <w:tc>
          <w:tcPr>
            <w:tcW w:w="2076" w:type="dxa"/>
            <w:tcBorders>
              <w:top w:val="nil"/>
              <w:left w:val="nil"/>
              <w:right w:val="nil"/>
            </w:tcBorders>
            <w:shd w:val="clear" w:color="000000" w:fill="FFFFFF"/>
            <w:noWrap/>
            <w:hideMark/>
          </w:tcPr>
          <w:p w14:paraId="5F0A3F10" w14:textId="77777777" w:rsidR="00EB566D" w:rsidRPr="007E088C" w:rsidRDefault="00EB566D" w:rsidP="00E33FEC">
            <w:pPr>
              <w:rPr>
                <w:sz w:val="20"/>
                <w:szCs w:val="20"/>
                <w:lang w:val="fr-FR" w:eastAsia="fr-FR"/>
              </w:rPr>
            </w:pPr>
            <w:r w:rsidRPr="007E088C">
              <w:rPr>
                <w:sz w:val="20"/>
                <w:szCs w:val="20"/>
                <w:lang w:val="fr-FR" w:eastAsia="fr-FR"/>
              </w:rPr>
              <w:t>Weak invariance</w:t>
            </w:r>
          </w:p>
        </w:tc>
        <w:tc>
          <w:tcPr>
            <w:tcW w:w="990" w:type="dxa"/>
            <w:tcBorders>
              <w:top w:val="nil"/>
              <w:left w:val="nil"/>
              <w:right w:val="nil"/>
            </w:tcBorders>
            <w:shd w:val="clear" w:color="000000" w:fill="FFFFFF"/>
            <w:noWrap/>
            <w:vAlign w:val="bottom"/>
            <w:hideMark/>
          </w:tcPr>
          <w:p w14:paraId="27223CCE" w14:textId="77777777" w:rsidR="00EB566D" w:rsidRPr="007E088C" w:rsidRDefault="00EB566D" w:rsidP="00E33FEC">
            <w:pPr>
              <w:jc w:val="center"/>
              <w:rPr>
                <w:sz w:val="20"/>
                <w:szCs w:val="20"/>
                <w:lang w:val="fr-FR" w:eastAsia="fr-FR"/>
              </w:rPr>
            </w:pPr>
            <w:r w:rsidRPr="007E088C">
              <w:rPr>
                <w:sz w:val="20"/>
                <w:szCs w:val="20"/>
                <w:lang w:val="fr-FR" w:eastAsia="fr-FR"/>
              </w:rPr>
              <w:t>422.694*</w:t>
            </w:r>
          </w:p>
        </w:tc>
        <w:tc>
          <w:tcPr>
            <w:tcW w:w="440" w:type="dxa"/>
            <w:tcBorders>
              <w:top w:val="nil"/>
              <w:left w:val="nil"/>
              <w:right w:val="nil"/>
            </w:tcBorders>
            <w:shd w:val="clear" w:color="000000" w:fill="FFFFFF"/>
            <w:noWrap/>
            <w:vAlign w:val="bottom"/>
            <w:hideMark/>
          </w:tcPr>
          <w:p w14:paraId="67836534" w14:textId="77777777" w:rsidR="00EB566D" w:rsidRPr="007E088C" w:rsidRDefault="00EB566D" w:rsidP="00E33FEC">
            <w:pPr>
              <w:jc w:val="center"/>
              <w:rPr>
                <w:sz w:val="20"/>
                <w:szCs w:val="20"/>
                <w:lang w:val="fr-FR" w:eastAsia="fr-FR"/>
              </w:rPr>
            </w:pPr>
            <w:r w:rsidRPr="007E088C">
              <w:rPr>
                <w:sz w:val="20"/>
                <w:szCs w:val="20"/>
                <w:lang w:val="fr-FR" w:eastAsia="fr-FR"/>
              </w:rPr>
              <w:t>206</w:t>
            </w:r>
          </w:p>
        </w:tc>
        <w:tc>
          <w:tcPr>
            <w:tcW w:w="490" w:type="dxa"/>
            <w:tcBorders>
              <w:top w:val="nil"/>
              <w:left w:val="nil"/>
              <w:right w:val="nil"/>
            </w:tcBorders>
            <w:shd w:val="clear" w:color="000000" w:fill="FFFFFF"/>
            <w:noWrap/>
            <w:vAlign w:val="bottom"/>
            <w:hideMark/>
          </w:tcPr>
          <w:p w14:paraId="36CE68D6" w14:textId="77777777" w:rsidR="00EB566D" w:rsidRPr="007E088C" w:rsidRDefault="00EB566D" w:rsidP="00E33FEC">
            <w:pPr>
              <w:jc w:val="center"/>
              <w:rPr>
                <w:sz w:val="20"/>
                <w:szCs w:val="20"/>
                <w:lang w:val="fr-FR" w:eastAsia="fr-FR"/>
              </w:rPr>
            </w:pPr>
            <w:r w:rsidRPr="007E088C">
              <w:rPr>
                <w:sz w:val="20"/>
                <w:szCs w:val="20"/>
                <w:lang w:val="fr-FR" w:eastAsia="fr-FR"/>
              </w:rPr>
              <w:t>.932</w:t>
            </w:r>
          </w:p>
        </w:tc>
        <w:tc>
          <w:tcPr>
            <w:tcW w:w="580" w:type="dxa"/>
            <w:tcBorders>
              <w:top w:val="nil"/>
              <w:left w:val="nil"/>
              <w:right w:val="nil"/>
            </w:tcBorders>
            <w:shd w:val="clear" w:color="000000" w:fill="FFFFFF"/>
            <w:noWrap/>
            <w:vAlign w:val="bottom"/>
            <w:hideMark/>
          </w:tcPr>
          <w:p w14:paraId="2798B7A1" w14:textId="77777777" w:rsidR="00EB566D" w:rsidRPr="007E088C" w:rsidRDefault="00EB566D" w:rsidP="00E33FEC">
            <w:pPr>
              <w:jc w:val="center"/>
              <w:rPr>
                <w:sz w:val="20"/>
                <w:szCs w:val="20"/>
                <w:lang w:val="fr-FR" w:eastAsia="fr-FR"/>
              </w:rPr>
            </w:pPr>
            <w:r w:rsidRPr="007E088C">
              <w:rPr>
                <w:sz w:val="20"/>
                <w:szCs w:val="20"/>
                <w:lang w:val="fr-FR" w:eastAsia="fr-FR"/>
              </w:rPr>
              <w:t>.921</w:t>
            </w:r>
          </w:p>
        </w:tc>
        <w:tc>
          <w:tcPr>
            <w:tcW w:w="830" w:type="dxa"/>
            <w:tcBorders>
              <w:top w:val="nil"/>
              <w:left w:val="nil"/>
              <w:right w:val="nil"/>
            </w:tcBorders>
            <w:shd w:val="clear" w:color="000000" w:fill="FFFFFF"/>
            <w:noWrap/>
            <w:vAlign w:val="bottom"/>
            <w:hideMark/>
          </w:tcPr>
          <w:p w14:paraId="28C965D2" w14:textId="77777777" w:rsidR="00EB566D" w:rsidRPr="007E088C" w:rsidRDefault="00EB566D" w:rsidP="00E33FEC">
            <w:pPr>
              <w:jc w:val="center"/>
              <w:rPr>
                <w:sz w:val="20"/>
                <w:szCs w:val="20"/>
                <w:lang w:val="fr-FR" w:eastAsia="fr-FR"/>
              </w:rPr>
            </w:pPr>
            <w:r w:rsidRPr="007E088C">
              <w:rPr>
                <w:sz w:val="20"/>
                <w:szCs w:val="20"/>
                <w:lang w:val="fr-FR" w:eastAsia="fr-FR"/>
              </w:rPr>
              <w:t>.076</w:t>
            </w:r>
          </w:p>
        </w:tc>
        <w:tc>
          <w:tcPr>
            <w:tcW w:w="859" w:type="dxa"/>
            <w:tcBorders>
              <w:top w:val="nil"/>
              <w:left w:val="nil"/>
              <w:right w:val="nil"/>
            </w:tcBorders>
            <w:shd w:val="clear" w:color="000000" w:fill="FFFFFF"/>
            <w:noWrap/>
            <w:vAlign w:val="bottom"/>
            <w:hideMark/>
          </w:tcPr>
          <w:p w14:paraId="5153E3F5" w14:textId="77777777" w:rsidR="00EB566D" w:rsidRPr="007E088C" w:rsidRDefault="00EB566D" w:rsidP="00E33FEC">
            <w:pPr>
              <w:jc w:val="center"/>
              <w:rPr>
                <w:sz w:val="20"/>
                <w:szCs w:val="20"/>
                <w:lang w:val="fr-FR" w:eastAsia="fr-FR"/>
              </w:rPr>
            </w:pPr>
            <w:r w:rsidRPr="007E088C">
              <w:rPr>
                <w:sz w:val="20"/>
                <w:szCs w:val="20"/>
                <w:lang w:val="fr-FR" w:eastAsia="fr-FR"/>
              </w:rPr>
              <w:t>.066</w:t>
            </w:r>
          </w:p>
        </w:tc>
        <w:tc>
          <w:tcPr>
            <w:tcW w:w="773" w:type="dxa"/>
            <w:tcBorders>
              <w:top w:val="nil"/>
              <w:left w:val="nil"/>
              <w:right w:val="nil"/>
            </w:tcBorders>
            <w:shd w:val="clear" w:color="000000" w:fill="FFFFFF"/>
            <w:noWrap/>
            <w:vAlign w:val="bottom"/>
            <w:hideMark/>
          </w:tcPr>
          <w:p w14:paraId="1A5D1076" w14:textId="77777777" w:rsidR="00EB566D" w:rsidRPr="007E088C" w:rsidRDefault="00EB566D" w:rsidP="00E33FEC">
            <w:pPr>
              <w:jc w:val="center"/>
              <w:rPr>
                <w:sz w:val="20"/>
                <w:szCs w:val="20"/>
                <w:lang w:val="fr-FR" w:eastAsia="fr-FR"/>
              </w:rPr>
            </w:pPr>
            <w:r w:rsidRPr="007E088C">
              <w:rPr>
                <w:sz w:val="20"/>
                <w:szCs w:val="20"/>
                <w:lang w:val="fr-FR" w:eastAsia="fr-FR"/>
              </w:rPr>
              <w:t>.086</w:t>
            </w:r>
          </w:p>
        </w:tc>
        <w:tc>
          <w:tcPr>
            <w:tcW w:w="696" w:type="dxa"/>
            <w:tcBorders>
              <w:top w:val="nil"/>
              <w:left w:val="nil"/>
              <w:right w:val="nil"/>
            </w:tcBorders>
            <w:shd w:val="clear" w:color="000000" w:fill="FFFFFF"/>
            <w:noWrap/>
            <w:vAlign w:val="bottom"/>
            <w:hideMark/>
          </w:tcPr>
          <w:p w14:paraId="7F4D4C44" w14:textId="77777777" w:rsidR="00EB566D" w:rsidRPr="007E088C" w:rsidRDefault="00EB566D" w:rsidP="00E33FEC">
            <w:pPr>
              <w:jc w:val="center"/>
              <w:rPr>
                <w:sz w:val="20"/>
                <w:szCs w:val="20"/>
                <w:lang w:val="fr-FR" w:eastAsia="fr-FR"/>
              </w:rPr>
            </w:pPr>
            <w:r w:rsidRPr="007E088C">
              <w:rPr>
                <w:sz w:val="20"/>
                <w:szCs w:val="20"/>
                <w:lang w:val="fr-FR" w:eastAsia="fr-FR"/>
              </w:rPr>
              <w:t>.047</w:t>
            </w:r>
          </w:p>
        </w:tc>
        <w:tc>
          <w:tcPr>
            <w:tcW w:w="452" w:type="dxa"/>
            <w:tcBorders>
              <w:top w:val="nil"/>
              <w:left w:val="nil"/>
              <w:right w:val="nil"/>
            </w:tcBorders>
            <w:shd w:val="clear" w:color="000000" w:fill="FFFFFF"/>
            <w:noWrap/>
            <w:vAlign w:val="bottom"/>
            <w:hideMark/>
          </w:tcPr>
          <w:p w14:paraId="5373BEE5" w14:textId="77777777" w:rsidR="00EB566D" w:rsidRPr="007E088C" w:rsidRDefault="00EB566D" w:rsidP="00A83A07">
            <w:pPr>
              <w:jc w:val="center"/>
              <w:rPr>
                <w:sz w:val="20"/>
                <w:szCs w:val="20"/>
                <w:lang w:val="fr-FR" w:eastAsia="fr-FR"/>
              </w:rPr>
            </w:pPr>
            <w:r w:rsidRPr="007E088C">
              <w:rPr>
                <w:sz w:val="20"/>
                <w:szCs w:val="20"/>
                <w:lang w:val="fr-FR" w:eastAsia="fr-FR"/>
              </w:rPr>
              <w:t>2-1</w:t>
            </w:r>
          </w:p>
        </w:tc>
        <w:tc>
          <w:tcPr>
            <w:tcW w:w="694" w:type="dxa"/>
            <w:tcBorders>
              <w:top w:val="nil"/>
              <w:left w:val="nil"/>
              <w:right w:val="nil"/>
            </w:tcBorders>
            <w:shd w:val="clear" w:color="000000" w:fill="FFFFFF"/>
            <w:noWrap/>
            <w:vAlign w:val="bottom"/>
            <w:hideMark/>
          </w:tcPr>
          <w:p w14:paraId="1A6F2A24" w14:textId="77777777" w:rsidR="00EB566D" w:rsidRPr="007E088C" w:rsidRDefault="00EB566D" w:rsidP="00E33FEC">
            <w:pPr>
              <w:jc w:val="center"/>
              <w:rPr>
                <w:sz w:val="20"/>
                <w:szCs w:val="20"/>
                <w:lang w:val="fr-FR" w:eastAsia="fr-FR"/>
              </w:rPr>
            </w:pPr>
            <w:r w:rsidRPr="007E088C">
              <w:rPr>
                <w:sz w:val="20"/>
                <w:szCs w:val="20"/>
                <w:lang w:val="fr-FR" w:eastAsia="fr-FR"/>
              </w:rPr>
              <w:t>14.29</w:t>
            </w:r>
          </w:p>
        </w:tc>
        <w:tc>
          <w:tcPr>
            <w:tcW w:w="340" w:type="dxa"/>
            <w:tcBorders>
              <w:top w:val="nil"/>
              <w:left w:val="nil"/>
              <w:right w:val="nil"/>
            </w:tcBorders>
            <w:shd w:val="clear" w:color="000000" w:fill="FFFFFF"/>
            <w:noWrap/>
            <w:vAlign w:val="bottom"/>
            <w:hideMark/>
          </w:tcPr>
          <w:p w14:paraId="35B05D7A" w14:textId="77777777" w:rsidR="00EB566D" w:rsidRPr="007E088C" w:rsidRDefault="00EB566D" w:rsidP="00E33FEC">
            <w:pPr>
              <w:jc w:val="center"/>
              <w:rPr>
                <w:sz w:val="20"/>
                <w:szCs w:val="20"/>
                <w:lang w:val="fr-FR" w:eastAsia="fr-FR"/>
              </w:rPr>
            </w:pPr>
            <w:r w:rsidRPr="007E088C">
              <w:rPr>
                <w:sz w:val="20"/>
                <w:szCs w:val="20"/>
                <w:lang w:val="fr-FR" w:eastAsia="fr-FR"/>
              </w:rPr>
              <w:t>28</w:t>
            </w:r>
          </w:p>
        </w:tc>
        <w:tc>
          <w:tcPr>
            <w:tcW w:w="603" w:type="dxa"/>
            <w:tcBorders>
              <w:top w:val="nil"/>
              <w:left w:val="nil"/>
              <w:right w:val="nil"/>
            </w:tcBorders>
            <w:shd w:val="clear" w:color="000000" w:fill="FFFFFF"/>
            <w:noWrap/>
            <w:vAlign w:val="bottom"/>
            <w:hideMark/>
          </w:tcPr>
          <w:p w14:paraId="49FEE637" w14:textId="77777777" w:rsidR="00EB566D" w:rsidRPr="007E088C" w:rsidRDefault="00EB566D" w:rsidP="00E33FEC">
            <w:pPr>
              <w:jc w:val="center"/>
              <w:rPr>
                <w:sz w:val="20"/>
                <w:szCs w:val="20"/>
                <w:lang w:val="fr-FR" w:eastAsia="fr-FR"/>
              </w:rPr>
            </w:pPr>
            <w:r w:rsidRPr="007E088C">
              <w:rPr>
                <w:sz w:val="20"/>
                <w:szCs w:val="20"/>
                <w:lang w:val="fr-FR" w:eastAsia="fr-FR"/>
              </w:rPr>
              <w:t>.98</w:t>
            </w:r>
          </w:p>
        </w:tc>
        <w:tc>
          <w:tcPr>
            <w:tcW w:w="603" w:type="dxa"/>
            <w:tcBorders>
              <w:top w:val="nil"/>
              <w:left w:val="nil"/>
              <w:right w:val="nil"/>
            </w:tcBorders>
            <w:shd w:val="clear" w:color="000000" w:fill="FFFFFF"/>
            <w:noWrap/>
            <w:vAlign w:val="bottom"/>
            <w:hideMark/>
          </w:tcPr>
          <w:p w14:paraId="52D29E1A" w14:textId="77777777" w:rsidR="00EB566D" w:rsidRPr="007E088C" w:rsidRDefault="00EB566D" w:rsidP="00E33FEC">
            <w:pPr>
              <w:jc w:val="center"/>
              <w:rPr>
                <w:sz w:val="20"/>
                <w:szCs w:val="20"/>
                <w:lang w:val="fr-FR" w:eastAsia="fr-FR"/>
              </w:rPr>
            </w:pPr>
            <w:r w:rsidRPr="007E088C">
              <w:rPr>
                <w:sz w:val="20"/>
                <w:szCs w:val="20"/>
                <w:lang w:val="fr-FR" w:eastAsia="fr-FR"/>
              </w:rPr>
              <w:t>+.001</w:t>
            </w:r>
          </w:p>
        </w:tc>
        <w:tc>
          <w:tcPr>
            <w:tcW w:w="603" w:type="dxa"/>
            <w:tcBorders>
              <w:top w:val="nil"/>
              <w:left w:val="nil"/>
              <w:right w:val="nil"/>
            </w:tcBorders>
            <w:shd w:val="clear" w:color="000000" w:fill="FFFFFF"/>
            <w:noWrap/>
            <w:vAlign w:val="bottom"/>
            <w:hideMark/>
          </w:tcPr>
          <w:p w14:paraId="75082847" w14:textId="77777777" w:rsidR="00EB566D" w:rsidRPr="007E088C" w:rsidRDefault="00EB566D" w:rsidP="00E33FEC">
            <w:pPr>
              <w:jc w:val="center"/>
              <w:rPr>
                <w:sz w:val="20"/>
                <w:szCs w:val="20"/>
                <w:lang w:val="fr-FR" w:eastAsia="fr-FR"/>
              </w:rPr>
            </w:pPr>
            <w:r w:rsidRPr="007E088C">
              <w:rPr>
                <w:sz w:val="20"/>
                <w:szCs w:val="20"/>
                <w:lang w:val="fr-FR" w:eastAsia="fr-FR"/>
              </w:rPr>
              <w:t>+.014</w:t>
            </w:r>
          </w:p>
        </w:tc>
        <w:tc>
          <w:tcPr>
            <w:tcW w:w="952" w:type="dxa"/>
            <w:tcBorders>
              <w:top w:val="nil"/>
              <w:left w:val="nil"/>
              <w:right w:val="nil"/>
            </w:tcBorders>
            <w:shd w:val="clear" w:color="000000" w:fill="FFFFFF"/>
            <w:noWrap/>
            <w:vAlign w:val="bottom"/>
            <w:hideMark/>
          </w:tcPr>
          <w:p w14:paraId="54FE2E04" w14:textId="77777777" w:rsidR="00EB566D" w:rsidRPr="007E088C" w:rsidRDefault="00EB566D" w:rsidP="00E33FEC">
            <w:pPr>
              <w:jc w:val="center"/>
              <w:rPr>
                <w:sz w:val="20"/>
                <w:szCs w:val="20"/>
                <w:lang w:val="fr-FR" w:eastAsia="fr-FR"/>
              </w:rPr>
            </w:pPr>
            <w:r w:rsidRPr="007E088C">
              <w:rPr>
                <w:sz w:val="20"/>
                <w:szCs w:val="20"/>
                <w:lang w:val="fr-FR" w:eastAsia="fr-FR"/>
              </w:rPr>
              <w:t>-.007</w:t>
            </w:r>
          </w:p>
        </w:tc>
      </w:tr>
      <w:tr w:rsidR="00EB566D" w:rsidRPr="007E088C" w14:paraId="1C246C41" w14:textId="77777777" w:rsidTr="00C12F9B">
        <w:trPr>
          <w:trHeight w:val="300"/>
        </w:trPr>
        <w:tc>
          <w:tcPr>
            <w:tcW w:w="1134" w:type="dxa"/>
            <w:vMerge/>
            <w:tcBorders>
              <w:top w:val="nil"/>
              <w:left w:val="nil"/>
              <w:right w:val="nil"/>
            </w:tcBorders>
            <w:vAlign w:val="center"/>
            <w:hideMark/>
          </w:tcPr>
          <w:p w14:paraId="279445E1" w14:textId="77777777"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hideMark/>
          </w:tcPr>
          <w:p w14:paraId="7E4998D5" w14:textId="712C3067" w:rsidR="00EB566D" w:rsidRPr="007E088C" w:rsidRDefault="00EB566D" w:rsidP="00E33FEC">
            <w:pPr>
              <w:rPr>
                <w:sz w:val="20"/>
                <w:szCs w:val="20"/>
                <w:lang w:val="fr-FR" w:eastAsia="fr-FR"/>
              </w:rPr>
            </w:pPr>
          </w:p>
        </w:tc>
        <w:tc>
          <w:tcPr>
            <w:tcW w:w="900" w:type="dxa"/>
            <w:tcBorders>
              <w:top w:val="nil"/>
              <w:left w:val="nil"/>
              <w:right w:val="nil"/>
            </w:tcBorders>
            <w:shd w:val="clear" w:color="000000" w:fill="FFFFFF"/>
            <w:noWrap/>
            <w:hideMark/>
          </w:tcPr>
          <w:p w14:paraId="68792A3F" w14:textId="77777777" w:rsidR="00EB566D" w:rsidRPr="007E088C" w:rsidRDefault="00EB566D" w:rsidP="00E33FEC">
            <w:pPr>
              <w:jc w:val="center"/>
              <w:rPr>
                <w:sz w:val="20"/>
                <w:szCs w:val="20"/>
                <w:lang w:val="fr-FR" w:eastAsia="fr-FR"/>
              </w:rPr>
            </w:pPr>
            <w:r w:rsidRPr="007E088C">
              <w:rPr>
                <w:sz w:val="20"/>
                <w:szCs w:val="20"/>
                <w:lang w:val="fr-FR" w:eastAsia="fr-FR"/>
              </w:rPr>
              <w:t>2-3</w:t>
            </w:r>
          </w:p>
        </w:tc>
        <w:tc>
          <w:tcPr>
            <w:tcW w:w="2076" w:type="dxa"/>
            <w:tcBorders>
              <w:top w:val="nil"/>
              <w:left w:val="nil"/>
              <w:right w:val="nil"/>
            </w:tcBorders>
            <w:shd w:val="clear" w:color="000000" w:fill="FFFFFF"/>
            <w:noWrap/>
            <w:hideMark/>
          </w:tcPr>
          <w:p w14:paraId="0B56B14B" w14:textId="77777777" w:rsidR="00EB566D" w:rsidRPr="007E088C" w:rsidRDefault="00EB566D" w:rsidP="00E33FEC">
            <w:pPr>
              <w:rPr>
                <w:sz w:val="20"/>
                <w:szCs w:val="20"/>
                <w:lang w:val="fr-FR" w:eastAsia="fr-FR"/>
              </w:rPr>
            </w:pPr>
            <w:r w:rsidRPr="007E088C">
              <w:rPr>
                <w:sz w:val="20"/>
                <w:szCs w:val="20"/>
                <w:lang w:val="fr-FR" w:eastAsia="fr-FR"/>
              </w:rPr>
              <w:t>Strong invariance</w:t>
            </w:r>
          </w:p>
        </w:tc>
        <w:tc>
          <w:tcPr>
            <w:tcW w:w="990" w:type="dxa"/>
            <w:tcBorders>
              <w:top w:val="nil"/>
              <w:left w:val="nil"/>
              <w:right w:val="nil"/>
            </w:tcBorders>
            <w:shd w:val="clear" w:color="000000" w:fill="FFFFFF"/>
            <w:noWrap/>
            <w:vAlign w:val="bottom"/>
            <w:hideMark/>
          </w:tcPr>
          <w:p w14:paraId="17DC4E22" w14:textId="77777777" w:rsidR="00EB566D" w:rsidRPr="007E088C" w:rsidRDefault="00EB566D" w:rsidP="00E33FEC">
            <w:pPr>
              <w:jc w:val="center"/>
              <w:rPr>
                <w:sz w:val="20"/>
                <w:szCs w:val="20"/>
                <w:lang w:val="fr-FR" w:eastAsia="fr-FR"/>
              </w:rPr>
            </w:pPr>
            <w:r w:rsidRPr="007E088C">
              <w:rPr>
                <w:sz w:val="20"/>
                <w:szCs w:val="20"/>
                <w:lang w:val="fr-FR" w:eastAsia="fr-FR"/>
              </w:rPr>
              <w:t>437.456*</w:t>
            </w:r>
          </w:p>
        </w:tc>
        <w:tc>
          <w:tcPr>
            <w:tcW w:w="440" w:type="dxa"/>
            <w:tcBorders>
              <w:top w:val="nil"/>
              <w:left w:val="nil"/>
              <w:right w:val="nil"/>
            </w:tcBorders>
            <w:shd w:val="clear" w:color="000000" w:fill="FFFFFF"/>
            <w:noWrap/>
            <w:vAlign w:val="bottom"/>
            <w:hideMark/>
          </w:tcPr>
          <w:p w14:paraId="79AE378E" w14:textId="77777777" w:rsidR="00EB566D" w:rsidRPr="007E088C" w:rsidRDefault="00EB566D" w:rsidP="00E33FEC">
            <w:pPr>
              <w:jc w:val="center"/>
              <w:rPr>
                <w:sz w:val="20"/>
                <w:szCs w:val="20"/>
                <w:lang w:val="fr-FR" w:eastAsia="fr-FR"/>
              </w:rPr>
            </w:pPr>
            <w:r w:rsidRPr="007E088C">
              <w:rPr>
                <w:sz w:val="20"/>
                <w:szCs w:val="20"/>
                <w:lang w:val="fr-FR" w:eastAsia="fr-FR"/>
              </w:rPr>
              <w:t>220</w:t>
            </w:r>
          </w:p>
        </w:tc>
        <w:tc>
          <w:tcPr>
            <w:tcW w:w="490" w:type="dxa"/>
            <w:tcBorders>
              <w:top w:val="nil"/>
              <w:left w:val="nil"/>
              <w:right w:val="nil"/>
            </w:tcBorders>
            <w:shd w:val="clear" w:color="000000" w:fill="FFFFFF"/>
            <w:noWrap/>
            <w:vAlign w:val="bottom"/>
            <w:hideMark/>
          </w:tcPr>
          <w:p w14:paraId="2B962E2F" w14:textId="77777777" w:rsidR="00EB566D" w:rsidRPr="007E088C" w:rsidRDefault="00EB566D" w:rsidP="00E33FEC">
            <w:pPr>
              <w:jc w:val="center"/>
              <w:rPr>
                <w:sz w:val="20"/>
                <w:szCs w:val="20"/>
                <w:lang w:val="fr-FR" w:eastAsia="fr-FR"/>
              </w:rPr>
            </w:pPr>
            <w:r w:rsidRPr="007E088C">
              <w:rPr>
                <w:sz w:val="20"/>
                <w:szCs w:val="20"/>
                <w:lang w:val="fr-FR" w:eastAsia="fr-FR"/>
              </w:rPr>
              <w:t>.932</w:t>
            </w:r>
          </w:p>
        </w:tc>
        <w:tc>
          <w:tcPr>
            <w:tcW w:w="580" w:type="dxa"/>
            <w:tcBorders>
              <w:top w:val="nil"/>
              <w:left w:val="nil"/>
              <w:right w:val="nil"/>
            </w:tcBorders>
            <w:shd w:val="clear" w:color="000000" w:fill="FFFFFF"/>
            <w:noWrap/>
            <w:vAlign w:val="bottom"/>
            <w:hideMark/>
          </w:tcPr>
          <w:p w14:paraId="3B76949F" w14:textId="77777777" w:rsidR="00EB566D" w:rsidRPr="007E088C" w:rsidRDefault="00EB566D" w:rsidP="00E33FEC">
            <w:pPr>
              <w:jc w:val="center"/>
              <w:rPr>
                <w:sz w:val="20"/>
                <w:szCs w:val="20"/>
                <w:lang w:val="fr-FR" w:eastAsia="fr-FR"/>
              </w:rPr>
            </w:pPr>
            <w:r w:rsidRPr="007E088C">
              <w:rPr>
                <w:sz w:val="20"/>
                <w:szCs w:val="20"/>
                <w:lang w:val="fr-FR" w:eastAsia="fr-FR"/>
              </w:rPr>
              <w:t>.926</w:t>
            </w:r>
          </w:p>
        </w:tc>
        <w:tc>
          <w:tcPr>
            <w:tcW w:w="830" w:type="dxa"/>
            <w:tcBorders>
              <w:top w:val="nil"/>
              <w:left w:val="nil"/>
              <w:right w:val="nil"/>
            </w:tcBorders>
            <w:shd w:val="clear" w:color="000000" w:fill="FFFFFF"/>
            <w:noWrap/>
            <w:vAlign w:val="bottom"/>
            <w:hideMark/>
          </w:tcPr>
          <w:p w14:paraId="4F305F8B" w14:textId="77777777" w:rsidR="00EB566D" w:rsidRPr="007E088C" w:rsidRDefault="00EB566D" w:rsidP="00E33FEC">
            <w:pPr>
              <w:jc w:val="center"/>
              <w:rPr>
                <w:sz w:val="20"/>
                <w:szCs w:val="20"/>
                <w:lang w:val="fr-FR" w:eastAsia="fr-FR"/>
              </w:rPr>
            </w:pPr>
            <w:r w:rsidRPr="007E088C">
              <w:rPr>
                <w:sz w:val="20"/>
                <w:szCs w:val="20"/>
                <w:lang w:val="fr-FR" w:eastAsia="fr-FR"/>
              </w:rPr>
              <w:t>.074</w:t>
            </w:r>
          </w:p>
        </w:tc>
        <w:tc>
          <w:tcPr>
            <w:tcW w:w="859" w:type="dxa"/>
            <w:tcBorders>
              <w:top w:val="nil"/>
              <w:left w:val="nil"/>
              <w:right w:val="nil"/>
            </w:tcBorders>
            <w:shd w:val="clear" w:color="000000" w:fill="FFFFFF"/>
            <w:noWrap/>
            <w:vAlign w:val="bottom"/>
            <w:hideMark/>
          </w:tcPr>
          <w:p w14:paraId="0DCE31CA" w14:textId="77777777" w:rsidR="00EB566D" w:rsidRPr="007E088C" w:rsidRDefault="00EB566D" w:rsidP="00E33FEC">
            <w:pPr>
              <w:jc w:val="center"/>
              <w:rPr>
                <w:sz w:val="20"/>
                <w:szCs w:val="20"/>
                <w:lang w:val="fr-FR" w:eastAsia="fr-FR"/>
              </w:rPr>
            </w:pPr>
            <w:r w:rsidRPr="007E088C">
              <w:rPr>
                <w:sz w:val="20"/>
                <w:szCs w:val="20"/>
                <w:lang w:val="fr-FR" w:eastAsia="fr-FR"/>
              </w:rPr>
              <w:t>.064</w:t>
            </w:r>
          </w:p>
        </w:tc>
        <w:tc>
          <w:tcPr>
            <w:tcW w:w="773" w:type="dxa"/>
            <w:tcBorders>
              <w:top w:val="nil"/>
              <w:left w:val="nil"/>
              <w:right w:val="nil"/>
            </w:tcBorders>
            <w:shd w:val="clear" w:color="000000" w:fill="FFFFFF"/>
            <w:noWrap/>
            <w:vAlign w:val="bottom"/>
            <w:hideMark/>
          </w:tcPr>
          <w:p w14:paraId="3A58C124" w14:textId="77777777" w:rsidR="00EB566D" w:rsidRPr="007E088C" w:rsidRDefault="00EB566D" w:rsidP="00E33FEC">
            <w:pPr>
              <w:jc w:val="center"/>
              <w:rPr>
                <w:sz w:val="20"/>
                <w:szCs w:val="20"/>
                <w:lang w:val="fr-FR" w:eastAsia="fr-FR"/>
              </w:rPr>
            </w:pPr>
            <w:r w:rsidRPr="007E088C">
              <w:rPr>
                <w:sz w:val="20"/>
                <w:szCs w:val="20"/>
                <w:lang w:val="fr-FR" w:eastAsia="fr-FR"/>
              </w:rPr>
              <w:t>.084</w:t>
            </w:r>
          </w:p>
        </w:tc>
        <w:tc>
          <w:tcPr>
            <w:tcW w:w="696" w:type="dxa"/>
            <w:tcBorders>
              <w:top w:val="nil"/>
              <w:left w:val="nil"/>
              <w:right w:val="nil"/>
            </w:tcBorders>
            <w:shd w:val="clear" w:color="000000" w:fill="FFFFFF"/>
            <w:noWrap/>
            <w:vAlign w:val="bottom"/>
            <w:hideMark/>
          </w:tcPr>
          <w:p w14:paraId="79F642BD" w14:textId="77777777" w:rsidR="00EB566D" w:rsidRPr="007E088C" w:rsidRDefault="00EB566D" w:rsidP="00E33FEC">
            <w:pPr>
              <w:jc w:val="center"/>
              <w:rPr>
                <w:sz w:val="20"/>
                <w:szCs w:val="20"/>
                <w:lang w:val="fr-FR" w:eastAsia="fr-FR"/>
              </w:rPr>
            </w:pPr>
            <w:r w:rsidRPr="007E088C">
              <w:rPr>
                <w:sz w:val="20"/>
                <w:szCs w:val="20"/>
                <w:lang w:val="fr-FR" w:eastAsia="fr-FR"/>
              </w:rPr>
              <w:t>.049</w:t>
            </w:r>
          </w:p>
        </w:tc>
        <w:tc>
          <w:tcPr>
            <w:tcW w:w="452" w:type="dxa"/>
            <w:tcBorders>
              <w:top w:val="nil"/>
              <w:left w:val="nil"/>
              <w:right w:val="nil"/>
            </w:tcBorders>
            <w:shd w:val="clear" w:color="000000" w:fill="FFFFFF"/>
            <w:noWrap/>
            <w:vAlign w:val="bottom"/>
            <w:hideMark/>
          </w:tcPr>
          <w:p w14:paraId="776B437E" w14:textId="77777777" w:rsidR="00EB566D" w:rsidRPr="007E088C" w:rsidRDefault="00EB566D" w:rsidP="00A83A07">
            <w:pPr>
              <w:jc w:val="center"/>
              <w:rPr>
                <w:sz w:val="20"/>
                <w:szCs w:val="20"/>
                <w:lang w:val="fr-FR" w:eastAsia="fr-FR"/>
              </w:rPr>
            </w:pPr>
            <w:r w:rsidRPr="007E088C">
              <w:rPr>
                <w:sz w:val="20"/>
                <w:szCs w:val="20"/>
                <w:lang w:val="fr-FR" w:eastAsia="fr-FR"/>
              </w:rPr>
              <w:t>2-2</w:t>
            </w:r>
          </w:p>
        </w:tc>
        <w:tc>
          <w:tcPr>
            <w:tcW w:w="694" w:type="dxa"/>
            <w:tcBorders>
              <w:top w:val="nil"/>
              <w:left w:val="nil"/>
              <w:right w:val="nil"/>
            </w:tcBorders>
            <w:shd w:val="clear" w:color="000000" w:fill="FFFFFF"/>
            <w:noWrap/>
            <w:vAlign w:val="bottom"/>
            <w:hideMark/>
          </w:tcPr>
          <w:p w14:paraId="69093C45" w14:textId="77777777" w:rsidR="00EB566D" w:rsidRPr="007E088C" w:rsidRDefault="00EB566D" w:rsidP="00E33FEC">
            <w:pPr>
              <w:jc w:val="center"/>
              <w:rPr>
                <w:sz w:val="20"/>
                <w:szCs w:val="20"/>
                <w:lang w:val="fr-FR" w:eastAsia="fr-FR"/>
              </w:rPr>
            </w:pPr>
            <w:r w:rsidRPr="007E088C">
              <w:rPr>
                <w:sz w:val="20"/>
                <w:szCs w:val="20"/>
                <w:lang w:val="fr-FR" w:eastAsia="fr-FR"/>
              </w:rPr>
              <w:t>11.72</w:t>
            </w:r>
          </w:p>
        </w:tc>
        <w:tc>
          <w:tcPr>
            <w:tcW w:w="340" w:type="dxa"/>
            <w:tcBorders>
              <w:top w:val="nil"/>
              <w:left w:val="nil"/>
              <w:right w:val="nil"/>
            </w:tcBorders>
            <w:shd w:val="clear" w:color="000000" w:fill="FFFFFF"/>
            <w:noWrap/>
            <w:vAlign w:val="bottom"/>
            <w:hideMark/>
          </w:tcPr>
          <w:p w14:paraId="225A1AE1" w14:textId="77777777" w:rsidR="00EB566D" w:rsidRPr="007E088C" w:rsidRDefault="00EB566D" w:rsidP="00E33FEC">
            <w:pPr>
              <w:jc w:val="center"/>
              <w:rPr>
                <w:sz w:val="20"/>
                <w:szCs w:val="20"/>
                <w:lang w:val="fr-FR" w:eastAsia="fr-FR"/>
              </w:rPr>
            </w:pPr>
            <w:r w:rsidRPr="007E088C">
              <w:rPr>
                <w:sz w:val="20"/>
                <w:szCs w:val="20"/>
                <w:lang w:val="fr-FR" w:eastAsia="fr-FR"/>
              </w:rPr>
              <w:t>14</w:t>
            </w:r>
          </w:p>
        </w:tc>
        <w:tc>
          <w:tcPr>
            <w:tcW w:w="603" w:type="dxa"/>
            <w:tcBorders>
              <w:top w:val="nil"/>
              <w:left w:val="nil"/>
              <w:right w:val="nil"/>
            </w:tcBorders>
            <w:shd w:val="clear" w:color="000000" w:fill="FFFFFF"/>
            <w:noWrap/>
            <w:vAlign w:val="bottom"/>
            <w:hideMark/>
          </w:tcPr>
          <w:p w14:paraId="75C5EE38" w14:textId="77777777" w:rsidR="00EB566D" w:rsidRPr="007E088C" w:rsidRDefault="00EB566D" w:rsidP="00E33FEC">
            <w:pPr>
              <w:jc w:val="center"/>
              <w:rPr>
                <w:sz w:val="20"/>
                <w:szCs w:val="20"/>
                <w:lang w:val="fr-FR" w:eastAsia="fr-FR"/>
              </w:rPr>
            </w:pPr>
            <w:r w:rsidRPr="007E088C">
              <w:rPr>
                <w:sz w:val="20"/>
                <w:szCs w:val="20"/>
                <w:lang w:val="fr-FR" w:eastAsia="fr-FR"/>
              </w:rPr>
              <w:t>.63</w:t>
            </w:r>
          </w:p>
        </w:tc>
        <w:tc>
          <w:tcPr>
            <w:tcW w:w="603" w:type="dxa"/>
            <w:tcBorders>
              <w:top w:val="nil"/>
              <w:left w:val="nil"/>
              <w:right w:val="nil"/>
            </w:tcBorders>
            <w:shd w:val="clear" w:color="000000" w:fill="FFFFFF"/>
            <w:noWrap/>
            <w:vAlign w:val="bottom"/>
            <w:hideMark/>
          </w:tcPr>
          <w:p w14:paraId="4550DB4C" w14:textId="77777777" w:rsidR="00EB566D" w:rsidRPr="007E088C" w:rsidRDefault="00EB566D" w:rsidP="00E33FEC">
            <w:pPr>
              <w:jc w:val="center"/>
              <w:rPr>
                <w:sz w:val="20"/>
                <w:szCs w:val="20"/>
                <w:lang w:val="fr-FR" w:eastAsia="fr-FR"/>
              </w:rPr>
            </w:pPr>
            <w:r w:rsidRPr="007E088C">
              <w:rPr>
                <w:sz w:val="20"/>
                <w:szCs w:val="20"/>
                <w:lang w:val="fr-FR" w:eastAsia="fr-FR"/>
              </w:rPr>
              <w:t>.000</w:t>
            </w:r>
          </w:p>
        </w:tc>
        <w:tc>
          <w:tcPr>
            <w:tcW w:w="603" w:type="dxa"/>
            <w:tcBorders>
              <w:top w:val="nil"/>
              <w:left w:val="nil"/>
              <w:right w:val="nil"/>
            </w:tcBorders>
            <w:shd w:val="clear" w:color="000000" w:fill="FFFFFF"/>
            <w:noWrap/>
            <w:vAlign w:val="bottom"/>
            <w:hideMark/>
          </w:tcPr>
          <w:p w14:paraId="49F9BD50" w14:textId="77777777" w:rsidR="00EB566D" w:rsidRPr="007E088C" w:rsidRDefault="00EB566D" w:rsidP="00E33FEC">
            <w:pPr>
              <w:jc w:val="center"/>
              <w:rPr>
                <w:sz w:val="20"/>
                <w:szCs w:val="20"/>
                <w:lang w:val="fr-FR" w:eastAsia="fr-FR"/>
              </w:rPr>
            </w:pPr>
            <w:r w:rsidRPr="007E088C">
              <w:rPr>
                <w:sz w:val="20"/>
                <w:szCs w:val="20"/>
                <w:lang w:val="fr-FR" w:eastAsia="fr-FR"/>
              </w:rPr>
              <w:t>+.005</w:t>
            </w:r>
          </w:p>
        </w:tc>
        <w:tc>
          <w:tcPr>
            <w:tcW w:w="952" w:type="dxa"/>
            <w:tcBorders>
              <w:top w:val="nil"/>
              <w:left w:val="nil"/>
              <w:right w:val="nil"/>
            </w:tcBorders>
            <w:shd w:val="clear" w:color="000000" w:fill="FFFFFF"/>
            <w:noWrap/>
            <w:vAlign w:val="bottom"/>
            <w:hideMark/>
          </w:tcPr>
          <w:p w14:paraId="0CE08394" w14:textId="77777777" w:rsidR="00EB566D" w:rsidRPr="007E088C" w:rsidRDefault="00EB566D" w:rsidP="00E33FEC">
            <w:pPr>
              <w:jc w:val="center"/>
              <w:rPr>
                <w:sz w:val="20"/>
                <w:szCs w:val="20"/>
                <w:lang w:val="fr-FR" w:eastAsia="fr-FR"/>
              </w:rPr>
            </w:pPr>
            <w:r w:rsidRPr="007E088C">
              <w:rPr>
                <w:sz w:val="20"/>
                <w:szCs w:val="20"/>
                <w:lang w:val="fr-FR" w:eastAsia="fr-FR"/>
              </w:rPr>
              <w:t>-.002</w:t>
            </w:r>
          </w:p>
        </w:tc>
      </w:tr>
      <w:tr w:rsidR="00EB566D" w:rsidRPr="007E088C" w14:paraId="32735E93" w14:textId="77777777" w:rsidTr="00C12F9B">
        <w:trPr>
          <w:trHeight w:val="300"/>
        </w:trPr>
        <w:tc>
          <w:tcPr>
            <w:tcW w:w="1134" w:type="dxa"/>
            <w:vMerge/>
            <w:tcBorders>
              <w:top w:val="nil"/>
              <w:left w:val="nil"/>
              <w:right w:val="nil"/>
            </w:tcBorders>
            <w:vAlign w:val="center"/>
            <w:hideMark/>
          </w:tcPr>
          <w:p w14:paraId="3C59C8E3" w14:textId="77777777"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hideMark/>
          </w:tcPr>
          <w:p w14:paraId="5B7C8D0C" w14:textId="67523C53" w:rsidR="00EB566D" w:rsidRPr="007E088C" w:rsidRDefault="00EB566D" w:rsidP="00E33FEC">
            <w:pPr>
              <w:rPr>
                <w:sz w:val="20"/>
                <w:szCs w:val="20"/>
                <w:lang w:val="fr-FR" w:eastAsia="fr-FR"/>
              </w:rPr>
            </w:pPr>
          </w:p>
        </w:tc>
        <w:tc>
          <w:tcPr>
            <w:tcW w:w="900" w:type="dxa"/>
            <w:tcBorders>
              <w:top w:val="nil"/>
              <w:left w:val="nil"/>
              <w:right w:val="nil"/>
            </w:tcBorders>
            <w:shd w:val="clear" w:color="000000" w:fill="FFFFFF"/>
            <w:noWrap/>
            <w:hideMark/>
          </w:tcPr>
          <w:p w14:paraId="543BE45E" w14:textId="77777777" w:rsidR="00EB566D" w:rsidRPr="007E088C" w:rsidRDefault="00EB566D" w:rsidP="00E33FEC">
            <w:pPr>
              <w:jc w:val="center"/>
              <w:rPr>
                <w:sz w:val="20"/>
                <w:szCs w:val="20"/>
                <w:lang w:val="fr-FR" w:eastAsia="fr-FR"/>
              </w:rPr>
            </w:pPr>
            <w:r w:rsidRPr="007E088C">
              <w:rPr>
                <w:sz w:val="20"/>
                <w:szCs w:val="20"/>
                <w:lang w:val="fr-FR" w:eastAsia="fr-FR"/>
              </w:rPr>
              <w:t>2-4</w:t>
            </w:r>
          </w:p>
        </w:tc>
        <w:tc>
          <w:tcPr>
            <w:tcW w:w="2076" w:type="dxa"/>
            <w:tcBorders>
              <w:top w:val="nil"/>
              <w:left w:val="nil"/>
              <w:right w:val="nil"/>
            </w:tcBorders>
            <w:shd w:val="clear" w:color="000000" w:fill="FFFFFF"/>
            <w:noWrap/>
            <w:hideMark/>
          </w:tcPr>
          <w:p w14:paraId="18B4D047" w14:textId="59D65FCD" w:rsidR="00EB566D" w:rsidRPr="007E088C" w:rsidRDefault="00EB566D" w:rsidP="001B390D">
            <w:pPr>
              <w:rPr>
                <w:sz w:val="20"/>
                <w:szCs w:val="20"/>
                <w:lang w:val="fr-FR" w:eastAsia="fr-FR"/>
              </w:rPr>
            </w:pPr>
            <w:r w:rsidRPr="007E088C">
              <w:rPr>
                <w:sz w:val="20"/>
                <w:szCs w:val="20"/>
                <w:lang w:val="fr-FR" w:eastAsia="fr-FR"/>
              </w:rPr>
              <w:t>Strict invariance</w:t>
            </w:r>
          </w:p>
        </w:tc>
        <w:tc>
          <w:tcPr>
            <w:tcW w:w="990" w:type="dxa"/>
            <w:tcBorders>
              <w:top w:val="nil"/>
              <w:left w:val="nil"/>
              <w:right w:val="nil"/>
            </w:tcBorders>
            <w:shd w:val="clear" w:color="000000" w:fill="FFFFFF"/>
            <w:noWrap/>
            <w:vAlign w:val="bottom"/>
            <w:hideMark/>
          </w:tcPr>
          <w:p w14:paraId="6BA6FD5F" w14:textId="77777777" w:rsidR="00EB566D" w:rsidRPr="007E088C" w:rsidRDefault="00EB566D" w:rsidP="00E33FEC">
            <w:pPr>
              <w:jc w:val="center"/>
              <w:rPr>
                <w:sz w:val="20"/>
                <w:szCs w:val="20"/>
                <w:lang w:val="fr-FR" w:eastAsia="fr-FR"/>
              </w:rPr>
            </w:pPr>
            <w:r w:rsidRPr="007E088C">
              <w:rPr>
                <w:sz w:val="20"/>
                <w:szCs w:val="20"/>
                <w:lang w:val="fr-FR" w:eastAsia="fr-FR"/>
              </w:rPr>
              <w:t>450.137*</w:t>
            </w:r>
          </w:p>
        </w:tc>
        <w:tc>
          <w:tcPr>
            <w:tcW w:w="440" w:type="dxa"/>
            <w:tcBorders>
              <w:top w:val="nil"/>
              <w:left w:val="nil"/>
              <w:right w:val="nil"/>
            </w:tcBorders>
            <w:shd w:val="clear" w:color="000000" w:fill="FFFFFF"/>
            <w:noWrap/>
            <w:vAlign w:val="bottom"/>
            <w:hideMark/>
          </w:tcPr>
          <w:p w14:paraId="00530D97" w14:textId="77777777" w:rsidR="00EB566D" w:rsidRPr="007E088C" w:rsidRDefault="00EB566D" w:rsidP="00E33FEC">
            <w:pPr>
              <w:jc w:val="center"/>
              <w:rPr>
                <w:sz w:val="20"/>
                <w:szCs w:val="20"/>
                <w:lang w:val="fr-FR" w:eastAsia="fr-FR"/>
              </w:rPr>
            </w:pPr>
            <w:r w:rsidRPr="007E088C">
              <w:rPr>
                <w:sz w:val="20"/>
                <w:szCs w:val="20"/>
                <w:lang w:val="fr-FR" w:eastAsia="fr-FR"/>
              </w:rPr>
              <w:t>236</w:t>
            </w:r>
          </w:p>
        </w:tc>
        <w:tc>
          <w:tcPr>
            <w:tcW w:w="490" w:type="dxa"/>
            <w:tcBorders>
              <w:top w:val="nil"/>
              <w:left w:val="nil"/>
              <w:right w:val="nil"/>
            </w:tcBorders>
            <w:shd w:val="clear" w:color="000000" w:fill="FFFFFF"/>
            <w:noWrap/>
            <w:vAlign w:val="bottom"/>
            <w:hideMark/>
          </w:tcPr>
          <w:p w14:paraId="0D3D18E0" w14:textId="77777777" w:rsidR="00EB566D" w:rsidRPr="007E088C" w:rsidRDefault="00EB566D" w:rsidP="00E33FEC">
            <w:pPr>
              <w:jc w:val="center"/>
              <w:rPr>
                <w:sz w:val="20"/>
                <w:szCs w:val="20"/>
                <w:lang w:val="fr-FR" w:eastAsia="fr-FR"/>
              </w:rPr>
            </w:pPr>
            <w:r w:rsidRPr="007E088C">
              <w:rPr>
                <w:sz w:val="20"/>
                <w:szCs w:val="20"/>
                <w:lang w:val="fr-FR" w:eastAsia="fr-FR"/>
              </w:rPr>
              <w:t>.933</w:t>
            </w:r>
          </w:p>
        </w:tc>
        <w:tc>
          <w:tcPr>
            <w:tcW w:w="580" w:type="dxa"/>
            <w:tcBorders>
              <w:top w:val="nil"/>
              <w:left w:val="nil"/>
              <w:right w:val="nil"/>
            </w:tcBorders>
            <w:shd w:val="clear" w:color="000000" w:fill="FFFFFF"/>
            <w:noWrap/>
            <w:vAlign w:val="bottom"/>
            <w:hideMark/>
          </w:tcPr>
          <w:p w14:paraId="7BEFF3A2" w14:textId="77777777" w:rsidR="00EB566D" w:rsidRPr="007E088C" w:rsidRDefault="00EB566D" w:rsidP="00E33FEC">
            <w:pPr>
              <w:jc w:val="center"/>
              <w:rPr>
                <w:sz w:val="20"/>
                <w:szCs w:val="20"/>
                <w:lang w:val="fr-FR" w:eastAsia="fr-FR"/>
              </w:rPr>
            </w:pPr>
            <w:r w:rsidRPr="007E088C">
              <w:rPr>
                <w:sz w:val="20"/>
                <w:szCs w:val="20"/>
                <w:lang w:val="fr-FR" w:eastAsia="fr-FR"/>
              </w:rPr>
              <w:t>.932</w:t>
            </w:r>
          </w:p>
        </w:tc>
        <w:tc>
          <w:tcPr>
            <w:tcW w:w="830" w:type="dxa"/>
            <w:tcBorders>
              <w:top w:val="nil"/>
              <w:left w:val="nil"/>
              <w:right w:val="nil"/>
            </w:tcBorders>
            <w:shd w:val="clear" w:color="000000" w:fill="FFFFFF"/>
            <w:noWrap/>
            <w:vAlign w:val="bottom"/>
            <w:hideMark/>
          </w:tcPr>
          <w:p w14:paraId="3F628727" w14:textId="77777777" w:rsidR="00EB566D" w:rsidRPr="007E088C" w:rsidRDefault="00EB566D" w:rsidP="00E33FEC">
            <w:pPr>
              <w:jc w:val="center"/>
              <w:rPr>
                <w:sz w:val="20"/>
                <w:szCs w:val="20"/>
                <w:lang w:val="fr-FR" w:eastAsia="fr-FR"/>
              </w:rPr>
            </w:pPr>
            <w:r w:rsidRPr="007E088C">
              <w:rPr>
                <w:sz w:val="20"/>
                <w:szCs w:val="20"/>
                <w:lang w:val="fr-FR" w:eastAsia="fr-FR"/>
              </w:rPr>
              <w:t>.071</w:t>
            </w:r>
          </w:p>
        </w:tc>
        <w:tc>
          <w:tcPr>
            <w:tcW w:w="859" w:type="dxa"/>
            <w:tcBorders>
              <w:top w:val="nil"/>
              <w:left w:val="nil"/>
              <w:right w:val="nil"/>
            </w:tcBorders>
            <w:shd w:val="clear" w:color="000000" w:fill="FFFFFF"/>
            <w:noWrap/>
            <w:vAlign w:val="bottom"/>
            <w:hideMark/>
          </w:tcPr>
          <w:p w14:paraId="41E7B0B8" w14:textId="77777777" w:rsidR="00EB566D" w:rsidRPr="007E088C" w:rsidRDefault="00EB566D" w:rsidP="00E33FEC">
            <w:pPr>
              <w:jc w:val="center"/>
              <w:rPr>
                <w:sz w:val="20"/>
                <w:szCs w:val="20"/>
                <w:lang w:val="fr-FR" w:eastAsia="fr-FR"/>
              </w:rPr>
            </w:pPr>
            <w:r w:rsidRPr="007E088C">
              <w:rPr>
                <w:sz w:val="20"/>
                <w:szCs w:val="20"/>
                <w:lang w:val="fr-FR" w:eastAsia="fr-FR"/>
              </w:rPr>
              <w:t>.061</w:t>
            </w:r>
          </w:p>
        </w:tc>
        <w:tc>
          <w:tcPr>
            <w:tcW w:w="773" w:type="dxa"/>
            <w:tcBorders>
              <w:top w:val="nil"/>
              <w:left w:val="nil"/>
              <w:right w:val="nil"/>
            </w:tcBorders>
            <w:shd w:val="clear" w:color="000000" w:fill="FFFFFF"/>
            <w:noWrap/>
            <w:vAlign w:val="bottom"/>
            <w:hideMark/>
          </w:tcPr>
          <w:p w14:paraId="70735C9B" w14:textId="77777777" w:rsidR="00EB566D" w:rsidRPr="007E088C" w:rsidRDefault="00EB566D" w:rsidP="00E33FEC">
            <w:pPr>
              <w:jc w:val="center"/>
              <w:rPr>
                <w:sz w:val="20"/>
                <w:szCs w:val="20"/>
                <w:lang w:val="fr-FR" w:eastAsia="fr-FR"/>
              </w:rPr>
            </w:pPr>
            <w:r w:rsidRPr="007E088C">
              <w:rPr>
                <w:sz w:val="20"/>
                <w:szCs w:val="20"/>
                <w:lang w:val="fr-FR" w:eastAsia="fr-FR"/>
              </w:rPr>
              <w:t>.080</w:t>
            </w:r>
          </w:p>
        </w:tc>
        <w:tc>
          <w:tcPr>
            <w:tcW w:w="696" w:type="dxa"/>
            <w:tcBorders>
              <w:top w:val="nil"/>
              <w:left w:val="nil"/>
              <w:right w:val="nil"/>
            </w:tcBorders>
            <w:shd w:val="clear" w:color="000000" w:fill="FFFFFF"/>
            <w:noWrap/>
            <w:vAlign w:val="bottom"/>
            <w:hideMark/>
          </w:tcPr>
          <w:p w14:paraId="14B49761" w14:textId="77777777" w:rsidR="00EB566D" w:rsidRPr="007E088C" w:rsidRDefault="00EB566D" w:rsidP="00E33FEC">
            <w:pPr>
              <w:jc w:val="center"/>
              <w:rPr>
                <w:sz w:val="20"/>
                <w:szCs w:val="20"/>
                <w:lang w:val="fr-FR" w:eastAsia="fr-FR"/>
              </w:rPr>
            </w:pPr>
            <w:r w:rsidRPr="007E088C">
              <w:rPr>
                <w:sz w:val="20"/>
                <w:szCs w:val="20"/>
                <w:lang w:val="fr-FR" w:eastAsia="fr-FR"/>
              </w:rPr>
              <w:t>.052</w:t>
            </w:r>
          </w:p>
        </w:tc>
        <w:tc>
          <w:tcPr>
            <w:tcW w:w="452" w:type="dxa"/>
            <w:tcBorders>
              <w:top w:val="nil"/>
              <w:left w:val="nil"/>
              <w:right w:val="nil"/>
            </w:tcBorders>
            <w:shd w:val="clear" w:color="000000" w:fill="FFFFFF"/>
            <w:noWrap/>
            <w:vAlign w:val="bottom"/>
            <w:hideMark/>
          </w:tcPr>
          <w:p w14:paraId="6F201B75" w14:textId="77777777" w:rsidR="00EB566D" w:rsidRPr="007E088C" w:rsidRDefault="00EB566D" w:rsidP="00A83A07">
            <w:pPr>
              <w:jc w:val="center"/>
              <w:rPr>
                <w:sz w:val="20"/>
                <w:szCs w:val="20"/>
                <w:lang w:val="fr-FR" w:eastAsia="fr-FR"/>
              </w:rPr>
            </w:pPr>
            <w:r w:rsidRPr="007E088C">
              <w:rPr>
                <w:sz w:val="20"/>
                <w:szCs w:val="20"/>
                <w:lang w:val="fr-FR" w:eastAsia="fr-FR"/>
              </w:rPr>
              <w:t>2-3</w:t>
            </w:r>
          </w:p>
        </w:tc>
        <w:tc>
          <w:tcPr>
            <w:tcW w:w="694" w:type="dxa"/>
            <w:tcBorders>
              <w:top w:val="nil"/>
              <w:left w:val="nil"/>
              <w:right w:val="nil"/>
            </w:tcBorders>
            <w:shd w:val="clear" w:color="000000" w:fill="FFFFFF"/>
            <w:noWrap/>
            <w:vAlign w:val="bottom"/>
            <w:hideMark/>
          </w:tcPr>
          <w:p w14:paraId="3DCA52B0" w14:textId="77777777" w:rsidR="00EB566D" w:rsidRPr="007E088C" w:rsidRDefault="00EB566D" w:rsidP="00E33FEC">
            <w:pPr>
              <w:jc w:val="center"/>
              <w:rPr>
                <w:sz w:val="20"/>
                <w:szCs w:val="20"/>
                <w:lang w:val="fr-FR" w:eastAsia="fr-FR"/>
              </w:rPr>
            </w:pPr>
            <w:r w:rsidRPr="007E088C">
              <w:rPr>
                <w:sz w:val="20"/>
                <w:szCs w:val="20"/>
                <w:lang w:val="fr-FR" w:eastAsia="fr-FR"/>
              </w:rPr>
              <w:t>15.74</w:t>
            </w:r>
          </w:p>
        </w:tc>
        <w:tc>
          <w:tcPr>
            <w:tcW w:w="340" w:type="dxa"/>
            <w:tcBorders>
              <w:top w:val="nil"/>
              <w:left w:val="nil"/>
              <w:right w:val="nil"/>
            </w:tcBorders>
            <w:shd w:val="clear" w:color="000000" w:fill="FFFFFF"/>
            <w:noWrap/>
            <w:vAlign w:val="bottom"/>
            <w:hideMark/>
          </w:tcPr>
          <w:p w14:paraId="15D2F518" w14:textId="77777777" w:rsidR="00EB566D" w:rsidRPr="007E088C" w:rsidRDefault="00EB566D" w:rsidP="00E33FEC">
            <w:pPr>
              <w:jc w:val="center"/>
              <w:rPr>
                <w:sz w:val="20"/>
                <w:szCs w:val="20"/>
                <w:lang w:val="fr-FR" w:eastAsia="fr-FR"/>
              </w:rPr>
            </w:pPr>
            <w:r w:rsidRPr="007E088C">
              <w:rPr>
                <w:sz w:val="20"/>
                <w:szCs w:val="20"/>
                <w:lang w:val="fr-FR" w:eastAsia="fr-FR"/>
              </w:rPr>
              <w:t>16</w:t>
            </w:r>
          </w:p>
        </w:tc>
        <w:tc>
          <w:tcPr>
            <w:tcW w:w="603" w:type="dxa"/>
            <w:tcBorders>
              <w:top w:val="nil"/>
              <w:left w:val="nil"/>
              <w:right w:val="nil"/>
            </w:tcBorders>
            <w:shd w:val="clear" w:color="000000" w:fill="FFFFFF"/>
            <w:noWrap/>
            <w:vAlign w:val="bottom"/>
            <w:hideMark/>
          </w:tcPr>
          <w:p w14:paraId="59115450" w14:textId="77777777" w:rsidR="00EB566D" w:rsidRPr="007E088C" w:rsidRDefault="00EB566D" w:rsidP="00E33FEC">
            <w:pPr>
              <w:jc w:val="center"/>
              <w:rPr>
                <w:sz w:val="20"/>
                <w:szCs w:val="20"/>
                <w:lang w:val="fr-FR" w:eastAsia="fr-FR"/>
              </w:rPr>
            </w:pPr>
            <w:r w:rsidRPr="007E088C">
              <w:rPr>
                <w:sz w:val="20"/>
                <w:szCs w:val="20"/>
                <w:lang w:val="fr-FR" w:eastAsia="fr-FR"/>
              </w:rPr>
              <w:t>.47</w:t>
            </w:r>
          </w:p>
        </w:tc>
        <w:tc>
          <w:tcPr>
            <w:tcW w:w="603" w:type="dxa"/>
            <w:tcBorders>
              <w:top w:val="nil"/>
              <w:left w:val="nil"/>
              <w:right w:val="nil"/>
            </w:tcBorders>
            <w:shd w:val="clear" w:color="000000" w:fill="FFFFFF"/>
            <w:noWrap/>
            <w:vAlign w:val="bottom"/>
            <w:hideMark/>
          </w:tcPr>
          <w:p w14:paraId="08DC5C8E" w14:textId="77777777" w:rsidR="00EB566D" w:rsidRPr="007E088C" w:rsidRDefault="00EB566D" w:rsidP="00E33FEC">
            <w:pPr>
              <w:jc w:val="center"/>
              <w:rPr>
                <w:sz w:val="20"/>
                <w:szCs w:val="20"/>
                <w:lang w:val="fr-FR" w:eastAsia="fr-FR"/>
              </w:rPr>
            </w:pPr>
            <w:r w:rsidRPr="007E088C">
              <w:rPr>
                <w:sz w:val="20"/>
                <w:szCs w:val="20"/>
                <w:lang w:val="fr-FR" w:eastAsia="fr-FR"/>
              </w:rPr>
              <w:t>+.001</w:t>
            </w:r>
          </w:p>
        </w:tc>
        <w:tc>
          <w:tcPr>
            <w:tcW w:w="603" w:type="dxa"/>
            <w:tcBorders>
              <w:top w:val="nil"/>
              <w:left w:val="nil"/>
              <w:right w:val="nil"/>
            </w:tcBorders>
            <w:shd w:val="clear" w:color="000000" w:fill="FFFFFF"/>
            <w:noWrap/>
            <w:vAlign w:val="bottom"/>
            <w:hideMark/>
          </w:tcPr>
          <w:p w14:paraId="08D75EC0" w14:textId="77777777" w:rsidR="00EB566D" w:rsidRPr="007E088C" w:rsidRDefault="00EB566D" w:rsidP="00E33FEC">
            <w:pPr>
              <w:jc w:val="center"/>
              <w:rPr>
                <w:sz w:val="20"/>
                <w:szCs w:val="20"/>
                <w:lang w:val="fr-FR" w:eastAsia="fr-FR"/>
              </w:rPr>
            </w:pPr>
            <w:r w:rsidRPr="007E088C">
              <w:rPr>
                <w:sz w:val="20"/>
                <w:szCs w:val="20"/>
                <w:lang w:val="fr-FR" w:eastAsia="fr-FR"/>
              </w:rPr>
              <w:t>+.006</w:t>
            </w:r>
          </w:p>
        </w:tc>
        <w:tc>
          <w:tcPr>
            <w:tcW w:w="952" w:type="dxa"/>
            <w:tcBorders>
              <w:top w:val="nil"/>
              <w:left w:val="nil"/>
              <w:right w:val="nil"/>
            </w:tcBorders>
            <w:shd w:val="clear" w:color="000000" w:fill="FFFFFF"/>
            <w:noWrap/>
            <w:vAlign w:val="bottom"/>
            <w:hideMark/>
          </w:tcPr>
          <w:p w14:paraId="495A90D7" w14:textId="77777777" w:rsidR="00EB566D" w:rsidRPr="007E088C" w:rsidRDefault="00EB566D" w:rsidP="00E33FEC">
            <w:pPr>
              <w:jc w:val="center"/>
              <w:rPr>
                <w:sz w:val="20"/>
                <w:szCs w:val="20"/>
                <w:lang w:val="fr-FR" w:eastAsia="fr-FR"/>
              </w:rPr>
            </w:pPr>
            <w:r w:rsidRPr="007E088C">
              <w:rPr>
                <w:sz w:val="20"/>
                <w:szCs w:val="20"/>
                <w:lang w:val="fr-FR" w:eastAsia="fr-FR"/>
              </w:rPr>
              <w:t>-.003</w:t>
            </w:r>
          </w:p>
        </w:tc>
      </w:tr>
      <w:tr w:rsidR="00EB566D" w:rsidRPr="007E088C" w14:paraId="6609C6CE" w14:textId="77777777" w:rsidTr="00C12F9B">
        <w:trPr>
          <w:trHeight w:val="315"/>
        </w:trPr>
        <w:tc>
          <w:tcPr>
            <w:tcW w:w="1134" w:type="dxa"/>
            <w:vMerge/>
            <w:tcBorders>
              <w:top w:val="nil"/>
              <w:left w:val="nil"/>
              <w:right w:val="nil"/>
            </w:tcBorders>
            <w:vAlign w:val="center"/>
            <w:hideMark/>
          </w:tcPr>
          <w:p w14:paraId="0EFFF869" w14:textId="77777777"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hideMark/>
          </w:tcPr>
          <w:p w14:paraId="0CE980CE" w14:textId="35203B75" w:rsidR="00EB566D" w:rsidRPr="007E088C" w:rsidRDefault="00EB566D" w:rsidP="00E33FEC">
            <w:pPr>
              <w:rPr>
                <w:sz w:val="20"/>
                <w:szCs w:val="20"/>
                <w:lang w:val="fr-FR" w:eastAsia="fr-FR"/>
              </w:rPr>
            </w:pPr>
          </w:p>
        </w:tc>
        <w:tc>
          <w:tcPr>
            <w:tcW w:w="900" w:type="dxa"/>
            <w:tcBorders>
              <w:top w:val="nil"/>
              <w:left w:val="nil"/>
              <w:right w:val="nil"/>
            </w:tcBorders>
            <w:shd w:val="clear" w:color="000000" w:fill="FFFFFF"/>
            <w:noWrap/>
            <w:hideMark/>
          </w:tcPr>
          <w:p w14:paraId="74FF1C33" w14:textId="77777777" w:rsidR="00EB566D" w:rsidRPr="007E088C" w:rsidRDefault="00EB566D" w:rsidP="00E33FEC">
            <w:pPr>
              <w:jc w:val="center"/>
              <w:rPr>
                <w:sz w:val="20"/>
                <w:szCs w:val="20"/>
                <w:lang w:val="fr-FR" w:eastAsia="fr-FR"/>
              </w:rPr>
            </w:pPr>
            <w:r w:rsidRPr="007E088C">
              <w:rPr>
                <w:sz w:val="20"/>
                <w:szCs w:val="20"/>
                <w:lang w:val="fr-FR" w:eastAsia="fr-FR"/>
              </w:rPr>
              <w:t>2-5</w:t>
            </w:r>
          </w:p>
        </w:tc>
        <w:tc>
          <w:tcPr>
            <w:tcW w:w="2076" w:type="dxa"/>
            <w:tcBorders>
              <w:top w:val="nil"/>
              <w:left w:val="nil"/>
              <w:right w:val="nil"/>
            </w:tcBorders>
            <w:shd w:val="clear" w:color="000000" w:fill="FFFFFF"/>
            <w:noWrap/>
            <w:hideMark/>
          </w:tcPr>
          <w:p w14:paraId="79E9C7A9" w14:textId="52DEB2E5" w:rsidR="00EB566D" w:rsidRPr="007E088C" w:rsidRDefault="00EB566D" w:rsidP="00F169C4">
            <w:pPr>
              <w:rPr>
                <w:sz w:val="20"/>
                <w:szCs w:val="20"/>
                <w:lang w:val="fr-FR" w:eastAsia="fr-FR"/>
              </w:rPr>
            </w:pPr>
            <w:r w:rsidRPr="007E088C">
              <w:rPr>
                <w:sz w:val="20"/>
                <w:szCs w:val="20"/>
                <w:lang w:val="fr-FR" w:eastAsia="fr-FR"/>
              </w:rPr>
              <w:t>Variance</w:t>
            </w:r>
            <w:r w:rsidR="00F169C4">
              <w:rPr>
                <w:sz w:val="20"/>
                <w:szCs w:val="20"/>
                <w:lang w:val="fr-FR" w:eastAsia="fr-FR"/>
              </w:rPr>
              <w:t>s</w:t>
            </w:r>
            <w:r w:rsidRPr="007E088C">
              <w:rPr>
                <w:sz w:val="20"/>
                <w:szCs w:val="20"/>
                <w:lang w:val="fr-FR" w:eastAsia="fr-FR"/>
              </w:rPr>
              <w:t>-</w:t>
            </w:r>
            <w:r w:rsidR="00F169C4">
              <w:rPr>
                <w:sz w:val="20"/>
                <w:szCs w:val="20"/>
                <w:lang w:val="fr-FR" w:eastAsia="fr-FR"/>
              </w:rPr>
              <w:t>c</w:t>
            </w:r>
            <w:r w:rsidR="00F169C4" w:rsidRPr="007E088C">
              <w:rPr>
                <w:sz w:val="20"/>
                <w:szCs w:val="20"/>
                <w:lang w:val="fr-FR" w:eastAsia="fr-FR"/>
              </w:rPr>
              <w:t>ovariance</w:t>
            </w:r>
            <w:r w:rsidR="00F169C4">
              <w:rPr>
                <w:sz w:val="20"/>
                <w:szCs w:val="20"/>
                <w:lang w:val="fr-FR" w:eastAsia="fr-FR"/>
              </w:rPr>
              <w:t>s</w:t>
            </w:r>
            <w:r w:rsidR="00F169C4" w:rsidRPr="007E088C">
              <w:rPr>
                <w:sz w:val="20"/>
                <w:szCs w:val="20"/>
                <w:lang w:val="fr-FR" w:eastAsia="fr-FR"/>
              </w:rPr>
              <w:t xml:space="preserve"> </w:t>
            </w:r>
            <w:r w:rsidRPr="007E088C">
              <w:rPr>
                <w:sz w:val="20"/>
                <w:szCs w:val="20"/>
                <w:lang w:val="fr-FR" w:eastAsia="fr-FR"/>
              </w:rPr>
              <w:t>invariance</w:t>
            </w:r>
          </w:p>
        </w:tc>
        <w:tc>
          <w:tcPr>
            <w:tcW w:w="990" w:type="dxa"/>
            <w:tcBorders>
              <w:top w:val="nil"/>
              <w:left w:val="nil"/>
              <w:right w:val="nil"/>
            </w:tcBorders>
            <w:shd w:val="clear" w:color="000000" w:fill="FFFFFF"/>
            <w:noWrap/>
            <w:vAlign w:val="bottom"/>
            <w:hideMark/>
          </w:tcPr>
          <w:p w14:paraId="189D9768" w14:textId="77777777" w:rsidR="00EB566D" w:rsidRPr="007E088C" w:rsidRDefault="00EB566D" w:rsidP="00E33FEC">
            <w:pPr>
              <w:jc w:val="center"/>
              <w:rPr>
                <w:sz w:val="20"/>
                <w:szCs w:val="20"/>
                <w:lang w:val="fr-FR" w:eastAsia="fr-FR"/>
              </w:rPr>
            </w:pPr>
            <w:r w:rsidRPr="007E088C">
              <w:rPr>
                <w:sz w:val="20"/>
                <w:szCs w:val="20"/>
                <w:lang w:val="fr-FR" w:eastAsia="fr-FR"/>
              </w:rPr>
              <w:t>451.870*</w:t>
            </w:r>
          </w:p>
        </w:tc>
        <w:tc>
          <w:tcPr>
            <w:tcW w:w="440" w:type="dxa"/>
            <w:tcBorders>
              <w:top w:val="nil"/>
              <w:left w:val="nil"/>
              <w:right w:val="nil"/>
            </w:tcBorders>
            <w:shd w:val="clear" w:color="000000" w:fill="FFFFFF"/>
            <w:noWrap/>
            <w:vAlign w:val="bottom"/>
            <w:hideMark/>
          </w:tcPr>
          <w:p w14:paraId="70C631BE" w14:textId="77777777" w:rsidR="00EB566D" w:rsidRPr="007E088C" w:rsidRDefault="00EB566D" w:rsidP="00E33FEC">
            <w:pPr>
              <w:jc w:val="center"/>
              <w:rPr>
                <w:sz w:val="20"/>
                <w:szCs w:val="20"/>
                <w:lang w:val="fr-FR" w:eastAsia="fr-FR"/>
              </w:rPr>
            </w:pPr>
            <w:r w:rsidRPr="007E088C">
              <w:rPr>
                <w:sz w:val="20"/>
                <w:szCs w:val="20"/>
                <w:lang w:val="fr-FR" w:eastAsia="fr-FR"/>
              </w:rPr>
              <w:t>239</w:t>
            </w:r>
          </w:p>
        </w:tc>
        <w:tc>
          <w:tcPr>
            <w:tcW w:w="490" w:type="dxa"/>
            <w:tcBorders>
              <w:top w:val="nil"/>
              <w:left w:val="nil"/>
              <w:right w:val="nil"/>
            </w:tcBorders>
            <w:shd w:val="clear" w:color="000000" w:fill="FFFFFF"/>
            <w:noWrap/>
            <w:vAlign w:val="bottom"/>
            <w:hideMark/>
          </w:tcPr>
          <w:p w14:paraId="7E6F325E" w14:textId="77777777" w:rsidR="00EB566D" w:rsidRPr="007E088C" w:rsidRDefault="00EB566D" w:rsidP="00E33FEC">
            <w:pPr>
              <w:jc w:val="center"/>
              <w:rPr>
                <w:sz w:val="20"/>
                <w:szCs w:val="20"/>
                <w:lang w:val="fr-FR" w:eastAsia="fr-FR"/>
              </w:rPr>
            </w:pPr>
            <w:r w:rsidRPr="007E088C">
              <w:rPr>
                <w:sz w:val="20"/>
                <w:szCs w:val="20"/>
                <w:lang w:val="fr-FR" w:eastAsia="fr-FR"/>
              </w:rPr>
              <w:t>.933</w:t>
            </w:r>
          </w:p>
        </w:tc>
        <w:tc>
          <w:tcPr>
            <w:tcW w:w="580" w:type="dxa"/>
            <w:tcBorders>
              <w:top w:val="nil"/>
              <w:left w:val="nil"/>
              <w:right w:val="nil"/>
            </w:tcBorders>
            <w:shd w:val="clear" w:color="000000" w:fill="FFFFFF"/>
            <w:noWrap/>
            <w:vAlign w:val="bottom"/>
            <w:hideMark/>
          </w:tcPr>
          <w:p w14:paraId="0AEC332B" w14:textId="77777777" w:rsidR="00EB566D" w:rsidRPr="007E088C" w:rsidRDefault="00EB566D" w:rsidP="00E33FEC">
            <w:pPr>
              <w:jc w:val="center"/>
              <w:rPr>
                <w:sz w:val="20"/>
                <w:szCs w:val="20"/>
                <w:lang w:val="fr-FR" w:eastAsia="fr-FR"/>
              </w:rPr>
            </w:pPr>
            <w:r w:rsidRPr="007E088C">
              <w:rPr>
                <w:sz w:val="20"/>
                <w:szCs w:val="20"/>
                <w:lang w:val="fr-FR" w:eastAsia="fr-FR"/>
              </w:rPr>
              <w:t>.933</w:t>
            </w:r>
          </w:p>
        </w:tc>
        <w:tc>
          <w:tcPr>
            <w:tcW w:w="830" w:type="dxa"/>
            <w:tcBorders>
              <w:top w:val="nil"/>
              <w:left w:val="nil"/>
              <w:right w:val="nil"/>
            </w:tcBorders>
            <w:shd w:val="clear" w:color="000000" w:fill="FFFFFF"/>
            <w:noWrap/>
            <w:vAlign w:val="bottom"/>
            <w:hideMark/>
          </w:tcPr>
          <w:p w14:paraId="2273A535" w14:textId="77777777" w:rsidR="00EB566D" w:rsidRPr="007E088C" w:rsidRDefault="00EB566D" w:rsidP="00E33FEC">
            <w:pPr>
              <w:jc w:val="center"/>
              <w:rPr>
                <w:sz w:val="20"/>
                <w:szCs w:val="20"/>
                <w:lang w:val="fr-FR" w:eastAsia="fr-FR"/>
              </w:rPr>
            </w:pPr>
            <w:r w:rsidRPr="007E088C">
              <w:rPr>
                <w:sz w:val="20"/>
                <w:szCs w:val="20"/>
                <w:lang w:val="fr-FR" w:eastAsia="fr-FR"/>
              </w:rPr>
              <w:t>.070</w:t>
            </w:r>
          </w:p>
        </w:tc>
        <w:tc>
          <w:tcPr>
            <w:tcW w:w="859" w:type="dxa"/>
            <w:tcBorders>
              <w:top w:val="nil"/>
              <w:left w:val="nil"/>
              <w:right w:val="nil"/>
            </w:tcBorders>
            <w:shd w:val="clear" w:color="000000" w:fill="FFFFFF"/>
            <w:noWrap/>
            <w:vAlign w:val="bottom"/>
            <w:hideMark/>
          </w:tcPr>
          <w:p w14:paraId="499598A7" w14:textId="77777777" w:rsidR="00EB566D" w:rsidRPr="007E088C" w:rsidRDefault="00EB566D" w:rsidP="00E33FEC">
            <w:pPr>
              <w:jc w:val="center"/>
              <w:rPr>
                <w:sz w:val="20"/>
                <w:szCs w:val="20"/>
                <w:lang w:val="fr-FR" w:eastAsia="fr-FR"/>
              </w:rPr>
            </w:pPr>
            <w:r w:rsidRPr="007E088C">
              <w:rPr>
                <w:sz w:val="20"/>
                <w:szCs w:val="20"/>
                <w:lang w:val="fr-FR" w:eastAsia="fr-FR"/>
              </w:rPr>
              <w:t>.060</w:t>
            </w:r>
          </w:p>
        </w:tc>
        <w:tc>
          <w:tcPr>
            <w:tcW w:w="773" w:type="dxa"/>
            <w:tcBorders>
              <w:top w:val="nil"/>
              <w:left w:val="nil"/>
              <w:right w:val="nil"/>
            </w:tcBorders>
            <w:shd w:val="clear" w:color="000000" w:fill="FFFFFF"/>
            <w:noWrap/>
            <w:vAlign w:val="bottom"/>
            <w:hideMark/>
          </w:tcPr>
          <w:p w14:paraId="0B0E1391" w14:textId="77777777" w:rsidR="00EB566D" w:rsidRPr="007E088C" w:rsidRDefault="00EB566D" w:rsidP="00E33FEC">
            <w:pPr>
              <w:jc w:val="center"/>
              <w:rPr>
                <w:sz w:val="20"/>
                <w:szCs w:val="20"/>
                <w:lang w:val="fr-FR" w:eastAsia="fr-FR"/>
              </w:rPr>
            </w:pPr>
            <w:r w:rsidRPr="007E088C">
              <w:rPr>
                <w:sz w:val="20"/>
                <w:szCs w:val="20"/>
                <w:lang w:val="fr-FR" w:eastAsia="fr-FR"/>
              </w:rPr>
              <w:t>.080</w:t>
            </w:r>
          </w:p>
        </w:tc>
        <w:tc>
          <w:tcPr>
            <w:tcW w:w="696" w:type="dxa"/>
            <w:tcBorders>
              <w:top w:val="nil"/>
              <w:left w:val="nil"/>
              <w:right w:val="nil"/>
            </w:tcBorders>
            <w:shd w:val="clear" w:color="000000" w:fill="FFFFFF"/>
            <w:noWrap/>
            <w:vAlign w:val="bottom"/>
            <w:hideMark/>
          </w:tcPr>
          <w:p w14:paraId="36114D6F" w14:textId="77777777" w:rsidR="00EB566D" w:rsidRPr="007E088C" w:rsidRDefault="00EB566D" w:rsidP="00E33FEC">
            <w:pPr>
              <w:jc w:val="center"/>
              <w:rPr>
                <w:sz w:val="20"/>
                <w:szCs w:val="20"/>
                <w:lang w:val="fr-FR" w:eastAsia="fr-FR"/>
              </w:rPr>
            </w:pPr>
            <w:r w:rsidRPr="007E088C">
              <w:rPr>
                <w:sz w:val="20"/>
                <w:szCs w:val="20"/>
                <w:lang w:val="fr-FR" w:eastAsia="fr-FR"/>
              </w:rPr>
              <w:t>.056</w:t>
            </w:r>
          </w:p>
        </w:tc>
        <w:tc>
          <w:tcPr>
            <w:tcW w:w="452" w:type="dxa"/>
            <w:tcBorders>
              <w:top w:val="nil"/>
              <w:left w:val="nil"/>
              <w:right w:val="nil"/>
            </w:tcBorders>
            <w:shd w:val="clear" w:color="000000" w:fill="FFFFFF"/>
            <w:noWrap/>
            <w:vAlign w:val="bottom"/>
            <w:hideMark/>
          </w:tcPr>
          <w:p w14:paraId="50D47829" w14:textId="77777777" w:rsidR="00EB566D" w:rsidRPr="007E088C" w:rsidRDefault="00EB566D" w:rsidP="00A83A07">
            <w:pPr>
              <w:jc w:val="center"/>
              <w:rPr>
                <w:sz w:val="20"/>
                <w:szCs w:val="20"/>
                <w:lang w:val="fr-FR" w:eastAsia="fr-FR"/>
              </w:rPr>
            </w:pPr>
            <w:r w:rsidRPr="007E088C">
              <w:rPr>
                <w:sz w:val="20"/>
                <w:szCs w:val="20"/>
                <w:lang w:val="fr-FR" w:eastAsia="fr-FR"/>
              </w:rPr>
              <w:t>2-4</w:t>
            </w:r>
          </w:p>
        </w:tc>
        <w:tc>
          <w:tcPr>
            <w:tcW w:w="694" w:type="dxa"/>
            <w:tcBorders>
              <w:top w:val="nil"/>
              <w:left w:val="nil"/>
              <w:right w:val="nil"/>
            </w:tcBorders>
            <w:shd w:val="clear" w:color="000000" w:fill="FFFFFF"/>
            <w:noWrap/>
            <w:vAlign w:val="bottom"/>
            <w:hideMark/>
          </w:tcPr>
          <w:p w14:paraId="021298C3" w14:textId="77777777" w:rsidR="00EB566D" w:rsidRPr="007E088C" w:rsidRDefault="00EB566D" w:rsidP="00E33FEC">
            <w:pPr>
              <w:jc w:val="center"/>
              <w:rPr>
                <w:sz w:val="20"/>
                <w:szCs w:val="20"/>
                <w:lang w:val="fr-FR" w:eastAsia="fr-FR"/>
              </w:rPr>
            </w:pPr>
            <w:r w:rsidRPr="007E088C">
              <w:rPr>
                <w:sz w:val="20"/>
                <w:szCs w:val="20"/>
                <w:lang w:val="fr-FR" w:eastAsia="fr-FR"/>
              </w:rPr>
              <w:t>1.01</w:t>
            </w:r>
          </w:p>
        </w:tc>
        <w:tc>
          <w:tcPr>
            <w:tcW w:w="340" w:type="dxa"/>
            <w:tcBorders>
              <w:top w:val="nil"/>
              <w:left w:val="nil"/>
              <w:right w:val="nil"/>
            </w:tcBorders>
            <w:shd w:val="clear" w:color="000000" w:fill="FFFFFF"/>
            <w:noWrap/>
            <w:vAlign w:val="bottom"/>
            <w:hideMark/>
          </w:tcPr>
          <w:p w14:paraId="1E7B187B" w14:textId="77777777" w:rsidR="00EB566D" w:rsidRPr="007E088C" w:rsidRDefault="00EB566D" w:rsidP="00E33FEC">
            <w:pPr>
              <w:jc w:val="center"/>
              <w:rPr>
                <w:sz w:val="20"/>
                <w:szCs w:val="20"/>
                <w:lang w:val="fr-FR" w:eastAsia="fr-FR"/>
              </w:rPr>
            </w:pPr>
            <w:r w:rsidRPr="007E088C">
              <w:rPr>
                <w:sz w:val="20"/>
                <w:szCs w:val="20"/>
                <w:lang w:val="fr-FR" w:eastAsia="fr-FR"/>
              </w:rPr>
              <w:t>3</w:t>
            </w:r>
          </w:p>
        </w:tc>
        <w:tc>
          <w:tcPr>
            <w:tcW w:w="603" w:type="dxa"/>
            <w:tcBorders>
              <w:top w:val="nil"/>
              <w:left w:val="nil"/>
              <w:right w:val="nil"/>
            </w:tcBorders>
            <w:shd w:val="clear" w:color="000000" w:fill="FFFFFF"/>
            <w:noWrap/>
            <w:vAlign w:val="bottom"/>
            <w:hideMark/>
          </w:tcPr>
          <w:p w14:paraId="7366DD88" w14:textId="77777777" w:rsidR="00EB566D" w:rsidRPr="007E088C" w:rsidRDefault="00EB566D" w:rsidP="00E33FEC">
            <w:pPr>
              <w:jc w:val="center"/>
              <w:rPr>
                <w:sz w:val="20"/>
                <w:szCs w:val="20"/>
                <w:lang w:val="fr-FR" w:eastAsia="fr-FR"/>
              </w:rPr>
            </w:pPr>
            <w:r w:rsidRPr="007E088C">
              <w:rPr>
                <w:sz w:val="20"/>
                <w:szCs w:val="20"/>
                <w:lang w:val="fr-FR" w:eastAsia="fr-FR"/>
              </w:rPr>
              <w:t>.80</w:t>
            </w:r>
          </w:p>
        </w:tc>
        <w:tc>
          <w:tcPr>
            <w:tcW w:w="603" w:type="dxa"/>
            <w:tcBorders>
              <w:top w:val="nil"/>
              <w:left w:val="nil"/>
              <w:right w:val="nil"/>
            </w:tcBorders>
            <w:shd w:val="clear" w:color="000000" w:fill="FFFFFF"/>
            <w:noWrap/>
            <w:vAlign w:val="bottom"/>
            <w:hideMark/>
          </w:tcPr>
          <w:p w14:paraId="4C4D99C0" w14:textId="77777777" w:rsidR="00EB566D" w:rsidRPr="007E088C" w:rsidRDefault="00EB566D" w:rsidP="00E33FEC">
            <w:pPr>
              <w:jc w:val="center"/>
              <w:rPr>
                <w:sz w:val="20"/>
                <w:szCs w:val="20"/>
                <w:lang w:val="fr-FR" w:eastAsia="fr-FR"/>
              </w:rPr>
            </w:pPr>
            <w:r w:rsidRPr="007E088C">
              <w:rPr>
                <w:sz w:val="20"/>
                <w:szCs w:val="20"/>
                <w:lang w:val="fr-FR" w:eastAsia="fr-FR"/>
              </w:rPr>
              <w:t>.000</w:t>
            </w:r>
          </w:p>
        </w:tc>
        <w:tc>
          <w:tcPr>
            <w:tcW w:w="603" w:type="dxa"/>
            <w:tcBorders>
              <w:top w:val="nil"/>
              <w:left w:val="nil"/>
              <w:right w:val="nil"/>
            </w:tcBorders>
            <w:shd w:val="clear" w:color="000000" w:fill="FFFFFF"/>
            <w:noWrap/>
            <w:vAlign w:val="bottom"/>
            <w:hideMark/>
          </w:tcPr>
          <w:p w14:paraId="58103197" w14:textId="77777777" w:rsidR="00EB566D" w:rsidRPr="007E088C" w:rsidRDefault="00EB566D" w:rsidP="00E33FEC">
            <w:pPr>
              <w:jc w:val="center"/>
              <w:rPr>
                <w:sz w:val="20"/>
                <w:szCs w:val="20"/>
                <w:lang w:val="fr-FR" w:eastAsia="fr-FR"/>
              </w:rPr>
            </w:pPr>
            <w:r w:rsidRPr="007E088C">
              <w:rPr>
                <w:sz w:val="20"/>
                <w:szCs w:val="20"/>
                <w:lang w:val="fr-FR" w:eastAsia="fr-FR"/>
              </w:rPr>
              <w:t>+.001</w:t>
            </w:r>
          </w:p>
        </w:tc>
        <w:tc>
          <w:tcPr>
            <w:tcW w:w="952" w:type="dxa"/>
            <w:tcBorders>
              <w:top w:val="nil"/>
              <w:left w:val="nil"/>
              <w:right w:val="nil"/>
            </w:tcBorders>
            <w:shd w:val="clear" w:color="000000" w:fill="FFFFFF"/>
            <w:noWrap/>
            <w:vAlign w:val="bottom"/>
            <w:hideMark/>
          </w:tcPr>
          <w:p w14:paraId="004B5BB4" w14:textId="77777777" w:rsidR="00EB566D" w:rsidRPr="007E088C" w:rsidRDefault="00EB566D" w:rsidP="00E33FEC">
            <w:pPr>
              <w:jc w:val="center"/>
              <w:rPr>
                <w:sz w:val="20"/>
                <w:szCs w:val="20"/>
                <w:lang w:val="fr-FR" w:eastAsia="fr-FR"/>
              </w:rPr>
            </w:pPr>
            <w:r w:rsidRPr="007E088C">
              <w:rPr>
                <w:sz w:val="20"/>
                <w:szCs w:val="20"/>
                <w:lang w:val="fr-FR" w:eastAsia="fr-FR"/>
              </w:rPr>
              <w:t>-.001</w:t>
            </w:r>
          </w:p>
        </w:tc>
      </w:tr>
      <w:tr w:rsidR="00EB566D" w:rsidRPr="007E088C" w14:paraId="6B907318" w14:textId="77777777" w:rsidTr="00C12F9B">
        <w:trPr>
          <w:trHeight w:val="315"/>
        </w:trPr>
        <w:tc>
          <w:tcPr>
            <w:tcW w:w="1134" w:type="dxa"/>
            <w:vMerge/>
            <w:tcBorders>
              <w:top w:val="nil"/>
              <w:left w:val="nil"/>
              <w:right w:val="nil"/>
            </w:tcBorders>
            <w:vAlign w:val="center"/>
            <w:hideMark/>
          </w:tcPr>
          <w:p w14:paraId="201CB271" w14:textId="77777777" w:rsidR="00EB566D" w:rsidRPr="007E088C" w:rsidRDefault="00EB566D" w:rsidP="00E33FEC">
            <w:pPr>
              <w:rPr>
                <w:sz w:val="20"/>
                <w:szCs w:val="20"/>
                <w:lang w:val="fr-FR" w:eastAsia="fr-FR"/>
              </w:rPr>
            </w:pPr>
          </w:p>
        </w:tc>
        <w:tc>
          <w:tcPr>
            <w:tcW w:w="993" w:type="dxa"/>
            <w:vMerge/>
            <w:tcBorders>
              <w:left w:val="nil"/>
              <w:right w:val="nil"/>
            </w:tcBorders>
            <w:shd w:val="clear" w:color="000000" w:fill="FFFFFF"/>
            <w:hideMark/>
          </w:tcPr>
          <w:p w14:paraId="07F6669B" w14:textId="0EBABE55" w:rsidR="00EB566D" w:rsidRPr="007E088C" w:rsidRDefault="00EB566D" w:rsidP="00E33FEC">
            <w:pPr>
              <w:rPr>
                <w:sz w:val="20"/>
                <w:szCs w:val="20"/>
                <w:lang w:val="fr-FR" w:eastAsia="fr-FR"/>
              </w:rPr>
            </w:pPr>
          </w:p>
        </w:tc>
        <w:tc>
          <w:tcPr>
            <w:tcW w:w="900" w:type="dxa"/>
            <w:tcBorders>
              <w:top w:val="nil"/>
              <w:left w:val="nil"/>
              <w:right w:val="nil"/>
            </w:tcBorders>
            <w:shd w:val="clear" w:color="000000" w:fill="FFFFFF"/>
            <w:noWrap/>
            <w:hideMark/>
          </w:tcPr>
          <w:p w14:paraId="12CAFBB6" w14:textId="77777777" w:rsidR="00EB566D" w:rsidRPr="007E088C" w:rsidRDefault="00EB566D" w:rsidP="00E33FEC">
            <w:pPr>
              <w:jc w:val="center"/>
              <w:rPr>
                <w:sz w:val="20"/>
                <w:szCs w:val="20"/>
                <w:lang w:val="fr-FR" w:eastAsia="fr-FR"/>
              </w:rPr>
            </w:pPr>
            <w:r w:rsidRPr="007E088C">
              <w:rPr>
                <w:sz w:val="20"/>
                <w:szCs w:val="20"/>
                <w:lang w:val="fr-FR" w:eastAsia="fr-FR"/>
              </w:rPr>
              <w:t>2-6</w:t>
            </w:r>
          </w:p>
        </w:tc>
        <w:tc>
          <w:tcPr>
            <w:tcW w:w="2076" w:type="dxa"/>
            <w:tcBorders>
              <w:top w:val="nil"/>
              <w:left w:val="nil"/>
              <w:right w:val="nil"/>
            </w:tcBorders>
            <w:shd w:val="clear" w:color="000000" w:fill="FFFFFF"/>
            <w:noWrap/>
            <w:hideMark/>
          </w:tcPr>
          <w:p w14:paraId="10273FD3" w14:textId="7DA3C682" w:rsidR="00EB566D" w:rsidRPr="007E088C" w:rsidRDefault="00EB566D" w:rsidP="00E33FEC">
            <w:pPr>
              <w:rPr>
                <w:sz w:val="20"/>
                <w:szCs w:val="20"/>
                <w:lang w:val="fr-FR" w:eastAsia="fr-FR"/>
              </w:rPr>
            </w:pPr>
            <w:r w:rsidRPr="007E088C">
              <w:rPr>
                <w:sz w:val="20"/>
                <w:szCs w:val="20"/>
                <w:lang w:val="fr-FR" w:eastAsia="fr-FR"/>
              </w:rPr>
              <w:t xml:space="preserve">Latent </w:t>
            </w:r>
            <w:proofErr w:type="spellStart"/>
            <w:r w:rsidRPr="007E088C">
              <w:rPr>
                <w:sz w:val="20"/>
                <w:szCs w:val="20"/>
                <w:lang w:val="fr-FR" w:eastAsia="fr-FR"/>
              </w:rPr>
              <w:t>mean</w:t>
            </w:r>
            <w:r w:rsidR="00177FB7" w:rsidRPr="007E088C">
              <w:rPr>
                <w:sz w:val="20"/>
                <w:szCs w:val="20"/>
                <w:lang w:val="fr-FR" w:eastAsia="fr-FR"/>
              </w:rPr>
              <w:t>s</w:t>
            </w:r>
            <w:proofErr w:type="spellEnd"/>
            <w:r w:rsidR="00A83A07" w:rsidRPr="007E088C">
              <w:rPr>
                <w:sz w:val="20"/>
                <w:szCs w:val="20"/>
                <w:lang w:val="fr-FR" w:eastAsia="fr-FR"/>
              </w:rPr>
              <w:t xml:space="preserve"> </w:t>
            </w:r>
            <w:r w:rsidRPr="007E088C">
              <w:rPr>
                <w:sz w:val="20"/>
                <w:szCs w:val="20"/>
                <w:lang w:val="fr-FR" w:eastAsia="fr-FR"/>
              </w:rPr>
              <w:t>invariance</w:t>
            </w:r>
          </w:p>
        </w:tc>
        <w:tc>
          <w:tcPr>
            <w:tcW w:w="990" w:type="dxa"/>
            <w:tcBorders>
              <w:top w:val="nil"/>
              <w:left w:val="nil"/>
              <w:right w:val="nil"/>
            </w:tcBorders>
            <w:shd w:val="clear" w:color="000000" w:fill="FFFFFF"/>
            <w:noWrap/>
            <w:vAlign w:val="bottom"/>
            <w:hideMark/>
          </w:tcPr>
          <w:p w14:paraId="4CC838CD" w14:textId="77777777" w:rsidR="00EB566D" w:rsidRPr="007E088C" w:rsidRDefault="00EB566D" w:rsidP="00E33FEC">
            <w:pPr>
              <w:jc w:val="center"/>
              <w:rPr>
                <w:sz w:val="20"/>
                <w:szCs w:val="20"/>
                <w:lang w:val="fr-FR" w:eastAsia="fr-FR"/>
              </w:rPr>
            </w:pPr>
            <w:r w:rsidRPr="007E088C">
              <w:rPr>
                <w:sz w:val="20"/>
                <w:szCs w:val="20"/>
                <w:lang w:val="fr-FR" w:eastAsia="fr-FR"/>
              </w:rPr>
              <w:t>455.643*</w:t>
            </w:r>
          </w:p>
        </w:tc>
        <w:tc>
          <w:tcPr>
            <w:tcW w:w="440" w:type="dxa"/>
            <w:tcBorders>
              <w:top w:val="nil"/>
              <w:left w:val="nil"/>
              <w:right w:val="nil"/>
            </w:tcBorders>
            <w:shd w:val="clear" w:color="000000" w:fill="FFFFFF"/>
            <w:noWrap/>
            <w:vAlign w:val="bottom"/>
            <w:hideMark/>
          </w:tcPr>
          <w:p w14:paraId="3837DE53" w14:textId="77777777" w:rsidR="00EB566D" w:rsidRPr="007E088C" w:rsidRDefault="00EB566D" w:rsidP="00E33FEC">
            <w:pPr>
              <w:jc w:val="center"/>
              <w:rPr>
                <w:sz w:val="20"/>
                <w:szCs w:val="20"/>
                <w:lang w:val="fr-FR" w:eastAsia="fr-FR"/>
              </w:rPr>
            </w:pPr>
            <w:r w:rsidRPr="007E088C">
              <w:rPr>
                <w:sz w:val="20"/>
                <w:szCs w:val="20"/>
                <w:lang w:val="fr-FR" w:eastAsia="fr-FR"/>
              </w:rPr>
              <w:t>241</w:t>
            </w:r>
          </w:p>
        </w:tc>
        <w:tc>
          <w:tcPr>
            <w:tcW w:w="490" w:type="dxa"/>
            <w:tcBorders>
              <w:top w:val="nil"/>
              <w:left w:val="nil"/>
              <w:right w:val="nil"/>
            </w:tcBorders>
            <w:shd w:val="clear" w:color="000000" w:fill="FFFFFF"/>
            <w:noWrap/>
            <w:vAlign w:val="bottom"/>
            <w:hideMark/>
          </w:tcPr>
          <w:p w14:paraId="5258E56D" w14:textId="77777777" w:rsidR="00EB566D" w:rsidRPr="007E088C" w:rsidRDefault="00EB566D" w:rsidP="00E33FEC">
            <w:pPr>
              <w:jc w:val="center"/>
              <w:rPr>
                <w:sz w:val="20"/>
                <w:szCs w:val="20"/>
                <w:lang w:val="fr-FR" w:eastAsia="fr-FR"/>
              </w:rPr>
            </w:pPr>
            <w:r w:rsidRPr="007E088C">
              <w:rPr>
                <w:sz w:val="20"/>
                <w:szCs w:val="20"/>
                <w:lang w:val="fr-FR" w:eastAsia="fr-FR"/>
              </w:rPr>
              <w:t>.933</w:t>
            </w:r>
          </w:p>
        </w:tc>
        <w:tc>
          <w:tcPr>
            <w:tcW w:w="580" w:type="dxa"/>
            <w:tcBorders>
              <w:top w:val="nil"/>
              <w:left w:val="nil"/>
              <w:right w:val="nil"/>
            </w:tcBorders>
            <w:shd w:val="clear" w:color="000000" w:fill="FFFFFF"/>
            <w:noWrap/>
            <w:vAlign w:val="bottom"/>
            <w:hideMark/>
          </w:tcPr>
          <w:p w14:paraId="3766672E" w14:textId="77777777" w:rsidR="00EB566D" w:rsidRPr="007E088C" w:rsidRDefault="00EB566D" w:rsidP="00E33FEC">
            <w:pPr>
              <w:jc w:val="center"/>
              <w:rPr>
                <w:sz w:val="20"/>
                <w:szCs w:val="20"/>
                <w:lang w:val="fr-FR" w:eastAsia="fr-FR"/>
              </w:rPr>
            </w:pPr>
            <w:r w:rsidRPr="007E088C">
              <w:rPr>
                <w:sz w:val="20"/>
                <w:szCs w:val="20"/>
                <w:lang w:val="fr-FR" w:eastAsia="fr-FR"/>
              </w:rPr>
              <w:t>.933</w:t>
            </w:r>
          </w:p>
        </w:tc>
        <w:tc>
          <w:tcPr>
            <w:tcW w:w="830" w:type="dxa"/>
            <w:tcBorders>
              <w:top w:val="nil"/>
              <w:left w:val="nil"/>
              <w:right w:val="nil"/>
            </w:tcBorders>
            <w:shd w:val="clear" w:color="000000" w:fill="FFFFFF"/>
            <w:noWrap/>
            <w:vAlign w:val="bottom"/>
            <w:hideMark/>
          </w:tcPr>
          <w:p w14:paraId="6E912EB8" w14:textId="77777777" w:rsidR="00EB566D" w:rsidRPr="007E088C" w:rsidRDefault="00EB566D" w:rsidP="00E33FEC">
            <w:pPr>
              <w:jc w:val="center"/>
              <w:rPr>
                <w:sz w:val="20"/>
                <w:szCs w:val="20"/>
                <w:lang w:val="fr-FR" w:eastAsia="fr-FR"/>
              </w:rPr>
            </w:pPr>
            <w:r w:rsidRPr="007E088C">
              <w:rPr>
                <w:sz w:val="20"/>
                <w:szCs w:val="20"/>
                <w:lang w:val="fr-FR" w:eastAsia="fr-FR"/>
              </w:rPr>
              <w:t>.070</w:t>
            </w:r>
          </w:p>
        </w:tc>
        <w:tc>
          <w:tcPr>
            <w:tcW w:w="859" w:type="dxa"/>
            <w:tcBorders>
              <w:top w:val="nil"/>
              <w:left w:val="nil"/>
              <w:right w:val="nil"/>
            </w:tcBorders>
            <w:shd w:val="clear" w:color="000000" w:fill="FFFFFF"/>
            <w:noWrap/>
            <w:vAlign w:val="bottom"/>
            <w:hideMark/>
          </w:tcPr>
          <w:p w14:paraId="52BA2EF8" w14:textId="77777777" w:rsidR="00EB566D" w:rsidRPr="007E088C" w:rsidRDefault="00EB566D" w:rsidP="00E33FEC">
            <w:pPr>
              <w:jc w:val="center"/>
              <w:rPr>
                <w:sz w:val="20"/>
                <w:szCs w:val="20"/>
                <w:lang w:val="fr-FR" w:eastAsia="fr-FR"/>
              </w:rPr>
            </w:pPr>
            <w:r w:rsidRPr="007E088C">
              <w:rPr>
                <w:sz w:val="20"/>
                <w:szCs w:val="20"/>
                <w:lang w:val="fr-FR" w:eastAsia="fr-FR"/>
              </w:rPr>
              <w:t>.060</w:t>
            </w:r>
          </w:p>
        </w:tc>
        <w:tc>
          <w:tcPr>
            <w:tcW w:w="773" w:type="dxa"/>
            <w:tcBorders>
              <w:top w:val="nil"/>
              <w:left w:val="nil"/>
              <w:right w:val="nil"/>
            </w:tcBorders>
            <w:shd w:val="clear" w:color="000000" w:fill="FFFFFF"/>
            <w:noWrap/>
            <w:vAlign w:val="bottom"/>
            <w:hideMark/>
          </w:tcPr>
          <w:p w14:paraId="4BA8D01C" w14:textId="77777777" w:rsidR="00EB566D" w:rsidRPr="007E088C" w:rsidRDefault="00EB566D" w:rsidP="00E33FEC">
            <w:pPr>
              <w:jc w:val="center"/>
              <w:rPr>
                <w:sz w:val="20"/>
                <w:szCs w:val="20"/>
                <w:lang w:val="fr-FR" w:eastAsia="fr-FR"/>
              </w:rPr>
            </w:pPr>
            <w:r w:rsidRPr="007E088C">
              <w:rPr>
                <w:sz w:val="20"/>
                <w:szCs w:val="20"/>
                <w:lang w:val="fr-FR" w:eastAsia="fr-FR"/>
              </w:rPr>
              <w:t>.080</w:t>
            </w:r>
          </w:p>
        </w:tc>
        <w:tc>
          <w:tcPr>
            <w:tcW w:w="696" w:type="dxa"/>
            <w:tcBorders>
              <w:top w:val="nil"/>
              <w:left w:val="nil"/>
              <w:right w:val="nil"/>
            </w:tcBorders>
            <w:shd w:val="clear" w:color="000000" w:fill="FFFFFF"/>
            <w:noWrap/>
            <w:vAlign w:val="bottom"/>
            <w:hideMark/>
          </w:tcPr>
          <w:p w14:paraId="2644B138" w14:textId="77777777" w:rsidR="00EB566D" w:rsidRPr="007E088C" w:rsidRDefault="00EB566D" w:rsidP="00E33FEC">
            <w:pPr>
              <w:jc w:val="center"/>
              <w:rPr>
                <w:sz w:val="20"/>
                <w:szCs w:val="20"/>
                <w:lang w:val="fr-FR" w:eastAsia="fr-FR"/>
              </w:rPr>
            </w:pPr>
            <w:r w:rsidRPr="007E088C">
              <w:rPr>
                <w:sz w:val="20"/>
                <w:szCs w:val="20"/>
                <w:lang w:val="fr-FR" w:eastAsia="fr-FR"/>
              </w:rPr>
              <w:t>.059</w:t>
            </w:r>
          </w:p>
        </w:tc>
        <w:tc>
          <w:tcPr>
            <w:tcW w:w="452" w:type="dxa"/>
            <w:tcBorders>
              <w:top w:val="nil"/>
              <w:left w:val="nil"/>
              <w:right w:val="nil"/>
            </w:tcBorders>
            <w:shd w:val="clear" w:color="000000" w:fill="FFFFFF"/>
            <w:noWrap/>
            <w:vAlign w:val="bottom"/>
            <w:hideMark/>
          </w:tcPr>
          <w:p w14:paraId="344F6C2A" w14:textId="77777777" w:rsidR="00EB566D" w:rsidRPr="007E088C" w:rsidRDefault="00EB566D" w:rsidP="00A83A07">
            <w:pPr>
              <w:jc w:val="center"/>
              <w:rPr>
                <w:sz w:val="20"/>
                <w:szCs w:val="20"/>
                <w:lang w:val="fr-FR" w:eastAsia="fr-FR"/>
              </w:rPr>
            </w:pPr>
            <w:r w:rsidRPr="007E088C">
              <w:rPr>
                <w:sz w:val="20"/>
                <w:szCs w:val="20"/>
                <w:lang w:val="fr-FR" w:eastAsia="fr-FR"/>
              </w:rPr>
              <w:t>2-5</w:t>
            </w:r>
          </w:p>
        </w:tc>
        <w:tc>
          <w:tcPr>
            <w:tcW w:w="694" w:type="dxa"/>
            <w:tcBorders>
              <w:top w:val="nil"/>
              <w:left w:val="nil"/>
              <w:right w:val="nil"/>
            </w:tcBorders>
            <w:shd w:val="clear" w:color="000000" w:fill="FFFFFF"/>
            <w:noWrap/>
            <w:vAlign w:val="bottom"/>
            <w:hideMark/>
          </w:tcPr>
          <w:p w14:paraId="65F55149" w14:textId="77777777" w:rsidR="00EB566D" w:rsidRPr="007E088C" w:rsidRDefault="00EB566D" w:rsidP="00E33FEC">
            <w:pPr>
              <w:jc w:val="center"/>
              <w:rPr>
                <w:sz w:val="20"/>
                <w:szCs w:val="20"/>
                <w:lang w:val="fr-FR" w:eastAsia="fr-FR"/>
              </w:rPr>
            </w:pPr>
            <w:r w:rsidRPr="007E088C">
              <w:rPr>
                <w:sz w:val="20"/>
                <w:szCs w:val="20"/>
                <w:lang w:val="fr-FR" w:eastAsia="fr-FR"/>
              </w:rPr>
              <w:t>3.77</w:t>
            </w:r>
          </w:p>
        </w:tc>
        <w:tc>
          <w:tcPr>
            <w:tcW w:w="340" w:type="dxa"/>
            <w:tcBorders>
              <w:top w:val="nil"/>
              <w:left w:val="nil"/>
              <w:right w:val="nil"/>
            </w:tcBorders>
            <w:shd w:val="clear" w:color="000000" w:fill="FFFFFF"/>
            <w:noWrap/>
            <w:vAlign w:val="bottom"/>
            <w:hideMark/>
          </w:tcPr>
          <w:p w14:paraId="0F3C490C" w14:textId="77777777" w:rsidR="00EB566D" w:rsidRPr="007E088C" w:rsidRDefault="00EB566D" w:rsidP="00E33FEC">
            <w:pPr>
              <w:jc w:val="center"/>
              <w:rPr>
                <w:sz w:val="20"/>
                <w:szCs w:val="20"/>
                <w:lang w:val="fr-FR" w:eastAsia="fr-FR"/>
              </w:rPr>
            </w:pPr>
            <w:r w:rsidRPr="007E088C">
              <w:rPr>
                <w:sz w:val="20"/>
                <w:szCs w:val="20"/>
                <w:lang w:val="fr-FR" w:eastAsia="fr-FR"/>
              </w:rPr>
              <w:t>2</w:t>
            </w:r>
          </w:p>
        </w:tc>
        <w:tc>
          <w:tcPr>
            <w:tcW w:w="603" w:type="dxa"/>
            <w:tcBorders>
              <w:top w:val="nil"/>
              <w:left w:val="nil"/>
              <w:right w:val="nil"/>
            </w:tcBorders>
            <w:shd w:val="clear" w:color="000000" w:fill="FFFFFF"/>
            <w:noWrap/>
            <w:vAlign w:val="bottom"/>
            <w:hideMark/>
          </w:tcPr>
          <w:p w14:paraId="16CAF793" w14:textId="77777777" w:rsidR="00EB566D" w:rsidRPr="007E088C" w:rsidRDefault="00EB566D" w:rsidP="00E33FEC">
            <w:pPr>
              <w:jc w:val="center"/>
              <w:rPr>
                <w:sz w:val="20"/>
                <w:szCs w:val="20"/>
                <w:lang w:val="fr-FR" w:eastAsia="fr-FR"/>
              </w:rPr>
            </w:pPr>
            <w:r w:rsidRPr="007E088C">
              <w:rPr>
                <w:sz w:val="20"/>
                <w:szCs w:val="20"/>
                <w:lang w:val="fr-FR" w:eastAsia="fr-FR"/>
              </w:rPr>
              <w:t>.15</w:t>
            </w:r>
          </w:p>
        </w:tc>
        <w:tc>
          <w:tcPr>
            <w:tcW w:w="603" w:type="dxa"/>
            <w:tcBorders>
              <w:top w:val="nil"/>
              <w:left w:val="nil"/>
              <w:right w:val="nil"/>
            </w:tcBorders>
            <w:shd w:val="clear" w:color="000000" w:fill="FFFFFF"/>
            <w:noWrap/>
            <w:vAlign w:val="bottom"/>
            <w:hideMark/>
          </w:tcPr>
          <w:p w14:paraId="03888E4F" w14:textId="77777777" w:rsidR="00EB566D" w:rsidRPr="007E088C" w:rsidRDefault="00EB566D" w:rsidP="00E33FEC">
            <w:pPr>
              <w:jc w:val="center"/>
              <w:rPr>
                <w:sz w:val="20"/>
                <w:szCs w:val="20"/>
                <w:lang w:val="fr-FR" w:eastAsia="fr-FR"/>
              </w:rPr>
            </w:pPr>
            <w:r w:rsidRPr="007E088C">
              <w:rPr>
                <w:sz w:val="20"/>
                <w:szCs w:val="20"/>
                <w:lang w:val="fr-FR" w:eastAsia="fr-FR"/>
              </w:rPr>
              <w:t>.000</w:t>
            </w:r>
          </w:p>
        </w:tc>
        <w:tc>
          <w:tcPr>
            <w:tcW w:w="603" w:type="dxa"/>
            <w:tcBorders>
              <w:top w:val="nil"/>
              <w:left w:val="nil"/>
              <w:right w:val="nil"/>
            </w:tcBorders>
            <w:shd w:val="clear" w:color="000000" w:fill="FFFFFF"/>
            <w:noWrap/>
            <w:vAlign w:val="bottom"/>
            <w:hideMark/>
          </w:tcPr>
          <w:p w14:paraId="28C82040" w14:textId="77777777" w:rsidR="00EB566D" w:rsidRPr="007E088C" w:rsidRDefault="00EB566D" w:rsidP="00E33FEC">
            <w:pPr>
              <w:jc w:val="center"/>
              <w:rPr>
                <w:sz w:val="20"/>
                <w:szCs w:val="20"/>
                <w:lang w:val="fr-FR" w:eastAsia="fr-FR"/>
              </w:rPr>
            </w:pPr>
            <w:r w:rsidRPr="007E088C">
              <w:rPr>
                <w:sz w:val="20"/>
                <w:szCs w:val="20"/>
                <w:lang w:val="fr-FR" w:eastAsia="fr-FR"/>
              </w:rPr>
              <w:t>.000</w:t>
            </w:r>
          </w:p>
        </w:tc>
        <w:tc>
          <w:tcPr>
            <w:tcW w:w="952" w:type="dxa"/>
            <w:tcBorders>
              <w:top w:val="nil"/>
              <w:left w:val="nil"/>
              <w:right w:val="nil"/>
            </w:tcBorders>
            <w:shd w:val="clear" w:color="000000" w:fill="FFFFFF"/>
            <w:noWrap/>
            <w:vAlign w:val="bottom"/>
            <w:hideMark/>
          </w:tcPr>
          <w:p w14:paraId="208A0FE4" w14:textId="77777777" w:rsidR="00EB566D" w:rsidRPr="007E088C" w:rsidRDefault="00EB566D" w:rsidP="00E33FEC">
            <w:pPr>
              <w:jc w:val="center"/>
              <w:rPr>
                <w:sz w:val="20"/>
                <w:szCs w:val="20"/>
                <w:lang w:val="fr-FR" w:eastAsia="fr-FR"/>
              </w:rPr>
            </w:pPr>
            <w:r w:rsidRPr="007E088C">
              <w:rPr>
                <w:sz w:val="20"/>
                <w:szCs w:val="20"/>
                <w:lang w:val="fr-FR" w:eastAsia="fr-FR"/>
              </w:rPr>
              <w:t>.000</w:t>
            </w:r>
          </w:p>
        </w:tc>
      </w:tr>
      <w:tr w:rsidR="005729D5" w:rsidRPr="00C12F9B" w14:paraId="1EC3239E" w14:textId="77777777" w:rsidTr="00C12F9B">
        <w:trPr>
          <w:trHeight w:val="315"/>
        </w:trPr>
        <w:tc>
          <w:tcPr>
            <w:tcW w:w="1134" w:type="dxa"/>
            <w:tcBorders>
              <w:left w:val="nil"/>
              <w:right w:val="nil"/>
            </w:tcBorders>
            <w:shd w:val="clear" w:color="000000" w:fill="FFFFFF"/>
          </w:tcPr>
          <w:p w14:paraId="396D4E27" w14:textId="77777777" w:rsidR="005729D5" w:rsidRPr="00C12F9B" w:rsidRDefault="005729D5" w:rsidP="00C12F9B">
            <w:pPr>
              <w:rPr>
                <w:sz w:val="20"/>
                <w:szCs w:val="20"/>
                <w:highlight w:val="yellow"/>
                <w:lang w:val="fr-FR" w:eastAsia="fr-FR"/>
              </w:rPr>
            </w:pPr>
          </w:p>
        </w:tc>
        <w:tc>
          <w:tcPr>
            <w:tcW w:w="993" w:type="dxa"/>
            <w:tcBorders>
              <w:left w:val="nil"/>
              <w:right w:val="nil"/>
            </w:tcBorders>
            <w:shd w:val="clear" w:color="000000" w:fill="FFFFFF"/>
            <w:noWrap/>
          </w:tcPr>
          <w:p w14:paraId="315C0409" w14:textId="77777777" w:rsidR="005729D5" w:rsidRPr="00C12F9B" w:rsidRDefault="005729D5" w:rsidP="00C12F9B">
            <w:pPr>
              <w:rPr>
                <w:sz w:val="20"/>
                <w:szCs w:val="20"/>
                <w:highlight w:val="yellow"/>
                <w:lang w:val="fr-FR" w:eastAsia="fr-FR"/>
              </w:rPr>
            </w:pPr>
          </w:p>
        </w:tc>
        <w:tc>
          <w:tcPr>
            <w:tcW w:w="900" w:type="dxa"/>
            <w:tcBorders>
              <w:left w:val="nil"/>
              <w:bottom w:val="nil"/>
              <w:right w:val="nil"/>
            </w:tcBorders>
            <w:shd w:val="clear" w:color="000000" w:fill="FFFFFF"/>
            <w:noWrap/>
          </w:tcPr>
          <w:p w14:paraId="3213AD41" w14:textId="77777777" w:rsidR="005729D5" w:rsidRPr="00C12F9B" w:rsidRDefault="005729D5" w:rsidP="00C12F9B">
            <w:pPr>
              <w:jc w:val="center"/>
              <w:rPr>
                <w:sz w:val="20"/>
                <w:szCs w:val="20"/>
                <w:highlight w:val="yellow"/>
              </w:rPr>
            </w:pPr>
          </w:p>
        </w:tc>
        <w:tc>
          <w:tcPr>
            <w:tcW w:w="2076" w:type="dxa"/>
            <w:tcBorders>
              <w:left w:val="nil"/>
              <w:bottom w:val="nil"/>
              <w:right w:val="nil"/>
            </w:tcBorders>
            <w:shd w:val="clear" w:color="000000" w:fill="FFFFFF"/>
            <w:noWrap/>
          </w:tcPr>
          <w:p w14:paraId="37EA643D" w14:textId="77777777" w:rsidR="005729D5" w:rsidRPr="00C12F9B" w:rsidRDefault="005729D5" w:rsidP="00C12F9B">
            <w:pPr>
              <w:rPr>
                <w:sz w:val="20"/>
                <w:szCs w:val="20"/>
                <w:highlight w:val="yellow"/>
              </w:rPr>
            </w:pPr>
          </w:p>
        </w:tc>
        <w:tc>
          <w:tcPr>
            <w:tcW w:w="990" w:type="dxa"/>
            <w:tcBorders>
              <w:left w:val="nil"/>
              <w:bottom w:val="nil"/>
              <w:right w:val="nil"/>
            </w:tcBorders>
            <w:shd w:val="clear" w:color="000000" w:fill="FFFFFF"/>
            <w:noWrap/>
          </w:tcPr>
          <w:p w14:paraId="361458E5" w14:textId="77777777" w:rsidR="005729D5" w:rsidRPr="00C12F9B" w:rsidRDefault="005729D5" w:rsidP="00C12F9B">
            <w:pPr>
              <w:jc w:val="center"/>
              <w:rPr>
                <w:sz w:val="20"/>
                <w:szCs w:val="20"/>
                <w:highlight w:val="yellow"/>
              </w:rPr>
            </w:pPr>
          </w:p>
        </w:tc>
        <w:tc>
          <w:tcPr>
            <w:tcW w:w="440" w:type="dxa"/>
            <w:tcBorders>
              <w:left w:val="nil"/>
              <w:bottom w:val="nil"/>
              <w:right w:val="nil"/>
            </w:tcBorders>
            <w:shd w:val="clear" w:color="000000" w:fill="FFFFFF"/>
            <w:noWrap/>
          </w:tcPr>
          <w:p w14:paraId="45A30FC6" w14:textId="77777777" w:rsidR="005729D5" w:rsidRPr="00C12F9B" w:rsidRDefault="005729D5" w:rsidP="00C12F9B">
            <w:pPr>
              <w:jc w:val="center"/>
              <w:rPr>
                <w:sz w:val="20"/>
                <w:szCs w:val="20"/>
                <w:highlight w:val="yellow"/>
              </w:rPr>
            </w:pPr>
          </w:p>
        </w:tc>
        <w:tc>
          <w:tcPr>
            <w:tcW w:w="490" w:type="dxa"/>
            <w:tcBorders>
              <w:left w:val="nil"/>
              <w:bottom w:val="nil"/>
              <w:right w:val="nil"/>
            </w:tcBorders>
            <w:shd w:val="clear" w:color="000000" w:fill="FFFFFF"/>
            <w:noWrap/>
          </w:tcPr>
          <w:p w14:paraId="1BA0FCD1" w14:textId="77777777" w:rsidR="005729D5" w:rsidRPr="00C12F9B" w:rsidRDefault="005729D5" w:rsidP="00C12F9B">
            <w:pPr>
              <w:jc w:val="center"/>
              <w:rPr>
                <w:sz w:val="20"/>
                <w:szCs w:val="20"/>
                <w:highlight w:val="yellow"/>
              </w:rPr>
            </w:pPr>
          </w:p>
        </w:tc>
        <w:tc>
          <w:tcPr>
            <w:tcW w:w="580" w:type="dxa"/>
            <w:tcBorders>
              <w:left w:val="nil"/>
              <w:bottom w:val="nil"/>
              <w:right w:val="nil"/>
            </w:tcBorders>
            <w:shd w:val="clear" w:color="000000" w:fill="FFFFFF"/>
            <w:noWrap/>
          </w:tcPr>
          <w:p w14:paraId="0A0FA842" w14:textId="77777777" w:rsidR="005729D5" w:rsidRPr="00C12F9B" w:rsidRDefault="005729D5" w:rsidP="00C12F9B">
            <w:pPr>
              <w:jc w:val="center"/>
              <w:rPr>
                <w:sz w:val="20"/>
                <w:szCs w:val="20"/>
                <w:highlight w:val="yellow"/>
              </w:rPr>
            </w:pPr>
          </w:p>
        </w:tc>
        <w:tc>
          <w:tcPr>
            <w:tcW w:w="830" w:type="dxa"/>
            <w:tcBorders>
              <w:left w:val="nil"/>
              <w:bottom w:val="nil"/>
              <w:right w:val="nil"/>
            </w:tcBorders>
            <w:shd w:val="clear" w:color="000000" w:fill="FFFFFF"/>
            <w:noWrap/>
          </w:tcPr>
          <w:p w14:paraId="15B6A6A6" w14:textId="77777777" w:rsidR="005729D5" w:rsidRPr="00C12F9B" w:rsidRDefault="005729D5" w:rsidP="00C12F9B">
            <w:pPr>
              <w:jc w:val="center"/>
              <w:rPr>
                <w:sz w:val="20"/>
                <w:szCs w:val="20"/>
                <w:highlight w:val="yellow"/>
              </w:rPr>
            </w:pPr>
          </w:p>
        </w:tc>
        <w:tc>
          <w:tcPr>
            <w:tcW w:w="859" w:type="dxa"/>
            <w:tcBorders>
              <w:left w:val="nil"/>
              <w:bottom w:val="nil"/>
              <w:right w:val="nil"/>
            </w:tcBorders>
            <w:shd w:val="clear" w:color="000000" w:fill="FFFFFF"/>
            <w:noWrap/>
          </w:tcPr>
          <w:p w14:paraId="1B23EA66" w14:textId="77777777" w:rsidR="005729D5" w:rsidRPr="00C12F9B" w:rsidRDefault="005729D5" w:rsidP="00C12F9B">
            <w:pPr>
              <w:jc w:val="center"/>
              <w:rPr>
                <w:sz w:val="20"/>
                <w:szCs w:val="20"/>
                <w:highlight w:val="yellow"/>
              </w:rPr>
            </w:pPr>
          </w:p>
        </w:tc>
        <w:tc>
          <w:tcPr>
            <w:tcW w:w="773" w:type="dxa"/>
            <w:tcBorders>
              <w:left w:val="nil"/>
              <w:bottom w:val="nil"/>
              <w:right w:val="nil"/>
            </w:tcBorders>
            <w:shd w:val="clear" w:color="000000" w:fill="FFFFFF"/>
            <w:noWrap/>
          </w:tcPr>
          <w:p w14:paraId="4BE41875" w14:textId="77777777" w:rsidR="005729D5" w:rsidRPr="00C12F9B" w:rsidRDefault="005729D5" w:rsidP="00C12F9B">
            <w:pPr>
              <w:jc w:val="center"/>
              <w:rPr>
                <w:sz w:val="20"/>
                <w:szCs w:val="20"/>
                <w:highlight w:val="yellow"/>
              </w:rPr>
            </w:pPr>
          </w:p>
        </w:tc>
        <w:tc>
          <w:tcPr>
            <w:tcW w:w="696" w:type="dxa"/>
            <w:tcBorders>
              <w:left w:val="nil"/>
              <w:bottom w:val="nil"/>
              <w:right w:val="nil"/>
            </w:tcBorders>
            <w:shd w:val="clear" w:color="000000" w:fill="FFFFFF"/>
            <w:noWrap/>
          </w:tcPr>
          <w:p w14:paraId="088B0C56" w14:textId="77777777" w:rsidR="005729D5" w:rsidRPr="00C12F9B" w:rsidRDefault="005729D5" w:rsidP="00C12F9B">
            <w:pPr>
              <w:jc w:val="center"/>
              <w:rPr>
                <w:sz w:val="20"/>
                <w:szCs w:val="20"/>
                <w:highlight w:val="yellow"/>
              </w:rPr>
            </w:pPr>
          </w:p>
        </w:tc>
        <w:tc>
          <w:tcPr>
            <w:tcW w:w="452" w:type="dxa"/>
            <w:tcBorders>
              <w:left w:val="nil"/>
              <w:bottom w:val="nil"/>
              <w:right w:val="nil"/>
            </w:tcBorders>
            <w:shd w:val="clear" w:color="000000" w:fill="FFFFFF"/>
            <w:noWrap/>
          </w:tcPr>
          <w:p w14:paraId="5964EBD3" w14:textId="77777777" w:rsidR="005729D5" w:rsidRPr="00C12F9B" w:rsidRDefault="005729D5" w:rsidP="00C12F9B">
            <w:pPr>
              <w:jc w:val="center"/>
              <w:rPr>
                <w:sz w:val="20"/>
                <w:szCs w:val="20"/>
                <w:highlight w:val="yellow"/>
              </w:rPr>
            </w:pPr>
          </w:p>
        </w:tc>
        <w:tc>
          <w:tcPr>
            <w:tcW w:w="694" w:type="dxa"/>
            <w:tcBorders>
              <w:left w:val="nil"/>
              <w:bottom w:val="nil"/>
              <w:right w:val="nil"/>
            </w:tcBorders>
            <w:shd w:val="clear" w:color="000000" w:fill="FFFFFF"/>
            <w:noWrap/>
          </w:tcPr>
          <w:p w14:paraId="0FB7DA6B" w14:textId="77777777" w:rsidR="005729D5" w:rsidRPr="00C12F9B" w:rsidRDefault="005729D5" w:rsidP="00C12F9B">
            <w:pPr>
              <w:jc w:val="center"/>
              <w:rPr>
                <w:sz w:val="20"/>
                <w:szCs w:val="20"/>
                <w:highlight w:val="yellow"/>
              </w:rPr>
            </w:pPr>
          </w:p>
        </w:tc>
        <w:tc>
          <w:tcPr>
            <w:tcW w:w="340" w:type="dxa"/>
            <w:tcBorders>
              <w:left w:val="nil"/>
              <w:bottom w:val="nil"/>
              <w:right w:val="nil"/>
            </w:tcBorders>
            <w:shd w:val="clear" w:color="000000" w:fill="FFFFFF"/>
            <w:noWrap/>
          </w:tcPr>
          <w:p w14:paraId="1B42E967" w14:textId="77777777" w:rsidR="005729D5" w:rsidRPr="00C12F9B" w:rsidRDefault="005729D5" w:rsidP="00C12F9B">
            <w:pPr>
              <w:jc w:val="center"/>
              <w:rPr>
                <w:sz w:val="20"/>
                <w:szCs w:val="20"/>
                <w:highlight w:val="yellow"/>
              </w:rPr>
            </w:pPr>
          </w:p>
        </w:tc>
        <w:tc>
          <w:tcPr>
            <w:tcW w:w="603" w:type="dxa"/>
            <w:tcBorders>
              <w:left w:val="nil"/>
              <w:bottom w:val="nil"/>
              <w:right w:val="nil"/>
            </w:tcBorders>
            <w:shd w:val="clear" w:color="000000" w:fill="FFFFFF"/>
            <w:noWrap/>
          </w:tcPr>
          <w:p w14:paraId="7100E689" w14:textId="77777777" w:rsidR="005729D5" w:rsidRPr="00C12F9B" w:rsidRDefault="005729D5" w:rsidP="00C12F9B">
            <w:pPr>
              <w:jc w:val="center"/>
              <w:rPr>
                <w:sz w:val="20"/>
                <w:szCs w:val="20"/>
                <w:highlight w:val="yellow"/>
              </w:rPr>
            </w:pPr>
          </w:p>
        </w:tc>
        <w:tc>
          <w:tcPr>
            <w:tcW w:w="603" w:type="dxa"/>
            <w:tcBorders>
              <w:left w:val="nil"/>
              <w:bottom w:val="nil"/>
              <w:right w:val="nil"/>
            </w:tcBorders>
            <w:shd w:val="clear" w:color="000000" w:fill="FFFFFF"/>
            <w:noWrap/>
          </w:tcPr>
          <w:p w14:paraId="4A9918F8" w14:textId="77777777" w:rsidR="005729D5" w:rsidRPr="00C12F9B" w:rsidRDefault="005729D5" w:rsidP="00C12F9B">
            <w:pPr>
              <w:jc w:val="center"/>
              <w:rPr>
                <w:sz w:val="20"/>
                <w:szCs w:val="20"/>
                <w:highlight w:val="yellow"/>
              </w:rPr>
            </w:pPr>
          </w:p>
        </w:tc>
        <w:tc>
          <w:tcPr>
            <w:tcW w:w="603" w:type="dxa"/>
            <w:tcBorders>
              <w:left w:val="nil"/>
              <w:bottom w:val="nil"/>
              <w:right w:val="nil"/>
            </w:tcBorders>
            <w:shd w:val="clear" w:color="000000" w:fill="FFFFFF"/>
            <w:noWrap/>
          </w:tcPr>
          <w:p w14:paraId="6E5FBE07" w14:textId="77777777" w:rsidR="005729D5" w:rsidRPr="00C12F9B" w:rsidRDefault="005729D5" w:rsidP="00C12F9B">
            <w:pPr>
              <w:jc w:val="center"/>
              <w:rPr>
                <w:sz w:val="20"/>
                <w:szCs w:val="20"/>
                <w:highlight w:val="yellow"/>
              </w:rPr>
            </w:pPr>
          </w:p>
        </w:tc>
        <w:tc>
          <w:tcPr>
            <w:tcW w:w="952" w:type="dxa"/>
            <w:tcBorders>
              <w:left w:val="nil"/>
              <w:bottom w:val="nil"/>
              <w:right w:val="nil"/>
            </w:tcBorders>
            <w:shd w:val="clear" w:color="000000" w:fill="FFFFFF"/>
            <w:noWrap/>
          </w:tcPr>
          <w:p w14:paraId="6A0A0DDF" w14:textId="77777777" w:rsidR="005729D5" w:rsidRPr="00C12F9B" w:rsidRDefault="005729D5" w:rsidP="00C12F9B">
            <w:pPr>
              <w:jc w:val="center"/>
              <w:rPr>
                <w:sz w:val="20"/>
                <w:szCs w:val="20"/>
                <w:highlight w:val="yellow"/>
              </w:rPr>
            </w:pPr>
          </w:p>
        </w:tc>
      </w:tr>
      <w:tr w:rsidR="00C12F9B" w:rsidRPr="00323CD1" w14:paraId="720DA528" w14:textId="77777777" w:rsidTr="00C12F9B">
        <w:trPr>
          <w:trHeight w:val="315"/>
        </w:trPr>
        <w:tc>
          <w:tcPr>
            <w:tcW w:w="1134" w:type="dxa"/>
            <w:vMerge w:val="restart"/>
            <w:tcBorders>
              <w:left w:val="nil"/>
              <w:right w:val="nil"/>
            </w:tcBorders>
            <w:shd w:val="clear" w:color="000000" w:fill="FFFFFF"/>
          </w:tcPr>
          <w:p w14:paraId="7ACB21C5" w14:textId="77001A67" w:rsidR="00C12F9B" w:rsidRPr="00323CD1" w:rsidRDefault="00C12F9B" w:rsidP="00C12F9B">
            <w:pPr>
              <w:rPr>
                <w:sz w:val="20"/>
                <w:szCs w:val="20"/>
                <w:lang w:val="fr-FR" w:eastAsia="fr-FR"/>
              </w:rPr>
            </w:pPr>
            <w:r w:rsidRPr="00323CD1">
              <w:rPr>
                <w:sz w:val="20"/>
                <w:szCs w:val="20"/>
                <w:lang w:val="fr-FR" w:eastAsia="fr-FR"/>
              </w:rPr>
              <w:t xml:space="preserve">DIF: </w:t>
            </w:r>
            <w:proofErr w:type="spellStart"/>
            <w:r w:rsidRPr="00323CD1">
              <w:rPr>
                <w:sz w:val="20"/>
                <w:szCs w:val="20"/>
                <w:lang w:val="fr-FR" w:eastAsia="fr-FR"/>
              </w:rPr>
              <w:t>age</w:t>
            </w:r>
            <w:proofErr w:type="spellEnd"/>
          </w:p>
        </w:tc>
        <w:tc>
          <w:tcPr>
            <w:tcW w:w="993" w:type="dxa"/>
            <w:vMerge w:val="restart"/>
            <w:tcBorders>
              <w:left w:val="nil"/>
              <w:right w:val="nil"/>
            </w:tcBorders>
            <w:shd w:val="clear" w:color="000000" w:fill="FFFFFF"/>
            <w:noWrap/>
          </w:tcPr>
          <w:p w14:paraId="5DDB89A9" w14:textId="4031664F" w:rsidR="00C12F9B" w:rsidRPr="00323CD1" w:rsidRDefault="00C12F9B" w:rsidP="00C12F9B">
            <w:pPr>
              <w:rPr>
                <w:sz w:val="20"/>
                <w:szCs w:val="20"/>
                <w:lang w:val="fr-FR" w:eastAsia="fr-FR"/>
              </w:rPr>
            </w:pPr>
            <w:r w:rsidRPr="00323CD1">
              <w:rPr>
                <w:sz w:val="20"/>
                <w:szCs w:val="20"/>
                <w:lang w:val="fr-FR" w:eastAsia="fr-FR"/>
              </w:rPr>
              <w:t>First split-</w:t>
            </w:r>
            <w:proofErr w:type="spellStart"/>
            <w:r w:rsidRPr="00323CD1">
              <w:rPr>
                <w:sz w:val="20"/>
                <w:szCs w:val="20"/>
                <w:lang w:val="fr-FR" w:eastAsia="fr-FR"/>
              </w:rPr>
              <w:t>half</w:t>
            </w:r>
            <w:proofErr w:type="spellEnd"/>
          </w:p>
        </w:tc>
        <w:tc>
          <w:tcPr>
            <w:tcW w:w="900" w:type="dxa"/>
            <w:tcBorders>
              <w:left w:val="nil"/>
              <w:bottom w:val="nil"/>
              <w:right w:val="nil"/>
            </w:tcBorders>
            <w:shd w:val="clear" w:color="000000" w:fill="FFFFFF"/>
            <w:noWrap/>
          </w:tcPr>
          <w:p w14:paraId="4A3D056A" w14:textId="60F2C99E" w:rsidR="00C12F9B" w:rsidRPr="00323CD1" w:rsidRDefault="00C12F9B" w:rsidP="00C12F9B">
            <w:pPr>
              <w:jc w:val="center"/>
              <w:rPr>
                <w:sz w:val="20"/>
                <w:szCs w:val="20"/>
                <w:lang w:val="fr-FR" w:eastAsia="fr-FR"/>
              </w:rPr>
            </w:pPr>
            <w:r w:rsidRPr="00323CD1">
              <w:rPr>
                <w:sz w:val="20"/>
                <w:szCs w:val="20"/>
              </w:rPr>
              <w:t>3-1</w:t>
            </w:r>
          </w:p>
        </w:tc>
        <w:tc>
          <w:tcPr>
            <w:tcW w:w="2076" w:type="dxa"/>
            <w:tcBorders>
              <w:left w:val="nil"/>
              <w:bottom w:val="nil"/>
              <w:right w:val="nil"/>
            </w:tcBorders>
            <w:shd w:val="clear" w:color="000000" w:fill="FFFFFF"/>
            <w:noWrap/>
          </w:tcPr>
          <w:p w14:paraId="2205985D" w14:textId="5D2D97A1" w:rsidR="00C12F9B" w:rsidRPr="00323CD1" w:rsidRDefault="00C12F9B" w:rsidP="00C12F9B">
            <w:pPr>
              <w:rPr>
                <w:sz w:val="20"/>
                <w:szCs w:val="20"/>
                <w:lang w:val="fr-FR" w:eastAsia="fr-FR"/>
              </w:rPr>
            </w:pPr>
            <w:r w:rsidRPr="00323CD1">
              <w:rPr>
                <w:sz w:val="20"/>
                <w:szCs w:val="20"/>
              </w:rPr>
              <w:t>Null effects</w:t>
            </w:r>
          </w:p>
        </w:tc>
        <w:tc>
          <w:tcPr>
            <w:tcW w:w="990" w:type="dxa"/>
            <w:tcBorders>
              <w:left w:val="nil"/>
              <w:bottom w:val="nil"/>
              <w:right w:val="nil"/>
            </w:tcBorders>
            <w:shd w:val="clear" w:color="000000" w:fill="FFFFFF"/>
            <w:noWrap/>
          </w:tcPr>
          <w:p w14:paraId="4BB2EDFE" w14:textId="68090BFF" w:rsidR="00C12F9B" w:rsidRPr="00323CD1" w:rsidRDefault="00C12F9B" w:rsidP="00C12F9B">
            <w:pPr>
              <w:jc w:val="center"/>
              <w:rPr>
                <w:sz w:val="20"/>
                <w:szCs w:val="20"/>
                <w:lang w:val="fr-FR" w:eastAsia="fr-FR"/>
              </w:rPr>
            </w:pPr>
            <w:r w:rsidRPr="00323CD1">
              <w:rPr>
                <w:sz w:val="20"/>
                <w:szCs w:val="20"/>
              </w:rPr>
              <w:t>509.841*</w:t>
            </w:r>
          </w:p>
        </w:tc>
        <w:tc>
          <w:tcPr>
            <w:tcW w:w="440" w:type="dxa"/>
            <w:tcBorders>
              <w:left w:val="nil"/>
              <w:bottom w:val="nil"/>
              <w:right w:val="nil"/>
            </w:tcBorders>
            <w:shd w:val="clear" w:color="000000" w:fill="FFFFFF"/>
            <w:noWrap/>
          </w:tcPr>
          <w:p w14:paraId="2A610AAF" w14:textId="3E1E1F49" w:rsidR="00C12F9B" w:rsidRPr="00323CD1" w:rsidRDefault="00C12F9B" w:rsidP="00C12F9B">
            <w:pPr>
              <w:jc w:val="center"/>
              <w:rPr>
                <w:sz w:val="20"/>
                <w:szCs w:val="20"/>
                <w:lang w:val="fr-FR" w:eastAsia="fr-FR"/>
              </w:rPr>
            </w:pPr>
            <w:r w:rsidRPr="00323CD1">
              <w:rPr>
                <w:sz w:val="20"/>
                <w:szCs w:val="20"/>
              </w:rPr>
              <w:t>273</w:t>
            </w:r>
          </w:p>
        </w:tc>
        <w:tc>
          <w:tcPr>
            <w:tcW w:w="490" w:type="dxa"/>
            <w:tcBorders>
              <w:left w:val="nil"/>
              <w:bottom w:val="nil"/>
              <w:right w:val="nil"/>
            </w:tcBorders>
            <w:shd w:val="clear" w:color="000000" w:fill="FFFFFF"/>
            <w:noWrap/>
          </w:tcPr>
          <w:p w14:paraId="67E39425" w14:textId="24A311B5" w:rsidR="00C12F9B" w:rsidRPr="00323CD1" w:rsidRDefault="00C12F9B" w:rsidP="00C12F9B">
            <w:pPr>
              <w:jc w:val="center"/>
              <w:rPr>
                <w:sz w:val="20"/>
                <w:szCs w:val="20"/>
                <w:lang w:val="fr-FR" w:eastAsia="fr-FR"/>
              </w:rPr>
            </w:pPr>
            <w:r w:rsidRPr="00323CD1">
              <w:rPr>
                <w:sz w:val="20"/>
                <w:szCs w:val="20"/>
              </w:rPr>
              <w:t>.929</w:t>
            </w:r>
          </w:p>
        </w:tc>
        <w:tc>
          <w:tcPr>
            <w:tcW w:w="580" w:type="dxa"/>
            <w:tcBorders>
              <w:left w:val="nil"/>
              <w:bottom w:val="nil"/>
              <w:right w:val="nil"/>
            </w:tcBorders>
            <w:shd w:val="clear" w:color="000000" w:fill="FFFFFF"/>
            <w:noWrap/>
          </w:tcPr>
          <w:p w14:paraId="20B72E9A" w14:textId="1EEB0C98" w:rsidR="00C12F9B" w:rsidRPr="00323CD1" w:rsidRDefault="00C12F9B" w:rsidP="00C12F9B">
            <w:pPr>
              <w:jc w:val="center"/>
              <w:rPr>
                <w:sz w:val="20"/>
                <w:szCs w:val="20"/>
                <w:lang w:val="fr-FR" w:eastAsia="fr-FR"/>
              </w:rPr>
            </w:pPr>
            <w:r w:rsidRPr="00323CD1">
              <w:rPr>
                <w:sz w:val="20"/>
                <w:szCs w:val="20"/>
              </w:rPr>
              <w:t>.929</w:t>
            </w:r>
          </w:p>
        </w:tc>
        <w:tc>
          <w:tcPr>
            <w:tcW w:w="830" w:type="dxa"/>
            <w:tcBorders>
              <w:left w:val="nil"/>
              <w:bottom w:val="nil"/>
              <w:right w:val="nil"/>
            </w:tcBorders>
            <w:shd w:val="clear" w:color="000000" w:fill="FFFFFF"/>
            <w:noWrap/>
          </w:tcPr>
          <w:p w14:paraId="2E8397A6" w14:textId="3A4EF3C4" w:rsidR="00C12F9B" w:rsidRPr="00323CD1" w:rsidRDefault="00C12F9B" w:rsidP="00C12F9B">
            <w:pPr>
              <w:jc w:val="center"/>
              <w:rPr>
                <w:sz w:val="20"/>
                <w:szCs w:val="20"/>
                <w:lang w:val="fr-FR" w:eastAsia="fr-FR"/>
              </w:rPr>
            </w:pPr>
            <w:r w:rsidRPr="00323CD1">
              <w:rPr>
                <w:sz w:val="20"/>
                <w:szCs w:val="20"/>
              </w:rPr>
              <w:t>.069</w:t>
            </w:r>
          </w:p>
        </w:tc>
        <w:tc>
          <w:tcPr>
            <w:tcW w:w="859" w:type="dxa"/>
            <w:tcBorders>
              <w:left w:val="nil"/>
              <w:bottom w:val="nil"/>
              <w:right w:val="nil"/>
            </w:tcBorders>
            <w:shd w:val="clear" w:color="000000" w:fill="FFFFFF"/>
            <w:noWrap/>
          </w:tcPr>
          <w:p w14:paraId="095D7CA5" w14:textId="01EA8A29" w:rsidR="00C12F9B" w:rsidRPr="00323CD1" w:rsidRDefault="00C12F9B" w:rsidP="00C12F9B">
            <w:pPr>
              <w:jc w:val="center"/>
              <w:rPr>
                <w:sz w:val="20"/>
                <w:szCs w:val="20"/>
                <w:lang w:val="fr-FR" w:eastAsia="fr-FR"/>
              </w:rPr>
            </w:pPr>
            <w:r w:rsidRPr="00323CD1">
              <w:rPr>
                <w:sz w:val="20"/>
                <w:szCs w:val="20"/>
              </w:rPr>
              <w:t>.060</w:t>
            </w:r>
          </w:p>
        </w:tc>
        <w:tc>
          <w:tcPr>
            <w:tcW w:w="773" w:type="dxa"/>
            <w:tcBorders>
              <w:left w:val="nil"/>
              <w:bottom w:val="nil"/>
              <w:right w:val="nil"/>
            </w:tcBorders>
            <w:shd w:val="clear" w:color="000000" w:fill="FFFFFF"/>
            <w:noWrap/>
          </w:tcPr>
          <w:p w14:paraId="62838867" w14:textId="1DC30636" w:rsidR="00C12F9B" w:rsidRPr="00323CD1" w:rsidRDefault="00C12F9B" w:rsidP="00C12F9B">
            <w:pPr>
              <w:jc w:val="center"/>
              <w:rPr>
                <w:sz w:val="20"/>
                <w:szCs w:val="20"/>
                <w:lang w:val="fr-FR" w:eastAsia="fr-FR"/>
              </w:rPr>
            </w:pPr>
            <w:r w:rsidRPr="00323CD1">
              <w:rPr>
                <w:sz w:val="20"/>
                <w:szCs w:val="20"/>
              </w:rPr>
              <w:t>.078</w:t>
            </w:r>
          </w:p>
        </w:tc>
        <w:tc>
          <w:tcPr>
            <w:tcW w:w="696" w:type="dxa"/>
            <w:tcBorders>
              <w:left w:val="nil"/>
              <w:bottom w:val="nil"/>
              <w:right w:val="nil"/>
            </w:tcBorders>
            <w:shd w:val="clear" w:color="000000" w:fill="FFFFFF"/>
            <w:noWrap/>
          </w:tcPr>
          <w:p w14:paraId="6B14B5AD" w14:textId="5DD20BC0" w:rsidR="00C12F9B" w:rsidRPr="00323CD1" w:rsidRDefault="00C12F9B" w:rsidP="00C12F9B">
            <w:pPr>
              <w:jc w:val="center"/>
              <w:rPr>
                <w:sz w:val="20"/>
                <w:szCs w:val="20"/>
                <w:lang w:val="fr-FR" w:eastAsia="fr-FR"/>
              </w:rPr>
            </w:pPr>
            <w:r w:rsidRPr="00323CD1">
              <w:rPr>
                <w:sz w:val="20"/>
                <w:szCs w:val="20"/>
              </w:rPr>
              <w:t>.071</w:t>
            </w:r>
          </w:p>
        </w:tc>
        <w:tc>
          <w:tcPr>
            <w:tcW w:w="452" w:type="dxa"/>
            <w:tcBorders>
              <w:left w:val="nil"/>
              <w:bottom w:val="nil"/>
              <w:right w:val="nil"/>
            </w:tcBorders>
            <w:shd w:val="clear" w:color="000000" w:fill="FFFFFF"/>
            <w:noWrap/>
          </w:tcPr>
          <w:p w14:paraId="148A9B05" w14:textId="5E19B631" w:rsidR="00C12F9B" w:rsidRPr="00323CD1" w:rsidRDefault="00C12F9B" w:rsidP="00C12F9B">
            <w:pPr>
              <w:jc w:val="center"/>
              <w:rPr>
                <w:sz w:val="20"/>
                <w:szCs w:val="20"/>
                <w:lang w:val="fr-FR" w:eastAsia="fr-FR"/>
              </w:rPr>
            </w:pPr>
            <w:r w:rsidRPr="00323CD1">
              <w:rPr>
                <w:sz w:val="20"/>
                <w:szCs w:val="20"/>
              </w:rPr>
              <w:t>-</w:t>
            </w:r>
          </w:p>
        </w:tc>
        <w:tc>
          <w:tcPr>
            <w:tcW w:w="694" w:type="dxa"/>
            <w:tcBorders>
              <w:left w:val="nil"/>
              <w:bottom w:val="nil"/>
              <w:right w:val="nil"/>
            </w:tcBorders>
            <w:shd w:val="clear" w:color="000000" w:fill="FFFFFF"/>
            <w:noWrap/>
          </w:tcPr>
          <w:p w14:paraId="2469DB52" w14:textId="1B6F4FCB" w:rsidR="00C12F9B" w:rsidRPr="00323CD1" w:rsidRDefault="00C12F9B" w:rsidP="00C12F9B">
            <w:pPr>
              <w:jc w:val="center"/>
              <w:rPr>
                <w:sz w:val="20"/>
                <w:szCs w:val="20"/>
                <w:lang w:val="fr-FR" w:eastAsia="fr-FR"/>
              </w:rPr>
            </w:pPr>
            <w:r w:rsidRPr="00323CD1">
              <w:rPr>
                <w:sz w:val="20"/>
                <w:szCs w:val="20"/>
              </w:rPr>
              <w:t>-</w:t>
            </w:r>
          </w:p>
        </w:tc>
        <w:tc>
          <w:tcPr>
            <w:tcW w:w="340" w:type="dxa"/>
            <w:tcBorders>
              <w:left w:val="nil"/>
              <w:bottom w:val="nil"/>
              <w:right w:val="nil"/>
            </w:tcBorders>
            <w:shd w:val="clear" w:color="000000" w:fill="FFFFFF"/>
            <w:noWrap/>
          </w:tcPr>
          <w:p w14:paraId="0C0F9DBA" w14:textId="1854D7FE" w:rsidR="00C12F9B" w:rsidRPr="00323CD1" w:rsidRDefault="00C12F9B" w:rsidP="00C12F9B">
            <w:pPr>
              <w:jc w:val="center"/>
              <w:rPr>
                <w:sz w:val="20"/>
                <w:szCs w:val="20"/>
                <w:lang w:val="fr-FR" w:eastAsia="fr-FR"/>
              </w:rPr>
            </w:pPr>
            <w:r w:rsidRPr="00323CD1">
              <w:rPr>
                <w:sz w:val="20"/>
                <w:szCs w:val="20"/>
              </w:rPr>
              <w:t>-</w:t>
            </w:r>
          </w:p>
        </w:tc>
        <w:tc>
          <w:tcPr>
            <w:tcW w:w="603" w:type="dxa"/>
            <w:tcBorders>
              <w:left w:val="nil"/>
              <w:bottom w:val="nil"/>
              <w:right w:val="nil"/>
            </w:tcBorders>
            <w:shd w:val="clear" w:color="000000" w:fill="FFFFFF"/>
            <w:noWrap/>
          </w:tcPr>
          <w:p w14:paraId="4E22A03E" w14:textId="09EEFC6D" w:rsidR="00C12F9B" w:rsidRPr="00323CD1" w:rsidRDefault="00C12F9B" w:rsidP="00C12F9B">
            <w:pPr>
              <w:jc w:val="center"/>
              <w:rPr>
                <w:sz w:val="20"/>
                <w:szCs w:val="20"/>
                <w:lang w:val="fr-FR" w:eastAsia="fr-FR"/>
              </w:rPr>
            </w:pPr>
            <w:r w:rsidRPr="00323CD1">
              <w:rPr>
                <w:sz w:val="20"/>
                <w:szCs w:val="20"/>
              </w:rPr>
              <w:t>-</w:t>
            </w:r>
          </w:p>
        </w:tc>
        <w:tc>
          <w:tcPr>
            <w:tcW w:w="603" w:type="dxa"/>
            <w:tcBorders>
              <w:left w:val="nil"/>
              <w:bottom w:val="nil"/>
              <w:right w:val="nil"/>
            </w:tcBorders>
            <w:shd w:val="clear" w:color="000000" w:fill="FFFFFF"/>
            <w:noWrap/>
          </w:tcPr>
          <w:p w14:paraId="216A42CB" w14:textId="30568A36" w:rsidR="00C12F9B" w:rsidRPr="00323CD1" w:rsidRDefault="00C12F9B" w:rsidP="00C12F9B">
            <w:pPr>
              <w:jc w:val="center"/>
              <w:rPr>
                <w:sz w:val="20"/>
                <w:szCs w:val="20"/>
                <w:lang w:val="fr-FR" w:eastAsia="fr-FR"/>
              </w:rPr>
            </w:pPr>
            <w:r w:rsidRPr="00323CD1">
              <w:rPr>
                <w:sz w:val="20"/>
                <w:szCs w:val="20"/>
              </w:rPr>
              <w:t>-</w:t>
            </w:r>
          </w:p>
        </w:tc>
        <w:tc>
          <w:tcPr>
            <w:tcW w:w="603" w:type="dxa"/>
            <w:tcBorders>
              <w:left w:val="nil"/>
              <w:bottom w:val="nil"/>
              <w:right w:val="nil"/>
            </w:tcBorders>
            <w:shd w:val="clear" w:color="000000" w:fill="FFFFFF"/>
            <w:noWrap/>
          </w:tcPr>
          <w:p w14:paraId="0491182D" w14:textId="0300FE55" w:rsidR="00C12F9B" w:rsidRPr="00323CD1" w:rsidRDefault="00C12F9B" w:rsidP="00C12F9B">
            <w:pPr>
              <w:jc w:val="center"/>
              <w:rPr>
                <w:sz w:val="20"/>
                <w:szCs w:val="20"/>
                <w:lang w:val="fr-FR" w:eastAsia="fr-FR"/>
              </w:rPr>
            </w:pPr>
            <w:r w:rsidRPr="00323CD1">
              <w:rPr>
                <w:sz w:val="20"/>
                <w:szCs w:val="20"/>
              </w:rPr>
              <w:t>-</w:t>
            </w:r>
          </w:p>
        </w:tc>
        <w:tc>
          <w:tcPr>
            <w:tcW w:w="952" w:type="dxa"/>
            <w:tcBorders>
              <w:left w:val="nil"/>
              <w:bottom w:val="nil"/>
              <w:right w:val="nil"/>
            </w:tcBorders>
            <w:shd w:val="clear" w:color="000000" w:fill="FFFFFF"/>
            <w:noWrap/>
          </w:tcPr>
          <w:p w14:paraId="4D593330" w14:textId="5829A5A5" w:rsidR="00C12F9B" w:rsidRPr="00323CD1" w:rsidRDefault="00C12F9B" w:rsidP="00C12F9B">
            <w:pPr>
              <w:jc w:val="center"/>
              <w:rPr>
                <w:sz w:val="20"/>
                <w:szCs w:val="20"/>
                <w:lang w:val="fr-FR" w:eastAsia="fr-FR"/>
              </w:rPr>
            </w:pPr>
            <w:r w:rsidRPr="00323CD1">
              <w:rPr>
                <w:sz w:val="20"/>
                <w:szCs w:val="20"/>
              </w:rPr>
              <w:t>-</w:t>
            </w:r>
          </w:p>
        </w:tc>
      </w:tr>
      <w:tr w:rsidR="00C12F9B" w:rsidRPr="00323CD1" w14:paraId="3DE4DBAB" w14:textId="77777777" w:rsidTr="00C12F9B">
        <w:trPr>
          <w:trHeight w:val="315"/>
        </w:trPr>
        <w:tc>
          <w:tcPr>
            <w:tcW w:w="1134" w:type="dxa"/>
            <w:vMerge/>
            <w:tcBorders>
              <w:left w:val="nil"/>
              <w:right w:val="nil"/>
            </w:tcBorders>
            <w:shd w:val="clear" w:color="000000" w:fill="FFFFFF"/>
          </w:tcPr>
          <w:p w14:paraId="104182A1" w14:textId="77777777"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noWrap/>
            <w:vAlign w:val="center"/>
          </w:tcPr>
          <w:p w14:paraId="3C3D1D66" w14:textId="77777777" w:rsidR="00C12F9B" w:rsidRPr="00323CD1" w:rsidRDefault="00C12F9B" w:rsidP="00C12F9B">
            <w:pPr>
              <w:rPr>
                <w:sz w:val="20"/>
                <w:szCs w:val="20"/>
                <w:lang w:val="fr-FR" w:eastAsia="fr-FR"/>
              </w:rPr>
            </w:pPr>
          </w:p>
        </w:tc>
        <w:tc>
          <w:tcPr>
            <w:tcW w:w="900" w:type="dxa"/>
            <w:tcBorders>
              <w:top w:val="nil"/>
              <w:left w:val="nil"/>
              <w:bottom w:val="nil"/>
              <w:right w:val="nil"/>
            </w:tcBorders>
            <w:shd w:val="clear" w:color="000000" w:fill="FFFFFF"/>
            <w:noWrap/>
          </w:tcPr>
          <w:p w14:paraId="0F9DB3C4" w14:textId="391ED52E" w:rsidR="00C12F9B" w:rsidRPr="00323CD1" w:rsidRDefault="00C12F9B" w:rsidP="00C12F9B">
            <w:pPr>
              <w:jc w:val="center"/>
              <w:rPr>
                <w:sz w:val="20"/>
                <w:szCs w:val="20"/>
                <w:lang w:val="fr-FR" w:eastAsia="fr-FR"/>
              </w:rPr>
            </w:pPr>
            <w:r w:rsidRPr="00323CD1">
              <w:rPr>
                <w:sz w:val="20"/>
                <w:szCs w:val="20"/>
              </w:rPr>
              <w:t>3-2</w:t>
            </w:r>
          </w:p>
        </w:tc>
        <w:tc>
          <w:tcPr>
            <w:tcW w:w="2076" w:type="dxa"/>
            <w:tcBorders>
              <w:top w:val="nil"/>
              <w:left w:val="nil"/>
              <w:bottom w:val="nil"/>
              <w:right w:val="nil"/>
            </w:tcBorders>
            <w:shd w:val="clear" w:color="000000" w:fill="FFFFFF"/>
            <w:noWrap/>
          </w:tcPr>
          <w:p w14:paraId="30061449" w14:textId="6EE50972" w:rsidR="00C12F9B" w:rsidRPr="00323CD1" w:rsidRDefault="00C12F9B" w:rsidP="00C12F9B">
            <w:pPr>
              <w:rPr>
                <w:sz w:val="20"/>
                <w:szCs w:val="20"/>
                <w:lang w:val="fr-FR" w:eastAsia="fr-FR"/>
              </w:rPr>
            </w:pPr>
            <w:r w:rsidRPr="00323CD1">
              <w:rPr>
                <w:sz w:val="20"/>
                <w:szCs w:val="20"/>
              </w:rPr>
              <w:t xml:space="preserve">Saturated </w:t>
            </w:r>
          </w:p>
        </w:tc>
        <w:tc>
          <w:tcPr>
            <w:tcW w:w="990" w:type="dxa"/>
            <w:tcBorders>
              <w:top w:val="nil"/>
              <w:left w:val="nil"/>
              <w:bottom w:val="nil"/>
              <w:right w:val="nil"/>
            </w:tcBorders>
            <w:shd w:val="clear" w:color="000000" w:fill="FFFFFF"/>
            <w:noWrap/>
          </w:tcPr>
          <w:p w14:paraId="74450331" w14:textId="50C48F92" w:rsidR="00C12F9B" w:rsidRPr="00323CD1" w:rsidRDefault="00C12F9B" w:rsidP="00C12F9B">
            <w:pPr>
              <w:jc w:val="center"/>
              <w:rPr>
                <w:sz w:val="20"/>
                <w:szCs w:val="20"/>
                <w:lang w:val="fr-FR" w:eastAsia="fr-FR"/>
              </w:rPr>
            </w:pPr>
            <w:r w:rsidRPr="00323CD1">
              <w:rPr>
                <w:sz w:val="20"/>
                <w:szCs w:val="20"/>
              </w:rPr>
              <w:t>463.836*</w:t>
            </w:r>
          </w:p>
        </w:tc>
        <w:tc>
          <w:tcPr>
            <w:tcW w:w="440" w:type="dxa"/>
            <w:tcBorders>
              <w:top w:val="nil"/>
              <w:left w:val="nil"/>
              <w:bottom w:val="nil"/>
              <w:right w:val="nil"/>
            </w:tcBorders>
            <w:shd w:val="clear" w:color="000000" w:fill="FFFFFF"/>
            <w:noWrap/>
          </w:tcPr>
          <w:p w14:paraId="1698645E" w14:textId="1FC4C2B6" w:rsidR="00C12F9B" w:rsidRPr="00323CD1" w:rsidRDefault="00C12F9B" w:rsidP="00C12F9B">
            <w:pPr>
              <w:jc w:val="center"/>
              <w:rPr>
                <w:sz w:val="20"/>
                <w:szCs w:val="20"/>
                <w:lang w:val="fr-FR" w:eastAsia="fr-FR"/>
              </w:rPr>
            </w:pPr>
            <w:r w:rsidRPr="00323CD1">
              <w:rPr>
                <w:sz w:val="20"/>
                <w:szCs w:val="20"/>
              </w:rPr>
              <w:t>241</w:t>
            </w:r>
          </w:p>
        </w:tc>
        <w:tc>
          <w:tcPr>
            <w:tcW w:w="490" w:type="dxa"/>
            <w:tcBorders>
              <w:top w:val="nil"/>
              <w:left w:val="nil"/>
              <w:bottom w:val="nil"/>
              <w:right w:val="nil"/>
            </w:tcBorders>
            <w:shd w:val="clear" w:color="000000" w:fill="FFFFFF"/>
            <w:noWrap/>
          </w:tcPr>
          <w:p w14:paraId="6F4F1D79" w14:textId="5A6E7E75" w:rsidR="00C12F9B" w:rsidRPr="00323CD1" w:rsidRDefault="00C12F9B" w:rsidP="00C12F9B">
            <w:pPr>
              <w:jc w:val="center"/>
              <w:rPr>
                <w:sz w:val="20"/>
                <w:szCs w:val="20"/>
                <w:lang w:val="fr-FR" w:eastAsia="fr-FR"/>
              </w:rPr>
            </w:pPr>
            <w:r w:rsidRPr="00323CD1">
              <w:rPr>
                <w:sz w:val="20"/>
                <w:szCs w:val="20"/>
              </w:rPr>
              <w:t>.933</w:t>
            </w:r>
          </w:p>
        </w:tc>
        <w:tc>
          <w:tcPr>
            <w:tcW w:w="580" w:type="dxa"/>
            <w:tcBorders>
              <w:top w:val="nil"/>
              <w:left w:val="nil"/>
              <w:bottom w:val="nil"/>
              <w:right w:val="nil"/>
            </w:tcBorders>
            <w:shd w:val="clear" w:color="000000" w:fill="FFFFFF"/>
            <w:noWrap/>
          </w:tcPr>
          <w:p w14:paraId="492A950E" w14:textId="5BF62D23" w:rsidR="00C12F9B" w:rsidRPr="00323CD1" w:rsidRDefault="00C12F9B" w:rsidP="00C12F9B">
            <w:pPr>
              <w:jc w:val="center"/>
              <w:rPr>
                <w:sz w:val="20"/>
                <w:szCs w:val="20"/>
                <w:lang w:val="fr-FR" w:eastAsia="fr-FR"/>
              </w:rPr>
            </w:pPr>
            <w:r w:rsidRPr="00323CD1">
              <w:rPr>
                <w:sz w:val="20"/>
                <w:szCs w:val="20"/>
              </w:rPr>
              <w:t>.924</w:t>
            </w:r>
          </w:p>
        </w:tc>
        <w:tc>
          <w:tcPr>
            <w:tcW w:w="830" w:type="dxa"/>
            <w:tcBorders>
              <w:top w:val="nil"/>
              <w:left w:val="nil"/>
              <w:bottom w:val="nil"/>
              <w:right w:val="nil"/>
            </w:tcBorders>
            <w:shd w:val="clear" w:color="000000" w:fill="FFFFFF"/>
            <w:noWrap/>
          </w:tcPr>
          <w:p w14:paraId="01A51BB9" w14:textId="0E2E815E" w:rsidR="00C12F9B" w:rsidRPr="00323CD1" w:rsidRDefault="00C12F9B" w:rsidP="00C12F9B">
            <w:pPr>
              <w:jc w:val="center"/>
              <w:rPr>
                <w:sz w:val="20"/>
                <w:szCs w:val="20"/>
                <w:lang w:val="fr-FR" w:eastAsia="fr-FR"/>
              </w:rPr>
            </w:pPr>
            <w:r w:rsidRPr="00323CD1">
              <w:rPr>
                <w:sz w:val="20"/>
                <w:szCs w:val="20"/>
              </w:rPr>
              <w:t>.071</w:t>
            </w:r>
          </w:p>
        </w:tc>
        <w:tc>
          <w:tcPr>
            <w:tcW w:w="859" w:type="dxa"/>
            <w:tcBorders>
              <w:top w:val="nil"/>
              <w:left w:val="nil"/>
              <w:bottom w:val="nil"/>
              <w:right w:val="nil"/>
            </w:tcBorders>
            <w:shd w:val="clear" w:color="000000" w:fill="FFFFFF"/>
            <w:noWrap/>
          </w:tcPr>
          <w:p w14:paraId="36252F52" w14:textId="2925AAF9" w:rsidR="00C12F9B" w:rsidRPr="00323CD1" w:rsidRDefault="00C12F9B" w:rsidP="00C12F9B">
            <w:pPr>
              <w:jc w:val="center"/>
              <w:rPr>
                <w:sz w:val="20"/>
                <w:szCs w:val="20"/>
                <w:lang w:val="fr-FR" w:eastAsia="fr-FR"/>
              </w:rPr>
            </w:pPr>
            <w:r w:rsidRPr="00323CD1">
              <w:rPr>
                <w:sz w:val="20"/>
                <w:szCs w:val="20"/>
              </w:rPr>
              <w:t>.061</w:t>
            </w:r>
          </w:p>
        </w:tc>
        <w:tc>
          <w:tcPr>
            <w:tcW w:w="773" w:type="dxa"/>
            <w:tcBorders>
              <w:top w:val="nil"/>
              <w:left w:val="nil"/>
              <w:bottom w:val="nil"/>
              <w:right w:val="nil"/>
            </w:tcBorders>
            <w:shd w:val="clear" w:color="000000" w:fill="FFFFFF"/>
            <w:noWrap/>
          </w:tcPr>
          <w:p w14:paraId="4B952F96" w14:textId="251CD24C" w:rsidR="00C12F9B" w:rsidRPr="00323CD1" w:rsidRDefault="00C12F9B" w:rsidP="00C12F9B">
            <w:pPr>
              <w:jc w:val="center"/>
              <w:rPr>
                <w:sz w:val="20"/>
                <w:szCs w:val="20"/>
                <w:lang w:val="fr-FR" w:eastAsia="fr-FR"/>
              </w:rPr>
            </w:pPr>
            <w:r w:rsidRPr="00323CD1">
              <w:rPr>
                <w:sz w:val="20"/>
                <w:szCs w:val="20"/>
              </w:rPr>
              <w:t>.081</w:t>
            </w:r>
          </w:p>
        </w:tc>
        <w:tc>
          <w:tcPr>
            <w:tcW w:w="696" w:type="dxa"/>
            <w:tcBorders>
              <w:top w:val="nil"/>
              <w:left w:val="nil"/>
              <w:bottom w:val="nil"/>
              <w:right w:val="nil"/>
            </w:tcBorders>
            <w:shd w:val="clear" w:color="000000" w:fill="FFFFFF"/>
            <w:noWrap/>
          </w:tcPr>
          <w:p w14:paraId="354F67C8" w14:textId="5DBC7E28" w:rsidR="00C12F9B" w:rsidRPr="00323CD1" w:rsidRDefault="00C12F9B" w:rsidP="00C12F9B">
            <w:pPr>
              <w:jc w:val="center"/>
              <w:rPr>
                <w:sz w:val="20"/>
                <w:szCs w:val="20"/>
                <w:lang w:val="fr-FR" w:eastAsia="fr-FR"/>
              </w:rPr>
            </w:pPr>
            <w:r w:rsidRPr="00323CD1">
              <w:rPr>
                <w:sz w:val="20"/>
                <w:szCs w:val="20"/>
              </w:rPr>
              <w:t>.057</w:t>
            </w:r>
          </w:p>
        </w:tc>
        <w:tc>
          <w:tcPr>
            <w:tcW w:w="452" w:type="dxa"/>
            <w:tcBorders>
              <w:top w:val="nil"/>
              <w:left w:val="nil"/>
              <w:bottom w:val="nil"/>
              <w:right w:val="nil"/>
            </w:tcBorders>
            <w:shd w:val="clear" w:color="000000" w:fill="FFFFFF"/>
            <w:noWrap/>
          </w:tcPr>
          <w:p w14:paraId="424D38C6" w14:textId="2340A87D" w:rsidR="00C12F9B" w:rsidRPr="00323CD1" w:rsidRDefault="00C12F9B" w:rsidP="00C12F9B">
            <w:pPr>
              <w:jc w:val="center"/>
              <w:rPr>
                <w:sz w:val="20"/>
                <w:szCs w:val="20"/>
                <w:lang w:val="fr-FR" w:eastAsia="fr-FR"/>
              </w:rPr>
            </w:pPr>
            <w:r w:rsidRPr="00323CD1">
              <w:rPr>
                <w:sz w:val="20"/>
                <w:szCs w:val="20"/>
              </w:rPr>
              <w:t>3-1</w:t>
            </w:r>
          </w:p>
        </w:tc>
        <w:tc>
          <w:tcPr>
            <w:tcW w:w="694" w:type="dxa"/>
            <w:tcBorders>
              <w:top w:val="nil"/>
              <w:left w:val="nil"/>
              <w:bottom w:val="nil"/>
              <w:right w:val="nil"/>
            </w:tcBorders>
            <w:shd w:val="clear" w:color="000000" w:fill="FFFFFF"/>
            <w:noWrap/>
          </w:tcPr>
          <w:p w14:paraId="2787EAF5" w14:textId="028C82BB" w:rsidR="00C12F9B" w:rsidRPr="00323CD1" w:rsidRDefault="00C12F9B" w:rsidP="00C12F9B">
            <w:pPr>
              <w:jc w:val="center"/>
              <w:rPr>
                <w:sz w:val="20"/>
                <w:szCs w:val="20"/>
                <w:lang w:val="fr-FR" w:eastAsia="fr-FR"/>
              </w:rPr>
            </w:pPr>
            <w:r w:rsidRPr="00323CD1">
              <w:rPr>
                <w:sz w:val="20"/>
                <w:szCs w:val="20"/>
              </w:rPr>
              <w:t>42.51</w:t>
            </w:r>
          </w:p>
        </w:tc>
        <w:tc>
          <w:tcPr>
            <w:tcW w:w="340" w:type="dxa"/>
            <w:tcBorders>
              <w:top w:val="nil"/>
              <w:left w:val="nil"/>
              <w:bottom w:val="nil"/>
              <w:right w:val="nil"/>
            </w:tcBorders>
            <w:shd w:val="clear" w:color="000000" w:fill="FFFFFF"/>
            <w:noWrap/>
          </w:tcPr>
          <w:p w14:paraId="244D897B" w14:textId="637FDFB4" w:rsidR="00C12F9B" w:rsidRPr="00323CD1" w:rsidRDefault="00C12F9B" w:rsidP="00C12F9B">
            <w:pPr>
              <w:jc w:val="center"/>
              <w:rPr>
                <w:sz w:val="20"/>
                <w:szCs w:val="20"/>
                <w:lang w:val="fr-FR" w:eastAsia="fr-FR"/>
              </w:rPr>
            </w:pPr>
            <w:r w:rsidRPr="00323CD1">
              <w:rPr>
                <w:sz w:val="20"/>
                <w:szCs w:val="20"/>
              </w:rPr>
              <w:t>32</w:t>
            </w:r>
          </w:p>
        </w:tc>
        <w:tc>
          <w:tcPr>
            <w:tcW w:w="603" w:type="dxa"/>
            <w:tcBorders>
              <w:top w:val="nil"/>
              <w:left w:val="nil"/>
              <w:bottom w:val="nil"/>
              <w:right w:val="nil"/>
            </w:tcBorders>
            <w:shd w:val="clear" w:color="000000" w:fill="FFFFFF"/>
            <w:noWrap/>
          </w:tcPr>
          <w:p w14:paraId="4D9FEA4E" w14:textId="3BB5D6D5" w:rsidR="00C12F9B" w:rsidRPr="00323CD1" w:rsidRDefault="00C12F9B" w:rsidP="00C12F9B">
            <w:pPr>
              <w:jc w:val="center"/>
              <w:rPr>
                <w:sz w:val="20"/>
                <w:szCs w:val="20"/>
                <w:lang w:val="fr-FR" w:eastAsia="fr-FR"/>
              </w:rPr>
            </w:pPr>
            <w:r w:rsidRPr="00323CD1">
              <w:rPr>
                <w:sz w:val="20"/>
                <w:szCs w:val="20"/>
              </w:rPr>
              <w:t>.10</w:t>
            </w:r>
          </w:p>
        </w:tc>
        <w:tc>
          <w:tcPr>
            <w:tcW w:w="603" w:type="dxa"/>
            <w:tcBorders>
              <w:top w:val="nil"/>
              <w:left w:val="nil"/>
              <w:bottom w:val="nil"/>
              <w:right w:val="nil"/>
            </w:tcBorders>
            <w:shd w:val="clear" w:color="000000" w:fill="FFFFFF"/>
            <w:noWrap/>
          </w:tcPr>
          <w:p w14:paraId="0AEC9C23" w14:textId="49FF7D13" w:rsidR="00C12F9B" w:rsidRPr="00323CD1" w:rsidRDefault="00C12F9B" w:rsidP="00C12F9B">
            <w:pPr>
              <w:jc w:val="center"/>
              <w:rPr>
                <w:sz w:val="20"/>
                <w:szCs w:val="20"/>
                <w:lang w:val="fr-FR" w:eastAsia="fr-FR"/>
              </w:rPr>
            </w:pPr>
            <w:r w:rsidRPr="00323CD1">
              <w:rPr>
                <w:sz w:val="20"/>
                <w:szCs w:val="20"/>
              </w:rPr>
              <w:t>+.004</w:t>
            </w:r>
          </w:p>
        </w:tc>
        <w:tc>
          <w:tcPr>
            <w:tcW w:w="603" w:type="dxa"/>
            <w:tcBorders>
              <w:top w:val="nil"/>
              <w:left w:val="nil"/>
              <w:bottom w:val="nil"/>
              <w:right w:val="nil"/>
            </w:tcBorders>
            <w:shd w:val="clear" w:color="000000" w:fill="FFFFFF"/>
            <w:noWrap/>
          </w:tcPr>
          <w:p w14:paraId="322EB079" w14:textId="696E179E" w:rsidR="00C12F9B" w:rsidRPr="00323CD1" w:rsidRDefault="00C12F9B" w:rsidP="00C12F9B">
            <w:pPr>
              <w:jc w:val="center"/>
              <w:rPr>
                <w:sz w:val="20"/>
                <w:szCs w:val="20"/>
                <w:lang w:val="fr-FR" w:eastAsia="fr-FR"/>
              </w:rPr>
            </w:pPr>
            <w:r w:rsidRPr="00323CD1">
              <w:rPr>
                <w:sz w:val="20"/>
                <w:szCs w:val="20"/>
              </w:rPr>
              <w:t>-.005</w:t>
            </w:r>
          </w:p>
        </w:tc>
        <w:tc>
          <w:tcPr>
            <w:tcW w:w="952" w:type="dxa"/>
            <w:tcBorders>
              <w:top w:val="nil"/>
              <w:left w:val="nil"/>
              <w:bottom w:val="nil"/>
              <w:right w:val="nil"/>
            </w:tcBorders>
            <w:shd w:val="clear" w:color="000000" w:fill="FFFFFF"/>
            <w:noWrap/>
          </w:tcPr>
          <w:p w14:paraId="4434EFEB" w14:textId="3F8D00CF" w:rsidR="00C12F9B" w:rsidRPr="00323CD1" w:rsidRDefault="00C12F9B" w:rsidP="00C12F9B">
            <w:pPr>
              <w:jc w:val="center"/>
              <w:rPr>
                <w:sz w:val="20"/>
                <w:szCs w:val="20"/>
                <w:lang w:val="fr-FR" w:eastAsia="fr-FR"/>
              </w:rPr>
            </w:pPr>
            <w:r w:rsidRPr="00323CD1">
              <w:rPr>
                <w:sz w:val="20"/>
                <w:szCs w:val="20"/>
              </w:rPr>
              <w:t>+.002</w:t>
            </w:r>
          </w:p>
        </w:tc>
      </w:tr>
      <w:tr w:rsidR="00C12F9B" w:rsidRPr="00323CD1" w14:paraId="4C6E765C" w14:textId="77777777" w:rsidTr="00C12F9B">
        <w:trPr>
          <w:trHeight w:val="315"/>
        </w:trPr>
        <w:tc>
          <w:tcPr>
            <w:tcW w:w="1134" w:type="dxa"/>
            <w:vMerge/>
            <w:tcBorders>
              <w:left w:val="nil"/>
              <w:right w:val="nil"/>
            </w:tcBorders>
            <w:shd w:val="clear" w:color="000000" w:fill="FFFFFF"/>
          </w:tcPr>
          <w:p w14:paraId="256FA6CE" w14:textId="77777777"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noWrap/>
            <w:vAlign w:val="center"/>
          </w:tcPr>
          <w:p w14:paraId="475EE269" w14:textId="77777777" w:rsidR="00C12F9B" w:rsidRPr="00323CD1" w:rsidRDefault="00C12F9B" w:rsidP="00C12F9B">
            <w:pPr>
              <w:rPr>
                <w:sz w:val="20"/>
                <w:szCs w:val="20"/>
                <w:lang w:val="fr-FR" w:eastAsia="fr-FR"/>
              </w:rPr>
            </w:pPr>
          </w:p>
        </w:tc>
        <w:tc>
          <w:tcPr>
            <w:tcW w:w="900" w:type="dxa"/>
            <w:tcBorders>
              <w:top w:val="nil"/>
              <w:left w:val="nil"/>
              <w:bottom w:val="nil"/>
              <w:right w:val="nil"/>
            </w:tcBorders>
            <w:shd w:val="clear" w:color="000000" w:fill="FFFFFF"/>
            <w:noWrap/>
          </w:tcPr>
          <w:p w14:paraId="1E20AB1E" w14:textId="63A83C0B" w:rsidR="00C12F9B" w:rsidRPr="00323CD1" w:rsidRDefault="00C12F9B" w:rsidP="00C12F9B">
            <w:pPr>
              <w:jc w:val="center"/>
              <w:rPr>
                <w:sz w:val="20"/>
                <w:szCs w:val="20"/>
                <w:lang w:val="fr-FR" w:eastAsia="fr-FR"/>
              </w:rPr>
            </w:pPr>
            <w:r w:rsidRPr="00323CD1">
              <w:rPr>
                <w:sz w:val="20"/>
                <w:szCs w:val="20"/>
              </w:rPr>
              <w:t>3-3</w:t>
            </w:r>
          </w:p>
        </w:tc>
        <w:tc>
          <w:tcPr>
            <w:tcW w:w="2076" w:type="dxa"/>
            <w:tcBorders>
              <w:top w:val="nil"/>
              <w:left w:val="nil"/>
              <w:bottom w:val="nil"/>
              <w:right w:val="nil"/>
            </w:tcBorders>
            <w:shd w:val="clear" w:color="000000" w:fill="FFFFFF"/>
            <w:noWrap/>
          </w:tcPr>
          <w:p w14:paraId="6651509F" w14:textId="481465E9" w:rsidR="00C12F9B" w:rsidRPr="00323CD1" w:rsidRDefault="00C12F9B" w:rsidP="00C12F9B">
            <w:pPr>
              <w:rPr>
                <w:sz w:val="20"/>
                <w:szCs w:val="20"/>
                <w:lang w:val="fr-FR" w:eastAsia="fr-FR"/>
              </w:rPr>
            </w:pPr>
            <w:r w:rsidRPr="00323CD1">
              <w:rPr>
                <w:sz w:val="20"/>
                <w:szCs w:val="20"/>
              </w:rPr>
              <w:t>Factors only</w:t>
            </w:r>
          </w:p>
        </w:tc>
        <w:tc>
          <w:tcPr>
            <w:tcW w:w="990" w:type="dxa"/>
            <w:tcBorders>
              <w:top w:val="nil"/>
              <w:left w:val="nil"/>
              <w:bottom w:val="nil"/>
              <w:right w:val="nil"/>
            </w:tcBorders>
            <w:shd w:val="clear" w:color="000000" w:fill="FFFFFF"/>
            <w:noWrap/>
          </w:tcPr>
          <w:p w14:paraId="588EE2D7" w14:textId="1F64DB12" w:rsidR="00C12F9B" w:rsidRPr="00323CD1" w:rsidRDefault="00C12F9B" w:rsidP="00C12F9B">
            <w:pPr>
              <w:jc w:val="center"/>
              <w:rPr>
                <w:sz w:val="20"/>
                <w:szCs w:val="20"/>
                <w:lang w:val="fr-FR" w:eastAsia="fr-FR"/>
              </w:rPr>
            </w:pPr>
            <w:r w:rsidRPr="00323CD1">
              <w:rPr>
                <w:sz w:val="20"/>
                <w:szCs w:val="20"/>
              </w:rPr>
              <w:t>485.469*</w:t>
            </w:r>
          </w:p>
        </w:tc>
        <w:tc>
          <w:tcPr>
            <w:tcW w:w="440" w:type="dxa"/>
            <w:tcBorders>
              <w:top w:val="nil"/>
              <w:left w:val="nil"/>
              <w:bottom w:val="nil"/>
              <w:right w:val="nil"/>
            </w:tcBorders>
            <w:shd w:val="clear" w:color="000000" w:fill="FFFFFF"/>
            <w:noWrap/>
          </w:tcPr>
          <w:p w14:paraId="7CA12E57" w14:textId="7B34FB28" w:rsidR="00C12F9B" w:rsidRPr="00323CD1" w:rsidRDefault="00C12F9B" w:rsidP="00C12F9B">
            <w:pPr>
              <w:jc w:val="center"/>
              <w:rPr>
                <w:sz w:val="20"/>
                <w:szCs w:val="20"/>
                <w:lang w:val="fr-FR" w:eastAsia="fr-FR"/>
              </w:rPr>
            </w:pPr>
            <w:r w:rsidRPr="00323CD1">
              <w:rPr>
                <w:sz w:val="20"/>
                <w:szCs w:val="20"/>
              </w:rPr>
              <w:t>269</w:t>
            </w:r>
          </w:p>
        </w:tc>
        <w:tc>
          <w:tcPr>
            <w:tcW w:w="490" w:type="dxa"/>
            <w:tcBorders>
              <w:top w:val="nil"/>
              <w:left w:val="nil"/>
              <w:bottom w:val="nil"/>
              <w:right w:val="nil"/>
            </w:tcBorders>
            <w:shd w:val="clear" w:color="000000" w:fill="FFFFFF"/>
            <w:noWrap/>
          </w:tcPr>
          <w:p w14:paraId="4E7BB072" w14:textId="3A942185" w:rsidR="00C12F9B" w:rsidRPr="00323CD1" w:rsidRDefault="00C12F9B" w:rsidP="00C12F9B">
            <w:pPr>
              <w:jc w:val="center"/>
              <w:rPr>
                <w:sz w:val="20"/>
                <w:szCs w:val="20"/>
                <w:lang w:val="fr-FR" w:eastAsia="fr-FR"/>
              </w:rPr>
            </w:pPr>
            <w:r w:rsidRPr="00323CD1">
              <w:rPr>
                <w:sz w:val="20"/>
                <w:szCs w:val="20"/>
              </w:rPr>
              <w:t>.935</w:t>
            </w:r>
          </w:p>
        </w:tc>
        <w:tc>
          <w:tcPr>
            <w:tcW w:w="580" w:type="dxa"/>
            <w:tcBorders>
              <w:top w:val="nil"/>
              <w:left w:val="nil"/>
              <w:bottom w:val="nil"/>
              <w:right w:val="nil"/>
            </w:tcBorders>
            <w:shd w:val="clear" w:color="000000" w:fill="FFFFFF"/>
            <w:noWrap/>
          </w:tcPr>
          <w:p w14:paraId="7A2CF488" w14:textId="5FD6CC0C" w:rsidR="00C12F9B" w:rsidRPr="00323CD1" w:rsidRDefault="00C12F9B" w:rsidP="00C12F9B">
            <w:pPr>
              <w:jc w:val="center"/>
              <w:rPr>
                <w:sz w:val="20"/>
                <w:szCs w:val="20"/>
                <w:lang w:val="fr-FR" w:eastAsia="fr-FR"/>
              </w:rPr>
            </w:pPr>
            <w:r w:rsidRPr="00323CD1">
              <w:rPr>
                <w:sz w:val="20"/>
                <w:szCs w:val="20"/>
              </w:rPr>
              <w:t>.934</w:t>
            </w:r>
          </w:p>
        </w:tc>
        <w:tc>
          <w:tcPr>
            <w:tcW w:w="830" w:type="dxa"/>
            <w:tcBorders>
              <w:top w:val="nil"/>
              <w:left w:val="nil"/>
              <w:bottom w:val="nil"/>
              <w:right w:val="nil"/>
            </w:tcBorders>
            <w:shd w:val="clear" w:color="000000" w:fill="FFFFFF"/>
            <w:noWrap/>
          </w:tcPr>
          <w:p w14:paraId="29ADED8F" w14:textId="4E5ED54E" w:rsidR="00C12F9B" w:rsidRPr="00323CD1" w:rsidRDefault="00C12F9B" w:rsidP="00C12F9B">
            <w:pPr>
              <w:jc w:val="center"/>
              <w:rPr>
                <w:sz w:val="20"/>
                <w:szCs w:val="20"/>
                <w:lang w:val="fr-FR" w:eastAsia="fr-FR"/>
              </w:rPr>
            </w:pPr>
            <w:r w:rsidRPr="00323CD1">
              <w:rPr>
                <w:sz w:val="20"/>
                <w:szCs w:val="20"/>
              </w:rPr>
              <w:t>.066</w:t>
            </w:r>
          </w:p>
        </w:tc>
        <w:tc>
          <w:tcPr>
            <w:tcW w:w="859" w:type="dxa"/>
            <w:tcBorders>
              <w:top w:val="nil"/>
              <w:left w:val="nil"/>
              <w:bottom w:val="nil"/>
              <w:right w:val="nil"/>
            </w:tcBorders>
            <w:shd w:val="clear" w:color="000000" w:fill="FFFFFF"/>
            <w:noWrap/>
          </w:tcPr>
          <w:p w14:paraId="107F4D03" w14:textId="2729EF39" w:rsidR="00C12F9B" w:rsidRPr="00323CD1" w:rsidRDefault="00C12F9B" w:rsidP="00C12F9B">
            <w:pPr>
              <w:jc w:val="center"/>
              <w:rPr>
                <w:sz w:val="20"/>
                <w:szCs w:val="20"/>
                <w:lang w:val="fr-FR" w:eastAsia="fr-FR"/>
              </w:rPr>
            </w:pPr>
            <w:r w:rsidRPr="00323CD1">
              <w:rPr>
                <w:sz w:val="20"/>
                <w:szCs w:val="20"/>
              </w:rPr>
              <w:t>.057</w:t>
            </w:r>
          </w:p>
        </w:tc>
        <w:tc>
          <w:tcPr>
            <w:tcW w:w="773" w:type="dxa"/>
            <w:tcBorders>
              <w:top w:val="nil"/>
              <w:left w:val="nil"/>
              <w:bottom w:val="nil"/>
              <w:right w:val="nil"/>
            </w:tcBorders>
            <w:shd w:val="clear" w:color="000000" w:fill="FFFFFF"/>
            <w:noWrap/>
          </w:tcPr>
          <w:p w14:paraId="7EBA1931" w14:textId="0ECB280A" w:rsidR="00C12F9B" w:rsidRPr="00323CD1" w:rsidRDefault="00C12F9B" w:rsidP="00C12F9B">
            <w:pPr>
              <w:jc w:val="center"/>
              <w:rPr>
                <w:sz w:val="20"/>
                <w:szCs w:val="20"/>
                <w:lang w:val="fr-FR" w:eastAsia="fr-FR"/>
              </w:rPr>
            </w:pPr>
            <w:r w:rsidRPr="00323CD1">
              <w:rPr>
                <w:sz w:val="20"/>
                <w:szCs w:val="20"/>
              </w:rPr>
              <w:t>.076</w:t>
            </w:r>
          </w:p>
        </w:tc>
        <w:tc>
          <w:tcPr>
            <w:tcW w:w="696" w:type="dxa"/>
            <w:tcBorders>
              <w:top w:val="nil"/>
              <w:left w:val="nil"/>
              <w:bottom w:val="nil"/>
              <w:right w:val="nil"/>
            </w:tcBorders>
            <w:shd w:val="clear" w:color="000000" w:fill="FFFFFF"/>
            <w:noWrap/>
          </w:tcPr>
          <w:p w14:paraId="44657A57" w14:textId="22CBC24E" w:rsidR="00C12F9B" w:rsidRPr="00323CD1" w:rsidRDefault="00C12F9B" w:rsidP="00C12F9B">
            <w:pPr>
              <w:jc w:val="center"/>
              <w:rPr>
                <w:sz w:val="20"/>
                <w:szCs w:val="20"/>
                <w:lang w:val="fr-FR" w:eastAsia="fr-FR"/>
              </w:rPr>
            </w:pPr>
            <w:r w:rsidRPr="00323CD1">
              <w:rPr>
                <w:sz w:val="20"/>
                <w:szCs w:val="20"/>
              </w:rPr>
              <w:t>.057</w:t>
            </w:r>
          </w:p>
        </w:tc>
        <w:tc>
          <w:tcPr>
            <w:tcW w:w="452" w:type="dxa"/>
            <w:tcBorders>
              <w:top w:val="nil"/>
              <w:left w:val="nil"/>
              <w:bottom w:val="nil"/>
              <w:right w:val="nil"/>
            </w:tcBorders>
            <w:shd w:val="clear" w:color="000000" w:fill="FFFFFF"/>
            <w:noWrap/>
          </w:tcPr>
          <w:p w14:paraId="04133A18" w14:textId="7DE9E66D" w:rsidR="00C12F9B" w:rsidRPr="00323CD1" w:rsidRDefault="00C12F9B" w:rsidP="00C12F9B">
            <w:pPr>
              <w:jc w:val="center"/>
              <w:rPr>
                <w:sz w:val="20"/>
                <w:szCs w:val="20"/>
                <w:lang w:val="fr-FR" w:eastAsia="fr-FR"/>
              </w:rPr>
            </w:pPr>
            <w:r w:rsidRPr="00323CD1">
              <w:rPr>
                <w:sz w:val="20"/>
                <w:szCs w:val="20"/>
              </w:rPr>
              <w:t>3-1</w:t>
            </w:r>
          </w:p>
        </w:tc>
        <w:tc>
          <w:tcPr>
            <w:tcW w:w="694" w:type="dxa"/>
            <w:tcBorders>
              <w:top w:val="nil"/>
              <w:left w:val="nil"/>
              <w:bottom w:val="nil"/>
              <w:right w:val="nil"/>
            </w:tcBorders>
            <w:shd w:val="clear" w:color="000000" w:fill="FFFFFF"/>
            <w:noWrap/>
          </w:tcPr>
          <w:p w14:paraId="70A86011" w14:textId="1139D75D" w:rsidR="00C12F9B" w:rsidRPr="00323CD1" w:rsidRDefault="00C12F9B" w:rsidP="00C12F9B">
            <w:pPr>
              <w:jc w:val="center"/>
              <w:rPr>
                <w:sz w:val="20"/>
                <w:szCs w:val="20"/>
                <w:lang w:val="fr-FR" w:eastAsia="fr-FR"/>
              </w:rPr>
            </w:pPr>
            <w:r w:rsidRPr="00323CD1">
              <w:rPr>
                <w:sz w:val="20"/>
                <w:szCs w:val="20"/>
              </w:rPr>
              <w:t>29.96</w:t>
            </w:r>
          </w:p>
        </w:tc>
        <w:tc>
          <w:tcPr>
            <w:tcW w:w="340" w:type="dxa"/>
            <w:tcBorders>
              <w:top w:val="nil"/>
              <w:left w:val="nil"/>
              <w:bottom w:val="nil"/>
              <w:right w:val="nil"/>
            </w:tcBorders>
            <w:shd w:val="clear" w:color="000000" w:fill="FFFFFF"/>
            <w:noWrap/>
          </w:tcPr>
          <w:p w14:paraId="067A529B" w14:textId="7307D6AF" w:rsidR="00C12F9B" w:rsidRPr="00323CD1" w:rsidRDefault="00C12F9B" w:rsidP="00C12F9B">
            <w:pPr>
              <w:jc w:val="center"/>
              <w:rPr>
                <w:sz w:val="20"/>
                <w:szCs w:val="20"/>
                <w:lang w:val="fr-FR" w:eastAsia="fr-FR"/>
              </w:rPr>
            </w:pPr>
            <w:r w:rsidRPr="00323CD1">
              <w:rPr>
                <w:sz w:val="20"/>
                <w:szCs w:val="20"/>
              </w:rPr>
              <w:t>4</w:t>
            </w:r>
          </w:p>
        </w:tc>
        <w:tc>
          <w:tcPr>
            <w:tcW w:w="603" w:type="dxa"/>
            <w:tcBorders>
              <w:top w:val="nil"/>
              <w:left w:val="nil"/>
              <w:bottom w:val="nil"/>
              <w:right w:val="nil"/>
            </w:tcBorders>
            <w:shd w:val="clear" w:color="000000" w:fill="FFFFFF"/>
            <w:noWrap/>
          </w:tcPr>
          <w:p w14:paraId="1DBFC37A" w14:textId="0EC3F7DB" w:rsidR="00C12F9B" w:rsidRPr="00323CD1" w:rsidRDefault="00C12F9B" w:rsidP="00C12F9B">
            <w:pPr>
              <w:jc w:val="center"/>
              <w:rPr>
                <w:sz w:val="20"/>
                <w:szCs w:val="20"/>
                <w:lang w:val="fr-FR" w:eastAsia="fr-FR"/>
              </w:rPr>
            </w:pPr>
            <w:r w:rsidRPr="00323CD1">
              <w:rPr>
                <w:sz w:val="20"/>
                <w:szCs w:val="20"/>
              </w:rPr>
              <w:t>&lt;.001</w:t>
            </w:r>
          </w:p>
        </w:tc>
        <w:tc>
          <w:tcPr>
            <w:tcW w:w="603" w:type="dxa"/>
            <w:tcBorders>
              <w:top w:val="nil"/>
              <w:left w:val="nil"/>
              <w:bottom w:val="nil"/>
              <w:right w:val="nil"/>
            </w:tcBorders>
            <w:shd w:val="clear" w:color="000000" w:fill="FFFFFF"/>
            <w:noWrap/>
          </w:tcPr>
          <w:p w14:paraId="60BAD784" w14:textId="0F083ED7" w:rsidR="00C12F9B" w:rsidRPr="00323CD1" w:rsidRDefault="00C12F9B" w:rsidP="00C12F9B">
            <w:pPr>
              <w:jc w:val="center"/>
              <w:rPr>
                <w:sz w:val="20"/>
                <w:szCs w:val="20"/>
                <w:lang w:val="fr-FR" w:eastAsia="fr-FR"/>
              </w:rPr>
            </w:pPr>
            <w:r w:rsidRPr="00323CD1">
              <w:rPr>
                <w:sz w:val="20"/>
                <w:szCs w:val="20"/>
              </w:rPr>
              <w:t>+.006</w:t>
            </w:r>
          </w:p>
        </w:tc>
        <w:tc>
          <w:tcPr>
            <w:tcW w:w="603" w:type="dxa"/>
            <w:tcBorders>
              <w:top w:val="nil"/>
              <w:left w:val="nil"/>
              <w:bottom w:val="nil"/>
              <w:right w:val="nil"/>
            </w:tcBorders>
            <w:shd w:val="clear" w:color="000000" w:fill="FFFFFF"/>
            <w:noWrap/>
          </w:tcPr>
          <w:p w14:paraId="7AEAC5A1" w14:textId="4A5F6D03" w:rsidR="00C12F9B" w:rsidRPr="00323CD1" w:rsidRDefault="00C12F9B" w:rsidP="00C12F9B">
            <w:pPr>
              <w:jc w:val="center"/>
              <w:rPr>
                <w:sz w:val="20"/>
                <w:szCs w:val="20"/>
                <w:lang w:val="fr-FR" w:eastAsia="fr-FR"/>
              </w:rPr>
            </w:pPr>
            <w:r w:rsidRPr="00323CD1">
              <w:rPr>
                <w:sz w:val="20"/>
                <w:szCs w:val="20"/>
              </w:rPr>
              <w:t>+.005</w:t>
            </w:r>
          </w:p>
        </w:tc>
        <w:tc>
          <w:tcPr>
            <w:tcW w:w="952" w:type="dxa"/>
            <w:tcBorders>
              <w:top w:val="nil"/>
              <w:left w:val="nil"/>
              <w:bottom w:val="nil"/>
              <w:right w:val="nil"/>
            </w:tcBorders>
            <w:shd w:val="clear" w:color="000000" w:fill="FFFFFF"/>
            <w:noWrap/>
          </w:tcPr>
          <w:p w14:paraId="1BACBA29" w14:textId="49E5DAB0" w:rsidR="00C12F9B" w:rsidRPr="00323CD1" w:rsidRDefault="00C12F9B" w:rsidP="00C12F9B">
            <w:pPr>
              <w:jc w:val="center"/>
              <w:rPr>
                <w:sz w:val="20"/>
                <w:szCs w:val="20"/>
                <w:lang w:val="fr-FR" w:eastAsia="fr-FR"/>
              </w:rPr>
            </w:pPr>
            <w:r w:rsidRPr="00323CD1">
              <w:rPr>
                <w:sz w:val="20"/>
                <w:szCs w:val="20"/>
              </w:rPr>
              <w:t>-.003</w:t>
            </w:r>
          </w:p>
        </w:tc>
      </w:tr>
      <w:tr w:rsidR="00C12F9B" w:rsidRPr="00323CD1" w14:paraId="0565AA3F" w14:textId="77777777" w:rsidTr="00C12F9B">
        <w:trPr>
          <w:trHeight w:val="315"/>
        </w:trPr>
        <w:tc>
          <w:tcPr>
            <w:tcW w:w="1134" w:type="dxa"/>
            <w:tcBorders>
              <w:top w:val="single" w:sz="4" w:space="0" w:color="auto"/>
              <w:left w:val="nil"/>
              <w:right w:val="nil"/>
            </w:tcBorders>
            <w:shd w:val="clear" w:color="000000" w:fill="FFFFFF"/>
            <w:hideMark/>
          </w:tcPr>
          <w:p w14:paraId="33D8423F" w14:textId="77777777" w:rsidR="00C12F9B" w:rsidRPr="00323CD1" w:rsidRDefault="00C12F9B" w:rsidP="00C12F9B">
            <w:pPr>
              <w:rPr>
                <w:sz w:val="20"/>
                <w:szCs w:val="20"/>
                <w:lang w:val="fr-FR" w:eastAsia="fr-FR"/>
              </w:rPr>
            </w:pPr>
            <w:r w:rsidRPr="00323CD1">
              <w:rPr>
                <w:sz w:val="20"/>
                <w:szCs w:val="20"/>
                <w:lang w:val="fr-FR" w:eastAsia="fr-FR"/>
              </w:rPr>
              <w:t>ESEM</w:t>
            </w:r>
          </w:p>
        </w:tc>
        <w:tc>
          <w:tcPr>
            <w:tcW w:w="993" w:type="dxa"/>
            <w:tcBorders>
              <w:top w:val="single" w:sz="4" w:space="0" w:color="auto"/>
              <w:left w:val="nil"/>
              <w:bottom w:val="nil"/>
              <w:right w:val="nil"/>
            </w:tcBorders>
            <w:shd w:val="clear" w:color="000000" w:fill="FFFFFF"/>
            <w:noWrap/>
            <w:vAlign w:val="center"/>
            <w:hideMark/>
          </w:tcPr>
          <w:p w14:paraId="0A723046" w14:textId="77777777" w:rsidR="00C12F9B" w:rsidRPr="00323CD1" w:rsidRDefault="00C12F9B" w:rsidP="00C12F9B">
            <w:pPr>
              <w:rPr>
                <w:sz w:val="20"/>
                <w:szCs w:val="20"/>
                <w:lang w:val="fr-FR" w:eastAsia="fr-FR"/>
              </w:rPr>
            </w:pPr>
            <w:r w:rsidRPr="00323CD1">
              <w:rPr>
                <w:sz w:val="20"/>
                <w:szCs w:val="20"/>
                <w:lang w:val="fr-FR" w:eastAsia="fr-FR"/>
              </w:rPr>
              <w:t>Second split-</w:t>
            </w:r>
            <w:proofErr w:type="spellStart"/>
            <w:r w:rsidRPr="00323CD1">
              <w:rPr>
                <w:sz w:val="20"/>
                <w:szCs w:val="20"/>
                <w:lang w:val="fr-FR" w:eastAsia="fr-FR"/>
              </w:rPr>
              <w:t>half</w:t>
            </w:r>
            <w:proofErr w:type="spellEnd"/>
          </w:p>
        </w:tc>
        <w:tc>
          <w:tcPr>
            <w:tcW w:w="900" w:type="dxa"/>
            <w:tcBorders>
              <w:top w:val="single" w:sz="4" w:space="0" w:color="auto"/>
              <w:left w:val="nil"/>
              <w:bottom w:val="nil"/>
              <w:right w:val="nil"/>
            </w:tcBorders>
            <w:shd w:val="clear" w:color="000000" w:fill="FFFFFF"/>
            <w:noWrap/>
            <w:hideMark/>
          </w:tcPr>
          <w:p w14:paraId="59B2A88C" w14:textId="2864FE3B" w:rsidR="00C12F9B" w:rsidRPr="00323CD1" w:rsidRDefault="00C12F9B" w:rsidP="00C12F9B">
            <w:pPr>
              <w:jc w:val="center"/>
              <w:rPr>
                <w:sz w:val="20"/>
                <w:szCs w:val="20"/>
                <w:lang w:val="fr-FR" w:eastAsia="fr-FR"/>
              </w:rPr>
            </w:pPr>
            <w:r w:rsidRPr="00323CD1">
              <w:rPr>
                <w:sz w:val="20"/>
                <w:szCs w:val="20"/>
                <w:lang w:val="fr-FR" w:eastAsia="fr-FR"/>
              </w:rPr>
              <w:t>4-1</w:t>
            </w:r>
          </w:p>
        </w:tc>
        <w:tc>
          <w:tcPr>
            <w:tcW w:w="2076" w:type="dxa"/>
            <w:tcBorders>
              <w:top w:val="single" w:sz="4" w:space="0" w:color="auto"/>
              <w:left w:val="nil"/>
              <w:bottom w:val="nil"/>
              <w:right w:val="nil"/>
            </w:tcBorders>
            <w:shd w:val="clear" w:color="000000" w:fill="FFFFFF"/>
            <w:noWrap/>
            <w:hideMark/>
          </w:tcPr>
          <w:p w14:paraId="35F8E8C3" w14:textId="77777777" w:rsidR="00C12F9B" w:rsidRPr="00323CD1" w:rsidRDefault="00C12F9B" w:rsidP="00C12F9B">
            <w:pPr>
              <w:rPr>
                <w:sz w:val="20"/>
                <w:szCs w:val="20"/>
                <w:lang w:val="fr-FR" w:eastAsia="fr-FR"/>
              </w:rPr>
            </w:pPr>
            <w:r w:rsidRPr="00323CD1">
              <w:rPr>
                <w:sz w:val="20"/>
                <w:szCs w:val="20"/>
                <w:lang w:val="fr-FR" w:eastAsia="fr-FR"/>
              </w:rPr>
              <w:t>2-factor</w:t>
            </w:r>
          </w:p>
        </w:tc>
        <w:tc>
          <w:tcPr>
            <w:tcW w:w="990" w:type="dxa"/>
            <w:tcBorders>
              <w:top w:val="single" w:sz="4" w:space="0" w:color="auto"/>
              <w:left w:val="nil"/>
              <w:bottom w:val="nil"/>
              <w:right w:val="nil"/>
            </w:tcBorders>
            <w:shd w:val="clear" w:color="000000" w:fill="FFFFFF"/>
            <w:noWrap/>
            <w:hideMark/>
          </w:tcPr>
          <w:p w14:paraId="29065BE1" w14:textId="77777777" w:rsidR="00C12F9B" w:rsidRPr="00323CD1" w:rsidRDefault="00C12F9B" w:rsidP="00C12F9B">
            <w:pPr>
              <w:jc w:val="center"/>
              <w:rPr>
                <w:sz w:val="20"/>
                <w:szCs w:val="20"/>
                <w:lang w:val="fr-FR" w:eastAsia="fr-FR"/>
              </w:rPr>
            </w:pPr>
            <w:r w:rsidRPr="00323CD1">
              <w:rPr>
                <w:sz w:val="20"/>
                <w:szCs w:val="20"/>
                <w:lang w:val="fr-FR" w:eastAsia="fr-FR"/>
              </w:rPr>
              <w:t>336.802*</w:t>
            </w:r>
          </w:p>
        </w:tc>
        <w:tc>
          <w:tcPr>
            <w:tcW w:w="440" w:type="dxa"/>
            <w:tcBorders>
              <w:top w:val="single" w:sz="4" w:space="0" w:color="auto"/>
              <w:left w:val="nil"/>
              <w:bottom w:val="nil"/>
              <w:right w:val="nil"/>
            </w:tcBorders>
            <w:shd w:val="clear" w:color="000000" w:fill="FFFFFF"/>
            <w:noWrap/>
            <w:hideMark/>
          </w:tcPr>
          <w:p w14:paraId="73FF94D0" w14:textId="77777777" w:rsidR="00C12F9B" w:rsidRPr="00323CD1" w:rsidRDefault="00C12F9B" w:rsidP="00C12F9B">
            <w:pPr>
              <w:jc w:val="center"/>
              <w:rPr>
                <w:sz w:val="20"/>
                <w:szCs w:val="20"/>
                <w:lang w:val="fr-FR" w:eastAsia="fr-FR"/>
              </w:rPr>
            </w:pPr>
            <w:r w:rsidRPr="00323CD1">
              <w:rPr>
                <w:sz w:val="20"/>
                <w:szCs w:val="20"/>
                <w:lang w:val="fr-FR" w:eastAsia="fr-FR"/>
              </w:rPr>
              <w:t>89</w:t>
            </w:r>
          </w:p>
        </w:tc>
        <w:tc>
          <w:tcPr>
            <w:tcW w:w="490" w:type="dxa"/>
            <w:tcBorders>
              <w:top w:val="single" w:sz="4" w:space="0" w:color="auto"/>
              <w:left w:val="nil"/>
              <w:bottom w:val="nil"/>
              <w:right w:val="nil"/>
            </w:tcBorders>
            <w:shd w:val="clear" w:color="000000" w:fill="FFFFFF"/>
            <w:noWrap/>
            <w:hideMark/>
          </w:tcPr>
          <w:p w14:paraId="2EFCD3BE" w14:textId="77777777" w:rsidR="00C12F9B" w:rsidRPr="00323CD1" w:rsidRDefault="00C12F9B" w:rsidP="00C12F9B">
            <w:pPr>
              <w:jc w:val="center"/>
              <w:rPr>
                <w:sz w:val="20"/>
                <w:szCs w:val="20"/>
                <w:lang w:val="fr-FR" w:eastAsia="fr-FR"/>
              </w:rPr>
            </w:pPr>
            <w:r w:rsidRPr="00323CD1">
              <w:rPr>
                <w:sz w:val="20"/>
                <w:szCs w:val="20"/>
                <w:lang w:val="fr-FR" w:eastAsia="fr-FR"/>
              </w:rPr>
              <w:t>.947</w:t>
            </w:r>
          </w:p>
        </w:tc>
        <w:tc>
          <w:tcPr>
            <w:tcW w:w="580" w:type="dxa"/>
            <w:tcBorders>
              <w:top w:val="single" w:sz="4" w:space="0" w:color="auto"/>
              <w:left w:val="nil"/>
              <w:bottom w:val="nil"/>
              <w:right w:val="nil"/>
            </w:tcBorders>
            <w:shd w:val="clear" w:color="000000" w:fill="FFFFFF"/>
            <w:noWrap/>
            <w:hideMark/>
          </w:tcPr>
          <w:p w14:paraId="3453F452" w14:textId="77777777" w:rsidR="00C12F9B" w:rsidRPr="00323CD1" w:rsidRDefault="00C12F9B" w:rsidP="00C12F9B">
            <w:pPr>
              <w:jc w:val="center"/>
              <w:rPr>
                <w:sz w:val="20"/>
                <w:szCs w:val="20"/>
                <w:lang w:val="fr-FR" w:eastAsia="fr-FR"/>
              </w:rPr>
            </w:pPr>
            <w:r w:rsidRPr="00323CD1">
              <w:rPr>
                <w:sz w:val="20"/>
                <w:szCs w:val="20"/>
                <w:lang w:val="fr-FR" w:eastAsia="fr-FR"/>
              </w:rPr>
              <w:t>.929</w:t>
            </w:r>
          </w:p>
        </w:tc>
        <w:tc>
          <w:tcPr>
            <w:tcW w:w="830" w:type="dxa"/>
            <w:tcBorders>
              <w:top w:val="single" w:sz="4" w:space="0" w:color="auto"/>
              <w:left w:val="nil"/>
              <w:bottom w:val="nil"/>
              <w:right w:val="nil"/>
            </w:tcBorders>
            <w:shd w:val="clear" w:color="000000" w:fill="FFFFFF"/>
            <w:noWrap/>
            <w:hideMark/>
          </w:tcPr>
          <w:p w14:paraId="13D0AE88" w14:textId="77777777" w:rsidR="00C12F9B" w:rsidRPr="00323CD1" w:rsidRDefault="00C12F9B" w:rsidP="00C12F9B">
            <w:pPr>
              <w:jc w:val="center"/>
              <w:rPr>
                <w:sz w:val="20"/>
                <w:szCs w:val="20"/>
                <w:lang w:val="fr-FR" w:eastAsia="fr-FR"/>
              </w:rPr>
            </w:pPr>
            <w:r w:rsidRPr="00323CD1">
              <w:rPr>
                <w:sz w:val="20"/>
                <w:szCs w:val="20"/>
                <w:lang w:val="fr-FR" w:eastAsia="fr-FR"/>
              </w:rPr>
              <w:t>.064</w:t>
            </w:r>
          </w:p>
        </w:tc>
        <w:tc>
          <w:tcPr>
            <w:tcW w:w="859" w:type="dxa"/>
            <w:tcBorders>
              <w:top w:val="single" w:sz="4" w:space="0" w:color="auto"/>
              <w:left w:val="nil"/>
              <w:bottom w:val="nil"/>
              <w:right w:val="nil"/>
            </w:tcBorders>
            <w:shd w:val="clear" w:color="000000" w:fill="FFFFFF"/>
            <w:noWrap/>
            <w:hideMark/>
          </w:tcPr>
          <w:p w14:paraId="47C4487C" w14:textId="77777777" w:rsidR="00C12F9B" w:rsidRPr="00323CD1" w:rsidRDefault="00C12F9B" w:rsidP="00C12F9B">
            <w:pPr>
              <w:jc w:val="center"/>
              <w:rPr>
                <w:sz w:val="20"/>
                <w:szCs w:val="20"/>
                <w:lang w:val="fr-FR" w:eastAsia="fr-FR"/>
              </w:rPr>
            </w:pPr>
            <w:r w:rsidRPr="00323CD1">
              <w:rPr>
                <w:sz w:val="20"/>
                <w:szCs w:val="20"/>
                <w:lang w:val="fr-FR" w:eastAsia="fr-FR"/>
              </w:rPr>
              <w:t>.057</w:t>
            </w:r>
          </w:p>
        </w:tc>
        <w:tc>
          <w:tcPr>
            <w:tcW w:w="773" w:type="dxa"/>
            <w:tcBorders>
              <w:top w:val="single" w:sz="4" w:space="0" w:color="auto"/>
              <w:left w:val="nil"/>
              <w:bottom w:val="nil"/>
              <w:right w:val="nil"/>
            </w:tcBorders>
            <w:shd w:val="clear" w:color="000000" w:fill="FFFFFF"/>
            <w:noWrap/>
            <w:hideMark/>
          </w:tcPr>
          <w:p w14:paraId="501D95E9" w14:textId="77777777" w:rsidR="00C12F9B" w:rsidRPr="00323CD1" w:rsidRDefault="00C12F9B" w:rsidP="00C12F9B">
            <w:pPr>
              <w:jc w:val="center"/>
              <w:rPr>
                <w:sz w:val="20"/>
                <w:szCs w:val="20"/>
                <w:lang w:val="fr-FR" w:eastAsia="fr-FR"/>
              </w:rPr>
            </w:pPr>
            <w:r w:rsidRPr="00323CD1">
              <w:rPr>
                <w:sz w:val="20"/>
                <w:szCs w:val="20"/>
                <w:lang w:val="fr-FR" w:eastAsia="fr-FR"/>
              </w:rPr>
              <w:t>.071</w:t>
            </w:r>
          </w:p>
        </w:tc>
        <w:tc>
          <w:tcPr>
            <w:tcW w:w="696" w:type="dxa"/>
            <w:tcBorders>
              <w:top w:val="single" w:sz="4" w:space="0" w:color="auto"/>
              <w:left w:val="nil"/>
              <w:bottom w:val="nil"/>
              <w:right w:val="nil"/>
            </w:tcBorders>
            <w:shd w:val="clear" w:color="000000" w:fill="FFFFFF"/>
            <w:noWrap/>
            <w:hideMark/>
          </w:tcPr>
          <w:p w14:paraId="1A0CF5D2" w14:textId="77777777" w:rsidR="00C12F9B" w:rsidRPr="00323CD1" w:rsidRDefault="00C12F9B" w:rsidP="00C12F9B">
            <w:pPr>
              <w:jc w:val="center"/>
              <w:rPr>
                <w:sz w:val="20"/>
                <w:szCs w:val="20"/>
                <w:lang w:val="fr-FR" w:eastAsia="fr-FR"/>
              </w:rPr>
            </w:pPr>
            <w:r w:rsidRPr="00323CD1">
              <w:rPr>
                <w:sz w:val="20"/>
                <w:szCs w:val="20"/>
                <w:lang w:val="fr-FR" w:eastAsia="fr-FR"/>
              </w:rPr>
              <w:t>.031</w:t>
            </w:r>
          </w:p>
        </w:tc>
        <w:tc>
          <w:tcPr>
            <w:tcW w:w="452" w:type="dxa"/>
            <w:tcBorders>
              <w:top w:val="single" w:sz="4" w:space="0" w:color="auto"/>
              <w:left w:val="nil"/>
              <w:bottom w:val="nil"/>
              <w:right w:val="nil"/>
            </w:tcBorders>
            <w:shd w:val="clear" w:color="000000" w:fill="FFFFFF"/>
            <w:noWrap/>
            <w:hideMark/>
          </w:tcPr>
          <w:p w14:paraId="7E3F3B86" w14:textId="77777777" w:rsidR="00C12F9B" w:rsidRPr="00323CD1" w:rsidRDefault="00C12F9B" w:rsidP="00C12F9B">
            <w:pPr>
              <w:jc w:val="center"/>
              <w:rPr>
                <w:sz w:val="20"/>
                <w:szCs w:val="20"/>
                <w:lang w:val="fr-FR" w:eastAsia="fr-FR"/>
              </w:rPr>
            </w:pPr>
            <w:r w:rsidRPr="00323CD1">
              <w:rPr>
                <w:sz w:val="20"/>
                <w:szCs w:val="20"/>
                <w:lang w:val="fr-FR" w:eastAsia="fr-FR"/>
              </w:rPr>
              <w:t>-</w:t>
            </w:r>
          </w:p>
        </w:tc>
        <w:tc>
          <w:tcPr>
            <w:tcW w:w="694" w:type="dxa"/>
            <w:tcBorders>
              <w:top w:val="single" w:sz="4" w:space="0" w:color="auto"/>
              <w:left w:val="nil"/>
              <w:bottom w:val="nil"/>
              <w:right w:val="nil"/>
            </w:tcBorders>
            <w:shd w:val="clear" w:color="000000" w:fill="FFFFFF"/>
            <w:noWrap/>
            <w:hideMark/>
          </w:tcPr>
          <w:p w14:paraId="5ADB7365" w14:textId="77777777" w:rsidR="00C12F9B" w:rsidRPr="00323CD1" w:rsidRDefault="00C12F9B" w:rsidP="00C12F9B">
            <w:pPr>
              <w:jc w:val="center"/>
              <w:rPr>
                <w:sz w:val="20"/>
                <w:szCs w:val="20"/>
                <w:lang w:val="fr-FR" w:eastAsia="fr-FR"/>
              </w:rPr>
            </w:pPr>
            <w:r w:rsidRPr="00323CD1">
              <w:rPr>
                <w:sz w:val="20"/>
                <w:szCs w:val="20"/>
                <w:lang w:val="fr-FR" w:eastAsia="fr-FR"/>
              </w:rPr>
              <w:t>-</w:t>
            </w:r>
          </w:p>
        </w:tc>
        <w:tc>
          <w:tcPr>
            <w:tcW w:w="340" w:type="dxa"/>
            <w:tcBorders>
              <w:top w:val="single" w:sz="4" w:space="0" w:color="auto"/>
              <w:left w:val="nil"/>
              <w:bottom w:val="nil"/>
              <w:right w:val="nil"/>
            </w:tcBorders>
            <w:shd w:val="clear" w:color="000000" w:fill="FFFFFF"/>
            <w:noWrap/>
            <w:hideMark/>
          </w:tcPr>
          <w:p w14:paraId="2FE6E34D" w14:textId="77777777" w:rsidR="00C12F9B" w:rsidRPr="00323CD1" w:rsidRDefault="00C12F9B" w:rsidP="00C12F9B">
            <w:pPr>
              <w:jc w:val="center"/>
              <w:rPr>
                <w:sz w:val="20"/>
                <w:szCs w:val="20"/>
                <w:lang w:val="fr-FR" w:eastAsia="fr-FR"/>
              </w:rPr>
            </w:pPr>
            <w:r w:rsidRPr="00323CD1">
              <w:rPr>
                <w:sz w:val="20"/>
                <w:szCs w:val="20"/>
                <w:lang w:val="fr-FR" w:eastAsia="fr-FR"/>
              </w:rPr>
              <w:t>-</w:t>
            </w:r>
          </w:p>
        </w:tc>
        <w:tc>
          <w:tcPr>
            <w:tcW w:w="603" w:type="dxa"/>
            <w:tcBorders>
              <w:top w:val="single" w:sz="4" w:space="0" w:color="auto"/>
              <w:left w:val="nil"/>
              <w:bottom w:val="nil"/>
              <w:right w:val="nil"/>
            </w:tcBorders>
            <w:shd w:val="clear" w:color="000000" w:fill="FFFFFF"/>
            <w:noWrap/>
            <w:hideMark/>
          </w:tcPr>
          <w:p w14:paraId="47AAD33E" w14:textId="77777777" w:rsidR="00C12F9B" w:rsidRPr="00323CD1" w:rsidRDefault="00C12F9B" w:rsidP="00C12F9B">
            <w:pPr>
              <w:jc w:val="center"/>
              <w:rPr>
                <w:sz w:val="20"/>
                <w:szCs w:val="20"/>
                <w:lang w:val="fr-FR" w:eastAsia="fr-FR"/>
              </w:rPr>
            </w:pPr>
            <w:r w:rsidRPr="00323CD1">
              <w:rPr>
                <w:sz w:val="20"/>
                <w:szCs w:val="20"/>
                <w:lang w:val="fr-FR" w:eastAsia="fr-FR"/>
              </w:rPr>
              <w:t>-</w:t>
            </w:r>
          </w:p>
        </w:tc>
        <w:tc>
          <w:tcPr>
            <w:tcW w:w="603" w:type="dxa"/>
            <w:tcBorders>
              <w:top w:val="single" w:sz="4" w:space="0" w:color="auto"/>
              <w:left w:val="nil"/>
              <w:bottom w:val="nil"/>
              <w:right w:val="nil"/>
            </w:tcBorders>
            <w:shd w:val="clear" w:color="000000" w:fill="FFFFFF"/>
            <w:noWrap/>
            <w:hideMark/>
          </w:tcPr>
          <w:p w14:paraId="7F76DC4B" w14:textId="77777777" w:rsidR="00C12F9B" w:rsidRPr="00323CD1" w:rsidRDefault="00C12F9B" w:rsidP="00C12F9B">
            <w:pPr>
              <w:jc w:val="center"/>
              <w:rPr>
                <w:sz w:val="20"/>
                <w:szCs w:val="20"/>
                <w:lang w:val="fr-FR" w:eastAsia="fr-FR"/>
              </w:rPr>
            </w:pPr>
            <w:r w:rsidRPr="00323CD1">
              <w:rPr>
                <w:sz w:val="20"/>
                <w:szCs w:val="20"/>
                <w:lang w:val="fr-FR" w:eastAsia="fr-FR"/>
              </w:rPr>
              <w:t>-</w:t>
            </w:r>
          </w:p>
        </w:tc>
        <w:tc>
          <w:tcPr>
            <w:tcW w:w="603" w:type="dxa"/>
            <w:tcBorders>
              <w:top w:val="single" w:sz="4" w:space="0" w:color="auto"/>
              <w:left w:val="nil"/>
              <w:bottom w:val="nil"/>
              <w:right w:val="nil"/>
            </w:tcBorders>
            <w:shd w:val="clear" w:color="000000" w:fill="FFFFFF"/>
            <w:noWrap/>
            <w:hideMark/>
          </w:tcPr>
          <w:p w14:paraId="0DEE233C" w14:textId="77777777" w:rsidR="00C12F9B" w:rsidRPr="00323CD1" w:rsidRDefault="00C12F9B" w:rsidP="00C12F9B">
            <w:pPr>
              <w:jc w:val="center"/>
              <w:rPr>
                <w:sz w:val="20"/>
                <w:szCs w:val="20"/>
                <w:lang w:val="fr-FR" w:eastAsia="fr-FR"/>
              </w:rPr>
            </w:pPr>
            <w:r w:rsidRPr="00323CD1">
              <w:rPr>
                <w:sz w:val="20"/>
                <w:szCs w:val="20"/>
                <w:lang w:val="fr-FR" w:eastAsia="fr-FR"/>
              </w:rPr>
              <w:t>-</w:t>
            </w:r>
          </w:p>
        </w:tc>
        <w:tc>
          <w:tcPr>
            <w:tcW w:w="952" w:type="dxa"/>
            <w:tcBorders>
              <w:top w:val="single" w:sz="4" w:space="0" w:color="auto"/>
              <w:left w:val="nil"/>
              <w:bottom w:val="nil"/>
              <w:right w:val="nil"/>
            </w:tcBorders>
            <w:shd w:val="clear" w:color="000000" w:fill="FFFFFF"/>
            <w:noWrap/>
            <w:hideMark/>
          </w:tcPr>
          <w:p w14:paraId="03CA5D30" w14:textId="77777777" w:rsidR="00C12F9B" w:rsidRPr="00323CD1" w:rsidRDefault="00C12F9B" w:rsidP="00C12F9B">
            <w:pPr>
              <w:jc w:val="center"/>
              <w:rPr>
                <w:sz w:val="20"/>
                <w:szCs w:val="20"/>
                <w:lang w:val="fr-FR" w:eastAsia="fr-FR"/>
              </w:rPr>
            </w:pPr>
            <w:r w:rsidRPr="00323CD1">
              <w:rPr>
                <w:sz w:val="20"/>
                <w:szCs w:val="20"/>
                <w:lang w:val="fr-FR" w:eastAsia="fr-FR"/>
              </w:rPr>
              <w:t>-</w:t>
            </w:r>
          </w:p>
        </w:tc>
      </w:tr>
      <w:tr w:rsidR="00C12F9B" w:rsidRPr="00323CD1" w14:paraId="4B7EAA40" w14:textId="77777777" w:rsidTr="008E49B1">
        <w:trPr>
          <w:trHeight w:val="68"/>
        </w:trPr>
        <w:tc>
          <w:tcPr>
            <w:tcW w:w="1134" w:type="dxa"/>
            <w:tcBorders>
              <w:top w:val="nil"/>
              <w:left w:val="nil"/>
              <w:right w:val="nil"/>
            </w:tcBorders>
            <w:shd w:val="clear" w:color="000000" w:fill="FFFFFF"/>
          </w:tcPr>
          <w:p w14:paraId="7A385E65" w14:textId="77777777" w:rsidR="00C12F9B" w:rsidRPr="00323CD1" w:rsidRDefault="00C12F9B" w:rsidP="00C12F9B">
            <w:pPr>
              <w:rPr>
                <w:sz w:val="20"/>
                <w:szCs w:val="20"/>
                <w:lang w:val="fr-FR" w:eastAsia="fr-FR"/>
              </w:rPr>
            </w:pPr>
          </w:p>
        </w:tc>
        <w:tc>
          <w:tcPr>
            <w:tcW w:w="993" w:type="dxa"/>
            <w:tcBorders>
              <w:top w:val="nil"/>
              <w:left w:val="nil"/>
              <w:bottom w:val="nil"/>
              <w:right w:val="nil"/>
            </w:tcBorders>
            <w:shd w:val="clear" w:color="000000" w:fill="FFFFFF"/>
            <w:noWrap/>
            <w:vAlign w:val="center"/>
          </w:tcPr>
          <w:p w14:paraId="5F8A51A9" w14:textId="77777777" w:rsidR="00C12F9B" w:rsidRPr="00323CD1" w:rsidRDefault="00C12F9B" w:rsidP="00C12F9B">
            <w:pPr>
              <w:rPr>
                <w:sz w:val="20"/>
                <w:szCs w:val="20"/>
                <w:lang w:val="fr-FR" w:eastAsia="fr-FR"/>
              </w:rPr>
            </w:pPr>
          </w:p>
        </w:tc>
        <w:tc>
          <w:tcPr>
            <w:tcW w:w="900" w:type="dxa"/>
            <w:tcBorders>
              <w:top w:val="nil"/>
              <w:left w:val="nil"/>
              <w:bottom w:val="nil"/>
              <w:right w:val="nil"/>
            </w:tcBorders>
            <w:shd w:val="clear" w:color="000000" w:fill="FFFFFF"/>
            <w:noWrap/>
          </w:tcPr>
          <w:p w14:paraId="586B9BBB" w14:textId="77777777" w:rsidR="00C12F9B" w:rsidRPr="00323CD1" w:rsidRDefault="00C12F9B" w:rsidP="00C12F9B">
            <w:pPr>
              <w:jc w:val="center"/>
              <w:rPr>
                <w:sz w:val="20"/>
                <w:szCs w:val="20"/>
                <w:lang w:val="fr-FR" w:eastAsia="fr-FR"/>
              </w:rPr>
            </w:pPr>
          </w:p>
        </w:tc>
        <w:tc>
          <w:tcPr>
            <w:tcW w:w="2076" w:type="dxa"/>
            <w:tcBorders>
              <w:top w:val="nil"/>
              <w:left w:val="nil"/>
              <w:bottom w:val="nil"/>
              <w:right w:val="nil"/>
            </w:tcBorders>
            <w:shd w:val="clear" w:color="000000" w:fill="FFFFFF"/>
            <w:noWrap/>
          </w:tcPr>
          <w:p w14:paraId="33423EE2" w14:textId="77777777" w:rsidR="00C12F9B" w:rsidRPr="00323CD1" w:rsidRDefault="00C12F9B" w:rsidP="00C12F9B">
            <w:pPr>
              <w:rPr>
                <w:sz w:val="20"/>
                <w:szCs w:val="20"/>
                <w:lang w:val="fr-FR" w:eastAsia="fr-FR"/>
              </w:rPr>
            </w:pPr>
          </w:p>
        </w:tc>
        <w:tc>
          <w:tcPr>
            <w:tcW w:w="990" w:type="dxa"/>
            <w:tcBorders>
              <w:top w:val="nil"/>
              <w:left w:val="nil"/>
              <w:bottom w:val="nil"/>
              <w:right w:val="nil"/>
            </w:tcBorders>
            <w:shd w:val="clear" w:color="000000" w:fill="FFFFFF"/>
            <w:noWrap/>
            <w:vAlign w:val="bottom"/>
          </w:tcPr>
          <w:p w14:paraId="0F7337CD" w14:textId="77777777" w:rsidR="00C12F9B" w:rsidRPr="00323CD1" w:rsidRDefault="00C12F9B" w:rsidP="00C12F9B">
            <w:pPr>
              <w:jc w:val="center"/>
              <w:rPr>
                <w:sz w:val="20"/>
                <w:szCs w:val="20"/>
                <w:lang w:val="fr-FR" w:eastAsia="fr-FR"/>
              </w:rPr>
            </w:pPr>
          </w:p>
        </w:tc>
        <w:tc>
          <w:tcPr>
            <w:tcW w:w="440" w:type="dxa"/>
            <w:tcBorders>
              <w:top w:val="nil"/>
              <w:left w:val="nil"/>
              <w:bottom w:val="nil"/>
              <w:right w:val="nil"/>
            </w:tcBorders>
            <w:shd w:val="clear" w:color="000000" w:fill="FFFFFF"/>
            <w:noWrap/>
            <w:vAlign w:val="bottom"/>
          </w:tcPr>
          <w:p w14:paraId="523062D4" w14:textId="77777777" w:rsidR="00C12F9B" w:rsidRPr="00323CD1" w:rsidRDefault="00C12F9B" w:rsidP="00C12F9B">
            <w:pPr>
              <w:jc w:val="center"/>
              <w:rPr>
                <w:sz w:val="20"/>
                <w:szCs w:val="20"/>
                <w:lang w:val="fr-FR" w:eastAsia="fr-FR"/>
              </w:rPr>
            </w:pPr>
          </w:p>
        </w:tc>
        <w:tc>
          <w:tcPr>
            <w:tcW w:w="490" w:type="dxa"/>
            <w:tcBorders>
              <w:top w:val="nil"/>
              <w:left w:val="nil"/>
              <w:bottom w:val="nil"/>
              <w:right w:val="nil"/>
            </w:tcBorders>
            <w:shd w:val="clear" w:color="000000" w:fill="FFFFFF"/>
            <w:noWrap/>
            <w:vAlign w:val="bottom"/>
          </w:tcPr>
          <w:p w14:paraId="254C3110" w14:textId="77777777" w:rsidR="00C12F9B" w:rsidRPr="00323CD1" w:rsidRDefault="00C12F9B" w:rsidP="00C12F9B">
            <w:pPr>
              <w:jc w:val="center"/>
              <w:rPr>
                <w:sz w:val="20"/>
                <w:szCs w:val="20"/>
                <w:lang w:val="fr-FR" w:eastAsia="fr-FR"/>
              </w:rPr>
            </w:pPr>
          </w:p>
        </w:tc>
        <w:tc>
          <w:tcPr>
            <w:tcW w:w="580" w:type="dxa"/>
            <w:tcBorders>
              <w:top w:val="nil"/>
              <w:left w:val="nil"/>
              <w:bottom w:val="nil"/>
              <w:right w:val="nil"/>
            </w:tcBorders>
            <w:shd w:val="clear" w:color="000000" w:fill="FFFFFF"/>
            <w:noWrap/>
            <w:vAlign w:val="bottom"/>
          </w:tcPr>
          <w:p w14:paraId="770308AD" w14:textId="77777777" w:rsidR="00C12F9B" w:rsidRPr="00323CD1" w:rsidRDefault="00C12F9B" w:rsidP="00C12F9B">
            <w:pPr>
              <w:jc w:val="center"/>
              <w:rPr>
                <w:sz w:val="20"/>
                <w:szCs w:val="20"/>
                <w:lang w:val="fr-FR" w:eastAsia="fr-FR"/>
              </w:rPr>
            </w:pPr>
          </w:p>
        </w:tc>
        <w:tc>
          <w:tcPr>
            <w:tcW w:w="830" w:type="dxa"/>
            <w:tcBorders>
              <w:top w:val="nil"/>
              <w:left w:val="nil"/>
              <w:bottom w:val="nil"/>
              <w:right w:val="nil"/>
            </w:tcBorders>
            <w:shd w:val="clear" w:color="000000" w:fill="FFFFFF"/>
            <w:noWrap/>
            <w:vAlign w:val="bottom"/>
          </w:tcPr>
          <w:p w14:paraId="4A70DB32" w14:textId="77777777" w:rsidR="00C12F9B" w:rsidRPr="00323CD1" w:rsidRDefault="00C12F9B" w:rsidP="00C12F9B">
            <w:pPr>
              <w:jc w:val="center"/>
              <w:rPr>
                <w:sz w:val="20"/>
                <w:szCs w:val="20"/>
                <w:lang w:val="fr-FR" w:eastAsia="fr-FR"/>
              </w:rPr>
            </w:pPr>
          </w:p>
        </w:tc>
        <w:tc>
          <w:tcPr>
            <w:tcW w:w="859" w:type="dxa"/>
            <w:tcBorders>
              <w:top w:val="nil"/>
              <w:left w:val="nil"/>
              <w:bottom w:val="nil"/>
              <w:right w:val="nil"/>
            </w:tcBorders>
            <w:shd w:val="clear" w:color="000000" w:fill="FFFFFF"/>
            <w:noWrap/>
            <w:vAlign w:val="bottom"/>
          </w:tcPr>
          <w:p w14:paraId="6695DADD" w14:textId="77777777" w:rsidR="00C12F9B" w:rsidRPr="00323CD1" w:rsidRDefault="00C12F9B" w:rsidP="00C12F9B">
            <w:pPr>
              <w:jc w:val="center"/>
              <w:rPr>
                <w:sz w:val="20"/>
                <w:szCs w:val="20"/>
                <w:lang w:val="fr-FR" w:eastAsia="fr-FR"/>
              </w:rPr>
            </w:pPr>
          </w:p>
        </w:tc>
        <w:tc>
          <w:tcPr>
            <w:tcW w:w="773" w:type="dxa"/>
            <w:tcBorders>
              <w:top w:val="nil"/>
              <w:left w:val="nil"/>
              <w:bottom w:val="nil"/>
              <w:right w:val="nil"/>
            </w:tcBorders>
            <w:shd w:val="clear" w:color="000000" w:fill="FFFFFF"/>
            <w:noWrap/>
            <w:vAlign w:val="bottom"/>
          </w:tcPr>
          <w:p w14:paraId="1DFA37FD" w14:textId="77777777" w:rsidR="00C12F9B" w:rsidRPr="00323CD1" w:rsidRDefault="00C12F9B" w:rsidP="00C12F9B">
            <w:pPr>
              <w:jc w:val="center"/>
              <w:rPr>
                <w:sz w:val="20"/>
                <w:szCs w:val="20"/>
                <w:lang w:val="fr-FR" w:eastAsia="fr-FR"/>
              </w:rPr>
            </w:pPr>
          </w:p>
        </w:tc>
        <w:tc>
          <w:tcPr>
            <w:tcW w:w="696" w:type="dxa"/>
            <w:tcBorders>
              <w:top w:val="nil"/>
              <w:left w:val="nil"/>
              <w:bottom w:val="nil"/>
              <w:right w:val="nil"/>
            </w:tcBorders>
            <w:shd w:val="clear" w:color="000000" w:fill="FFFFFF"/>
            <w:noWrap/>
            <w:vAlign w:val="bottom"/>
          </w:tcPr>
          <w:p w14:paraId="2342A760" w14:textId="77777777" w:rsidR="00C12F9B" w:rsidRPr="00323CD1" w:rsidRDefault="00C12F9B" w:rsidP="00C12F9B">
            <w:pPr>
              <w:jc w:val="center"/>
              <w:rPr>
                <w:sz w:val="20"/>
                <w:szCs w:val="20"/>
                <w:lang w:val="fr-FR" w:eastAsia="fr-FR"/>
              </w:rPr>
            </w:pPr>
          </w:p>
        </w:tc>
        <w:tc>
          <w:tcPr>
            <w:tcW w:w="452" w:type="dxa"/>
            <w:tcBorders>
              <w:top w:val="nil"/>
              <w:left w:val="nil"/>
              <w:bottom w:val="nil"/>
              <w:right w:val="nil"/>
            </w:tcBorders>
            <w:shd w:val="clear" w:color="000000" w:fill="FFFFFF"/>
            <w:noWrap/>
            <w:vAlign w:val="bottom"/>
          </w:tcPr>
          <w:p w14:paraId="4F1BC5C5" w14:textId="77777777" w:rsidR="00C12F9B" w:rsidRPr="00323CD1" w:rsidRDefault="00C12F9B" w:rsidP="00C12F9B">
            <w:pPr>
              <w:jc w:val="center"/>
              <w:rPr>
                <w:sz w:val="20"/>
                <w:szCs w:val="20"/>
                <w:lang w:val="fr-FR" w:eastAsia="fr-FR"/>
              </w:rPr>
            </w:pPr>
          </w:p>
        </w:tc>
        <w:tc>
          <w:tcPr>
            <w:tcW w:w="694" w:type="dxa"/>
            <w:tcBorders>
              <w:top w:val="nil"/>
              <w:left w:val="nil"/>
              <w:bottom w:val="nil"/>
              <w:right w:val="nil"/>
            </w:tcBorders>
            <w:shd w:val="clear" w:color="000000" w:fill="FFFFFF"/>
            <w:noWrap/>
            <w:vAlign w:val="bottom"/>
          </w:tcPr>
          <w:p w14:paraId="777F03BC" w14:textId="77777777" w:rsidR="00C12F9B" w:rsidRPr="00323CD1" w:rsidRDefault="00C12F9B" w:rsidP="00C12F9B">
            <w:pPr>
              <w:jc w:val="center"/>
              <w:rPr>
                <w:sz w:val="20"/>
                <w:szCs w:val="20"/>
                <w:lang w:val="fr-FR" w:eastAsia="fr-FR"/>
              </w:rPr>
            </w:pPr>
          </w:p>
        </w:tc>
        <w:tc>
          <w:tcPr>
            <w:tcW w:w="340" w:type="dxa"/>
            <w:tcBorders>
              <w:top w:val="nil"/>
              <w:left w:val="nil"/>
              <w:bottom w:val="nil"/>
              <w:right w:val="nil"/>
            </w:tcBorders>
            <w:shd w:val="clear" w:color="000000" w:fill="FFFFFF"/>
            <w:noWrap/>
            <w:vAlign w:val="bottom"/>
          </w:tcPr>
          <w:p w14:paraId="5EBF3616" w14:textId="77777777" w:rsidR="00C12F9B" w:rsidRPr="00323CD1" w:rsidRDefault="00C12F9B" w:rsidP="00C12F9B">
            <w:pPr>
              <w:jc w:val="center"/>
              <w:rPr>
                <w:sz w:val="20"/>
                <w:szCs w:val="20"/>
                <w:lang w:val="fr-FR" w:eastAsia="fr-FR"/>
              </w:rPr>
            </w:pPr>
          </w:p>
        </w:tc>
        <w:tc>
          <w:tcPr>
            <w:tcW w:w="603" w:type="dxa"/>
            <w:tcBorders>
              <w:top w:val="nil"/>
              <w:left w:val="nil"/>
              <w:bottom w:val="nil"/>
              <w:right w:val="nil"/>
            </w:tcBorders>
            <w:shd w:val="clear" w:color="000000" w:fill="FFFFFF"/>
            <w:noWrap/>
            <w:vAlign w:val="bottom"/>
          </w:tcPr>
          <w:p w14:paraId="688ACE52" w14:textId="77777777" w:rsidR="00C12F9B" w:rsidRPr="00323CD1" w:rsidRDefault="00C12F9B" w:rsidP="00C12F9B">
            <w:pPr>
              <w:jc w:val="center"/>
              <w:rPr>
                <w:sz w:val="20"/>
                <w:szCs w:val="20"/>
                <w:lang w:val="fr-FR" w:eastAsia="fr-FR"/>
              </w:rPr>
            </w:pPr>
          </w:p>
        </w:tc>
        <w:tc>
          <w:tcPr>
            <w:tcW w:w="603" w:type="dxa"/>
            <w:tcBorders>
              <w:top w:val="nil"/>
              <w:left w:val="nil"/>
              <w:bottom w:val="nil"/>
              <w:right w:val="nil"/>
            </w:tcBorders>
            <w:shd w:val="clear" w:color="000000" w:fill="FFFFFF"/>
            <w:noWrap/>
            <w:vAlign w:val="bottom"/>
          </w:tcPr>
          <w:p w14:paraId="301A01F2" w14:textId="77777777" w:rsidR="00C12F9B" w:rsidRPr="00323CD1" w:rsidRDefault="00C12F9B" w:rsidP="00C12F9B">
            <w:pPr>
              <w:jc w:val="center"/>
              <w:rPr>
                <w:sz w:val="20"/>
                <w:szCs w:val="20"/>
                <w:lang w:val="fr-FR" w:eastAsia="fr-FR"/>
              </w:rPr>
            </w:pPr>
          </w:p>
        </w:tc>
        <w:tc>
          <w:tcPr>
            <w:tcW w:w="603" w:type="dxa"/>
            <w:tcBorders>
              <w:top w:val="nil"/>
              <w:left w:val="nil"/>
              <w:bottom w:val="nil"/>
              <w:right w:val="nil"/>
            </w:tcBorders>
            <w:shd w:val="clear" w:color="000000" w:fill="FFFFFF"/>
            <w:noWrap/>
            <w:vAlign w:val="bottom"/>
          </w:tcPr>
          <w:p w14:paraId="70C978CD" w14:textId="77777777" w:rsidR="00C12F9B" w:rsidRPr="00323CD1" w:rsidRDefault="00C12F9B" w:rsidP="00C12F9B">
            <w:pPr>
              <w:jc w:val="center"/>
              <w:rPr>
                <w:sz w:val="20"/>
                <w:szCs w:val="20"/>
                <w:lang w:val="fr-FR" w:eastAsia="fr-FR"/>
              </w:rPr>
            </w:pPr>
          </w:p>
        </w:tc>
        <w:tc>
          <w:tcPr>
            <w:tcW w:w="952" w:type="dxa"/>
            <w:tcBorders>
              <w:top w:val="nil"/>
              <w:left w:val="nil"/>
              <w:bottom w:val="nil"/>
              <w:right w:val="nil"/>
            </w:tcBorders>
            <w:shd w:val="clear" w:color="000000" w:fill="FFFFFF"/>
            <w:noWrap/>
            <w:vAlign w:val="bottom"/>
          </w:tcPr>
          <w:p w14:paraId="7C2C5325" w14:textId="77777777" w:rsidR="00C12F9B" w:rsidRPr="00323CD1" w:rsidRDefault="00C12F9B" w:rsidP="00C12F9B">
            <w:pPr>
              <w:jc w:val="center"/>
              <w:rPr>
                <w:sz w:val="20"/>
                <w:szCs w:val="20"/>
                <w:lang w:val="fr-FR" w:eastAsia="fr-FR"/>
              </w:rPr>
            </w:pPr>
          </w:p>
        </w:tc>
      </w:tr>
      <w:tr w:rsidR="00C12F9B" w:rsidRPr="00323CD1" w14:paraId="269CE36B" w14:textId="77777777" w:rsidTr="00C12F9B">
        <w:trPr>
          <w:trHeight w:val="315"/>
        </w:trPr>
        <w:tc>
          <w:tcPr>
            <w:tcW w:w="1134" w:type="dxa"/>
            <w:vMerge w:val="restart"/>
            <w:tcBorders>
              <w:left w:val="nil"/>
              <w:bottom w:val="single" w:sz="4" w:space="0" w:color="000000"/>
              <w:right w:val="nil"/>
            </w:tcBorders>
            <w:shd w:val="clear" w:color="000000" w:fill="FFFFFF"/>
            <w:hideMark/>
          </w:tcPr>
          <w:p w14:paraId="2188D14D" w14:textId="7F2D9585" w:rsidR="00C12F9B" w:rsidRPr="00323CD1" w:rsidRDefault="00C12F9B" w:rsidP="00C12F9B">
            <w:pPr>
              <w:rPr>
                <w:sz w:val="20"/>
                <w:szCs w:val="20"/>
                <w:lang w:val="en-US" w:eastAsia="fr-FR"/>
              </w:rPr>
            </w:pPr>
            <w:r w:rsidRPr="00323CD1">
              <w:rPr>
                <w:sz w:val="20"/>
                <w:szCs w:val="20"/>
                <w:lang w:val="en-US" w:eastAsia="fr-FR"/>
              </w:rPr>
              <w:t>ESEM: MI across ethnicity and gender</w:t>
            </w:r>
          </w:p>
        </w:tc>
        <w:tc>
          <w:tcPr>
            <w:tcW w:w="993" w:type="dxa"/>
            <w:vMerge w:val="restart"/>
            <w:tcBorders>
              <w:top w:val="nil"/>
              <w:left w:val="nil"/>
              <w:right w:val="nil"/>
            </w:tcBorders>
            <w:shd w:val="clear" w:color="000000" w:fill="FFFFFF"/>
            <w:noWrap/>
            <w:hideMark/>
          </w:tcPr>
          <w:p w14:paraId="18D23218" w14:textId="78001E39" w:rsidR="00C12F9B" w:rsidRPr="00323CD1" w:rsidRDefault="00C12F9B" w:rsidP="00C12F9B">
            <w:pPr>
              <w:rPr>
                <w:sz w:val="20"/>
                <w:szCs w:val="20"/>
                <w:lang w:val="fr-FR" w:eastAsia="fr-FR"/>
              </w:rPr>
            </w:pPr>
            <w:r w:rsidRPr="00323CD1">
              <w:rPr>
                <w:sz w:val="20"/>
                <w:szCs w:val="20"/>
                <w:lang w:val="fr-FR" w:eastAsia="fr-FR"/>
              </w:rPr>
              <w:t>Second split-</w:t>
            </w:r>
            <w:proofErr w:type="spellStart"/>
            <w:r w:rsidRPr="00323CD1">
              <w:rPr>
                <w:sz w:val="20"/>
                <w:szCs w:val="20"/>
                <w:lang w:val="fr-FR" w:eastAsia="fr-FR"/>
              </w:rPr>
              <w:t>half</w:t>
            </w:r>
            <w:proofErr w:type="spellEnd"/>
          </w:p>
        </w:tc>
        <w:tc>
          <w:tcPr>
            <w:tcW w:w="900" w:type="dxa"/>
            <w:tcBorders>
              <w:top w:val="nil"/>
              <w:left w:val="nil"/>
              <w:bottom w:val="nil"/>
              <w:right w:val="nil"/>
            </w:tcBorders>
            <w:shd w:val="clear" w:color="000000" w:fill="FFFFFF"/>
            <w:noWrap/>
            <w:hideMark/>
          </w:tcPr>
          <w:p w14:paraId="52D88242" w14:textId="343F62F5" w:rsidR="00C12F9B" w:rsidRPr="00323CD1" w:rsidRDefault="00C12F9B" w:rsidP="00C12F9B">
            <w:pPr>
              <w:jc w:val="center"/>
              <w:rPr>
                <w:sz w:val="20"/>
                <w:szCs w:val="20"/>
                <w:lang w:val="fr-FR" w:eastAsia="fr-FR"/>
              </w:rPr>
            </w:pPr>
            <w:r w:rsidRPr="00323CD1">
              <w:rPr>
                <w:sz w:val="20"/>
                <w:szCs w:val="20"/>
              </w:rPr>
              <w:t>5-1</w:t>
            </w:r>
          </w:p>
        </w:tc>
        <w:tc>
          <w:tcPr>
            <w:tcW w:w="2076" w:type="dxa"/>
            <w:tcBorders>
              <w:top w:val="nil"/>
              <w:left w:val="nil"/>
              <w:bottom w:val="nil"/>
              <w:right w:val="nil"/>
            </w:tcBorders>
            <w:shd w:val="clear" w:color="000000" w:fill="FFFFFF"/>
            <w:noWrap/>
            <w:hideMark/>
          </w:tcPr>
          <w:p w14:paraId="5709F903" w14:textId="42B2DFEC" w:rsidR="00C12F9B" w:rsidRPr="00323CD1" w:rsidRDefault="00C12F9B" w:rsidP="00C12F9B">
            <w:pPr>
              <w:rPr>
                <w:sz w:val="20"/>
                <w:szCs w:val="20"/>
                <w:lang w:val="fr-FR" w:eastAsia="fr-FR"/>
              </w:rPr>
            </w:pPr>
            <w:r w:rsidRPr="00323CD1">
              <w:rPr>
                <w:sz w:val="20"/>
                <w:szCs w:val="20"/>
              </w:rPr>
              <w:t>Configural invariance</w:t>
            </w:r>
          </w:p>
        </w:tc>
        <w:tc>
          <w:tcPr>
            <w:tcW w:w="990" w:type="dxa"/>
            <w:tcBorders>
              <w:top w:val="nil"/>
              <w:left w:val="nil"/>
              <w:bottom w:val="nil"/>
              <w:right w:val="nil"/>
            </w:tcBorders>
            <w:shd w:val="clear" w:color="000000" w:fill="FFFFFF"/>
            <w:noWrap/>
          </w:tcPr>
          <w:p w14:paraId="34A2DC88" w14:textId="5067F273" w:rsidR="00C12F9B" w:rsidRPr="00323CD1" w:rsidRDefault="00C12F9B" w:rsidP="00C12F9B">
            <w:pPr>
              <w:jc w:val="center"/>
              <w:rPr>
                <w:sz w:val="20"/>
                <w:szCs w:val="20"/>
                <w:lang w:val="fr-FR" w:eastAsia="fr-FR"/>
              </w:rPr>
            </w:pPr>
            <w:r w:rsidRPr="00323CD1">
              <w:rPr>
                <w:sz w:val="20"/>
                <w:szCs w:val="20"/>
              </w:rPr>
              <w:t>727.307*</w:t>
            </w:r>
          </w:p>
        </w:tc>
        <w:tc>
          <w:tcPr>
            <w:tcW w:w="440" w:type="dxa"/>
            <w:tcBorders>
              <w:top w:val="nil"/>
              <w:left w:val="nil"/>
              <w:bottom w:val="nil"/>
              <w:right w:val="nil"/>
            </w:tcBorders>
            <w:shd w:val="clear" w:color="000000" w:fill="FFFFFF"/>
            <w:noWrap/>
          </w:tcPr>
          <w:p w14:paraId="66F30B38" w14:textId="3ECCF461" w:rsidR="00C12F9B" w:rsidRPr="00323CD1" w:rsidRDefault="00C12F9B" w:rsidP="00C12F9B">
            <w:pPr>
              <w:jc w:val="center"/>
              <w:rPr>
                <w:sz w:val="20"/>
                <w:szCs w:val="20"/>
                <w:lang w:val="fr-FR" w:eastAsia="fr-FR"/>
              </w:rPr>
            </w:pPr>
            <w:r w:rsidRPr="00323CD1">
              <w:rPr>
                <w:sz w:val="20"/>
                <w:szCs w:val="20"/>
              </w:rPr>
              <w:t>356</w:t>
            </w:r>
          </w:p>
        </w:tc>
        <w:tc>
          <w:tcPr>
            <w:tcW w:w="490" w:type="dxa"/>
            <w:tcBorders>
              <w:top w:val="nil"/>
              <w:left w:val="nil"/>
              <w:bottom w:val="nil"/>
              <w:right w:val="nil"/>
            </w:tcBorders>
            <w:shd w:val="clear" w:color="000000" w:fill="FFFFFF"/>
            <w:noWrap/>
          </w:tcPr>
          <w:p w14:paraId="15025DEE" w14:textId="57C7F578" w:rsidR="00C12F9B" w:rsidRPr="00323CD1" w:rsidRDefault="00C12F9B" w:rsidP="00C12F9B">
            <w:pPr>
              <w:jc w:val="center"/>
              <w:rPr>
                <w:sz w:val="20"/>
                <w:szCs w:val="20"/>
                <w:lang w:val="fr-FR" w:eastAsia="fr-FR"/>
              </w:rPr>
            </w:pPr>
            <w:r w:rsidRPr="00323CD1">
              <w:rPr>
                <w:sz w:val="20"/>
                <w:szCs w:val="20"/>
              </w:rPr>
              <w:t>.930</w:t>
            </w:r>
          </w:p>
        </w:tc>
        <w:tc>
          <w:tcPr>
            <w:tcW w:w="580" w:type="dxa"/>
            <w:tcBorders>
              <w:top w:val="nil"/>
              <w:left w:val="nil"/>
              <w:bottom w:val="nil"/>
              <w:right w:val="nil"/>
            </w:tcBorders>
            <w:shd w:val="clear" w:color="000000" w:fill="FFFFFF"/>
            <w:noWrap/>
          </w:tcPr>
          <w:p w14:paraId="16DA2D3C" w14:textId="2D20DA55" w:rsidR="00C12F9B" w:rsidRPr="00323CD1" w:rsidRDefault="00C12F9B" w:rsidP="00C12F9B">
            <w:pPr>
              <w:jc w:val="center"/>
              <w:rPr>
                <w:sz w:val="20"/>
                <w:szCs w:val="20"/>
                <w:lang w:val="fr-FR" w:eastAsia="fr-FR"/>
              </w:rPr>
            </w:pPr>
            <w:r w:rsidRPr="00323CD1">
              <w:rPr>
                <w:sz w:val="20"/>
                <w:szCs w:val="20"/>
              </w:rPr>
              <w:t>.905</w:t>
            </w:r>
          </w:p>
        </w:tc>
        <w:tc>
          <w:tcPr>
            <w:tcW w:w="830" w:type="dxa"/>
            <w:tcBorders>
              <w:top w:val="nil"/>
              <w:left w:val="nil"/>
              <w:bottom w:val="nil"/>
              <w:right w:val="nil"/>
            </w:tcBorders>
            <w:shd w:val="clear" w:color="000000" w:fill="FFFFFF"/>
            <w:noWrap/>
          </w:tcPr>
          <w:p w14:paraId="4B060BFF" w14:textId="6064AB45" w:rsidR="00C12F9B" w:rsidRPr="00323CD1" w:rsidRDefault="00C12F9B" w:rsidP="00C12F9B">
            <w:pPr>
              <w:jc w:val="center"/>
              <w:rPr>
                <w:sz w:val="20"/>
                <w:szCs w:val="20"/>
                <w:lang w:val="fr-FR" w:eastAsia="fr-FR"/>
              </w:rPr>
            </w:pPr>
            <w:r w:rsidRPr="00323CD1">
              <w:rPr>
                <w:sz w:val="20"/>
                <w:szCs w:val="20"/>
              </w:rPr>
              <w:t>.078</w:t>
            </w:r>
          </w:p>
        </w:tc>
        <w:tc>
          <w:tcPr>
            <w:tcW w:w="859" w:type="dxa"/>
            <w:tcBorders>
              <w:top w:val="nil"/>
              <w:left w:val="nil"/>
              <w:bottom w:val="nil"/>
              <w:right w:val="nil"/>
            </w:tcBorders>
            <w:shd w:val="clear" w:color="000000" w:fill="FFFFFF"/>
            <w:noWrap/>
          </w:tcPr>
          <w:p w14:paraId="42070E21" w14:textId="110B5F58" w:rsidR="00C12F9B" w:rsidRPr="00323CD1" w:rsidRDefault="00C12F9B" w:rsidP="00C12F9B">
            <w:pPr>
              <w:jc w:val="center"/>
              <w:rPr>
                <w:sz w:val="20"/>
                <w:szCs w:val="20"/>
                <w:lang w:val="fr-FR" w:eastAsia="fr-FR"/>
              </w:rPr>
            </w:pPr>
            <w:r w:rsidRPr="00323CD1">
              <w:rPr>
                <w:sz w:val="20"/>
                <w:szCs w:val="20"/>
              </w:rPr>
              <w:t>.070</w:t>
            </w:r>
          </w:p>
        </w:tc>
        <w:tc>
          <w:tcPr>
            <w:tcW w:w="773" w:type="dxa"/>
            <w:tcBorders>
              <w:top w:val="nil"/>
              <w:left w:val="nil"/>
              <w:bottom w:val="nil"/>
              <w:right w:val="nil"/>
            </w:tcBorders>
            <w:shd w:val="clear" w:color="000000" w:fill="FFFFFF"/>
            <w:noWrap/>
          </w:tcPr>
          <w:p w14:paraId="23B5CF52" w14:textId="7C556E4F" w:rsidR="00C12F9B" w:rsidRPr="00323CD1" w:rsidRDefault="00C12F9B" w:rsidP="00C12F9B">
            <w:pPr>
              <w:jc w:val="center"/>
              <w:rPr>
                <w:sz w:val="20"/>
                <w:szCs w:val="20"/>
                <w:lang w:val="fr-FR" w:eastAsia="fr-FR"/>
              </w:rPr>
            </w:pPr>
            <w:r w:rsidRPr="00323CD1">
              <w:rPr>
                <w:sz w:val="20"/>
                <w:szCs w:val="20"/>
              </w:rPr>
              <w:t>.086</w:t>
            </w:r>
          </w:p>
        </w:tc>
        <w:tc>
          <w:tcPr>
            <w:tcW w:w="696" w:type="dxa"/>
            <w:tcBorders>
              <w:top w:val="nil"/>
              <w:left w:val="nil"/>
              <w:bottom w:val="nil"/>
              <w:right w:val="nil"/>
            </w:tcBorders>
            <w:shd w:val="clear" w:color="000000" w:fill="FFFFFF"/>
            <w:noWrap/>
          </w:tcPr>
          <w:p w14:paraId="10DF53A2" w14:textId="7475C781" w:rsidR="00C12F9B" w:rsidRPr="00323CD1" w:rsidRDefault="00C12F9B" w:rsidP="00C12F9B">
            <w:pPr>
              <w:jc w:val="center"/>
              <w:rPr>
                <w:sz w:val="20"/>
                <w:szCs w:val="20"/>
                <w:lang w:val="fr-FR" w:eastAsia="fr-FR"/>
              </w:rPr>
            </w:pPr>
            <w:r w:rsidRPr="00323CD1">
              <w:rPr>
                <w:sz w:val="20"/>
                <w:szCs w:val="20"/>
              </w:rPr>
              <w:t>.041</w:t>
            </w:r>
          </w:p>
        </w:tc>
        <w:tc>
          <w:tcPr>
            <w:tcW w:w="452" w:type="dxa"/>
            <w:tcBorders>
              <w:top w:val="nil"/>
              <w:left w:val="nil"/>
              <w:bottom w:val="nil"/>
              <w:right w:val="nil"/>
            </w:tcBorders>
            <w:shd w:val="clear" w:color="000000" w:fill="FFFFFF"/>
            <w:noWrap/>
          </w:tcPr>
          <w:p w14:paraId="62983555" w14:textId="657394F9" w:rsidR="00C12F9B" w:rsidRPr="00323CD1" w:rsidRDefault="00C12F9B" w:rsidP="00C12F9B">
            <w:pPr>
              <w:jc w:val="center"/>
              <w:rPr>
                <w:sz w:val="20"/>
                <w:szCs w:val="20"/>
                <w:lang w:val="fr-FR" w:eastAsia="fr-FR"/>
              </w:rPr>
            </w:pPr>
            <w:r w:rsidRPr="00323CD1">
              <w:rPr>
                <w:sz w:val="20"/>
                <w:szCs w:val="20"/>
              </w:rPr>
              <w:t>-</w:t>
            </w:r>
          </w:p>
        </w:tc>
        <w:tc>
          <w:tcPr>
            <w:tcW w:w="694" w:type="dxa"/>
            <w:tcBorders>
              <w:top w:val="nil"/>
              <w:left w:val="nil"/>
              <w:bottom w:val="nil"/>
              <w:right w:val="nil"/>
            </w:tcBorders>
            <w:shd w:val="clear" w:color="000000" w:fill="FFFFFF"/>
            <w:noWrap/>
          </w:tcPr>
          <w:p w14:paraId="0442E2A9" w14:textId="1E271111" w:rsidR="00C12F9B" w:rsidRPr="00323CD1" w:rsidRDefault="00C12F9B" w:rsidP="00C12F9B">
            <w:pPr>
              <w:jc w:val="center"/>
              <w:rPr>
                <w:sz w:val="20"/>
                <w:szCs w:val="20"/>
                <w:lang w:val="fr-FR" w:eastAsia="fr-FR"/>
              </w:rPr>
            </w:pPr>
            <w:r w:rsidRPr="00323CD1">
              <w:rPr>
                <w:sz w:val="20"/>
                <w:szCs w:val="20"/>
              </w:rPr>
              <w:t>-</w:t>
            </w:r>
          </w:p>
        </w:tc>
        <w:tc>
          <w:tcPr>
            <w:tcW w:w="340" w:type="dxa"/>
            <w:tcBorders>
              <w:top w:val="nil"/>
              <w:left w:val="nil"/>
              <w:bottom w:val="nil"/>
              <w:right w:val="nil"/>
            </w:tcBorders>
            <w:shd w:val="clear" w:color="000000" w:fill="FFFFFF"/>
            <w:noWrap/>
          </w:tcPr>
          <w:p w14:paraId="14FE2CA3" w14:textId="5BC66F46" w:rsidR="00C12F9B" w:rsidRPr="00323CD1" w:rsidRDefault="00C12F9B" w:rsidP="00C12F9B">
            <w:pPr>
              <w:jc w:val="center"/>
              <w:rPr>
                <w:sz w:val="20"/>
                <w:szCs w:val="20"/>
                <w:lang w:val="fr-FR" w:eastAsia="fr-FR"/>
              </w:rPr>
            </w:pPr>
            <w:r w:rsidRPr="00323CD1">
              <w:rPr>
                <w:sz w:val="20"/>
                <w:szCs w:val="20"/>
              </w:rPr>
              <w:t>-</w:t>
            </w:r>
          </w:p>
        </w:tc>
        <w:tc>
          <w:tcPr>
            <w:tcW w:w="603" w:type="dxa"/>
            <w:tcBorders>
              <w:top w:val="nil"/>
              <w:left w:val="nil"/>
              <w:bottom w:val="nil"/>
              <w:right w:val="nil"/>
            </w:tcBorders>
            <w:shd w:val="clear" w:color="000000" w:fill="FFFFFF"/>
            <w:noWrap/>
          </w:tcPr>
          <w:p w14:paraId="76032860" w14:textId="66A7AFD0" w:rsidR="00C12F9B" w:rsidRPr="00323CD1" w:rsidRDefault="00C12F9B" w:rsidP="00C12F9B">
            <w:pPr>
              <w:jc w:val="center"/>
              <w:rPr>
                <w:sz w:val="20"/>
                <w:szCs w:val="20"/>
                <w:lang w:val="fr-FR" w:eastAsia="fr-FR"/>
              </w:rPr>
            </w:pPr>
            <w:r w:rsidRPr="00323CD1">
              <w:rPr>
                <w:sz w:val="20"/>
                <w:szCs w:val="20"/>
              </w:rPr>
              <w:t>-</w:t>
            </w:r>
          </w:p>
        </w:tc>
        <w:tc>
          <w:tcPr>
            <w:tcW w:w="603" w:type="dxa"/>
            <w:tcBorders>
              <w:top w:val="nil"/>
              <w:left w:val="nil"/>
              <w:bottom w:val="nil"/>
              <w:right w:val="nil"/>
            </w:tcBorders>
            <w:shd w:val="clear" w:color="000000" w:fill="FFFFFF"/>
            <w:noWrap/>
          </w:tcPr>
          <w:p w14:paraId="7230EFCC" w14:textId="4A10A12B" w:rsidR="00C12F9B" w:rsidRPr="00323CD1" w:rsidRDefault="00C12F9B" w:rsidP="00C12F9B">
            <w:pPr>
              <w:jc w:val="center"/>
              <w:rPr>
                <w:sz w:val="20"/>
                <w:szCs w:val="20"/>
                <w:lang w:val="fr-FR" w:eastAsia="fr-FR"/>
              </w:rPr>
            </w:pPr>
            <w:r w:rsidRPr="00323CD1">
              <w:rPr>
                <w:sz w:val="20"/>
                <w:szCs w:val="20"/>
              </w:rPr>
              <w:t>-</w:t>
            </w:r>
          </w:p>
        </w:tc>
        <w:tc>
          <w:tcPr>
            <w:tcW w:w="603" w:type="dxa"/>
            <w:tcBorders>
              <w:top w:val="nil"/>
              <w:left w:val="nil"/>
              <w:bottom w:val="nil"/>
              <w:right w:val="nil"/>
            </w:tcBorders>
            <w:shd w:val="clear" w:color="000000" w:fill="FFFFFF"/>
            <w:noWrap/>
          </w:tcPr>
          <w:p w14:paraId="5A6C47F0" w14:textId="7B03C9F5" w:rsidR="00C12F9B" w:rsidRPr="00323CD1" w:rsidRDefault="00C12F9B" w:rsidP="00C12F9B">
            <w:pPr>
              <w:jc w:val="center"/>
              <w:rPr>
                <w:sz w:val="20"/>
                <w:szCs w:val="20"/>
                <w:lang w:val="fr-FR" w:eastAsia="fr-FR"/>
              </w:rPr>
            </w:pPr>
            <w:r w:rsidRPr="00323CD1">
              <w:rPr>
                <w:sz w:val="20"/>
                <w:szCs w:val="20"/>
              </w:rPr>
              <w:t>-</w:t>
            </w:r>
          </w:p>
        </w:tc>
        <w:tc>
          <w:tcPr>
            <w:tcW w:w="952" w:type="dxa"/>
            <w:tcBorders>
              <w:top w:val="nil"/>
              <w:left w:val="nil"/>
              <w:bottom w:val="nil"/>
              <w:right w:val="nil"/>
            </w:tcBorders>
            <w:shd w:val="clear" w:color="000000" w:fill="FFFFFF"/>
            <w:noWrap/>
          </w:tcPr>
          <w:p w14:paraId="0710B282" w14:textId="5B67A5F4" w:rsidR="00C12F9B" w:rsidRPr="00323CD1" w:rsidRDefault="00C12F9B" w:rsidP="00C12F9B">
            <w:pPr>
              <w:jc w:val="center"/>
              <w:rPr>
                <w:sz w:val="20"/>
                <w:szCs w:val="20"/>
                <w:lang w:val="fr-FR" w:eastAsia="fr-FR"/>
              </w:rPr>
            </w:pPr>
            <w:r w:rsidRPr="00323CD1">
              <w:rPr>
                <w:sz w:val="20"/>
                <w:szCs w:val="20"/>
              </w:rPr>
              <w:t>-</w:t>
            </w:r>
          </w:p>
        </w:tc>
      </w:tr>
      <w:tr w:rsidR="00C12F9B" w:rsidRPr="00323CD1" w14:paraId="5456E0DD" w14:textId="77777777" w:rsidTr="00C12F9B">
        <w:trPr>
          <w:trHeight w:val="315"/>
        </w:trPr>
        <w:tc>
          <w:tcPr>
            <w:tcW w:w="1134" w:type="dxa"/>
            <w:vMerge/>
            <w:tcBorders>
              <w:top w:val="nil"/>
              <w:left w:val="nil"/>
              <w:bottom w:val="single" w:sz="4" w:space="0" w:color="000000"/>
              <w:right w:val="nil"/>
            </w:tcBorders>
            <w:vAlign w:val="center"/>
            <w:hideMark/>
          </w:tcPr>
          <w:p w14:paraId="6BCD5091" w14:textId="77777777"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hideMark/>
          </w:tcPr>
          <w:p w14:paraId="3E98BC91" w14:textId="2C7EFABB" w:rsidR="00C12F9B" w:rsidRPr="00323CD1" w:rsidRDefault="00C12F9B" w:rsidP="00C12F9B">
            <w:pPr>
              <w:rPr>
                <w:b/>
                <w:bCs/>
                <w:sz w:val="20"/>
                <w:szCs w:val="20"/>
                <w:lang w:val="fr-FR" w:eastAsia="fr-FR"/>
              </w:rPr>
            </w:pPr>
          </w:p>
        </w:tc>
        <w:tc>
          <w:tcPr>
            <w:tcW w:w="900" w:type="dxa"/>
            <w:tcBorders>
              <w:top w:val="nil"/>
              <w:left w:val="nil"/>
              <w:bottom w:val="nil"/>
              <w:right w:val="nil"/>
            </w:tcBorders>
            <w:shd w:val="clear" w:color="000000" w:fill="FFFFFF"/>
            <w:noWrap/>
            <w:hideMark/>
          </w:tcPr>
          <w:p w14:paraId="0486E41E" w14:textId="71FBEA09" w:rsidR="00C12F9B" w:rsidRPr="00323CD1" w:rsidRDefault="00C12F9B" w:rsidP="00C12F9B">
            <w:pPr>
              <w:jc w:val="center"/>
              <w:rPr>
                <w:sz w:val="20"/>
                <w:szCs w:val="20"/>
                <w:lang w:val="fr-FR" w:eastAsia="fr-FR"/>
              </w:rPr>
            </w:pPr>
            <w:r w:rsidRPr="00323CD1">
              <w:rPr>
                <w:sz w:val="20"/>
                <w:szCs w:val="20"/>
              </w:rPr>
              <w:t>5-2</w:t>
            </w:r>
          </w:p>
        </w:tc>
        <w:tc>
          <w:tcPr>
            <w:tcW w:w="2076" w:type="dxa"/>
            <w:tcBorders>
              <w:top w:val="nil"/>
              <w:left w:val="nil"/>
              <w:bottom w:val="nil"/>
              <w:right w:val="nil"/>
            </w:tcBorders>
            <w:shd w:val="clear" w:color="000000" w:fill="FFFFFF"/>
            <w:noWrap/>
            <w:hideMark/>
          </w:tcPr>
          <w:p w14:paraId="45E9F36B" w14:textId="21D5BA2C" w:rsidR="00C12F9B" w:rsidRPr="00323CD1" w:rsidRDefault="00C12F9B" w:rsidP="00C12F9B">
            <w:pPr>
              <w:rPr>
                <w:sz w:val="20"/>
                <w:szCs w:val="20"/>
                <w:lang w:val="fr-FR" w:eastAsia="fr-FR"/>
              </w:rPr>
            </w:pPr>
            <w:r w:rsidRPr="00323CD1">
              <w:rPr>
                <w:sz w:val="20"/>
                <w:szCs w:val="20"/>
              </w:rPr>
              <w:t>Weak invariance</w:t>
            </w:r>
          </w:p>
        </w:tc>
        <w:tc>
          <w:tcPr>
            <w:tcW w:w="990" w:type="dxa"/>
            <w:tcBorders>
              <w:top w:val="nil"/>
              <w:left w:val="nil"/>
              <w:bottom w:val="nil"/>
              <w:right w:val="nil"/>
            </w:tcBorders>
            <w:shd w:val="clear" w:color="000000" w:fill="FFFFFF"/>
            <w:noWrap/>
          </w:tcPr>
          <w:p w14:paraId="3B2C2344" w14:textId="3256557D" w:rsidR="00C12F9B" w:rsidRPr="00323CD1" w:rsidRDefault="00C12F9B" w:rsidP="00C12F9B">
            <w:pPr>
              <w:jc w:val="center"/>
              <w:rPr>
                <w:sz w:val="20"/>
                <w:szCs w:val="20"/>
                <w:lang w:val="fr-FR" w:eastAsia="fr-FR"/>
              </w:rPr>
            </w:pPr>
            <w:r w:rsidRPr="00323CD1">
              <w:rPr>
                <w:sz w:val="20"/>
                <w:szCs w:val="20"/>
              </w:rPr>
              <w:t>851.919*</w:t>
            </w:r>
          </w:p>
        </w:tc>
        <w:tc>
          <w:tcPr>
            <w:tcW w:w="440" w:type="dxa"/>
            <w:tcBorders>
              <w:top w:val="nil"/>
              <w:left w:val="nil"/>
              <w:bottom w:val="nil"/>
              <w:right w:val="nil"/>
            </w:tcBorders>
            <w:shd w:val="clear" w:color="000000" w:fill="FFFFFF"/>
            <w:noWrap/>
          </w:tcPr>
          <w:p w14:paraId="2751C7EA" w14:textId="351A59B4" w:rsidR="00C12F9B" w:rsidRPr="00323CD1" w:rsidRDefault="00C12F9B" w:rsidP="00C12F9B">
            <w:pPr>
              <w:jc w:val="center"/>
              <w:rPr>
                <w:sz w:val="20"/>
                <w:szCs w:val="20"/>
                <w:lang w:val="fr-FR" w:eastAsia="fr-FR"/>
              </w:rPr>
            </w:pPr>
            <w:r w:rsidRPr="00323CD1">
              <w:rPr>
                <w:sz w:val="20"/>
                <w:szCs w:val="20"/>
              </w:rPr>
              <w:t>440</w:t>
            </w:r>
          </w:p>
        </w:tc>
        <w:tc>
          <w:tcPr>
            <w:tcW w:w="490" w:type="dxa"/>
            <w:tcBorders>
              <w:top w:val="nil"/>
              <w:left w:val="nil"/>
              <w:bottom w:val="nil"/>
              <w:right w:val="nil"/>
            </w:tcBorders>
            <w:shd w:val="clear" w:color="000000" w:fill="FFFFFF"/>
            <w:noWrap/>
          </w:tcPr>
          <w:p w14:paraId="076F182E" w14:textId="4EF01832" w:rsidR="00C12F9B" w:rsidRPr="00323CD1" w:rsidRDefault="00C12F9B" w:rsidP="00C12F9B">
            <w:pPr>
              <w:jc w:val="center"/>
              <w:rPr>
                <w:sz w:val="20"/>
                <w:szCs w:val="20"/>
                <w:lang w:val="fr-FR" w:eastAsia="fr-FR"/>
              </w:rPr>
            </w:pPr>
            <w:r w:rsidRPr="00323CD1">
              <w:rPr>
                <w:sz w:val="20"/>
                <w:szCs w:val="20"/>
              </w:rPr>
              <w:t>.922</w:t>
            </w:r>
          </w:p>
        </w:tc>
        <w:tc>
          <w:tcPr>
            <w:tcW w:w="580" w:type="dxa"/>
            <w:tcBorders>
              <w:top w:val="nil"/>
              <w:left w:val="nil"/>
              <w:bottom w:val="nil"/>
              <w:right w:val="nil"/>
            </w:tcBorders>
            <w:shd w:val="clear" w:color="000000" w:fill="FFFFFF"/>
            <w:noWrap/>
          </w:tcPr>
          <w:p w14:paraId="4BFF4AB7" w14:textId="6BDD0CC7" w:rsidR="00C12F9B" w:rsidRPr="00323CD1" w:rsidRDefault="00C12F9B" w:rsidP="00C12F9B">
            <w:pPr>
              <w:jc w:val="center"/>
              <w:rPr>
                <w:sz w:val="20"/>
                <w:szCs w:val="20"/>
                <w:lang w:val="fr-FR" w:eastAsia="fr-FR"/>
              </w:rPr>
            </w:pPr>
            <w:r w:rsidRPr="00323CD1">
              <w:rPr>
                <w:sz w:val="20"/>
                <w:szCs w:val="20"/>
              </w:rPr>
              <w:t>.915</w:t>
            </w:r>
          </w:p>
        </w:tc>
        <w:tc>
          <w:tcPr>
            <w:tcW w:w="830" w:type="dxa"/>
            <w:tcBorders>
              <w:top w:val="nil"/>
              <w:left w:val="nil"/>
              <w:bottom w:val="nil"/>
              <w:right w:val="nil"/>
            </w:tcBorders>
            <w:shd w:val="clear" w:color="000000" w:fill="FFFFFF"/>
            <w:noWrap/>
          </w:tcPr>
          <w:p w14:paraId="1BE23C8D" w14:textId="1A402D99" w:rsidR="00C12F9B" w:rsidRPr="00323CD1" w:rsidRDefault="00C12F9B" w:rsidP="00C12F9B">
            <w:pPr>
              <w:jc w:val="center"/>
              <w:rPr>
                <w:sz w:val="20"/>
                <w:szCs w:val="20"/>
                <w:lang w:val="fr-FR" w:eastAsia="fr-FR"/>
              </w:rPr>
            </w:pPr>
            <w:r w:rsidRPr="00323CD1">
              <w:rPr>
                <w:sz w:val="20"/>
                <w:szCs w:val="20"/>
              </w:rPr>
              <w:t>.074</w:t>
            </w:r>
          </w:p>
        </w:tc>
        <w:tc>
          <w:tcPr>
            <w:tcW w:w="859" w:type="dxa"/>
            <w:tcBorders>
              <w:top w:val="nil"/>
              <w:left w:val="nil"/>
              <w:bottom w:val="nil"/>
              <w:right w:val="nil"/>
            </w:tcBorders>
            <w:shd w:val="clear" w:color="000000" w:fill="FFFFFF"/>
            <w:noWrap/>
          </w:tcPr>
          <w:p w14:paraId="5139C08B" w14:textId="2B221170" w:rsidR="00C12F9B" w:rsidRPr="00323CD1" w:rsidRDefault="00C12F9B" w:rsidP="00C12F9B">
            <w:pPr>
              <w:jc w:val="center"/>
              <w:rPr>
                <w:sz w:val="20"/>
                <w:szCs w:val="20"/>
                <w:lang w:val="fr-FR" w:eastAsia="fr-FR"/>
              </w:rPr>
            </w:pPr>
            <w:r w:rsidRPr="00323CD1">
              <w:rPr>
                <w:sz w:val="20"/>
                <w:szCs w:val="20"/>
              </w:rPr>
              <w:t>.066</w:t>
            </w:r>
          </w:p>
        </w:tc>
        <w:tc>
          <w:tcPr>
            <w:tcW w:w="773" w:type="dxa"/>
            <w:tcBorders>
              <w:top w:val="nil"/>
              <w:left w:val="nil"/>
              <w:bottom w:val="nil"/>
              <w:right w:val="nil"/>
            </w:tcBorders>
            <w:shd w:val="clear" w:color="000000" w:fill="FFFFFF"/>
            <w:noWrap/>
          </w:tcPr>
          <w:p w14:paraId="2F9C6DBD" w14:textId="5503BAC5" w:rsidR="00C12F9B" w:rsidRPr="00323CD1" w:rsidRDefault="00C12F9B" w:rsidP="00C12F9B">
            <w:pPr>
              <w:jc w:val="center"/>
              <w:rPr>
                <w:sz w:val="20"/>
                <w:szCs w:val="20"/>
                <w:lang w:val="fr-FR" w:eastAsia="fr-FR"/>
              </w:rPr>
            </w:pPr>
            <w:r w:rsidRPr="00323CD1">
              <w:rPr>
                <w:sz w:val="20"/>
                <w:szCs w:val="20"/>
              </w:rPr>
              <w:t>.081</w:t>
            </w:r>
          </w:p>
        </w:tc>
        <w:tc>
          <w:tcPr>
            <w:tcW w:w="696" w:type="dxa"/>
            <w:tcBorders>
              <w:top w:val="nil"/>
              <w:left w:val="nil"/>
              <w:bottom w:val="nil"/>
              <w:right w:val="nil"/>
            </w:tcBorders>
            <w:shd w:val="clear" w:color="000000" w:fill="FFFFFF"/>
            <w:noWrap/>
          </w:tcPr>
          <w:p w14:paraId="1F2AABF3" w14:textId="0B21038B" w:rsidR="00C12F9B" w:rsidRPr="00323CD1" w:rsidRDefault="00C12F9B" w:rsidP="00C12F9B">
            <w:pPr>
              <w:jc w:val="center"/>
              <w:rPr>
                <w:sz w:val="20"/>
                <w:szCs w:val="20"/>
                <w:lang w:val="fr-FR" w:eastAsia="fr-FR"/>
              </w:rPr>
            </w:pPr>
            <w:r w:rsidRPr="00323CD1">
              <w:rPr>
                <w:sz w:val="20"/>
                <w:szCs w:val="20"/>
              </w:rPr>
              <w:t>.071</w:t>
            </w:r>
          </w:p>
        </w:tc>
        <w:tc>
          <w:tcPr>
            <w:tcW w:w="452" w:type="dxa"/>
            <w:tcBorders>
              <w:top w:val="nil"/>
              <w:left w:val="nil"/>
              <w:bottom w:val="nil"/>
              <w:right w:val="nil"/>
            </w:tcBorders>
            <w:shd w:val="clear" w:color="000000" w:fill="FFFFFF"/>
            <w:noWrap/>
          </w:tcPr>
          <w:p w14:paraId="43135D46" w14:textId="0C919529" w:rsidR="00C12F9B" w:rsidRPr="00323CD1" w:rsidRDefault="00C12F9B" w:rsidP="00C12F9B">
            <w:pPr>
              <w:jc w:val="center"/>
              <w:rPr>
                <w:sz w:val="20"/>
                <w:szCs w:val="20"/>
                <w:lang w:val="fr-FR" w:eastAsia="fr-FR"/>
              </w:rPr>
            </w:pPr>
            <w:r w:rsidRPr="00323CD1">
              <w:rPr>
                <w:sz w:val="20"/>
                <w:szCs w:val="20"/>
              </w:rPr>
              <w:t>5-1</w:t>
            </w:r>
          </w:p>
        </w:tc>
        <w:tc>
          <w:tcPr>
            <w:tcW w:w="694" w:type="dxa"/>
            <w:tcBorders>
              <w:top w:val="nil"/>
              <w:left w:val="nil"/>
              <w:bottom w:val="nil"/>
              <w:right w:val="nil"/>
            </w:tcBorders>
            <w:shd w:val="clear" w:color="000000" w:fill="FFFFFF"/>
            <w:noWrap/>
          </w:tcPr>
          <w:p w14:paraId="58EE11A8" w14:textId="4813F912" w:rsidR="00C12F9B" w:rsidRPr="00323CD1" w:rsidRDefault="00C12F9B" w:rsidP="00C12F9B">
            <w:pPr>
              <w:jc w:val="center"/>
              <w:rPr>
                <w:sz w:val="20"/>
                <w:szCs w:val="20"/>
                <w:lang w:val="fr-FR" w:eastAsia="fr-FR"/>
              </w:rPr>
            </w:pPr>
            <w:r w:rsidRPr="00323CD1">
              <w:rPr>
                <w:sz w:val="20"/>
                <w:szCs w:val="20"/>
              </w:rPr>
              <w:t>117.29</w:t>
            </w:r>
          </w:p>
        </w:tc>
        <w:tc>
          <w:tcPr>
            <w:tcW w:w="340" w:type="dxa"/>
            <w:tcBorders>
              <w:top w:val="nil"/>
              <w:left w:val="nil"/>
              <w:bottom w:val="nil"/>
              <w:right w:val="nil"/>
            </w:tcBorders>
            <w:shd w:val="clear" w:color="000000" w:fill="FFFFFF"/>
            <w:noWrap/>
          </w:tcPr>
          <w:p w14:paraId="402841F5" w14:textId="414703B3" w:rsidR="00C12F9B" w:rsidRPr="00323CD1" w:rsidRDefault="00C12F9B" w:rsidP="00C12F9B">
            <w:pPr>
              <w:jc w:val="center"/>
              <w:rPr>
                <w:sz w:val="20"/>
                <w:szCs w:val="20"/>
                <w:lang w:val="fr-FR" w:eastAsia="fr-FR"/>
              </w:rPr>
            </w:pPr>
            <w:r w:rsidRPr="00323CD1">
              <w:rPr>
                <w:sz w:val="20"/>
                <w:szCs w:val="20"/>
              </w:rPr>
              <w:t>84</w:t>
            </w:r>
          </w:p>
        </w:tc>
        <w:tc>
          <w:tcPr>
            <w:tcW w:w="603" w:type="dxa"/>
            <w:tcBorders>
              <w:top w:val="nil"/>
              <w:left w:val="nil"/>
              <w:bottom w:val="nil"/>
              <w:right w:val="nil"/>
            </w:tcBorders>
            <w:shd w:val="clear" w:color="000000" w:fill="FFFFFF"/>
            <w:noWrap/>
          </w:tcPr>
          <w:p w14:paraId="63772B5E" w14:textId="5C65D3E6" w:rsidR="00C12F9B" w:rsidRPr="00323CD1" w:rsidRDefault="00C12F9B" w:rsidP="00C12F9B">
            <w:pPr>
              <w:jc w:val="center"/>
              <w:rPr>
                <w:sz w:val="20"/>
                <w:szCs w:val="20"/>
                <w:lang w:val="fr-FR" w:eastAsia="fr-FR"/>
              </w:rPr>
            </w:pPr>
            <w:r w:rsidRPr="00323CD1">
              <w:rPr>
                <w:sz w:val="20"/>
                <w:szCs w:val="20"/>
              </w:rPr>
              <w:t>.01</w:t>
            </w:r>
          </w:p>
        </w:tc>
        <w:tc>
          <w:tcPr>
            <w:tcW w:w="603" w:type="dxa"/>
            <w:tcBorders>
              <w:top w:val="nil"/>
              <w:left w:val="nil"/>
              <w:bottom w:val="nil"/>
              <w:right w:val="nil"/>
            </w:tcBorders>
            <w:shd w:val="clear" w:color="000000" w:fill="FFFFFF"/>
            <w:noWrap/>
          </w:tcPr>
          <w:p w14:paraId="6DC7AD68" w14:textId="497F11A5" w:rsidR="00C12F9B" w:rsidRPr="00323CD1" w:rsidRDefault="00C12F9B" w:rsidP="00C12F9B">
            <w:pPr>
              <w:jc w:val="center"/>
              <w:rPr>
                <w:sz w:val="20"/>
                <w:szCs w:val="20"/>
                <w:lang w:val="fr-FR" w:eastAsia="fr-FR"/>
              </w:rPr>
            </w:pPr>
            <w:r w:rsidRPr="00323CD1">
              <w:rPr>
                <w:sz w:val="20"/>
                <w:szCs w:val="20"/>
              </w:rPr>
              <w:t>-.008</w:t>
            </w:r>
          </w:p>
        </w:tc>
        <w:tc>
          <w:tcPr>
            <w:tcW w:w="603" w:type="dxa"/>
            <w:tcBorders>
              <w:top w:val="nil"/>
              <w:left w:val="nil"/>
              <w:bottom w:val="nil"/>
              <w:right w:val="nil"/>
            </w:tcBorders>
            <w:shd w:val="clear" w:color="000000" w:fill="FFFFFF"/>
            <w:noWrap/>
          </w:tcPr>
          <w:p w14:paraId="20545D14" w14:textId="2AD4C0C8" w:rsidR="00C12F9B" w:rsidRPr="00323CD1" w:rsidRDefault="00C12F9B" w:rsidP="00C12F9B">
            <w:pPr>
              <w:jc w:val="center"/>
              <w:rPr>
                <w:sz w:val="20"/>
                <w:szCs w:val="20"/>
                <w:lang w:val="fr-FR" w:eastAsia="fr-FR"/>
              </w:rPr>
            </w:pPr>
            <w:r w:rsidRPr="00323CD1">
              <w:rPr>
                <w:sz w:val="20"/>
                <w:szCs w:val="20"/>
              </w:rPr>
              <w:t>+.010</w:t>
            </w:r>
          </w:p>
        </w:tc>
        <w:tc>
          <w:tcPr>
            <w:tcW w:w="952" w:type="dxa"/>
            <w:tcBorders>
              <w:top w:val="nil"/>
              <w:left w:val="nil"/>
              <w:bottom w:val="nil"/>
              <w:right w:val="nil"/>
            </w:tcBorders>
            <w:shd w:val="clear" w:color="000000" w:fill="FFFFFF"/>
            <w:noWrap/>
          </w:tcPr>
          <w:p w14:paraId="5F838A20" w14:textId="3EF48A54" w:rsidR="00C12F9B" w:rsidRPr="00323CD1" w:rsidRDefault="00C12F9B" w:rsidP="00C12F9B">
            <w:pPr>
              <w:jc w:val="center"/>
              <w:rPr>
                <w:sz w:val="20"/>
                <w:szCs w:val="20"/>
                <w:lang w:val="fr-FR" w:eastAsia="fr-FR"/>
              </w:rPr>
            </w:pPr>
            <w:r w:rsidRPr="00323CD1">
              <w:rPr>
                <w:sz w:val="20"/>
                <w:szCs w:val="20"/>
              </w:rPr>
              <w:t>-.004</w:t>
            </w:r>
          </w:p>
        </w:tc>
      </w:tr>
      <w:tr w:rsidR="00C12F9B" w:rsidRPr="00323CD1" w14:paraId="3C41A84F" w14:textId="77777777" w:rsidTr="00C12F9B">
        <w:trPr>
          <w:trHeight w:val="315"/>
        </w:trPr>
        <w:tc>
          <w:tcPr>
            <w:tcW w:w="1134" w:type="dxa"/>
            <w:vMerge/>
            <w:tcBorders>
              <w:top w:val="nil"/>
              <w:left w:val="nil"/>
              <w:bottom w:val="single" w:sz="4" w:space="0" w:color="000000"/>
              <w:right w:val="nil"/>
            </w:tcBorders>
            <w:vAlign w:val="center"/>
            <w:hideMark/>
          </w:tcPr>
          <w:p w14:paraId="23FD6610" w14:textId="77777777"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hideMark/>
          </w:tcPr>
          <w:p w14:paraId="4B413D3E" w14:textId="3E030123" w:rsidR="00C12F9B" w:rsidRPr="00323CD1" w:rsidRDefault="00C12F9B" w:rsidP="00C12F9B">
            <w:pPr>
              <w:rPr>
                <w:sz w:val="20"/>
                <w:szCs w:val="20"/>
                <w:lang w:val="fr-FR" w:eastAsia="fr-FR"/>
              </w:rPr>
            </w:pPr>
          </w:p>
        </w:tc>
        <w:tc>
          <w:tcPr>
            <w:tcW w:w="900" w:type="dxa"/>
            <w:tcBorders>
              <w:top w:val="nil"/>
              <w:left w:val="nil"/>
              <w:bottom w:val="nil"/>
              <w:right w:val="nil"/>
            </w:tcBorders>
            <w:shd w:val="clear" w:color="000000" w:fill="FFFFFF"/>
            <w:noWrap/>
            <w:hideMark/>
          </w:tcPr>
          <w:p w14:paraId="20D74DAA" w14:textId="6FD9A43C" w:rsidR="00C12F9B" w:rsidRPr="00323CD1" w:rsidRDefault="00C12F9B" w:rsidP="00C12F9B">
            <w:pPr>
              <w:jc w:val="center"/>
              <w:rPr>
                <w:sz w:val="20"/>
                <w:szCs w:val="20"/>
                <w:lang w:val="fr-FR" w:eastAsia="fr-FR"/>
              </w:rPr>
            </w:pPr>
            <w:r w:rsidRPr="00323CD1">
              <w:rPr>
                <w:sz w:val="20"/>
                <w:szCs w:val="20"/>
              </w:rPr>
              <w:t>5-3</w:t>
            </w:r>
          </w:p>
        </w:tc>
        <w:tc>
          <w:tcPr>
            <w:tcW w:w="2076" w:type="dxa"/>
            <w:tcBorders>
              <w:top w:val="nil"/>
              <w:left w:val="nil"/>
              <w:bottom w:val="nil"/>
              <w:right w:val="nil"/>
            </w:tcBorders>
            <w:shd w:val="clear" w:color="000000" w:fill="FFFFFF"/>
            <w:noWrap/>
            <w:hideMark/>
          </w:tcPr>
          <w:p w14:paraId="7ECB39F0" w14:textId="0F4F975F" w:rsidR="00C12F9B" w:rsidRPr="00323CD1" w:rsidRDefault="00C12F9B" w:rsidP="00C12F9B">
            <w:pPr>
              <w:rPr>
                <w:sz w:val="20"/>
                <w:szCs w:val="20"/>
                <w:lang w:val="fr-FR" w:eastAsia="fr-FR"/>
              </w:rPr>
            </w:pPr>
            <w:r w:rsidRPr="00323CD1">
              <w:rPr>
                <w:sz w:val="20"/>
                <w:szCs w:val="20"/>
              </w:rPr>
              <w:t>Strong invariance</w:t>
            </w:r>
          </w:p>
        </w:tc>
        <w:tc>
          <w:tcPr>
            <w:tcW w:w="990" w:type="dxa"/>
            <w:tcBorders>
              <w:top w:val="nil"/>
              <w:left w:val="nil"/>
              <w:bottom w:val="nil"/>
              <w:right w:val="nil"/>
            </w:tcBorders>
            <w:shd w:val="clear" w:color="000000" w:fill="FFFFFF"/>
            <w:noWrap/>
          </w:tcPr>
          <w:p w14:paraId="557A9B74" w14:textId="466B91E8" w:rsidR="00C12F9B" w:rsidRPr="00323CD1" w:rsidRDefault="00C12F9B" w:rsidP="00C12F9B">
            <w:pPr>
              <w:jc w:val="center"/>
              <w:rPr>
                <w:sz w:val="20"/>
                <w:szCs w:val="20"/>
                <w:lang w:val="fr-FR" w:eastAsia="fr-FR"/>
              </w:rPr>
            </w:pPr>
            <w:r w:rsidRPr="00323CD1">
              <w:rPr>
                <w:sz w:val="20"/>
                <w:szCs w:val="20"/>
              </w:rPr>
              <w:t>952.827*</w:t>
            </w:r>
          </w:p>
        </w:tc>
        <w:tc>
          <w:tcPr>
            <w:tcW w:w="440" w:type="dxa"/>
            <w:tcBorders>
              <w:top w:val="nil"/>
              <w:left w:val="nil"/>
              <w:bottom w:val="nil"/>
              <w:right w:val="nil"/>
            </w:tcBorders>
            <w:shd w:val="clear" w:color="000000" w:fill="FFFFFF"/>
            <w:noWrap/>
          </w:tcPr>
          <w:p w14:paraId="5BAAA74D" w14:textId="27C93F82" w:rsidR="00C12F9B" w:rsidRPr="00323CD1" w:rsidRDefault="00C12F9B" w:rsidP="00C12F9B">
            <w:pPr>
              <w:jc w:val="center"/>
              <w:rPr>
                <w:sz w:val="20"/>
                <w:szCs w:val="20"/>
                <w:lang w:val="fr-FR" w:eastAsia="fr-FR"/>
              </w:rPr>
            </w:pPr>
            <w:r w:rsidRPr="00323CD1">
              <w:rPr>
                <w:sz w:val="20"/>
                <w:szCs w:val="20"/>
              </w:rPr>
              <w:t>482</w:t>
            </w:r>
          </w:p>
        </w:tc>
        <w:tc>
          <w:tcPr>
            <w:tcW w:w="490" w:type="dxa"/>
            <w:tcBorders>
              <w:top w:val="nil"/>
              <w:left w:val="nil"/>
              <w:bottom w:val="nil"/>
              <w:right w:val="nil"/>
            </w:tcBorders>
            <w:shd w:val="clear" w:color="000000" w:fill="FFFFFF"/>
            <w:noWrap/>
          </w:tcPr>
          <w:p w14:paraId="3CE11FF9" w14:textId="6E9629FA" w:rsidR="00C12F9B" w:rsidRPr="00323CD1" w:rsidRDefault="00C12F9B" w:rsidP="00C12F9B">
            <w:pPr>
              <w:jc w:val="center"/>
              <w:rPr>
                <w:sz w:val="20"/>
                <w:szCs w:val="20"/>
                <w:lang w:val="fr-FR" w:eastAsia="fr-FR"/>
              </w:rPr>
            </w:pPr>
            <w:r w:rsidRPr="00323CD1">
              <w:rPr>
                <w:sz w:val="20"/>
                <w:szCs w:val="20"/>
              </w:rPr>
              <w:t>.911</w:t>
            </w:r>
          </w:p>
        </w:tc>
        <w:tc>
          <w:tcPr>
            <w:tcW w:w="580" w:type="dxa"/>
            <w:tcBorders>
              <w:top w:val="nil"/>
              <w:left w:val="nil"/>
              <w:bottom w:val="nil"/>
              <w:right w:val="nil"/>
            </w:tcBorders>
            <w:shd w:val="clear" w:color="000000" w:fill="FFFFFF"/>
            <w:noWrap/>
          </w:tcPr>
          <w:p w14:paraId="2394559F" w14:textId="11D54E2A" w:rsidR="00C12F9B" w:rsidRPr="00323CD1" w:rsidRDefault="00C12F9B" w:rsidP="00C12F9B">
            <w:pPr>
              <w:jc w:val="center"/>
              <w:rPr>
                <w:sz w:val="20"/>
                <w:szCs w:val="20"/>
                <w:lang w:val="fr-FR" w:eastAsia="fr-FR"/>
              </w:rPr>
            </w:pPr>
            <w:r w:rsidRPr="00323CD1">
              <w:rPr>
                <w:sz w:val="20"/>
                <w:szCs w:val="20"/>
              </w:rPr>
              <w:t>.911</w:t>
            </w:r>
          </w:p>
        </w:tc>
        <w:tc>
          <w:tcPr>
            <w:tcW w:w="830" w:type="dxa"/>
            <w:tcBorders>
              <w:top w:val="nil"/>
              <w:left w:val="nil"/>
              <w:bottom w:val="nil"/>
              <w:right w:val="nil"/>
            </w:tcBorders>
            <w:shd w:val="clear" w:color="000000" w:fill="FFFFFF"/>
            <w:noWrap/>
          </w:tcPr>
          <w:p w14:paraId="0CA57727" w14:textId="3F245BED" w:rsidR="00C12F9B" w:rsidRPr="00323CD1" w:rsidRDefault="00C12F9B" w:rsidP="00C12F9B">
            <w:pPr>
              <w:jc w:val="center"/>
              <w:rPr>
                <w:sz w:val="20"/>
                <w:szCs w:val="20"/>
                <w:lang w:val="fr-FR" w:eastAsia="fr-FR"/>
              </w:rPr>
            </w:pPr>
            <w:r w:rsidRPr="00323CD1">
              <w:rPr>
                <w:sz w:val="20"/>
                <w:szCs w:val="20"/>
              </w:rPr>
              <w:t>.076</w:t>
            </w:r>
          </w:p>
        </w:tc>
        <w:tc>
          <w:tcPr>
            <w:tcW w:w="859" w:type="dxa"/>
            <w:tcBorders>
              <w:top w:val="nil"/>
              <w:left w:val="nil"/>
              <w:bottom w:val="nil"/>
              <w:right w:val="nil"/>
            </w:tcBorders>
            <w:shd w:val="clear" w:color="000000" w:fill="FFFFFF"/>
            <w:noWrap/>
          </w:tcPr>
          <w:p w14:paraId="42D8C419" w14:textId="70E7758D" w:rsidR="00C12F9B" w:rsidRPr="00323CD1" w:rsidRDefault="00C12F9B" w:rsidP="00C12F9B">
            <w:pPr>
              <w:jc w:val="center"/>
              <w:rPr>
                <w:sz w:val="20"/>
                <w:szCs w:val="20"/>
                <w:lang w:val="fr-FR" w:eastAsia="fr-FR"/>
              </w:rPr>
            </w:pPr>
            <w:r w:rsidRPr="00323CD1">
              <w:rPr>
                <w:sz w:val="20"/>
                <w:szCs w:val="20"/>
              </w:rPr>
              <w:t>.068</w:t>
            </w:r>
          </w:p>
        </w:tc>
        <w:tc>
          <w:tcPr>
            <w:tcW w:w="773" w:type="dxa"/>
            <w:tcBorders>
              <w:top w:val="nil"/>
              <w:left w:val="nil"/>
              <w:bottom w:val="nil"/>
              <w:right w:val="nil"/>
            </w:tcBorders>
            <w:shd w:val="clear" w:color="000000" w:fill="FFFFFF"/>
            <w:noWrap/>
          </w:tcPr>
          <w:p w14:paraId="10E7BE03" w14:textId="7A9595FC" w:rsidR="00C12F9B" w:rsidRPr="00323CD1" w:rsidRDefault="00C12F9B" w:rsidP="00C12F9B">
            <w:pPr>
              <w:jc w:val="center"/>
              <w:rPr>
                <w:sz w:val="20"/>
                <w:szCs w:val="20"/>
                <w:lang w:val="fr-FR" w:eastAsia="fr-FR"/>
              </w:rPr>
            </w:pPr>
            <w:r w:rsidRPr="00323CD1">
              <w:rPr>
                <w:sz w:val="20"/>
                <w:szCs w:val="20"/>
              </w:rPr>
              <w:t>.083</w:t>
            </w:r>
          </w:p>
        </w:tc>
        <w:tc>
          <w:tcPr>
            <w:tcW w:w="696" w:type="dxa"/>
            <w:tcBorders>
              <w:top w:val="nil"/>
              <w:left w:val="nil"/>
              <w:bottom w:val="nil"/>
              <w:right w:val="nil"/>
            </w:tcBorders>
            <w:shd w:val="clear" w:color="000000" w:fill="FFFFFF"/>
            <w:noWrap/>
          </w:tcPr>
          <w:p w14:paraId="25714525" w14:textId="57A7D6D0" w:rsidR="00C12F9B" w:rsidRPr="00323CD1" w:rsidRDefault="00C12F9B" w:rsidP="00C12F9B">
            <w:pPr>
              <w:jc w:val="center"/>
              <w:rPr>
                <w:sz w:val="20"/>
                <w:szCs w:val="20"/>
                <w:lang w:val="fr-FR" w:eastAsia="fr-FR"/>
              </w:rPr>
            </w:pPr>
            <w:r w:rsidRPr="00323CD1">
              <w:rPr>
                <w:sz w:val="20"/>
                <w:szCs w:val="20"/>
              </w:rPr>
              <w:t>.077</w:t>
            </w:r>
          </w:p>
        </w:tc>
        <w:tc>
          <w:tcPr>
            <w:tcW w:w="452" w:type="dxa"/>
            <w:tcBorders>
              <w:top w:val="nil"/>
              <w:left w:val="nil"/>
              <w:bottom w:val="nil"/>
              <w:right w:val="nil"/>
            </w:tcBorders>
            <w:shd w:val="clear" w:color="000000" w:fill="FFFFFF"/>
            <w:noWrap/>
          </w:tcPr>
          <w:p w14:paraId="05765DEF" w14:textId="5CE8C38D" w:rsidR="00C12F9B" w:rsidRPr="00323CD1" w:rsidRDefault="00C12F9B" w:rsidP="00C12F9B">
            <w:pPr>
              <w:jc w:val="center"/>
              <w:rPr>
                <w:sz w:val="20"/>
                <w:szCs w:val="20"/>
                <w:lang w:val="fr-FR" w:eastAsia="fr-FR"/>
              </w:rPr>
            </w:pPr>
            <w:r w:rsidRPr="00323CD1">
              <w:rPr>
                <w:sz w:val="20"/>
                <w:szCs w:val="20"/>
              </w:rPr>
              <w:t>5-2</w:t>
            </w:r>
          </w:p>
        </w:tc>
        <w:tc>
          <w:tcPr>
            <w:tcW w:w="694" w:type="dxa"/>
            <w:tcBorders>
              <w:top w:val="nil"/>
              <w:left w:val="nil"/>
              <w:bottom w:val="nil"/>
              <w:right w:val="nil"/>
            </w:tcBorders>
            <w:shd w:val="clear" w:color="000000" w:fill="FFFFFF"/>
            <w:noWrap/>
          </w:tcPr>
          <w:p w14:paraId="28FE43DC" w14:textId="68A2D7D4" w:rsidR="00C12F9B" w:rsidRPr="00323CD1" w:rsidRDefault="00C12F9B" w:rsidP="00C12F9B">
            <w:pPr>
              <w:jc w:val="center"/>
              <w:rPr>
                <w:sz w:val="20"/>
                <w:szCs w:val="20"/>
                <w:lang w:val="fr-FR" w:eastAsia="fr-FR"/>
              </w:rPr>
            </w:pPr>
            <w:r w:rsidRPr="00323CD1">
              <w:rPr>
                <w:sz w:val="20"/>
                <w:szCs w:val="20"/>
              </w:rPr>
              <w:t>105.50</w:t>
            </w:r>
          </w:p>
        </w:tc>
        <w:tc>
          <w:tcPr>
            <w:tcW w:w="340" w:type="dxa"/>
            <w:tcBorders>
              <w:top w:val="nil"/>
              <w:left w:val="nil"/>
              <w:bottom w:val="nil"/>
              <w:right w:val="nil"/>
            </w:tcBorders>
            <w:shd w:val="clear" w:color="000000" w:fill="FFFFFF"/>
            <w:noWrap/>
          </w:tcPr>
          <w:p w14:paraId="3D7E24F1" w14:textId="4A3ED787" w:rsidR="00C12F9B" w:rsidRPr="00323CD1" w:rsidRDefault="00C12F9B" w:rsidP="00C12F9B">
            <w:pPr>
              <w:jc w:val="center"/>
              <w:rPr>
                <w:sz w:val="20"/>
                <w:szCs w:val="20"/>
                <w:lang w:val="fr-FR" w:eastAsia="fr-FR"/>
              </w:rPr>
            </w:pPr>
            <w:r w:rsidRPr="00323CD1">
              <w:rPr>
                <w:sz w:val="20"/>
                <w:szCs w:val="20"/>
              </w:rPr>
              <w:t>42</w:t>
            </w:r>
          </w:p>
        </w:tc>
        <w:tc>
          <w:tcPr>
            <w:tcW w:w="603" w:type="dxa"/>
            <w:tcBorders>
              <w:top w:val="nil"/>
              <w:left w:val="nil"/>
              <w:bottom w:val="nil"/>
              <w:right w:val="nil"/>
            </w:tcBorders>
            <w:shd w:val="clear" w:color="000000" w:fill="FFFFFF"/>
            <w:noWrap/>
          </w:tcPr>
          <w:p w14:paraId="2B5BF91C" w14:textId="67DF2504" w:rsidR="00C12F9B" w:rsidRPr="00323CD1" w:rsidRDefault="00C12F9B" w:rsidP="00C12F9B">
            <w:pPr>
              <w:jc w:val="center"/>
              <w:rPr>
                <w:sz w:val="20"/>
                <w:szCs w:val="20"/>
                <w:lang w:val="fr-FR" w:eastAsia="fr-FR"/>
              </w:rPr>
            </w:pPr>
            <w:r w:rsidRPr="00323CD1">
              <w:rPr>
                <w:sz w:val="20"/>
                <w:szCs w:val="20"/>
              </w:rPr>
              <w:t>&lt;.001</w:t>
            </w:r>
          </w:p>
        </w:tc>
        <w:tc>
          <w:tcPr>
            <w:tcW w:w="603" w:type="dxa"/>
            <w:tcBorders>
              <w:top w:val="nil"/>
              <w:left w:val="nil"/>
              <w:bottom w:val="nil"/>
              <w:right w:val="nil"/>
            </w:tcBorders>
            <w:shd w:val="clear" w:color="000000" w:fill="FFFFFF"/>
            <w:noWrap/>
          </w:tcPr>
          <w:p w14:paraId="02706C8F" w14:textId="769BF586" w:rsidR="00C12F9B" w:rsidRPr="00323CD1" w:rsidRDefault="00C12F9B" w:rsidP="00C12F9B">
            <w:pPr>
              <w:jc w:val="center"/>
              <w:rPr>
                <w:sz w:val="20"/>
                <w:szCs w:val="20"/>
                <w:lang w:val="fr-FR" w:eastAsia="fr-FR"/>
              </w:rPr>
            </w:pPr>
            <w:r w:rsidRPr="00323CD1">
              <w:rPr>
                <w:sz w:val="20"/>
                <w:szCs w:val="20"/>
              </w:rPr>
              <w:t>-.011</w:t>
            </w:r>
          </w:p>
        </w:tc>
        <w:tc>
          <w:tcPr>
            <w:tcW w:w="603" w:type="dxa"/>
            <w:tcBorders>
              <w:top w:val="nil"/>
              <w:left w:val="nil"/>
              <w:bottom w:val="nil"/>
              <w:right w:val="nil"/>
            </w:tcBorders>
            <w:shd w:val="clear" w:color="000000" w:fill="FFFFFF"/>
            <w:noWrap/>
          </w:tcPr>
          <w:p w14:paraId="2E016512" w14:textId="5827052C" w:rsidR="00C12F9B" w:rsidRPr="00323CD1" w:rsidRDefault="00C12F9B" w:rsidP="00C12F9B">
            <w:pPr>
              <w:jc w:val="center"/>
              <w:rPr>
                <w:sz w:val="20"/>
                <w:szCs w:val="20"/>
                <w:lang w:val="fr-FR" w:eastAsia="fr-FR"/>
              </w:rPr>
            </w:pPr>
            <w:r w:rsidRPr="00323CD1">
              <w:rPr>
                <w:sz w:val="20"/>
                <w:szCs w:val="20"/>
              </w:rPr>
              <w:t>-.004</w:t>
            </w:r>
          </w:p>
        </w:tc>
        <w:tc>
          <w:tcPr>
            <w:tcW w:w="952" w:type="dxa"/>
            <w:tcBorders>
              <w:top w:val="nil"/>
              <w:left w:val="nil"/>
              <w:bottom w:val="nil"/>
              <w:right w:val="nil"/>
            </w:tcBorders>
            <w:shd w:val="clear" w:color="000000" w:fill="FFFFFF"/>
            <w:noWrap/>
          </w:tcPr>
          <w:p w14:paraId="068F2316" w14:textId="6BFE4D9C" w:rsidR="00C12F9B" w:rsidRPr="00323CD1" w:rsidRDefault="00C12F9B" w:rsidP="00C12F9B">
            <w:pPr>
              <w:jc w:val="center"/>
              <w:rPr>
                <w:sz w:val="20"/>
                <w:szCs w:val="20"/>
                <w:lang w:val="fr-FR" w:eastAsia="fr-FR"/>
              </w:rPr>
            </w:pPr>
            <w:r w:rsidRPr="00323CD1">
              <w:rPr>
                <w:sz w:val="20"/>
                <w:szCs w:val="20"/>
              </w:rPr>
              <w:t>+.002</w:t>
            </w:r>
          </w:p>
        </w:tc>
      </w:tr>
      <w:tr w:rsidR="00C12F9B" w:rsidRPr="00323CD1" w14:paraId="5499B3B5" w14:textId="77777777" w:rsidTr="00C12F9B">
        <w:trPr>
          <w:trHeight w:val="315"/>
        </w:trPr>
        <w:tc>
          <w:tcPr>
            <w:tcW w:w="1134" w:type="dxa"/>
            <w:vMerge/>
            <w:tcBorders>
              <w:top w:val="nil"/>
              <w:left w:val="nil"/>
              <w:bottom w:val="single" w:sz="4" w:space="0" w:color="000000"/>
              <w:right w:val="nil"/>
            </w:tcBorders>
            <w:vAlign w:val="center"/>
            <w:hideMark/>
          </w:tcPr>
          <w:p w14:paraId="3DE2A3B5" w14:textId="77777777"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hideMark/>
          </w:tcPr>
          <w:p w14:paraId="3AAF3BC2" w14:textId="071FAD12" w:rsidR="00C12F9B" w:rsidRPr="00323CD1" w:rsidRDefault="00C12F9B" w:rsidP="00C12F9B">
            <w:pPr>
              <w:rPr>
                <w:sz w:val="20"/>
                <w:szCs w:val="20"/>
                <w:lang w:val="fr-FR" w:eastAsia="fr-FR"/>
              </w:rPr>
            </w:pPr>
          </w:p>
        </w:tc>
        <w:tc>
          <w:tcPr>
            <w:tcW w:w="900" w:type="dxa"/>
            <w:tcBorders>
              <w:top w:val="nil"/>
              <w:left w:val="nil"/>
              <w:bottom w:val="nil"/>
              <w:right w:val="nil"/>
            </w:tcBorders>
            <w:shd w:val="clear" w:color="000000" w:fill="FFFFFF"/>
            <w:noWrap/>
            <w:hideMark/>
          </w:tcPr>
          <w:p w14:paraId="6F94559E" w14:textId="65C42E31" w:rsidR="00C12F9B" w:rsidRPr="00323CD1" w:rsidRDefault="00C12F9B" w:rsidP="00C12F9B">
            <w:pPr>
              <w:jc w:val="center"/>
              <w:rPr>
                <w:sz w:val="20"/>
                <w:szCs w:val="20"/>
                <w:lang w:val="fr-FR" w:eastAsia="fr-FR"/>
              </w:rPr>
            </w:pPr>
            <w:r w:rsidRPr="00323CD1">
              <w:rPr>
                <w:sz w:val="20"/>
                <w:szCs w:val="20"/>
              </w:rPr>
              <w:t>5-4</w:t>
            </w:r>
          </w:p>
        </w:tc>
        <w:tc>
          <w:tcPr>
            <w:tcW w:w="2076" w:type="dxa"/>
            <w:tcBorders>
              <w:top w:val="nil"/>
              <w:left w:val="nil"/>
              <w:bottom w:val="nil"/>
              <w:right w:val="nil"/>
            </w:tcBorders>
            <w:shd w:val="clear" w:color="000000" w:fill="FFFFFF"/>
            <w:noWrap/>
            <w:hideMark/>
          </w:tcPr>
          <w:p w14:paraId="28A58DEE" w14:textId="00F0028C" w:rsidR="00C12F9B" w:rsidRPr="00323CD1" w:rsidRDefault="00C12F9B" w:rsidP="00C12F9B">
            <w:pPr>
              <w:rPr>
                <w:sz w:val="20"/>
                <w:szCs w:val="20"/>
                <w:lang w:val="fr-FR" w:eastAsia="fr-FR"/>
              </w:rPr>
            </w:pPr>
            <w:r w:rsidRPr="00323CD1">
              <w:rPr>
                <w:sz w:val="20"/>
                <w:szCs w:val="20"/>
              </w:rPr>
              <w:t>Partial strong invariance</w:t>
            </w:r>
          </w:p>
        </w:tc>
        <w:tc>
          <w:tcPr>
            <w:tcW w:w="990" w:type="dxa"/>
            <w:tcBorders>
              <w:top w:val="nil"/>
              <w:left w:val="nil"/>
              <w:bottom w:val="nil"/>
              <w:right w:val="nil"/>
            </w:tcBorders>
            <w:shd w:val="clear" w:color="000000" w:fill="FFFFFF"/>
            <w:noWrap/>
          </w:tcPr>
          <w:p w14:paraId="72429CEE" w14:textId="15F457B4" w:rsidR="00C12F9B" w:rsidRPr="00323CD1" w:rsidRDefault="00C12F9B" w:rsidP="00C12F9B">
            <w:pPr>
              <w:jc w:val="center"/>
              <w:rPr>
                <w:sz w:val="20"/>
                <w:szCs w:val="20"/>
                <w:lang w:val="fr-FR" w:eastAsia="fr-FR"/>
              </w:rPr>
            </w:pPr>
            <w:r w:rsidRPr="00323CD1">
              <w:rPr>
                <w:sz w:val="20"/>
                <w:szCs w:val="20"/>
              </w:rPr>
              <w:t>919.508*</w:t>
            </w:r>
          </w:p>
        </w:tc>
        <w:tc>
          <w:tcPr>
            <w:tcW w:w="440" w:type="dxa"/>
            <w:tcBorders>
              <w:top w:val="nil"/>
              <w:left w:val="nil"/>
              <w:bottom w:val="nil"/>
              <w:right w:val="nil"/>
            </w:tcBorders>
            <w:shd w:val="clear" w:color="000000" w:fill="FFFFFF"/>
            <w:noWrap/>
          </w:tcPr>
          <w:p w14:paraId="008B3C84" w14:textId="59D55BF2" w:rsidR="00C12F9B" w:rsidRPr="00323CD1" w:rsidRDefault="00C12F9B" w:rsidP="00C12F9B">
            <w:pPr>
              <w:jc w:val="center"/>
              <w:rPr>
                <w:sz w:val="20"/>
                <w:szCs w:val="20"/>
                <w:lang w:val="fr-FR" w:eastAsia="fr-FR"/>
              </w:rPr>
            </w:pPr>
            <w:r w:rsidRPr="00323CD1">
              <w:rPr>
                <w:sz w:val="20"/>
                <w:szCs w:val="20"/>
              </w:rPr>
              <w:t>479</w:t>
            </w:r>
          </w:p>
        </w:tc>
        <w:tc>
          <w:tcPr>
            <w:tcW w:w="490" w:type="dxa"/>
            <w:tcBorders>
              <w:top w:val="nil"/>
              <w:left w:val="nil"/>
              <w:bottom w:val="nil"/>
              <w:right w:val="nil"/>
            </w:tcBorders>
            <w:shd w:val="clear" w:color="000000" w:fill="FFFFFF"/>
            <w:noWrap/>
          </w:tcPr>
          <w:p w14:paraId="789D56B6" w14:textId="69353EA9" w:rsidR="00C12F9B" w:rsidRPr="00323CD1" w:rsidRDefault="00C12F9B" w:rsidP="00C12F9B">
            <w:pPr>
              <w:jc w:val="center"/>
              <w:rPr>
                <w:sz w:val="20"/>
                <w:szCs w:val="20"/>
                <w:lang w:val="fr-FR" w:eastAsia="fr-FR"/>
              </w:rPr>
            </w:pPr>
            <w:r w:rsidRPr="00323CD1">
              <w:rPr>
                <w:sz w:val="20"/>
                <w:szCs w:val="20"/>
              </w:rPr>
              <w:t>.917</w:t>
            </w:r>
          </w:p>
        </w:tc>
        <w:tc>
          <w:tcPr>
            <w:tcW w:w="580" w:type="dxa"/>
            <w:tcBorders>
              <w:top w:val="nil"/>
              <w:left w:val="nil"/>
              <w:bottom w:val="nil"/>
              <w:right w:val="nil"/>
            </w:tcBorders>
            <w:shd w:val="clear" w:color="000000" w:fill="FFFFFF"/>
            <w:noWrap/>
          </w:tcPr>
          <w:p w14:paraId="47147E40" w14:textId="3AB1BAE0" w:rsidR="00C12F9B" w:rsidRPr="00323CD1" w:rsidRDefault="00C12F9B" w:rsidP="00C12F9B">
            <w:pPr>
              <w:jc w:val="center"/>
              <w:rPr>
                <w:sz w:val="20"/>
                <w:szCs w:val="20"/>
                <w:lang w:val="fr-FR" w:eastAsia="fr-FR"/>
              </w:rPr>
            </w:pPr>
            <w:r w:rsidRPr="00323CD1">
              <w:rPr>
                <w:sz w:val="20"/>
                <w:szCs w:val="20"/>
              </w:rPr>
              <w:t>.917</w:t>
            </w:r>
          </w:p>
        </w:tc>
        <w:tc>
          <w:tcPr>
            <w:tcW w:w="830" w:type="dxa"/>
            <w:tcBorders>
              <w:top w:val="nil"/>
              <w:left w:val="nil"/>
              <w:bottom w:val="nil"/>
              <w:right w:val="nil"/>
            </w:tcBorders>
            <w:shd w:val="clear" w:color="000000" w:fill="FFFFFF"/>
            <w:noWrap/>
          </w:tcPr>
          <w:p w14:paraId="783C4579" w14:textId="4F5B0947" w:rsidR="00C12F9B" w:rsidRPr="00323CD1" w:rsidRDefault="00C12F9B" w:rsidP="00C12F9B">
            <w:pPr>
              <w:jc w:val="center"/>
              <w:rPr>
                <w:sz w:val="20"/>
                <w:szCs w:val="20"/>
                <w:lang w:val="fr-FR" w:eastAsia="fr-FR"/>
              </w:rPr>
            </w:pPr>
            <w:r w:rsidRPr="00323CD1">
              <w:rPr>
                <w:sz w:val="20"/>
                <w:szCs w:val="20"/>
              </w:rPr>
              <w:t>.073</w:t>
            </w:r>
          </w:p>
        </w:tc>
        <w:tc>
          <w:tcPr>
            <w:tcW w:w="859" w:type="dxa"/>
            <w:tcBorders>
              <w:top w:val="nil"/>
              <w:left w:val="nil"/>
              <w:bottom w:val="nil"/>
              <w:right w:val="nil"/>
            </w:tcBorders>
            <w:shd w:val="clear" w:color="000000" w:fill="FFFFFF"/>
            <w:noWrap/>
          </w:tcPr>
          <w:p w14:paraId="3B422633" w14:textId="727FC3D4" w:rsidR="00C12F9B" w:rsidRPr="00323CD1" w:rsidRDefault="00C12F9B" w:rsidP="00C12F9B">
            <w:pPr>
              <w:jc w:val="center"/>
              <w:rPr>
                <w:sz w:val="20"/>
                <w:szCs w:val="20"/>
                <w:lang w:val="fr-FR" w:eastAsia="fr-FR"/>
              </w:rPr>
            </w:pPr>
            <w:r w:rsidRPr="00323CD1">
              <w:rPr>
                <w:sz w:val="20"/>
                <w:szCs w:val="20"/>
              </w:rPr>
              <w:t>.066</w:t>
            </w:r>
          </w:p>
        </w:tc>
        <w:tc>
          <w:tcPr>
            <w:tcW w:w="773" w:type="dxa"/>
            <w:tcBorders>
              <w:top w:val="nil"/>
              <w:left w:val="nil"/>
              <w:bottom w:val="nil"/>
              <w:right w:val="nil"/>
            </w:tcBorders>
            <w:shd w:val="clear" w:color="000000" w:fill="FFFFFF"/>
            <w:noWrap/>
          </w:tcPr>
          <w:p w14:paraId="73C03416" w14:textId="2A889075" w:rsidR="00C12F9B" w:rsidRPr="00323CD1" w:rsidRDefault="00C12F9B" w:rsidP="00C12F9B">
            <w:pPr>
              <w:jc w:val="center"/>
              <w:rPr>
                <w:sz w:val="20"/>
                <w:szCs w:val="20"/>
                <w:lang w:val="fr-FR" w:eastAsia="fr-FR"/>
              </w:rPr>
            </w:pPr>
            <w:r w:rsidRPr="00323CD1">
              <w:rPr>
                <w:sz w:val="20"/>
                <w:szCs w:val="20"/>
              </w:rPr>
              <w:t>.080</w:t>
            </w:r>
          </w:p>
        </w:tc>
        <w:tc>
          <w:tcPr>
            <w:tcW w:w="696" w:type="dxa"/>
            <w:tcBorders>
              <w:top w:val="nil"/>
              <w:left w:val="nil"/>
              <w:bottom w:val="nil"/>
              <w:right w:val="nil"/>
            </w:tcBorders>
            <w:shd w:val="clear" w:color="000000" w:fill="FFFFFF"/>
            <w:noWrap/>
          </w:tcPr>
          <w:p w14:paraId="2F9B2DB9" w14:textId="541A9678" w:rsidR="00C12F9B" w:rsidRPr="00323CD1" w:rsidRDefault="00C12F9B" w:rsidP="00C12F9B">
            <w:pPr>
              <w:jc w:val="center"/>
              <w:rPr>
                <w:sz w:val="20"/>
                <w:szCs w:val="20"/>
                <w:lang w:val="fr-FR" w:eastAsia="fr-FR"/>
              </w:rPr>
            </w:pPr>
            <w:r w:rsidRPr="00323CD1">
              <w:rPr>
                <w:sz w:val="20"/>
                <w:szCs w:val="20"/>
              </w:rPr>
              <w:t>.074</w:t>
            </w:r>
          </w:p>
        </w:tc>
        <w:tc>
          <w:tcPr>
            <w:tcW w:w="452" w:type="dxa"/>
            <w:tcBorders>
              <w:top w:val="nil"/>
              <w:left w:val="nil"/>
              <w:bottom w:val="nil"/>
              <w:right w:val="nil"/>
            </w:tcBorders>
            <w:shd w:val="clear" w:color="000000" w:fill="FFFFFF"/>
            <w:noWrap/>
          </w:tcPr>
          <w:p w14:paraId="6F35E440" w14:textId="1B0B5BC1" w:rsidR="00C12F9B" w:rsidRPr="00323CD1" w:rsidRDefault="00C12F9B" w:rsidP="00C12F9B">
            <w:pPr>
              <w:jc w:val="center"/>
              <w:rPr>
                <w:sz w:val="20"/>
                <w:szCs w:val="20"/>
                <w:lang w:val="fr-FR" w:eastAsia="fr-FR"/>
              </w:rPr>
            </w:pPr>
            <w:r w:rsidRPr="00323CD1">
              <w:rPr>
                <w:sz w:val="20"/>
                <w:szCs w:val="20"/>
              </w:rPr>
              <w:t>5-2</w:t>
            </w:r>
          </w:p>
        </w:tc>
        <w:tc>
          <w:tcPr>
            <w:tcW w:w="694" w:type="dxa"/>
            <w:tcBorders>
              <w:top w:val="nil"/>
              <w:left w:val="nil"/>
              <w:bottom w:val="nil"/>
              <w:right w:val="nil"/>
            </w:tcBorders>
            <w:shd w:val="clear" w:color="000000" w:fill="FFFFFF"/>
            <w:noWrap/>
          </w:tcPr>
          <w:p w14:paraId="0182677C" w14:textId="1DCBACA5" w:rsidR="00C12F9B" w:rsidRPr="00323CD1" w:rsidRDefault="00C12F9B" w:rsidP="00C12F9B">
            <w:pPr>
              <w:jc w:val="center"/>
              <w:rPr>
                <w:sz w:val="20"/>
                <w:szCs w:val="20"/>
                <w:lang w:val="fr-FR" w:eastAsia="fr-FR"/>
              </w:rPr>
            </w:pPr>
            <w:r w:rsidRPr="00323CD1">
              <w:rPr>
                <w:sz w:val="20"/>
                <w:szCs w:val="20"/>
              </w:rPr>
              <w:t>65.62</w:t>
            </w:r>
          </w:p>
        </w:tc>
        <w:tc>
          <w:tcPr>
            <w:tcW w:w="340" w:type="dxa"/>
            <w:tcBorders>
              <w:top w:val="nil"/>
              <w:left w:val="nil"/>
              <w:bottom w:val="nil"/>
              <w:right w:val="nil"/>
            </w:tcBorders>
            <w:shd w:val="clear" w:color="000000" w:fill="FFFFFF"/>
            <w:noWrap/>
          </w:tcPr>
          <w:p w14:paraId="02C8B9D2" w14:textId="29AAEBE4" w:rsidR="00C12F9B" w:rsidRPr="00323CD1" w:rsidRDefault="00C12F9B" w:rsidP="00C12F9B">
            <w:pPr>
              <w:jc w:val="center"/>
              <w:rPr>
                <w:sz w:val="20"/>
                <w:szCs w:val="20"/>
                <w:lang w:val="fr-FR" w:eastAsia="fr-FR"/>
              </w:rPr>
            </w:pPr>
            <w:r w:rsidRPr="00323CD1">
              <w:rPr>
                <w:sz w:val="20"/>
                <w:szCs w:val="20"/>
              </w:rPr>
              <w:t>39</w:t>
            </w:r>
          </w:p>
        </w:tc>
        <w:tc>
          <w:tcPr>
            <w:tcW w:w="603" w:type="dxa"/>
            <w:tcBorders>
              <w:top w:val="nil"/>
              <w:left w:val="nil"/>
              <w:bottom w:val="nil"/>
              <w:right w:val="nil"/>
            </w:tcBorders>
            <w:shd w:val="clear" w:color="000000" w:fill="FFFFFF"/>
            <w:noWrap/>
          </w:tcPr>
          <w:p w14:paraId="698D627D" w14:textId="1D285B47" w:rsidR="00C12F9B" w:rsidRPr="00323CD1" w:rsidRDefault="00C12F9B" w:rsidP="00C12F9B">
            <w:pPr>
              <w:jc w:val="center"/>
              <w:rPr>
                <w:sz w:val="20"/>
                <w:szCs w:val="20"/>
                <w:lang w:val="fr-FR" w:eastAsia="fr-FR"/>
              </w:rPr>
            </w:pPr>
            <w:r w:rsidRPr="00323CD1">
              <w:rPr>
                <w:sz w:val="20"/>
                <w:szCs w:val="20"/>
              </w:rPr>
              <w:t>.005</w:t>
            </w:r>
          </w:p>
        </w:tc>
        <w:tc>
          <w:tcPr>
            <w:tcW w:w="603" w:type="dxa"/>
            <w:tcBorders>
              <w:top w:val="nil"/>
              <w:left w:val="nil"/>
              <w:bottom w:val="nil"/>
              <w:right w:val="nil"/>
            </w:tcBorders>
            <w:shd w:val="clear" w:color="000000" w:fill="FFFFFF"/>
            <w:noWrap/>
          </w:tcPr>
          <w:p w14:paraId="70083966" w14:textId="30427747" w:rsidR="00C12F9B" w:rsidRPr="00323CD1" w:rsidRDefault="00C12F9B" w:rsidP="00C12F9B">
            <w:pPr>
              <w:jc w:val="center"/>
              <w:rPr>
                <w:sz w:val="20"/>
                <w:szCs w:val="20"/>
                <w:lang w:val="fr-FR" w:eastAsia="fr-FR"/>
              </w:rPr>
            </w:pPr>
            <w:r w:rsidRPr="00323CD1">
              <w:rPr>
                <w:sz w:val="20"/>
                <w:szCs w:val="20"/>
              </w:rPr>
              <w:t>-.005</w:t>
            </w:r>
          </w:p>
        </w:tc>
        <w:tc>
          <w:tcPr>
            <w:tcW w:w="603" w:type="dxa"/>
            <w:tcBorders>
              <w:top w:val="nil"/>
              <w:left w:val="nil"/>
              <w:bottom w:val="nil"/>
              <w:right w:val="nil"/>
            </w:tcBorders>
            <w:shd w:val="clear" w:color="000000" w:fill="FFFFFF"/>
            <w:noWrap/>
          </w:tcPr>
          <w:p w14:paraId="068EE370" w14:textId="00E6B963" w:rsidR="00C12F9B" w:rsidRPr="00323CD1" w:rsidRDefault="00C12F9B" w:rsidP="00C12F9B">
            <w:pPr>
              <w:jc w:val="center"/>
              <w:rPr>
                <w:sz w:val="20"/>
                <w:szCs w:val="20"/>
                <w:lang w:val="fr-FR" w:eastAsia="fr-FR"/>
              </w:rPr>
            </w:pPr>
            <w:r w:rsidRPr="00323CD1">
              <w:rPr>
                <w:sz w:val="20"/>
                <w:szCs w:val="20"/>
              </w:rPr>
              <w:t>+.002</w:t>
            </w:r>
          </w:p>
        </w:tc>
        <w:tc>
          <w:tcPr>
            <w:tcW w:w="952" w:type="dxa"/>
            <w:tcBorders>
              <w:top w:val="nil"/>
              <w:left w:val="nil"/>
              <w:bottom w:val="nil"/>
              <w:right w:val="nil"/>
            </w:tcBorders>
            <w:shd w:val="clear" w:color="000000" w:fill="FFFFFF"/>
            <w:noWrap/>
          </w:tcPr>
          <w:p w14:paraId="32B7EA06" w14:textId="2E62AF3B" w:rsidR="00C12F9B" w:rsidRPr="00323CD1" w:rsidRDefault="00C12F9B" w:rsidP="00C12F9B">
            <w:pPr>
              <w:jc w:val="center"/>
              <w:rPr>
                <w:sz w:val="20"/>
                <w:szCs w:val="20"/>
                <w:lang w:val="fr-FR" w:eastAsia="fr-FR"/>
              </w:rPr>
            </w:pPr>
            <w:r w:rsidRPr="00323CD1">
              <w:rPr>
                <w:sz w:val="20"/>
                <w:szCs w:val="20"/>
              </w:rPr>
              <w:t>-.001</w:t>
            </w:r>
          </w:p>
        </w:tc>
      </w:tr>
      <w:tr w:rsidR="00C12F9B" w:rsidRPr="00323CD1" w14:paraId="78B33AF3" w14:textId="77777777" w:rsidTr="00C12F9B">
        <w:trPr>
          <w:trHeight w:val="315"/>
        </w:trPr>
        <w:tc>
          <w:tcPr>
            <w:tcW w:w="1134" w:type="dxa"/>
            <w:vMerge/>
            <w:tcBorders>
              <w:top w:val="nil"/>
              <w:left w:val="nil"/>
              <w:right w:val="nil"/>
            </w:tcBorders>
            <w:vAlign w:val="center"/>
            <w:hideMark/>
          </w:tcPr>
          <w:p w14:paraId="27900431" w14:textId="77777777"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hideMark/>
          </w:tcPr>
          <w:p w14:paraId="5AFD92AE" w14:textId="556B6E3A" w:rsidR="00C12F9B" w:rsidRPr="00323CD1" w:rsidRDefault="00C12F9B" w:rsidP="00C12F9B">
            <w:pPr>
              <w:rPr>
                <w:sz w:val="20"/>
                <w:szCs w:val="20"/>
                <w:lang w:val="fr-FR" w:eastAsia="fr-FR"/>
              </w:rPr>
            </w:pPr>
          </w:p>
        </w:tc>
        <w:tc>
          <w:tcPr>
            <w:tcW w:w="900" w:type="dxa"/>
            <w:tcBorders>
              <w:top w:val="nil"/>
              <w:left w:val="nil"/>
              <w:right w:val="nil"/>
            </w:tcBorders>
            <w:shd w:val="clear" w:color="000000" w:fill="FFFFFF"/>
            <w:noWrap/>
            <w:hideMark/>
          </w:tcPr>
          <w:p w14:paraId="4CF116F8" w14:textId="5FCB174C" w:rsidR="00C12F9B" w:rsidRPr="00323CD1" w:rsidRDefault="00C12F9B" w:rsidP="00C12F9B">
            <w:pPr>
              <w:jc w:val="center"/>
              <w:rPr>
                <w:sz w:val="20"/>
                <w:szCs w:val="20"/>
                <w:lang w:val="fr-FR" w:eastAsia="fr-FR"/>
              </w:rPr>
            </w:pPr>
            <w:r w:rsidRPr="00323CD1">
              <w:rPr>
                <w:sz w:val="20"/>
                <w:szCs w:val="20"/>
              </w:rPr>
              <w:t>5-5</w:t>
            </w:r>
          </w:p>
        </w:tc>
        <w:tc>
          <w:tcPr>
            <w:tcW w:w="2076" w:type="dxa"/>
            <w:tcBorders>
              <w:top w:val="nil"/>
              <w:left w:val="nil"/>
              <w:right w:val="nil"/>
            </w:tcBorders>
            <w:shd w:val="clear" w:color="000000" w:fill="FFFFFF"/>
            <w:noWrap/>
            <w:hideMark/>
          </w:tcPr>
          <w:p w14:paraId="580B084D" w14:textId="5C93C81A" w:rsidR="00C12F9B" w:rsidRPr="00323CD1" w:rsidRDefault="00C12F9B" w:rsidP="00C12F9B">
            <w:pPr>
              <w:rPr>
                <w:sz w:val="20"/>
                <w:szCs w:val="20"/>
                <w:lang w:val="fr-FR" w:eastAsia="fr-FR"/>
              </w:rPr>
            </w:pPr>
            <w:r w:rsidRPr="00323CD1">
              <w:rPr>
                <w:sz w:val="20"/>
                <w:szCs w:val="20"/>
              </w:rPr>
              <w:t>Strict invariance</w:t>
            </w:r>
          </w:p>
        </w:tc>
        <w:tc>
          <w:tcPr>
            <w:tcW w:w="990" w:type="dxa"/>
            <w:tcBorders>
              <w:top w:val="nil"/>
              <w:left w:val="nil"/>
              <w:right w:val="nil"/>
            </w:tcBorders>
            <w:shd w:val="clear" w:color="000000" w:fill="FFFFFF"/>
            <w:noWrap/>
          </w:tcPr>
          <w:p w14:paraId="3A4A5481" w14:textId="1AE940FB" w:rsidR="00C12F9B" w:rsidRPr="00323CD1" w:rsidRDefault="00C12F9B" w:rsidP="00C12F9B">
            <w:pPr>
              <w:jc w:val="center"/>
              <w:rPr>
                <w:sz w:val="20"/>
                <w:szCs w:val="20"/>
                <w:lang w:val="fr-FR" w:eastAsia="fr-FR"/>
              </w:rPr>
            </w:pPr>
            <w:r w:rsidRPr="00323CD1">
              <w:rPr>
                <w:sz w:val="20"/>
                <w:szCs w:val="20"/>
              </w:rPr>
              <w:t>1000.043*</w:t>
            </w:r>
          </w:p>
        </w:tc>
        <w:tc>
          <w:tcPr>
            <w:tcW w:w="440" w:type="dxa"/>
            <w:tcBorders>
              <w:top w:val="nil"/>
              <w:left w:val="nil"/>
              <w:right w:val="nil"/>
            </w:tcBorders>
            <w:shd w:val="clear" w:color="000000" w:fill="FFFFFF"/>
            <w:noWrap/>
          </w:tcPr>
          <w:p w14:paraId="5098AD3B" w14:textId="016E944C" w:rsidR="00C12F9B" w:rsidRPr="00323CD1" w:rsidRDefault="00C12F9B" w:rsidP="00C12F9B">
            <w:pPr>
              <w:jc w:val="center"/>
              <w:rPr>
                <w:sz w:val="20"/>
                <w:szCs w:val="20"/>
                <w:lang w:val="fr-FR" w:eastAsia="fr-FR"/>
              </w:rPr>
            </w:pPr>
            <w:r w:rsidRPr="00323CD1">
              <w:rPr>
                <w:sz w:val="20"/>
                <w:szCs w:val="20"/>
              </w:rPr>
              <w:t>527</w:t>
            </w:r>
          </w:p>
        </w:tc>
        <w:tc>
          <w:tcPr>
            <w:tcW w:w="490" w:type="dxa"/>
            <w:tcBorders>
              <w:top w:val="nil"/>
              <w:left w:val="nil"/>
              <w:right w:val="nil"/>
            </w:tcBorders>
            <w:shd w:val="clear" w:color="000000" w:fill="FFFFFF"/>
            <w:noWrap/>
          </w:tcPr>
          <w:p w14:paraId="0C3A9E82" w14:textId="0A3BDECC" w:rsidR="00C12F9B" w:rsidRPr="00323CD1" w:rsidRDefault="00C12F9B" w:rsidP="00C12F9B">
            <w:pPr>
              <w:jc w:val="center"/>
              <w:rPr>
                <w:sz w:val="20"/>
                <w:szCs w:val="20"/>
                <w:lang w:val="fr-FR" w:eastAsia="fr-FR"/>
              </w:rPr>
            </w:pPr>
            <w:r w:rsidRPr="00323CD1">
              <w:rPr>
                <w:sz w:val="20"/>
                <w:szCs w:val="20"/>
              </w:rPr>
              <w:t>.911</w:t>
            </w:r>
          </w:p>
        </w:tc>
        <w:tc>
          <w:tcPr>
            <w:tcW w:w="580" w:type="dxa"/>
            <w:tcBorders>
              <w:top w:val="nil"/>
              <w:left w:val="nil"/>
              <w:right w:val="nil"/>
            </w:tcBorders>
            <w:shd w:val="clear" w:color="000000" w:fill="FFFFFF"/>
            <w:noWrap/>
          </w:tcPr>
          <w:p w14:paraId="3FDF8E2F" w14:textId="35DEF644" w:rsidR="00C12F9B" w:rsidRPr="00323CD1" w:rsidRDefault="00C12F9B" w:rsidP="00C12F9B">
            <w:pPr>
              <w:jc w:val="center"/>
              <w:rPr>
                <w:sz w:val="20"/>
                <w:szCs w:val="20"/>
                <w:lang w:val="fr-FR" w:eastAsia="fr-FR"/>
              </w:rPr>
            </w:pPr>
            <w:r w:rsidRPr="00323CD1">
              <w:rPr>
                <w:sz w:val="20"/>
                <w:szCs w:val="20"/>
              </w:rPr>
              <w:t>.919</w:t>
            </w:r>
          </w:p>
        </w:tc>
        <w:tc>
          <w:tcPr>
            <w:tcW w:w="830" w:type="dxa"/>
            <w:tcBorders>
              <w:top w:val="nil"/>
              <w:left w:val="nil"/>
              <w:right w:val="nil"/>
            </w:tcBorders>
            <w:shd w:val="clear" w:color="000000" w:fill="FFFFFF"/>
            <w:noWrap/>
          </w:tcPr>
          <w:p w14:paraId="7E5E7A4F" w14:textId="459A543D" w:rsidR="00C12F9B" w:rsidRPr="00323CD1" w:rsidRDefault="00C12F9B" w:rsidP="00C12F9B">
            <w:pPr>
              <w:jc w:val="center"/>
              <w:rPr>
                <w:sz w:val="20"/>
                <w:szCs w:val="20"/>
                <w:lang w:val="fr-FR" w:eastAsia="fr-FR"/>
              </w:rPr>
            </w:pPr>
            <w:r w:rsidRPr="00323CD1">
              <w:rPr>
                <w:sz w:val="20"/>
                <w:szCs w:val="20"/>
              </w:rPr>
              <w:t>.072</w:t>
            </w:r>
          </w:p>
        </w:tc>
        <w:tc>
          <w:tcPr>
            <w:tcW w:w="859" w:type="dxa"/>
            <w:tcBorders>
              <w:top w:val="nil"/>
              <w:left w:val="nil"/>
              <w:right w:val="nil"/>
            </w:tcBorders>
            <w:shd w:val="clear" w:color="000000" w:fill="FFFFFF"/>
            <w:noWrap/>
          </w:tcPr>
          <w:p w14:paraId="098735B8" w14:textId="4C9E7137" w:rsidR="00C12F9B" w:rsidRPr="00323CD1" w:rsidRDefault="00C12F9B" w:rsidP="00C12F9B">
            <w:pPr>
              <w:jc w:val="center"/>
              <w:rPr>
                <w:sz w:val="20"/>
                <w:szCs w:val="20"/>
                <w:lang w:val="fr-FR" w:eastAsia="fr-FR"/>
              </w:rPr>
            </w:pPr>
            <w:r w:rsidRPr="00323CD1">
              <w:rPr>
                <w:sz w:val="20"/>
                <w:szCs w:val="20"/>
              </w:rPr>
              <w:t>.066</w:t>
            </w:r>
          </w:p>
        </w:tc>
        <w:tc>
          <w:tcPr>
            <w:tcW w:w="773" w:type="dxa"/>
            <w:tcBorders>
              <w:top w:val="nil"/>
              <w:left w:val="nil"/>
              <w:right w:val="nil"/>
            </w:tcBorders>
            <w:shd w:val="clear" w:color="000000" w:fill="FFFFFF"/>
            <w:noWrap/>
          </w:tcPr>
          <w:p w14:paraId="232481A1" w14:textId="756A28A3" w:rsidR="00C12F9B" w:rsidRPr="00323CD1" w:rsidRDefault="00C12F9B" w:rsidP="00C12F9B">
            <w:pPr>
              <w:jc w:val="center"/>
              <w:rPr>
                <w:sz w:val="20"/>
                <w:szCs w:val="20"/>
                <w:lang w:val="fr-FR" w:eastAsia="fr-FR"/>
              </w:rPr>
            </w:pPr>
            <w:r w:rsidRPr="00323CD1">
              <w:rPr>
                <w:sz w:val="20"/>
                <w:szCs w:val="20"/>
              </w:rPr>
              <w:t>.079</w:t>
            </w:r>
          </w:p>
        </w:tc>
        <w:tc>
          <w:tcPr>
            <w:tcW w:w="696" w:type="dxa"/>
            <w:tcBorders>
              <w:top w:val="nil"/>
              <w:left w:val="nil"/>
              <w:right w:val="nil"/>
            </w:tcBorders>
            <w:shd w:val="clear" w:color="000000" w:fill="FFFFFF"/>
            <w:noWrap/>
          </w:tcPr>
          <w:p w14:paraId="4A8DB04A" w14:textId="04A5F75F" w:rsidR="00C12F9B" w:rsidRPr="00323CD1" w:rsidRDefault="00C12F9B" w:rsidP="00C12F9B">
            <w:pPr>
              <w:jc w:val="center"/>
              <w:rPr>
                <w:sz w:val="20"/>
                <w:szCs w:val="20"/>
                <w:lang w:val="fr-FR" w:eastAsia="fr-FR"/>
              </w:rPr>
            </w:pPr>
            <w:r w:rsidRPr="00323CD1">
              <w:rPr>
                <w:sz w:val="20"/>
                <w:szCs w:val="20"/>
              </w:rPr>
              <w:t>.079</w:t>
            </w:r>
          </w:p>
        </w:tc>
        <w:tc>
          <w:tcPr>
            <w:tcW w:w="452" w:type="dxa"/>
            <w:tcBorders>
              <w:top w:val="nil"/>
              <w:left w:val="nil"/>
              <w:right w:val="nil"/>
            </w:tcBorders>
            <w:shd w:val="clear" w:color="000000" w:fill="FFFFFF"/>
            <w:noWrap/>
          </w:tcPr>
          <w:p w14:paraId="38B0E691" w14:textId="6E0F9841" w:rsidR="00C12F9B" w:rsidRPr="00323CD1" w:rsidRDefault="00C12F9B" w:rsidP="00C12F9B">
            <w:pPr>
              <w:jc w:val="center"/>
              <w:rPr>
                <w:sz w:val="20"/>
                <w:szCs w:val="20"/>
                <w:lang w:val="fr-FR" w:eastAsia="fr-FR"/>
              </w:rPr>
            </w:pPr>
            <w:r w:rsidRPr="00323CD1">
              <w:rPr>
                <w:sz w:val="20"/>
                <w:szCs w:val="20"/>
              </w:rPr>
              <w:t>5-4</w:t>
            </w:r>
          </w:p>
        </w:tc>
        <w:tc>
          <w:tcPr>
            <w:tcW w:w="694" w:type="dxa"/>
            <w:tcBorders>
              <w:top w:val="nil"/>
              <w:left w:val="nil"/>
              <w:right w:val="nil"/>
            </w:tcBorders>
            <w:shd w:val="clear" w:color="000000" w:fill="FFFFFF"/>
            <w:noWrap/>
          </w:tcPr>
          <w:p w14:paraId="758A20CA" w14:textId="6750DDE9" w:rsidR="00C12F9B" w:rsidRPr="00323CD1" w:rsidRDefault="00C12F9B" w:rsidP="00C12F9B">
            <w:pPr>
              <w:jc w:val="center"/>
              <w:rPr>
                <w:sz w:val="20"/>
                <w:szCs w:val="20"/>
                <w:lang w:val="fr-FR" w:eastAsia="fr-FR"/>
              </w:rPr>
            </w:pPr>
            <w:r w:rsidRPr="00323CD1">
              <w:rPr>
                <w:sz w:val="20"/>
                <w:szCs w:val="20"/>
              </w:rPr>
              <w:t>83.53</w:t>
            </w:r>
          </w:p>
        </w:tc>
        <w:tc>
          <w:tcPr>
            <w:tcW w:w="340" w:type="dxa"/>
            <w:tcBorders>
              <w:top w:val="nil"/>
              <w:left w:val="nil"/>
              <w:right w:val="nil"/>
            </w:tcBorders>
            <w:shd w:val="clear" w:color="000000" w:fill="FFFFFF"/>
            <w:noWrap/>
          </w:tcPr>
          <w:p w14:paraId="4F18D699" w14:textId="245E2DDB" w:rsidR="00C12F9B" w:rsidRPr="00323CD1" w:rsidRDefault="00C12F9B" w:rsidP="00C12F9B">
            <w:pPr>
              <w:jc w:val="center"/>
              <w:rPr>
                <w:sz w:val="20"/>
                <w:szCs w:val="20"/>
                <w:lang w:val="fr-FR" w:eastAsia="fr-FR"/>
              </w:rPr>
            </w:pPr>
            <w:r w:rsidRPr="00323CD1">
              <w:rPr>
                <w:sz w:val="20"/>
                <w:szCs w:val="20"/>
              </w:rPr>
              <w:t>48</w:t>
            </w:r>
          </w:p>
        </w:tc>
        <w:tc>
          <w:tcPr>
            <w:tcW w:w="603" w:type="dxa"/>
            <w:tcBorders>
              <w:top w:val="nil"/>
              <w:left w:val="nil"/>
              <w:right w:val="nil"/>
            </w:tcBorders>
            <w:shd w:val="clear" w:color="000000" w:fill="FFFFFF"/>
            <w:noWrap/>
          </w:tcPr>
          <w:p w14:paraId="06ED971C" w14:textId="4C11E7D9" w:rsidR="00C12F9B" w:rsidRPr="00323CD1" w:rsidRDefault="00C12F9B" w:rsidP="00C12F9B">
            <w:pPr>
              <w:jc w:val="center"/>
              <w:rPr>
                <w:sz w:val="20"/>
                <w:szCs w:val="20"/>
                <w:lang w:val="fr-FR" w:eastAsia="fr-FR"/>
              </w:rPr>
            </w:pPr>
            <w:r w:rsidRPr="00323CD1">
              <w:rPr>
                <w:sz w:val="20"/>
                <w:szCs w:val="20"/>
              </w:rPr>
              <w:t>.001</w:t>
            </w:r>
          </w:p>
        </w:tc>
        <w:tc>
          <w:tcPr>
            <w:tcW w:w="603" w:type="dxa"/>
            <w:tcBorders>
              <w:top w:val="nil"/>
              <w:left w:val="nil"/>
              <w:right w:val="nil"/>
            </w:tcBorders>
            <w:shd w:val="clear" w:color="000000" w:fill="FFFFFF"/>
            <w:noWrap/>
          </w:tcPr>
          <w:p w14:paraId="63CAB362" w14:textId="65F85FFF" w:rsidR="00C12F9B" w:rsidRPr="00323CD1" w:rsidRDefault="00C12F9B" w:rsidP="00C12F9B">
            <w:pPr>
              <w:jc w:val="center"/>
              <w:rPr>
                <w:sz w:val="20"/>
                <w:szCs w:val="20"/>
                <w:lang w:val="fr-FR" w:eastAsia="fr-FR"/>
              </w:rPr>
            </w:pPr>
            <w:r w:rsidRPr="00323CD1">
              <w:rPr>
                <w:sz w:val="20"/>
                <w:szCs w:val="20"/>
              </w:rPr>
              <w:t>-.006</w:t>
            </w:r>
          </w:p>
        </w:tc>
        <w:tc>
          <w:tcPr>
            <w:tcW w:w="603" w:type="dxa"/>
            <w:tcBorders>
              <w:top w:val="nil"/>
              <w:left w:val="nil"/>
              <w:right w:val="nil"/>
            </w:tcBorders>
            <w:shd w:val="clear" w:color="000000" w:fill="FFFFFF"/>
            <w:noWrap/>
          </w:tcPr>
          <w:p w14:paraId="7250A8DD" w14:textId="0487B69F" w:rsidR="00C12F9B" w:rsidRPr="00323CD1" w:rsidRDefault="00C12F9B" w:rsidP="00C12F9B">
            <w:pPr>
              <w:jc w:val="center"/>
              <w:rPr>
                <w:sz w:val="20"/>
                <w:szCs w:val="20"/>
                <w:lang w:val="fr-FR" w:eastAsia="fr-FR"/>
              </w:rPr>
            </w:pPr>
            <w:r w:rsidRPr="00323CD1">
              <w:rPr>
                <w:sz w:val="20"/>
                <w:szCs w:val="20"/>
              </w:rPr>
              <w:t>+.002</w:t>
            </w:r>
          </w:p>
        </w:tc>
        <w:tc>
          <w:tcPr>
            <w:tcW w:w="952" w:type="dxa"/>
            <w:tcBorders>
              <w:top w:val="nil"/>
              <w:left w:val="nil"/>
              <w:right w:val="nil"/>
            </w:tcBorders>
            <w:shd w:val="clear" w:color="000000" w:fill="FFFFFF"/>
            <w:noWrap/>
          </w:tcPr>
          <w:p w14:paraId="1B6B2691" w14:textId="6575A456" w:rsidR="00C12F9B" w:rsidRPr="00323CD1" w:rsidRDefault="00C12F9B" w:rsidP="00C12F9B">
            <w:pPr>
              <w:jc w:val="center"/>
              <w:rPr>
                <w:sz w:val="20"/>
                <w:szCs w:val="20"/>
                <w:lang w:val="fr-FR" w:eastAsia="fr-FR"/>
              </w:rPr>
            </w:pPr>
            <w:r w:rsidRPr="00323CD1">
              <w:rPr>
                <w:sz w:val="20"/>
                <w:szCs w:val="20"/>
              </w:rPr>
              <w:t>-.001</w:t>
            </w:r>
          </w:p>
        </w:tc>
      </w:tr>
      <w:tr w:rsidR="00C12F9B" w:rsidRPr="00323CD1" w14:paraId="1B4CDFA4" w14:textId="77777777" w:rsidTr="00C12F9B">
        <w:trPr>
          <w:trHeight w:val="138"/>
        </w:trPr>
        <w:tc>
          <w:tcPr>
            <w:tcW w:w="1134" w:type="dxa"/>
            <w:vMerge/>
            <w:tcBorders>
              <w:top w:val="nil"/>
              <w:left w:val="nil"/>
              <w:right w:val="nil"/>
            </w:tcBorders>
            <w:vAlign w:val="center"/>
          </w:tcPr>
          <w:p w14:paraId="380A16A6" w14:textId="77777777"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tcPr>
          <w:p w14:paraId="7613AE7A" w14:textId="77777777" w:rsidR="00C12F9B" w:rsidRPr="00323CD1" w:rsidRDefault="00C12F9B" w:rsidP="00C12F9B">
            <w:pPr>
              <w:rPr>
                <w:sz w:val="20"/>
                <w:szCs w:val="20"/>
                <w:lang w:val="fr-FR" w:eastAsia="fr-FR"/>
              </w:rPr>
            </w:pPr>
          </w:p>
        </w:tc>
        <w:tc>
          <w:tcPr>
            <w:tcW w:w="900" w:type="dxa"/>
            <w:tcBorders>
              <w:top w:val="nil"/>
              <w:left w:val="nil"/>
              <w:right w:val="nil"/>
            </w:tcBorders>
            <w:shd w:val="clear" w:color="000000" w:fill="FFFFFF"/>
            <w:noWrap/>
          </w:tcPr>
          <w:p w14:paraId="6C1965CB" w14:textId="2C7065CA" w:rsidR="00C12F9B" w:rsidRPr="00323CD1" w:rsidRDefault="00C12F9B" w:rsidP="00C12F9B">
            <w:pPr>
              <w:jc w:val="center"/>
              <w:rPr>
                <w:sz w:val="20"/>
                <w:szCs w:val="20"/>
                <w:lang w:val="fr-FR" w:eastAsia="fr-FR"/>
              </w:rPr>
            </w:pPr>
            <w:r w:rsidRPr="00323CD1">
              <w:rPr>
                <w:sz w:val="20"/>
                <w:szCs w:val="20"/>
              </w:rPr>
              <w:t>5-6</w:t>
            </w:r>
          </w:p>
        </w:tc>
        <w:tc>
          <w:tcPr>
            <w:tcW w:w="2076" w:type="dxa"/>
            <w:tcBorders>
              <w:top w:val="nil"/>
              <w:left w:val="nil"/>
              <w:right w:val="nil"/>
            </w:tcBorders>
            <w:shd w:val="clear" w:color="000000" w:fill="FFFFFF"/>
            <w:noWrap/>
          </w:tcPr>
          <w:p w14:paraId="2563171B" w14:textId="7B80002F" w:rsidR="00C12F9B" w:rsidRPr="00323CD1" w:rsidRDefault="00C12F9B" w:rsidP="00F169C4">
            <w:pPr>
              <w:rPr>
                <w:sz w:val="20"/>
                <w:szCs w:val="20"/>
                <w:lang w:val="fr-FR" w:eastAsia="fr-FR"/>
              </w:rPr>
            </w:pPr>
            <w:r w:rsidRPr="00323CD1">
              <w:rPr>
                <w:sz w:val="20"/>
                <w:szCs w:val="20"/>
              </w:rPr>
              <w:t>Variance</w:t>
            </w:r>
            <w:r w:rsidR="00F169C4" w:rsidRPr="00323CD1">
              <w:rPr>
                <w:sz w:val="20"/>
                <w:szCs w:val="20"/>
              </w:rPr>
              <w:t>s</w:t>
            </w:r>
            <w:r w:rsidRPr="00323CD1">
              <w:rPr>
                <w:sz w:val="20"/>
                <w:szCs w:val="20"/>
              </w:rPr>
              <w:t>-</w:t>
            </w:r>
            <w:r w:rsidR="00F169C4" w:rsidRPr="00323CD1">
              <w:rPr>
                <w:sz w:val="20"/>
                <w:szCs w:val="20"/>
              </w:rPr>
              <w:t xml:space="preserve">covariances </w:t>
            </w:r>
            <w:r w:rsidRPr="00323CD1">
              <w:rPr>
                <w:sz w:val="20"/>
                <w:szCs w:val="20"/>
              </w:rPr>
              <w:t>invariance</w:t>
            </w:r>
          </w:p>
        </w:tc>
        <w:tc>
          <w:tcPr>
            <w:tcW w:w="990" w:type="dxa"/>
            <w:tcBorders>
              <w:top w:val="nil"/>
              <w:left w:val="nil"/>
              <w:right w:val="nil"/>
            </w:tcBorders>
            <w:shd w:val="clear" w:color="000000" w:fill="FFFFFF"/>
            <w:noWrap/>
          </w:tcPr>
          <w:p w14:paraId="657A321C" w14:textId="6D2E6862" w:rsidR="00C12F9B" w:rsidRPr="00323CD1" w:rsidRDefault="00C12F9B" w:rsidP="00C12F9B">
            <w:pPr>
              <w:jc w:val="center"/>
              <w:rPr>
                <w:sz w:val="20"/>
                <w:szCs w:val="20"/>
                <w:lang w:val="fr-FR" w:eastAsia="fr-FR"/>
              </w:rPr>
            </w:pPr>
            <w:r w:rsidRPr="00323CD1">
              <w:rPr>
                <w:sz w:val="20"/>
                <w:szCs w:val="20"/>
              </w:rPr>
              <w:t>1020.638*</w:t>
            </w:r>
          </w:p>
        </w:tc>
        <w:tc>
          <w:tcPr>
            <w:tcW w:w="440" w:type="dxa"/>
            <w:tcBorders>
              <w:top w:val="nil"/>
              <w:left w:val="nil"/>
              <w:right w:val="nil"/>
            </w:tcBorders>
            <w:shd w:val="clear" w:color="000000" w:fill="FFFFFF"/>
            <w:noWrap/>
          </w:tcPr>
          <w:p w14:paraId="1BE14B11" w14:textId="28675C15" w:rsidR="00C12F9B" w:rsidRPr="00323CD1" w:rsidRDefault="00C12F9B" w:rsidP="00C12F9B">
            <w:pPr>
              <w:jc w:val="center"/>
              <w:rPr>
                <w:sz w:val="20"/>
                <w:szCs w:val="20"/>
                <w:lang w:val="fr-FR" w:eastAsia="fr-FR"/>
              </w:rPr>
            </w:pPr>
            <w:r w:rsidRPr="00323CD1">
              <w:rPr>
                <w:sz w:val="20"/>
                <w:szCs w:val="20"/>
              </w:rPr>
              <w:t>536</w:t>
            </w:r>
          </w:p>
        </w:tc>
        <w:tc>
          <w:tcPr>
            <w:tcW w:w="490" w:type="dxa"/>
            <w:tcBorders>
              <w:top w:val="nil"/>
              <w:left w:val="nil"/>
              <w:right w:val="nil"/>
            </w:tcBorders>
            <w:shd w:val="clear" w:color="000000" w:fill="FFFFFF"/>
            <w:noWrap/>
          </w:tcPr>
          <w:p w14:paraId="2D099E6C" w14:textId="20445B6F" w:rsidR="00C12F9B" w:rsidRPr="00323CD1" w:rsidRDefault="00C12F9B" w:rsidP="00C12F9B">
            <w:pPr>
              <w:jc w:val="center"/>
              <w:rPr>
                <w:sz w:val="20"/>
                <w:szCs w:val="20"/>
                <w:lang w:val="fr-FR" w:eastAsia="fr-FR"/>
              </w:rPr>
            </w:pPr>
            <w:r w:rsidRPr="00323CD1">
              <w:rPr>
                <w:sz w:val="20"/>
                <w:szCs w:val="20"/>
              </w:rPr>
              <w:t>.908</w:t>
            </w:r>
          </w:p>
        </w:tc>
        <w:tc>
          <w:tcPr>
            <w:tcW w:w="580" w:type="dxa"/>
            <w:tcBorders>
              <w:top w:val="nil"/>
              <w:left w:val="nil"/>
              <w:right w:val="nil"/>
            </w:tcBorders>
            <w:shd w:val="clear" w:color="000000" w:fill="FFFFFF"/>
            <w:noWrap/>
          </w:tcPr>
          <w:p w14:paraId="650F6781" w14:textId="797487F0" w:rsidR="00C12F9B" w:rsidRPr="00323CD1" w:rsidRDefault="00C12F9B" w:rsidP="00C12F9B">
            <w:pPr>
              <w:jc w:val="center"/>
              <w:rPr>
                <w:sz w:val="20"/>
                <w:szCs w:val="20"/>
                <w:lang w:val="fr-FR" w:eastAsia="fr-FR"/>
              </w:rPr>
            </w:pPr>
            <w:r w:rsidRPr="00323CD1">
              <w:rPr>
                <w:sz w:val="20"/>
                <w:szCs w:val="20"/>
              </w:rPr>
              <w:t>.918</w:t>
            </w:r>
          </w:p>
        </w:tc>
        <w:tc>
          <w:tcPr>
            <w:tcW w:w="830" w:type="dxa"/>
            <w:tcBorders>
              <w:top w:val="nil"/>
              <w:left w:val="nil"/>
              <w:right w:val="nil"/>
            </w:tcBorders>
            <w:shd w:val="clear" w:color="000000" w:fill="FFFFFF"/>
            <w:noWrap/>
          </w:tcPr>
          <w:p w14:paraId="1B02AAA4" w14:textId="0690017F" w:rsidR="00C12F9B" w:rsidRPr="00323CD1" w:rsidRDefault="00C12F9B" w:rsidP="00C12F9B">
            <w:pPr>
              <w:jc w:val="center"/>
              <w:rPr>
                <w:sz w:val="20"/>
                <w:szCs w:val="20"/>
                <w:lang w:val="fr-FR" w:eastAsia="fr-FR"/>
              </w:rPr>
            </w:pPr>
            <w:r w:rsidRPr="00323CD1">
              <w:rPr>
                <w:sz w:val="20"/>
                <w:szCs w:val="20"/>
              </w:rPr>
              <w:t>.073</w:t>
            </w:r>
          </w:p>
        </w:tc>
        <w:tc>
          <w:tcPr>
            <w:tcW w:w="859" w:type="dxa"/>
            <w:tcBorders>
              <w:top w:val="nil"/>
              <w:left w:val="nil"/>
              <w:right w:val="nil"/>
            </w:tcBorders>
            <w:shd w:val="clear" w:color="000000" w:fill="FFFFFF"/>
            <w:noWrap/>
          </w:tcPr>
          <w:p w14:paraId="505902D6" w14:textId="5D9609A0" w:rsidR="00C12F9B" w:rsidRPr="00323CD1" w:rsidRDefault="00C12F9B" w:rsidP="00C12F9B">
            <w:pPr>
              <w:jc w:val="center"/>
              <w:rPr>
                <w:sz w:val="20"/>
                <w:szCs w:val="20"/>
                <w:lang w:val="fr-FR" w:eastAsia="fr-FR"/>
              </w:rPr>
            </w:pPr>
            <w:r w:rsidRPr="00323CD1">
              <w:rPr>
                <w:sz w:val="20"/>
                <w:szCs w:val="20"/>
              </w:rPr>
              <w:t>.066</w:t>
            </w:r>
          </w:p>
        </w:tc>
        <w:tc>
          <w:tcPr>
            <w:tcW w:w="773" w:type="dxa"/>
            <w:tcBorders>
              <w:top w:val="nil"/>
              <w:left w:val="nil"/>
              <w:right w:val="nil"/>
            </w:tcBorders>
            <w:shd w:val="clear" w:color="000000" w:fill="FFFFFF"/>
            <w:noWrap/>
          </w:tcPr>
          <w:p w14:paraId="01CE9A7F" w14:textId="5FFC2A92" w:rsidR="00C12F9B" w:rsidRPr="00323CD1" w:rsidRDefault="00C12F9B" w:rsidP="00C12F9B">
            <w:pPr>
              <w:jc w:val="center"/>
              <w:rPr>
                <w:sz w:val="20"/>
                <w:szCs w:val="20"/>
                <w:lang w:val="fr-FR" w:eastAsia="fr-FR"/>
              </w:rPr>
            </w:pPr>
            <w:r w:rsidRPr="00323CD1">
              <w:rPr>
                <w:sz w:val="20"/>
                <w:szCs w:val="20"/>
              </w:rPr>
              <w:t>.079</w:t>
            </w:r>
          </w:p>
        </w:tc>
        <w:tc>
          <w:tcPr>
            <w:tcW w:w="696" w:type="dxa"/>
            <w:tcBorders>
              <w:top w:val="nil"/>
              <w:left w:val="nil"/>
              <w:right w:val="nil"/>
            </w:tcBorders>
            <w:shd w:val="clear" w:color="000000" w:fill="FFFFFF"/>
            <w:noWrap/>
          </w:tcPr>
          <w:p w14:paraId="6E09A9F0" w14:textId="67FA0F02" w:rsidR="00C12F9B" w:rsidRPr="00323CD1" w:rsidRDefault="00C12F9B" w:rsidP="00C12F9B">
            <w:pPr>
              <w:jc w:val="center"/>
              <w:rPr>
                <w:sz w:val="20"/>
                <w:szCs w:val="20"/>
                <w:lang w:val="fr-FR" w:eastAsia="fr-FR"/>
              </w:rPr>
            </w:pPr>
            <w:r w:rsidRPr="00323CD1">
              <w:rPr>
                <w:sz w:val="20"/>
                <w:szCs w:val="20"/>
              </w:rPr>
              <w:t>.115</w:t>
            </w:r>
          </w:p>
        </w:tc>
        <w:tc>
          <w:tcPr>
            <w:tcW w:w="452" w:type="dxa"/>
            <w:tcBorders>
              <w:top w:val="nil"/>
              <w:left w:val="nil"/>
              <w:right w:val="nil"/>
            </w:tcBorders>
            <w:shd w:val="clear" w:color="000000" w:fill="FFFFFF"/>
            <w:noWrap/>
          </w:tcPr>
          <w:p w14:paraId="03C9580D" w14:textId="7F1EB61C" w:rsidR="00C12F9B" w:rsidRPr="00323CD1" w:rsidRDefault="00C12F9B" w:rsidP="00C12F9B">
            <w:pPr>
              <w:jc w:val="center"/>
              <w:rPr>
                <w:sz w:val="20"/>
                <w:szCs w:val="20"/>
                <w:lang w:val="fr-FR" w:eastAsia="fr-FR"/>
              </w:rPr>
            </w:pPr>
            <w:r w:rsidRPr="00323CD1">
              <w:rPr>
                <w:sz w:val="20"/>
                <w:szCs w:val="20"/>
              </w:rPr>
              <w:t>5-5</w:t>
            </w:r>
          </w:p>
        </w:tc>
        <w:tc>
          <w:tcPr>
            <w:tcW w:w="694" w:type="dxa"/>
            <w:tcBorders>
              <w:top w:val="nil"/>
              <w:left w:val="nil"/>
              <w:right w:val="nil"/>
            </w:tcBorders>
            <w:shd w:val="clear" w:color="000000" w:fill="FFFFFF"/>
            <w:noWrap/>
          </w:tcPr>
          <w:p w14:paraId="5E439881" w14:textId="583D5013" w:rsidR="00C12F9B" w:rsidRPr="00323CD1" w:rsidRDefault="00C12F9B" w:rsidP="00C12F9B">
            <w:pPr>
              <w:jc w:val="center"/>
              <w:rPr>
                <w:sz w:val="20"/>
                <w:szCs w:val="20"/>
                <w:lang w:val="fr-FR" w:eastAsia="fr-FR"/>
              </w:rPr>
            </w:pPr>
            <w:r w:rsidRPr="00323CD1">
              <w:rPr>
                <w:sz w:val="20"/>
                <w:szCs w:val="20"/>
              </w:rPr>
              <w:t>21.03</w:t>
            </w:r>
          </w:p>
        </w:tc>
        <w:tc>
          <w:tcPr>
            <w:tcW w:w="340" w:type="dxa"/>
            <w:tcBorders>
              <w:top w:val="nil"/>
              <w:left w:val="nil"/>
              <w:right w:val="nil"/>
            </w:tcBorders>
            <w:shd w:val="clear" w:color="000000" w:fill="FFFFFF"/>
            <w:noWrap/>
          </w:tcPr>
          <w:p w14:paraId="623E6607" w14:textId="4335C524" w:rsidR="00C12F9B" w:rsidRPr="00323CD1" w:rsidRDefault="00C12F9B" w:rsidP="00C12F9B">
            <w:pPr>
              <w:jc w:val="center"/>
              <w:rPr>
                <w:sz w:val="20"/>
                <w:szCs w:val="20"/>
                <w:lang w:val="fr-FR" w:eastAsia="fr-FR"/>
              </w:rPr>
            </w:pPr>
            <w:r w:rsidRPr="00323CD1">
              <w:rPr>
                <w:sz w:val="20"/>
                <w:szCs w:val="20"/>
              </w:rPr>
              <w:t>9</w:t>
            </w:r>
          </w:p>
        </w:tc>
        <w:tc>
          <w:tcPr>
            <w:tcW w:w="603" w:type="dxa"/>
            <w:tcBorders>
              <w:top w:val="nil"/>
              <w:left w:val="nil"/>
              <w:right w:val="nil"/>
            </w:tcBorders>
            <w:shd w:val="clear" w:color="000000" w:fill="FFFFFF"/>
            <w:noWrap/>
          </w:tcPr>
          <w:p w14:paraId="0EDCFA3B" w14:textId="00D8C090" w:rsidR="00C12F9B" w:rsidRPr="00323CD1" w:rsidRDefault="00C12F9B" w:rsidP="00C12F9B">
            <w:pPr>
              <w:jc w:val="center"/>
              <w:rPr>
                <w:sz w:val="20"/>
                <w:szCs w:val="20"/>
                <w:lang w:val="fr-FR" w:eastAsia="fr-FR"/>
              </w:rPr>
            </w:pPr>
            <w:r w:rsidRPr="00323CD1">
              <w:rPr>
                <w:sz w:val="20"/>
                <w:szCs w:val="20"/>
              </w:rPr>
              <w:t>.01</w:t>
            </w:r>
          </w:p>
        </w:tc>
        <w:tc>
          <w:tcPr>
            <w:tcW w:w="603" w:type="dxa"/>
            <w:tcBorders>
              <w:top w:val="nil"/>
              <w:left w:val="nil"/>
              <w:right w:val="nil"/>
            </w:tcBorders>
            <w:shd w:val="clear" w:color="000000" w:fill="FFFFFF"/>
            <w:noWrap/>
          </w:tcPr>
          <w:p w14:paraId="4E785B2F" w14:textId="165FF68F" w:rsidR="00C12F9B" w:rsidRPr="00323CD1" w:rsidRDefault="00C12F9B" w:rsidP="00C12F9B">
            <w:pPr>
              <w:jc w:val="center"/>
              <w:rPr>
                <w:sz w:val="20"/>
                <w:szCs w:val="20"/>
                <w:lang w:val="fr-FR" w:eastAsia="fr-FR"/>
              </w:rPr>
            </w:pPr>
            <w:r w:rsidRPr="00323CD1">
              <w:rPr>
                <w:sz w:val="20"/>
                <w:szCs w:val="20"/>
              </w:rPr>
              <w:t>-.003</w:t>
            </w:r>
          </w:p>
        </w:tc>
        <w:tc>
          <w:tcPr>
            <w:tcW w:w="603" w:type="dxa"/>
            <w:tcBorders>
              <w:top w:val="nil"/>
              <w:left w:val="nil"/>
              <w:right w:val="nil"/>
            </w:tcBorders>
            <w:shd w:val="clear" w:color="000000" w:fill="FFFFFF"/>
            <w:noWrap/>
          </w:tcPr>
          <w:p w14:paraId="7A4F0B4A" w14:textId="7A827FCC" w:rsidR="00C12F9B" w:rsidRPr="00323CD1" w:rsidRDefault="00C12F9B" w:rsidP="00C12F9B">
            <w:pPr>
              <w:jc w:val="center"/>
              <w:rPr>
                <w:sz w:val="20"/>
                <w:szCs w:val="20"/>
                <w:lang w:val="fr-FR" w:eastAsia="fr-FR"/>
              </w:rPr>
            </w:pPr>
            <w:r w:rsidRPr="00323CD1">
              <w:rPr>
                <w:sz w:val="20"/>
                <w:szCs w:val="20"/>
              </w:rPr>
              <w:t>-.001</w:t>
            </w:r>
          </w:p>
        </w:tc>
        <w:tc>
          <w:tcPr>
            <w:tcW w:w="952" w:type="dxa"/>
            <w:tcBorders>
              <w:top w:val="nil"/>
              <w:left w:val="nil"/>
              <w:right w:val="nil"/>
            </w:tcBorders>
            <w:shd w:val="clear" w:color="000000" w:fill="FFFFFF"/>
            <w:noWrap/>
          </w:tcPr>
          <w:p w14:paraId="45710154" w14:textId="7B6DB51F" w:rsidR="00C12F9B" w:rsidRPr="00323CD1" w:rsidRDefault="00C12F9B" w:rsidP="00C12F9B">
            <w:pPr>
              <w:jc w:val="center"/>
              <w:rPr>
                <w:sz w:val="20"/>
                <w:szCs w:val="20"/>
                <w:lang w:val="fr-FR" w:eastAsia="fr-FR"/>
              </w:rPr>
            </w:pPr>
            <w:r w:rsidRPr="00323CD1">
              <w:rPr>
                <w:sz w:val="20"/>
                <w:szCs w:val="20"/>
              </w:rPr>
              <w:t>+.001</w:t>
            </w:r>
          </w:p>
        </w:tc>
      </w:tr>
      <w:tr w:rsidR="00C12F9B" w:rsidRPr="007E088C" w14:paraId="14F08ECF" w14:textId="77777777" w:rsidTr="00C12F9B">
        <w:trPr>
          <w:trHeight w:val="138"/>
        </w:trPr>
        <w:tc>
          <w:tcPr>
            <w:tcW w:w="1134" w:type="dxa"/>
            <w:vMerge/>
            <w:tcBorders>
              <w:left w:val="nil"/>
              <w:bottom w:val="single" w:sz="4" w:space="0" w:color="000000"/>
              <w:right w:val="nil"/>
            </w:tcBorders>
            <w:vAlign w:val="center"/>
            <w:hideMark/>
          </w:tcPr>
          <w:p w14:paraId="0EE977EA" w14:textId="77777777" w:rsidR="00C12F9B" w:rsidRPr="00323CD1" w:rsidRDefault="00C12F9B" w:rsidP="00C12F9B">
            <w:pPr>
              <w:rPr>
                <w:sz w:val="20"/>
                <w:szCs w:val="20"/>
                <w:lang w:val="fr-FR" w:eastAsia="fr-FR"/>
              </w:rPr>
            </w:pPr>
          </w:p>
        </w:tc>
        <w:tc>
          <w:tcPr>
            <w:tcW w:w="993" w:type="dxa"/>
            <w:vMerge/>
            <w:tcBorders>
              <w:left w:val="nil"/>
              <w:bottom w:val="single" w:sz="4" w:space="0" w:color="auto"/>
              <w:right w:val="nil"/>
            </w:tcBorders>
            <w:shd w:val="clear" w:color="000000" w:fill="FFFFFF"/>
            <w:hideMark/>
          </w:tcPr>
          <w:p w14:paraId="2DA9F465" w14:textId="56594F3E" w:rsidR="00C12F9B" w:rsidRPr="00323CD1" w:rsidRDefault="00C12F9B" w:rsidP="00C12F9B">
            <w:pPr>
              <w:rPr>
                <w:sz w:val="20"/>
                <w:szCs w:val="20"/>
                <w:lang w:val="fr-FR" w:eastAsia="fr-FR"/>
              </w:rPr>
            </w:pPr>
          </w:p>
        </w:tc>
        <w:tc>
          <w:tcPr>
            <w:tcW w:w="900" w:type="dxa"/>
            <w:tcBorders>
              <w:left w:val="nil"/>
              <w:bottom w:val="single" w:sz="4" w:space="0" w:color="auto"/>
              <w:right w:val="nil"/>
            </w:tcBorders>
            <w:shd w:val="clear" w:color="000000" w:fill="FFFFFF"/>
            <w:noWrap/>
            <w:hideMark/>
          </w:tcPr>
          <w:p w14:paraId="6C119CDB" w14:textId="5045040B" w:rsidR="00C12F9B" w:rsidRPr="00323CD1" w:rsidRDefault="00C12F9B" w:rsidP="00C12F9B">
            <w:pPr>
              <w:jc w:val="center"/>
              <w:rPr>
                <w:sz w:val="20"/>
                <w:szCs w:val="20"/>
                <w:lang w:val="fr-FR" w:eastAsia="fr-FR"/>
              </w:rPr>
            </w:pPr>
            <w:r w:rsidRPr="00323CD1">
              <w:rPr>
                <w:sz w:val="20"/>
                <w:szCs w:val="20"/>
              </w:rPr>
              <w:t>5-7</w:t>
            </w:r>
          </w:p>
        </w:tc>
        <w:tc>
          <w:tcPr>
            <w:tcW w:w="2076" w:type="dxa"/>
            <w:tcBorders>
              <w:left w:val="nil"/>
              <w:bottom w:val="single" w:sz="4" w:space="0" w:color="auto"/>
              <w:right w:val="nil"/>
            </w:tcBorders>
            <w:shd w:val="clear" w:color="000000" w:fill="FFFFFF"/>
            <w:noWrap/>
            <w:hideMark/>
          </w:tcPr>
          <w:p w14:paraId="7ABB7969" w14:textId="102C5F5A" w:rsidR="00C12F9B" w:rsidRPr="00323CD1" w:rsidRDefault="00C12F9B" w:rsidP="00C12F9B">
            <w:pPr>
              <w:rPr>
                <w:sz w:val="20"/>
                <w:szCs w:val="20"/>
                <w:lang w:val="fr-FR" w:eastAsia="fr-FR"/>
              </w:rPr>
            </w:pPr>
            <w:r w:rsidRPr="00323CD1">
              <w:rPr>
                <w:sz w:val="20"/>
                <w:szCs w:val="20"/>
              </w:rPr>
              <w:t>Latent means  invariance</w:t>
            </w:r>
          </w:p>
        </w:tc>
        <w:tc>
          <w:tcPr>
            <w:tcW w:w="990" w:type="dxa"/>
            <w:tcBorders>
              <w:left w:val="nil"/>
              <w:bottom w:val="single" w:sz="4" w:space="0" w:color="auto"/>
              <w:right w:val="nil"/>
            </w:tcBorders>
            <w:shd w:val="clear" w:color="000000" w:fill="FFFFFF"/>
            <w:noWrap/>
          </w:tcPr>
          <w:p w14:paraId="052DBB17" w14:textId="3ACA602C" w:rsidR="00C12F9B" w:rsidRPr="00323CD1" w:rsidRDefault="00C12F9B" w:rsidP="00C12F9B">
            <w:pPr>
              <w:jc w:val="center"/>
              <w:rPr>
                <w:sz w:val="20"/>
                <w:szCs w:val="20"/>
                <w:lang w:val="fr-FR" w:eastAsia="fr-FR"/>
              </w:rPr>
            </w:pPr>
            <w:r w:rsidRPr="00323CD1">
              <w:rPr>
                <w:sz w:val="20"/>
                <w:szCs w:val="20"/>
              </w:rPr>
              <w:t>1027.648*</w:t>
            </w:r>
          </w:p>
        </w:tc>
        <w:tc>
          <w:tcPr>
            <w:tcW w:w="440" w:type="dxa"/>
            <w:tcBorders>
              <w:left w:val="nil"/>
              <w:bottom w:val="single" w:sz="4" w:space="0" w:color="auto"/>
              <w:right w:val="nil"/>
            </w:tcBorders>
            <w:shd w:val="clear" w:color="000000" w:fill="FFFFFF"/>
            <w:noWrap/>
          </w:tcPr>
          <w:p w14:paraId="466F2444" w14:textId="00D83FD8" w:rsidR="00C12F9B" w:rsidRPr="00323CD1" w:rsidRDefault="00C12F9B" w:rsidP="00C12F9B">
            <w:pPr>
              <w:jc w:val="center"/>
              <w:rPr>
                <w:sz w:val="20"/>
                <w:szCs w:val="20"/>
                <w:lang w:val="fr-FR" w:eastAsia="fr-FR"/>
              </w:rPr>
            </w:pPr>
            <w:r w:rsidRPr="00323CD1">
              <w:rPr>
                <w:sz w:val="20"/>
                <w:szCs w:val="20"/>
              </w:rPr>
              <w:t>542</w:t>
            </w:r>
          </w:p>
        </w:tc>
        <w:tc>
          <w:tcPr>
            <w:tcW w:w="490" w:type="dxa"/>
            <w:tcBorders>
              <w:left w:val="nil"/>
              <w:bottom w:val="single" w:sz="4" w:space="0" w:color="auto"/>
              <w:right w:val="nil"/>
            </w:tcBorders>
            <w:shd w:val="clear" w:color="000000" w:fill="FFFFFF"/>
            <w:noWrap/>
          </w:tcPr>
          <w:p w14:paraId="30CF2669" w14:textId="0315FC5E" w:rsidR="00C12F9B" w:rsidRPr="00323CD1" w:rsidRDefault="00C12F9B" w:rsidP="00C12F9B">
            <w:pPr>
              <w:jc w:val="center"/>
              <w:rPr>
                <w:sz w:val="20"/>
                <w:szCs w:val="20"/>
                <w:lang w:val="fr-FR" w:eastAsia="fr-FR"/>
              </w:rPr>
            </w:pPr>
            <w:r w:rsidRPr="00323CD1">
              <w:rPr>
                <w:sz w:val="20"/>
                <w:szCs w:val="20"/>
              </w:rPr>
              <w:t>.908</w:t>
            </w:r>
          </w:p>
        </w:tc>
        <w:tc>
          <w:tcPr>
            <w:tcW w:w="580" w:type="dxa"/>
            <w:tcBorders>
              <w:left w:val="nil"/>
              <w:bottom w:val="single" w:sz="4" w:space="0" w:color="auto"/>
              <w:right w:val="nil"/>
            </w:tcBorders>
            <w:shd w:val="clear" w:color="000000" w:fill="FFFFFF"/>
            <w:noWrap/>
          </w:tcPr>
          <w:p w14:paraId="16015E97" w14:textId="7D7F4CC8" w:rsidR="00C12F9B" w:rsidRPr="00323CD1" w:rsidRDefault="00C12F9B" w:rsidP="00C12F9B">
            <w:pPr>
              <w:jc w:val="center"/>
              <w:rPr>
                <w:sz w:val="20"/>
                <w:szCs w:val="20"/>
                <w:lang w:val="fr-FR" w:eastAsia="fr-FR"/>
              </w:rPr>
            </w:pPr>
            <w:r w:rsidRPr="00323CD1">
              <w:rPr>
                <w:sz w:val="20"/>
                <w:szCs w:val="20"/>
              </w:rPr>
              <w:t>.919</w:t>
            </w:r>
          </w:p>
        </w:tc>
        <w:tc>
          <w:tcPr>
            <w:tcW w:w="830" w:type="dxa"/>
            <w:tcBorders>
              <w:left w:val="nil"/>
              <w:bottom w:val="single" w:sz="4" w:space="0" w:color="auto"/>
              <w:right w:val="nil"/>
            </w:tcBorders>
            <w:shd w:val="clear" w:color="000000" w:fill="FFFFFF"/>
            <w:noWrap/>
          </w:tcPr>
          <w:p w14:paraId="4D969588" w14:textId="17B1878F" w:rsidR="00C12F9B" w:rsidRPr="00323CD1" w:rsidRDefault="00C12F9B" w:rsidP="00C12F9B">
            <w:pPr>
              <w:jc w:val="center"/>
              <w:rPr>
                <w:sz w:val="20"/>
                <w:szCs w:val="20"/>
                <w:lang w:val="fr-FR" w:eastAsia="fr-FR"/>
              </w:rPr>
            </w:pPr>
            <w:r w:rsidRPr="00323CD1">
              <w:rPr>
                <w:sz w:val="20"/>
                <w:szCs w:val="20"/>
              </w:rPr>
              <w:t>.072</w:t>
            </w:r>
          </w:p>
        </w:tc>
        <w:tc>
          <w:tcPr>
            <w:tcW w:w="859" w:type="dxa"/>
            <w:tcBorders>
              <w:left w:val="nil"/>
              <w:bottom w:val="single" w:sz="4" w:space="0" w:color="auto"/>
              <w:right w:val="nil"/>
            </w:tcBorders>
            <w:shd w:val="clear" w:color="000000" w:fill="FFFFFF"/>
            <w:noWrap/>
          </w:tcPr>
          <w:p w14:paraId="24F3519C" w14:textId="10AA3DA9" w:rsidR="00C12F9B" w:rsidRPr="00323CD1" w:rsidRDefault="00C12F9B" w:rsidP="00C12F9B">
            <w:pPr>
              <w:jc w:val="center"/>
              <w:rPr>
                <w:sz w:val="20"/>
                <w:szCs w:val="20"/>
                <w:lang w:val="fr-FR" w:eastAsia="fr-FR"/>
              </w:rPr>
            </w:pPr>
            <w:r w:rsidRPr="00323CD1">
              <w:rPr>
                <w:sz w:val="20"/>
                <w:szCs w:val="20"/>
              </w:rPr>
              <w:t>.066</w:t>
            </w:r>
          </w:p>
        </w:tc>
        <w:tc>
          <w:tcPr>
            <w:tcW w:w="773" w:type="dxa"/>
            <w:tcBorders>
              <w:left w:val="nil"/>
              <w:bottom w:val="single" w:sz="4" w:space="0" w:color="auto"/>
              <w:right w:val="nil"/>
            </w:tcBorders>
            <w:shd w:val="clear" w:color="000000" w:fill="FFFFFF"/>
            <w:noWrap/>
          </w:tcPr>
          <w:p w14:paraId="258E80ED" w14:textId="6E0C4586" w:rsidR="00C12F9B" w:rsidRPr="00323CD1" w:rsidRDefault="00C12F9B" w:rsidP="00C12F9B">
            <w:pPr>
              <w:jc w:val="center"/>
              <w:rPr>
                <w:sz w:val="20"/>
                <w:szCs w:val="20"/>
                <w:lang w:val="fr-FR" w:eastAsia="fr-FR"/>
              </w:rPr>
            </w:pPr>
            <w:r w:rsidRPr="00323CD1">
              <w:rPr>
                <w:sz w:val="20"/>
                <w:szCs w:val="20"/>
              </w:rPr>
              <w:t>.079</w:t>
            </w:r>
          </w:p>
        </w:tc>
        <w:tc>
          <w:tcPr>
            <w:tcW w:w="696" w:type="dxa"/>
            <w:tcBorders>
              <w:left w:val="nil"/>
              <w:bottom w:val="single" w:sz="4" w:space="0" w:color="auto"/>
              <w:right w:val="nil"/>
            </w:tcBorders>
            <w:shd w:val="clear" w:color="000000" w:fill="FFFFFF"/>
            <w:noWrap/>
          </w:tcPr>
          <w:p w14:paraId="66F4C0DD" w14:textId="67D40A4E" w:rsidR="00C12F9B" w:rsidRPr="00323CD1" w:rsidRDefault="00C12F9B" w:rsidP="00C12F9B">
            <w:pPr>
              <w:jc w:val="center"/>
              <w:rPr>
                <w:sz w:val="20"/>
                <w:szCs w:val="20"/>
                <w:lang w:val="fr-FR" w:eastAsia="fr-FR"/>
              </w:rPr>
            </w:pPr>
            <w:r w:rsidRPr="00323CD1">
              <w:rPr>
                <w:sz w:val="20"/>
                <w:szCs w:val="20"/>
              </w:rPr>
              <w:t>.116</w:t>
            </w:r>
          </w:p>
        </w:tc>
        <w:tc>
          <w:tcPr>
            <w:tcW w:w="452" w:type="dxa"/>
            <w:tcBorders>
              <w:left w:val="nil"/>
              <w:bottom w:val="single" w:sz="4" w:space="0" w:color="auto"/>
              <w:right w:val="nil"/>
            </w:tcBorders>
            <w:shd w:val="clear" w:color="000000" w:fill="FFFFFF"/>
            <w:noWrap/>
          </w:tcPr>
          <w:p w14:paraId="5697C409" w14:textId="4C9C5071" w:rsidR="00C12F9B" w:rsidRPr="00323CD1" w:rsidRDefault="00C12F9B" w:rsidP="00C12F9B">
            <w:pPr>
              <w:jc w:val="center"/>
              <w:rPr>
                <w:sz w:val="20"/>
                <w:szCs w:val="20"/>
                <w:lang w:val="fr-FR" w:eastAsia="fr-FR"/>
              </w:rPr>
            </w:pPr>
            <w:r w:rsidRPr="00323CD1">
              <w:rPr>
                <w:sz w:val="20"/>
                <w:szCs w:val="20"/>
              </w:rPr>
              <w:t>5-6</w:t>
            </w:r>
          </w:p>
        </w:tc>
        <w:tc>
          <w:tcPr>
            <w:tcW w:w="694" w:type="dxa"/>
            <w:tcBorders>
              <w:left w:val="nil"/>
              <w:bottom w:val="single" w:sz="4" w:space="0" w:color="auto"/>
              <w:right w:val="nil"/>
            </w:tcBorders>
            <w:shd w:val="clear" w:color="000000" w:fill="FFFFFF"/>
            <w:noWrap/>
          </w:tcPr>
          <w:p w14:paraId="174880BD" w14:textId="23C6CD6E" w:rsidR="00C12F9B" w:rsidRPr="00323CD1" w:rsidRDefault="00C12F9B" w:rsidP="00C12F9B">
            <w:pPr>
              <w:jc w:val="center"/>
              <w:rPr>
                <w:sz w:val="20"/>
                <w:szCs w:val="20"/>
                <w:lang w:val="fr-FR" w:eastAsia="fr-FR"/>
              </w:rPr>
            </w:pPr>
            <w:r w:rsidRPr="00323CD1">
              <w:rPr>
                <w:sz w:val="20"/>
                <w:szCs w:val="20"/>
              </w:rPr>
              <w:t>5.75</w:t>
            </w:r>
          </w:p>
        </w:tc>
        <w:tc>
          <w:tcPr>
            <w:tcW w:w="340" w:type="dxa"/>
            <w:tcBorders>
              <w:left w:val="nil"/>
              <w:bottom w:val="single" w:sz="4" w:space="0" w:color="auto"/>
              <w:right w:val="nil"/>
            </w:tcBorders>
            <w:shd w:val="clear" w:color="000000" w:fill="FFFFFF"/>
            <w:noWrap/>
          </w:tcPr>
          <w:p w14:paraId="537F829D" w14:textId="1CC3A84A" w:rsidR="00C12F9B" w:rsidRPr="00323CD1" w:rsidRDefault="00C12F9B" w:rsidP="00C12F9B">
            <w:pPr>
              <w:jc w:val="center"/>
              <w:rPr>
                <w:sz w:val="20"/>
                <w:szCs w:val="20"/>
                <w:lang w:val="fr-FR" w:eastAsia="fr-FR"/>
              </w:rPr>
            </w:pPr>
            <w:r w:rsidRPr="00323CD1">
              <w:rPr>
                <w:sz w:val="20"/>
                <w:szCs w:val="20"/>
              </w:rPr>
              <w:t>6</w:t>
            </w:r>
          </w:p>
        </w:tc>
        <w:tc>
          <w:tcPr>
            <w:tcW w:w="603" w:type="dxa"/>
            <w:tcBorders>
              <w:left w:val="nil"/>
              <w:bottom w:val="single" w:sz="4" w:space="0" w:color="auto"/>
              <w:right w:val="nil"/>
            </w:tcBorders>
            <w:shd w:val="clear" w:color="000000" w:fill="FFFFFF"/>
            <w:noWrap/>
          </w:tcPr>
          <w:p w14:paraId="5DC2A477" w14:textId="191BE29F" w:rsidR="00C12F9B" w:rsidRPr="00323CD1" w:rsidRDefault="00C12F9B" w:rsidP="00C12F9B">
            <w:pPr>
              <w:jc w:val="center"/>
              <w:rPr>
                <w:sz w:val="20"/>
                <w:szCs w:val="20"/>
                <w:lang w:val="fr-FR" w:eastAsia="fr-FR"/>
              </w:rPr>
            </w:pPr>
            <w:r w:rsidRPr="00323CD1">
              <w:rPr>
                <w:sz w:val="20"/>
                <w:szCs w:val="20"/>
              </w:rPr>
              <w:t>.45</w:t>
            </w:r>
          </w:p>
        </w:tc>
        <w:tc>
          <w:tcPr>
            <w:tcW w:w="603" w:type="dxa"/>
            <w:tcBorders>
              <w:left w:val="nil"/>
              <w:bottom w:val="single" w:sz="4" w:space="0" w:color="auto"/>
              <w:right w:val="nil"/>
            </w:tcBorders>
            <w:shd w:val="clear" w:color="000000" w:fill="FFFFFF"/>
            <w:noWrap/>
          </w:tcPr>
          <w:p w14:paraId="0F2C447F" w14:textId="5DD1A907" w:rsidR="00C12F9B" w:rsidRPr="00323CD1" w:rsidRDefault="00C12F9B" w:rsidP="00C12F9B">
            <w:pPr>
              <w:jc w:val="center"/>
              <w:rPr>
                <w:sz w:val="20"/>
                <w:szCs w:val="20"/>
                <w:lang w:val="fr-FR" w:eastAsia="fr-FR"/>
              </w:rPr>
            </w:pPr>
            <w:r w:rsidRPr="00323CD1">
              <w:rPr>
                <w:sz w:val="20"/>
                <w:szCs w:val="20"/>
              </w:rPr>
              <w:t>.000</w:t>
            </w:r>
          </w:p>
        </w:tc>
        <w:tc>
          <w:tcPr>
            <w:tcW w:w="603" w:type="dxa"/>
            <w:tcBorders>
              <w:left w:val="nil"/>
              <w:bottom w:val="single" w:sz="4" w:space="0" w:color="auto"/>
              <w:right w:val="nil"/>
            </w:tcBorders>
            <w:shd w:val="clear" w:color="000000" w:fill="FFFFFF"/>
            <w:noWrap/>
          </w:tcPr>
          <w:p w14:paraId="304C78C1" w14:textId="4F4E6562" w:rsidR="00C12F9B" w:rsidRPr="00323CD1" w:rsidRDefault="00C12F9B" w:rsidP="00C12F9B">
            <w:pPr>
              <w:jc w:val="center"/>
              <w:rPr>
                <w:sz w:val="20"/>
                <w:szCs w:val="20"/>
                <w:lang w:val="fr-FR" w:eastAsia="fr-FR"/>
              </w:rPr>
            </w:pPr>
            <w:r w:rsidRPr="00323CD1">
              <w:rPr>
                <w:sz w:val="20"/>
                <w:szCs w:val="20"/>
              </w:rPr>
              <w:t>+.001</w:t>
            </w:r>
          </w:p>
        </w:tc>
        <w:tc>
          <w:tcPr>
            <w:tcW w:w="952" w:type="dxa"/>
            <w:tcBorders>
              <w:left w:val="nil"/>
              <w:bottom w:val="single" w:sz="4" w:space="0" w:color="auto"/>
              <w:right w:val="nil"/>
            </w:tcBorders>
            <w:shd w:val="clear" w:color="000000" w:fill="FFFFFF"/>
            <w:noWrap/>
          </w:tcPr>
          <w:p w14:paraId="00C15BEF" w14:textId="0D943367" w:rsidR="00C12F9B" w:rsidRPr="00323CD1" w:rsidRDefault="00C12F9B" w:rsidP="00C12F9B">
            <w:pPr>
              <w:jc w:val="center"/>
              <w:rPr>
                <w:sz w:val="20"/>
                <w:szCs w:val="20"/>
                <w:lang w:val="fr-FR" w:eastAsia="fr-FR"/>
              </w:rPr>
            </w:pPr>
            <w:r w:rsidRPr="00323CD1">
              <w:rPr>
                <w:sz w:val="20"/>
                <w:szCs w:val="20"/>
              </w:rPr>
              <w:t>-.001</w:t>
            </w:r>
          </w:p>
        </w:tc>
      </w:tr>
    </w:tbl>
    <w:p w14:paraId="3B2B3574" w14:textId="77777777" w:rsidR="00C12F9B" w:rsidRDefault="00C12F9B"/>
    <w:p w14:paraId="3D2BCA54" w14:textId="77777777" w:rsidR="00700162" w:rsidRDefault="00700162">
      <w:pPr>
        <w:rPr>
          <w:ins w:id="0" w:author="Christophe" w:date="2021-08-05T16:39:00Z"/>
          <w:rStyle w:val="Hyperlink"/>
          <w:color w:val="auto"/>
          <w:highlight w:val="yellow"/>
          <w:u w:val="none"/>
        </w:rPr>
      </w:pPr>
      <w:ins w:id="1" w:author="Christophe" w:date="2021-08-05T16:39:00Z">
        <w:r>
          <w:rPr>
            <w:rStyle w:val="Hyperlink"/>
            <w:color w:val="auto"/>
            <w:highlight w:val="yellow"/>
            <w:u w:val="none"/>
          </w:rPr>
          <w:br w:type="page"/>
        </w:r>
      </w:ins>
    </w:p>
    <w:p w14:paraId="4DAF65C1" w14:textId="5E033C43" w:rsidR="005729D5" w:rsidRPr="00323CD1" w:rsidRDefault="005729D5" w:rsidP="005729D5">
      <w:pPr>
        <w:rPr>
          <w:rStyle w:val="Hyperlink"/>
          <w:color w:val="auto"/>
          <w:u w:val="none"/>
        </w:rPr>
      </w:pPr>
      <w:r w:rsidRPr="00323CD1">
        <w:rPr>
          <w:rStyle w:val="Hyperlink"/>
          <w:color w:val="auto"/>
          <w:u w:val="none"/>
        </w:rPr>
        <w:lastRenderedPageBreak/>
        <w:t>Table 1 (continued)</w:t>
      </w:r>
    </w:p>
    <w:p w14:paraId="327A423D" w14:textId="00607CBD" w:rsidR="00C12F9B" w:rsidRPr="00323CD1" w:rsidRDefault="00C12F9B"/>
    <w:tbl>
      <w:tblPr>
        <w:tblW w:w="15056" w:type="dxa"/>
        <w:tblCellMar>
          <w:left w:w="70" w:type="dxa"/>
          <w:right w:w="70" w:type="dxa"/>
        </w:tblCellMar>
        <w:tblLook w:val="04A0" w:firstRow="1" w:lastRow="0" w:firstColumn="1" w:lastColumn="0" w:noHBand="0" w:noVBand="1"/>
      </w:tblPr>
      <w:tblGrid>
        <w:gridCol w:w="740"/>
        <w:gridCol w:w="993"/>
        <w:gridCol w:w="900"/>
        <w:gridCol w:w="2076"/>
        <w:gridCol w:w="990"/>
        <w:gridCol w:w="440"/>
        <w:gridCol w:w="490"/>
        <w:gridCol w:w="580"/>
        <w:gridCol w:w="830"/>
        <w:gridCol w:w="859"/>
        <w:gridCol w:w="773"/>
        <w:gridCol w:w="696"/>
        <w:gridCol w:w="545"/>
        <w:gridCol w:w="694"/>
        <w:gridCol w:w="340"/>
        <w:gridCol w:w="603"/>
        <w:gridCol w:w="603"/>
        <w:gridCol w:w="952"/>
        <w:gridCol w:w="952"/>
      </w:tblGrid>
      <w:tr w:rsidR="005729D5" w:rsidRPr="00323CD1" w14:paraId="5BDD858A" w14:textId="77777777" w:rsidTr="005729D5">
        <w:trPr>
          <w:trHeight w:val="315"/>
        </w:trPr>
        <w:tc>
          <w:tcPr>
            <w:tcW w:w="740" w:type="dxa"/>
            <w:vMerge w:val="restart"/>
            <w:tcBorders>
              <w:top w:val="single" w:sz="4" w:space="0" w:color="auto"/>
              <w:left w:val="nil"/>
              <w:right w:val="nil"/>
            </w:tcBorders>
            <w:shd w:val="clear" w:color="000000" w:fill="FFFFFF"/>
            <w:vAlign w:val="center"/>
          </w:tcPr>
          <w:p w14:paraId="15D2F39C" w14:textId="3F183782" w:rsidR="005729D5" w:rsidRPr="00323CD1" w:rsidRDefault="005729D5" w:rsidP="005729D5">
            <w:pPr>
              <w:jc w:val="center"/>
              <w:rPr>
                <w:sz w:val="20"/>
                <w:szCs w:val="20"/>
                <w:lang w:val="fr-FR" w:eastAsia="fr-FR"/>
              </w:rPr>
            </w:pPr>
            <w:proofErr w:type="spellStart"/>
            <w:r w:rsidRPr="00323CD1">
              <w:rPr>
                <w:sz w:val="20"/>
                <w:szCs w:val="20"/>
                <w:lang w:val="fr-FR" w:eastAsia="fr-FR"/>
              </w:rPr>
              <w:t>Models</w:t>
            </w:r>
            <w:proofErr w:type="spellEnd"/>
          </w:p>
        </w:tc>
        <w:tc>
          <w:tcPr>
            <w:tcW w:w="993" w:type="dxa"/>
            <w:vMerge w:val="restart"/>
            <w:tcBorders>
              <w:top w:val="single" w:sz="4" w:space="0" w:color="auto"/>
              <w:left w:val="nil"/>
              <w:right w:val="nil"/>
            </w:tcBorders>
            <w:shd w:val="clear" w:color="000000" w:fill="FFFFFF"/>
            <w:noWrap/>
            <w:vAlign w:val="center"/>
          </w:tcPr>
          <w:p w14:paraId="58D86017" w14:textId="1F164C19" w:rsidR="005729D5" w:rsidRPr="00323CD1" w:rsidRDefault="005729D5" w:rsidP="005729D5">
            <w:pPr>
              <w:jc w:val="center"/>
              <w:rPr>
                <w:sz w:val="20"/>
                <w:szCs w:val="20"/>
                <w:lang w:val="fr-FR" w:eastAsia="fr-FR"/>
              </w:rPr>
            </w:pPr>
            <w:proofErr w:type="spellStart"/>
            <w:r w:rsidRPr="00323CD1">
              <w:rPr>
                <w:color w:val="000000"/>
                <w:sz w:val="20"/>
                <w:szCs w:val="20"/>
                <w:lang w:val="fr-FR" w:eastAsia="fr-FR"/>
              </w:rPr>
              <w:t>Samples</w:t>
            </w:r>
            <w:proofErr w:type="spellEnd"/>
          </w:p>
        </w:tc>
        <w:tc>
          <w:tcPr>
            <w:tcW w:w="900" w:type="dxa"/>
            <w:vMerge w:val="restart"/>
            <w:tcBorders>
              <w:top w:val="single" w:sz="4" w:space="0" w:color="auto"/>
              <w:left w:val="nil"/>
              <w:right w:val="nil"/>
            </w:tcBorders>
            <w:shd w:val="clear" w:color="000000" w:fill="FFFFFF"/>
            <w:noWrap/>
            <w:vAlign w:val="center"/>
          </w:tcPr>
          <w:p w14:paraId="7FEB49F0" w14:textId="357214B4" w:rsidR="005729D5" w:rsidRPr="00323CD1" w:rsidRDefault="005729D5" w:rsidP="005729D5">
            <w:pPr>
              <w:jc w:val="center"/>
              <w:rPr>
                <w:sz w:val="20"/>
                <w:szCs w:val="20"/>
              </w:rPr>
            </w:pPr>
            <w:r w:rsidRPr="00323CD1">
              <w:rPr>
                <w:sz w:val="20"/>
                <w:szCs w:val="20"/>
                <w:lang w:val="fr-FR" w:eastAsia="fr-FR"/>
              </w:rPr>
              <w:t>N</w:t>
            </w:r>
            <w:r w:rsidRPr="00323CD1">
              <w:rPr>
                <w:sz w:val="20"/>
                <w:szCs w:val="20"/>
                <w:vertAlign w:val="superscript"/>
                <w:lang w:val="fr-FR" w:eastAsia="fr-FR"/>
              </w:rPr>
              <w:t>o</w:t>
            </w:r>
          </w:p>
        </w:tc>
        <w:tc>
          <w:tcPr>
            <w:tcW w:w="2076" w:type="dxa"/>
            <w:vMerge w:val="restart"/>
            <w:tcBorders>
              <w:top w:val="single" w:sz="4" w:space="0" w:color="auto"/>
              <w:left w:val="nil"/>
              <w:right w:val="nil"/>
            </w:tcBorders>
            <w:shd w:val="clear" w:color="000000" w:fill="FFFFFF"/>
            <w:noWrap/>
            <w:vAlign w:val="center"/>
          </w:tcPr>
          <w:p w14:paraId="0080787F" w14:textId="74910B03" w:rsidR="005729D5" w:rsidRPr="00323CD1" w:rsidRDefault="005729D5" w:rsidP="005729D5">
            <w:pPr>
              <w:jc w:val="center"/>
              <w:rPr>
                <w:sz w:val="20"/>
                <w:szCs w:val="20"/>
              </w:rPr>
            </w:pPr>
            <w:r w:rsidRPr="00323CD1">
              <w:rPr>
                <w:sz w:val="20"/>
                <w:szCs w:val="20"/>
                <w:lang w:val="fr-FR" w:eastAsia="fr-FR"/>
              </w:rPr>
              <w:t>Description</w:t>
            </w:r>
          </w:p>
        </w:tc>
        <w:tc>
          <w:tcPr>
            <w:tcW w:w="990" w:type="dxa"/>
            <w:vMerge w:val="restart"/>
            <w:tcBorders>
              <w:top w:val="single" w:sz="4" w:space="0" w:color="auto"/>
              <w:left w:val="nil"/>
              <w:right w:val="nil"/>
            </w:tcBorders>
            <w:shd w:val="clear" w:color="000000" w:fill="FFFFFF"/>
            <w:noWrap/>
            <w:vAlign w:val="center"/>
          </w:tcPr>
          <w:p w14:paraId="5B9B60CC" w14:textId="7B60792F" w:rsidR="005729D5" w:rsidRPr="00323CD1" w:rsidRDefault="005729D5" w:rsidP="005729D5">
            <w:pPr>
              <w:jc w:val="center"/>
              <w:rPr>
                <w:sz w:val="20"/>
                <w:szCs w:val="20"/>
              </w:rPr>
            </w:pPr>
            <w:r w:rsidRPr="00323CD1">
              <w:rPr>
                <w:sz w:val="20"/>
                <w:szCs w:val="20"/>
                <w:lang w:val="fr-FR" w:eastAsia="fr-FR"/>
              </w:rPr>
              <w:t>Rχ²</w:t>
            </w:r>
          </w:p>
        </w:tc>
        <w:tc>
          <w:tcPr>
            <w:tcW w:w="440" w:type="dxa"/>
            <w:vMerge w:val="restart"/>
            <w:tcBorders>
              <w:top w:val="single" w:sz="4" w:space="0" w:color="auto"/>
              <w:left w:val="nil"/>
              <w:right w:val="nil"/>
            </w:tcBorders>
            <w:shd w:val="clear" w:color="000000" w:fill="FFFFFF"/>
            <w:noWrap/>
            <w:vAlign w:val="center"/>
          </w:tcPr>
          <w:p w14:paraId="72DD68F2" w14:textId="3F15ED18" w:rsidR="005729D5" w:rsidRPr="00323CD1" w:rsidRDefault="005729D5" w:rsidP="005729D5">
            <w:pPr>
              <w:jc w:val="center"/>
              <w:rPr>
                <w:sz w:val="20"/>
                <w:szCs w:val="20"/>
              </w:rPr>
            </w:pPr>
            <w:proofErr w:type="spellStart"/>
            <w:r w:rsidRPr="00323CD1">
              <w:rPr>
                <w:sz w:val="20"/>
                <w:szCs w:val="20"/>
                <w:lang w:val="fr-FR" w:eastAsia="fr-FR"/>
              </w:rPr>
              <w:t>df</w:t>
            </w:r>
            <w:proofErr w:type="spellEnd"/>
          </w:p>
        </w:tc>
        <w:tc>
          <w:tcPr>
            <w:tcW w:w="490" w:type="dxa"/>
            <w:vMerge w:val="restart"/>
            <w:tcBorders>
              <w:top w:val="single" w:sz="4" w:space="0" w:color="auto"/>
              <w:left w:val="nil"/>
              <w:right w:val="nil"/>
            </w:tcBorders>
            <w:shd w:val="clear" w:color="000000" w:fill="FFFFFF"/>
            <w:noWrap/>
            <w:vAlign w:val="center"/>
          </w:tcPr>
          <w:p w14:paraId="330FF45D" w14:textId="473596A6" w:rsidR="005729D5" w:rsidRPr="00323CD1" w:rsidRDefault="005729D5" w:rsidP="005729D5">
            <w:pPr>
              <w:jc w:val="center"/>
              <w:rPr>
                <w:sz w:val="20"/>
                <w:szCs w:val="20"/>
              </w:rPr>
            </w:pPr>
            <w:r w:rsidRPr="00323CD1">
              <w:rPr>
                <w:sz w:val="20"/>
                <w:szCs w:val="20"/>
                <w:lang w:val="fr-FR" w:eastAsia="fr-FR"/>
              </w:rPr>
              <w:t>CFI</w:t>
            </w:r>
          </w:p>
        </w:tc>
        <w:tc>
          <w:tcPr>
            <w:tcW w:w="580" w:type="dxa"/>
            <w:vMerge w:val="restart"/>
            <w:tcBorders>
              <w:top w:val="single" w:sz="4" w:space="0" w:color="auto"/>
              <w:left w:val="nil"/>
              <w:right w:val="nil"/>
            </w:tcBorders>
            <w:shd w:val="clear" w:color="000000" w:fill="FFFFFF"/>
            <w:noWrap/>
            <w:vAlign w:val="center"/>
          </w:tcPr>
          <w:p w14:paraId="061E75B8" w14:textId="6DE12B7A" w:rsidR="005729D5" w:rsidRPr="00323CD1" w:rsidRDefault="005729D5" w:rsidP="005729D5">
            <w:pPr>
              <w:jc w:val="center"/>
              <w:rPr>
                <w:sz w:val="20"/>
                <w:szCs w:val="20"/>
              </w:rPr>
            </w:pPr>
            <w:r w:rsidRPr="00323CD1">
              <w:rPr>
                <w:sz w:val="20"/>
                <w:szCs w:val="20"/>
                <w:lang w:val="fr-FR" w:eastAsia="fr-FR"/>
              </w:rPr>
              <w:t>TLI</w:t>
            </w:r>
          </w:p>
        </w:tc>
        <w:tc>
          <w:tcPr>
            <w:tcW w:w="830" w:type="dxa"/>
            <w:vMerge w:val="restart"/>
            <w:tcBorders>
              <w:top w:val="single" w:sz="4" w:space="0" w:color="auto"/>
              <w:left w:val="nil"/>
              <w:right w:val="nil"/>
            </w:tcBorders>
            <w:shd w:val="clear" w:color="000000" w:fill="FFFFFF"/>
            <w:noWrap/>
            <w:vAlign w:val="center"/>
          </w:tcPr>
          <w:p w14:paraId="5996D6D4" w14:textId="724DEAF7" w:rsidR="005729D5" w:rsidRPr="00323CD1" w:rsidRDefault="005729D5" w:rsidP="005729D5">
            <w:pPr>
              <w:jc w:val="center"/>
              <w:rPr>
                <w:sz w:val="20"/>
                <w:szCs w:val="20"/>
              </w:rPr>
            </w:pPr>
            <w:r w:rsidRPr="00323CD1">
              <w:rPr>
                <w:sz w:val="20"/>
                <w:szCs w:val="20"/>
                <w:lang w:val="fr-FR" w:eastAsia="fr-FR"/>
              </w:rPr>
              <w:t>RMSEA</w:t>
            </w:r>
          </w:p>
        </w:tc>
        <w:tc>
          <w:tcPr>
            <w:tcW w:w="1632" w:type="dxa"/>
            <w:gridSpan w:val="2"/>
            <w:tcBorders>
              <w:top w:val="single" w:sz="4" w:space="0" w:color="auto"/>
              <w:left w:val="nil"/>
              <w:right w:val="nil"/>
            </w:tcBorders>
            <w:shd w:val="clear" w:color="000000" w:fill="FFFFFF"/>
            <w:noWrap/>
            <w:vAlign w:val="center"/>
          </w:tcPr>
          <w:p w14:paraId="797C359F" w14:textId="39B10F1D" w:rsidR="005729D5" w:rsidRPr="00323CD1" w:rsidRDefault="005729D5" w:rsidP="005729D5">
            <w:pPr>
              <w:jc w:val="center"/>
              <w:rPr>
                <w:sz w:val="20"/>
                <w:szCs w:val="20"/>
              </w:rPr>
            </w:pPr>
            <w:r w:rsidRPr="00323CD1">
              <w:rPr>
                <w:color w:val="000000"/>
                <w:sz w:val="20"/>
                <w:szCs w:val="20"/>
                <w:lang w:val="fr-FR" w:eastAsia="fr-FR"/>
              </w:rPr>
              <w:t>RMSEA 90% CI</w:t>
            </w:r>
          </w:p>
        </w:tc>
        <w:tc>
          <w:tcPr>
            <w:tcW w:w="696" w:type="dxa"/>
            <w:vMerge w:val="restart"/>
            <w:tcBorders>
              <w:top w:val="single" w:sz="4" w:space="0" w:color="auto"/>
              <w:left w:val="nil"/>
              <w:right w:val="nil"/>
            </w:tcBorders>
            <w:shd w:val="clear" w:color="000000" w:fill="FFFFFF"/>
            <w:noWrap/>
            <w:vAlign w:val="center"/>
          </w:tcPr>
          <w:p w14:paraId="2D220A2D" w14:textId="3A0B7402" w:rsidR="005729D5" w:rsidRPr="00323CD1" w:rsidRDefault="005729D5" w:rsidP="005729D5">
            <w:pPr>
              <w:jc w:val="center"/>
              <w:rPr>
                <w:sz w:val="20"/>
                <w:szCs w:val="20"/>
              </w:rPr>
            </w:pPr>
            <w:r w:rsidRPr="00323CD1">
              <w:rPr>
                <w:sz w:val="20"/>
                <w:szCs w:val="20"/>
                <w:lang w:val="fr-FR" w:eastAsia="fr-FR"/>
              </w:rPr>
              <w:t>SRMR</w:t>
            </w:r>
          </w:p>
        </w:tc>
        <w:tc>
          <w:tcPr>
            <w:tcW w:w="545" w:type="dxa"/>
            <w:vMerge w:val="restart"/>
            <w:tcBorders>
              <w:top w:val="single" w:sz="4" w:space="0" w:color="auto"/>
              <w:left w:val="nil"/>
              <w:right w:val="nil"/>
            </w:tcBorders>
            <w:shd w:val="clear" w:color="000000" w:fill="FFFFFF"/>
            <w:noWrap/>
            <w:vAlign w:val="center"/>
          </w:tcPr>
          <w:p w14:paraId="0DED2C1B" w14:textId="2C81580A" w:rsidR="005729D5" w:rsidRPr="00323CD1" w:rsidRDefault="005729D5" w:rsidP="005729D5">
            <w:pPr>
              <w:jc w:val="center"/>
              <w:rPr>
                <w:sz w:val="20"/>
                <w:szCs w:val="20"/>
                <w:lang w:val="fr-FR" w:eastAsia="fr-FR"/>
              </w:rPr>
            </w:pPr>
            <w:r w:rsidRPr="00323CD1">
              <w:rPr>
                <w:sz w:val="20"/>
                <w:szCs w:val="20"/>
                <w:lang w:val="fr-FR" w:eastAsia="fr-FR"/>
              </w:rPr>
              <w:t>CM</w:t>
            </w:r>
          </w:p>
        </w:tc>
        <w:tc>
          <w:tcPr>
            <w:tcW w:w="694" w:type="dxa"/>
            <w:vMerge w:val="restart"/>
            <w:tcBorders>
              <w:top w:val="single" w:sz="4" w:space="0" w:color="auto"/>
              <w:left w:val="nil"/>
              <w:right w:val="nil"/>
            </w:tcBorders>
            <w:shd w:val="clear" w:color="000000" w:fill="FFFFFF"/>
            <w:noWrap/>
            <w:vAlign w:val="center"/>
          </w:tcPr>
          <w:p w14:paraId="5EC1AD6C" w14:textId="49C115C8" w:rsidR="005729D5" w:rsidRPr="00323CD1" w:rsidRDefault="005729D5" w:rsidP="005729D5">
            <w:pPr>
              <w:jc w:val="center"/>
              <w:rPr>
                <w:sz w:val="20"/>
                <w:szCs w:val="20"/>
              </w:rPr>
            </w:pPr>
            <w:r w:rsidRPr="00323CD1">
              <w:rPr>
                <w:sz w:val="20"/>
                <w:szCs w:val="20"/>
                <w:lang w:val="fr-FR" w:eastAsia="fr-FR"/>
              </w:rPr>
              <w:t>∆Rχ²</w:t>
            </w:r>
          </w:p>
        </w:tc>
        <w:tc>
          <w:tcPr>
            <w:tcW w:w="340" w:type="dxa"/>
            <w:vMerge w:val="restart"/>
            <w:tcBorders>
              <w:top w:val="single" w:sz="4" w:space="0" w:color="auto"/>
              <w:left w:val="nil"/>
              <w:right w:val="nil"/>
            </w:tcBorders>
            <w:shd w:val="clear" w:color="000000" w:fill="FFFFFF"/>
            <w:noWrap/>
            <w:vAlign w:val="center"/>
          </w:tcPr>
          <w:p w14:paraId="4726E91E" w14:textId="22A6F1D2" w:rsidR="005729D5" w:rsidRPr="00323CD1" w:rsidRDefault="005729D5" w:rsidP="005729D5">
            <w:pPr>
              <w:jc w:val="center"/>
              <w:rPr>
                <w:sz w:val="20"/>
                <w:szCs w:val="20"/>
              </w:rPr>
            </w:pPr>
            <w:proofErr w:type="spellStart"/>
            <w:r w:rsidRPr="00323CD1">
              <w:rPr>
                <w:sz w:val="20"/>
                <w:szCs w:val="20"/>
                <w:lang w:val="fr-FR" w:eastAsia="fr-FR"/>
              </w:rPr>
              <w:t>df</w:t>
            </w:r>
            <w:proofErr w:type="spellEnd"/>
          </w:p>
        </w:tc>
        <w:tc>
          <w:tcPr>
            <w:tcW w:w="603" w:type="dxa"/>
            <w:vMerge w:val="restart"/>
            <w:tcBorders>
              <w:top w:val="single" w:sz="4" w:space="0" w:color="auto"/>
              <w:left w:val="nil"/>
              <w:right w:val="nil"/>
            </w:tcBorders>
            <w:shd w:val="clear" w:color="000000" w:fill="FFFFFF"/>
            <w:noWrap/>
            <w:vAlign w:val="center"/>
          </w:tcPr>
          <w:p w14:paraId="3AC9F86B" w14:textId="27157836" w:rsidR="005729D5" w:rsidRPr="00323CD1" w:rsidRDefault="005729D5" w:rsidP="005729D5">
            <w:pPr>
              <w:jc w:val="center"/>
              <w:rPr>
                <w:sz w:val="20"/>
                <w:szCs w:val="20"/>
              </w:rPr>
            </w:pPr>
            <w:r w:rsidRPr="00323CD1">
              <w:rPr>
                <w:sz w:val="20"/>
                <w:szCs w:val="20"/>
                <w:lang w:val="fr-FR" w:eastAsia="fr-FR"/>
              </w:rPr>
              <w:t>p</w:t>
            </w:r>
          </w:p>
        </w:tc>
        <w:tc>
          <w:tcPr>
            <w:tcW w:w="603" w:type="dxa"/>
            <w:vMerge w:val="restart"/>
            <w:tcBorders>
              <w:top w:val="single" w:sz="4" w:space="0" w:color="auto"/>
              <w:left w:val="nil"/>
              <w:right w:val="nil"/>
            </w:tcBorders>
            <w:shd w:val="clear" w:color="000000" w:fill="FFFFFF"/>
            <w:noWrap/>
            <w:vAlign w:val="center"/>
          </w:tcPr>
          <w:p w14:paraId="714BF683" w14:textId="18437D52" w:rsidR="005729D5" w:rsidRPr="00323CD1" w:rsidRDefault="005729D5" w:rsidP="005729D5">
            <w:pPr>
              <w:jc w:val="center"/>
              <w:rPr>
                <w:sz w:val="20"/>
                <w:szCs w:val="20"/>
              </w:rPr>
            </w:pPr>
            <w:r w:rsidRPr="00323CD1">
              <w:rPr>
                <w:sz w:val="20"/>
                <w:szCs w:val="20"/>
                <w:lang w:val="fr-FR" w:eastAsia="fr-FR"/>
              </w:rPr>
              <w:t>∆CFI</w:t>
            </w:r>
          </w:p>
        </w:tc>
        <w:tc>
          <w:tcPr>
            <w:tcW w:w="952" w:type="dxa"/>
            <w:vMerge w:val="restart"/>
            <w:tcBorders>
              <w:top w:val="single" w:sz="4" w:space="0" w:color="auto"/>
              <w:left w:val="nil"/>
              <w:right w:val="nil"/>
            </w:tcBorders>
            <w:shd w:val="clear" w:color="000000" w:fill="FFFFFF"/>
            <w:noWrap/>
            <w:vAlign w:val="center"/>
          </w:tcPr>
          <w:p w14:paraId="0A3CF109" w14:textId="6570A2E3" w:rsidR="005729D5" w:rsidRPr="00323CD1" w:rsidRDefault="005729D5" w:rsidP="005729D5">
            <w:pPr>
              <w:jc w:val="center"/>
              <w:rPr>
                <w:sz w:val="20"/>
                <w:szCs w:val="20"/>
              </w:rPr>
            </w:pPr>
            <w:r w:rsidRPr="00323CD1">
              <w:rPr>
                <w:sz w:val="20"/>
                <w:szCs w:val="20"/>
                <w:lang w:val="fr-FR" w:eastAsia="fr-FR"/>
              </w:rPr>
              <w:t>∆TLI</w:t>
            </w:r>
          </w:p>
        </w:tc>
        <w:tc>
          <w:tcPr>
            <w:tcW w:w="952" w:type="dxa"/>
            <w:vMerge w:val="restart"/>
            <w:tcBorders>
              <w:top w:val="single" w:sz="4" w:space="0" w:color="auto"/>
              <w:left w:val="nil"/>
              <w:right w:val="nil"/>
            </w:tcBorders>
            <w:shd w:val="clear" w:color="000000" w:fill="FFFFFF"/>
            <w:noWrap/>
            <w:vAlign w:val="center"/>
          </w:tcPr>
          <w:p w14:paraId="5EF79A0B" w14:textId="754E5C79" w:rsidR="005729D5" w:rsidRPr="00323CD1" w:rsidRDefault="005729D5" w:rsidP="005729D5">
            <w:pPr>
              <w:jc w:val="center"/>
              <w:rPr>
                <w:sz w:val="20"/>
                <w:szCs w:val="20"/>
              </w:rPr>
            </w:pPr>
            <w:r w:rsidRPr="00323CD1">
              <w:rPr>
                <w:sz w:val="20"/>
                <w:szCs w:val="20"/>
                <w:lang w:val="fr-FR" w:eastAsia="fr-FR"/>
              </w:rPr>
              <w:t>∆RMSEA</w:t>
            </w:r>
          </w:p>
        </w:tc>
      </w:tr>
      <w:tr w:rsidR="001F5651" w:rsidRPr="00323CD1" w14:paraId="7B4BDB7F" w14:textId="77777777" w:rsidTr="00DC0D67">
        <w:trPr>
          <w:trHeight w:val="315"/>
        </w:trPr>
        <w:tc>
          <w:tcPr>
            <w:tcW w:w="740" w:type="dxa"/>
            <w:vMerge/>
            <w:tcBorders>
              <w:left w:val="nil"/>
              <w:bottom w:val="single" w:sz="4" w:space="0" w:color="auto"/>
              <w:right w:val="nil"/>
            </w:tcBorders>
            <w:shd w:val="clear" w:color="000000" w:fill="FFFFFF"/>
          </w:tcPr>
          <w:p w14:paraId="200BC556" w14:textId="77777777" w:rsidR="005729D5" w:rsidRPr="00323CD1" w:rsidRDefault="005729D5" w:rsidP="00C12F9B">
            <w:pPr>
              <w:rPr>
                <w:sz w:val="20"/>
                <w:szCs w:val="20"/>
                <w:lang w:val="fr-FR" w:eastAsia="fr-FR"/>
              </w:rPr>
            </w:pPr>
          </w:p>
        </w:tc>
        <w:tc>
          <w:tcPr>
            <w:tcW w:w="993" w:type="dxa"/>
            <w:vMerge/>
            <w:tcBorders>
              <w:left w:val="nil"/>
              <w:bottom w:val="single" w:sz="4" w:space="0" w:color="auto"/>
              <w:right w:val="nil"/>
            </w:tcBorders>
            <w:shd w:val="clear" w:color="000000" w:fill="FFFFFF"/>
            <w:noWrap/>
          </w:tcPr>
          <w:p w14:paraId="7E9E2D7C" w14:textId="77777777" w:rsidR="005729D5" w:rsidRPr="00323CD1" w:rsidRDefault="005729D5" w:rsidP="00C12F9B">
            <w:pPr>
              <w:rPr>
                <w:sz w:val="20"/>
                <w:szCs w:val="20"/>
                <w:lang w:val="fr-FR" w:eastAsia="fr-FR"/>
              </w:rPr>
            </w:pPr>
          </w:p>
        </w:tc>
        <w:tc>
          <w:tcPr>
            <w:tcW w:w="900" w:type="dxa"/>
            <w:vMerge/>
            <w:tcBorders>
              <w:left w:val="nil"/>
              <w:bottom w:val="single" w:sz="4" w:space="0" w:color="auto"/>
              <w:right w:val="nil"/>
            </w:tcBorders>
            <w:shd w:val="clear" w:color="000000" w:fill="FFFFFF"/>
            <w:noWrap/>
          </w:tcPr>
          <w:p w14:paraId="1543E58F" w14:textId="77777777" w:rsidR="005729D5" w:rsidRPr="00323CD1" w:rsidRDefault="005729D5" w:rsidP="00C12F9B">
            <w:pPr>
              <w:jc w:val="center"/>
              <w:rPr>
                <w:sz w:val="20"/>
                <w:szCs w:val="20"/>
              </w:rPr>
            </w:pPr>
          </w:p>
        </w:tc>
        <w:tc>
          <w:tcPr>
            <w:tcW w:w="2076" w:type="dxa"/>
            <w:vMerge/>
            <w:tcBorders>
              <w:left w:val="nil"/>
              <w:bottom w:val="single" w:sz="4" w:space="0" w:color="auto"/>
              <w:right w:val="nil"/>
            </w:tcBorders>
            <w:shd w:val="clear" w:color="000000" w:fill="FFFFFF"/>
            <w:noWrap/>
          </w:tcPr>
          <w:p w14:paraId="68CA6DFF" w14:textId="77777777" w:rsidR="005729D5" w:rsidRPr="00323CD1" w:rsidRDefault="005729D5" w:rsidP="00C12F9B">
            <w:pPr>
              <w:rPr>
                <w:sz w:val="20"/>
                <w:szCs w:val="20"/>
              </w:rPr>
            </w:pPr>
          </w:p>
        </w:tc>
        <w:tc>
          <w:tcPr>
            <w:tcW w:w="990" w:type="dxa"/>
            <w:vMerge/>
            <w:tcBorders>
              <w:left w:val="nil"/>
              <w:bottom w:val="single" w:sz="4" w:space="0" w:color="auto"/>
              <w:right w:val="nil"/>
            </w:tcBorders>
            <w:shd w:val="clear" w:color="000000" w:fill="FFFFFF"/>
            <w:noWrap/>
          </w:tcPr>
          <w:p w14:paraId="38EAC1AE" w14:textId="77777777" w:rsidR="005729D5" w:rsidRPr="00323CD1" w:rsidRDefault="005729D5" w:rsidP="00C12F9B">
            <w:pPr>
              <w:jc w:val="center"/>
              <w:rPr>
                <w:sz w:val="20"/>
                <w:szCs w:val="20"/>
              </w:rPr>
            </w:pPr>
          </w:p>
        </w:tc>
        <w:tc>
          <w:tcPr>
            <w:tcW w:w="440" w:type="dxa"/>
            <w:vMerge/>
            <w:tcBorders>
              <w:left w:val="nil"/>
              <w:bottom w:val="single" w:sz="4" w:space="0" w:color="auto"/>
              <w:right w:val="nil"/>
            </w:tcBorders>
            <w:shd w:val="clear" w:color="000000" w:fill="FFFFFF"/>
            <w:noWrap/>
          </w:tcPr>
          <w:p w14:paraId="2114F539" w14:textId="77777777" w:rsidR="005729D5" w:rsidRPr="00323CD1" w:rsidRDefault="005729D5" w:rsidP="00C12F9B">
            <w:pPr>
              <w:jc w:val="center"/>
              <w:rPr>
                <w:sz w:val="20"/>
                <w:szCs w:val="20"/>
              </w:rPr>
            </w:pPr>
          </w:p>
        </w:tc>
        <w:tc>
          <w:tcPr>
            <w:tcW w:w="490" w:type="dxa"/>
            <w:vMerge/>
            <w:tcBorders>
              <w:left w:val="nil"/>
              <w:bottom w:val="single" w:sz="4" w:space="0" w:color="auto"/>
              <w:right w:val="nil"/>
            </w:tcBorders>
            <w:shd w:val="clear" w:color="000000" w:fill="FFFFFF"/>
            <w:noWrap/>
          </w:tcPr>
          <w:p w14:paraId="3C104A59" w14:textId="77777777" w:rsidR="005729D5" w:rsidRPr="00323CD1" w:rsidRDefault="005729D5" w:rsidP="00C12F9B">
            <w:pPr>
              <w:jc w:val="center"/>
              <w:rPr>
                <w:sz w:val="20"/>
                <w:szCs w:val="20"/>
              </w:rPr>
            </w:pPr>
          </w:p>
        </w:tc>
        <w:tc>
          <w:tcPr>
            <w:tcW w:w="580" w:type="dxa"/>
            <w:vMerge/>
            <w:tcBorders>
              <w:left w:val="nil"/>
              <w:bottom w:val="single" w:sz="4" w:space="0" w:color="auto"/>
              <w:right w:val="nil"/>
            </w:tcBorders>
            <w:shd w:val="clear" w:color="000000" w:fill="FFFFFF"/>
            <w:noWrap/>
          </w:tcPr>
          <w:p w14:paraId="58010C7A" w14:textId="77777777" w:rsidR="005729D5" w:rsidRPr="00323CD1" w:rsidRDefault="005729D5" w:rsidP="00C12F9B">
            <w:pPr>
              <w:jc w:val="center"/>
              <w:rPr>
                <w:sz w:val="20"/>
                <w:szCs w:val="20"/>
              </w:rPr>
            </w:pPr>
          </w:p>
        </w:tc>
        <w:tc>
          <w:tcPr>
            <w:tcW w:w="830" w:type="dxa"/>
            <w:vMerge/>
            <w:tcBorders>
              <w:left w:val="nil"/>
              <w:bottom w:val="single" w:sz="4" w:space="0" w:color="auto"/>
              <w:right w:val="nil"/>
            </w:tcBorders>
            <w:shd w:val="clear" w:color="000000" w:fill="FFFFFF"/>
            <w:noWrap/>
          </w:tcPr>
          <w:p w14:paraId="3B487D7C" w14:textId="3C77055F" w:rsidR="005729D5" w:rsidRPr="00323CD1" w:rsidRDefault="005729D5" w:rsidP="00C12F9B">
            <w:pPr>
              <w:jc w:val="center"/>
              <w:rPr>
                <w:sz w:val="20"/>
                <w:szCs w:val="20"/>
              </w:rPr>
            </w:pPr>
          </w:p>
        </w:tc>
        <w:tc>
          <w:tcPr>
            <w:tcW w:w="859" w:type="dxa"/>
            <w:tcBorders>
              <w:left w:val="nil"/>
              <w:bottom w:val="single" w:sz="4" w:space="0" w:color="auto"/>
              <w:right w:val="nil"/>
            </w:tcBorders>
            <w:shd w:val="clear" w:color="000000" w:fill="FFFFFF"/>
            <w:noWrap/>
          </w:tcPr>
          <w:p w14:paraId="6702DDBA" w14:textId="3D15E69A" w:rsidR="005729D5" w:rsidRPr="00323CD1" w:rsidRDefault="005729D5" w:rsidP="00C12F9B">
            <w:pPr>
              <w:jc w:val="center"/>
              <w:rPr>
                <w:sz w:val="20"/>
                <w:szCs w:val="20"/>
              </w:rPr>
            </w:pPr>
            <w:r w:rsidRPr="00323CD1">
              <w:rPr>
                <w:sz w:val="20"/>
                <w:szCs w:val="20"/>
              </w:rPr>
              <w:t>LB</w:t>
            </w:r>
          </w:p>
        </w:tc>
        <w:tc>
          <w:tcPr>
            <w:tcW w:w="773" w:type="dxa"/>
            <w:tcBorders>
              <w:left w:val="nil"/>
              <w:bottom w:val="single" w:sz="4" w:space="0" w:color="auto"/>
              <w:right w:val="nil"/>
            </w:tcBorders>
            <w:shd w:val="clear" w:color="000000" w:fill="FFFFFF"/>
            <w:noWrap/>
          </w:tcPr>
          <w:p w14:paraId="7401270C" w14:textId="117804B6" w:rsidR="005729D5" w:rsidRPr="00323CD1" w:rsidRDefault="005729D5" w:rsidP="00C12F9B">
            <w:pPr>
              <w:jc w:val="center"/>
              <w:rPr>
                <w:sz w:val="20"/>
                <w:szCs w:val="20"/>
              </w:rPr>
            </w:pPr>
            <w:r w:rsidRPr="00323CD1">
              <w:rPr>
                <w:sz w:val="20"/>
                <w:szCs w:val="20"/>
              </w:rPr>
              <w:t>UB</w:t>
            </w:r>
          </w:p>
        </w:tc>
        <w:tc>
          <w:tcPr>
            <w:tcW w:w="696" w:type="dxa"/>
            <w:vMerge/>
            <w:tcBorders>
              <w:left w:val="nil"/>
              <w:bottom w:val="single" w:sz="4" w:space="0" w:color="auto"/>
              <w:right w:val="nil"/>
            </w:tcBorders>
            <w:shd w:val="clear" w:color="000000" w:fill="FFFFFF"/>
            <w:noWrap/>
          </w:tcPr>
          <w:p w14:paraId="6B43E893" w14:textId="77777777" w:rsidR="005729D5" w:rsidRPr="00323CD1" w:rsidRDefault="005729D5" w:rsidP="00C12F9B">
            <w:pPr>
              <w:jc w:val="center"/>
              <w:rPr>
                <w:sz w:val="20"/>
                <w:szCs w:val="20"/>
              </w:rPr>
            </w:pPr>
          </w:p>
        </w:tc>
        <w:tc>
          <w:tcPr>
            <w:tcW w:w="545" w:type="dxa"/>
            <w:vMerge/>
            <w:tcBorders>
              <w:left w:val="nil"/>
              <w:bottom w:val="single" w:sz="4" w:space="0" w:color="auto"/>
              <w:right w:val="nil"/>
            </w:tcBorders>
            <w:shd w:val="clear" w:color="000000" w:fill="FFFFFF"/>
            <w:noWrap/>
          </w:tcPr>
          <w:p w14:paraId="273E3AED" w14:textId="77777777" w:rsidR="005729D5" w:rsidRPr="00323CD1" w:rsidRDefault="005729D5" w:rsidP="00C12F9B">
            <w:pPr>
              <w:jc w:val="center"/>
              <w:rPr>
                <w:sz w:val="20"/>
                <w:szCs w:val="20"/>
                <w:lang w:val="fr-FR" w:eastAsia="fr-FR"/>
              </w:rPr>
            </w:pPr>
          </w:p>
        </w:tc>
        <w:tc>
          <w:tcPr>
            <w:tcW w:w="694" w:type="dxa"/>
            <w:vMerge/>
            <w:tcBorders>
              <w:left w:val="nil"/>
              <w:bottom w:val="single" w:sz="4" w:space="0" w:color="auto"/>
              <w:right w:val="nil"/>
            </w:tcBorders>
            <w:shd w:val="clear" w:color="000000" w:fill="FFFFFF"/>
            <w:noWrap/>
          </w:tcPr>
          <w:p w14:paraId="196762C1" w14:textId="77777777" w:rsidR="005729D5" w:rsidRPr="00323CD1" w:rsidRDefault="005729D5" w:rsidP="00C12F9B">
            <w:pPr>
              <w:jc w:val="center"/>
              <w:rPr>
                <w:sz w:val="20"/>
                <w:szCs w:val="20"/>
              </w:rPr>
            </w:pPr>
          </w:p>
        </w:tc>
        <w:tc>
          <w:tcPr>
            <w:tcW w:w="340" w:type="dxa"/>
            <w:vMerge/>
            <w:tcBorders>
              <w:left w:val="nil"/>
              <w:bottom w:val="single" w:sz="4" w:space="0" w:color="auto"/>
              <w:right w:val="nil"/>
            </w:tcBorders>
            <w:shd w:val="clear" w:color="000000" w:fill="FFFFFF"/>
            <w:noWrap/>
          </w:tcPr>
          <w:p w14:paraId="2E44329F" w14:textId="77777777" w:rsidR="005729D5" w:rsidRPr="00323CD1" w:rsidRDefault="005729D5" w:rsidP="00C12F9B">
            <w:pPr>
              <w:jc w:val="center"/>
              <w:rPr>
                <w:sz w:val="20"/>
                <w:szCs w:val="20"/>
              </w:rPr>
            </w:pPr>
          </w:p>
        </w:tc>
        <w:tc>
          <w:tcPr>
            <w:tcW w:w="603" w:type="dxa"/>
            <w:vMerge/>
            <w:tcBorders>
              <w:left w:val="nil"/>
              <w:bottom w:val="single" w:sz="4" w:space="0" w:color="auto"/>
              <w:right w:val="nil"/>
            </w:tcBorders>
            <w:shd w:val="clear" w:color="000000" w:fill="FFFFFF"/>
            <w:noWrap/>
          </w:tcPr>
          <w:p w14:paraId="0956D38F" w14:textId="77777777" w:rsidR="005729D5" w:rsidRPr="00323CD1" w:rsidRDefault="005729D5" w:rsidP="00C12F9B">
            <w:pPr>
              <w:jc w:val="center"/>
              <w:rPr>
                <w:sz w:val="20"/>
                <w:szCs w:val="20"/>
              </w:rPr>
            </w:pPr>
          </w:p>
        </w:tc>
        <w:tc>
          <w:tcPr>
            <w:tcW w:w="603" w:type="dxa"/>
            <w:vMerge/>
            <w:tcBorders>
              <w:left w:val="nil"/>
              <w:bottom w:val="single" w:sz="4" w:space="0" w:color="auto"/>
              <w:right w:val="nil"/>
            </w:tcBorders>
            <w:shd w:val="clear" w:color="000000" w:fill="FFFFFF"/>
            <w:noWrap/>
          </w:tcPr>
          <w:p w14:paraId="62FEC799" w14:textId="77777777" w:rsidR="005729D5" w:rsidRPr="00323CD1" w:rsidRDefault="005729D5" w:rsidP="00C12F9B">
            <w:pPr>
              <w:jc w:val="center"/>
              <w:rPr>
                <w:sz w:val="20"/>
                <w:szCs w:val="20"/>
              </w:rPr>
            </w:pPr>
          </w:p>
        </w:tc>
        <w:tc>
          <w:tcPr>
            <w:tcW w:w="952" w:type="dxa"/>
            <w:vMerge/>
            <w:tcBorders>
              <w:left w:val="nil"/>
              <w:bottom w:val="single" w:sz="4" w:space="0" w:color="auto"/>
              <w:right w:val="nil"/>
            </w:tcBorders>
            <w:shd w:val="clear" w:color="000000" w:fill="FFFFFF"/>
            <w:noWrap/>
          </w:tcPr>
          <w:p w14:paraId="633C30B1" w14:textId="77777777" w:rsidR="005729D5" w:rsidRPr="00323CD1" w:rsidRDefault="005729D5" w:rsidP="00C12F9B">
            <w:pPr>
              <w:jc w:val="center"/>
              <w:rPr>
                <w:sz w:val="20"/>
                <w:szCs w:val="20"/>
              </w:rPr>
            </w:pPr>
          </w:p>
        </w:tc>
        <w:tc>
          <w:tcPr>
            <w:tcW w:w="952" w:type="dxa"/>
            <w:vMerge/>
            <w:tcBorders>
              <w:left w:val="nil"/>
              <w:bottom w:val="single" w:sz="4" w:space="0" w:color="auto"/>
              <w:right w:val="nil"/>
            </w:tcBorders>
            <w:shd w:val="clear" w:color="000000" w:fill="FFFFFF"/>
            <w:noWrap/>
          </w:tcPr>
          <w:p w14:paraId="1724D6A9" w14:textId="77777777" w:rsidR="005729D5" w:rsidRPr="00323CD1" w:rsidRDefault="005729D5" w:rsidP="00C12F9B">
            <w:pPr>
              <w:jc w:val="center"/>
              <w:rPr>
                <w:sz w:val="20"/>
                <w:szCs w:val="20"/>
              </w:rPr>
            </w:pPr>
          </w:p>
        </w:tc>
      </w:tr>
      <w:tr w:rsidR="00C12F9B" w:rsidRPr="00323CD1" w14:paraId="7D5507FB" w14:textId="77777777" w:rsidTr="005729D5">
        <w:trPr>
          <w:trHeight w:val="315"/>
        </w:trPr>
        <w:tc>
          <w:tcPr>
            <w:tcW w:w="740" w:type="dxa"/>
            <w:vMerge w:val="restart"/>
            <w:tcBorders>
              <w:top w:val="single" w:sz="4" w:space="0" w:color="auto"/>
              <w:left w:val="nil"/>
              <w:right w:val="nil"/>
            </w:tcBorders>
            <w:shd w:val="clear" w:color="000000" w:fill="FFFFFF"/>
            <w:hideMark/>
          </w:tcPr>
          <w:p w14:paraId="6BA34A67" w14:textId="33ED5247" w:rsidR="00C12F9B" w:rsidRPr="00323CD1" w:rsidRDefault="00C12F9B" w:rsidP="00C12F9B">
            <w:pPr>
              <w:rPr>
                <w:sz w:val="20"/>
                <w:szCs w:val="20"/>
                <w:lang w:val="fr-FR" w:eastAsia="fr-FR"/>
              </w:rPr>
            </w:pPr>
            <w:r w:rsidRPr="00323CD1">
              <w:rPr>
                <w:sz w:val="20"/>
                <w:szCs w:val="20"/>
                <w:lang w:val="fr-FR" w:eastAsia="fr-FR"/>
              </w:rPr>
              <w:t>DIF: Age</w:t>
            </w:r>
          </w:p>
        </w:tc>
        <w:tc>
          <w:tcPr>
            <w:tcW w:w="993" w:type="dxa"/>
            <w:vMerge w:val="restart"/>
            <w:tcBorders>
              <w:top w:val="single" w:sz="4" w:space="0" w:color="auto"/>
              <w:left w:val="nil"/>
              <w:right w:val="nil"/>
            </w:tcBorders>
            <w:shd w:val="clear" w:color="000000" w:fill="FFFFFF"/>
            <w:noWrap/>
            <w:hideMark/>
          </w:tcPr>
          <w:p w14:paraId="726A4764" w14:textId="78DCA7EF" w:rsidR="00C12F9B" w:rsidRPr="00323CD1" w:rsidRDefault="00C12F9B" w:rsidP="00C12F9B">
            <w:pPr>
              <w:rPr>
                <w:sz w:val="20"/>
                <w:szCs w:val="20"/>
                <w:lang w:val="fr-FR" w:eastAsia="fr-FR"/>
              </w:rPr>
            </w:pPr>
            <w:r w:rsidRPr="00323CD1">
              <w:rPr>
                <w:sz w:val="20"/>
                <w:szCs w:val="20"/>
                <w:lang w:val="fr-FR" w:eastAsia="fr-FR"/>
              </w:rPr>
              <w:t>Second split-</w:t>
            </w:r>
            <w:proofErr w:type="spellStart"/>
            <w:r w:rsidRPr="00323CD1">
              <w:rPr>
                <w:sz w:val="20"/>
                <w:szCs w:val="20"/>
                <w:lang w:val="fr-FR" w:eastAsia="fr-FR"/>
              </w:rPr>
              <w:t>half</w:t>
            </w:r>
            <w:proofErr w:type="spellEnd"/>
          </w:p>
        </w:tc>
        <w:tc>
          <w:tcPr>
            <w:tcW w:w="900" w:type="dxa"/>
            <w:tcBorders>
              <w:top w:val="single" w:sz="4" w:space="0" w:color="auto"/>
              <w:left w:val="nil"/>
              <w:bottom w:val="nil"/>
              <w:right w:val="nil"/>
            </w:tcBorders>
            <w:shd w:val="clear" w:color="000000" w:fill="FFFFFF"/>
            <w:noWrap/>
          </w:tcPr>
          <w:p w14:paraId="7241B432" w14:textId="3574D101" w:rsidR="00C12F9B" w:rsidRPr="00323CD1" w:rsidRDefault="00C12F9B" w:rsidP="00C12F9B">
            <w:pPr>
              <w:jc w:val="center"/>
              <w:rPr>
                <w:sz w:val="20"/>
                <w:szCs w:val="20"/>
                <w:lang w:val="fr-FR" w:eastAsia="fr-FR"/>
              </w:rPr>
            </w:pPr>
            <w:r w:rsidRPr="00323CD1">
              <w:rPr>
                <w:sz w:val="20"/>
                <w:szCs w:val="20"/>
              </w:rPr>
              <w:t>6-1</w:t>
            </w:r>
          </w:p>
        </w:tc>
        <w:tc>
          <w:tcPr>
            <w:tcW w:w="2076" w:type="dxa"/>
            <w:tcBorders>
              <w:top w:val="single" w:sz="4" w:space="0" w:color="auto"/>
              <w:left w:val="nil"/>
              <w:bottom w:val="nil"/>
              <w:right w:val="nil"/>
            </w:tcBorders>
            <w:shd w:val="clear" w:color="000000" w:fill="FFFFFF"/>
            <w:noWrap/>
          </w:tcPr>
          <w:p w14:paraId="5DAADF85" w14:textId="5D82D36D" w:rsidR="00C12F9B" w:rsidRPr="00323CD1" w:rsidRDefault="00C12F9B" w:rsidP="00C12F9B">
            <w:pPr>
              <w:rPr>
                <w:sz w:val="20"/>
                <w:szCs w:val="20"/>
                <w:lang w:val="fr-FR" w:eastAsia="fr-FR"/>
              </w:rPr>
            </w:pPr>
            <w:r w:rsidRPr="00323CD1">
              <w:rPr>
                <w:sz w:val="20"/>
                <w:szCs w:val="20"/>
              </w:rPr>
              <w:t>Null effects</w:t>
            </w:r>
          </w:p>
        </w:tc>
        <w:tc>
          <w:tcPr>
            <w:tcW w:w="990" w:type="dxa"/>
            <w:tcBorders>
              <w:top w:val="single" w:sz="4" w:space="0" w:color="auto"/>
              <w:left w:val="nil"/>
              <w:bottom w:val="nil"/>
              <w:right w:val="nil"/>
            </w:tcBorders>
            <w:shd w:val="clear" w:color="000000" w:fill="FFFFFF"/>
            <w:noWrap/>
          </w:tcPr>
          <w:p w14:paraId="7F4DC6CE" w14:textId="7EF5E20C" w:rsidR="00C12F9B" w:rsidRPr="00323CD1" w:rsidRDefault="00C12F9B" w:rsidP="00C12F9B">
            <w:pPr>
              <w:jc w:val="center"/>
              <w:rPr>
                <w:sz w:val="20"/>
                <w:szCs w:val="20"/>
                <w:lang w:val="fr-FR" w:eastAsia="fr-FR"/>
              </w:rPr>
            </w:pPr>
            <w:r w:rsidRPr="00323CD1">
              <w:rPr>
                <w:sz w:val="20"/>
                <w:szCs w:val="20"/>
              </w:rPr>
              <w:t>1156.308*</w:t>
            </w:r>
          </w:p>
        </w:tc>
        <w:tc>
          <w:tcPr>
            <w:tcW w:w="440" w:type="dxa"/>
            <w:tcBorders>
              <w:top w:val="single" w:sz="4" w:space="0" w:color="auto"/>
              <w:left w:val="nil"/>
              <w:bottom w:val="nil"/>
              <w:right w:val="nil"/>
            </w:tcBorders>
            <w:shd w:val="clear" w:color="000000" w:fill="FFFFFF"/>
            <w:noWrap/>
          </w:tcPr>
          <w:p w14:paraId="65D0D6B4" w14:textId="39EDE451" w:rsidR="00C12F9B" w:rsidRPr="00323CD1" w:rsidRDefault="00C12F9B" w:rsidP="00C12F9B">
            <w:pPr>
              <w:jc w:val="center"/>
              <w:rPr>
                <w:sz w:val="20"/>
                <w:szCs w:val="20"/>
                <w:lang w:val="fr-FR" w:eastAsia="fr-FR"/>
              </w:rPr>
            </w:pPr>
            <w:r w:rsidRPr="00323CD1">
              <w:rPr>
                <w:sz w:val="20"/>
                <w:szCs w:val="20"/>
              </w:rPr>
              <w:t>606</w:t>
            </w:r>
          </w:p>
        </w:tc>
        <w:tc>
          <w:tcPr>
            <w:tcW w:w="490" w:type="dxa"/>
            <w:tcBorders>
              <w:top w:val="single" w:sz="4" w:space="0" w:color="auto"/>
              <w:left w:val="nil"/>
              <w:bottom w:val="nil"/>
              <w:right w:val="nil"/>
            </w:tcBorders>
            <w:shd w:val="clear" w:color="000000" w:fill="FFFFFF"/>
            <w:noWrap/>
          </w:tcPr>
          <w:p w14:paraId="17C999A0" w14:textId="765CB7F0" w:rsidR="00C12F9B" w:rsidRPr="00323CD1" w:rsidRDefault="00C12F9B" w:rsidP="00C12F9B">
            <w:pPr>
              <w:jc w:val="center"/>
              <w:rPr>
                <w:sz w:val="20"/>
                <w:szCs w:val="20"/>
                <w:lang w:val="fr-FR" w:eastAsia="fr-FR"/>
              </w:rPr>
            </w:pPr>
            <w:r w:rsidRPr="00323CD1">
              <w:rPr>
                <w:sz w:val="20"/>
                <w:szCs w:val="20"/>
              </w:rPr>
              <w:t>.901</w:t>
            </w:r>
          </w:p>
        </w:tc>
        <w:tc>
          <w:tcPr>
            <w:tcW w:w="580" w:type="dxa"/>
            <w:tcBorders>
              <w:top w:val="single" w:sz="4" w:space="0" w:color="auto"/>
              <w:left w:val="nil"/>
              <w:bottom w:val="nil"/>
              <w:right w:val="nil"/>
            </w:tcBorders>
            <w:shd w:val="clear" w:color="000000" w:fill="FFFFFF"/>
            <w:noWrap/>
          </w:tcPr>
          <w:p w14:paraId="2C17479F" w14:textId="5E095B16" w:rsidR="00C12F9B" w:rsidRPr="00323CD1" w:rsidRDefault="00C12F9B" w:rsidP="00C12F9B">
            <w:pPr>
              <w:jc w:val="center"/>
              <w:rPr>
                <w:sz w:val="20"/>
                <w:szCs w:val="20"/>
                <w:lang w:val="fr-FR" w:eastAsia="fr-FR"/>
              </w:rPr>
            </w:pPr>
            <w:r w:rsidRPr="00323CD1">
              <w:rPr>
                <w:sz w:val="20"/>
                <w:szCs w:val="20"/>
              </w:rPr>
              <w:t>.911</w:t>
            </w:r>
          </w:p>
        </w:tc>
        <w:tc>
          <w:tcPr>
            <w:tcW w:w="830" w:type="dxa"/>
            <w:tcBorders>
              <w:top w:val="single" w:sz="4" w:space="0" w:color="auto"/>
              <w:left w:val="nil"/>
              <w:bottom w:val="nil"/>
              <w:right w:val="nil"/>
            </w:tcBorders>
            <w:shd w:val="clear" w:color="000000" w:fill="FFFFFF"/>
            <w:noWrap/>
          </w:tcPr>
          <w:p w14:paraId="142376F5" w14:textId="27F84039" w:rsidR="00C12F9B" w:rsidRPr="00323CD1" w:rsidRDefault="00C12F9B" w:rsidP="00C12F9B">
            <w:pPr>
              <w:jc w:val="center"/>
              <w:rPr>
                <w:sz w:val="20"/>
                <w:szCs w:val="20"/>
                <w:lang w:val="fr-FR" w:eastAsia="fr-FR"/>
              </w:rPr>
            </w:pPr>
            <w:r w:rsidRPr="00323CD1">
              <w:rPr>
                <w:sz w:val="20"/>
                <w:szCs w:val="20"/>
              </w:rPr>
              <w:t>.073</w:t>
            </w:r>
          </w:p>
        </w:tc>
        <w:tc>
          <w:tcPr>
            <w:tcW w:w="859" w:type="dxa"/>
            <w:tcBorders>
              <w:top w:val="single" w:sz="4" w:space="0" w:color="auto"/>
              <w:left w:val="nil"/>
              <w:bottom w:val="nil"/>
              <w:right w:val="nil"/>
            </w:tcBorders>
            <w:shd w:val="clear" w:color="000000" w:fill="FFFFFF"/>
            <w:noWrap/>
          </w:tcPr>
          <w:p w14:paraId="2F974077" w14:textId="79C48D64" w:rsidR="00C12F9B" w:rsidRPr="00323CD1" w:rsidRDefault="00C12F9B" w:rsidP="00C12F9B">
            <w:pPr>
              <w:jc w:val="center"/>
              <w:rPr>
                <w:sz w:val="20"/>
                <w:szCs w:val="20"/>
                <w:lang w:val="fr-FR" w:eastAsia="fr-FR"/>
              </w:rPr>
            </w:pPr>
            <w:r w:rsidRPr="00323CD1">
              <w:rPr>
                <w:sz w:val="20"/>
                <w:szCs w:val="20"/>
              </w:rPr>
              <w:t>.066</w:t>
            </w:r>
          </w:p>
        </w:tc>
        <w:tc>
          <w:tcPr>
            <w:tcW w:w="773" w:type="dxa"/>
            <w:tcBorders>
              <w:top w:val="single" w:sz="4" w:space="0" w:color="auto"/>
              <w:left w:val="nil"/>
              <w:bottom w:val="nil"/>
              <w:right w:val="nil"/>
            </w:tcBorders>
            <w:shd w:val="clear" w:color="000000" w:fill="FFFFFF"/>
            <w:noWrap/>
          </w:tcPr>
          <w:p w14:paraId="5890D631" w14:textId="0471287F" w:rsidR="00C12F9B" w:rsidRPr="00323CD1" w:rsidRDefault="00C12F9B" w:rsidP="00C12F9B">
            <w:pPr>
              <w:jc w:val="center"/>
              <w:rPr>
                <w:sz w:val="20"/>
                <w:szCs w:val="20"/>
                <w:lang w:val="fr-FR" w:eastAsia="fr-FR"/>
              </w:rPr>
            </w:pPr>
            <w:r w:rsidRPr="00323CD1">
              <w:rPr>
                <w:sz w:val="20"/>
                <w:szCs w:val="20"/>
              </w:rPr>
              <w:t>.079</w:t>
            </w:r>
          </w:p>
        </w:tc>
        <w:tc>
          <w:tcPr>
            <w:tcW w:w="696" w:type="dxa"/>
            <w:tcBorders>
              <w:top w:val="single" w:sz="4" w:space="0" w:color="auto"/>
              <w:left w:val="nil"/>
              <w:bottom w:val="nil"/>
              <w:right w:val="nil"/>
            </w:tcBorders>
            <w:shd w:val="clear" w:color="000000" w:fill="FFFFFF"/>
            <w:noWrap/>
          </w:tcPr>
          <w:p w14:paraId="47760226" w14:textId="042B4AA9" w:rsidR="00C12F9B" w:rsidRPr="00323CD1" w:rsidRDefault="00C12F9B" w:rsidP="00C12F9B">
            <w:pPr>
              <w:jc w:val="center"/>
              <w:rPr>
                <w:sz w:val="20"/>
                <w:szCs w:val="20"/>
                <w:lang w:val="fr-FR" w:eastAsia="fr-FR"/>
              </w:rPr>
            </w:pPr>
            <w:r w:rsidRPr="00323CD1">
              <w:rPr>
                <w:sz w:val="20"/>
                <w:szCs w:val="20"/>
              </w:rPr>
              <w:t>.119</w:t>
            </w:r>
          </w:p>
        </w:tc>
        <w:tc>
          <w:tcPr>
            <w:tcW w:w="545" w:type="dxa"/>
            <w:tcBorders>
              <w:top w:val="single" w:sz="4" w:space="0" w:color="auto"/>
              <w:left w:val="nil"/>
              <w:bottom w:val="nil"/>
              <w:right w:val="nil"/>
            </w:tcBorders>
            <w:shd w:val="clear" w:color="000000" w:fill="FFFFFF"/>
            <w:noWrap/>
          </w:tcPr>
          <w:p w14:paraId="153D384F" w14:textId="059C4A07" w:rsidR="00C12F9B" w:rsidRPr="00323CD1" w:rsidRDefault="00C12F9B" w:rsidP="00C12F9B">
            <w:pPr>
              <w:jc w:val="center"/>
              <w:rPr>
                <w:sz w:val="20"/>
                <w:szCs w:val="20"/>
                <w:lang w:val="fr-FR" w:eastAsia="fr-FR"/>
              </w:rPr>
            </w:pPr>
          </w:p>
        </w:tc>
        <w:tc>
          <w:tcPr>
            <w:tcW w:w="694" w:type="dxa"/>
            <w:tcBorders>
              <w:top w:val="single" w:sz="4" w:space="0" w:color="auto"/>
              <w:left w:val="nil"/>
              <w:bottom w:val="nil"/>
              <w:right w:val="nil"/>
            </w:tcBorders>
            <w:shd w:val="clear" w:color="000000" w:fill="FFFFFF"/>
            <w:noWrap/>
          </w:tcPr>
          <w:p w14:paraId="68A5F3A2" w14:textId="0DB56DDE" w:rsidR="00C12F9B" w:rsidRPr="00323CD1" w:rsidRDefault="00C12F9B" w:rsidP="00C12F9B">
            <w:pPr>
              <w:jc w:val="center"/>
              <w:rPr>
                <w:sz w:val="20"/>
                <w:szCs w:val="20"/>
                <w:lang w:val="fr-FR" w:eastAsia="fr-FR"/>
              </w:rPr>
            </w:pPr>
            <w:r w:rsidRPr="00323CD1">
              <w:rPr>
                <w:sz w:val="20"/>
                <w:szCs w:val="20"/>
              </w:rPr>
              <w:t>-</w:t>
            </w:r>
          </w:p>
        </w:tc>
        <w:tc>
          <w:tcPr>
            <w:tcW w:w="340" w:type="dxa"/>
            <w:tcBorders>
              <w:top w:val="single" w:sz="4" w:space="0" w:color="auto"/>
              <w:left w:val="nil"/>
              <w:bottom w:val="nil"/>
              <w:right w:val="nil"/>
            </w:tcBorders>
            <w:shd w:val="clear" w:color="000000" w:fill="FFFFFF"/>
            <w:noWrap/>
          </w:tcPr>
          <w:p w14:paraId="41806BE3" w14:textId="0444A8BB" w:rsidR="00C12F9B" w:rsidRPr="00323CD1" w:rsidRDefault="00C12F9B" w:rsidP="00C12F9B">
            <w:pPr>
              <w:jc w:val="center"/>
              <w:rPr>
                <w:sz w:val="20"/>
                <w:szCs w:val="20"/>
                <w:lang w:val="fr-FR" w:eastAsia="fr-FR"/>
              </w:rPr>
            </w:pPr>
            <w:r w:rsidRPr="00323CD1">
              <w:rPr>
                <w:sz w:val="20"/>
                <w:szCs w:val="20"/>
              </w:rPr>
              <w:t>-</w:t>
            </w:r>
          </w:p>
        </w:tc>
        <w:tc>
          <w:tcPr>
            <w:tcW w:w="603" w:type="dxa"/>
            <w:tcBorders>
              <w:top w:val="single" w:sz="4" w:space="0" w:color="auto"/>
              <w:left w:val="nil"/>
              <w:bottom w:val="nil"/>
              <w:right w:val="nil"/>
            </w:tcBorders>
            <w:shd w:val="clear" w:color="000000" w:fill="FFFFFF"/>
            <w:noWrap/>
          </w:tcPr>
          <w:p w14:paraId="76B7BBBA" w14:textId="5909C18F" w:rsidR="00C12F9B" w:rsidRPr="00323CD1" w:rsidRDefault="00C12F9B" w:rsidP="00C12F9B">
            <w:pPr>
              <w:jc w:val="center"/>
              <w:rPr>
                <w:sz w:val="20"/>
                <w:szCs w:val="20"/>
                <w:lang w:val="fr-FR" w:eastAsia="fr-FR"/>
              </w:rPr>
            </w:pPr>
            <w:r w:rsidRPr="00323CD1">
              <w:rPr>
                <w:sz w:val="20"/>
                <w:szCs w:val="20"/>
              </w:rPr>
              <w:t>-</w:t>
            </w:r>
          </w:p>
        </w:tc>
        <w:tc>
          <w:tcPr>
            <w:tcW w:w="603" w:type="dxa"/>
            <w:tcBorders>
              <w:top w:val="single" w:sz="4" w:space="0" w:color="auto"/>
              <w:left w:val="nil"/>
              <w:bottom w:val="nil"/>
              <w:right w:val="nil"/>
            </w:tcBorders>
            <w:shd w:val="clear" w:color="000000" w:fill="FFFFFF"/>
            <w:noWrap/>
          </w:tcPr>
          <w:p w14:paraId="01A9CDBA" w14:textId="66536A8E" w:rsidR="00C12F9B" w:rsidRPr="00323CD1" w:rsidRDefault="00C12F9B" w:rsidP="00C12F9B">
            <w:pPr>
              <w:jc w:val="center"/>
              <w:rPr>
                <w:sz w:val="20"/>
                <w:szCs w:val="20"/>
                <w:lang w:val="fr-FR" w:eastAsia="fr-FR"/>
              </w:rPr>
            </w:pPr>
            <w:r w:rsidRPr="00323CD1">
              <w:rPr>
                <w:sz w:val="20"/>
                <w:szCs w:val="20"/>
              </w:rPr>
              <w:t>-</w:t>
            </w:r>
          </w:p>
        </w:tc>
        <w:tc>
          <w:tcPr>
            <w:tcW w:w="952" w:type="dxa"/>
            <w:tcBorders>
              <w:top w:val="single" w:sz="4" w:space="0" w:color="auto"/>
              <w:left w:val="nil"/>
              <w:bottom w:val="nil"/>
              <w:right w:val="nil"/>
            </w:tcBorders>
            <w:shd w:val="clear" w:color="000000" w:fill="FFFFFF"/>
            <w:noWrap/>
          </w:tcPr>
          <w:p w14:paraId="6A46157C" w14:textId="292BC119" w:rsidR="00C12F9B" w:rsidRPr="00323CD1" w:rsidRDefault="00C12F9B" w:rsidP="00C12F9B">
            <w:pPr>
              <w:jc w:val="center"/>
              <w:rPr>
                <w:sz w:val="20"/>
                <w:szCs w:val="20"/>
                <w:lang w:val="fr-FR" w:eastAsia="fr-FR"/>
              </w:rPr>
            </w:pPr>
            <w:r w:rsidRPr="00323CD1">
              <w:rPr>
                <w:sz w:val="20"/>
                <w:szCs w:val="20"/>
              </w:rPr>
              <w:t>-</w:t>
            </w:r>
          </w:p>
        </w:tc>
        <w:tc>
          <w:tcPr>
            <w:tcW w:w="952" w:type="dxa"/>
            <w:tcBorders>
              <w:top w:val="single" w:sz="4" w:space="0" w:color="auto"/>
              <w:left w:val="nil"/>
              <w:bottom w:val="nil"/>
              <w:right w:val="nil"/>
            </w:tcBorders>
            <w:shd w:val="clear" w:color="000000" w:fill="FFFFFF"/>
            <w:noWrap/>
          </w:tcPr>
          <w:p w14:paraId="1DB329BD" w14:textId="0E9BAB0F" w:rsidR="00C12F9B" w:rsidRPr="00323CD1" w:rsidRDefault="00C12F9B" w:rsidP="00C12F9B">
            <w:pPr>
              <w:jc w:val="center"/>
              <w:rPr>
                <w:sz w:val="20"/>
                <w:szCs w:val="20"/>
                <w:lang w:val="fr-FR" w:eastAsia="fr-FR"/>
              </w:rPr>
            </w:pPr>
            <w:r w:rsidRPr="00323CD1">
              <w:rPr>
                <w:sz w:val="20"/>
                <w:szCs w:val="20"/>
              </w:rPr>
              <w:t>-</w:t>
            </w:r>
          </w:p>
        </w:tc>
      </w:tr>
      <w:tr w:rsidR="00C12F9B" w:rsidRPr="00323CD1" w14:paraId="496771CF" w14:textId="77777777" w:rsidTr="00C12F9B">
        <w:trPr>
          <w:trHeight w:val="315"/>
        </w:trPr>
        <w:tc>
          <w:tcPr>
            <w:tcW w:w="740" w:type="dxa"/>
            <w:vMerge/>
            <w:tcBorders>
              <w:left w:val="nil"/>
              <w:right w:val="nil"/>
            </w:tcBorders>
            <w:shd w:val="clear" w:color="000000" w:fill="FFFFFF"/>
            <w:hideMark/>
          </w:tcPr>
          <w:p w14:paraId="42201D99" w14:textId="3061C12B"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noWrap/>
            <w:vAlign w:val="center"/>
            <w:hideMark/>
          </w:tcPr>
          <w:p w14:paraId="651C4255" w14:textId="2ADA2894" w:rsidR="00C12F9B" w:rsidRPr="00323CD1" w:rsidRDefault="00C12F9B" w:rsidP="00C12F9B">
            <w:pPr>
              <w:rPr>
                <w:sz w:val="20"/>
                <w:szCs w:val="20"/>
                <w:lang w:val="fr-FR" w:eastAsia="fr-FR"/>
              </w:rPr>
            </w:pPr>
          </w:p>
        </w:tc>
        <w:tc>
          <w:tcPr>
            <w:tcW w:w="900" w:type="dxa"/>
            <w:tcBorders>
              <w:top w:val="nil"/>
              <w:left w:val="nil"/>
              <w:bottom w:val="nil"/>
              <w:right w:val="nil"/>
            </w:tcBorders>
            <w:shd w:val="clear" w:color="000000" w:fill="FFFFFF"/>
            <w:noWrap/>
          </w:tcPr>
          <w:p w14:paraId="0829A939" w14:textId="04FE232A" w:rsidR="00C12F9B" w:rsidRPr="00323CD1" w:rsidRDefault="00C12F9B" w:rsidP="00C12F9B">
            <w:pPr>
              <w:jc w:val="center"/>
              <w:rPr>
                <w:sz w:val="20"/>
                <w:szCs w:val="20"/>
                <w:lang w:val="fr-FR" w:eastAsia="fr-FR"/>
              </w:rPr>
            </w:pPr>
            <w:r w:rsidRPr="00323CD1">
              <w:rPr>
                <w:sz w:val="20"/>
                <w:szCs w:val="20"/>
              </w:rPr>
              <w:t>6-2</w:t>
            </w:r>
          </w:p>
        </w:tc>
        <w:tc>
          <w:tcPr>
            <w:tcW w:w="2076" w:type="dxa"/>
            <w:tcBorders>
              <w:top w:val="nil"/>
              <w:left w:val="nil"/>
              <w:bottom w:val="nil"/>
              <w:right w:val="nil"/>
            </w:tcBorders>
            <w:shd w:val="clear" w:color="000000" w:fill="FFFFFF"/>
            <w:noWrap/>
          </w:tcPr>
          <w:p w14:paraId="414DAA3A" w14:textId="57D09F52" w:rsidR="00C12F9B" w:rsidRPr="00323CD1" w:rsidRDefault="00C12F9B" w:rsidP="00C12F9B">
            <w:pPr>
              <w:rPr>
                <w:sz w:val="20"/>
                <w:szCs w:val="20"/>
                <w:lang w:val="fr-FR" w:eastAsia="fr-FR"/>
              </w:rPr>
            </w:pPr>
            <w:r w:rsidRPr="00323CD1">
              <w:rPr>
                <w:sz w:val="20"/>
                <w:szCs w:val="20"/>
              </w:rPr>
              <w:t>Saturated</w:t>
            </w:r>
          </w:p>
        </w:tc>
        <w:tc>
          <w:tcPr>
            <w:tcW w:w="990" w:type="dxa"/>
            <w:tcBorders>
              <w:top w:val="nil"/>
              <w:left w:val="nil"/>
              <w:bottom w:val="nil"/>
              <w:right w:val="nil"/>
            </w:tcBorders>
            <w:shd w:val="clear" w:color="000000" w:fill="FFFFFF"/>
            <w:noWrap/>
          </w:tcPr>
          <w:p w14:paraId="5B884797" w14:textId="68A2BBCE" w:rsidR="00C12F9B" w:rsidRPr="00323CD1" w:rsidRDefault="00C12F9B" w:rsidP="00C12F9B">
            <w:pPr>
              <w:jc w:val="center"/>
              <w:rPr>
                <w:sz w:val="20"/>
                <w:szCs w:val="20"/>
                <w:lang w:val="fr-FR" w:eastAsia="fr-FR"/>
              </w:rPr>
            </w:pPr>
            <w:r w:rsidRPr="00323CD1">
              <w:rPr>
                <w:sz w:val="20"/>
                <w:szCs w:val="20"/>
              </w:rPr>
              <w:t>1028.175*</w:t>
            </w:r>
          </w:p>
        </w:tc>
        <w:tc>
          <w:tcPr>
            <w:tcW w:w="440" w:type="dxa"/>
            <w:tcBorders>
              <w:top w:val="nil"/>
              <w:left w:val="nil"/>
              <w:bottom w:val="nil"/>
              <w:right w:val="nil"/>
            </w:tcBorders>
            <w:shd w:val="clear" w:color="000000" w:fill="FFFFFF"/>
            <w:noWrap/>
          </w:tcPr>
          <w:p w14:paraId="162F4180" w14:textId="460BCBDE" w:rsidR="00C12F9B" w:rsidRPr="00323CD1" w:rsidRDefault="00C12F9B" w:rsidP="00C12F9B">
            <w:pPr>
              <w:jc w:val="center"/>
              <w:rPr>
                <w:sz w:val="20"/>
                <w:szCs w:val="20"/>
                <w:lang w:val="fr-FR" w:eastAsia="fr-FR"/>
              </w:rPr>
            </w:pPr>
            <w:r w:rsidRPr="00323CD1">
              <w:rPr>
                <w:sz w:val="20"/>
                <w:szCs w:val="20"/>
              </w:rPr>
              <w:t>542</w:t>
            </w:r>
          </w:p>
        </w:tc>
        <w:tc>
          <w:tcPr>
            <w:tcW w:w="490" w:type="dxa"/>
            <w:tcBorders>
              <w:top w:val="nil"/>
              <w:left w:val="nil"/>
              <w:bottom w:val="nil"/>
              <w:right w:val="nil"/>
            </w:tcBorders>
            <w:shd w:val="clear" w:color="000000" w:fill="FFFFFF"/>
            <w:noWrap/>
          </w:tcPr>
          <w:p w14:paraId="2DF09694" w14:textId="4D98CB0E" w:rsidR="00C12F9B" w:rsidRPr="00323CD1" w:rsidRDefault="00C12F9B" w:rsidP="00C12F9B">
            <w:pPr>
              <w:jc w:val="center"/>
              <w:rPr>
                <w:sz w:val="20"/>
                <w:szCs w:val="20"/>
                <w:lang w:val="fr-FR" w:eastAsia="fr-FR"/>
              </w:rPr>
            </w:pPr>
            <w:r w:rsidRPr="00323CD1">
              <w:rPr>
                <w:sz w:val="20"/>
                <w:szCs w:val="20"/>
              </w:rPr>
              <w:t>.913</w:t>
            </w:r>
          </w:p>
        </w:tc>
        <w:tc>
          <w:tcPr>
            <w:tcW w:w="580" w:type="dxa"/>
            <w:tcBorders>
              <w:top w:val="nil"/>
              <w:left w:val="nil"/>
              <w:bottom w:val="nil"/>
              <w:right w:val="nil"/>
            </w:tcBorders>
            <w:shd w:val="clear" w:color="000000" w:fill="FFFFFF"/>
            <w:noWrap/>
          </w:tcPr>
          <w:p w14:paraId="01CD85C2" w14:textId="79B2B5E5" w:rsidR="00C12F9B" w:rsidRPr="00323CD1" w:rsidRDefault="00C12F9B" w:rsidP="00C12F9B">
            <w:pPr>
              <w:jc w:val="center"/>
              <w:rPr>
                <w:sz w:val="20"/>
                <w:szCs w:val="20"/>
                <w:lang w:val="fr-FR" w:eastAsia="fr-FR"/>
              </w:rPr>
            </w:pPr>
            <w:r w:rsidRPr="00323CD1">
              <w:rPr>
                <w:sz w:val="20"/>
                <w:szCs w:val="20"/>
              </w:rPr>
              <w:t>.912</w:t>
            </w:r>
          </w:p>
        </w:tc>
        <w:tc>
          <w:tcPr>
            <w:tcW w:w="830" w:type="dxa"/>
            <w:tcBorders>
              <w:top w:val="nil"/>
              <w:left w:val="nil"/>
              <w:bottom w:val="nil"/>
              <w:right w:val="nil"/>
            </w:tcBorders>
            <w:shd w:val="clear" w:color="000000" w:fill="FFFFFF"/>
            <w:noWrap/>
          </w:tcPr>
          <w:p w14:paraId="44911CB9" w14:textId="57F8FBEA" w:rsidR="00C12F9B" w:rsidRPr="00323CD1" w:rsidRDefault="00C12F9B" w:rsidP="00C12F9B">
            <w:pPr>
              <w:jc w:val="center"/>
              <w:rPr>
                <w:sz w:val="20"/>
                <w:szCs w:val="20"/>
                <w:lang w:val="fr-FR" w:eastAsia="fr-FR"/>
              </w:rPr>
            </w:pPr>
            <w:r w:rsidRPr="00323CD1">
              <w:rPr>
                <w:sz w:val="20"/>
                <w:szCs w:val="20"/>
              </w:rPr>
              <w:t>.072</w:t>
            </w:r>
          </w:p>
        </w:tc>
        <w:tc>
          <w:tcPr>
            <w:tcW w:w="859" w:type="dxa"/>
            <w:tcBorders>
              <w:top w:val="nil"/>
              <w:left w:val="nil"/>
              <w:bottom w:val="nil"/>
              <w:right w:val="nil"/>
            </w:tcBorders>
            <w:shd w:val="clear" w:color="000000" w:fill="FFFFFF"/>
            <w:noWrap/>
          </w:tcPr>
          <w:p w14:paraId="0E07B65C" w14:textId="05E5253D" w:rsidR="00C12F9B" w:rsidRPr="00323CD1" w:rsidRDefault="00C12F9B" w:rsidP="00C12F9B">
            <w:pPr>
              <w:jc w:val="center"/>
              <w:rPr>
                <w:sz w:val="20"/>
                <w:szCs w:val="20"/>
                <w:lang w:val="fr-FR" w:eastAsia="fr-FR"/>
              </w:rPr>
            </w:pPr>
            <w:r w:rsidRPr="00323CD1">
              <w:rPr>
                <w:sz w:val="20"/>
                <w:szCs w:val="20"/>
              </w:rPr>
              <w:t>.066</w:t>
            </w:r>
          </w:p>
        </w:tc>
        <w:tc>
          <w:tcPr>
            <w:tcW w:w="773" w:type="dxa"/>
            <w:tcBorders>
              <w:top w:val="nil"/>
              <w:left w:val="nil"/>
              <w:bottom w:val="nil"/>
              <w:right w:val="nil"/>
            </w:tcBorders>
            <w:shd w:val="clear" w:color="000000" w:fill="FFFFFF"/>
            <w:noWrap/>
          </w:tcPr>
          <w:p w14:paraId="58EBA709" w14:textId="42D257D9" w:rsidR="00C12F9B" w:rsidRPr="00323CD1" w:rsidRDefault="00C12F9B" w:rsidP="00C12F9B">
            <w:pPr>
              <w:jc w:val="center"/>
              <w:rPr>
                <w:sz w:val="20"/>
                <w:szCs w:val="20"/>
                <w:lang w:val="fr-FR" w:eastAsia="fr-FR"/>
              </w:rPr>
            </w:pPr>
            <w:r w:rsidRPr="00323CD1">
              <w:rPr>
                <w:sz w:val="20"/>
                <w:szCs w:val="20"/>
              </w:rPr>
              <w:t>.079</w:t>
            </w:r>
          </w:p>
        </w:tc>
        <w:tc>
          <w:tcPr>
            <w:tcW w:w="696" w:type="dxa"/>
            <w:tcBorders>
              <w:top w:val="nil"/>
              <w:left w:val="nil"/>
              <w:bottom w:val="nil"/>
              <w:right w:val="nil"/>
            </w:tcBorders>
            <w:shd w:val="clear" w:color="000000" w:fill="FFFFFF"/>
            <w:noWrap/>
          </w:tcPr>
          <w:p w14:paraId="6373E646" w14:textId="1A80ECA3" w:rsidR="00C12F9B" w:rsidRPr="00323CD1" w:rsidRDefault="00C12F9B" w:rsidP="00C12F9B">
            <w:pPr>
              <w:jc w:val="center"/>
              <w:rPr>
                <w:sz w:val="20"/>
                <w:szCs w:val="20"/>
                <w:lang w:val="fr-FR" w:eastAsia="fr-FR"/>
              </w:rPr>
            </w:pPr>
            <w:r w:rsidRPr="00323CD1">
              <w:rPr>
                <w:sz w:val="20"/>
                <w:szCs w:val="20"/>
              </w:rPr>
              <w:t>.113</w:t>
            </w:r>
          </w:p>
        </w:tc>
        <w:tc>
          <w:tcPr>
            <w:tcW w:w="545" w:type="dxa"/>
            <w:tcBorders>
              <w:top w:val="nil"/>
              <w:left w:val="nil"/>
              <w:bottom w:val="nil"/>
              <w:right w:val="nil"/>
            </w:tcBorders>
            <w:shd w:val="clear" w:color="000000" w:fill="FFFFFF"/>
            <w:noWrap/>
          </w:tcPr>
          <w:p w14:paraId="7055FBBF" w14:textId="5F02E3A8" w:rsidR="00C12F9B" w:rsidRPr="00323CD1" w:rsidRDefault="00C12F9B" w:rsidP="00C12F9B">
            <w:pPr>
              <w:jc w:val="center"/>
              <w:rPr>
                <w:sz w:val="20"/>
                <w:szCs w:val="20"/>
                <w:lang w:val="fr-FR" w:eastAsia="fr-FR"/>
              </w:rPr>
            </w:pPr>
            <w:r w:rsidRPr="00323CD1">
              <w:rPr>
                <w:sz w:val="20"/>
                <w:szCs w:val="20"/>
              </w:rPr>
              <w:t>6-1</w:t>
            </w:r>
          </w:p>
        </w:tc>
        <w:tc>
          <w:tcPr>
            <w:tcW w:w="694" w:type="dxa"/>
            <w:tcBorders>
              <w:top w:val="nil"/>
              <w:left w:val="nil"/>
              <w:bottom w:val="nil"/>
              <w:right w:val="nil"/>
            </w:tcBorders>
            <w:shd w:val="clear" w:color="000000" w:fill="FFFFFF"/>
            <w:noWrap/>
          </w:tcPr>
          <w:p w14:paraId="2DA7B2F1" w14:textId="0CE497F3" w:rsidR="00C12F9B" w:rsidRPr="00323CD1" w:rsidRDefault="00C12F9B" w:rsidP="00C12F9B">
            <w:pPr>
              <w:jc w:val="center"/>
              <w:rPr>
                <w:sz w:val="20"/>
                <w:szCs w:val="20"/>
                <w:lang w:val="fr-FR" w:eastAsia="fr-FR"/>
              </w:rPr>
            </w:pPr>
            <w:r w:rsidRPr="00323CD1">
              <w:rPr>
                <w:sz w:val="20"/>
                <w:szCs w:val="20"/>
              </w:rPr>
              <w:t>130.28</w:t>
            </w:r>
          </w:p>
        </w:tc>
        <w:tc>
          <w:tcPr>
            <w:tcW w:w="340" w:type="dxa"/>
            <w:tcBorders>
              <w:top w:val="nil"/>
              <w:left w:val="nil"/>
              <w:bottom w:val="nil"/>
              <w:right w:val="nil"/>
            </w:tcBorders>
            <w:shd w:val="clear" w:color="000000" w:fill="FFFFFF"/>
            <w:noWrap/>
          </w:tcPr>
          <w:p w14:paraId="15889867" w14:textId="38A5F8AE" w:rsidR="00C12F9B" w:rsidRPr="00323CD1" w:rsidRDefault="00C12F9B" w:rsidP="00C12F9B">
            <w:pPr>
              <w:jc w:val="center"/>
              <w:rPr>
                <w:sz w:val="20"/>
                <w:szCs w:val="20"/>
                <w:lang w:val="fr-FR" w:eastAsia="fr-FR"/>
              </w:rPr>
            </w:pPr>
            <w:r w:rsidRPr="00323CD1">
              <w:rPr>
                <w:sz w:val="20"/>
                <w:szCs w:val="20"/>
              </w:rPr>
              <w:t>64</w:t>
            </w:r>
          </w:p>
        </w:tc>
        <w:tc>
          <w:tcPr>
            <w:tcW w:w="603" w:type="dxa"/>
            <w:tcBorders>
              <w:top w:val="nil"/>
              <w:left w:val="nil"/>
              <w:bottom w:val="nil"/>
              <w:right w:val="nil"/>
            </w:tcBorders>
            <w:shd w:val="clear" w:color="000000" w:fill="FFFFFF"/>
            <w:noWrap/>
          </w:tcPr>
          <w:p w14:paraId="344B5A85" w14:textId="5241F5EA" w:rsidR="00C12F9B" w:rsidRPr="00323CD1" w:rsidRDefault="00C12F9B" w:rsidP="00C12F9B">
            <w:pPr>
              <w:jc w:val="center"/>
              <w:rPr>
                <w:sz w:val="20"/>
                <w:szCs w:val="20"/>
                <w:lang w:val="fr-FR" w:eastAsia="fr-FR"/>
              </w:rPr>
            </w:pPr>
            <w:r w:rsidRPr="00323CD1">
              <w:rPr>
                <w:sz w:val="20"/>
                <w:szCs w:val="20"/>
              </w:rPr>
              <w:t>&lt;.001</w:t>
            </w:r>
          </w:p>
        </w:tc>
        <w:tc>
          <w:tcPr>
            <w:tcW w:w="603" w:type="dxa"/>
            <w:tcBorders>
              <w:top w:val="nil"/>
              <w:left w:val="nil"/>
              <w:bottom w:val="nil"/>
              <w:right w:val="nil"/>
            </w:tcBorders>
            <w:shd w:val="clear" w:color="000000" w:fill="FFFFFF"/>
            <w:noWrap/>
          </w:tcPr>
          <w:p w14:paraId="49DC7582" w14:textId="4783EF85" w:rsidR="00C12F9B" w:rsidRPr="00323CD1" w:rsidRDefault="00C12F9B" w:rsidP="00C12F9B">
            <w:pPr>
              <w:jc w:val="center"/>
              <w:rPr>
                <w:sz w:val="20"/>
                <w:szCs w:val="20"/>
                <w:lang w:val="fr-FR" w:eastAsia="fr-FR"/>
              </w:rPr>
            </w:pPr>
            <w:r w:rsidRPr="00323CD1">
              <w:rPr>
                <w:sz w:val="20"/>
                <w:szCs w:val="20"/>
              </w:rPr>
              <w:t>+.012</w:t>
            </w:r>
          </w:p>
        </w:tc>
        <w:tc>
          <w:tcPr>
            <w:tcW w:w="952" w:type="dxa"/>
            <w:tcBorders>
              <w:top w:val="nil"/>
              <w:left w:val="nil"/>
              <w:bottom w:val="nil"/>
              <w:right w:val="nil"/>
            </w:tcBorders>
            <w:shd w:val="clear" w:color="000000" w:fill="FFFFFF"/>
            <w:noWrap/>
          </w:tcPr>
          <w:p w14:paraId="2994EA39" w14:textId="2B888F2B" w:rsidR="00C12F9B" w:rsidRPr="00323CD1" w:rsidRDefault="00C12F9B" w:rsidP="00C12F9B">
            <w:pPr>
              <w:jc w:val="center"/>
              <w:rPr>
                <w:sz w:val="20"/>
                <w:szCs w:val="20"/>
                <w:lang w:val="fr-FR" w:eastAsia="fr-FR"/>
              </w:rPr>
            </w:pPr>
            <w:r w:rsidRPr="00323CD1">
              <w:rPr>
                <w:sz w:val="20"/>
                <w:szCs w:val="20"/>
              </w:rPr>
              <w:t>+.001</w:t>
            </w:r>
          </w:p>
        </w:tc>
        <w:tc>
          <w:tcPr>
            <w:tcW w:w="952" w:type="dxa"/>
            <w:tcBorders>
              <w:top w:val="nil"/>
              <w:left w:val="nil"/>
              <w:bottom w:val="nil"/>
              <w:right w:val="nil"/>
            </w:tcBorders>
            <w:shd w:val="clear" w:color="000000" w:fill="FFFFFF"/>
            <w:noWrap/>
          </w:tcPr>
          <w:p w14:paraId="50EA590F" w14:textId="30E933E5" w:rsidR="00C12F9B" w:rsidRPr="00323CD1" w:rsidRDefault="00C12F9B" w:rsidP="00C12F9B">
            <w:pPr>
              <w:jc w:val="center"/>
              <w:rPr>
                <w:sz w:val="20"/>
                <w:szCs w:val="20"/>
                <w:lang w:val="fr-FR" w:eastAsia="fr-FR"/>
              </w:rPr>
            </w:pPr>
            <w:r w:rsidRPr="00323CD1">
              <w:rPr>
                <w:sz w:val="20"/>
                <w:szCs w:val="20"/>
              </w:rPr>
              <w:t>-.001</w:t>
            </w:r>
          </w:p>
        </w:tc>
      </w:tr>
      <w:tr w:rsidR="00C12F9B" w:rsidRPr="00323CD1" w14:paraId="143D021C" w14:textId="77777777" w:rsidTr="00C12F9B">
        <w:trPr>
          <w:trHeight w:val="315"/>
        </w:trPr>
        <w:tc>
          <w:tcPr>
            <w:tcW w:w="740" w:type="dxa"/>
            <w:vMerge/>
            <w:tcBorders>
              <w:left w:val="nil"/>
              <w:right w:val="nil"/>
            </w:tcBorders>
            <w:shd w:val="clear" w:color="000000" w:fill="FFFFFF"/>
            <w:hideMark/>
          </w:tcPr>
          <w:p w14:paraId="2085F87B" w14:textId="5D29A29D" w:rsidR="00C12F9B" w:rsidRPr="00323CD1" w:rsidRDefault="00C12F9B" w:rsidP="00C12F9B">
            <w:pPr>
              <w:rPr>
                <w:sz w:val="20"/>
                <w:szCs w:val="20"/>
                <w:lang w:val="fr-FR" w:eastAsia="fr-FR"/>
              </w:rPr>
            </w:pPr>
          </w:p>
        </w:tc>
        <w:tc>
          <w:tcPr>
            <w:tcW w:w="993" w:type="dxa"/>
            <w:vMerge/>
            <w:tcBorders>
              <w:left w:val="nil"/>
              <w:right w:val="nil"/>
            </w:tcBorders>
            <w:shd w:val="clear" w:color="000000" w:fill="FFFFFF"/>
            <w:noWrap/>
            <w:vAlign w:val="center"/>
            <w:hideMark/>
          </w:tcPr>
          <w:p w14:paraId="4E9A37D6" w14:textId="20F2B8B7" w:rsidR="00C12F9B" w:rsidRPr="00323CD1" w:rsidRDefault="00C12F9B" w:rsidP="00C12F9B">
            <w:pPr>
              <w:rPr>
                <w:sz w:val="20"/>
                <w:szCs w:val="20"/>
                <w:lang w:val="fr-FR" w:eastAsia="fr-FR"/>
              </w:rPr>
            </w:pPr>
          </w:p>
        </w:tc>
        <w:tc>
          <w:tcPr>
            <w:tcW w:w="900" w:type="dxa"/>
            <w:tcBorders>
              <w:top w:val="nil"/>
              <w:left w:val="nil"/>
              <w:bottom w:val="nil"/>
              <w:right w:val="nil"/>
            </w:tcBorders>
            <w:shd w:val="clear" w:color="000000" w:fill="FFFFFF"/>
            <w:noWrap/>
          </w:tcPr>
          <w:p w14:paraId="0D5CEC94" w14:textId="7D78B8C5" w:rsidR="00C12F9B" w:rsidRPr="00323CD1" w:rsidRDefault="00C12F9B" w:rsidP="00C12F9B">
            <w:pPr>
              <w:jc w:val="center"/>
              <w:rPr>
                <w:sz w:val="20"/>
                <w:szCs w:val="20"/>
                <w:lang w:val="fr-FR" w:eastAsia="fr-FR"/>
              </w:rPr>
            </w:pPr>
            <w:r w:rsidRPr="00323CD1">
              <w:rPr>
                <w:sz w:val="20"/>
                <w:szCs w:val="20"/>
              </w:rPr>
              <w:t>6-3</w:t>
            </w:r>
          </w:p>
        </w:tc>
        <w:tc>
          <w:tcPr>
            <w:tcW w:w="2076" w:type="dxa"/>
            <w:tcBorders>
              <w:top w:val="nil"/>
              <w:left w:val="nil"/>
              <w:bottom w:val="nil"/>
              <w:right w:val="nil"/>
            </w:tcBorders>
            <w:shd w:val="clear" w:color="000000" w:fill="FFFFFF"/>
            <w:noWrap/>
          </w:tcPr>
          <w:p w14:paraId="40ECA974" w14:textId="1B5562F1" w:rsidR="00C12F9B" w:rsidRPr="00323CD1" w:rsidRDefault="00C12F9B" w:rsidP="00C12F9B">
            <w:pPr>
              <w:rPr>
                <w:sz w:val="20"/>
                <w:szCs w:val="20"/>
                <w:lang w:val="fr-FR" w:eastAsia="fr-FR"/>
              </w:rPr>
            </w:pPr>
            <w:r w:rsidRPr="00323CD1">
              <w:rPr>
                <w:sz w:val="20"/>
                <w:szCs w:val="20"/>
              </w:rPr>
              <w:t>Factors only</w:t>
            </w:r>
          </w:p>
        </w:tc>
        <w:tc>
          <w:tcPr>
            <w:tcW w:w="990" w:type="dxa"/>
            <w:tcBorders>
              <w:top w:val="nil"/>
              <w:left w:val="nil"/>
              <w:bottom w:val="nil"/>
              <w:right w:val="nil"/>
            </w:tcBorders>
            <w:shd w:val="clear" w:color="000000" w:fill="FFFFFF"/>
            <w:noWrap/>
          </w:tcPr>
          <w:p w14:paraId="522DB01D" w14:textId="35C17751" w:rsidR="00C12F9B" w:rsidRPr="00323CD1" w:rsidRDefault="00C12F9B" w:rsidP="00C12F9B">
            <w:pPr>
              <w:jc w:val="center"/>
              <w:rPr>
                <w:sz w:val="20"/>
                <w:szCs w:val="20"/>
                <w:lang w:val="fr-FR" w:eastAsia="fr-FR"/>
              </w:rPr>
            </w:pPr>
            <w:r w:rsidRPr="00323CD1">
              <w:rPr>
                <w:sz w:val="20"/>
                <w:szCs w:val="20"/>
              </w:rPr>
              <w:t>1116.052*</w:t>
            </w:r>
          </w:p>
        </w:tc>
        <w:tc>
          <w:tcPr>
            <w:tcW w:w="440" w:type="dxa"/>
            <w:tcBorders>
              <w:top w:val="nil"/>
              <w:left w:val="nil"/>
              <w:bottom w:val="nil"/>
              <w:right w:val="nil"/>
            </w:tcBorders>
            <w:shd w:val="clear" w:color="000000" w:fill="FFFFFF"/>
            <w:noWrap/>
          </w:tcPr>
          <w:p w14:paraId="3DCA34BB" w14:textId="5A0B2801" w:rsidR="00C12F9B" w:rsidRPr="00323CD1" w:rsidRDefault="00C12F9B" w:rsidP="00C12F9B">
            <w:pPr>
              <w:jc w:val="center"/>
              <w:rPr>
                <w:sz w:val="20"/>
                <w:szCs w:val="20"/>
                <w:lang w:val="fr-FR" w:eastAsia="fr-FR"/>
              </w:rPr>
            </w:pPr>
            <w:r w:rsidRPr="00323CD1">
              <w:rPr>
                <w:sz w:val="20"/>
                <w:szCs w:val="20"/>
              </w:rPr>
              <w:t>598</w:t>
            </w:r>
          </w:p>
        </w:tc>
        <w:tc>
          <w:tcPr>
            <w:tcW w:w="490" w:type="dxa"/>
            <w:tcBorders>
              <w:top w:val="nil"/>
              <w:left w:val="nil"/>
              <w:bottom w:val="nil"/>
              <w:right w:val="nil"/>
            </w:tcBorders>
            <w:shd w:val="clear" w:color="000000" w:fill="FFFFFF"/>
            <w:noWrap/>
          </w:tcPr>
          <w:p w14:paraId="1155CEDD" w14:textId="790A966F" w:rsidR="00C12F9B" w:rsidRPr="00323CD1" w:rsidRDefault="00C12F9B" w:rsidP="00C12F9B">
            <w:pPr>
              <w:jc w:val="center"/>
              <w:rPr>
                <w:sz w:val="20"/>
                <w:szCs w:val="20"/>
                <w:lang w:val="fr-FR" w:eastAsia="fr-FR"/>
              </w:rPr>
            </w:pPr>
            <w:r w:rsidRPr="00323CD1">
              <w:rPr>
                <w:sz w:val="20"/>
                <w:szCs w:val="20"/>
              </w:rPr>
              <w:t>.907</w:t>
            </w:r>
          </w:p>
        </w:tc>
        <w:tc>
          <w:tcPr>
            <w:tcW w:w="580" w:type="dxa"/>
            <w:tcBorders>
              <w:top w:val="nil"/>
              <w:left w:val="nil"/>
              <w:bottom w:val="nil"/>
              <w:right w:val="nil"/>
            </w:tcBorders>
            <w:shd w:val="clear" w:color="000000" w:fill="FFFFFF"/>
            <w:noWrap/>
          </w:tcPr>
          <w:p w14:paraId="23EDC177" w14:textId="263A2BFE" w:rsidR="00C12F9B" w:rsidRPr="00323CD1" w:rsidRDefault="00C12F9B" w:rsidP="00C12F9B">
            <w:pPr>
              <w:jc w:val="center"/>
              <w:rPr>
                <w:sz w:val="20"/>
                <w:szCs w:val="20"/>
                <w:lang w:val="fr-FR" w:eastAsia="fr-FR"/>
              </w:rPr>
            </w:pPr>
            <w:r w:rsidRPr="00323CD1">
              <w:rPr>
                <w:sz w:val="20"/>
                <w:szCs w:val="20"/>
              </w:rPr>
              <w:t>.915</w:t>
            </w:r>
          </w:p>
        </w:tc>
        <w:tc>
          <w:tcPr>
            <w:tcW w:w="830" w:type="dxa"/>
            <w:tcBorders>
              <w:top w:val="nil"/>
              <w:left w:val="nil"/>
              <w:bottom w:val="nil"/>
              <w:right w:val="nil"/>
            </w:tcBorders>
            <w:shd w:val="clear" w:color="000000" w:fill="FFFFFF"/>
            <w:noWrap/>
          </w:tcPr>
          <w:p w14:paraId="7323A926" w14:textId="20B678EE" w:rsidR="00C12F9B" w:rsidRPr="00323CD1" w:rsidRDefault="00C12F9B" w:rsidP="00C12F9B">
            <w:pPr>
              <w:jc w:val="center"/>
              <w:rPr>
                <w:sz w:val="20"/>
                <w:szCs w:val="20"/>
                <w:lang w:val="fr-FR" w:eastAsia="fr-FR"/>
              </w:rPr>
            </w:pPr>
            <w:r w:rsidRPr="00323CD1">
              <w:rPr>
                <w:sz w:val="20"/>
                <w:szCs w:val="20"/>
              </w:rPr>
              <w:t>.071</w:t>
            </w:r>
          </w:p>
        </w:tc>
        <w:tc>
          <w:tcPr>
            <w:tcW w:w="859" w:type="dxa"/>
            <w:tcBorders>
              <w:top w:val="nil"/>
              <w:left w:val="nil"/>
              <w:bottom w:val="nil"/>
              <w:right w:val="nil"/>
            </w:tcBorders>
            <w:shd w:val="clear" w:color="000000" w:fill="FFFFFF"/>
            <w:noWrap/>
          </w:tcPr>
          <w:p w14:paraId="3A1D1C7A" w14:textId="134A0B25" w:rsidR="00C12F9B" w:rsidRPr="00323CD1" w:rsidRDefault="00C12F9B" w:rsidP="00C12F9B">
            <w:pPr>
              <w:jc w:val="center"/>
              <w:rPr>
                <w:sz w:val="20"/>
                <w:szCs w:val="20"/>
                <w:lang w:val="fr-FR" w:eastAsia="fr-FR"/>
              </w:rPr>
            </w:pPr>
            <w:r w:rsidRPr="00323CD1">
              <w:rPr>
                <w:sz w:val="20"/>
                <w:szCs w:val="20"/>
              </w:rPr>
              <w:t>.065</w:t>
            </w:r>
          </w:p>
        </w:tc>
        <w:tc>
          <w:tcPr>
            <w:tcW w:w="773" w:type="dxa"/>
            <w:tcBorders>
              <w:top w:val="nil"/>
              <w:left w:val="nil"/>
              <w:bottom w:val="nil"/>
              <w:right w:val="nil"/>
            </w:tcBorders>
            <w:shd w:val="clear" w:color="000000" w:fill="FFFFFF"/>
            <w:noWrap/>
          </w:tcPr>
          <w:p w14:paraId="09DA4FF6" w14:textId="1A9A4543" w:rsidR="00C12F9B" w:rsidRPr="00323CD1" w:rsidRDefault="00C12F9B" w:rsidP="00C12F9B">
            <w:pPr>
              <w:jc w:val="center"/>
              <w:rPr>
                <w:sz w:val="20"/>
                <w:szCs w:val="20"/>
                <w:lang w:val="fr-FR" w:eastAsia="fr-FR"/>
              </w:rPr>
            </w:pPr>
            <w:r w:rsidRPr="00323CD1">
              <w:rPr>
                <w:sz w:val="20"/>
                <w:szCs w:val="20"/>
              </w:rPr>
              <w:t>.078</w:t>
            </w:r>
          </w:p>
        </w:tc>
        <w:tc>
          <w:tcPr>
            <w:tcW w:w="696" w:type="dxa"/>
            <w:tcBorders>
              <w:top w:val="nil"/>
              <w:left w:val="nil"/>
              <w:bottom w:val="nil"/>
              <w:right w:val="nil"/>
            </w:tcBorders>
            <w:shd w:val="clear" w:color="000000" w:fill="FFFFFF"/>
            <w:noWrap/>
          </w:tcPr>
          <w:p w14:paraId="173A4977" w14:textId="2B5FE55F" w:rsidR="00C12F9B" w:rsidRPr="00323CD1" w:rsidRDefault="00C12F9B" w:rsidP="00C12F9B">
            <w:pPr>
              <w:jc w:val="center"/>
              <w:rPr>
                <w:sz w:val="20"/>
                <w:szCs w:val="20"/>
                <w:lang w:val="fr-FR" w:eastAsia="fr-FR"/>
              </w:rPr>
            </w:pPr>
            <w:r w:rsidRPr="00323CD1">
              <w:rPr>
                <w:sz w:val="20"/>
                <w:szCs w:val="20"/>
              </w:rPr>
              <w:t>.113</w:t>
            </w:r>
          </w:p>
        </w:tc>
        <w:tc>
          <w:tcPr>
            <w:tcW w:w="545" w:type="dxa"/>
            <w:tcBorders>
              <w:top w:val="nil"/>
              <w:left w:val="nil"/>
              <w:bottom w:val="nil"/>
              <w:right w:val="nil"/>
            </w:tcBorders>
            <w:shd w:val="clear" w:color="000000" w:fill="FFFFFF"/>
            <w:noWrap/>
          </w:tcPr>
          <w:p w14:paraId="32211D71" w14:textId="18EF32AC" w:rsidR="00C12F9B" w:rsidRPr="00323CD1" w:rsidRDefault="00C12F9B" w:rsidP="00C12F9B">
            <w:pPr>
              <w:jc w:val="center"/>
              <w:rPr>
                <w:sz w:val="20"/>
                <w:szCs w:val="20"/>
                <w:lang w:val="fr-FR" w:eastAsia="fr-FR"/>
              </w:rPr>
            </w:pPr>
            <w:r w:rsidRPr="00323CD1">
              <w:rPr>
                <w:sz w:val="20"/>
                <w:szCs w:val="20"/>
              </w:rPr>
              <w:t>6-1</w:t>
            </w:r>
          </w:p>
        </w:tc>
        <w:tc>
          <w:tcPr>
            <w:tcW w:w="694" w:type="dxa"/>
            <w:tcBorders>
              <w:top w:val="nil"/>
              <w:left w:val="nil"/>
              <w:bottom w:val="nil"/>
              <w:right w:val="nil"/>
            </w:tcBorders>
            <w:shd w:val="clear" w:color="000000" w:fill="FFFFFF"/>
            <w:noWrap/>
          </w:tcPr>
          <w:p w14:paraId="3B734F45" w14:textId="2B77BD10" w:rsidR="00C12F9B" w:rsidRPr="00323CD1" w:rsidRDefault="00C12F9B" w:rsidP="00C12F9B">
            <w:pPr>
              <w:jc w:val="center"/>
              <w:rPr>
                <w:sz w:val="20"/>
                <w:szCs w:val="20"/>
                <w:lang w:val="fr-FR" w:eastAsia="fr-FR"/>
              </w:rPr>
            </w:pPr>
            <w:r w:rsidRPr="00323CD1">
              <w:rPr>
                <w:sz w:val="20"/>
                <w:szCs w:val="20"/>
              </w:rPr>
              <w:t>47.74</w:t>
            </w:r>
          </w:p>
        </w:tc>
        <w:tc>
          <w:tcPr>
            <w:tcW w:w="340" w:type="dxa"/>
            <w:tcBorders>
              <w:top w:val="nil"/>
              <w:left w:val="nil"/>
              <w:bottom w:val="nil"/>
              <w:right w:val="nil"/>
            </w:tcBorders>
            <w:shd w:val="clear" w:color="000000" w:fill="FFFFFF"/>
            <w:noWrap/>
          </w:tcPr>
          <w:p w14:paraId="51B4CE07" w14:textId="2B9CDAB7" w:rsidR="00C12F9B" w:rsidRPr="00323CD1" w:rsidRDefault="00C12F9B" w:rsidP="00C12F9B">
            <w:pPr>
              <w:jc w:val="center"/>
              <w:rPr>
                <w:sz w:val="20"/>
                <w:szCs w:val="20"/>
                <w:lang w:val="fr-FR" w:eastAsia="fr-FR"/>
              </w:rPr>
            </w:pPr>
            <w:r w:rsidRPr="00323CD1">
              <w:rPr>
                <w:sz w:val="20"/>
                <w:szCs w:val="20"/>
              </w:rPr>
              <w:t>8</w:t>
            </w:r>
          </w:p>
        </w:tc>
        <w:tc>
          <w:tcPr>
            <w:tcW w:w="603" w:type="dxa"/>
            <w:tcBorders>
              <w:top w:val="nil"/>
              <w:left w:val="nil"/>
              <w:bottom w:val="nil"/>
              <w:right w:val="nil"/>
            </w:tcBorders>
            <w:shd w:val="clear" w:color="000000" w:fill="FFFFFF"/>
            <w:noWrap/>
          </w:tcPr>
          <w:p w14:paraId="2050B2B8" w14:textId="3B7F7865" w:rsidR="00C12F9B" w:rsidRPr="00323CD1" w:rsidRDefault="00C12F9B" w:rsidP="00C12F9B">
            <w:pPr>
              <w:jc w:val="center"/>
              <w:rPr>
                <w:sz w:val="20"/>
                <w:szCs w:val="20"/>
                <w:lang w:val="fr-FR" w:eastAsia="fr-FR"/>
              </w:rPr>
            </w:pPr>
            <w:r w:rsidRPr="00323CD1">
              <w:rPr>
                <w:sz w:val="20"/>
                <w:szCs w:val="20"/>
              </w:rPr>
              <w:t>&lt;.001</w:t>
            </w:r>
          </w:p>
        </w:tc>
        <w:tc>
          <w:tcPr>
            <w:tcW w:w="603" w:type="dxa"/>
            <w:tcBorders>
              <w:top w:val="nil"/>
              <w:left w:val="nil"/>
              <w:bottom w:val="nil"/>
              <w:right w:val="nil"/>
            </w:tcBorders>
            <w:shd w:val="clear" w:color="000000" w:fill="FFFFFF"/>
            <w:noWrap/>
          </w:tcPr>
          <w:p w14:paraId="52E4FDF5" w14:textId="243A9355" w:rsidR="00C12F9B" w:rsidRPr="00323CD1" w:rsidRDefault="00C12F9B" w:rsidP="00C12F9B">
            <w:pPr>
              <w:jc w:val="center"/>
              <w:rPr>
                <w:sz w:val="20"/>
                <w:szCs w:val="20"/>
                <w:lang w:val="fr-FR" w:eastAsia="fr-FR"/>
              </w:rPr>
            </w:pPr>
            <w:r w:rsidRPr="00323CD1">
              <w:rPr>
                <w:sz w:val="20"/>
                <w:szCs w:val="20"/>
              </w:rPr>
              <w:t>+.006</w:t>
            </w:r>
          </w:p>
        </w:tc>
        <w:tc>
          <w:tcPr>
            <w:tcW w:w="952" w:type="dxa"/>
            <w:tcBorders>
              <w:top w:val="nil"/>
              <w:left w:val="nil"/>
              <w:bottom w:val="nil"/>
              <w:right w:val="nil"/>
            </w:tcBorders>
            <w:shd w:val="clear" w:color="000000" w:fill="FFFFFF"/>
            <w:noWrap/>
          </w:tcPr>
          <w:p w14:paraId="35EF73ED" w14:textId="7632F925" w:rsidR="00C12F9B" w:rsidRPr="00323CD1" w:rsidRDefault="00C12F9B" w:rsidP="00C12F9B">
            <w:pPr>
              <w:jc w:val="center"/>
              <w:rPr>
                <w:sz w:val="20"/>
                <w:szCs w:val="20"/>
                <w:lang w:val="fr-FR" w:eastAsia="fr-FR"/>
              </w:rPr>
            </w:pPr>
            <w:r w:rsidRPr="00323CD1">
              <w:rPr>
                <w:sz w:val="20"/>
                <w:szCs w:val="20"/>
              </w:rPr>
              <w:t>+.004</w:t>
            </w:r>
          </w:p>
        </w:tc>
        <w:tc>
          <w:tcPr>
            <w:tcW w:w="952" w:type="dxa"/>
            <w:tcBorders>
              <w:top w:val="nil"/>
              <w:left w:val="nil"/>
              <w:bottom w:val="nil"/>
              <w:right w:val="nil"/>
            </w:tcBorders>
            <w:shd w:val="clear" w:color="000000" w:fill="FFFFFF"/>
            <w:noWrap/>
          </w:tcPr>
          <w:p w14:paraId="3E3F0F5C" w14:textId="1C8CF568" w:rsidR="00C12F9B" w:rsidRPr="00323CD1" w:rsidRDefault="00C12F9B" w:rsidP="00C12F9B">
            <w:pPr>
              <w:jc w:val="center"/>
              <w:rPr>
                <w:sz w:val="20"/>
                <w:szCs w:val="20"/>
                <w:lang w:val="fr-FR" w:eastAsia="fr-FR"/>
              </w:rPr>
            </w:pPr>
            <w:r w:rsidRPr="00323CD1">
              <w:rPr>
                <w:sz w:val="20"/>
                <w:szCs w:val="20"/>
              </w:rPr>
              <w:t>-.002</w:t>
            </w:r>
          </w:p>
        </w:tc>
      </w:tr>
      <w:tr w:rsidR="001F5651" w:rsidRPr="00323CD1" w14:paraId="6380BAF5" w14:textId="77777777" w:rsidTr="00DC0D67">
        <w:trPr>
          <w:trHeight w:val="315"/>
        </w:trPr>
        <w:tc>
          <w:tcPr>
            <w:tcW w:w="740" w:type="dxa"/>
            <w:vMerge/>
            <w:tcBorders>
              <w:left w:val="nil"/>
              <w:bottom w:val="single" w:sz="4" w:space="0" w:color="auto"/>
              <w:right w:val="nil"/>
            </w:tcBorders>
            <w:shd w:val="clear" w:color="000000" w:fill="FFFFFF"/>
            <w:hideMark/>
          </w:tcPr>
          <w:p w14:paraId="03869CCE" w14:textId="11CE1720" w:rsidR="00C12F9B" w:rsidRPr="00323CD1" w:rsidRDefault="00C12F9B" w:rsidP="00C12F9B">
            <w:pPr>
              <w:rPr>
                <w:sz w:val="20"/>
                <w:szCs w:val="20"/>
                <w:lang w:val="fr-FR" w:eastAsia="fr-FR"/>
              </w:rPr>
            </w:pPr>
          </w:p>
        </w:tc>
        <w:tc>
          <w:tcPr>
            <w:tcW w:w="993" w:type="dxa"/>
            <w:vMerge/>
            <w:tcBorders>
              <w:left w:val="nil"/>
              <w:bottom w:val="single" w:sz="4" w:space="0" w:color="auto"/>
              <w:right w:val="nil"/>
            </w:tcBorders>
            <w:shd w:val="clear" w:color="000000" w:fill="FFFFFF"/>
            <w:hideMark/>
          </w:tcPr>
          <w:p w14:paraId="5E3A39E4" w14:textId="504F172A" w:rsidR="00C12F9B" w:rsidRPr="00323CD1" w:rsidRDefault="00C12F9B" w:rsidP="00C12F9B">
            <w:pPr>
              <w:rPr>
                <w:sz w:val="20"/>
                <w:szCs w:val="20"/>
                <w:lang w:val="fr-FR" w:eastAsia="fr-FR"/>
              </w:rPr>
            </w:pPr>
          </w:p>
        </w:tc>
        <w:tc>
          <w:tcPr>
            <w:tcW w:w="900" w:type="dxa"/>
            <w:tcBorders>
              <w:top w:val="nil"/>
              <w:left w:val="nil"/>
              <w:bottom w:val="single" w:sz="4" w:space="0" w:color="auto"/>
              <w:right w:val="nil"/>
            </w:tcBorders>
            <w:shd w:val="clear" w:color="000000" w:fill="FFFFFF"/>
            <w:noWrap/>
          </w:tcPr>
          <w:p w14:paraId="7ACBBC5C" w14:textId="66AF5F16" w:rsidR="00C12F9B" w:rsidRPr="00323CD1" w:rsidRDefault="00C12F9B" w:rsidP="00C12F9B">
            <w:pPr>
              <w:jc w:val="center"/>
              <w:rPr>
                <w:sz w:val="20"/>
                <w:szCs w:val="20"/>
                <w:lang w:val="fr-FR" w:eastAsia="fr-FR"/>
              </w:rPr>
            </w:pPr>
            <w:r w:rsidRPr="00323CD1">
              <w:rPr>
                <w:sz w:val="20"/>
                <w:szCs w:val="20"/>
              </w:rPr>
              <w:t>6-4</w:t>
            </w:r>
          </w:p>
        </w:tc>
        <w:tc>
          <w:tcPr>
            <w:tcW w:w="2076" w:type="dxa"/>
            <w:tcBorders>
              <w:top w:val="nil"/>
              <w:left w:val="nil"/>
              <w:bottom w:val="single" w:sz="4" w:space="0" w:color="auto"/>
              <w:right w:val="nil"/>
            </w:tcBorders>
            <w:shd w:val="clear" w:color="000000" w:fill="FFFFFF"/>
            <w:noWrap/>
          </w:tcPr>
          <w:p w14:paraId="75062222" w14:textId="70DFB3B1" w:rsidR="00C12F9B" w:rsidRPr="00323CD1" w:rsidRDefault="00C12F9B" w:rsidP="00C12F9B">
            <w:pPr>
              <w:rPr>
                <w:sz w:val="20"/>
                <w:szCs w:val="20"/>
                <w:lang w:val="fr-FR" w:eastAsia="fr-FR"/>
              </w:rPr>
            </w:pPr>
            <w:r w:rsidRPr="00323CD1">
              <w:rPr>
                <w:sz w:val="20"/>
                <w:szCs w:val="20"/>
              </w:rPr>
              <w:t>Partial DIF</w:t>
            </w:r>
          </w:p>
        </w:tc>
        <w:tc>
          <w:tcPr>
            <w:tcW w:w="990" w:type="dxa"/>
            <w:tcBorders>
              <w:top w:val="nil"/>
              <w:left w:val="nil"/>
              <w:bottom w:val="single" w:sz="4" w:space="0" w:color="auto"/>
              <w:right w:val="nil"/>
            </w:tcBorders>
            <w:shd w:val="clear" w:color="000000" w:fill="FFFFFF"/>
            <w:noWrap/>
          </w:tcPr>
          <w:p w14:paraId="0758775A" w14:textId="50FD924C" w:rsidR="00C12F9B" w:rsidRPr="00323CD1" w:rsidRDefault="00C12F9B" w:rsidP="00C12F9B">
            <w:pPr>
              <w:jc w:val="center"/>
              <w:rPr>
                <w:sz w:val="20"/>
                <w:szCs w:val="20"/>
                <w:lang w:val="fr-FR" w:eastAsia="fr-FR"/>
              </w:rPr>
            </w:pPr>
            <w:r w:rsidRPr="00323CD1">
              <w:rPr>
                <w:sz w:val="20"/>
                <w:szCs w:val="20"/>
              </w:rPr>
              <w:t>1107.975*</w:t>
            </w:r>
          </w:p>
        </w:tc>
        <w:tc>
          <w:tcPr>
            <w:tcW w:w="440" w:type="dxa"/>
            <w:tcBorders>
              <w:top w:val="nil"/>
              <w:left w:val="nil"/>
              <w:bottom w:val="single" w:sz="4" w:space="0" w:color="auto"/>
              <w:right w:val="nil"/>
            </w:tcBorders>
            <w:shd w:val="clear" w:color="000000" w:fill="FFFFFF"/>
            <w:noWrap/>
          </w:tcPr>
          <w:p w14:paraId="67E77B0E" w14:textId="2AE25756" w:rsidR="00C12F9B" w:rsidRPr="00323CD1" w:rsidRDefault="00C12F9B" w:rsidP="00C12F9B">
            <w:pPr>
              <w:jc w:val="center"/>
              <w:rPr>
                <w:sz w:val="20"/>
                <w:szCs w:val="20"/>
                <w:lang w:val="fr-FR" w:eastAsia="fr-FR"/>
              </w:rPr>
            </w:pPr>
            <w:r w:rsidRPr="00323CD1">
              <w:rPr>
                <w:sz w:val="20"/>
                <w:szCs w:val="20"/>
              </w:rPr>
              <w:t>597</w:t>
            </w:r>
          </w:p>
        </w:tc>
        <w:tc>
          <w:tcPr>
            <w:tcW w:w="490" w:type="dxa"/>
            <w:tcBorders>
              <w:top w:val="nil"/>
              <w:left w:val="nil"/>
              <w:bottom w:val="single" w:sz="4" w:space="0" w:color="auto"/>
              <w:right w:val="nil"/>
            </w:tcBorders>
            <w:shd w:val="clear" w:color="000000" w:fill="FFFFFF"/>
            <w:noWrap/>
          </w:tcPr>
          <w:p w14:paraId="3668AD3D" w14:textId="483D3D08" w:rsidR="00C12F9B" w:rsidRPr="00323CD1" w:rsidRDefault="00C12F9B" w:rsidP="00C12F9B">
            <w:pPr>
              <w:jc w:val="center"/>
              <w:rPr>
                <w:sz w:val="20"/>
                <w:szCs w:val="20"/>
                <w:lang w:val="fr-FR" w:eastAsia="fr-FR"/>
              </w:rPr>
            </w:pPr>
            <w:r w:rsidRPr="00323CD1">
              <w:rPr>
                <w:sz w:val="20"/>
                <w:szCs w:val="20"/>
              </w:rPr>
              <w:t>.908</w:t>
            </w:r>
          </w:p>
        </w:tc>
        <w:tc>
          <w:tcPr>
            <w:tcW w:w="580" w:type="dxa"/>
            <w:tcBorders>
              <w:top w:val="nil"/>
              <w:left w:val="nil"/>
              <w:bottom w:val="single" w:sz="4" w:space="0" w:color="auto"/>
              <w:right w:val="nil"/>
            </w:tcBorders>
            <w:shd w:val="clear" w:color="000000" w:fill="FFFFFF"/>
            <w:noWrap/>
          </w:tcPr>
          <w:p w14:paraId="68CADF3D" w14:textId="705B3DFC" w:rsidR="00C12F9B" w:rsidRPr="00323CD1" w:rsidRDefault="00C12F9B" w:rsidP="00C12F9B">
            <w:pPr>
              <w:jc w:val="center"/>
              <w:rPr>
                <w:sz w:val="20"/>
                <w:szCs w:val="20"/>
                <w:lang w:val="fr-FR" w:eastAsia="fr-FR"/>
              </w:rPr>
            </w:pPr>
            <w:r w:rsidRPr="00323CD1">
              <w:rPr>
                <w:sz w:val="20"/>
                <w:szCs w:val="20"/>
              </w:rPr>
              <w:t>.916</w:t>
            </w:r>
          </w:p>
        </w:tc>
        <w:tc>
          <w:tcPr>
            <w:tcW w:w="830" w:type="dxa"/>
            <w:tcBorders>
              <w:top w:val="nil"/>
              <w:left w:val="nil"/>
              <w:bottom w:val="single" w:sz="4" w:space="0" w:color="auto"/>
              <w:right w:val="nil"/>
            </w:tcBorders>
            <w:shd w:val="clear" w:color="000000" w:fill="FFFFFF"/>
            <w:noWrap/>
          </w:tcPr>
          <w:p w14:paraId="49E31E72" w14:textId="7765E3D4" w:rsidR="00C12F9B" w:rsidRPr="00323CD1" w:rsidRDefault="00C12F9B" w:rsidP="00C12F9B">
            <w:pPr>
              <w:jc w:val="center"/>
              <w:rPr>
                <w:sz w:val="20"/>
                <w:szCs w:val="20"/>
                <w:lang w:val="fr-FR" w:eastAsia="fr-FR"/>
              </w:rPr>
            </w:pPr>
            <w:r w:rsidRPr="00323CD1">
              <w:rPr>
                <w:sz w:val="20"/>
                <w:szCs w:val="20"/>
              </w:rPr>
              <w:t>.071</w:t>
            </w:r>
          </w:p>
        </w:tc>
        <w:tc>
          <w:tcPr>
            <w:tcW w:w="859" w:type="dxa"/>
            <w:tcBorders>
              <w:top w:val="nil"/>
              <w:left w:val="nil"/>
              <w:bottom w:val="single" w:sz="4" w:space="0" w:color="auto"/>
              <w:right w:val="nil"/>
            </w:tcBorders>
            <w:shd w:val="clear" w:color="000000" w:fill="FFFFFF"/>
            <w:noWrap/>
          </w:tcPr>
          <w:p w14:paraId="2913DBD9" w14:textId="1AE242D0" w:rsidR="00C12F9B" w:rsidRPr="00323CD1" w:rsidRDefault="00C12F9B" w:rsidP="00C12F9B">
            <w:pPr>
              <w:jc w:val="center"/>
              <w:rPr>
                <w:sz w:val="20"/>
                <w:szCs w:val="20"/>
                <w:lang w:val="fr-FR" w:eastAsia="fr-FR"/>
              </w:rPr>
            </w:pPr>
            <w:r w:rsidRPr="00323CD1">
              <w:rPr>
                <w:sz w:val="20"/>
                <w:szCs w:val="20"/>
              </w:rPr>
              <w:t>.064</w:t>
            </w:r>
          </w:p>
        </w:tc>
        <w:tc>
          <w:tcPr>
            <w:tcW w:w="773" w:type="dxa"/>
            <w:tcBorders>
              <w:top w:val="nil"/>
              <w:left w:val="nil"/>
              <w:bottom w:val="single" w:sz="4" w:space="0" w:color="auto"/>
              <w:right w:val="nil"/>
            </w:tcBorders>
            <w:shd w:val="clear" w:color="000000" w:fill="FFFFFF"/>
            <w:noWrap/>
          </w:tcPr>
          <w:p w14:paraId="79E5E4E7" w14:textId="7529F6B5" w:rsidR="00C12F9B" w:rsidRPr="00323CD1" w:rsidRDefault="00C12F9B" w:rsidP="00C12F9B">
            <w:pPr>
              <w:jc w:val="center"/>
              <w:rPr>
                <w:sz w:val="20"/>
                <w:szCs w:val="20"/>
                <w:lang w:val="fr-FR" w:eastAsia="fr-FR"/>
              </w:rPr>
            </w:pPr>
            <w:r w:rsidRPr="00323CD1">
              <w:rPr>
                <w:sz w:val="20"/>
                <w:szCs w:val="20"/>
              </w:rPr>
              <w:t>.077</w:t>
            </w:r>
          </w:p>
        </w:tc>
        <w:tc>
          <w:tcPr>
            <w:tcW w:w="696" w:type="dxa"/>
            <w:tcBorders>
              <w:top w:val="nil"/>
              <w:left w:val="nil"/>
              <w:bottom w:val="single" w:sz="4" w:space="0" w:color="auto"/>
              <w:right w:val="nil"/>
            </w:tcBorders>
            <w:shd w:val="clear" w:color="000000" w:fill="FFFFFF"/>
            <w:noWrap/>
          </w:tcPr>
          <w:p w14:paraId="038B604B" w14:textId="65EA7317" w:rsidR="00C12F9B" w:rsidRPr="00323CD1" w:rsidRDefault="00C12F9B" w:rsidP="00C12F9B">
            <w:pPr>
              <w:jc w:val="center"/>
              <w:rPr>
                <w:sz w:val="20"/>
                <w:szCs w:val="20"/>
                <w:lang w:val="fr-FR" w:eastAsia="fr-FR"/>
              </w:rPr>
            </w:pPr>
            <w:r w:rsidRPr="00323CD1">
              <w:rPr>
                <w:sz w:val="20"/>
                <w:szCs w:val="20"/>
              </w:rPr>
              <w:t>.114</w:t>
            </w:r>
          </w:p>
        </w:tc>
        <w:tc>
          <w:tcPr>
            <w:tcW w:w="545" w:type="dxa"/>
            <w:tcBorders>
              <w:top w:val="nil"/>
              <w:left w:val="nil"/>
              <w:bottom w:val="single" w:sz="4" w:space="0" w:color="auto"/>
              <w:right w:val="nil"/>
            </w:tcBorders>
            <w:shd w:val="clear" w:color="000000" w:fill="FFFFFF"/>
            <w:noWrap/>
          </w:tcPr>
          <w:p w14:paraId="14F9BFCA" w14:textId="6E4E2493" w:rsidR="00C12F9B" w:rsidRPr="00323CD1" w:rsidRDefault="00C12F9B" w:rsidP="00C12F9B">
            <w:pPr>
              <w:jc w:val="center"/>
              <w:rPr>
                <w:sz w:val="20"/>
                <w:szCs w:val="20"/>
                <w:lang w:val="fr-FR" w:eastAsia="fr-FR"/>
              </w:rPr>
            </w:pPr>
            <w:r w:rsidRPr="00323CD1">
              <w:rPr>
                <w:sz w:val="20"/>
                <w:szCs w:val="20"/>
              </w:rPr>
              <w:t>6-2</w:t>
            </w:r>
          </w:p>
        </w:tc>
        <w:tc>
          <w:tcPr>
            <w:tcW w:w="694" w:type="dxa"/>
            <w:tcBorders>
              <w:top w:val="nil"/>
              <w:left w:val="nil"/>
              <w:bottom w:val="single" w:sz="4" w:space="0" w:color="auto"/>
              <w:right w:val="nil"/>
            </w:tcBorders>
            <w:shd w:val="clear" w:color="000000" w:fill="FFFFFF"/>
            <w:noWrap/>
          </w:tcPr>
          <w:p w14:paraId="4C3F781B" w14:textId="46DE18D5" w:rsidR="00C12F9B" w:rsidRPr="00323CD1" w:rsidRDefault="00C12F9B" w:rsidP="00C12F9B">
            <w:pPr>
              <w:jc w:val="center"/>
              <w:rPr>
                <w:sz w:val="20"/>
                <w:szCs w:val="20"/>
                <w:lang w:val="fr-FR" w:eastAsia="fr-FR"/>
              </w:rPr>
            </w:pPr>
            <w:r w:rsidRPr="00323CD1">
              <w:rPr>
                <w:sz w:val="20"/>
                <w:szCs w:val="20"/>
              </w:rPr>
              <w:t>71.70</w:t>
            </w:r>
          </w:p>
        </w:tc>
        <w:tc>
          <w:tcPr>
            <w:tcW w:w="340" w:type="dxa"/>
            <w:tcBorders>
              <w:top w:val="nil"/>
              <w:left w:val="nil"/>
              <w:bottom w:val="single" w:sz="4" w:space="0" w:color="auto"/>
              <w:right w:val="nil"/>
            </w:tcBorders>
            <w:shd w:val="clear" w:color="000000" w:fill="FFFFFF"/>
            <w:noWrap/>
          </w:tcPr>
          <w:p w14:paraId="39EF87D7" w14:textId="516B7FEA" w:rsidR="00C12F9B" w:rsidRPr="00323CD1" w:rsidRDefault="00C12F9B" w:rsidP="00C12F9B">
            <w:pPr>
              <w:jc w:val="center"/>
              <w:rPr>
                <w:sz w:val="20"/>
                <w:szCs w:val="20"/>
                <w:lang w:val="fr-FR" w:eastAsia="fr-FR"/>
              </w:rPr>
            </w:pPr>
            <w:r w:rsidRPr="00323CD1">
              <w:rPr>
                <w:sz w:val="20"/>
                <w:szCs w:val="20"/>
              </w:rPr>
              <w:t>55</w:t>
            </w:r>
          </w:p>
        </w:tc>
        <w:tc>
          <w:tcPr>
            <w:tcW w:w="603" w:type="dxa"/>
            <w:tcBorders>
              <w:top w:val="nil"/>
              <w:left w:val="nil"/>
              <w:bottom w:val="single" w:sz="4" w:space="0" w:color="auto"/>
              <w:right w:val="nil"/>
            </w:tcBorders>
            <w:shd w:val="clear" w:color="000000" w:fill="FFFFFF"/>
            <w:noWrap/>
          </w:tcPr>
          <w:p w14:paraId="353B0964" w14:textId="24171A5D" w:rsidR="00C12F9B" w:rsidRPr="00323CD1" w:rsidRDefault="00C12F9B" w:rsidP="00C12F9B">
            <w:pPr>
              <w:jc w:val="center"/>
              <w:rPr>
                <w:sz w:val="20"/>
                <w:szCs w:val="20"/>
                <w:lang w:val="fr-FR" w:eastAsia="fr-FR"/>
              </w:rPr>
            </w:pPr>
            <w:r w:rsidRPr="00323CD1">
              <w:rPr>
                <w:sz w:val="20"/>
                <w:szCs w:val="20"/>
              </w:rPr>
              <w:t>.06</w:t>
            </w:r>
          </w:p>
        </w:tc>
        <w:tc>
          <w:tcPr>
            <w:tcW w:w="603" w:type="dxa"/>
            <w:tcBorders>
              <w:top w:val="nil"/>
              <w:left w:val="nil"/>
              <w:bottom w:val="single" w:sz="4" w:space="0" w:color="auto"/>
              <w:right w:val="nil"/>
            </w:tcBorders>
            <w:shd w:val="clear" w:color="000000" w:fill="FFFFFF"/>
            <w:noWrap/>
          </w:tcPr>
          <w:p w14:paraId="34E40357" w14:textId="255B19E9" w:rsidR="00C12F9B" w:rsidRPr="00323CD1" w:rsidRDefault="00C12F9B" w:rsidP="00C12F9B">
            <w:pPr>
              <w:jc w:val="center"/>
              <w:rPr>
                <w:sz w:val="20"/>
                <w:szCs w:val="20"/>
                <w:lang w:val="fr-FR" w:eastAsia="fr-FR"/>
              </w:rPr>
            </w:pPr>
            <w:r w:rsidRPr="00323CD1">
              <w:rPr>
                <w:sz w:val="20"/>
                <w:szCs w:val="20"/>
              </w:rPr>
              <w:t>-.005</w:t>
            </w:r>
          </w:p>
        </w:tc>
        <w:tc>
          <w:tcPr>
            <w:tcW w:w="952" w:type="dxa"/>
            <w:tcBorders>
              <w:top w:val="nil"/>
              <w:left w:val="nil"/>
              <w:bottom w:val="single" w:sz="4" w:space="0" w:color="auto"/>
              <w:right w:val="nil"/>
            </w:tcBorders>
            <w:shd w:val="clear" w:color="000000" w:fill="FFFFFF"/>
            <w:noWrap/>
          </w:tcPr>
          <w:p w14:paraId="2A60FB6C" w14:textId="32FDB4FF" w:rsidR="00C12F9B" w:rsidRPr="00323CD1" w:rsidRDefault="00C12F9B" w:rsidP="00C12F9B">
            <w:pPr>
              <w:jc w:val="center"/>
              <w:rPr>
                <w:sz w:val="20"/>
                <w:szCs w:val="20"/>
                <w:lang w:val="fr-FR" w:eastAsia="fr-FR"/>
              </w:rPr>
            </w:pPr>
            <w:r w:rsidRPr="00323CD1">
              <w:rPr>
                <w:sz w:val="20"/>
                <w:szCs w:val="20"/>
              </w:rPr>
              <w:t>-.004</w:t>
            </w:r>
          </w:p>
        </w:tc>
        <w:tc>
          <w:tcPr>
            <w:tcW w:w="952" w:type="dxa"/>
            <w:tcBorders>
              <w:top w:val="nil"/>
              <w:left w:val="nil"/>
              <w:bottom w:val="single" w:sz="4" w:space="0" w:color="auto"/>
              <w:right w:val="nil"/>
            </w:tcBorders>
            <w:shd w:val="clear" w:color="000000" w:fill="FFFFFF"/>
            <w:noWrap/>
          </w:tcPr>
          <w:p w14:paraId="659A1767" w14:textId="4A155AB3" w:rsidR="00C12F9B" w:rsidRPr="00323CD1" w:rsidRDefault="00C12F9B" w:rsidP="00C12F9B">
            <w:pPr>
              <w:jc w:val="center"/>
              <w:rPr>
                <w:sz w:val="20"/>
                <w:szCs w:val="20"/>
                <w:lang w:val="fr-FR" w:eastAsia="fr-FR"/>
              </w:rPr>
            </w:pPr>
            <w:r w:rsidRPr="00323CD1">
              <w:rPr>
                <w:sz w:val="20"/>
                <w:szCs w:val="20"/>
              </w:rPr>
              <w:t>-.001</w:t>
            </w:r>
          </w:p>
        </w:tc>
      </w:tr>
    </w:tbl>
    <w:p w14:paraId="50521143" w14:textId="77777777" w:rsidR="007259E3" w:rsidRPr="007E088C" w:rsidRDefault="007259E3" w:rsidP="007259E3">
      <w:pPr>
        <w:ind w:right="-1066"/>
        <w:rPr>
          <w:rStyle w:val="Hyperlink"/>
          <w:color w:val="auto"/>
          <w:u w:val="none"/>
        </w:rPr>
      </w:pPr>
      <w:r w:rsidRPr="00323CD1">
        <w:rPr>
          <w:rStyle w:val="Hyperlink"/>
          <w:i/>
          <w:color w:val="auto"/>
          <w:sz w:val="20"/>
          <w:szCs w:val="20"/>
          <w:u w:val="none"/>
        </w:rPr>
        <w:t>Notes</w:t>
      </w:r>
      <w:r w:rsidRPr="00323CD1">
        <w:rPr>
          <w:rStyle w:val="Hyperlink"/>
          <w:color w:val="auto"/>
          <w:sz w:val="20"/>
          <w:szCs w:val="20"/>
          <w:u w:val="none"/>
        </w:rPr>
        <w:t>. BASES = Body and Appearance Self-Conscious Emotions Scale; EFA = exploratory factor analyses; ESEM = exploratory structural equation model;</w:t>
      </w:r>
      <w:r>
        <w:rPr>
          <w:rStyle w:val="Hyperlink"/>
          <w:color w:val="auto"/>
          <w:sz w:val="20"/>
          <w:szCs w:val="20"/>
          <w:u w:val="none"/>
        </w:rPr>
        <w:t xml:space="preserve"> </w:t>
      </w:r>
      <w:r w:rsidRPr="007E088C">
        <w:rPr>
          <w:rStyle w:val="Hyperlink"/>
          <w:color w:val="auto"/>
          <w:sz w:val="20"/>
          <w:szCs w:val="20"/>
          <w:u w:val="none"/>
        </w:rPr>
        <w:t>Rχ² = robust maximum likelihood chi-square; df = degrees of freedom; CFI = comparative fit index; TLI = Tucker-Lewis index; RMSEA = root mean square error of approximation; 90% CI = 90% confidence interval of the RMSEA; LB = lower bound; UB = upper bound; MI = measurement invariance;</w:t>
      </w:r>
      <w:r>
        <w:rPr>
          <w:rStyle w:val="Hyperlink"/>
          <w:color w:val="auto"/>
          <w:sz w:val="20"/>
          <w:szCs w:val="20"/>
          <w:u w:val="none"/>
        </w:rPr>
        <w:t xml:space="preserve"> NA = failed to convergence;</w:t>
      </w:r>
      <w:r w:rsidRPr="007E088C">
        <w:rPr>
          <w:rStyle w:val="Hyperlink"/>
          <w:color w:val="auto"/>
          <w:sz w:val="20"/>
          <w:szCs w:val="20"/>
          <w:u w:val="none"/>
        </w:rPr>
        <w:t xml:space="preserve"> DIF = differential item functioning; ∆ = change from the previous model; ∆Rχ² = robust chi-square difference tests (calculated from loglikelihoods for greater precision).  * </w:t>
      </w:r>
      <w:r w:rsidRPr="007259E3">
        <w:rPr>
          <w:rStyle w:val="Hyperlink"/>
          <w:i/>
          <w:iCs/>
          <w:color w:val="auto"/>
          <w:sz w:val="20"/>
          <w:szCs w:val="20"/>
          <w:u w:val="none"/>
        </w:rPr>
        <w:t>p</w:t>
      </w:r>
      <w:r w:rsidRPr="007E088C">
        <w:rPr>
          <w:rStyle w:val="Hyperlink"/>
          <w:color w:val="auto"/>
          <w:sz w:val="20"/>
          <w:szCs w:val="20"/>
          <w:u w:val="none"/>
        </w:rPr>
        <w:t xml:space="preserve"> ≤ .01</w:t>
      </w:r>
    </w:p>
    <w:p w14:paraId="6F5C8362" w14:textId="77777777" w:rsidR="0012455F" w:rsidRPr="007E088C" w:rsidRDefault="0012455F">
      <w:pPr>
        <w:rPr>
          <w:rStyle w:val="Hyperlink"/>
        </w:rPr>
        <w:sectPr w:rsidR="0012455F" w:rsidRPr="007E088C" w:rsidSect="006B3E16">
          <w:pgSz w:w="16840" w:h="11900" w:orient="landscape" w:code="9"/>
          <w:pgMar w:top="567" w:right="1440" w:bottom="567" w:left="1440" w:header="720" w:footer="720" w:gutter="0"/>
          <w:cols w:space="720"/>
          <w:titlePg/>
          <w:docGrid w:linePitch="360"/>
        </w:sectPr>
      </w:pPr>
    </w:p>
    <w:p w14:paraId="7461CA8A" w14:textId="2402AEAC" w:rsidR="0012455F" w:rsidRPr="007E088C" w:rsidRDefault="00E33FEC" w:rsidP="00086491">
      <w:pPr>
        <w:pStyle w:val="Heading1"/>
        <w:jc w:val="left"/>
        <w:rPr>
          <w:rStyle w:val="Hyperlink"/>
          <w:color w:val="auto"/>
          <w:u w:val="none"/>
        </w:rPr>
      </w:pPr>
      <w:r w:rsidRPr="007E088C">
        <w:rPr>
          <w:rStyle w:val="Hyperlink"/>
          <w:color w:val="auto"/>
          <w:u w:val="none"/>
        </w:rPr>
        <w:lastRenderedPageBreak/>
        <w:t>Table 2</w:t>
      </w:r>
    </w:p>
    <w:p w14:paraId="315B7949" w14:textId="314156D9" w:rsidR="007259E3" w:rsidRPr="007E088C" w:rsidRDefault="007259E3" w:rsidP="007259E3">
      <w:pPr>
        <w:rPr>
          <w:rStyle w:val="Hyperlink"/>
          <w:i/>
          <w:color w:val="auto"/>
          <w:u w:val="none"/>
        </w:rPr>
      </w:pPr>
      <w:r w:rsidRPr="007E088C">
        <w:rPr>
          <w:rStyle w:val="Hyperlink"/>
          <w:i/>
          <w:color w:val="auto"/>
          <w:u w:val="none"/>
        </w:rPr>
        <w:t>Standard</w:t>
      </w:r>
      <w:r>
        <w:rPr>
          <w:rStyle w:val="Hyperlink"/>
          <w:i/>
          <w:color w:val="auto"/>
          <w:u w:val="none"/>
        </w:rPr>
        <w:t>is</w:t>
      </w:r>
      <w:r w:rsidRPr="007E088C">
        <w:rPr>
          <w:rStyle w:val="Hyperlink"/>
          <w:i/>
          <w:color w:val="auto"/>
          <w:u w:val="none"/>
        </w:rPr>
        <w:t xml:space="preserve">ed Parameters Estimates from the </w:t>
      </w:r>
      <w:r w:rsidR="00CD1ADE">
        <w:rPr>
          <w:rStyle w:val="Hyperlink"/>
          <w:i/>
          <w:color w:val="auto"/>
          <w:u w:val="none"/>
        </w:rPr>
        <w:t>2</w:t>
      </w:r>
      <w:r>
        <w:rPr>
          <w:rStyle w:val="Hyperlink"/>
          <w:i/>
          <w:color w:val="auto"/>
          <w:u w:val="none"/>
        </w:rPr>
        <w:t xml:space="preserve">-Factor </w:t>
      </w:r>
      <w:r w:rsidRPr="007E088C">
        <w:rPr>
          <w:rStyle w:val="Hyperlink"/>
          <w:i/>
          <w:color w:val="auto"/>
          <w:u w:val="none"/>
        </w:rPr>
        <w:t>Exploratory Factor Analy</w:t>
      </w:r>
      <w:r>
        <w:rPr>
          <w:rStyle w:val="Hyperlink"/>
          <w:i/>
          <w:color w:val="auto"/>
          <w:u w:val="none"/>
        </w:rPr>
        <w:t>tic Representation</w:t>
      </w:r>
      <w:r w:rsidRPr="007E088C">
        <w:rPr>
          <w:rStyle w:val="Hyperlink"/>
          <w:i/>
          <w:color w:val="auto"/>
          <w:u w:val="none"/>
        </w:rPr>
        <w:t xml:space="preserve"> of the BASES in the </w:t>
      </w:r>
      <w:r>
        <w:rPr>
          <w:rStyle w:val="Hyperlink"/>
          <w:i/>
          <w:color w:val="auto"/>
          <w:u w:val="none"/>
        </w:rPr>
        <w:t>F</w:t>
      </w:r>
      <w:r w:rsidRPr="007E088C">
        <w:rPr>
          <w:rStyle w:val="Hyperlink"/>
          <w:i/>
          <w:color w:val="auto"/>
          <w:u w:val="none"/>
        </w:rPr>
        <w:t xml:space="preserve">irst </w:t>
      </w:r>
      <w:r w:rsidR="0063681F">
        <w:rPr>
          <w:rStyle w:val="Hyperlink"/>
          <w:i/>
          <w:color w:val="auto"/>
          <w:u w:val="none"/>
        </w:rPr>
        <w:t xml:space="preserve">and Second </w:t>
      </w:r>
      <w:r>
        <w:rPr>
          <w:rStyle w:val="Hyperlink"/>
          <w:i/>
          <w:color w:val="auto"/>
          <w:u w:val="none"/>
        </w:rPr>
        <w:t>S</w:t>
      </w:r>
      <w:r w:rsidRPr="007E088C">
        <w:rPr>
          <w:rStyle w:val="Hyperlink"/>
          <w:i/>
          <w:color w:val="auto"/>
          <w:u w:val="none"/>
        </w:rPr>
        <w:t>plit-</w:t>
      </w:r>
      <w:r>
        <w:rPr>
          <w:rStyle w:val="Hyperlink"/>
          <w:i/>
          <w:color w:val="auto"/>
          <w:u w:val="none"/>
        </w:rPr>
        <w:t>H</w:t>
      </w:r>
      <w:r w:rsidRPr="007E088C">
        <w:rPr>
          <w:rStyle w:val="Hyperlink"/>
          <w:i/>
          <w:color w:val="auto"/>
          <w:u w:val="none"/>
        </w:rPr>
        <w:t xml:space="preserve">alf </w:t>
      </w:r>
      <w:r>
        <w:rPr>
          <w:rStyle w:val="Hyperlink"/>
          <w:i/>
          <w:color w:val="auto"/>
          <w:u w:val="none"/>
        </w:rPr>
        <w:t>S</w:t>
      </w:r>
      <w:r w:rsidRPr="007E088C">
        <w:rPr>
          <w:rStyle w:val="Hyperlink"/>
          <w:i/>
          <w:color w:val="auto"/>
          <w:u w:val="none"/>
        </w:rPr>
        <w:t>ubsample</w:t>
      </w:r>
      <w:r w:rsidR="0063681F">
        <w:rPr>
          <w:rStyle w:val="Hyperlink"/>
          <w:i/>
          <w:color w:val="auto"/>
          <w:u w:val="none"/>
        </w:rPr>
        <w:t>s</w:t>
      </w:r>
    </w:p>
    <w:p w14:paraId="1867E58F" w14:textId="4D1A4A33" w:rsidR="0012455F" w:rsidRPr="007E088C" w:rsidRDefault="0012455F">
      <w:pPr>
        <w:rPr>
          <w:rStyle w:val="Hyperlink"/>
          <w:color w:val="auto"/>
        </w:rPr>
      </w:pPr>
    </w:p>
    <w:tbl>
      <w:tblPr>
        <w:tblW w:w="9351" w:type="dxa"/>
        <w:tblCellMar>
          <w:left w:w="70" w:type="dxa"/>
          <w:right w:w="70" w:type="dxa"/>
        </w:tblCellMar>
        <w:tblLook w:val="04A0" w:firstRow="1" w:lastRow="0" w:firstColumn="1" w:lastColumn="0" w:noHBand="0" w:noVBand="1"/>
      </w:tblPr>
      <w:tblGrid>
        <w:gridCol w:w="1167"/>
        <w:gridCol w:w="1522"/>
        <w:gridCol w:w="1417"/>
        <w:gridCol w:w="1134"/>
        <w:gridCol w:w="1531"/>
        <w:gridCol w:w="1446"/>
        <w:gridCol w:w="1134"/>
      </w:tblGrid>
      <w:tr w:rsidR="0063681F" w:rsidRPr="007E088C" w14:paraId="4E2BF022" w14:textId="77777777" w:rsidTr="0063681F">
        <w:trPr>
          <w:trHeight w:val="624"/>
        </w:trPr>
        <w:tc>
          <w:tcPr>
            <w:tcW w:w="1167" w:type="dxa"/>
            <w:tcBorders>
              <w:top w:val="single" w:sz="4" w:space="0" w:color="auto"/>
            </w:tcBorders>
            <w:shd w:val="clear" w:color="000000" w:fill="FFFFFF"/>
            <w:noWrap/>
            <w:vAlign w:val="center"/>
          </w:tcPr>
          <w:p w14:paraId="401290AF" w14:textId="77777777" w:rsidR="0063681F" w:rsidRPr="007E088C" w:rsidRDefault="0063681F" w:rsidP="0063681F">
            <w:pPr>
              <w:rPr>
                <w:lang w:val="fr-FR" w:eastAsia="fr-FR"/>
              </w:rPr>
            </w:pPr>
          </w:p>
        </w:tc>
        <w:tc>
          <w:tcPr>
            <w:tcW w:w="4073" w:type="dxa"/>
            <w:gridSpan w:val="3"/>
            <w:tcBorders>
              <w:top w:val="single" w:sz="4" w:space="0" w:color="auto"/>
              <w:bottom w:val="single" w:sz="4" w:space="0" w:color="auto"/>
            </w:tcBorders>
            <w:shd w:val="clear" w:color="000000" w:fill="FFFFFF"/>
            <w:vAlign w:val="center"/>
          </w:tcPr>
          <w:p w14:paraId="30CC7FFB" w14:textId="501F1D59" w:rsidR="0063681F" w:rsidRPr="007E088C" w:rsidRDefault="0063681F" w:rsidP="0063681F">
            <w:pPr>
              <w:jc w:val="center"/>
              <w:rPr>
                <w:lang w:val="fr-FR" w:eastAsia="fr-FR"/>
              </w:rPr>
            </w:pPr>
            <w:r>
              <w:rPr>
                <w:lang w:val="fr-FR" w:eastAsia="fr-FR"/>
              </w:rPr>
              <w:t xml:space="preserve">First Split-Half </w:t>
            </w:r>
            <w:proofErr w:type="spellStart"/>
            <w:r>
              <w:rPr>
                <w:lang w:val="fr-FR" w:eastAsia="fr-FR"/>
              </w:rPr>
              <w:t>Subsample</w:t>
            </w:r>
            <w:proofErr w:type="spellEnd"/>
          </w:p>
        </w:tc>
        <w:tc>
          <w:tcPr>
            <w:tcW w:w="4111" w:type="dxa"/>
            <w:gridSpan w:val="3"/>
            <w:tcBorders>
              <w:top w:val="single" w:sz="4" w:space="0" w:color="auto"/>
              <w:bottom w:val="single" w:sz="4" w:space="0" w:color="auto"/>
            </w:tcBorders>
            <w:shd w:val="clear" w:color="000000" w:fill="FFFFFF"/>
            <w:vAlign w:val="center"/>
          </w:tcPr>
          <w:p w14:paraId="659632E9" w14:textId="621A825C" w:rsidR="0063681F" w:rsidRPr="007E088C" w:rsidRDefault="0063681F" w:rsidP="0063681F">
            <w:pPr>
              <w:jc w:val="center"/>
              <w:rPr>
                <w:lang w:val="fr-FR" w:eastAsia="fr-FR"/>
              </w:rPr>
            </w:pPr>
            <w:r>
              <w:rPr>
                <w:lang w:val="fr-FR" w:eastAsia="fr-FR"/>
              </w:rPr>
              <w:t xml:space="preserve">Second Split-Half </w:t>
            </w:r>
            <w:proofErr w:type="spellStart"/>
            <w:r>
              <w:rPr>
                <w:lang w:val="fr-FR" w:eastAsia="fr-FR"/>
              </w:rPr>
              <w:t>Subsample</w:t>
            </w:r>
            <w:proofErr w:type="spellEnd"/>
          </w:p>
        </w:tc>
      </w:tr>
      <w:tr w:rsidR="0063681F" w:rsidRPr="007E088C" w14:paraId="5F71C63A" w14:textId="5DECA48E" w:rsidTr="0063681F">
        <w:trPr>
          <w:trHeight w:val="624"/>
        </w:trPr>
        <w:tc>
          <w:tcPr>
            <w:tcW w:w="1167" w:type="dxa"/>
            <w:tcBorders>
              <w:bottom w:val="single" w:sz="4" w:space="0" w:color="auto"/>
            </w:tcBorders>
            <w:shd w:val="clear" w:color="000000" w:fill="FFFFFF"/>
            <w:noWrap/>
            <w:vAlign w:val="center"/>
            <w:hideMark/>
          </w:tcPr>
          <w:p w14:paraId="7A6A6A09" w14:textId="77777777" w:rsidR="0063681F" w:rsidRPr="007E088C" w:rsidRDefault="0063681F" w:rsidP="0063681F">
            <w:pPr>
              <w:rPr>
                <w:lang w:val="fr-FR" w:eastAsia="fr-FR"/>
              </w:rPr>
            </w:pPr>
            <w:r w:rsidRPr="007E088C">
              <w:rPr>
                <w:lang w:val="fr-FR" w:eastAsia="fr-FR"/>
              </w:rPr>
              <w:t>Items</w:t>
            </w:r>
          </w:p>
        </w:tc>
        <w:tc>
          <w:tcPr>
            <w:tcW w:w="1522" w:type="dxa"/>
            <w:tcBorders>
              <w:top w:val="single" w:sz="4" w:space="0" w:color="auto"/>
              <w:bottom w:val="single" w:sz="4" w:space="0" w:color="auto"/>
            </w:tcBorders>
            <w:shd w:val="clear" w:color="000000" w:fill="FFFFFF"/>
            <w:vAlign w:val="center"/>
            <w:hideMark/>
          </w:tcPr>
          <w:p w14:paraId="5F72D553" w14:textId="77777777" w:rsidR="0063681F" w:rsidRPr="007E088C" w:rsidRDefault="0063681F" w:rsidP="0063681F">
            <w:pPr>
              <w:jc w:val="center"/>
              <w:rPr>
                <w:lang w:val="fr-FR" w:eastAsia="fr-FR"/>
              </w:rPr>
            </w:pPr>
            <w:proofErr w:type="spellStart"/>
            <w:r w:rsidRPr="007E088C">
              <w:rPr>
                <w:lang w:val="fr-FR" w:eastAsia="fr-FR"/>
              </w:rPr>
              <w:t>Authentic-Hubristic</w:t>
            </w:r>
            <w:proofErr w:type="spellEnd"/>
            <w:r w:rsidRPr="007E088C">
              <w:rPr>
                <w:lang w:val="fr-FR" w:eastAsia="fr-FR"/>
              </w:rPr>
              <w:t xml:space="preserve"> Pride (λ)</w:t>
            </w:r>
          </w:p>
        </w:tc>
        <w:tc>
          <w:tcPr>
            <w:tcW w:w="1417" w:type="dxa"/>
            <w:tcBorders>
              <w:top w:val="single" w:sz="4" w:space="0" w:color="auto"/>
              <w:bottom w:val="single" w:sz="4" w:space="0" w:color="auto"/>
            </w:tcBorders>
            <w:shd w:val="clear" w:color="000000" w:fill="FFFFFF"/>
            <w:vAlign w:val="center"/>
            <w:hideMark/>
          </w:tcPr>
          <w:p w14:paraId="536ECD4F" w14:textId="77777777" w:rsidR="0063681F" w:rsidRPr="007E088C" w:rsidRDefault="0063681F" w:rsidP="0063681F">
            <w:pPr>
              <w:jc w:val="center"/>
              <w:rPr>
                <w:lang w:val="fr-FR" w:eastAsia="fr-FR"/>
              </w:rPr>
            </w:pPr>
            <w:proofErr w:type="spellStart"/>
            <w:r w:rsidRPr="007E088C">
              <w:rPr>
                <w:lang w:val="fr-FR" w:eastAsia="fr-FR"/>
              </w:rPr>
              <w:t>Shame-Guilt</w:t>
            </w:r>
            <w:proofErr w:type="spellEnd"/>
            <w:r w:rsidRPr="007E088C">
              <w:rPr>
                <w:lang w:val="fr-FR" w:eastAsia="fr-FR"/>
              </w:rPr>
              <w:t xml:space="preserve"> (λ)</w:t>
            </w:r>
          </w:p>
        </w:tc>
        <w:tc>
          <w:tcPr>
            <w:tcW w:w="1134" w:type="dxa"/>
            <w:tcBorders>
              <w:top w:val="single" w:sz="4" w:space="0" w:color="auto"/>
              <w:bottom w:val="single" w:sz="4" w:space="0" w:color="auto"/>
            </w:tcBorders>
            <w:shd w:val="clear" w:color="000000" w:fill="FFFFFF"/>
            <w:noWrap/>
            <w:vAlign w:val="center"/>
            <w:hideMark/>
          </w:tcPr>
          <w:p w14:paraId="5CC728B6" w14:textId="77777777" w:rsidR="0063681F" w:rsidRPr="007E088C" w:rsidRDefault="0063681F" w:rsidP="0063681F">
            <w:pPr>
              <w:jc w:val="center"/>
              <w:rPr>
                <w:lang w:val="fr-FR" w:eastAsia="fr-FR"/>
              </w:rPr>
            </w:pPr>
            <w:r w:rsidRPr="007E088C">
              <w:rPr>
                <w:lang w:val="fr-FR" w:eastAsia="fr-FR"/>
              </w:rPr>
              <w:t>δ</w:t>
            </w:r>
          </w:p>
        </w:tc>
        <w:tc>
          <w:tcPr>
            <w:tcW w:w="1531" w:type="dxa"/>
            <w:tcBorders>
              <w:top w:val="single" w:sz="4" w:space="0" w:color="auto"/>
              <w:bottom w:val="single" w:sz="4" w:space="0" w:color="auto"/>
            </w:tcBorders>
            <w:shd w:val="clear" w:color="000000" w:fill="FFFFFF"/>
            <w:vAlign w:val="center"/>
          </w:tcPr>
          <w:p w14:paraId="18B2383E" w14:textId="4ADF02DF" w:rsidR="0063681F" w:rsidRPr="007E088C" w:rsidRDefault="0063681F" w:rsidP="0063681F">
            <w:pPr>
              <w:jc w:val="center"/>
              <w:rPr>
                <w:lang w:val="fr-FR" w:eastAsia="fr-FR"/>
              </w:rPr>
            </w:pPr>
            <w:proofErr w:type="spellStart"/>
            <w:r w:rsidRPr="007E088C">
              <w:rPr>
                <w:lang w:val="fr-FR" w:eastAsia="fr-FR"/>
              </w:rPr>
              <w:t>Authentic-Hubristic</w:t>
            </w:r>
            <w:proofErr w:type="spellEnd"/>
            <w:r w:rsidRPr="007E088C">
              <w:rPr>
                <w:lang w:val="fr-FR" w:eastAsia="fr-FR"/>
              </w:rPr>
              <w:t xml:space="preserve"> Pride (λ)</w:t>
            </w:r>
          </w:p>
        </w:tc>
        <w:tc>
          <w:tcPr>
            <w:tcW w:w="1446" w:type="dxa"/>
            <w:tcBorders>
              <w:top w:val="single" w:sz="4" w:space="0" w:color="auto"/>
              <w:bottom w:val="single" w:sz="4" w:space="0" w:color="auto"/>
            </w:tcBorders>
            <w:shd w:val="clear" w:color="000000" w:fill="FFFFFF"/>
            <w:vAlign w:val="center"/>
          </w:tcPr>
          <w:p w14:paraId="51A041DE" w14:textId="687DFC3A" w:rsidR="0063681F" w:rsidRPr="007E088C" w:rsidRDefault="0063681F" w:rsidP="0063681F">
            <w:pPr>
              <w:jc w:val="center"/>
              <w:rPr>
                <w:lang w:val="fr-FR" w:eastAsia="fr-FR"/>
              </w:rPr>
            </w:pPr>
            <w:proofErr w:type="spellStart"/>
            <w:r w:rsidRPr="007E088C">
              <w:rPr>
                <w:lang w:val="fr-FR" w:eastAsia="fr-FR"/>
              </w:rPr>
              <w:t>Shame-Guilt</w:t>
            </w:r>
            <w:proofErr w:type="spellEnd"/>
            <w:r w:rsidRPr="007E088C">
              <w:rPr>
                <w:lang w:val="fr-FR" w:eastAsia="fr-FR"/>
              </w:rPr>
              <w:t xml:space="preserve"> (λ)</w:t>
            </w:r>
          </w:p>
        </w:tc>
        <w:tc>
          <w:tcPr>
            <w:tcW w:w="1134" w:type="dxa"/>
            <w:tcBorders>
              <w:top w:val="single" w:sz="4" w:space="0" w:color="auto"/>
              <w:bottom w:val="single" w:sz="4" w:space="0" w:color="auto"/>
            </w:tcBorders>
            <w:shd w:val="clear" w:color="000000" w:fill="FFFFFF"/>
            <w:vAlign w:val="center"/>
          </w:tcPr>
          <w:p w14:paraId="5A71C60F" w14:textId="44422765" w:rsidR="0063681F" w:rsidRPr="007E088C" w:rsidRDefault="0063681F" w:rsidP="0063681F">
            <w:pPr>
              <w:jc w:val="center"/>
              <w:rPr>
                <w:lang w:val="fr-FR" w:eastAsia="fr-FR"/>
              </w:rPr>
            </w:pPr>
            <w:r w:rsidRPr="007E088C">
              <w:rPr>
                <w:lang w:val="fr-FR" w:eastAsia="fr-FR"/>
              </w:rPr>
              <w:t>δ</w:t>
            </w:r>
          </w:p>
        </w:tc>
      </w:tr>
      <w:tr w:rsidR="0063681F" w:rsidRPr="007E088C" w14:paraId="4FD3F506" w14:textId="59C80B8F" w:rsidTr="0063681F">
        <w:trPr>
          <w:trHeight w:val="312"/>
        </w:trPr>
        <w:tc>
          <w:tcPr>
            <w:tcW w:w="1167" w:type="dxa"/>
            <w:tcBorders>
              <w:top w:val="single" w:sz="4" w:space="0" w:color="auto"/>
            </w:tcBorders>
            <w:shd w:val="clear" w:color="000000" w:fill="FFFFFF"/>
            <w:noWrap/>
            <w:vAlign w:val="center"/>
            <w:hideMark/>
          </w:tcPr>
          <w:p w14:paraId="2ACE7F6E" w14:textId="77777777" w:rsidR="0063681F" w:rsidRPr="007E088C" w:rsidRDefault="0063681F" w:rsidP="0063681F">
            <w:pPr>
              <w:rPr>
                <w:lang w:val="fr-FR" w:eastAsia="fr-FR"/>
              </w:rPr>
            </w:pPr>
            <w:r w:rsidRPr="007E088C">
              <w:rPr>
                <w:lang w:val="fr-FR" w:eastAsia="fr-FR"/>
              </w:rPr>
              <w:t>1</w:t>
            </w:r>
          </w:p>
        </w:tc>
        <w:tc>
          <w:tcPr>
            <w:tcW w:w="1522" w:type="dxa"/>
            <w:tcBorders>
              <w:top w:val="single" w:sz="4" w:space="0" w:color="auto"/>
            </w:tcBorders>
            <w:shd w:val="clear" w:color="000000" w:fill="FFFFFF"/>
            <w:noWrap/>
            <w:vAlign w:val="center"/>
            <w:hideMark/>
          </w:tcPr>
          <w:p w14:paraId="4EFB6910" w14:textId="14739F12" w:rsidR="0063681F" w:rsidRPr="007E088C" w:rsidRDefault="0063681F" w:rsidP="0063681F">
            <w:pPr>
              <w:jc w:val="center"/>
              <w:rPr>
                <w:lang w:val="fr-FR" w:eastAsia="fr-FR"/>
              </w:rPr>
            </w:pPr>
            <w:r w:rsidRPr="007E088C">
              <w:rPr>
                <w:lang w:val="fr-FR" w:eastAsia="fr-FR"/>
              </w:rPr>
              <w:t>-.098</w:t>
            </w:r>
          </w:p>
        </w:tc>
        <w:tc>
          <w:tcPr>
            <w:tcW w:w="1417" w:type="dxa"/>
            <w:tcBorders>
              <w:top w:val="single" w:sz="4" w:space="0" w:color="auto"/>
            </w:tcBorders>
            <w:shd w:val="clear" w:color="000000" w:fill="FFFFFF"/>
            <w:noWrap/>
            <w:vAlign w:val="center"/>
            <w:hideMark/>
          </w:tcPr>
          <w:p w14:paraId="1DFA7D4E" w14:textId="4586E988" w:rsidR="0063681F" w:rsidRPr="007E088C" w:rsidRDefault="0063681F" w:rsidP="0063681F">
            <w:pPr>
              <w:jc w:val="center"/>
              <w:rPr>
                <w:b/>
                <w:bCs/>
                <w:lang w:val="fr-FR" w:eastAsia="fr-FR"/>
              </w:rPr>
            </w:pPr>
            <w:r w:rsidRPr="007E088C">
              <w:rPr>
                <w:b/>
                <w:bCs/>
                <w:lang w:val="fr-FR" w:eastAsia="fr-FR"/>
              </w:rPr>
              <w:t>.751</w:t>
            </w:r>
          </w:p>
        </w:tc>
        <w:tc>
          <w:tcPr>
            <w:tcW w:w="1134" w:type="dxa"/>
            <w:tcBorders>
              <w:top w:val="single" w:sz="4" w:space="0" w:color="auto"/>
            </w:tcBorders>
            <w:shd w:val="clear" w:color="000000" w:fill="FFFFFF"/>
            <w:noWrap/>
            <w:vAlign w:val="bottom"/>
            <w:hideMark/>
          </w:tcPr>
          <w:p w14:paraId="2DA5E1CB" w14:textId="6A0B2304" w:rsidR="0063681F" w:rsidRPr="007E088C" w:rsidRDefault="0063681F" w:rsidP="0063681F">
            <w:pPr>
              <w:jc w:val="center"/>
              <w:rPr>
                <w:lang w:val="fr-FR" w:eastAsia="fr-FR"/>
              </w:rPr>
            </w:pPr>
            <w:r w:rsidRPr="007E088C">
              <w:rPr>
                <w:lang w:val="fr-FR" w:eastAsia="fr-FR"/>
              </w:rPr>
              <w:t>.440</w:t>
            </w:r>
          </w:p>
        </w:tc>
        <w:tc>
          <w:tcPr>
            <w:tcW w:w="1531" w:type="dxa"/>
            <w:tcBorders>
              <w:top w:val="single" w:sz="4" w:space="0" w:color="auto"/>
            </w:tcBorders>
            <w:shd w:val="clear" w:color="000000" w:fill="FFFFFF"/>
            <w:vAlign w:val="center"/>
          </w:tcPr>
          <w:p w14:paraId="7967FD1A" w14:textId="36F0489F" w:rsidR="0063681F" w:rsidRPr="007E088C" w:rsidRDefault="0063681F" w:rsidP="0063681F">
            <w:pPr>
              <w:jc w:val="center"/>
              <w:rPr>
                <w:lang w:val="fr-FR" w:eastAsia="fr-FR"/>
              </w:rPr>
            </w:pPr>
            <w:r w:rsidRPr="007E088C">
              <w:rPr>
                <w:lang w:val="fr-FR" w:eastAsia="fr-FR"/>
              </w:rPr>
              <w:t>-.156</w:t>
            </w:r>
          </w:p>
        </w:tc>
        <w:tc>
          <w:tcPr>
            <w:tcW w:w="1446" w:type="dxa"/>
            <w:tcBorders>
              <w:top w:val="single" w:sz="4" w:space="0" w:color="auto"/>
            </w:tcBorders>
            <w:shd w:val="clear" w:color="000000" w:fill="FFFFFF"/>
            <w:vAlign w:val="center"/>
          </w:tcPr>
          <w:p w14:paraId="3CB0D337" w14:textId="3B1ED680" w:rsidR="0063681F" w:rsidRPr="007E088C" w:rsidRDefault="0063681F" w:rsidP="0063681F">
            <w:pPr>
              <w:jc w:val="center"/>
              <w:rPr>
                <w:lang w:val="fr-FR" w:eastAsia="fr-FR"/>
              </w:rPr>
            </w:pPr>
            <w:r w:rsidRPr="007E088C">
              <w:rPr>
                <w:b/>
                <w:bCs/>
                <w:lang w:val="fr-FR" w:eastAsia="fr-FR"/>
              </w:rPr>
              <w:t>.755</w:t>
            </w:r>
          </w:p>
        </w:tc>
        <w:tc>
          <w:tcPr>
            <w:tcW w:w="1134" w:type="dxa"/>
            <w:tcBorders>
              <w:top w:val="single" w:sz="4" w:space="0" w:color="auto"/>
            </w:tcBorders>
            <w:shd w:val="clear" w:color="000000" w:fill="FFFFFF"/>
            <w:vAlign w:val="bottom"/>
          </w:tcPr>
          <w:p w14:paraId="6A704C2E" w14:textId="2917C511" w:rsidR="0063681F" w:rsidRPr="007E088C" w:rsidRDefault="0063681F" w:rsidP="0063681F">
            <w:pPr>
              <w:jc w:val="center"/>
              <w:rPr>
                <w:lang w:val="fr-FR" w:eastAsia="fr-FR"/>
              </w:rPr>
            </w:pPr>
            <w:r w:rsidRPr="007E088C">
              <w:rPr>
                <w:color w:val="000000"/>
                <w:lang w:val="fr-FR" w:eastAsia="fr-FR"/>
              </w:rPr>
              <w:t>.430</w:t>
            </w:r>
          </w:p>
        </w:tc>
      </w:tr>
      <w:tr w:rsidR="0063681F" w:rsidRPr="007E088C" w14:paraId="1E3213AE" w14:textId="71277BBE" w:rsidTr="0063681F">
        <w:trPr>
          <w:trHeight w:val="312"/>
        </w:trPr>
        <w:tc>
          <w:tcPr>
            <w:tcW w:w="1167" w:type="dxa"/>
            <w:shd w:val="clear" w:color="000000" w:fill="FFFFFF"/>
            <w:noWrap/>
            <w:vAlign w:val="center"/>
            <w:hideMark/>
          </w:tcPr>
          <w:p w14:paraId="116BBD93" w14:textId="77777777" w:rsidR="0063681F" w:rsidRPr="007E088C" w:rsidRDefault="0063681F" w:rsidP="0063681F">
            <w:pPr>
              <w:rPr>
                <w:lang w:val="fr-FR" w:eastAsia="fr-FR"/>
              </w:rPr>
            </w:pPr>
            <w:r w:rsidRPr="007E088C">
              <w:rPr>
                <w:lang w:val="fr-FR" w:eastAsia="fr-FR"/>
              </w:rPr>
              <w:t>2</w:t>
            </w:r>
          </w:p>
        </w:tc>
        <w:tc>
          <w:tcPr>
            <w:tcW w:w="1522" w:type="dxa"/>
            <w:shd w:val="clear" w:color="000000" w:fill="FFFFFF"/>
            <w:noWrap/>
            <w:vAlign w:val="center"/>
            <w:hideMark/>
          </w:tcPr>
          <w:p w14:paraId="6D54746F" w14:textId="0C1A31F1" w:rsidR="0063681F" w:rsidRPr="007E088C" w:rsidRDefault="0063681F" w:rsidP="0063681F">
            <w:pPr>
              <w:jc w:val="center"/>
              <w:rPr>
                <w:b/>
                <w:bCs/>
                <w:lang w:val="fr-FR" w:eastAsia="fr-FR"/>
              </w:rPr>
            </w:pPr>
            <w:r w:rsidRPr="007E088C">
              <w:rPr>
                <w:b/>
                <w:bCs/>
                <w:lang w:val="fr-FR" w:eastAsia="fr-FR"/>
              </w:rPr>
              <w:t>.710</w:t>
            </w:r>
          </w:p>
        </w:tc>
        <w:tc>
          <w:tcPr>
            <w:tcW w:w="1417" w:type="dxa"/>
            <w:shd w:val="clear" w:color="000000" w:fill="FFFFFF"/>
            <w:noWrap/>
            <w:vAlign w:val="center"/>
            <w:hideMark/>
          </w:tcPr>
          <w:p w14:paraId="5C03C3D4" w14:textId="1EAD39D1" w:rsidR="0063681F" w:rsidRPr="007E088C" w:rsidRDefault="0063681F" w:rsidP="0063681F">
            <w:pPr>
              <w:jc w:val="center"/>
              <w:rPr>
                <w:i/>
                <w:iCs/>
                <w:u w:val="single"/>
                <w:lang w:val="fr-FR" w:eastAsia="fr-FR"/>
              </w:rPr>
            </w:pPr>
            <w:r w:rsidRPr="007E088C">
              <w:rPr>
                <w:i/>
                <w:iCs/>
                <w:u w:val="single"/>
                <w:lang w:val="fr-FR" w:eastAsia="fr-FR"/>
              </w:rPr>
              <w:t>.083</w:t>
            </w:r>
          </w:p>
        </w:tc>
        <w:tc>
          <w:tcPr>
            <w:tcW w:w="1134" w:type="dxa"/>
            <w:shd w:val="clear" w:color="000000" w:fill="FFFFFF"/>
            <w:noWrap/>
            <w:vAlign w:val="bottom"/>
            <w:hideMark/>
          </w:tcPr>
          <w:p w14:paraId="177C7F73" w14:textId="028477E1" w:rsidR="0063681F" w:rsidRPr="007E088C" w:rsidRDefault="0063681F" w:rsidP="0063681F">
            <w:pPr>
              <w:jc w:val="center"/>
              <w:rPr>
                <w:lang w:val="fr-FR" w:eastAsia="fr-FR"/>
              </w:rPr>
            </w:pPr>
            <w:r w:rsidRPr="007E088C">
              <w:rPr>
                <w:lang w:val="fr-FR" w:eastAsia="fr-FR"/>
              </w:rPr>
              <w:t>.478</w:t>
            </w:r>
          </w:p>
        </w:tc>
        <w:tc>
          <w:tcPr>
            <w:tcW w:w="1531" w:type="dxa"/>
            <w:shd w:val="clear" w:color="000000" w:fill="FFFFFF"/>
            <w:vAlign w:val="center"/>
          </w:tcPr>
          <w:p w14:paraId="4DA168E2" w14:textId="33B13C80" w:rsidR="0063681F" w:rsidRPr="007E088C" w:rsidRDefault="0063681F" w:rsidP="0063681F">
            <w:pPr>
              <w:jc w:val="center"/>
              <w:rPr>
                <w:lang w:val="fr-FR" w:eastAsia="fr-FR"/>
              </w:rPr>
            </w:pPr>
            <w:r w:rsidRPr="007E088C">
              <w:rPr>
                <w:b/>
                <w:bCs/>
                <w:lang w:val="fr-FR" w:eastAsia="fr-FR"/>
              </w:rPr>
              <w:t>.724</w:t>
            </w:r>
          </w:p>
        </w:tc>
        <w:tc>
          <w:tcPr>
            <w:tcW w:w="1446" w:type="dxa"/>
            <w:shd w:val="clear" w:color="000000" w:fill="FFFFFF"/>
            <w:vAlign w:val="center"/>
          </w:tcPr>
          <w:p w14:paraId="331B8D1E" w14:textId="316ACBF3" w:rsidR="0063681F" w:rsidRPr="007E088C" w:rsidRDefault="0063681F" w:rsidP="0063681F">
            <w:pPr>
              <w:jc w:val="center"/>
              <w:rPr>
                <w:lang w:val="fr-FR" w:eastAsia="fr-FR"/>
              </w:rPr>
            </w:pPr>
            <w:r w:rsidRPr="007E088C">
              <w:rPr>
                <w:lang w:val="fr-FR" w:eastAsia="fr-FR"/>
              </w:rPr>
              <w:t>.101</w:t>
            </w:r>
          </w:p>
        </w:tc>
        <w:tc>
          <w:tcPr>
            <w:tcW w:w="1134" w:type="dxa"/>
            <w:shd w:val="clear" w:color="000000" w:fill="FFFFFF"/>
            <w:vAlign w:val="bottom"/>
          </w:tcPr>
          <w:p w14:paraId="12C30B9B" w14:textId="691EEDC2" w:rsidR="0063681F" w:rsidRPr="007E088C" w:rsidRDefault="0063681F" w:rsidP="0063681F">
            <w:pPr>
              <w:jc w:val="center"/>
              <w:rPr>
                <w:lang w:val="fr-FR" w:eastAsia="fr-FR"/>
              </w:rPr>
            </w:pPr>
            <w:r w:rsidRPr="007E088C">
              <w:rPr>
                <w:color w:val="000000"/>
                <w:lang w:val="fr-FR" w:eastAsia="fr-FR"/>
              </w:rPr>
              <w:t>.449</w:t>
            </w:r>
          </w:p>
        </w:tc>
      </w:tr>
      <w:tr w:rsidR="0063681F" w:rsidRPr="007E088C" w14:paraId="635606B3" w14:textId="5FA0FC38" w:rsidTr="0063681F">
        <w:trPr>
          <w:trHeight w:val="312"/>
        </w:trPr>
        <w:tc>
          <w:tcPr>
            <w:tcW w:w="1167" w:type="dxa"/>
            <w:shd w:val="clear" w:color="000000" w:fill="FFFFFF"/>
            <w:noWrap/>
            <w:vAlign w:val="center"/>
            <w:hideMark/>
          </w:tcPr>
          <w:p w14:paraId="0229B6D5" w14:textId="77777777" w:rsidR="0063681F" w:rsidRPr="007E088C" w:rsidRDefault="0063681F" w:rsidP="0063681F">
            <w:pPr>
              <w:rPr>
                <w:lang w:val="fr-FR" w:eastAsia="fr-FR"/>
              </w:rPr>
            </w:pPr>
            <w:r w:rsidRPr="007E088C">
              <w:rPr>
                <w:lang w:val="fr-FR" w:eastAsia="fr-FR"/>
              </w:rPr>
              <w:t>3</w:t>
            </w:r>
          </w:p>
        </w:tc>
        <w:tc>
          <w:tcPr>
            <w:tcW w:w="1522" w:type="dxa"/>
            <w:shd w:val="clear" w:color="000000" w:fill="FFFFFF"/>
            <w:noWrap/>
            <w:vAlign w:val="center"/>
            <w:hideMark/>
          </w:tcPr>
          <w:p w14:paraId="1557BAD6" w14:textId="6D7C9FFB" w:rsidR="0063681F" w:rsidRPr="007E088C" w:rsidRDefault="0063681F" w:rsidP="0063681F">
            <w:pPr>
              <w:jc w:val="center"/>
              <w:rPr>
                <w:b/>
                <w:bCs/>
                <w:lang w:val="fr-FR" w:eastAsia="fr-FR"/>
              </w:rPr>
            </w:pPr>
            <w:r w:rsidRPr="007E088C">
              <w:rPr>
                <w:b/>
                <w:bCs/>
                <w:lang w:val="fr-FR" w:eastAsia="fr-FR"/>
              </w:rPr>
              <w:t>.810</w:t>
            </w:r>
          </w:p>
        </w:tc>
        <w:tc>
          <w:tcPr>
            <w:tcW w:w="1417" w:type="dxa"/>
            <w:shd w:val="clear" w:color="000000" w:fill="FFFFFF"/>
            <w:noWrap/>
            <w:vAlign w:val="center"/>
            <w:hideMark/>
          </w:tcPr>
          <w:p w14:paraId="61A752B9" w14:textId="16484779" w:rsidR="0063681F" w:rsidRPr="007E088C" w:rsidRDefault="0063681F" w:rsidP="0063681F">
            <w:pPr>
              <w:jc w:val="center"/>
              <w:rPr>
                <w:i/>
                <w:iCs/>
                <w:u w:val="single"/>
                <w:lang w:val="fr-FR" w:eastAsia="fr-FR"/>
              </w:rPr>
            </w:pPr>
            <w:r w:rsidRPr="007E088C">
              <w:rPr>
                <w:i/>
                <w:iCs/>
                <w:u w:val="single"/>
                <w:lang w:val="fr-FR" w:eastAsia="fr-FR"/>
              </w:rPr>
              <w:t>-.019</w:t>
            </w:r>
          </w:p>
        </w:tc>
        <w:tc>
          <w:tcPr>
            <w:tcW w:w="1134" w:type="dxa"/>
            <w:shd w:val="clear" w:color="000000" w:fill="FFFFFF"/>
            <w:noWrap/>
            <w:vAlign w:val="bottom"/>
            <w:hideMark/>
          </w:tcPr>
          <w:p w14:paraId="6B1D6FC7" w14:textId="60F387A3" w:rsidR="0063681F" w:rsidRPr="007E088C" w:rsidRDefault="0063681F" w:rsidP="0063681F">
            <w:pPr>
              <w:jc w:val="center"/>
              <w:rPr>
                <w:lang w:val="fr-FR" w:eastAsia="fr-FR"/>
              </w:rPr>
            </w:pPr>
            <w:r w:rsidRPr="007E088C">
              <w:rPr>
                <w:lang w:val="fr-FR" w:eastAsia="fr-FR"/>
              </w:rPr>
              <w:t>.347</w:t>
            </w:r>
          </w:p>
        </w:tc>
        <w:tc>
          <w:tcPr>
            <w:tcW w:w="1531" w:type="dxa"/>
            <w:shd w:val="clear" w:color="000000" w:fill="FFFFFF"/>
            <w:vAlign w:val="center"/>
          </w:tcPr>
          <w:p w14:paraId="1E57C36D" w14:textId="458A9D2B" w:rsidR="0063681F" w:rsidRPr="007E088C" w:rsidRDefault="0063681F" w:rsidP="0063681F">
            <w:pPr>
              <w:jc w:val="center"/>
              <w:rPr>
                <w:lang w:val="fr-FR" w:eastAsia="fr-FR"/>
              </w:rPr>
            </w:pPr>
            <w:r w:rsidRPr="007E088C">
              <w:rPr>
                <w:b/>
                <w:bCs/>
                <w:lang w:val="fr-FR" w:eastAsia="fr-FR"/>
              </w:rPr>
              <w:t>.787</w:t>
            </w:r>
          </w:p>
        </w:tc>
        <w:tc>
          <w:tcPr>
            <w:tcW w:w="1446" w:type="dxa"/>
            <w:shd w:val="clear" w:color="000000" w:fill="FFFFFF"/>
            <w:vAlign w:val="center"/>
          </w:tcPr>
          <w:p w14:paraId="2C18EA2A" w14:textId="71BC6611" w:rsidR="0063681F" w:rsidRPr="007E088C" w:rsidRDefault="0063681F" w:rsidP="0063681F">
            <w:pPr>
              <w:jc w:val="center"/>
              <w:rPr>
                <w:lang w:val="fr-FR" w:eastAsia="fr-FR"/>
              </w:rPr>
            </w:pPr>
            <w:r w:rsidRPr="007E088C">
              <w:rPr>
                <w:i/>
                <w:iCs/>
                <w:u w:val="single"/>
                <w:lang w:val="fr-FR" w:eastAsia="fr-FR"/>
              </w:rPr>
              <w:t>-.040</w:t>
            </w:r>
          </w:p>
        </w:tc>
        <w:tc>
          <w:tcPr>
            <w:tcW w:w="1134" w:type="dxa"/>
            <w:shd w:val="clear" w:color="000000" w:fill="FFFFFF"/>
            <w:vAlign w:val="bottom"/>
          </w:tcPr>
          <w:p w14:paraId="3DF8D20D" w14:textId="63A48625" w:rsidR="0063681F" w:rsidRPr="007E088C" w:rsidRDefault="0063681F" w:rsidP="0063681F">
            <w:pPr>
              <w:jc w:val="center"/>
              <w:rPr>
                <w:lang w:val="fr-FR" w:eastAsia="fr-FR"/>
              </w:rPr>
            </w:pPr>
            <w:r w:rsidRPr="007E088C">
              <w:rPr>
                <w:color w:val="000000"/>
                <w:lang w:val="fr-FR" w:eastAsia="fr-FR"/>
              </w:rPr>
              <w:t>.386</w:t>
            </w:r>
          </w:p>
        </w:tc>
      </w:tr>
      <w:tr w:rsidR="0063681F" w:rsidRPr="007E088C" w14:paraId="735758CF" w14:textId="0D9F112C" w:rsidTr="0063681F">
        <w:trPr>
          <w:trHeight w:val="312"/>
        </w:trPr>
        <w:tc>
          <w:tcPr>
            <w:tcW w:w="1167" w:type="dxa"/>
            <w:shd w:val="clear" w:color="000000" w:fill="FFFFFF"/>
            <w:noWrap/>
            <w:vAlign w:val="center"/>
            <w:hideMark/>
          </w:tcPr>
          <w:p w14:paraId="764BDFF5" w14:textId="77777777" w:rsidR="0063681F" w:rsidRPr="007E088C" w:rsidRDefault="0063681F" w:rsidP="0063681F">
            <w:pPr>
              <w:rPr>
                <w:lang w:val="fr-FR" w:eastAsia="fr-FR"/>
              </w:rPr>
            </w:pPr>
            <w:r w:rsidRPr="007E088C">
              <w:rPr>
                <w:lang w:val="fr-FR" w:eastAsia="fr-FR"/>
              </w:rPr>
              <w:t>4</w:t>
            </w:r>
          </w:p>
        </w:tc>
        <w:tc>
          <w:tcPr>
            <w:tcW w:w="1522" w:type="dxa"/>
            <w:shd w:val="clear" w:color="000000" w:fill="FFFFFF"/>
            <w:noWrap/>
            <w:vAlign w:val="center"/>
            <w:hideMark/>
          </w:tcPr>
          <w:p w14:paraId="57DBBF86" w14:textId="23D86B31" w:rsidR="0063681F" w:rsidRPr="007E088C" w:rsidRDefault="0063681F" w:rsidP="0063681F">
            <w:pPr>
              <w:jc w:val="center"/>
              <w:rPr>
                <w:lang w:val="fr-FR" w:eastAsia="fr-FR"/>
              </w:rPr>
            </w:pPr>
            <w:r w:rsidRPr="007E088C">
              <w:rPr>
                <w:lang w:val="fr-FR" w:eastAsia="fr-FR"/>
              </w:rPr>
              <w:t>.300</w:t>
            </w:r>
          </w:p>
        </w:tc>
        <w:tc>
          <w:tcPr>
            <w:tcW w:w="1417" w:type="dxa"/>
            <w:shd w:val="clear" w:color="000000" w:fill="FFFFFF"/>
            <w:noWrap/>
            <w:vAlign w:val="center"/>
            <w:hideMark/>
          </w:tcPr>
          <w:p w14:paraId="244F6BE5" w14:textId="2C25F4E1" w:rsidR="0063681F" w:rsidRPr="007E088C" w:rsidRDefault="0063681F" w:rsidP="0063681F">
            <w:pPr>
              <w:jc w:val="center"/>
              <w:rPr>
                <w:b/>
                <w:bCs/>
                <w:lang w:val="fr-FR" w:eastAsia="fr-FR"/>
              </w:rPr>
            </w:pPr>
            <w:r w:rsidRPr="007E088C">
              <w:rPr>
                <w:b/>
                <w:bCs/>
                <w:lang w:val="fr-FR" w:eastAsia="fr-FR"/>
              </w:rPr>
              <w:t>.528</w:t>
            </w:r>
          </w:p>
        </w:tc>
        <w:tc>
          <w:tcPr>
            <w:tcW w:w="1134" w:type="dxa"/>
            <w:shd w:val="clear" w:color="000000" w:fill="FFFFFF"/>
            <w:noWrap/>
            <w:vAlign w:val="bottom"/>
            <w:hideMark/>
          </w:tcPr>
          <w:p w14:paraId="15EAFF78" w14:textId="1E988B0B" w:rsidR="0063681F" w:rsidRPr="007E088C" w:rsidRDefault="0063681F" w:rsidP="0063681F">
            <w:pPr>
              <w:jc w:val="center"/>
              <w:rPr>
                <w:lang w:val="fr-FR" w:eastAsia="fr-FR"/>
              </w:rPr>
            </w:pPr>
            <w:r w:rsidRPr="007E088C">
              <w:rPr>
                <w:lang w:val="fr-FR" w:eastAsia="fr-FR"/>
              </w:rPr>
              <w:t>.601</w:t>
            </w:r>
          </w:p>
        </w:tc>
        <w:tc>
          <w:tcPr>
            <w:tcW w:w="1531" w:type="dxa"/>
            <w:shd w:val="clear" w:color="000000" w:fill="FFFFFF"/>
            <w:vAlign w:val="center"/>
          </w:tcPr>
          <w:p w14:paraId="60665856" w14:textId="0653FCD5" w:rsidR="0063681F" w:rsidRPr="007E088C" w:rsidRDefault="0063681F" w:rsidP="0063681F">
            <w:pPr>
              <w:jc w:val="center"/>
              <w:rPr>
                <w:lang w:val="fr-FR" w:eastAsia="fr-FR"/>
              </w:rPr>
            </w:pPr>
            <w:r w:rsidRPr="007E088C">
              <w:rPr>
                <w:lang w:val="fr-FR" w:eastAsia="fr-FR"/>
              </w:rPr>
              <w:t>.162</w:t>
            </w:r>
          </w:p>
        </w:tc>
        <w:tc>
          <w:tcPr>
            <w:tcW w:w="1446" w:type="dxa"/>
            <w:shd w:val="clear" w:color="000000" w:fill="FFFFFF"/>
            <w:vAlign w:val="center"/>
          </w:tcPr>
          <w:p w14:paraId="609B955C" w14:textId="5F17374B" w:rsidR="0063681F" w:rsidRPr="007E088C" w:rsidRDefault="0063681F" w:rsidP="0063681F">
            <w:pPr>
              <w:jc w:val="center"/>
              <w:rPr>
                <w:lang w:val="fr-FR" w:eastAsia="fr-FR"/>
              </w:rPr>
            </w:pPr>
            <w:r w:rsidRPr="007E088C">
              <w:rPr>
                <w:b/>
                <w:bCs/>
                <w:lang w:val="fr-FR" w:eastAsia="fr-FR"/>
              </w:rPr>
              <w:t>.546</w:t>
            </w:r>
          </w:p>
        </w:tc>
        <w:tc>
          <w:tcPr>
            <w:tcW w:w="1134" w:type="dxa"/>
            <w:shd w:val="clear" w:color="000000" w:fill="FFFFFF"/>
            <w:vAlign w:val="bottom"/>
          </w:tcPr>
          <w:p w14:paraId="2A626D4C" w14:textId="18B10FC4" w:rsidR="0063681F" w:rsidRPr="007E088C" w:rsidRDefault="0063681F" w:rsidP="0063681F">
            <w:pPr>
              <w:jc w:val="center"/>
              <w:rPr>
                <w:lang w:val="fr-FR" w:eastAsia="fr-FR"/>
              </w:rPr>
            </w:pPr>
            <w:r w:rsidRPr="007E088C">
              <w:rPr>
                <w:color w:val="000000"/>
                <w:lang w:val="fr-FR" w:eastAsia="fr-FR"/>
              </w:rPr>
              <w:t>.657</w:t>
            </w:r>
          </w:p>
        </w:tc>
      </w:tr>
      <w:tr w:rsidR="0063681F" w:rsidRPr="007E088C" w14:paraId="01EE174B" w14:textId="1D07CBD0" w:rsidTr="0063681F">
        <w:trPr>
          <w:trHeight w:val="312"/>
        </w:trPr>
        <w:tc>
          <w:tcPr>
            <w:tcW w:w="1167" w:type="dxa"/>
            <w:shd w:val="clear" w:color="000000" w:fill="FFFFFF"/>
            <w:noWrap/>
            <w:vAlign w:val="center"/>
            <w:hideMark/>
          </w:tcPr>
          <w:p w14:paraId="78F70292" w14:textId="77777777" w:rsidR="0063681F" w:rsidRPr="007E088C" w:rsidRDefault="0063681F" w:rsidP="0063681F">
            <w:pPr>
              <w:rPr>
                <w:lang w:val="fr-FR" w:eastAsia="fr-FR"/>
              </w:rPr>
            </w:pPr>
            <w:r w:rsidRPr="007E088C">
              <w:rPr>
                <w:lang w:val="fr-FR" w:eastAsia="fr-FR"/>
              </w:rPr>
              <w:t>5</w:t>
            </w:r>
          </w:p>
        </w:tc>
        <w:tc>
          <w:tcPr>
            <w:tcW w:w="1522" w:type="dxa"/>
            <w:shd w:val="clear" w:color="000000" w:fill="FFFFFF"/>
            <w:noWrap/>
            <w:vAlign w:val="center"/>
            <w:hideMark/>
          </w:tcPr>
          <w:p w14:paraId="372A812B" w14:textId="6E8436DD" w:rsidR="0063681F" w:rsidRPr="007E088C" w:rsidRDefault="0063681F" w:rsidP="0063681F">
            <w:pPr>
              <w:jc w:val="center"/>
              <w:rPr>
                <w:lang w:val="fr-FR" w:eastAsia="fr-FR"/>
              </w:rPr>
            </w:pPr>
            <w:r w:rsidRPr="007E088C">
              <w:rPr>
                <w:lang w:val="fr-FR" w:eastAsia="fr-FR"/>
              </w:rPr>
              <w:t>.203</w:t>
            </w:r>
          </w:p>
        </w:tc>
        <w:tc>
          <w:tcPr>
            <w:tcW w:w="1417" w:type="dxa"/>
            <w:shd w:val="clear" w:color="000000" w:fill="FFFFFF"/>
            <w:noWrap/>
            <w:vAlign w:val="center"/>
            <w:hideMark/>
          </w:tcPr>
          <w:p w14:paraId="74AA1846" w14:textId="7A2CD0C4" w:rsidR="0063681F" w:rsidRPr="007E088C" w:rsidRDefault="0063681F" w:rsidP="0063681F">
            <w:pPr>
              <w:jc w:val="center"/>
              <w:rPr>
                <w:b/>
                <w:bCs/>
                <w:lang w:val="fr-FR" w:eastAsia="fr-FR"/>
              </w:rPr>
            </w:pPr>
            <w:r w:rsidRPr="007E088C">
              <w:rPr>
                <w:b/>
                <w:bCs/>
                <w:lang w:val="fr-FR" w:eastAsia="fr-FR"/>
              </w:rPr>
              <w:t>.506</w:t>
            </w:r>
          </w:p>
        </w:tc>
        <w:tc>
          <w:tcPr>
            <w:tcW w:w="1134" w:type="dxa"/>
            <w:shd w:val="clear" w:color="000000" w:fill="FFFFFF"/>
            <w:noWrap/>
            <w:vAlign w:val="bottom"/>
            <w:hideMark/>
          </w:tcPr>
          <w:p w14:paraId="3C722479" w14:textId="72AE44BD" w:rsidR="0063681F" w:rsidRPr="007E088C" w:rsidRDefault="0063681F" w:rsidP="0063681F">
            <w:pPr>
              <w:jc w:val="center"/>
              <w:rPr>
                <w:lang w:val="fr-FR" w:eastAsia="fr-FR"/>
              </w:rPr>
            </w:pPr>
            <w:r w:rsidRPr="007E088C">
              <w:rPr>
                <w:lang w:val="fr-FR" w:eastAsia="fr-FR"/>
              </w:rPr>
              <w:t>.683</w:t>
            </w:r>
          </w:p>
        </w:tc>
        <w:tc>
          <w:tcPr>
            <w:tcW w:w="1531" w:type="dxa"/>
            <w:shd w:val="clear" w:color="000000" w:fill="FFFFFF"/>
            <w:vAlign w:val="center"/>
          </w:tcPr>
          <w:p w14:paraId="31A1A090" w14:textId="514AF456" w:rsidR="0063681F" w:rsidRPr="007E088C" w:rsidRDefault="0063681F" w:rsidP="0063681F">
            <w:pPr>
              <w:jc w:val="center"/>
              <w:rPr>
                <w:lang w:val="fr-FR" w:eastAsia="fr-FR"/>
              </w:rPr>
            </w:pPr>
            <w:r w:rsidRPr="007E088C">
              <w:rPr>
                <w:lang w:val="fr-FR" w:eastAsia="fr-FR"/>
              </w:rPr>
              <w:t>.211</w:t>
            </w:r>
          </w:p>
        </w:tc>
        <w:tc>
          <w:tcPr>
            <w:tcW w:w="1446" w:type="dxa"/>
            <w:shd w:val="clear" w:color="000000" w:fill="FFFFFF"/>
            <w:vAlign w:val="center"/>
          </w:tcPr>
          <w:p w14:paraId="4B9A7EF1" w14:textId="438C6B0C" w:rsidR="0063681F" w:rsidRPr="007E088C" w:rsidRDefault="0063681F" w:rsidP="0063681F">
            <w:pPr>
              <w:jc w:val="center"/>
              <w:rPr>
                <w:lang w:val="fr-FR" w:eastAsia="fr-FR"/>
              </w:rPr>
            </w:pPr>
            <w:r w:rsidRPr="007E088C">
              <w:rPr>
                <w:b/>
                <w:bCs/>
                <w:lang w:val="fr-FR" w:eastAsia="fr-FR"/>
              </w:rPr>
              <w:t>.482</w:t>
            </w:r>
          </w:p>
        </w:tc>
        <w:tc>
          <w:tcPr>
            <w:tcW w:w="1134" w:type="dxa"/>
            <w:shd w:val="clear" w:color="000000" w:fill="FFFFFF"/>
            <w:vAlign w:val="bottom"/>
          </w:tcPr>
          <w:p w14:paraId="4F229DD0" w14:textId="7CF38319" w:rsidR="0063681F" w:rsidRPr="007E088C" w:rsidRDefault="0063681F" w:rsidP="0063681F">
            <w:pPr>
              <w:jc w:val="center"/>
              <w:rPr>
                <w:lang w:val="fr-FR" w:eastAsia="fr-FR"/>
              </w:rPr>
            </w:pPr>
            <w:r w:rsidRPr="007E088C">
              <w:rPr>
                <w:color w:val="000000"/>
                <w:lang w:val="fr-FR" w:eastAsia="fr-FR"/>
              </w:rPr>
              <w:t>.701</w:t>
            </w:r>
          </w:p>
        </w:tc>
      </w:tr>
      <w:tr w:rsidR="0063681F" w:rsidRPr="007E088C" w14:paraId="096863D1" w14:textId="7E0D17B0" w:rsidTr="0063681F">
        <w:trPr>
          <w:trHeight w:val="312"/>
        </w:trPr>
        <w:tc>
          <w:tcPr>
            <w:tcW w:w="1167" w:type="dxa"/>
            <w:shd w:val="clear" w:color="000000" w:fill="FFFFFF"/>
            <w:noWrap/>
            <w:vAlign w:val="center"/>
            <w:hideMark/>
          </w:tcPr>
          <w:p w14:paraId="260049DA" w14:textId="77777777" w:rsidR="0063681F" w:rsidRPr="007E088C" w:rsidRDefault="0063681F" w:rsidP="0063681F">
            <w:pPr>
              <w:rPr>
                <w:lang w:val="fr-FR" w:eastAsia="fr-FR"/>
              </w:rPr>
            </w:pPr>
            <w:r w:rsidRPr="007E088C">
              <w:rPr>
                <w:lang w:val="fr-FR" w:eastAsia="fr-FR"/>
              </w:rPr>
              <w:t>6</w:t>
            </w:r>
          </w:p>
        </w:tc>
        <w:tc>
          <w:tcPr>
            <w:tcW w:w="1522" w:type="dxa"/>
            <w:shd w:val="clear" w:color="000000" w:fill="FFFFFF"/>
            <w:noWrap/>
            <w:vAlign w:val="center"/>
            <w:hideMark/>
          </w:tcPr>
          <w:p w14:paraId="741DED1D" w14:textId="0B0DB67B" w:rsidR="0063681F" w:rsidRPr="007E088C" w:rsidRDefault="0063681F" w:rsidP="0063681F">
            <w:pPr>
              <w:jc w:val="center"/>
              <w:rPr>
                <w:b/>
                <w:bCs/>
                <w:lang w:val="fr-FR" w:eastAsia="fr-FR"/>
              </w:rPr>
            </w:pPr>
            <w:r w:rsidRPr="007E088C">
              <w:rPr>
                <w:b/>
                <w:bCs/>
                <w:lang w:val="fr-FR" w:eastAsia="fr-FR"/>
              </w:rPr>
              <w:t>.834</w:t>
            </w:r>
          </w:p>
        </w:tc>
        <w:tc>
          <w:tcPr>
            <w:tcW w:w="1417" w:type="dxa"/>
            <w:shd w:val="clear" w:color="000000" w:fill="FFFFFF"/>
            <w:noWrap/>
            <w:vAlign w:val="center"/>
            <w:hideMark/>
          </w:tcPr>
          <w:p w14:paraId="3B1E55DD" w14:textId="2BA455AA" w:rsidR="0063681F" w:rsidRPr="007E088C" w:rsidRDefault="0063681F" w:rsidP="0063681F">
            <w:pPr>
              <w:jc w:val="center"/>
              <w:rPr>
                <w:i/>
                <w:iCs/>
                <w:u w:val="single"/>
                <w:lang w:val="fr-FR" w:eastAsia="fr-FR"/>
              </w:rPr>
            </w:pPr>
            <w:r w:rsidRPr="007E088C">
              <w:rPr>
                <w:i/>
                <w:iCs/>
                <w:u w:val="single"/>
                <w:lang w:val="fr-FR" w:eastAsia="fr-FR"/>
              </w:rPr>
              <w:t>.049</w:t>
            </w:r>
          </w:p>
        </w:tc>
        <w:tc>
          <w:tcPr>
            <w:tcW w:w="1134" w:type="dxa"/>
            <w:shd w:val="clear" w:color="000000" w:fill="FFFFFF"/>
            <w:noWrap/>
            <w:vAlign w:val="bottom"/>
            <w:hideMark/>
          </w:tcPr>
          <w:p w14:paraId="15D0E185" w14:textId="25C5B5D2" w:rsidR="0063681F" w:rsidRPr="007E088C" w:rsidRDefault="0063681F" w:rsidP="0063681F">
            <w:pPr>
              <w:jc w:val="center"/>
              <w:rPr>
                <w:lang w:val="fr-FR" w:eastAsia="fr-FR"/>
              </w:rPr>
            </w:pPr>
            <w:r w:rsidRPr="007E088C">
              <w:rPr>
                <w:lang w:val="fr-FR" w:eastAsia="fr-FR"/>
              </w:rPr>
              <w:t>.294</w:t>
            </w:r>
          </w:p>
        </w:tc>
        <w:tc>
          <w:tcPr>
            <w:tcW w:w="1531" w:type="dxa"/>
            <w:shd w:val="clear" w:color="000000" w:fill="FFFFFF"/>
            <w:vAlign w:val="center"/>
          </w:tcPr>
          <w:p w14:paraId="3C263467" w14:textId="14BD7F6D" w:rsidR="0063681F" w:rsidRPr="007E088C" w:rsidRDefault="0063681F" w:rsidP="0063681F">
            <w:pPr>
              <w:jc w:val="center"/>
              <w:rPr>
                <w:lang w:val="fr-FR" w:eastAsia="fr-FR"/>
              </w:rPr>
            </w:pPr>
            <w:r w:rsidRPr="007E088C">
              <w:rPr>
                <w:b/>
                <w:bCs/>
                <w:lang w:val="fr-FR" w:eastAsia="fr-FR"/>
              </w:rPr>
              <w:t>.808</w:t>
            </w:r>
          </w:p>
        </w:tc>
        <w:tc>
          <w:tcPr>
            <w:tcW w:w="1446" w:type="dxa"/>
            <w:shd w:val="clear" w:color="000000" w:fill="FFFFFF"/>
            <w:vAlign w:val="center"/>
          </w:tcPr>
          <w:p w14:paraId="2CC8C3AD" w14:textId="44CE4626" w:rsidR="0063681F" w:rsidRPr="007E088C" w:rsidRDefault="0063681F" w:rsidP="0063681F">
            <w:pPr>
              <w:jc w:val="center"/>
              <w:rPr>
                <w:lang w:val="fr-FR" w:eastAsia="fr-FR"/>
              </w:rPr>
            </w:pPr>
            <w:r w:rsidRPr="007E088C">
              <w:rPr>
                <w:i/>
                <w:iCs/>
                <w:u w:val="single"/>
                <w:lang w:val="fr-FR" w:eastAsia="fr-FR"/>
              </w:rPr>
              <w:t>.037</w:t>
            </w:r>
          </w:p>
        </w:tc>
        <w:tc>
          <w:tcPr>
            <w:tcW w:w="1134" w:type="dxa"/>
            <w:shd w:val="clear" w:color="000000" w:fill="FFFFFF"/>
            <w:vAlign w:val="bottom"/>
          </w:tcPr>
          <w:p w14:paraId="5752C70D" w14:textId="3865F992" w:rsidR="0063681F" w:rsidRPr="007E088C" w:rsidRDefault="0063681F" w:rsidP="0063681F">
            <w:pPr>
              <w:jc w:val="center"/>
              <w:rPr>
                <w:lang w:val="fr-FR" w:eastAsia="fr-FR"/>
              </w:rPr>
            </w:pPr>
            <w:r w:rsidRPr="007E088C">
              <w:rPr>
                <w:color w:val="000000"/>
                <w:lang w:val="fr-FR" w:eastAsia="fr-FR"/>
              </w:rPr>
              <w:t>.340</w:t>
            </w:r>
          </w:p>
        </w:tc>
      </w:tr>
      <w:tr w:rsidR="0063681F" w:rsidRPr="007E088C" w14:paraId="24564DAC" w14:textId="1DAB3157" w:rsidTr="0063681F">
        <w:trPr>
          <w:trHeight w:val="312"/>
        </w:trPr>
        <w:tc>
          <w:tcPr>
            <w:tcW w:w="1167" w:type="dxa"/>
            <w:shd w:val="clear" w:color="000000" w:fill="FFFFFF"/>
            <w:noWrap/>
            <w:vAlign w:val="center"/>
            <w:hideMark/>
          </w:tcPr>
          <w:p w14:paraId="04C9FAC2" w14:textId="77777777" w:rsidR="0063681F" w:rsidRPr="007E088C" w:rsidRDefault="0063681F" w:rsidP="0063681F">
            <w:pPr>
              <w:rPr>
                <w:lang w:val="fr-FR" w:eastAsia="fr-FR"/>
              </w:rPr>
            </w:pPr>
            <w:r w:rsidRPr="007E088C">
              <w:rPr>
                <w:lang w:val="fr-FR" w:eastAsia="fr-FR"/>
              </w:rPr>
              <w:t>7</w:t>
            </w:r>
          </w:p>
        </w:tc>
        <w:tc>
          <w:tcPr>
            <w:tcW w:w="1522" w:type="dxa"/>
            <w:shd w:val="clear" w:color="000000" w:fill="FFFFFF"/>
            <w:noWrap/>
            <w:vAlign w:val="center"/>
            <w:hideMark/>
          </w:tcPr>
          <w:p w14:paraId="53A58FEF" w14:textId="38254B4F" w:rsidR="0063681F" w:rsidRPr="007E088C" w:rsidRDefault="0063681F" w:rsidP="0063681F">
            <w:pPr>
              <w:jc w:val="center"/>
              <w:rPr>
                <w:i/>
                <w:iCs/>
                <w:u w:val="single"/>
                <w:lang w:val="fr-FR" w:eastAsia="fr-FR"/>
              </w:rPr>
            </w:pPr>
            <w:r w:rsidRPr="007E088C">
              <w:rPr>
                <w:i/>
                <w:iCs/>
                <w:u w:val="single"/>
                <w:lang w:val="fr-FR" w:eastAsia="fr-FR"/>
              </w:rPr>
              <w:t>.000</w:t>
            </w:r>
          </w:p>
        </w:tc>
        <w:tc>
          <w:tcPr>
            <w:tcW w:w="1417" w:type="dxa"/>
            <w:shd w:val="clear" w:color="000000" w:fill="FFFFFF"/>
            <w:noWrap/>
            <w:vAlign w:val="center"/>
            <w:hideMark/>
          </w:tcPr>
          <w:p w14:paraId="118FAB27" w14:textId="2D25D23B" w:rsidR="0063681F" w:rsidRPr="007E088C" w:rsidRDefault="0063681F" w:rsidP="0063681F">
            <w:pPr>
              <w:jc w:val="center"/>
              <w:rPr>
                <w:b/>
                <w:bCs/>
                <w:lang w:val="fr-FR" w:eastAsia="fr-FR"/>
              </w:rPr>
            </w:pPr>
            <w:r w:rsidRPr="007E088C">
              <w:rPr>
                <w:b/>
                <w:bCs/>
                <w:lang w:val="fr-FR" w:eastAsia="fr-FR"/>
              </w:rPr>
              <w:t>.840</w:t>
            </w:r>
          </w:p>
        </w:tc>
        <w:tc>
          <w:tcPr>
            <w:tcW w:w="1134" w:type="dxa"/>
            <w:shd w:val="clear" w:color="000000" w:fill="FFFFFF"/>
            <w:noWrap/>
            <w:vAlign w:val="bottom"/>
            <w:hideMark/>
          </w:tcPr>
          <w:p w14:paraId="4FA5BD26" w14:textId="37819806" w:rsidR="0063681F" w:rsidRPr="007E088C" w:rsidRDefault="0063681F" w:rsidP="0063681F">
            <w:pPr>
              <w:jc w:val="center"/>
              <w:rPr>
                <w:lang w:val="fr-FR" w:eastAsia="fr-FR"/>
              </w:rPr>
            </w:pPr>
            <w:r w:rsidRPr="007E088C">
              <w:rPr>
                <w:lang w:val="fr-FR" w:eastAsia="fr-FR"/>
              </w:rPr>
              <w:t>.294</w:t>
            </w:r>
          </w:p>
        </w:tc>
        <w:tc>
          <w:tcPr>
            <w:tcW w:w="1531" w:type="dxa"/>
            <w:shd w:val="clear" w:color="000000" w:fill="FFFFFF"/>
            <w:vAlign w:val="center"/>
          </w:tcPr>
          <w:p w14:paraId="61FAAA1F" w14:textId="358D2151" w:rsidR="0063681F" w:rsidRPr="007E088C" w:rsidRDefault="0063681F" w:rsidP="0063681F">
            <w:pPr>
              <w:jc w:val="center"/>
              <w:rPr>
                <w:lang w:val="fr-FR" w:eastAsia="fr-FR"/>
              </w:rPr>
            </w:pPr>
            <w:r w:rsidRPr="007E088C">
              <w:rPr>
                <w:i/>
                <w:iCs/>
                <w:u w:val="single"/>
                <w:lang w:val="fr-FR" w:eastAsia="fr-FR"/>
              </w:rPr>
              <w:t>-.010</w:t>
            </w:r>
          </w:p>
        </w:tc>
        <w:tc>
          <w:tcPr>
            <w:tcW w:w="1446" w:type="dxa"/>
            <w:shd w:val="clear" w:color="000000" w:fill="FFFFFF"/>
            <w:vAlign w:val="center"/>
          </w:tcPr>
          <w:p w14:paraId="15706630" w14:textId="0243DF25" w:rsidR="0063681F" w:rsidRPr="007E088C" w:rsidRDefault="0063681F" w:rsidP="0063681F">
            <w:pPr>
              <w:jc w:val="center"/>
              <w:rPr>
                <w:lang w:val="fr-FR" w:eastAsia="fr-FR"/>
              </w:rPr>
            </w:pPr>
            <w:r w:rsidRPr="007E088C">
              <w:rPr>
                <w:b/>
                <w:bCs/>
                <w:lang w:val="fr-FR" w:eastAsia="fr-FR"/>
              </w:rPr>
              <w:t>.828</w:t>
            </w:r>
          </w:p>
        </w:tc>
        <w:tc>
          <w:tcPr>
            <w:tcW w:w="1134" w:type="dxa"/>
            <w:shd w:val="clear" w:color="000000" w:fill="FFFFFF"/>
            <w:vAlign w:val="bottom"/>
          </w:tcPr>
          <w:p w14:paraId="4B90947F" w14:textId="00D44332" w:rsidR="0063681F" w:rsidRPr="007E088C" w:rsidRDefault="0063681F" w:rsidP="0063681F">
            <w:pPr>
              <w:jc w:val="center"/>
              <w:rPr>
                <w:lang w:val="fr-FR" w:eastAsia="fr-FR"/>
              </w:rPr>
            </w:pPr>
            <w:r w:rsidRPr="007E088C">
              <w:rPr>
                <w:color w:val="000000"/>
                <w:lang w:val="fr-FR" w:eastAsia="fr-FR"/>
              </w:rPr>
              <w:t>.316</w:t>
            </w:r>
          </w:p>
        </w:tc>
      </w:tr>
      <w:tr w:rsidR="0063681F" w:rsidRPr="007E088C" w14:paraId="72652882" w14:textId="049DA754" w:rsidTr="0063681F">
        <w:trPr>
          <w:trHeight w:val="312"/>
        </w:trPr>
        <w:tc>
          <w:tcPr>
            <w:tcW w:w="1167" w:type="dxa"/>
            <w:shd w:val="clear" w:color="000000" w:fill="FFFFFF"/>
            <w:noWrap/>
            <w:vAlign w:val="center"/>
            <w:hideMark/>
          </w:tcPr>
          <w:p w14:paraId="1DEE846C" w14:textId="77777777" w:rsidR="0063681F" w:rsidRPr="007E088C" w:rsidRDefault="0063681F" w:rsidP="0063681F">
            <w:pPr>
              <w:rPr>
                <w:lang w:val="fr-FR" w:eastAsia="fr-FR"/>
              </w:rPr>
            </w:pPr>
            <w:r w:rsidRPr="007E088C">
              <w:rPr>
                <w:lang w:val="fr-FR" w:eastAsia="fr-FR"/>
              </w:rPr>
              <w:t>8</w:t>
            </w:r>
          </w:p>
        </w:tc>
        <w:tc>
          <w:tcPr>
            <w:tcW w:w="1522" w:type="dxa"/>
            <w:shd w:val="clear" w:color="000000" w:fill="FFFFFF"/>
            <w:noWrap/>
            <w:vAlign w:val="center"/>
            <w:hideMark/>
          </w:tcPr>
          <w:p w14:paraId="625ADAE8" w14:textId="232B8D80" w:rsidR="0063681F" w:rsidRPr="007E088C" w:rsidRDefault="0063681F" w:rsidP="0063681F">
            <w:pPr>
              <w:jc w:val="center"/>
              <w:rPr>
                <w:lang w:val="fr-FR" w:eastAsia="fr-FR"/>
              </w:rPr>
            </w:pPr>
            <w:r w:rsidRPr="007E088C">
              <w:rPr>
                <w:lang w:val="fr-FR" w:eastAsia="fr-FR"/>
              </w:rPr>
              <w:t>-.082</w:t>
            </w:r>
          </w:p>
        </w:tc>
        <w:tc>
          <w:tcPr>
            <w:tcW w:w="1417" w:type="dxa"/>
            <w:shd w:val="clear" w:color="000000" w:fill="FFFFFF"/>
            <w:noWrap/>
            <w:vAlign w:val="center"/>
            <w:hideMark/>
          </w:tcPr>
          <w:p w14:paraId="528CCE8C" w14:textId="2A4C5C6B" w:rsidR="0063681F" w:rsidRPr="007E088C" w:rsidRDefault="0063681F" w:rsidP="0063681F">
            <w:pPr>
              <w:jc w:val="center"/>
              <w:rPr>
                <w:b/>
                <w:bCs/>
                <w:lang w:val="fr-FR" w:eastAsia="fr-FR"/>
              </w:rPr>
            </w:pPr>
            <w:r w:rsidRPr="007E088C">
              <w:rPr>
                <w:b/>
                <w:bCs/>
                <w:lang w:val="fr-FR" w:eastAsia="fr-FR"/>
              </w:rPr>
              <w:t>.916</w:t>
            </w:r>
          </w:p>
        </w:tc>
        <w:tc>
          <w:tcPr>
            <w:tcW w:w="1134" w:type="dxa"/>
            <w:shd w:val="clear" w:color="000000" w:fill="FFFFFF"/>
            <w:noWrap/>
            <w:vAlign w:val="bottom"/>
            <w:hideMark/>
          </w:tcPr>
          <w:p w14:paraId="7EDCA9A5" w14:textId="73B71FF7" w:rsidR="0063681F" w:rsidRPr="007E088C" w:rsidRDefault="0063681F" w:rsidP="0063681F">
            <w:pPr>
              <w:jc w:val="center"/>
              <w:rPr>
                <w:lang w:val="fr-FR" w:eastAsia="fr-FR"/>
              </w:rPr>
            </w:pPr>
            <w:r w:rsidRPr="007E088C">
              <w:rPr>
                <w:lang w:val="fr-FR" w:eastAsia="fr-FR"/>
              </w:rPr>
              <w:t>.168</w:t>
            </w:r>
          </w:p>
        </w:tc>
        <w:tc>
          <w:tcPr>
            <w:tcW w:w="1531" w:type="dxa"/>
            <w:shd w:val="clear" w:color="000000" w:fill="FFFFFF"/>
            <w:vAlign w:val="center"/>
          </w:tcPr>
          <w:p w14:paraId="5DE7A4FC" w14:textId="01778712" w:rsidR="0063681F" w:rsidRPr="007E088C" w:rsidRDefault="0063681F" w:rsidP="0063681F">
            <w:pPr>
              <w:jc w:val="center"/>
              <w:rPr>
                <w:lang w:val="fr-FR" w:eastAsia="fr-FR"/>
              </w:rPr>
            </w:pPr>
            <w:r w:rsidRPr="007E088C">
              <w:rPr>
                <w:i/>
                <w:iCs/>
                <w:u w:val="single"/>
                <w:lang w:val="fr-FR" w:eastAsia="fr-FR"/>
              </w:rPr>
              <w:t>-.034</w:t>
            </w:r>
          </w:p>
        </w:tc>
        <w:tc>
          <w:tcPr>
            <w:tcW w:w="1446" w:type="dxa"/>
            <w:shd w:val="clear" w:color="000000" w:fill="FFFFFF"/>
            <w:vAlign w:val="center"/>
          </w:tcPr>
          <w:p w14:paraId="4FDF9BF8" w14:textId="618581A6" w:rsidR="0063681F" w:rsidRPr="007E088C" w:rsidRDefault="0063681F" w:rsidP="0063681F">
            <w:pPr>
              <w:jc w:val="center"/>
              <w:rPr>
                <w:lang w:val="fr-FR" w:eastAsia="fr-FR"/>
              </w:rPr>
            </w:pPr>
            <w:r w:rsidRPr="007E088C">
              <w:rPr>
                <w:b/>
                <w:bCs/>
                <w:lang w:val="fr-FR" w:eastAsia="fr-FR"/>
              </w:rPr>
              <w:t>.872</w:t>
            </w:r>
          </w:p>
        </w:tc>
        <w:tc>
          <w:tcPr>
            <w:tcW w:w="1134" w:type="dxa"/>
            <w:shd w:val="clear" w:color="000000" w:fill="FFFFFF"/>
            <w:vAlign w:val="bottom"/>
          </w:tcPr>
          <w:p w14:paraId="2F28F72A" w14:textId="59CB9B6A" w:rsidR="0063681F" w:rsidRPr="007E088C" w:rsidRDefault="0063681F" w:rsidP="0063681F">
            <w:pPr>
              <w:jc w:val="center"/>
              <w:rPr>
                <w:lang w:val="fr-FR" w:eastAsia="fr-FR"/>
              </w:rPr>
            </w:pPr>
            <w:r w:rsidRPr="007E088C">
              <w:rPr>
                <w:color w:val="000000"/>
                <w:lang w:val="fr-FR" w:eastAsia="fr-FR"/>
              </w:rPr>
              <w:t>.245</w:t>
            </w:r>
          </w:p>
        </w:tc>
      </w:tr>
      <w:tr w:rsidR="0063681F" w:rsidRPr="007E088C" w14:paraId="7539F1C3" w14:textId="519EE232" w:rsidTr="0063681F">
        <w:trPr>
          <w:trHeight w:val="312"/>
        </w:trPr>
        <w:tc>
          <w:tcPr>
            <w:tcW w:w="1167" w:type="dxa"/>
            <w:shd w:val="clear" w:color="000000" w:fill="FFFFFF"/>
            <w:noWrap/>
            <w:vAlign w:val="center"/>
            <w:hideMark/>
          </w:tcPr>
          <w:p w14:paraId="2DCFEFF3" w14:textId="77777777" w:rsidR="0063681F" w:rsidRPr="007E088C" w:rsidRDefault="0063681F" w:rsidP="0063681F">
            <w:pPr>
              <w:rPr>
                <w:lang w:val="fr-FR" w:eastAsia="fr-FR"/>
              </w:rPr>
            </w:pPr>
            <w:r w:rsidRPr="007E088C">
              <w:rPr>
                <w:lang w:val="fr-FR" w:eastAsia="fr-FR"/>
              </w:rPr>
              <w:t>9</w:t>
            </w:r>
          </w:p>
        </w:tc>
        <w:tc>
          <w:tcPr>
            <w:tcW w:w="1522" w:type="dxa"/>
            <w:shd w:val="clear" w:color="000000" w:fill="FFFFFF"/>
            <w:noWrap/>
            <w:vAlign w:val="center"/>
            <w:hideMark/>
          </w:tcPr>
          <w:p w14:paraId="1D350656" w14:textId="148F668F" w:rsidR="0063681F" w:rsidRPr="007E088C" w:rsidRDefault="0063681F" w:rsidP="0063681F">
            <w:pPr>
              <w:jc w:val="center"/>
              <w:rPr>
                <w:b/>
                <w:bCs/>
                <w:lang w:val="fr-FR" w:eastAsia="fr-FR"/>
              </w:rPr>
            </w:pPr>
            <w:r w:rsidRPr="007E088C">
              <w:rPr>
                <w:b/>
                <w:bCs/>
                <w:lang w:val="fr-FR" w:eastAsia="fr-FR"/>
              </w:rPr>
              <w:t>.842</w:t>
            </w:r>
          </w:p>
        </w:tc>
        <w:tc>
          <w:tcPr>
            <w:tcW w:w="1417" w:type="dxa"/>
            <w:shd w:val="clear" w:color="000000" w:fill="FFFFFF"/>
            <w:noWrap/>
            <w:vAlign w:val="center"/>
            <w:hideMark/>
          </w:tcPr>
          <w:p w14:paraId="1640C88B" w14:textId="26C97DB1" w:rsidR="0063681F" w:rsidRPr="007E088C" w:rsidRDefault="0063681F" w:rsidP="0063681F">
            <w:pPr>
              <w:jc w:val="center"/>
              <w:rPr>
                <w:i/>
                <w:iCs/>
                <w:u w:val="single"/>
                <w:lang w:val="fr-FR" w:eastAsia="fr-FR"/>
              </w:rPr>
            </w:pPr>
            <w:r w:rsidRPr="007E088C">
              <w:rPr>
                <w:i/>
                <w:iCs/>
                <w:u w:val="single"/>
                <w:lang w:val="fr-FR" w:eastAsia="fr-FR"/>
              </w:rPr>
              <w:t>.030</w:t>
            </w:r>
          </w:p>
        </w:tc>
        <w:tc>
          <w:tcPr>
            <w:tcW w:w="1134" w:type="dxa"/>
            <w:shd w:val="clear" w:color="000000" w:fill="FFFFFF"/>
            <w:noWrap/>
            <w:vAlign w:val="bottom"/>
            <w:hideMark/>
          </w:tcPr>
          <w:p w14:paraId="4E5A31EB" w14:textId="44C98D8A" w:rsidR="0063681F" w:rsidRPr="007E088C" w:rsidRDefault="0063681F" w:rsidP="0063681F">
            <w:pPr>
              <w:jc w:val="center"/>
              <w:rPr>
                <w:lang w:val="fr-FR" w:eastAsia="fr-FR"/>
              </w:rPr>
            </w:pPr>
            <w:r w:rsidRPr="007E088C">
              <w:rPr>
                <w:lang w:val="fr-FR" w:eastAsia="fr-FR"/>
              </w:rPr>
              <w:t>.285</w:t>
            </w:r>
          </w:p>
        </w:tc>
        <w:tc>
          <w:tcPr>
            <w:tcW w:w="1531" w:type="dxa"/>
            <w:shd w:val="clear" w:color="000000" w:fill="FFFFFF"/>
            <w:vAlign w:val="center"/>
          </w:tcPr>
          <w:p w14:paraId="1D2A78D6" w14:textId="3FE742FD" w:rsidR="0063681F" w:rsidRPr="007E088C" w:rsidRDefault="0063681F" w:rsidP="0063681F">
            <w:pPr>
              <w:jc w:val="center"/>
              <w:rPr>
                <w:lang w:val="fr-FR" w:eastAsia="fr-FR"/>
              </w:rPr>
            </w:pPr>
            <w:r w:rsidRPr="007E088C">
              <w:rPr>
                <w:b/>
                <w:bCs/>
                <w:lang w:val="fr-FR" w:eastAsia="fr-FR"/>
              </w:rPr>
              <w:t>.831</w:t>
            </w:r>
          </w:p>
        </w:tc>
        <w:tc>
          <w:tcPr>
            <w:tcW w:w="1446" w:type="dxa"/>
            <w:shd w:val="clear" w:color="000000" w:fill="FFFFFF"/>
            <w:vAlign w:val="center"/>
          </w:tcPr>
          <w:p w14:paraId="59368352" w14:textId="2601AAA5" w:rsidR="0063681F" w:rsidRPr="007E088C" w:rsidRDefault="0063681F" w:rsidP="0063681F">
            <w:pPr>
              <w:jc w:val="center"/>
              <w:rPr>
                <w:lang w:val="fr-FR" w:eastAsia="fr-FR"/>
              </w:rPr>
            </w:pPr>
            <w:r w:rsidRPr="007E088C">
              <w:rPr>
                <w:lang w:val="fr-FR" w:eastAsia="fr-FR"/>
              </w:rPr>
              <w:t>.059</w:t>
            </w:r>
          </w:p>
        </w:tc>
        <w:tc>
          <w:tcPr>
            <w:tcW w:w="1134" w:type="dxa"/>
            <w:shd w:val="clear" w:color="000000" w:fill="FFFFFF"/>
            <w:vAlign w:val="bottom"/>
          </w:tcPr>
          <w:p w14:paraId="57586D22" w14:textId="28FC4FCA" w:rsidR="0063681F" w:rsidRPr="007E088C" w:rsidRDefault="0063681F" w:rsidP="0063681F">
            <w:pPr>
              <w:jc w:val="center"/>
              <w:rPr>
                <w:lang w:val="fr-FR" w:eastAsia="fr-FR"/>
              </w:rPr>
            </w:pPr>
            <w:r w:rsidRPr="007E088C">
              <w:rPr>
                <w:color w:val="000000"/>
                <w:lang w:val="fr-FR" w:eastAsia="fr-FR"/>
              </w:rPr>
              <w:t>.296</w:t>
            </w:r>
          </w:p>
        </w:tc>
      </w:tr>
      <w:tr w:rsidR="0063681F" w:rsidRPr="007E088C" w14:paraId="7560DBC7" w14:textId="765F8A70" w:rsidTr="0063681F">
        <w:trPr>
          <w:trHeight w:val="312"/>
        </w:trPr>
        <w:tc>
          <w:tcPr>
            <w:tcW w:w="1167" w:type="dxa"/>
            <w:shd w:val="clear" w:color="000000" w:fill="FFFFFF"/>
            <w:noWrap/>
            <w:vAlign w:val="center"/>
            <w:hideMark/>
          </w:tcPr>
          <w:p w14:paraId="4AFCCD89" w14:textId="77777777" w:rsidR="0063681F" w:rsidRPr="007E088C" w:rsidRDefault="0063681F" w:rsidP="0063681F">
            <w:pPr>
              <w:rPr>
                <w:lang w:val="fr-FR" w:eastAsia="fr-FR"/>
              </w:rPr>
            </w:pPr>
            <w:r w:rsidRPr="007E088C">
              <w:rPr>
                <w:lang w:val="fr-FR" w:eastAsia="fr-FR"/>
              </w:rPr>
              <w:t>10</w:t>
            </w:r>
          </w:p>
        </w:tc>
        <w:tc>
          <w:tcPr>
            <w:tcW w:w="1522" w:type="dxa"/>
            <w:shd w:val="clear" w:color="000000" w:fill="FFFFFF"/>
            <w:noWrap/>
            <w:vAlign w:val="center"/>
            <w:hideMark/>
          </w:tcPr>
          <w:p w14:paraId="5F65D8CF" w14:textId="74BFAB3C" w:rsidR="0063681F" w:rsidRPr="007E088C" w:rsidRDefault="0063681F" w:rsidP="0063681F">
            <w:pPr>
              <w:jc w:val="center"/>
              <w:rPr>
                <w:b/>
                <w:bCs/>
                <w:lang w:val="fr-FR" w:eastAsia="fr-FR"/>
              </w:rPr>
            </w:pPr>
            <w:r w:rsidRPr="007E088C">
              <w:rPr>
                <w:b/>
                <w:bCs/>
                <w:lang w:val="fr-FR" w:eastAsia="fr-FR"/>
              </w:rPr>
              <w:t>.828</w:t>
            </w:r>
          </w:p>
        </w:tc>
        <w:tc>
          <w:tcPr>
            <w:tcW w:w="1417" w:type="dxa"/>
            <w:shd w:val="clear" w:color="000000" w:fill="FFFFFF"/>
            <w:noWrap/>
            <w:vAlign w:val="center"/>
            <w:hideMark/>
          </w:tcPr>
          <w:p w14:paraId="613B6772" w14:textId="7655136E" w:rsidR="0063681F" w:rsidRPr="007E088C" w:rsidRDefault="0063681F" w:rsidP="0063681F">
            <w:pPr>
              <w:jc w:val="center"/>
              <w:rPr>
                <w:i/>
                <w:iCs/>
                <w:u w:val="single"/>
                <w:lang w:val="fr-FR" w:eastAsia="fr-FR"/>
              </w:rPr>
            </w:pPr>
            <w:r w:rsidRPr="007E088C">
              <w:rPr>
                <w:i/>
                <w:iCs/>
                <w:u w:val="single"/>
                <w:lang w:val="fr-FR" w:eastAsia="fr-FR"/>
              </w:rPr>
              <w:t>.022</w:t>
            </w:r>
          </w:p>
        </w:tc>
        <w:tc>
          <w:tcPr>
            <w:tcW w:w="1134" w:type="dxa"/>
            <w:shd w:val="clear" w:color="000000" w:fill="FFFFFF"/>
            <w:noWrap/>
            <w:vAlign w:val="bottom"/>
            <w:hideMark/>
          </w:tcPr>
          <w:p w14:paraId="3EFC6FFC" w14:textId="362D003C" w:rsidR="0063681F" w:rsidRPr="007E088C" w:rsidRDefault="0063681F" w:rsidP="0063681F">
            <w:pPr>
              <w:jc w:val="center"/>
              <w:rPr>
                <w:lang w:val="fr-FR" w:eastAsia="fr-FR"/>
              </w:rPr>
            </w:pPr>
            <w:r w:rsidRPr="007E088C">
              <w:rPr>
                <w:lang w:val="fr-FR" w:eastAsia="fr-FR"/>
              </w:rPr>
              <w:t>.311</w:t>
            </w:r>
          </w:p>
        </w:tc>
        <w:tc>
          <w:tcPr>
            <w:tcW w:w="1531" w:type="dxa"/>
            <w:shd w:val="clear" w:color="000000" w:fill="FFFFFF"/>
            <w:vAlign w:val="center"/>
          </w:tcPr>
          <w:p w14:paraId="67E8E620" w14:textId="467E9B2D" w:rsidR="0063681F" w:rsidRPr="007E088C" w:rsidRDefault="0063681F" w:rsidP="0063681F">
            <w:pPr>
              <w:jc w:val="center"/>
              <w:rPr>
                <w:lang w:val="fr-FR" w:eastAsia="fr-FR"/>
              </w:rPr>
            </w:pPr>
            <w:r w:rsidRPr="007E088C">
              <w:rPr>
                <w:b/>
                <w:bCs/>
                <w:lang w:val="fr-FR" w:eastAsia="fr-FR"/>
              </w:rPr>
              <w:t>.773</w:t>
            </w:r>
          </w:p>
        </w:tc>
        <w:tc>
          <w:tcPr>
            <w:tcW w:w="1446" w:type="dxa"/>
            <w:shd w:val="clear" w:color="000000" w:fill="FFFFFF"/>
            <w:vAlign w:val="center"/>
          </w:tcPr>
          <w:p w14:paraId="3A1E5492" w14:textId="0213EB63" w:rsidR="0063681F" w:rsidRPr="007E088C" w:rsidRDefault="0063681F" w:rsidP="0063681F">
            <w:pPr>
              <w:jc w:val="center"/>
              <w:rPr>
                <w:lang w:val="fr-FR" w:eastAsia="fr-FR"/>
              </w:rPr>
            </w:pPr>
            <w:r w:rsidRPr="007E088C">
              <w:rPr>
                <w:i/>
                <w:iCs/>
                <w:u w:val="single"/>
                <w:lang w:val="fr-FR" w:eastAsia="fr-FR"/>
              </w:rPr>
              <w:t>-.045</w:t>
            </w:r>
          </w:p>
        </w:tc>
        <w:tc>
          <w:tcPr>
            <w:tcW w:w="1134" w:type="dxa"/>
            <w:shd w:val="clear" w:color="000000" w:fill="FFFFFF"/>
            <w:vAlign w:val="bottom"/>
          </w:tcPr>
          <w:p w14:paraId="4A4EE9C4" w14:textId="5139E6DE" w:rsidR="0063681F" w:rsidRPr="007E088C" w:rsidRDefault="0063681F" w:rsidP="0063681F">
            <w:pPr>
              <w:jc w:val="center"/>
              <w:rPr>
                <w:lang w:val="fr-FR" w:eastAsia="fr-FR"/>
              </w:rPr>
            </w:pPr>
            <w:r w:rsidRPr="007E088C">
              <w:rPr>
                <w:color w:val="000000"/>
                <w:lang w:val="fr-FR" w:eastAsia="fr-FR"/>
              </w:rPr>
              <w:t>.408</w:t>
            </w:r>
          </w:p>
        </w:tc>
      </w:tr>
      <w:tr w:rsidR="0063681F" w:rsidRPr="007E088C" w14:paraId="7C5FA596" w14:textId="506AE070" w:rsidTr="0063681F">
        <w:trPr>
          <w:trHeight w:val="312"/>
        </w:trPr>
        <w:tc>
          <w:tcPr>
            <w:tcW w:w="1167" w:type="dxa"/>
            <w:shd w:val="clear" w:color="000000" w:fill="FFFFFF"/>
            <w:noWrap/>
            <w:vAlign w:val="center"/>
            <w:hideMark/>
          </w:tcPr>
          <w:p w14:paraId="1FDC5B34" w14:textId="77777777" w:rsidR="0063681F" w:rsidRPr="007E088C" w:rsidRDefault="0063681F" w:rsidP="0063681F">
            <w:pPr>
              <w:rPr>
                <w:lang w:val="fr-FR" w:eastAsia="fr-FR"/>
              </w:rPr>
            </w:pPr>
            <w:r w:rsidRPr="007E088C">
              <w:rPr>
                <w:lang w:val="fr-FR" w:eastAsia="fr-FR"/>
              </w:rPr>
              <w:t>11</w:t>
            </w:r>
          </w:p>
        </w:tc>
        <w:tc>
          <w:tcPr>
            <w:tcW w:w="1522" w:type="dxa"/>
            <w:shd w:val="clear" w:color="000000" w:fill="FFFFFF"/>
            <w:noWrap/>
            <w:vAlign w:val="center"/>
            <w:hideMark/>
          </w:tcPr>
          <w:p w14:paraId="63A3A1BF" w14:textId="71CC3FF6" w:rsidR="0063681F" w:rsidRPr="007E088C" w:rsidRDefault="0063681F" w:rsidP="0063681F">
            <w:pPr>
              <w:jc w:val="center"/>
              <w:rPr>
                <w:i/>
                <w:iCs/>
                <w:u w:val="single"/>
                <w:lang w:val="fr-FR" w:eastAsia="fr-FR"/>
              </w:rPr>
            </w:pPr>
            <w:r w:rsidRPr="007E088C">
              <w:rPr>
                <w:i/>
                <w:iCs/>
                <w:u w:val="single"/>
                <w:lang w:val="fr-FR" w:eastAsia="fr-FR"/>
              </w:rPr>
              <w:t>.041</w:t>
            </w:r>
          </w:p>
        </w:tc>
        <w:tc>
          <w:tcPr>
            <w:tcW w:w="1417" w:type="dxa"/>
            <w:shd w:val="clear" w:color="000000" w:fill="FFFFFF"/>
            <w:noWrap/>
            <w:vAlign w:val="center"/>
            <w:hideMark/>
          </w:tcPr>
          <w:p w14:paraId="1780FDA5" w14:textId="0827F034" w:rsidR="0063681F" w:rsidRPr="007E088C" w:rsidRDefault="0063681F" w:rsidP="0063681F">
            <w:pPr>
              <w:jc w:val="center"/>
              <w:rPr>
                <w:b/>
                <w:bCs/>
                <w:lang w:val="fr-FR" w:eastAsia="fr-FR"/>
              </w:rPr>
            </w:pPr>
            <w:r w:rsidRPr="007E088C">
              <w:rPr>
                <w:b/>
                <w:bCs/>
                <w:lang w:val="fr-FR" w:eastAsia="fr-FR"/>
              </w:rPr>
              <w:t>.734</w:t>
            </w:r>
          </w:p>
        </w:tc>
        <w:tc>
          <w:tcPr>
            <w:tcW w:w="1134" w:type="dxa"/>
            <w:shd w:val="clear" w:color="000000" w:fill="FFFFFF"/>
            <w:noWrap/>
            <w:vAlign w:val="bottom"/>
            <w:hideMark/>
          </w:tcPr>
          <w:p w14:paraId="4A8F73F0" w14:textId="6FEBBC65" w:rsidR="0063681F" w:rsidRPr="007E088C" w:rsidRDefault="0063681F" w:rsidP="0063681F">
            <w:pPr>
              <w:jc w:val="center"/>
              <w:rPr>
                <w:lang w:val="fr-FR" w:eastAsia="fr-FR"/>
              </w:rPr>
            </w:pPr>
            <w:r w:rsidRPr="007E088C">
              <w:rPr>
                <w:lang w:val="fr-FR" w:eastAsia="fr-FR"/>
              </w:rPr>
              <w:t>.454</w:t>
            </w:r>
          </w:p>
        </w:tc>
        <w:tc>
          <w:tcPr>
            <w:tcW w:w="1531" w:type="dxa"/>
            <w:shd w:val="clear" w:color="000000" w:fill="FFFFFF"/>
            <w:vAlign w:val="center"/>
          </w:tcPr>
          <w:p w14:paraId="35D79E02" w14:textId="306132E0" w:rsidR="0063681F" w:rsidRPr="007E088C" w:rsidRDefault="0063681F" w:rsidP="0063681F">
            <w:pPr>
              <w:jc w:val="center"/>
              <w:rPr>
                <w:lang w:val="fr-FR" w:eastAsia="fr-FR"/>
              </w:rPr>
            </w:pPr>
            <w:r w:rsidRPr="007E088C">
              <w:rPr>
                <w:i/>
                <w:iCs/>
                <w:u w:val="single"/>
                <w:lang w:val="fr-FR" w:eastAsia="fr-FR"/>
              </w:rPr>
              <w:t>.015</w:t>
            </w:r>
          </w:p>
        </w:tc>
        <w:tc>
          <w:tcPr>
            <w:tcW w:w="1446" w:type="dxa"/>
            <w:shd w:val="clear" w:color="000000" w:fill="FFFFFF"/>
            <w:vAlign w:val="center"/>
          </w:tcPr>
          <w:p w14:paraId="4D1CF35D" w14:textId="1BE98315" w:rsidR="0063681F" w:rsidRPr="007E088C" w:rsidRDefault="0063681F" w:rsidP="0063681F">
            <w:pPr>
              <w:jc w:val="center"/>
              <w:rPr>
                <w:lang w:val="fr-FR" w:eastAsia="fr-FR"/>
              </w:rPr>
            </w:pPr>
            <w:r w:rsidRPr="007E088C">
              <w:rPr>
                <w:b/>
                <w:bCs/>
                <w:lang w:val="fr-FR" w:eastAsia="fr-FR"/>
              </w:rPr>
              <w:t>.789</w:t>
            </w:r>
          </w:p>
        </w:tc>
        <w:tc>
          <w:tcPr>
            <w:tcW w:w="1134" w:type="dxa"/>
            <w:shd w:val="clear" w:color="000000" w:fill="FFFFFF"/>
            <w:vAlign w:val="bottom"/>
          </w:tcPr>
          <w:p w14:paraId="2F311988" w14:textId="68568FF2" w:rsidR="0063681F" w:rsidRPr="007E088C" w:rsidRDefault="0063681F" w:rsidP="0063681F">
            <w:pPr>
              <w:jc w:val="center"/>
              <w:rPr>
                <w:lang w:val="fr-FR" w:eastAsia="fr-FR"/>
              </w:rPr>
            </w:pPr>
            <w:r w:rsidRPr="007E088C">
              <w:rPr>
                <w:color w:val="000000"/>
                <w:lang w:val="fr-FR" w:eastAsia="fr-FR"/>
              </w:rPr>
              <w:t>.375</w:t>
            </w:r>
          </w:p>
        </w:tc>
      </w:tr>
      <w:tr w:rsidR="0063681F" w:rsidRPr="007E088C" w14:paraId="7322DFA4" w14:textId="09AD3F04" w:rsidTr="0063681F">
        <w:trPr>
          <w:trHeight w:val="312"/>
        </w:trPr>
        <w:tc>
          <w:tcPr>
            <w:tcW w:w="1167" w:type="dxa"/>
            <w:shd w:val="clear" w:color="000000" w:fill="FFFFFF"/>
            <w:noWrap/>
            <w:vAlign w:val="center"/>
            <w:hideMark/>
          </w:tcPr>
          <w:p w14:paraId="7C605ECE" w14:textId="77777777" w:rsidR="0063681F" w:rsidRPr="007E088C" w:rsidRDefault="0063681F" w:rsidP="0063681F">
            <w:pPr>
              <w:rPr>
                <w:lang w:val="fr-FR" w:eastAsia="fr-FR"/>
              </w:rPr>
            </w:pPr>
            <w:r w:rsidRPr="007E088C">
              <w:rPr>
                <w:lang w:val="fr-FR" w:eastAsia="fr-FR"/>
              </w:rPr>
              <w:t>12</w:t>
            </w:r>
          </w:p>
        </w:tc>
        <w:tc>
          <w:tcPr>
            <w:tcW w:w="1522" w:type="dxa"/>
            <w:shd w:val="clear" w:color="000000" w:fill="FFFFFF"/>
            <w:noWrap/>
            <w:vAlign w:val="center"/>
            <w:hideMark/>
          </w:tcPr>
          <w:p w14:paraId="1821F3A8" w14:textId="4E3C659D" w:rsidR="0063681F" w:rsidRPr="007E088C" w:rsidRDefault="0063681F" w:rsidP="0063681F">
            <w:pPr>
              <w:jc w:val="center"/>
              <w:rPr>
                <w:b/>
                <w:bCs/>
                <w:lang w:val="fr-FR" w:eastAsia="fr-FR"/>
              </w:rPr>
            </w:pPr>
            <w:r w:rsidRPr="007E088C">
              <w:rPr>
                <w:b/>
                <w:bCs/>
                <w:lang w:val="fr-FR" w:eastAsia="fr-FR"/>
              </w:rPr>
              <w:t>.841</w:t>
            </w:r>
          </w:p>
        </w:tc>
        <w:tc>
          <w:tcPr>
            <w:tcW w:w="1417" w:type="dxa"/>
            <w:shd w:val="clear" w:color="000000" w:fill="FFFFFF"/>
            <w:noWrap/>
            <w:vAlign w:val="center"/>
            <w:hideMark/>
          </w:tcPr>
          <w:p w14:paraId="698D4062" w14:textId="3AE40418" w:rsidR="0063681F" w:rsidRPr="007E088C" w:rsidRDefault="0063681F" w:rsidP="0063681F">
            <w:pPr>
              <w:jc w:val="center"/>
              <w:rPr>
                <w:i/>
                <w:iCs/>
                <w:u w:val="single"/>
                <w:lang w:val="fr-FR" w:eastAsia="fr-FR"/>
              </w:rPr>
            </w:pPr>
            <w:r w:rsidRPr="007E088C">
              <w:rPr>
                <w:i/>
                <w:iCs/>
                <w:u w:val="single"/>
                <w:lang w:val="fr-FR" w:eastAsia="fr-FR"/>
              </w:rPr>
              <w:t>.018</w:t>
            </w:r>
          </w:p>
        </w:tc>
        <w:tc>
          <w:tcPr>
            <w:tcW w:w="1134" w:type="dxa"/>
            <w:shd w:val="clear" w:color="000000" w:fill="FFFFFF"/>
            <w:noWrap/>
            <w:vAlign w:val="bottom"/>
            <w:hideMark/>
          </w:tcPr>
          <w:p w14:paraId="6AEBCCF6" w14:textId="6EF1E56A" w:rsidR="0063681F" w:rsidRPr="007E088C" w:rsidRDefault="0063681F" w:rsidP="0063681F">
            <w:pPr>
              <w:jc w:val="center"/>
              <w:rPr>
                <w:lang w:val="fr-FR" w:eastAsia="fr-FR"/>
              </w:rPr>
            </w:pPr>
            <w:r w:rsidRPr="007E088C">
              <w:rPr>
                <w:lang w:val="fr-FR" w:eastAsia="fr-FR"/>
              </w:rPr>
              <w:t>.290</w:t>
            </w:r>
          </w:p>
        </w:tc>
        <w:tc>
          <w:tcPr>
            <w:tcW w:w="1531" w:type="dxa"/>
            <w:shd w:val="clear" w:color="000000" w:fill="FFFFFF"/>
            <w:vAlign w:val="center"/>
          </w:tcPr>
          <w:p w14:paraId="377C0B02" w14:textId="6B0E7DF1" w:rsidR="0063681F" w:rsidRPr="007E088C" w:rsidRDefault="0063681F" w:rsidP="0063681F">
            <w:pPr>
              <w:jc w:val="center"/>
              <w:rPr>
                <w:lang w:val="fr-FR" w:eastAsia="fr-FR"/>
              </w:rPr>
            </w:pPr>
            <w:r w:rsidRPr="007E088C">
              <w:rPr>
                <w:b/>
                <w:bCs/>
                <w:lang w:val="fr-FR" w:eastAsia="fr-FR"/>
              </w:rPr>
              <w:t>.782</w:t>
            </w:r>
          </w:p>
        </w:tc>
        <w:tc>
          <w:tcPr>
            <w:tcW w:w="1446" w:type="dxa"/>
            <w:shd w:val="clear" w:color="000000" w:fill="FFFFFF"/>
            <w:vAlign w:val="center"/>
          </w:tcPr>
          <w:p w14:paraId="24FD25A1" w14:textId="26027419" w:rsidR="0063681F" w:rsidRPr="007E088C" w:rsidRDefault="0063681F" w:rsidP="0063681F">
            <w:pPr>
              <w:jc w:val="center"/>
              <w:rPr>
                <w:lang w:val="fr-FR" w:eastAsia="fr-FR"/>
              </w:rPr>
            </w:pPr>
            <w:r w:rsidRPr="007E088C">
              <w:rPr>
                <w:i/>
                <w:iCs/>
                <w:u w:val="single"/>
                <w:lang w:val="fr-FR" w:eastAsia="fr-FR"/>
              </w:rPr>
              <w:t>-.045</w:t>
            </w:r>
          </w:p>
        </w:tc>
        <w:tc>
          <w:tcPr>
            <w:tcW w:w="1134" w:type="dxa"/>
            <w:shd w:val="clear" w:color="000000" w:fill="FFFFFF"/>
            <w:vAlign w:val="bottom"/>
          </w:tcPr>
          <w:p w14:paraId="5657304D" w14:textId="472CAC23" w:rsidR="0063681F" w:rsidRPr="007E088C" w:rsidRDefault="0063681F" w:rsidP="0063681F">
            <w:pPr>
              <w:jc w:val="center"/>
              <w:rPr>
                <w:lang w:val="fr-FR" w:eastAsia="fr-FR"/>
              </w:rPr>
            </w:pPr>
            <w:r w:rsidRPr="007E088C">
              <w:rPr>
                <w:color w:val="000000"/>
                <w:lang w:val="fr-FR" w:eastAsia="fr-FR"/>
              </w:rPr>
              <w:t>.394</w:t>
            </w:r>
          </w:p>
        </w:tc>
      </w:tr>
      <w:tr w:rsidR="0063681F" w:rsidRPr="007E088C" w14:paraId="06F6F331" w14:textId="69E4EE7C" w:rsidTr="0063681F">
        <w:trPr>
          <w:trHeight w:val="312"/>
        </w:trPr>
        <w:tc>
          <w:tcPr>
            <w:tcW w:w="1167" w:type="dxa"/>
            <w:shd w:val="clear" w:color="000000" w:fill="FFFFFF"/>
            <w:noWrap/>
            <w:vAlign w:val="center"/>
            <w:hideMark/>
          </w:tcPr>
          <w:p w14:paraId="1BEA9489" w14:textId="77777777" w:rsidR="0063681F" w:rsidRPr="007E088C" w:rsidRDefault="0063681F" w:rsidP="0063681F">
            <w:pPr>
              <w:rPr>
                <w:lang w:val="fr-FR" w:eastAsia="fr-FR"/>
              </w:rPr>
            </w:pPr>
            <w:r w:rsidRPr="007E088C">
              <w:rPr>
                <w:lang w:val="fr-FR" w:eastAsia="fr-FR"/>
              </w:rPr>
              <w:t>13</w:t>
            </w:r>
          </w:p>
        </w:tc>
        <w:tc>
          <w:tcPr>
            <w:tcW w:w="1522" w:type="dxa"/>
            <w:shd w:val="clear" w:color="000000" w:fill="FFFFFF"/>
            <w:noWrap/>
            <w:vAlign w:val="center"/>
            <w:hideMark/>
          </w:tcPr>
          <w:p w14:paraId="11510C49" w14:textId="49C5CF29" w:rsidR="0063681F" w:rsidRPr="007E088C" w:rsidRDefault="0063681F" w:rsidP="0063681F">
            <w:pPr>
              <w:jc w:val="center"/>
              <w:rPr>
                <w:lang w:val="fr-FR" w:eastAsia="fr-FR"/>
              </w:rPr>
            </w:pPr>
            <w:r w:rsidRPr="007E088C">
              <w:rPr>
                <w:lang w:val="fr-FR" w:eastAsia="fr-FR"/>
              </w:rPr>
              <w:t>.091</w:t>
            </w:r>
          </w:p>
        </w:tc>
        <w:tc>
          <w:tcPr>
            <w:tcW w:w="1417" w:type="dxa"/>
            <w:shd w:val="clear" w:color="000000" w:fill="FFFFFF"/>
            <w:noWrap/>
            <w:vAlign w:val="center"/>
            <w:hideMark/>
          </w:tcPr>
          <w:p w14:paraId="6D510F0E" w14:textId="2833BE80" w:rsidR="0063681F" w:rsidRPr="007E088C" w:rsidRDefault="0063681F" w:rsidP="0063681F">
            <w:pPr>
              <w:jc w:val="center"/>
              <w:rPr>
                <w:b/>
                <w:bCs/>
                <w:lang w:val="fr-FR" w:eastAsia="fr-FR"/>
              </w:rPr>
            </w:pPr>
            <w:r w:rsidRPr="007E088C">
              <w:rPr>
                <w:b/>
                <w:bCs/>
                <w:lang w:val="fr-FR" w:eastAsia="fr-FR"/>
              </w:rPr>
              <w:t>.751</w:t>
            </w:r>
          </w:p>
        </w:tc>
        <w:tc>
          <w:tcPr>
            <w:tcW w:w="1134" w:type="dxa"/>
            <w:shd w:val="clear" w:color="000000" w:fill="FFFFFF"/>
            <w:noWrap/>
            <w:vAlign w:val="bottom"/>
            <w:hideMark/>
          </w:tcPr>
          <w:p w14:paraId="59BB7150" w14:textId="3846C5A8" w:rsidR="0063681F" w:rsidRPr="007E088C" w:rsidRDefault="0063681F" w:rsidP="0063681F">
            <w:pPr>
              <w:jc w:val="center"/>
              <w:rPr>
                <w:lang w:val="fr-FR" w:eastAsia="fr-FR"/>
              </w:rPr>
            </w:pPr>
            <w:r w:rsidRPr="007E088C">
              <w:rPr>
                <w:lang w:val="fr-FR" w:eastAsia="fr-FR"/>
              </w:rPr>
              <w:t>.415</w:t>
            </w:r>
          </w:p>
        </w:tc>
        <w:tc>
          <w:tcPr>
            <w:tcW w:w="1531" w:type="dxa"/>
            <w:shd w:val="clear" w:color="000000" w:fill="FFFFFF"/>
            <w:vAlign w:val="center"/>
          </w:tcPr>
          <w:p w14:paraId="3AC94C17" w14:textId="772D02F0" w:rsidR="0063681F" w:rsidRPr="007E088C" w:rsidRDefault="0063681F" w:rsidP="0063681F">
            <w:pPr>
              <w:jc w:val="center"/>
              <w:rPr>
                <w:lang w:val="fr-FR" w:eastAsia="fr-FR"/>
              </w:rPr>
            </w:pPr>
            <w:r w:rsidRPr="007E088C">
              <w:rPr>
                <w:i/>
                <w:iCs/>
                <w:u w:val="single"/>
                <w:lang w:val="fr-FR" w:eastAsia="fr-FR"/>
              </w:rPr>
              <w:t>.017</w:t>
            </w:r>
          </w:p>
        </w:tc>
        <w:tc>
          <w:tcPr>
            <w:tcW w:w="1446" w:type="dxa"/>
            <w:shd w:val="clear" w:color="000000" w:fill="FFFFFF"/>
            <w:vAlign w:val="center"/>
          </w:tcPr>
          <w:p w14:paraId="79D7BF50" w14:textId="14D69F09" w:rsidR="0063681F" w:rsidRPr="007E088C" w:rsidRDefault="0063681F" w:rsidP="0063681F">
            <w:pPr>
              <w:jc w:val="center"/>
              <w:rPr>
                <w:lang w:val="fr-FR" w:eastAsia="fr-FR"/>
              </w:rPr>
            </w:pPr>
            <w:r w:rsidRPr="007E088C">
              <w:rPr>
                <w:b/>
                <w:bCs/>
                <w:lang w:val="fr-FR" w:eastAsia="fr-FR"/>
              </w:rPr>
              <w:t>.786</w:t>
            </w:r>
          </w:p>
        </w:tc>
        <w:tc>
          <w:tcPr>
            <w:tcW w:w="1134" w:type="dxa"/>
            <w:shd w:val="clear" w:color="000000" w:fill="FFFFFF"/>
            <w:vAlign w:val="bottom"/>
          </w:tcPr>
          <w:p w14:paraId="0E9DF633" w14:textId="089FDAD7" w:rsidR="0063681F" w:rsidRPr="007E088C" w:rsidRDefault="0063681F" w:rsidP="0063681F">
            <w:pPr>
              <w:jc w:val="center"/>
              <w:rPr>
                <w:lang w:val="fr-FR" w:eastAsia="fr-FR"/>
              </w:rPr>
            </w:pPr>
            <w:r w:rsidRPr="007E088C">
              <w:rPr>
                <w:color w:val="000000"/>
                <w:lang w:val="fr-FR" w:eastAsia="fr-FR"/>
              </w:rPr>
              <w:t>.379</w:t>
            </w:r>
          </w:p>
        </w:tc>
      </w:tr>
      <w:tr w:rsidR="0063681F" w:rsidRPr="007E088C" w14:paraId="5EC9F529" w14:textId="5CFAAC43" w:rsidTr="0063681F">
        <w:trPr>
          <w:trHeight w:val="312"/>
        </w:trPr>
        <w:tc>
          <w:tcPr>
            <w:tcW w:w="1167" w:type="dxa"/>
            <w:shd w:val="clear" w:color="000000" w:fill="FFFFFF"/>
            <w:noWrap/>
            <w:vAlign w:val="center"/>
            <w:hideMark/>
          </w:tcPr>
          <w:p w14:paraId="4ADC4C35" w14:textId="77777777" w:rsidR="0063681F" w:rsidRPr="007E088C" w:rsidRDefault="0063681F" w:rsidP="0063681F">
            <w:pPr>
              <w:rPr>
                <w:lang w:val="fr-FR" w:eastAsia="fr-FR"/>
              </w:rPr>
            </w:pPr>
            <w:r w:rsidRPr="007E088C">
              <w:rPr>
                <w:lang w:val="fr-FR" w:eastAsia="fr-FR"/>
              </w:rPr>
              <w:t>14</w:t>
            </w:r>
          </w:p>
        </w:tc>
        <w:tc>
          <w:tcPr>
            <w:tcW w:w="1522" w:type="dxa"/>
            <w:shd w:val="clear" w:color="000000" w:fill="FFFFFF"/>
            <w:noWrap/>
            <w:vAlign w:val="center"/>
            <w:hideMark/>
          </w:tcPr>
          <w:p w14:paraId="006469F2" w14:textId="03FB992F" w:rsidR="0063681F" w:rsidRPr="007E088C" w:rsidRDefault="0063681F" w:rsidP="0063681F">
            <w:pPr>
              <w:jc w:val="center"/>
              <w:rPr>
                <w:b/>
                <w:bCs/>
                <w:lang w:val="fr-FR" w:eastAsia="fr-FR"/>
              </w:rPr>
            </w:pPr>
            <w:r w:rsidRPr="007E088C">
              <w:rPr>
                <w:b/>
                <w:bCs/>
                <w:lang w:val="fr-FR" w:eastAsia="fr-FR"/>
              </w:rPr>
              <w:t>.858</w:t>
            </w:r>
          </w:p>
        </w:tc>
        <w:tc>
          <w:tcPr>
            <w:tcW w:w="1417" w:type="dxa"/>
            <w:shd w:val="clear" w:color="000000" w:fill="FFFFFF"/>
            <w:noWrap/>
            <w:vAlign w:val="center"/>
            <w:hideMark/>
          </w:tcPr>
          <w:p w14:paraId="2741107A" w14:textId="65EB4670" w:rsidR="0063681F" w:rsidRPr="007E088C" w:rsidRDefault="0063681F" w:rsidP="0063681F">
            <w:pPr>
              <w:jc w:val="center"/>
              <w:rPr>
                <w:i/>
                <w:iCs/>
                <w:u w:val="single"/>
                <w:lang w:val="fr-FR" w:eastAsia="fr-FR"/>
              </w:rPr>
            </w:pPr>
            <w:r w:rsidRPr="007E088C">
              <w:rPr>
                <w:i/>
                <w:iCs/>
                <w:u w:val="single"/>
                <w:lang w:val="fr-FR" w:eastAsia="fr-FR"/>
              </w:rPr>
              <w:t>-.028</w:t>
            </w:r>
          </w:p>
        </w:tc>
        <w:tc>
          <w:tcPr>
            <w:tcW w:w="1134" w:type="dxa"/>
            <w:shd w:val="clear" w:color="000000" w:fill="FFFFFF"/>
            <w:noWrap/>
            <w:vAlign w:val="bottom"/>
            <w:hideMark/>
          </w:tcPr>
          <w:p w14:paraId="0621EE91" w14:textId="4FB1A1AF" w:rsidR="0063681F" w:rsidRPr="007E088C" w:rsidRDefault="0063681F" w:rsidP="0063681F">
            <w:pPr>
              <w:jc w:val="center"/>
              <w:rPr>
                <w:lang w:val="fr-FR" w:eastAsia="fr-FR"/>
              </w:rPr>
            </w:pPr>
            <w:r w:rsidRPr="007E088C">
              <w:rPr>
                <w:lang w:val="fr-FR" w:eastAsia="fr-FR"/>
              </w:rPr>
              <w:t>.267</w:t>
            </w:r>
          </w:p>
        </w:tc>
        <w:tc>
          <w:tcPr>
            <w:tcW w:w="1531" w:type="dxa"/>
            <w:shd w:val="clear" w:color="000000" w:fill="FFFFFF"/>
            <w:vAlign w:val="center"/>
          </w:tcPr>
          <w:p w14:paraId="55C98851" w14:textId="5BC557B3" w:rsidR="0063681F" w:rsidRPr="007E088C" w:rsidRDefault="0063681F" w:rsidP="0063681F">
            <w:pPr>
              <w:jc w:val="center"/>
              <w:rPr>
                <w:lang w:val="fr-FR" w:eastAsia="fr-FR"/>
              </w:rPr>
            </w:pPr>
            <w:r w:rsidRPr="007E088C">
              <w:rPr>
                <w:b/>
                <w:bCs/>
                <w:lang w:val="fr-FR" w:eastAsia="fr-FR"/>
              </w:rPr>
              <w:t>.768</w:t>
            </w:r>
          </w:p>
        </w:tc>
        <w:tc>
          <w:tcPr>
            <w:tcW w:w="1446" w:type="dxa"/>
            <w:shd w:val="clear" w:color="000000" w:fill="FFFFFF"/>
            <w:vAlign w:val="center"/>
          </w:tcPr>
          <w:p w14:paraId="19E1FC51" w14:textId="3CC25DD2" w:rsidR="0063681F" w:rsidRPr="007E088C" w:rsidRDefault="0063681F" w:rsidP="0063681F">
            <w:pPr>
              <w:jc w:val="center"/>
              <w:rPr>
                <w:lang w:val="fr-FR" w:eastAsia="fr-FR"/>
              </w:rPr>
            </w:pPr>
            <w:r w:rsidRPr="007E088C">
              <w:rPr>
                <w:i/>
                <w:iCs/>
                <w:u w:val="single"/>
                <w:lang w:val="fr-FR" w:eastAsia="fr-FR"/>
              </w:rPr>
              <w:t>-.035</w:t>
            </w:r>
          </w:p>
        </w:tc>
        <w:tc>
          <w:tcPr>
            <w:tcW w:w="1134" w:type="dxa"/>
            <w:shd w:val="clear" w:color="000000" w:fill="FFFFFF"/>
            <w:vAlign w:val="bottom"/>
          </w:tcPr>
          <w:p w14:paraId="17AF66DA" w14:textId="07961B6E" w:rsidR="0063681F" w:rsidRPr="007E088C" w:rsidRDefault="0063681F" w:rsidP="0063681F">
            <w:pPr>
              <w:jc w:val="center"/>
              <w:rPr>
                <w:lang w:val="fr-FR" w:eastAsia="fr-FR"/>
              </w:rPr>
            </w:pPr>
            <w:r w:rsidRPr="007E088C">
              <w:rPr>
                <w:color w:val="000000"/>
                <w:lang w:val="fr-FR" w:eastAsia="fr-FR"/>
              </w:rPr>
              <w:t>.415</w:t>
            </w:r>
          </w:p>
        </w:tc>
      </w:tr>
      <w:tr w:rsidR="0063681F" w:rsidRPr="007E088C" w14:paraId="0E0024E0" w14:textId="3F096AE0" w:rsidTr="0063681F">
        <w:trPr>
          <w:trHeight w:val="312"/>
        </w:trPr>
        <w:tc>
          <w:tcPr>
            <w:tcW w:w="1167" w:type="dxa"/>
            <w:shd w:val="clear" w:color="000000" w:fill="FFFFFF"/>
            <w:noWrap/>
            <w:vAlign w:val="center"/>
            <w:hideMark/>
          </w:tcPr>
          <w:p w14:paraId="04CF007D" w14:textId="77777777" w:rsidR="0063681F" w:rsidRPr="007E088C" w:rsidRDefault="0063681F" w:rsidP="0063681F">
            <w:pPr>
              <w:rPr>
                <w:lang w:val="fr-FR" w:eastAsia="fr-FR"/>
              </w:rPr>
            </w:pPr>
            <w:r w:rsidRPr="007E088C">
              <w:rPr>
                <w:lang w:val="fr-FR" w:eastAsia="fr-FR"/>
              </w:rPr>
              <w:t>15</w:t>
            </w:r>
          </w:p>
        </w:tc>
        <w:tc>
          <w:tcPr>
            <w:tcW w:w="1522" w:type="dxa"/>
            <w:shd w:val="clear" w:color="000000" w:fill="FFFFFF"/>
            <w:noWrap/>
            <w:vAlign w:val="center"/>
            <w:hideMark/>
          </w:tcPr>
          <w:p w14:paraId="14525FAE" w14:textId="1D8B809E" w:rsidR="0063681F" w:rsidRPr="007E088C" w:rsidRDefault="0063681F" w:rsidP="0063681F">
            <w:pPr>
              <w:jc w:val="center"/>
              <w:rPr>
                <w:b/>
                <w:bCs/>
                <w:lang w:val="fr-FR" w:eastAsia="fr-FR"/>
              </w:rPr>
            </w:pPr>
            <w:r w:rsidRPr="007E088C">
              <w:rPr>
                <w:b/>
                <w:bCs/>
                <w:lang w:val="fr-FR" w:eastAsia="fr-FR"/>
              </w:rPr>
              <w:t>.862</w:t>
            </w:r>
          </w:p>
        </w:tc>
        <w:tc>
          <w:tcPr>
            <w:tcW w:w="1417" w:type="dxa"/>
            <w:shd w:val="clear" w:color="000000" w:fill="FFFFFF"/>
            <w:noWrap/>
            <w:vAlign w:val="center"/>
            <w:hideMark/>
          </w:tcPr>
          <w:p w14:paraId="372D4664" w14:textId="1041E54E" w:rsidR="0063681F" w:rsidRPr="007E088C" w:rsidRDefault="0063681F" w:rsidP="0063681F">
            <w:pPr>
              <w:jc w:val="center"/>
              <w:rPr>
                <w:i/>
                <w:iCs/>
                <w:u w:val="single"/>
                <w:lang w:val="fr-FR" w:eastAsia="fr-FR"/>
              </w:rPr>
            </w:pPr>
            <w:r w:rsidRPr="007E088C">
              <w:rPr>
                <w:i/>
                <w:iCs/>
                <w:u w:val="single"/>
                <w:lang w:val="fr-FR" w:eastAsia="fr-FR"/>
              </w:rPr>
              <w:t>-.005</w:t>
            </w:r>
          </w:p>
        </w:tc>
        <w:tc>
          <w:tcPr>
            <w:tcW w:w="1134" w:type="dxa"/>
            <w:shd w:val="clear" w:color="000000" w:fill="FFFFFF"/>
            <w:noWrap/>
            <w:vAlign w:val="bottom"/>
            <w:hideMark/>
          </w:tcPr>
          <w:p w14:paraId="5EF23C4C" w14:textId="5825AE9C" w:rsidR="0063681F" w:rsidRPr="007E088C" w:rsidRDefault="0063681F" w:rsidP="0063681F">
            <w:pPr>
              <w:jc w:val="center"/>
              <w:rPr>
                <w:lang w:val="fr-FR" w:eastAsia="fr-FR"/>
              </w:rPr>
            </w:pPr>
            <w:r w:rsidRPr="007E088C">
              <w:rPr>
                <w:lang w:val="fr-FR" w:eastAsia="fr-FR"/>
              </w:rPr>
              <w:t>.259</w:t>
            </w:r>
          </w:p>
        </w:tc>
        <w:tc>
          <w:tcPr>
            <w:tcW w:w="1531" w:type="dxa"/>
            <w:shd w:val="clear" w:color="000000" w:fill="FFFFFF"/>
            <w:vAlign w:val="center"/>
          </w:tcPr>
          <w:p w14:paraId="45EC6CE9" w14:textId="7A3260F1" w:rsidR="0063681F" w:rsidRPr="007E088C" w:rsidRDefault="0063681F" w:rsidP="0063681F">
            <w:pPr>
              <w:jc w:val="center"/>
              <w:rPr>
                <w:lang w:val="fr-FR" w:eastAsia="fr-FR"/>
              </w:rPr>
            </w:pPr>
            <w:r w:rsidRPr="007E088C">
              <w:rPr>
                <w:b/>
                <w:bCs/>
                <w:lang w:val="fr-FR" w:eastAsia="fr-FR"/>
              </w:rPr>
              <w:t>.830</w:t>
            </w:r>
          </w:p>
        </w:tc>
        <w:tc>
          <w:tcPr>
            <w:tcW w:w="1446" w:type="dxa"/>
            <w:shd w:val="clear" w:color="000000" w:fill="FFFFFF"/>
            <w:vAlign w:val="center"/>
          </w:tcPr>
          <w:p w14:paraId="5436FE44" w14:textId="79BDFA14" w:rsidR="0063681F" w:rsidRPr="007E088C" w:rsidRDefault="0063681F" w:rsidP="0063681F">
            <w:pPr>
              <w:jc w:val="center"/>
              <w:rPr>
                <w:lang w:val="fr-FR" w:eastAsia="fr-FR"/>
              </w:rPr>
            </w:pPr>
            <w:r w:rsidRPr="007E088C">
              <w:rPr>
                <w:i/>
                <w:iCs/>
                <w:u w:val="single"/>
                <w:lang w:val="fr-FR" w:eastAsia="fr-FR"/>
              </w:rPr>
              <w:t>-.017</w:t>
            </w:r>
          </w:p>
        </w:tc>
        <w:tc>
          <w:tcPr>
            <w:tcW w:w="1134" w:type="dxa"/>
            <w:shd w:val="clear" w:color="000000" w:fill="FFFFFF"/>
            <w:vAlign w:val="bottom"/>
          </w:tcPr>
          <w:p w14:paraId="6755D742" w14:textId="082FCD47" w:rsidR="0063681F" w:rsidRPr="007E088C" w:rsidRDefault="0063681F" w:rsidP="0063681F">
            <w:pPr>
              <w:jc w:val="center"/>
              <w:rPr>
                <w:lang w:val="fr-FR" w:eastAsia="fr-FR"/>
              </w:rPr>
            </w:pPr>
            <w:r w:rsidRPr="007E088C">
              <w:rPr>
                <w:color w:val="000000"/>
                <w:lang w:val="fr-FR" w:eastAsia="fr-FR"/>
              </w:rPr>
              <w:t>.314</w:t>
            </w:r>
          </w:p>
        </w:tc>
      </w:tr>
      <w:tr w:rsidR="0063681F" w:rsidRPr="007E088C" w14:paraId="7BB2D039" w14:textId="632FEE8B" w:rsidTr="0063681F">
        <w:trPr>
          <w:trHeight w:val="312"/>
        </w:trPr>
        <w:tc>
          <w:tcPr>
            <w:tcW w:w="1167" w:type="dxa"/>
            <w:tcBorders>
              <w:bottom w:val="single" w:sz="4" w:space="0" w:color="auto"/>
            </w:tcBorders>
            <w:shd w:val="clear" w:color="000000" w:fill="FFFFFF"/>
            <w:noWrap/>
            <w:vAlign w:val="center"/>
            <w:hideMark/>
          </w:tcPr>
          <w:p w14:paraId="3693631E" w14:textId="77777777" w:rsidR="0063681F" w:rsidRPr="007E088C" w:rsidRDefault="0063681F" w:rsidP="0063681F">
            <w:pPr>
              <w:rPr>
                <w:lang w:val="fr-FR" w:eastAsia="fr-FR"/>
              </w:rPr>
            </w:pPr>
            <w:r w:rsidRPr="007E088C">
              <w:rPr>
                <w:lang w:val="fr-FR" w:eastAsia="fr-FR"/>
              </w:rPr>
              <w:t>16</w:t>
            </w:r>
          </w:p>
        </w:tc>
        <w:tc>
          <w:tcPr>
            <w:tcW w:w="1522" w:type="dxa"/>
            <w:tcBorders>
              <w:bottom w:val="single" w:sz="4" w:space="0" w:color="auto"/>
            </w:tcBorders>
            <w:shd w:val="clear" w:color="000000" w:fill="FFFFFF"/>
            <w:noWrap/>
            <w:vAlign w:val="center"/>
            <w:hideMark/>
          </w:tcPr>
          <w:p w14:paraId="4F4E4326" w14:textId="33EDC0DD" w:rsidR="0063681F" w:rsidRPr="007E088C" w:rsidRDefault="0063681F" w:rsidP="0063681F">
            <w:pPr>
              <w:jc w:val="center"/>
              <w:rPr>
                <w:i/>
                <w:iCs/>
                <w:u w:val="single"/>
                <w:lang w:val="fr-FR" w:eastAsia="fr-FR"/>
              </w:rPr>
            </w:pPr>
            <w:r w:rsidRPr="007E088C">
              <w:rPr>
                <w:i/>
                <w:iCs/>
                <w:u w:val="single"/>
                <w:lang w:val="fr-FR" w:eastAsia="fr-FR"/>
              </w:rPr>
              <w:t>.001</w:t>
            </w:r>
          </w:p>
        </w:tc>
        <w:tc>
          <w:tcPr>
            <w:tcW w:w="1417" w:type="dxa"/>
            <w:tcBorders>
              <w:bottom w:val="single" w:sz="4" w:space="0" w:color="auto"/>
            </w:tcBorders>
            <w:shd w:val="clear" w:color="000000" w:fill="FFFFFF"/>
            <w:noWrap/>
            <w:vAlign w:val="center"/>
            <w:hideMark/>
          </w:tcPr>
          <w:p w14:paraId="0872ED10" w14:textId="56A21C18" w:rsidR="0063681F" w:rsidRPr="007E088C" w:rsidRDefault="0063681F" w:rsidP="0063681F">
            <w:pPr>
              <w:jc w:val="center"/>
              <w:rPr>
                <w:b/>
                <w:bCs/>
                <w:lang w:val="fr-FR" w:eastAsia="fr-FR"/>
              </w:rPr>
            </w:pPr>
            <w:r w:rsidRPr="007E088C">
              <w:rPr>
                <w:b/>
                <w:bCs/>
                <w:lang w:val="fr-FR" w:eastAsia="fr-FR"/>
              </w:rPr>
              <w:t>.812</w:t>
            </w:r>
          </w:p>
        </w:tc>
        <w:tc>
          <w:tcPr>
            <w:tcW w:w="1134" w:type="dxa"/>
            <w:tcBorders>
              <w:bottom w:val="single" w:sz="4" w:space="0" w:color="auto"/>
            </w:tcBorders>
            <w:shd w:val="clear" w:color="000000" w:fill="FFFFFF"/>
            <w:noWrap/>
            <w:vAlign w:val="bottom"/>
            <w:hideMark/>
          </w:tcPr>
          <w:p w14:paraId="3BFD33A3" w14:textId="7A37D764" w:rsidR="0063681F" w:rsidRPr="007E088C" w:rsidRDefault="0063681F" w:rsidP="0063681F">
            <w:pPr>
              <w:jc w:val="center"/>
              <w:rPr>
                <w:lang w:val="fr-FR" w:eastAsia="fr-FR"/>
              </w:rPr>
            </w:pPr>
            <w:r w:rsidRPr="007E088C">
              <w:rPr>
                <w:lang w:val="fr-FR" w:eastAsia="fr-FR"/>
              </w:rPr>
              <w:t>.340</w:t>
            </w:r>
          </w:p>
        </w:tc>
        <w:tc>
          <w:tcPr>
            <w:tcW w:w="1531" w:type="dxa"/>
            <w:tcBorders>
              <w:bottom w:val="single" w:sz="4" w:space="0" w:color="auto"/>
            </w:tcBorders>
            <w:shd w:val="clear" w:color="000000" w:fill="FFFFFF"/>
            <w:vAlign w:val="center"/>
          </w:tcPr>
          <w:p w14:paraId="16BB0012" w14:textId="01FC7E57" w:rsidR="0063681F" w:rsidRPr="007E088C" w:rsidRDefault="0063681F" w:rsidP="0063681F">
            <w:pPr>
              <w:jc w:val="center"/>
              <w:rPr>
                <w:lang w:val="fr-FR" w:eastAsia="fr-FR"/>
              </w:rPr>
            </w:pPr>
            <w:r w:rsidRPr="007E088C">
              <w:rPr>
                <w:lang w:val="fr-FR" w:eastAsia="fr-FR"/>
              </w:rPr>
              <w:t>-.070</w:t>
            </w:r>
          </w:p>
        </w:tc>
        <w:tc>
          <w:tcPr>
            <w:tcW w:w="1446" w:type="dxa"/>
            <w:tcBorders>
              <w:bottom w:val="single" w:sz="4" w:space="0" w:color="auto"/>
            </w:tcBorders>
            <w:shd w:val="clear" w:color="000000" w:fill="FFFFFF"/>
            <w:vAlign w:val="center"/>
          </w:tcPr>
          <w:p w14:paraId="18B2960B" w14:textId="4E87791D" w:rsidR="0063681F" w:rsidRPr="007E088C" w:rsidRDefault="0063681F" w:rsidP="0063681F">
            <w:pPr>
              <w:jc w:val="center"/>
              <w:rPr>
                <w:lang w:val="fr-FR" w:eastAsia="fr-FR"/>
              </w:rPr>
            </w:pPr>
            <w:r w:rsidRPr="007E088C">
              <w:rPr>
                <w:b/>
                <w:bCs/>
                <w:lang w:val="fr-FR" w:eastAsia="fr-FR"/>
              </w:rPr>
              <w:t>.831</w:t>
            </w:r>
          </w:p>
        </w:tc>
        <w:tc>
          <w:tcPr>
            <w:tcW w:w="1134" w:type="dxa"/>
            <w:tcBorders>
              <w:bottom w:val="single" w:sz="4" w:space="0" w:color="auto"/>
            </w:tcBorders>
            <w:shd w:val="clear" w:color="000000" w:fill="FFFFFF"/>
            <w:vAlign w:val="bottom"/>
          </w:tcPr>
          <w:p w14:paraId="40DF3618" w14:textId="3E3E3F81" w:rsidR="0063681F" w:rsidRPr="007E088C" w:rsidRDefault="0063681F" w:rsidP="0063681F">
            <w:pPr>
              <w:jc w:val="center"/>
              <w:rPr>
                <w:lang w:val="fr-FR" w:eastAsia="fr-FR"/>
              </w:rPr>
            </w:pPr>
            <w:r w:rsidRPr="007E088C">
              <w:rPr>
                <w:color w:val="000000"/>
                <w:lang w:val="fr-FR" w:eastAsia="fr-FR"/>
              </w:rPr>
              <w:t>.317</w:t>
            </w:r>
          </w:p>
        </w:tc>
      </w:tr>
      <w:tr w:rsidR="0063681F" w:rsidRPr="007E088C" w14:paraId="03A2A433" w14:textId="4E2B0A43" w:rsidTr="0063681F">
        <w:trPr>
          <w:trHeight w:val="312"/>
        </w:trPr>
        <w:tc>
          <w:tcPr>
            <w:tcW w:w="1167" w:type="dxa"/>
            <w:tcBorders>
              <w:top w:val="single" w:sz="4" w:space="0" w:color="auto"/>
              <w:bottom w:val="single" w:sz="4" w:space="0" w:color="auto"/>
            </w:tcBorders>
            <w:shd w:val="clear" w:color="000000" w:fill="FFFFFF"/>
            <w:noWrap/>
            <w:vAlign w:val="bottom"/>
            <w:hideMark/>
          </w:tcPr>
          <w:p w14:paraId="15EB1D03" w14:textId="77777777" w:rsidR="0063681F" w:rsidRPr="007E088C" w:rsidRDefault="0063681F" w:rsidP="0063681F">
            <w:pPr>
              <w:rPr>
                <w:lang w:val="fr-FR" w:eastAsia="fr-FR"/>
              </w:rPr>
            </w:pPr>
            <w:r w:rsidRPr="007E088C">
              <w:rPr>
                <w:lang w:val="fr-FR" w:eastAsia="fr-FR"/>
              </w:rPr>
              <w:t>ω</w:t>
            </w:r>
          </w:p>
        </w:tc>
        <w:tc>
          <w:tcPr>
            <w:tcW w:w="1522" w:type="dxa"/>
            <w:tcBorders>
              <w:top w:val="single" w:sz="4" w:space="0" w:color="auto"/>
              <w:bottom w:val="single" w:sz="4" w:space="0" w:color="auto"/>
            </w:tcBorders>
            <w:shd w:val="clear" w:color="000000" w:fill="FFFFFF"/>
            <w:noWrap/>
            <w:vAlign w:val="center"/>
            <w:hideMark/>
          </w:tcPr>
          <w:p w14:paraId="77C4AAC4" w14:textId="354382C6" w:rsidR="0063681F" w:rsidRPr="007E088C" w:rsidRDefault="0063681F" w:rsidP="0063681F">
            <w:pPr>
              <w:jc w:val="center"/>
              <w:rPr>
                <w:lang w:val="fr-FR" w:eastAsia="fr-FR"/>
              </w:rPr>
            </w:pPr>
            <w:r w:rsidRPr="007E088C">
              <w:rPr>
                <w:lang w:val="fr-FR" w:eastAsia="fr-FR"/>
              </w:rPr>
              <w:t>.945</w:t>
            </w:r>
          </w:p>
        </w:tc>
        <w:tc>
          <w:tcPr>
            <w:tcW w:w="1417" w:type="dxa"/>
            <w:tcBorders>
              <w:top w:val="single" w:sz="4" w:space="0" w:color="auto"/>
              <w:bottom w:val="single" w:sz="4" w:space="0" w:color="auto"/>
            </w:tcBorders>
            <w:shd w:val="clear" w:color="000000" w:fill="FFFFFF"/>
            <w:noWrap/>
            <w:vAlign w:val="center"/>
            <w:hideMark/>
          </w:tcPr>
          <w:p w14:paraId="4ED827A0" w14:textId="6EB4ECFD" w:rsidR="0063681F" w:rsidRPr="007E088C" w:rsidRDefault="0063681F" w:rsidP="0063681F">
            <w:pPr>
              <w:jc w:val="center"/>
              <w:rPr>
                <w:lang w:val="fr-FR" w:eastAsia="fr-FR"/>
              </w:rPr>
            </w:pPr>
            <w:r w:rsidRPr="007E088C">
              <w:rPr>
                <w:lang w:val="fr-FR" w:eastAsia="fr-FR"/>
              </w:rPr>
              <w:t>.909</w:t>
            </w:r>
          </w:p>
        </w:tc>
        <w:tc>
          <w:tcPr>
            <w:tcW w:w="1134" w:type="dxa"/>
            <w:tcBorders>
              <w:top w:val="single" w:sz="4" w:space="0" w:color="auto"/>
              <w:bottom w:val="single" w:sz="4" w:space="0" w:color="auto"/>
            </w:tcBorders>
            <w:shd w:val="clear" w:color="000000" w:fill="FFFFFF"/>
            <w:noWrap/>
            <w:vAlign w:val="bottom"/>
            <w:hideMark/>
          </w:tcPr>
          <w:p w14:paraId="5574F9DE" w14:textId="77777777" w:rsidR="0063681F" w:rsidRPr="007E088C" w:rsidRDefault="0063681F" w:rsidP="0063681F">
            <w:pPr>
              <w:jc w:val="center"/>
              <w:rPr>
                <w:lang w:val="fr-FR" w:eastAsia="fr-FR"/>
              </w:rPr>
            </w:pPr>
            <w:r w:rsidRPr="007E088C">
              <w:rPr>
                <w:lang w:val="fr-FR" w:eastAsia="fr-FR"/>
              </w:rPr>
              <w:t> </w:t>
            </w:r>
          </w:p>
        </w:tc>
        <w:tc>
          <w:tcPr>
            <w:tcW w:w="1531" w:type="dxa"/>
            <w:tcBorders>
              <w:top w:val="single" w:sz="4" w:space="0" w:color="auto"/>
              <w:bottom w:val="single" w:sz="4" w:space="0" w:color="auto"/>
            </w:tcBorders>
            <w:shd w:val="clear" w:color="000000" w:fill="FFFFFF"/>
            <w:vAlign w:val="center"/>
          </w:tcPr>
          <w:p w14:paraId="20DBB648" w14:textId="417317B5" w:rsidR="0063681F" w:rsidRPr="007E088C" w:rsidRDefault="0063681F" w:rsidP="0063681F">
            <w:pPr>
              <w:jc w:val="center"/>
              <w:rPr>
                <w:lang w:val="fr-FR" w:eastAsia="fr-FR"/>
              </w:rPr>
            </w:pPr>
            <w:r w:rsidRPr="007E088C">
              <w:rPr>
                <w:lang w:val="fr-FR" w:eastAsia="fr-FR"/>
              </w:rPr>
              <w:t>.930</w:t>
            </w:r>
          </w:p>
        </w:tc>
        <w:tc>
          <w:tcPr>
            <w:tcW w:w="1446" w:type="dxa"/>
            <w:tcBorders>
              <w:top w:val="single" w:sz="4" w:space="0" w:color="auto"/>
              <w:bottom w:val="single" w:sz="4" w:space="0" w:color="auto"/>
            </w:tcBorders>
            <w:shd w:val="clear" w:color="000000" w:fill="FFFFFF"/>
            <w:vAlign w:val="center"/>
          </w:tcPr>
          <w:p w14:paraId="36D1B685" w14:textId="77614468" w:rsidR="0063681F" w:rsidRPr="007E088C" w:rsidRDefault="0063681F" w:rsidP="0063681F">
            <w:pPr>
              <w:jc w:val="center"/>
              <w:rPr>
                <w:lang w:val="fr-FR" w:eastAsia="fr-FR"/>
              </w:rPr>
            </w:pPr>
            <w:r w:rsidRPr="007E088C">
              <w:rPr>
                <w:lang w:val="fr-FR" w:eastAsia="fr-FR"/>
              </w:rPr>
              <w:t>.910</w:t>
            </w:r>
          </w:p>
        </w:tc>
        <w:tc>
          <w:tcPr>
            <w:tcW w:w="1134" w:type="dxa"/>
            <w:tcBorders>
              <w:top w:val="single" w:sz="4" w:space="0" w:color="auto"/>
              <w:bottom w:val="single" w:sz="4" w:space="0" w:color="auto"/>
            </w:tcBorders>
            <w:shd w:val="clear" w:color="000000" w:fill="FFFFFF"/>
            <w:vAlign w:val="bottom"/>
          </w:tcPr>
          <w:p w14:paraId="64359A7C" w14:textId="698A38D3" w:rsidR="0063681F" w:rsidRPr="007E088C" w:rsidRDefault="0063681F" w:rsidP="0063681F">
            <w:pPr>
              <w:jc w:val="center"/>
              <w:rPr>
                <w:lang w:val="fr-FR" w:eastAsia="fr-FR"/>
              </w:rPr>
            </w:pPr>
            <w:r w:rsidRPr="007E088C">
              <w:rPr>
                <w:color w:val="000000"/>
                <w:lang w:val="fr-FR" w:eastAsia="fr-FR"/>
              </w:rPr>
              <w:t> </w:t>
            </w:r>
          </w:p>
        </w:tc>
      </w:tr>
      <w:tr w:rsidR="0063681F" w:rsidRPr="007E088C" w14:paraId="2C3893DD" w14:textId="77746155" w:rsidTr="0063681F">
        <w:trPr>
          <w:trHeight w:val="312"/>
        </w:trPr>
        <w:tc>
          <w:tcPr>
            <w:tcW w:w="1167" w:type="dxa"/>
            <w:tcBorders>
              <w:top w:val="single" w:sz="4" w:space="0" w:color="auto"/>
            </w:tcBorders>
            <w:shd w:val="clear" w:color="000000" w:fill="FFFFFF"/>
            <w:vAlign w:val="center"/>
            <w:hideMark/>
          </w:tcPr>
          <w:p w14:paraId="1181F73F" w14:textId="77777777" w:rsidR="0063681F" w:rsidRPr="007E088C" w:rsidRDefault="0063681F" w:rsidP="0063681F">
            <w:pPr>
              <w:rPr>
                <w:lang w:val="fr-FR" w:eastAsia="fr-FR"/>
              </w:rPr>
            </w:pPr>
            <w:proofErr w:type="spellStart"/>
            <w:r w:rsidRPr="007E088C">
              <w:rPr>
                <w:lang w:val="fr-FR" w:eastAsia="fr-FR"/>
              </w:rPr>
              <w:t>Shame-Guilt</w:t>
            </w:r>
            <w:proofErr w:type="spellEnd"/>
          </w:p>
        </w:tc>
        <w:tc>
          <w:tcPr>
            <w:tcW w:w="1522" w:type="dxa"/>
            <w:tcBorders>
              <w:top w:val="single" w:sz="4" w:space="0" w:color="auto"/>
            </w:tcBorders>
            <w:shd w:val="clear" w:color="000000" w:fill="FFFFFF"/>
            <w:noWrap/>
            <w:vAlign w:val="center"/>
            <w:hideMark/>
          </w:tcPr>
          <w:p w14:paraId="41F6E0A3" w14:textId="77777777" w:rsidR="0063681F" w:rsidRPr="007E088C" w:rsidRDefault="0063681F" w:rsidP="0063681F">
            <w:pPr>
              <w:jc w:val="center"/>
              <w:rPr>
                <w:lang w:val="fr-FR" w:eastAsia="fr-FR"/>
              </w:rPr>
            </w:pPr>
            <w:r w:rsidRPr="007E088C">
              <w:rPr>
                <w:lang w:val="fr-FR" w:eastAsia="fr-FR"/>
              </w:rPr>
              <w:t>-</w:t>
            </w:r>
          </w:p>
        </w:tc>
        <w:tc>
          <w:tcPr>
            <w:tcW w:w="1417" w:type="dxa"/>
            <w:tcBorders>
              <w:top w:val="single" w:sz="4" w:space="0" w:color="auto"/>
            </w:tcBorders>
            <w:shd w:val="clear" w:color="000000" w:fill="FFFFFF"/>
            <w:noWrap/>
            <w:vAlign w:val="center"/>
            <w:hideMark/>
          </w:tcPr>
          <w:p w14:paraId="3714A242" w14:textId="77777777" w:rsidR="0063681F" w:rsidRPr="007E088C" w:rsidRDefault="0063681F" w:rsidP="0063681F">
            <w:pPr>
              <w:jc w:val="center"/>
              <w:rPr>
                <w:lang w:val="fr-FR" w:eastAsia="fr-FR"/>
              </w:rPr>
            </w:pPr>
            <w:r w:rsidRPr="007E088C">
              <w:rPr>
                <w:lang w:val="fr-FR" w:eastAsia="fr-FR"/>
              </w:rPr>
              <w:t> </w:t>
            </w:r>
          </w:p>
        </w:tc>
        <w:tc>
          <w:tcPr>
            <w:tcW w:w="1134" w:type="dxa"/>
            <w:tcBorders>
              <w:top w:val="single" w:sz="4" w:space="0" w:color="auto"/>
            </w:tcBorders>
            <w:shd w:val="clear" w:color="000000" w:fill="FFFFFF"/>
            <w:noWrap/>
            <w:vAlign w:val="center"/>
            <w:hideMark/>
          </w:tcPr>
          <w:p w14:paraId="2DA19E09" w14:textId="77777777" w:rsidR="0063681F" w:rsidRPr="007E088C" w:rsidRDefault="0063681F" w:rsidP="0063681F">
            <w:pPr>
              <w:jc w:val="center"/>
              <w:rPr>
                <w:lang w:val="fr-FR" w:eastAsia="fr-FR"/>
              </w:rPr>
            </w:pPr>
            <w:r w:rsidRPr="007E088C">
              <w:rPr>
                <w:lang w:val="fr-FR" w:eastAsia="fr-FR"/>
              </w:rPr>
              <w:t> </w:t>
            </w:r>
          </w:p>
        </w:tc>
        <w:tc>
          <w:tcPr>
            <w:tcW w:w="1531" w:type="dxa"/>
            <w:tcBorders>
              <w:top w:val="single" w:sz="4" w:space="0" w:color="auto"/>
            </w:tcBorders>
            <w:shd w:val="clear" w:color="000000" w:fill="FFFFFF"/>
            <w:vAlign w:val="center"/>
          </w:tcPr>
          <w:p w14:paraId="3EB33E24" w14:textId="76B2D7FB" w:rsidR="0063681F" w:rsidRPr="007E088C" w:rsidRDefault="0063681F" w:rsidP="0063681F">
            <w:pPr>
              <w:jc w:val="center"/>
              <w:rPr>
                <w:lang w:val="fr-FR" w:eastAsia="fr-FR"/>
              </w:rPr>
            </w:pPr>
            <w:r w:rsidRPr="007E088C">
              <w:rPr>
                <w:lang w:val="fr-FR" w:eastAsia="fr-FR"/>
              </w:rPr>
              <w:t>-</w:t>
            </w:r>
          </w:p>
        </w:tc>
        <w:tc>
          <w:tcPr>
            <w:tcW w:w="1446" w:type="dxa"/>
            <w:tcBorders>
              <w:top w:val="single" w:sz="4" w:space="0" w:color="auto"/>
            </w:tcBorders>
            <w:shd w:val="clear" w:color="000000" w:fill="FFFFFF"/>
            <w:vAlign w:val="center"/>
          </w:tcPr>
          <w:p w14:paraId="790DDC97" w14:textId="4614B683" w:rsidR="0063681F" w:rsidRPr="007E088C" w:rsidRDefault="0063681F" w:rsidP="0063681F">
            <w:pPr>
              <w:jc w:val="center"/>
              <w:rPr>
                <w:lang w:val="fr-FR" w:eastAsia="fr-FR"/>
              </w:rPr>
            </w:pPr>
            <w:r w:rsidRPr="007E088C">
              <w:rPr>
                <w:lang w:val="fr-FR" w:eastAsia="fr-FR"/>
              </w:rPr>
              <w:t> </w:t>
            </w:r>
          </w:p>
        </w:tc>
        <w:tc>
          <w:tcPr>
            <w:tcW w:w="1134" w:type="dxa"/>
            <w:tcBorders>
              <w:top w:val="single" w:sz="4" w:space="0" w:color="auto"/>
            </w:tcBorders>
            <w:shd w:val="clear" w:color="000000" w:fill="FFFFFF"/>
            <w:vAlign w:val="center"/>
          </w:tcPr>
          <w:p w14:paraId="46C6F55C" w14:textId="23AAA306" w:rsidR="0063681F" w:rsidRPr="007E088C" w:rsidRDefault="0063681F" w:rsidP="0063681F">
            <w:pPr>
              <w:jc w:val="center"/>
              <w:rPr>
                <w:lang w:val="fr-FR" w:eastAsia="fr-FR"/>
              </w:rPr>
            </w:pPr>
            <w:r w:rsidRPr="007E088C">
              <w:rPr>
                <w:lang w:val="fr-FR" w:eastAsia="fr-FR"/>
              </w:rPr>
              <w:t> </w:t>
            </w:r>
          </w:p>
        </w:tc>
      </w:tr>
      <w:tr w:rsidR="0063681F" w:rsidRPr="007E088C" w14:paraId="3F49B838" w14:textId="59BFB172" w:rsidTr="0063681F">
        <w:trPr>
          <w:trHeight w:val="312"/>
        </w:trPr>
        <w:tc>
          <w:tcPr>
            <w:tcW w:w="1167" w:type="dxa"/>
            <w:tcBorders>
              <w:bottom w:val="single" w:sz="4" w:space="0" w:color="auto"/>
            </w:tcBorders>
            <w:shd w:val="clear" w:color="000000" w:fill="FFFFFF"/>
            <w:vAlign w:val="center"/>
            <w:hideMark/>
          </w:tcPr>
          <w:p w14:paraId="118D61E6" w14:textId="77777777" w:rsidR="0063681F" w:rsidRPr="007E088C" w:rsidRDefault="0063681F" w:rsidP="0063681F">
            <w:pPr>
              <w:rPr>
                <w:lang w:val="fr-FR" w:eastAsia="fr-FR"/>
              </w:rPr>
            </w:pPr>
            <w:proofErr w:type="spellStart"/>
            <w:r w:rsidRPr="007E088C">
              <w:rPr>
                <w:lang w:val="fr-FR" w:eastAsia="fr-FR"/>
              </w:rPr>
              <w:t>Authentic-Hubristic</w:t>
            </w:r>
            <w:proofErr w:type="spellEnd"/>
            <w:r w:rsidRPr="007E088C">
              <w:rPr>
                <w:lang w:val="fr-FR" w:eastAsia="fr-FR"/>
              </w:rPr>
              <w:t xml:space="preserve"> Pride</w:t>
            </w:r>
          </w:p>
        </w:tc>
        <w:tc>
          <w:tcPr>
            <w:tcW w:w="1522" w:type="dxa"/>
            <w:tcBorders>
              <w:bottom w:val="single" w:sz="4" w:space="0" w:color="auto"/>
            </w:tcBorders>
            <w:shd w:val="clear" w:color="000000" w:fill="FFFFFF"/>
            <w:noWrap/>
            <w:vAlign w:val="center"/>
            <w:hideMark/>
          </w:tcPr>
          <w:p w14:paraId="77F17B82" w14:textId="1B1754FF" w:rsidR="0063681F" w:rsidRPr="007E088C" w:rsidRDefault="0063681F" w:rsidP="0063681F">
            <w:pPr>
              <w:jc w:val="center"/>
              <w:rPr>
                <w:lang w:val="fr-FR" w:eastAsia="fr-FR"/>
              </w:rPr>
            </w:pPr>
            <w:r w:rsidRPr="007E088C">
              <w:rPr>
                <w:lang w:val="fr-FR" w:eastAsia="fr-FR"/>
              </w:rPr>
              <w:t>.097</w:t>
            </w:r>
          </w:p>
        </w:tc>
        <w:tc>
          <w:tcPr>
            <w:tcW w:w="1417" w:type="dxa"/>
            <w:tcBorders>
              <w:bottom w:val="single" w:sz="4" w:space="0" w:color="auto"/>
            </w:tcBorders>
            <w:shd w:val="clear" w:color="000000" w:fill="FFFFFF"/>
            <w:noWrap/>
            <w:vAlign w:val="center"/>
            <w:hideMark/>
          </w:tcPr>
          <w:p w14:paraId="061C2AF5" w14:textId="77777777" w:rsidR="0063681F" w:rsidRPr="007E088C" w:rsidRDefault="0063681F" w:rsidP="0063681F">
            <w:pPr>
              <w:jc w:val="center"/>
              <w:rPr>
                <w:lang w:val="fr-FR" w:eastAsia="fr-FR"/>
              </w:rPr>
            </w:pPr>
            <w:r w:rsidRPr="007E088C">
              <w:rPr>
                <w:lang w:val="fr-FR" w:eastAsia="fr-FR"/>
              </w:rPr>
              <w:t>-</w:t>
            </w:r>
          </w:p>
        </w:tc>
        <w:tc>
          <w:tcPr>
            <w:tcW w:w="1134" w:type="dxa"/>
            <w:tcBorders>
              <w:bottom w:val="single" w:sz="4" w:space="0" w:color="auto"/>
            </w:tcBorders>
            <w:shd w:val="clear" w:color="000000" w:fill="FFFFFF"/>
            <w:noWrap/>
            <w:vAlign w:val="center"/>
            <w:hideMark/>
          </w:tcPr>
          <w:p w14:paraId="01A8AEE2" w14:textId="77777777" w:rsidR="0063681F" w:rsidRPr="007E088C" w:rsidRDefault="0063681F" w:rsidP="0063681F">
            <w:pPr>
              <w:jc w:val="center"/>
              <w:rPr>
                <w:lang w:val="fr-FR" w:eastAsia="fr-FR"/>
              </w:rPr>
            </w:pPr>
            <w:r w:rsidRPr="007E088C">
              <w:rPr>
                <w:lang w:val="fr-FR" w:eastAsia="fr-FR"/>
              </w:rPr>
              <w:t> </w:t>
            </w:r>
          </w:p>
        </w:tc>
        <w:tc>
          <w:tcPr>
            <w:tcW w:w="1531" w:type="dxa"/>
            <w:tcBorders>
              <w:bottom w:val="single" w:sz="4" w:space="0" w:color="auto"/>
            </w:tcBorders>
            <w:shd w:val="clear" w:color="000000" w:fill="FFFFFF"/>
            <w:vAlign w:val="center"/>
          </w:tcPr>
          <w:p w14:paraId="754D16A6" w14:textId="643CD214" w:rsidR="0063681F" w:rsidRPr="007E088C" w:rsidRDefault="0063681F" w:rsidP="0063681F">
            <w:pPr>
              <w:jc w:val="center"/>
              <w:rPr>
                <w:lang w:val="fr-FR" w:eastAsia="fr-FR"/>
              </w:rPr>
            </w:pPr>
            <w:r w:rsidRPr="007E088C">
              <w:rPr>
                <w:lang w:val="fr-FR" w:eastAsia="fr-FR"/>
              </w:rPr>
              <w:t>.106</w:t>
            </w:r>
          </w:p>
        </w:tc>
        <w:tc>
          <w:tcPr>
            <w:tcW w:w="1446" w:type="dxa"/>
            <w:tcBorders>
              <w:bottom w:val="single" w:sz="4" w:space="0" w:color="auto"/>
            </w:tcBorders>
            <w:shd w:val="clear" w:color="000000" w:fill="FFFFFF"/>
            <w:vAlign w:val="center"/>
          </w:tcPr>
          <w:p w14:paraId="2D8A5AE2" w14:textId="0C542C40" w:rsidR="0063681F" w:rsidRPr="007E088C" w:rsidRDefault="0063681F" w:rsidP="0063681F">
            <w:pPr>
              <w:jc w:val="center"/>
              <w:rPr>
                <w:lang w:val="fr-FR" w:eastAsia="fr-FR"/>
              </w:rPr>
            </w:pPr>
            <w:r w:rsidRPr="007E088C">
              <w:rPr>
                <w:lang w:val="fr-FR" w:eastAsia="fr-FR"/>
              </w:rPr>
              <w:t>-</w:t>
            </w:r>
          </w:p>
        </w:tc>
        <w:tc>
          <w:tcPr>
            <w:tcW w:w="1134" w:type="dxa"/>
            <w:tcBorders>
              <w:bottom w:val="single" w:sz="4" w:space="0" w:color="auto"/>
            </w:tcBorders>
            <w:shd w:val="clear" w:color="000000" w:fill="FFFFFF"/>
            <w:vAlign w:val="center"/>
          </w:tcPr>
          <w:p w14:paraId="2A075941" w14:textId="143244B5" w:rsidR="0063681F" w:rsidRPr="007E088C" w:rsidRDefault="0063681F" w:rsidP="0063681F">
            <w:pPr>
              <w:jc w:val="center"/>
              <w:rPr>
                <w:lang w:val="fr-FR" w:eastAsia="fr-FR"/>
              </w:rPr>
            </w:pPr>
            <w:r w:rsidRPr="007E088C">
              <w:rPr>
                <w:lang w:val="fr-FR" w:eastAsia="fr-FR"/>
              </w:rPr>
              <w:t> </w:t>
            </w:r>
          </w:p>
        </w:tc>
      </w:tr>
    </w:tbl>
    <w:p w14:paraId="049D5E92" w14:textId="49FF579B" w:rsidR="0012455F" w:rsidRPr="007E088C" w:rsidRDefault="00E33FEC" w:rsidP="006B3E16">
      <w:pPr>
        <w:ind w:right="89"/>
        <w:rPr>
          <w:rStyle w:val="Hyperlink"/>
          <w:color w:val="auto"/>
          <w:u w:val="none"/>
        </w:rPr>
      </w:pPr>
      <w:r w:rsidRPr="007E088C">
        <w:rPr>
          <w:rStyle w:val="Hyperlink"/>
          <w:i/>
          <w:color w:val="auto"/>
          <w:u w:val="none"/>
        </w:rPr>
        <w:t>Notes</w:t>
      </w:r>
      <w:r w:rsidRPr="007E088C">
        <w:rPr>
          <w:rStyle w:val="Hyperlink"/>
          <w:color w:val="auto"/>
          <w:u w:val="none"/>
        </w:rPr>
        <w:t xml:space="preserve">. BASES = Body and Appearance Self-Conscious Emotions Scale; λ = factor loadings; δ = </w:t>
      </w:r>
      <w:proofErr w:type="spellStart"/>
      <w:r w:rsidRPr="007E088C">
        <w:rPr>
          <w:rStyle w:val="Hyperlink"/>
          <w:color w:val="auto"/>
          <w:u w:val="none"/>
        </w:rPr>
        <w:t>Uniquenesses</w:t>
      </w:r>
      <w:proofErr w:type="spellEnd"/>
      <w:r w:rsidRPr="007E088C">
        <w:rPr>
          <w:rStyle w:val="Hyperlink"/>
          <w:color w:val="auto"/>
          <w:u w:val="none"/>
        </w:rPr>
        <w:t xml:space="preserve">; ω = McDonald’s omega. </w:t>
      </w:r>
      <w:r w:rsidR="001B390D" w:rsidRPr="007E088C">
        <w:rPr>
          <w:rStyle w:val="Hyperlink"/>
          <w:color w:val="auto"/>
          <w:u w:val="none"/>
        </w:rPr>
        <w:t>Non-significant</w:t>
      </w:r>
      <w:r w:rsidRPr="007E088C">
        <w:rPr>
          <w:rStyle w:val="Hyperlink"/>
          <w:color w:val="auto"/>
          <w:u w:val="none"/>
        </w:rPr>
        <w:t xml:space="preserve"> loadings and correlations are underlined and italicized.</w:t>
      </w:r>
    </w:p>
    <w:p w14:paraId="22419C96" w14:textId="678282BB" w:rsidR="0012455F" w:rsidRPr="007E088C" w:rsidRDefault="0012455F">
      <w:pPr>
        <w:rPr>
          <w:rStyle w:val="Hyperlink"/>
          <w:color w:val="auto"/>
        </w:rPr>
      </w:pPr>
      <w:r w:rsidRPr="007E088C">
        <w:rPr>
          <w:rStyle w:val="Hyperlink"/>
        </w:rPr>
        <w:br w:type="page"/>
      </w:r>
    </w:p>
    <w:p w14:paraId="7EF77BAC" w14:textId="77777777" w:rsidR="005729D5" w:rsidRDefault="005729D5">
      <w:pPr>
        <w:rPr>
          <w:rStyle w:val="Hyperlink"/>
          <w:color w:val="auto"/>
        </w:rPr>
        <w:sectPr w:rsidR="005729D5" w:rsidSect="0012455F">
          <w:pgSz w:w="11900" w:h="16840"/>
          <w:pgMar w:top="1440" w:right="1440" w:bottom="1440" w:left="1440" w:header="720" w:footer="720" w:gutter="0"/>
          <w:cols w:space="720"/>
          <w:titlePg/>
          <w:docGrid w:linePitch="360"/>
        </w:sectPr>
      </w:pPr>
    </w:p>
    <w:p w14:paraId="6E97A1B5" w14:textId="2CAB77C2" w:rsidR="0012455F" w:rsidRPr="007E088C" w:rsidRDefault="00E33FEC" w:rsidP="00086491">
      <w:pPr>
        <w:pStyle w:val="Heading1"/>
        <w:jc w:val="left"/>
        <w:rPr>
          <w:rStyle w:val="Hyperlink"/>
          <w:color w:val="auto"/>
          <w:u w:val="none"/>
        </w:rPr>
      </w:pPr>
      <w:r w:rsidRPr="007E088C">
        <w:rPr>
          <w:rStyle w:val="Hyperlink"/>
          <w:color w:val="auto"/>
          <w:u w:val="none"/>
        </w:rPr>
        <w:lastRenderedPageBreak/>
        <w:t xml:space="preserve">Table </w:t>
      </w:r>
      <w:r w:rsidR="0063681F">
        <w:rPr>
          <w:rStyle w:val="Hyperlink"/>
          <w:color w:val="auto"/>
          <w:u w:val="none"/>
        </w:rPr>
        <w:t>3</w:t>
      </w:r>
    </w:p>
    <w:p w14:paraId="3E4B0452" w14:textId="1B212969" w:rsidR="00E33FEC" w:rsidRPr="00323CD1" w:rsidRDefault="00E33FEC">
      <w:pPr>
        <w:rPr>
          <w:rStyle w:val="Hyperlink"/>
          <w:i/>
          <w:color w:val="auto"/>
          <w:u w:val="none"/>
        </w:rPr>
      </w:pPr>
      <w:r w:rsidRPr="00323CD1">
        <w:rPr>
          <w:rStyle w:val="Hyperlink"/>
          <w:i/>
          <w:color w:val="auto"/>
          <w:u w:val="none"/>
        </w:rPr>
        <w:t>Con</w:t>
      </w:r>
      <w:r w:rsidR="00655A82" w:rsidRPr="00323CD1">
        <w:rPr>
          <w:rStyle w:val="Hyperlink"/>
          <w:i/>
          <w:color w:val="auto"/>
          <w:u w:val="none"/>
        </w:rPr>
        <w:t>vergent</w:t>
      </w:r>
      <w:r w:rsidRPr="00323CD1">
        <w:rPr>
          <w:rStyle w:val="Hyperlink"/>
          <w:i/>
          <w:color w:val="auto"/>
          <w:u w:val="none"/>
        </w:rPr>
        <w:t xml:space="preserve"> Validity Analyses of the BASES</w:t>
      </w:r>
      <w:r w:rsidR="00FE604C" w:rsidRPr="00323CD1">
        <w:rPr>
          <w:rStyle w:val="Hyperlink"/>
          <w:i/>
          <w:color w:val="auto"/>
          <w:u w:val="none"/>
        </w:rPr>
        <w:t xml:space="preserve"> Across </w:t>
      </w:r>
      <w:r w:rsidR="005729D5" w:rsidRPr="00323CD1">
        <w:rPr>
          <w:rStyle w:val="Hyperlink"/>
          <w:i/>
          <w:color w:val="auto"/>
          <w:u w:val="none"/>
        </w:rPr>
        <w:t>Ethnicity and Gender</w:t>
      </w:r>
      <w:r w:rsidR="00323CD1">
        <w:rPr>
          <w:rStyle w:val="Hyperlink"/>
          <w:i/>
          <w:color w:val="auto"/>
          <w:u w:val="none"/>
        </w:rPr>
        <w:t>.</w:t>
      </w:r>
    </w:p>
    <w:p w14:paraId="6C9FBBD3" w14:textId="3649B136" w:rsidR="005729D5" w:rsidRPr="00323CD1" w:rsidRDefault="005729D5" w:rsidP="00051CC0">
      <w:pPr>
        <w:jc w:val="both"/>
        <w:rPr>
          <w:rStyle w:val="Hyperlink"/>
          <w:i/>
          <w:color w:val="auto"/>
          <w:u w:val="none"/>
        </w:rPr>
      </w:pPr>
    </w:p>
    <w:tbl>
      <w:tblPr>
        <w:tblW w:w="14037" w:type="dxa"/>
        <w:tblCellMar>
          <w:left w:w="70" w:type="dxa"/>
          <w:right w:w="70" w:type="dxa"/>
        </w:tblCellMar>
        <w:tblLook w:val="04A0" w:firstRow="1" w:lastRow="0" w:firstColumn="1" w:lastColumn="0" w:noHBand="0" w:noVBand="1"/>
      </w:tblPr>
      <w:tblGrid>
        <w:gridCol w:w="2268"/>
        <w:gridCol w:w="1276"/>
        <w:gridCol w:w="1781"/>
        <w:gridCol w:w="1337"/>
        <w:gridCol w:w="1276"/>
        <w:gridCol w:w="425"/>
        <w:gridCol w:w="1560"/>
        <w:gridCol w:w="1275"/>
        <w:gridCol w:w="1276"/>
        <w:gridCol w:w="1563"/>
      </w:tblGrid>
      <w:tr w:rsidR="00631160" w:rsidRPr="00323CD1" w14:paraId="6521EC20" w14:textId="77777777" w:rsidTr="008F47F5">
        <w:trPr>
          <w:trHeight w:val="583"/>
        </w:trPr>
        <w:tc>
          <w:tcPr>
            <w:tcW w:w="2268" w:type="dxa"/>
            <w:tcBorders>
              <w:top w:val="single" w:sz="4" w:space="0" w:color="auto"/>
              <w:left w:val="nil"/>
              <w:bottom w:val="nil"/>
              <w:right w:val="nil"/>
            </w:tcBorders>
            <w:shd w:val="clear" w:color="000000" w:fill="FFFFFF"/>
            <w:vAlign w:val="bottom"/>
            <w:hideMark/>
          </w:tcPr>
          <w:p w14:paraId="0A36B9B6" w14:textId="77777777" w:rsidR="00631160" w:rsidRPr="00323CD1" w:rsidRDefault="00631160" w:rsidP="00631160">
            <w:pPr>
              <w:rPr>
                <w:i/>
                <w:iCs/>
                <w:lang w:val="en-US" w:eastAsia="fr-FR"/>
              </w:rPr>
            </w:pPr>
            <w:r w:rsidRPr="00323CD1">
              <w:rPr>
                <w:i/>
                <w:iCs/>
                <w:lang w:val="en-US" w:eastAsia="fr-FR"/>
              </w:rPr>
              <w:t> </w:t>
            </w:r>
          </w:p>
        </w:tc>
        <w:tc>
          <w:tcPr>
            <w:tcW w:w="5670" w:type="dxa"/>
            <w:gridSpan w:val="4"/>
            <w:tcBorders>
              <w:top w:val="single" w:sz="4" w:space="0" w:color="auto"/>
              <w:left w:val="nil"/>
              <w:bottom w:val="nil"/>
              <w:right w:val="nil"/>
            </w:tcBorders>
            <w:shd w:val="clear" w:color="000000" w:fill="FFFFFF"/>
            <w:vAlign w:val="center"/>
            <w:hideMark/>
          </w:tcPr>
          <w:p w14:paraId="707F2B85" w14:textId="77777777" w:rsidR="00631160" w:rsidRPr="00323CD1" w:rsidRDefault="00631160" w:rsidP="00631160">
            <w:pPr>
              <w:jc w:val="center"/>
              <w:rPr>
                <w:lang w:val="fr-FR" w:eastAsia="fr-FR"/>
              </w:rPr>
            </w:pPr>
            <w:proofErr w:type="spellStart"/>
            <w:r w:rsidRPr="00323CD1">
              <w:rPr>
                <w:lang w:val="fr-FR" w:eastAsia="fr-FR"/>
              </w:rPr>
              <w:t>Authentic-Hubristic</w:t>
            </w:r>
            <w:proofErr w:type="spellEnd"/>
            <w:r w:rsidRPr="00323CD1">
              <w:rPr>
                <w:lang w:val="fr-FR" w:eastAsia="fr-FR"/>
              </w:rPr>
              <w:t xml:space="preserve"> Pride</w:t>
            </w:r>
          </w:p>
        </w:tc>
        <w:tc>
          <w:tcPr>
            <w:tcW w:w="425" w:type="dxa"/>
            <w:tcBorders>
              <w:top w:val="single" w:sz="4" w:space="0" w:color="auto"/>
              <w:left w:val="nil"/>
              <w:bottom w:val="nil"/>
              <w:right w:val="nil"/>
            </w:tcBorders>
            <w:shd w:val="clear" w:color="000000" w:fill="FFFFFF"/>
            <w:vAlign w:val="bottom"/>
            <w:hideMark/>
          </w:tcPr>
          <w:p w14:paraId="59B57431" w14:textId="77777777" w:rsidR="00631160" w:rsidRPr="00323CD1" w:rsidRDefault="00631160" w:rsidP="00631160">
            <w:pPr>
              <w:rPr>
                <w:i/>
                <w:iCs/>
                <w:lang w:val="fr-FR" w:eastAsia="fr-FR"/>
              </w:rPr>
            </w:pPr>
            <w:r w:rsidRPr="00323CD1">
              <w:rPr>
                <w:i/>
                <w:iCs/>
                <w:lang w:val="fr-FR" w:eastAsia="fr-FR"/>
              </w:rPr>
              <w:t> </w:t>
            </w:r>
          </w:p>
        </w:tc>
        <w:tc>
          <w:tcPr>
            <w:tcW w:w="5674" w:type="dxa"/>
            <w:gridSpan w:val="4"/>
            <w:tcBorders>
              <w:top w:val="single" w:sz="4" w:space="0" w:color="auto"/>
              <w:left w:val="nil"/>
              <w:bottom w:val="nil"/>
              <w:right w:val="nil"/>
            </w:tcBorders>
            <w:shd w:val="clear" w:color="000000" w:fill="FFFFFF"/>
            <w:vAlign w:val="center"/>
            <w:hideMark/>
          </w:tcPr>
          <w:p w14:paraId="213764C7" w14:textId="77777777" w:rsidR="00631160" w:rsidRPr="00323CD1" w:rsidRDefault="00631160" w:rsidP="00631160">
            <w:pPr>
              <w:jc w:val="center"/>
              <w:rPr>
                <w:lang w:val="fr-FR" w:eastAsia="fr-FR"/>
              </w:rPr>
            </w:pPr>
            <w:proofErr w:type="spellStart"/>
            <w:r w:rsidRPr="00323CD1">
              <w:rPr>
                <w:lang w:val="fr-FR" w:eastAsia="fr-FR"/>
              </w:rPr>
              <w:t>Shame-Guilt</w:t>
            </w:r>
            <w:proofErr w:type="spellEnd"/>
          </w:p>
        </w:tc>
      </w:tr>
      <w:tr w:rsidR="008F47F5" w:rsidRPr="00323CD1" w14:paraId="4F3EFEC2" w14:textId="77777777" w:rsidTr="008F47F5">
        <w:trPr>
          <w:trHeight w:val="312"/>
        </w:trPr>
        <w:tc>
          <w:tcPr>
            <w:tcW w:w="2268" w:type="dxa"/>
            <w:tcBorders>
              <w:top w:val="nil"/>
              <w:left w:val="nil"/>
              <w:bottom w:val="single" w:sz="4" w:space="0" w:color="auto"/>
              <w:right w:val="nil"/>
            </w:tcBorders>
            <w:shd w:val="clear" w:color="000000" w:fill="FFFFFF"/>
            <w:noWrap/>
            <w:vAlign w:val="bottom"/>
            <w:hideMark/>
          </w:tcPr>
          <w:p w14:paraId="616C6C8D" w14:textId="77777777" w:rsidR="008F47F5" w:rsidRPr="00323CD1" w:rsidRDefault="008F47F5" w:rsidP="008F47F5">
            <w:pPr>
              <w:rPr>
                <w:lang w:val="fr-FR" w:eastAsia="fr-FR"/>
              </w:rPr>
            </w:pPr>
            <w:r w:rsidRPr="00323CD1">
              <w:rPr>
                <w:lang w:val="fr-FR" w:eastAsia="fr-FR"/>
              </w:rPr>
              <w:t> </w:t>
            </w:r>
          </w:p>
        </w:tc>
        <w:tc>
          <w:tcPr>
            <w:tcW w:w="1276" w:type="dxa"/>
            <w:tcBorders>
              <w:top w:val="nil"/>
              <w:left w:val="nil"/>
              <w:bottom w:val="single" w:sz="4" w:space="0" w:color="auto"/>
              <w:right w:val="nil"/>
            </w:tcBorders>
            <w:shd w:val="clear" w:color="000000" w:fill="FFFFFF"/>
            <w:noWrap/>
            <w:vAlign w:val="center"/>
            <w:hideMark/>
          </w:tcPr>
          <w:p w14:paraId="178D50C4" w14:textId="57337942" w:rsidR="008F47F5" w:rsidRPr="00323CD1" w:rsidRDefault="008F47F5" w:rsidP="008F47F5">
            <w:pPr>
              <w:jc w:val="center"/>
              <w:rPr>
                <w:lang w:val="fr-FR" w:eastAsia="fr-FR"/>
              </w:rPr>
            </w:pPr>
            <w:proofErr w:type="spellStart"/>
            <w:r w:rsidRPr="00323CD1">
              <w:rPr>
                <w:lang w:val="fr-FR" w:eastAsia="fr-FR"/>
              </w:rPr>
              <w:t>Malaysian</w:t>
            </w:r>
            <w:proofErr w:type="spellEnd"/>
            <w:r w:rsidRPr="00323CD1">
              <w:rPr>
                <w:lang w:val="fr-FR" w:eastAsia="fr-FR"/>
              </w:rPr>
              <w:t xml:space="preserve"> men</w:t>
            </w:r>
          </w:p>
        </w:tc>
        <w:tc>
          <w:tcPr>
            <w:tcW w:w="1781" w:type="dxa"/>
            <w:tcBorders>
              <w:top w:val="nil"/>
              <w:left w:val="nil"/>
              <w:bottom w:val="single" w:sz="4" w:space="0" w:color="auto"/>
              <w:right w:val="nil"/>
            </w:tcBorders>
            <w:shd w:val="clear" w:color="000000" w:fill="FFFFFF"/>
            <w:noWrap/>
            <w:vAlign w:val="center"/>
            <w:hideMark/>
          </w:tcPr>
          <w:p w14:paraId="23602621" w14:textId="2011B82E" w:rsidR="008F47F5" w:rsidRPr="00323CD1" w:rsidRDefault="008F47F5" w:rsidP="008F47F5">
            <w:pPr>
              <w:jc w:val="center"/>
              <w:rPr>
                <w:lang w:val="fr-FR" w:eastAsia="fr-FR"/>
              </w:rPr>
            </w:pPr>
            <w:proofErr w:type="spellStart"/>
            <w:r w:rsidRPr="00323CD1">
              <w:rPr>
                <w:lang w:val="fr-FR" w:eastAsia="fr-FR"/>
              </w:rPr>
              <w:t>Malaysian</w:t>
            </w:r>
            <w:proofErr w:type="spellEnd"/>
            <w:r w:rsidRPr="00323CD1">
              <w:rPr>
                <w:lang w:val="fr-FR" w:eastAsia="fr-FR"/>
              </w:rPr>
              <w:t xml:space="preserve"> </w:t>
            </w:r>
            <w:proofErr w:type="spellStart"/>
            <w:r w:rsidRPr="00323CD1">
              <w:rPr>
                <w:lang w:val="fr-FR" w:eastAsia="fr-FR"/>
              </w:rPr>
              <w:t>women</w:t>
            </w:r>
            <w:proofErr w:type="spellEnd"/>
          </w:p>
        </w:tc>
        <w:tc>
          <w:tcPr>
            <w:tcW w:w="1337" w:type="dxa"/>
            <w:tcBorders>
              <w:top w:val="nil"/>
              <w:left w:val="nil"/>
              <w:bottom w:val="single" w:sz="4" w:space="0" w:color="auto"/>
              <w:right w:val="nil"/>
            </w:tcBorders>
            <w:shd w:val="clear" w:color="000000" w:fill="FFFFFF"/>
            <w:noWrap/>
            <w:vAlign w:val="center"/>
            <w:hideMark/>
          </w:tcPr>
          <w:p w14:paraId="3AA378EF" w14:textId="7D5789B2" w:rsidR="008F47F5" w:rsidRPr="00323CD1" w:rsidRDefault="008F47F5" w:rsidP="008F47F5">
            <w:pPr>
              <w:jc w:val="center"/>
              <w:rPr>
                <w:lang w:val="fr-FR" w:eastAsia="fr-FR"/>
              </w:rPr>
            </w:pPr>
            <w:proofErr w:type="spellStart"/>
            <w:r w:rsidRPr="00323CD1">
              <w:rPr>
                <w:lang w:val="fr-FR" w:eastAsia="fr-FR"/>
              </w:rPr>
              <w:t>Chinese</w:t>
            </w:r>
            <w:proofErr w:type="spellEnd"/>
            <w:r w:rsidRPr="00323CD1">
              <w:rPr>
                <w:lang w:val="fr-FR" w:eastAsia="fr-FR"/>
              </w:rPr>
              <w:t xml:space="preserve"> men</w:t>
            </w:r>
          </w:p>
        </w:tc>
        <w:tc>
          <w:tcPr>
            <w:tcW w:w="1276" w:type="dxa"/>
            <w:tcBorders>
              <w:top w:val="nil"/>
              <w:left w:val="nil"/>
              <w:bottom w:val="single" w:sz="4" w:space="0" w:color="auto"/>
              <w:right w:val="nil"/>
            </w:tcBorders>
            <w:shd w:val="clear" w:color="000000" w:fill="FFFFFF"/>
            <w:noWrap/>
            <w:vAlign w:val="center"/>
            <w:hideMark/>
          </w:tcPr>
          <w:p w14:paraId="2C634477" w14:textId="30A724B3" w:rsidR="008F47F5" w:rsidRPr="00323CD1" w:rsidRDefault="008F47F5" w:rsidP="008F47F5">
            <w:pPr>
              <w:jc w:val="center"/>
              <w:rPr>
                <w:lang w:val="fr-FR" w:eastAsia="fr-FR"/>
              </w:rPr>
            </w:pPr>
            <w:proofErr w:type="spellStart"/>
            <w:r w:rsidRPr="00323CD1">
              <w:rPr>
                <w:lang w:val="fr-FR" w:eastAsia="fr-FR"/>
              </w:rPr>
              <w:t>Chinese</w:t>
            </w:r>
            <w:proofErr w:type="spellEnd"/>
            <w:r w:rsidRPr="00323CD1">
              <w:rPr>
                <w:lang w:val="fr-FR" w:eastAsia="fr-FR"/>
              </w:rPr>
              <w:t xml:space="preserve"> </w:t>
            </w:r>
            <w:proofErr w:type="spellStart"/>
            <w:r w:rsidRPr="00323CD1">
              <w:rPr>
                <w:lang w:val="fr-FR" w:eastAsia="fr-FR"/>
              </w:rPr>
              <w:t>women</w:t>
            </w:r>
            <w:proofErr w:type="spellEnd"/>
          </w:p>
        </w:tc>
        <w:tc>
          <w:tcPr>
            <w:tcW w:w="425" w:type="dxa"/>
            <w:tcBorders>
              <w:top w:val="nil"/>
              <w:left w:val="nil"/>
              <w:bottom w:val="single" w:sz="4" w:space="0" w:color="auto"/>
              <w:right w:val="nil"/>
            </w:tcBorders>
            <w:shd w:val="clear" w:color="000000" w:fill="FFFFFF"/>
            <w:noWrap/>
            <w:vAlign w:val="bottom"/>
            <w:hideMark/>
          </w:tcPr>
          <w:p w14:paraId="77464253" w14:textId="77777777" w:rsidR="008F47F5" w:rsidRPr="00323CD1" w:rsidRDefault="008F47F5" w:rsidP="008F47F5">
            <w:pPr>
              <w:rPr>
                <w:lang w:val="fr-FR" w:eastAsia="fr-FR"/>
              </w:rPr>
            </w:pPr>
            <w:r w:rsidRPr="00323CD1">
              <w:rPr>
                <w:lang w:val="fr-FR" w:eastAsia="fr-FR"/>
              </w:rPr>
              <w:t> </w:t>
            </w:r>
          </w:p>
        </w:tc>
        <w:tc>
          <w:tcPr>
            <w:tcW w:w="1560" w:type="dxa"/>
            <w:tcBorders>
              <w:top w:val="nil"/>
              <w:left w:val="nil"/>
              <w:bottom w:val="single" w:sz="4" w:space="0" w:color="auto"/>
              <w:right w:val="nil"/>
            </w:tcBorders>
            <w:shd w:val="clear" w:color="000000" w:fill="FFFFFF"/>
            <w:noWrap/>
            <w:vAlign w:val="center"/>
            <w:hideMark/>
          </w:tcPr>
          <w:p w14:paraId="5D6B53BA" w14:textId="65174ABD" w:rsidR="008F47F5" w:rsidRPr="00323CD1" w:rsidRDefault="008F47F5" w:rsidP="008F47F5">
            <w:pPr>
              <w:jc w:val="center"/>
              <w:rPr>
                <w:lang w:val="fr-FR" w:eastAsia="fr-FR"/>
              </w:rPr>
            </w:pPr>
            <w:proofErr w:type="spellStart"/>
            <w:r w:rsidRPr="00323CD1">
              <w:rPr>
                <w:lang w:val="fr-FR" w:eastAsia="fr-FR"/>
              </w:rPr>
              <w:t>Malaysian</w:t>
            </w:r>
            <w:proofErr w:type="spellEnd"/>
            <w:r w:rsidRPr="00323CD1">
              <w:rPr>
                <w:lang w:val="fr-FR" w:eastAsia="fr-FR"/>
              </w:rPr>
              <w:t xml:space="preserve"> men</w:t>
            </w:r>
          </w:p>
        </w:tc>
        <w:tc>
          <w:tcPr>
            <w:tcW w:w="1275" w:type="dxa"/>
            <w:tcBorders>
              <w:top w:val="nil"/>
              <w:left w:val="nil"/>
              <w:bottom w:val="single" w:sz="4" w:space="0" w:color="auto"/>
              <w:right w:val="nil"/>
            </w:tcBorders>
            <w:shd w:val="clear" w:color="000000" w:fill="FFFFFF"/>
            <w:noWrap/>
            <w:vAlign w:val="center"/>
            <w:hideMark/>
          </w:tcPr>
          <w:p w14:paraId="7977DDDC" w14:textId="5D31AE8A" w:rsidR="008F47F5" w:rsidRPr="00323CD1" w:rsidRDefault="008F47F5" w:rsidP="008F47F5">
            <w:pPr>
              <w:jc w:val="center"/>
              <w:rPr>
                <w:lang w:val="fr-FR" w:eastAsia="fr-FR"/>
              </w:rPr>
            </w:pPr>
            <w:proofErr w:type="spellStart"/>
            <w:r w:rsidRPr="00323CD1">
              <w:rPr>
                <w:lang w:val="fr-FR" w:eastAsia="fr-FR"/>
              </w:rPr>
              <w:t>Malaysian</w:t>
            </w:r>
            <w:proofErr w:type="spellEnd"/>
            <w:r w:rsidRPr="00323CD1">
              <w:rPr>
                <w:lang w:val="fr-FR" w:eastAsia="fr-FR"/>
              </w:rPr>
              <w:t xml:space="preserve"> </w:t>
            </w:r>
            <w:proofErr w:type="spellStart"/>
            <w:r w:rsidRPr="00323CD1">
              <w:rPr>
                <w:lang w:val="fr-FR" w:eastAsia="fr-FR"/>
              </w:rPr>
              <w:t>women</w:t>
            </w:r>
            <w:proofErr w:type="spellEnd"/>
          </w:p>
        </w:tc>
        <w:tc>
          <w:tcPr>
            <w:tcW w:w="1276" w:type="dxa"/>
            <w:tcBorders>
              <w:top w:val="nil"/>
              <w:left w:val="nil"/>
              <w:bottom w:val="single" w:sz="4" w:space="0" w:color="auto"/>
              <w:right w:val="nil"/>
            </w:tcBorders>
            <w:shd w:val="clear" w:color="000000" w:fill="FFFFFF"/>
            <w:noWrap/>
            <w:vAlign w:val="center"/>
            <w:hideMark/>
          </w:tcPr>
          <w:p w14:paraId="06873238" w14:textId="1F9F0011" w:rsidR="008F47F5" w:rsidRPr="00323CD1" w:rsidRDefault="008F47F5" w:rsidP="008F47F5">
            <w:pPr>
              <w:jc w:val="center"/>
              <w:rPr>
                <w:lang w:val="fr-FR" w:eastAsia="fr-FR"/>
              </w:rPr>
            </w:pPr>
            <w:proofErr w:type="spellStart"/>
            <w:r w:rsidRPr="00323CD1">
              <w:rPr>
                <w:lang w:val="fr-FR" w:eastAsia="fr-FR"/>
              </w:rPr>
              <w:t>Chinese</w:t>
            </w:r>
            <w:proofErr w:type="spellEnd"/>
            <w:r w:rsidRPr="00323CD1">
              <w:rPr>
                <w:lang w:val="fr-FR" w:eastAsia="fr-FR"/>
              </w:rPr>
              <w:t xml:space="preserve"> men</w:t>
            </w:r>
          </w:p>
        </w:tc>
        <w:tc>
          <w:tcPr>
            <w:tcW w:w="1559" w:type="dxa"/>
            <w:tcBorders>
              <w:top w:val="nil"/>
              <w:left w:val="nil"/>
              <w:bottom w:val="single" w:sz="4" w:space="0" w:color="auto"/>
              <w:right w:val="nil"/>
            </w:tcBorders>
            <w:shd w:val="clear" w:color="000000" w:fill="FFFFFF"/>
            <w:noWrap/>
            <w:vAlign w:val="center"/>
            <w:hideMark/>
          </w:tcPr>
          <w:p w14:paraId="0B9E3409" w14:textId="6B1FCCFB" w:rsidR="008F47F5" w:rsidRPr="00323CD1" w:rsidRDefault="008F47F5" w:rsidP="008F47F5">
            <w:pPr>
              <w:jc w:val="center"/>
              <w:rPr>
                <w:lang w:val="fr-FR" w:eastAsia="fr-FR"/>
              </w:rPr>
            </w:pPr>
            <w:proofErr w:type="spellStart"/>
            <w:r w:rsidRPr="00323CD1">
              <w:rPr>
                <w:lang w:val="fr-FR" w:eastAsia="fr-FR"/>
              </w:rPr>
              <w:t>Chinese</w:t>
            </w:r>
            <w:proofErr w:type="spellEnd"/>
            <w:r w:rsidRPr="00323CD1">
              <w:rPr>
                <w:lang w:val="fr-FR" w:eastAsia="fr-FR"/>
              </w:rPr>
              <w:t xml:space="preserve"> </w:t>
            </w:r>
            <w:proofErr w:type="spellStart"/>
            <w:r w:rsidRPr="00323CD1">
              <w:rPr>
                <w:lang w:val="fr-FR" w:eastAsia="fr-FR"/>
              </w:rPr>
              <w:t>women</w:t>
            </w:r>
            <w:proofErr w:type="spellEnd"/>
          </w:p>
        </w:tc>
      </w:tr>
      <w:tr w:rsidR="00631160" w:rsidRPr="00323CD1" w14:paraId="56BD8694" w14:textId="77777777" w:rsidTr="008F47F5">
        <w:trPr>
          <w:trHeight w:val="312"/>
        </w:trPr>
        <w:tc>
          <w:tcPr>
            <w:tcW w:w="2268" w:type="dxa"/>
            <w:tcBorders>
              <w:top w:val="nil"/>
              <w:left w:val="nil"/>
              <w:bottom w:val="nil"/>
              <w:right w:val="nil"/>
            </w:tcBorders>
            <w:shd w:val="clear" w:color="000000" w:fill="FFFFFF"/>
            <w:noWrap/>
            <w:vAlign w:val="center"/>
            <w:hideMark/>
          </w:tcPr>
          <w:p w14:paraId="3EC028E0" w14:textId="77777777" w:rsidR="00631160" w:rsidRPr="00323CD1" w:rsidRDefault="00631160" w:rsidP="00631160">
            <w:pPr>
              <w:rPr>
                <w:lang w:val="fr-FR" w:eastAsia="fr-FR"/>
              </w:rPr>
            </w:pPr>
            <w:r w:rsidRPr="00323CD1">
              <w:rPr>
                <w:lang w:val="fr-FR" w:eastAsia="fr-FR"/>
              </w:rPr>
              <w:t xml:space="preserve">Body </w:t>
            </w:r>
            <w:proofErr w:type="spellStart"/>
            <w:r w:rsidRPr="00323CD1">
              <w:rPr>
                <w:lang w:val="fr-FR" w:eastAsia="fr-FR"/>
              </w:rPr>
              <w:t>appreciation</w:t>
            </w:r>
            <w:proofErr w:type="spellEnd"/>
          </w:p>
        </w:tc>
        <w:tc>
          <w:tcPr>
            <w:tcW w:w="1276" w:type="dxa"/>
            <w:tcBorders>
              <w:top w:val="nil"/>
              <w:left w:val="nil"/>
              <w:bottom w:val="nil"/>
              <w:right w:val="nil"/>
            </w:tcBorders>
            <w:shd w:val="clear" w:color="000000" w:fill="FFFFFF"/>
            <w:noWrap/>
            <w:vAlign w:val="bottom"/>
            <w:hideMark/>
          </w:tcPr>
          <w:p w14:paraId="6CECEF64" w14:textId="77777777" w:rsidR="00631160" w:rsidRPr="00323CD1" w:rsidRDefault="00631160" w:rsidP="00631160">
            <w:pPr>
              <w:jc w:val="center"/>
              <w:rPr>
                <w:bCs/>
                <w:lang w:val="fr-FR" w:eastAsia="fr-FR"/>
              </w:rPr>
            </w:pPr>
            <w:r w:rsidRPr="00323CD1">
              <w:rPr>
                <w:bCs/>
                <w:lang w:val="fr-FR" w:eastAsia="fr-FR"/>
              </w:rPr>
              <w:t>.479***</w:t>
            </w:r>
          </w:p>
        </w:tc>
        <w:tc>
          <w:tcPr>
            <w:tcW w:w="1781" w:type="dxa"/>
            <w:tcBorders>
              <w:top w:val="nil"/>
              <w:left w:val="nil"/>
              <w:bottom w:val="nil"/>
              <w:right w:val="nil"/>
            </w:tcBorders>
            <w:shd w:val="clear" w:color="000000" w:fill="FFFFFF"/>
            <w:noWrap/>
            <w:vAlign w:val="bottom"/>
            <w:hideMark/>
          </w:tcPr>
          <w:p w14:paraId="58A8BD3F" w14:textId="77777777" w:rsidR="00631160" w:rsidRPr="00323CD1" w:rsidRDefault="00631160" w:rsidP="00631160">
            <w:pPr>
              <w:jc w:val="center"/>
              <w:rPr>
                <w:bCs/>
                <w:lang w:val="fr-FR" w:eastAsia="fr-FR"/>
              </w:rPr>
            </w:pPr>
            <w:r w:rsidRPr="00323CD1">
              <w:rPr>
                <w:bCs/>
                <w:lang w:val="fr-FR" w:eastAsia="fr-FR"/>
              </w:rPr>
              <w:t>.481***</w:t>
            </w:r>
          </w:p>
        </w:tc>
        <w:tc>
          <w:tcPr>
            <w:tcW w:w="1337" w:type="dxa"/>
            <w:tcBorders>
              <w:top w:val="nil"/>
              <w:left w:val="nil"/>
              <w:bottom w:val="nil"/>
              <w:right w:val="nil"/>
            </w:tcBorders>
            <w:shd w:val="clear" w:color="000000" w:fill="FFFFFF"/>
            <w:noWrap/>
            <w:vAlign w:val="bottom"/>
            <w:hideMark/>
          </w:tcPr>
          <w:p w14:paraId="5C7105B5" w14:textId="77777777" w:rsidR="00631160" w:rsidRPr="00323CD1" w:rsidRDefault="00631160" w:rsidP="00631160">
            <w:pPr>
              <w:jc w:val="center"/>
              <w:rPr>
                <w:bCs/>
                <w:lang w:val="fr-FR" w:eastAsia="fr-FR"/>
              </w:rPr>
            </w:pPr>
            <w:r w:rsidRPr="00323CD1">
              <w:rPr>
                <w:bCs/>
                <w:lang w:val="fr-FR" w:eastAsia="fr-FR"/>
              </w:rPr>
              <w:t>.487***</w:t>
            </w:r>
          </w:p>
        </w:tc>
        <w:tc>
          <w:tcPr>
            <w:tcW w:w="1276" w:type="dxa"/>
            <w:tcBorders>
              <w:top w:val="nil"/>
              <w:left w:val="nil"/>
              <w:bottom w:val="nil"/>
              <w:right w:val="nil"/>
            </w:tcBorders>
            <w:shd w:val="clear" w:color="000000" w:fill="FFFFFF"/>
            <w:noWrap/>
            <w:vAlign w:val="bottom"/>
            <w:hideMark/>
          </w:tcPr>
          <w:p w14:paraId="76F4D933" w14:textId="77777777" w:rsidR="00631160" w:rsidRPr="00323CD1" w:rsidRDefault="00631160" w:rsidP="00631160">
            <w:pPr>
              <w:jc w:val="center"/>
              <w:rPr>
                <w:bCs/>
                <w:lang w:val="fr-FR" w:eastAsia="fr-FR"/>
              </w:rPr>
            </w:pPr>
            <w:r w:rsidRPr="00323CD1">
              <w:rPr>
                <w:bCs/>
                <w:lang w:val="fr-FR" w:eastAsia="fr-FR"/>
              </w:rPr>
              <w:t>.477***</w:t>
            </w:r>
          </w:p>
        </w:tc>
        <w:tc>
          <w:tcPr>
            <w:tcW w:w="425" w:type="dxa"/>
            <w:tcBorders>
              <w:top w:val="nil"/>
              <w:left w:val="nil"/>
              <w:bottom w:val="nil"/>
              <w:right w:val="nil"/>
            </w:tcBorders>
            <w:shd w:val="clear" w:color="000000" w:fill="FFFFFF"/>
            <w:noWrap/>
            <w:vAlign w:val="bottom"/>
            <w:hideMark/>
          </w:tcPr>
          <w:p w14:paraId="2A3D81AC" w14:textId="77777777" w:rsidR="00631160" w:rsidRPr="00323CD1" w:rsidRDefault="00631160" w:rsidP="00631160">
            <w:pPr>
              <w:jc w:val="center"/>
              <w:rPr>
                <w:lang w:val="fr-FR" w:eastAsia="fr-FR"/>
              </w:rPr>
            </w:pPr>
            <w:r w:rsidRPr="00323CD1">
              <w:rPr>
                <w:lang w:val="fr-FR" w:eastAsia="fr-FR"/>
              </w:rPr>
              <w:t> </w:t>
            </w:r>
          </w:p>
        </w:tc>
        <w:tc>
          <w:tcPr>
            <w:tcW w:w="1560" w:type="dxa"/>
            <w:tcBorders>
              <w:top w:val="nil"/>
              <w:left w:val="nil"/>
              <w:bottom w:val="nil"/>
              <w:right w:val="nil"/>
            </w:tcBorders>
            <w:shd w:val="clear" w:color="000000" w:fill="FFFFFF"/>
            <w:noWrap/>
            <w:vAlign w:val="bottom"/>
            <w:hideMark/>
          </w:tcPr>
          <w:p w14:paraId="14A47EFA" w14:textId="77777777" w:rsidR="00631160" w:rsidRPr="00323CD1" w:rsidRDefault="00631160" w:rsidP="00631160">
            <w:pPr>
              <w:jc w:val="center"/>
              <w:rPr>
                <w:bCs/>
                <w:lang w:val="fr-FR" w:eastAsia="fr-FR"/>
              </w:rPr>
            </w:pPr>
            <w:r w:rsidRPr="00323CD1">
              <w:rPr>
                <w:bCs/>
                <w:lang w:val="fr-FR" w:eastAsia="fr-FR"/>
              </w:rPr>
              <w:t>-.170***</w:t>
            </w:r>
          </w:p>
        </w:tc>
        <w:tc>
          <w:tcPr>
            <w:tcW w:w="1275" w:type="dxa"/>
            <w:tcBorders>
              <w:top w:val="nil"/>
              <w:left w:val="nil"/>
              <w:bottom w:val="nil"/>
              <w:right w:val="nil"/>
            </w:tcBorders>
            <w:shd w:val="clear" w:color="000000" w:fill="FFFFFF"/>
            <w:noWrap/>
            <w:vAlign w:val="bottom"/>
            <w:hideMark/>
          </w:tcPr>
          <w:p w14:paraId="05A7E7FC" w14:textId="77777777" w:rsidR="00631160" w:rsidRPr="00323CD1" w:rsidRDefault="00631160" w:rsidP="00631160">
            <w:pPr>
              <w:jc w:val="center"/>
              <w:rPr>
                <w:bCs/>
                <w:lang w:val="fr-FR" w:eastAsia="fr-FR"/>
              </w:rPr>
            </w:pPr>
            <w:r w:rsidRPr="00323CD1">
              <w:rPr>
                <w:bCs/>
                <w:lang w:val="fr-FR" w:eastAsia="fr-FR"/>
              </w:rPr>
              <w:t>-.171***</w:t>
            </w:r>
          </w:p>
        </w:tc>
        <w:tc>
          <w:tcPr>
            <w:tcW w:w="1276" w:type="dxa"/>
            <w:tcBorders>
              <w:top w:val="nil"/>
              <w:left w:val="nil"/>
              <w:bottom w:val="nil"/>
              <w:right w:val="nil"/>
            </w:tcBorders>
            <w:shd w:val="clear" w:color="000000" w:fill="FFFFFF"/>
            <w:noWrap/>
            <w:vAlign w:val="bottom"/>
            <w:hideMark/>
          </w:tcPr>
          <w:p w14:paraId="157B53A4" w14:textId="77777777" w:rsidR="00631160" w:rsidRPr="00323CD1" w:rsidRDefault="00631160" w:rsidP="00631160">
            <w:pPr>
              <w:jc w:val="center"/>
              <w:rPr>
                <w:bCs/>
                <w:lang w:val="fr-FR" w:eastAsia="fr-FR"/>
              </w:rPr>
            </w:pPr>
            <w:r w:rsidRPr="00323CD1">
              <w:rPr>
                <w:bCs/>
                <w:lang w:val="fr-FR" w:eastAsia="fr-FR"/>
              </w:rPr>
              <w:t>-.173***</w:t>
            </w:r>
          </w:p>
        </w:tc>
        <w:tc>
          <w:tcPr>
            <w:tcW w:w="1559" w:type="dxa"/>
            <w:tcBorders>
              <w:top w:val="nil"/>
              <w:left w:val="nil"/>
              <w:bottom w:val="nil"/>
              <w:right w:val="nil"/>
            </w:tcBorders>
            <w:shd w:val="clear" w:color="000000" w:fill="FFFFFF"/>
            <w:noWrap/>
            <w:vAlign w:val="bottom"/>
            <w:hideMark/>
          </w:tcPr>
          <w:p w14:paraId="37446AAF" w14:textId="77777777" w:rsidR="00631160" w:rsidRPr="00323CD1" w:rsidRDefault="00631160" w:rsidP="00631160">
            <w:pPr>
              <w:jc w:val="center"/>
              <w:rPr>
                <w:bCs/>
                <w:lang w:val="fr-FR" w:eastAsia="fr-FR"/>
              </w:rPr>
            </w:pPr>
            <w:r w:rsidRPr="00323CD1">
              <w:rPr>
                <w:bCs/>
                <w:lang w:val="fr-FR" w:eastAsia="fr-FR"/>
              </w:rPr>
              <w:t>-.169***</w:t>
            </w:r>
          </w:p>
        </w:tc>
      </w:tr>
      <w:tr w:rsidR="00631160" w:rsidRPr="00323CD1" w14:paraId="0DF744EE" w14:textId="77777777" w:rsidTr="008F47F5">
        <w:trPr>
          <w:trHeight w:val="312"/>
        </w:trPr>
        <w:tc>
          <w:tcPr>
            <w:tcW w:w="2268" w:type="dxa"/>
            <w:tcBorders>
              <w:top w:val="nil"/>
              <w:left w:val="nil"/>
              <w:bottom w:val="nil"/>
              <w:right w:val="nil"/>
            </w:tcBorders>
            <w:shd w:val="clear" w:color="000000" w:fill="FFFFFF"/>
            <w:noWrap/>
            <w:vAlign w:val="center"/>
            <w:hideMark/>
          </w:tcPr>
          <w:p w14:paraId="3FE0AEC9" w14:textId="77777777" w:rsidR="00631160" w:rsidRPr="00323CD1" w:rsidRDefault="00631160" w:rsidP="00631160">
            <w:pPr>
              <w:rPr>
                <w:lang w:val="fr-FR" w:eastAsia="fr-FR"/>
              </w:rPr>
            </w:pPr>
            <w:r w:rsidRPr="00323CD1">
              <w:rPr>
                <w:lang w:val="fr-FR" w:eastAsia="fr-FR"/>
              </w:rPr>
              <w:t xml:space="preserve">Subjective </w:t>
            </w:r>
            <w:proofErr w:type="spellStart"/>
            <w:r w:rsidRPr="00323CD1">
              <w:rPr>
                <w:lang w:val="fr-FR" w:eastAsia="fr-FR"/>
              </w:rPr>
              <w:t>happiness</w:t>
            </w:r>
            <w:proofErr w:type="spellEnd"/>
          </w:p>
        </w:tc>
        <w:tc>
          <w:tcPr>
            <w:tcW w:w="1276" w:type="dxa"/>
            <w:tcBorders>
              <w:top w:val="nil"/>
              <w:left w:val="nil"/>
              <w:bottom w:val="nil"/>
              <w:right w:val="nil"/>
            </w:tcBorders>
            <w:shd w:val="clear" w:color="000000" w:fill="FFFFFF"/>
            <w:noWrap/>
            <w:vAlign w:val="bottom"/>
            <w:hideMark/>
          </w:tcPr>
          <w:p w14:paraId="299E38C0" w14:textId="77777777" w:rsidR="00631160" w:rsidRPr="00323CD1" w:rsidRDefault="00631160" w:rsidP="00631160">
            <w:pPr>
              <w:jc w:val="center"/>
              <w:rPr>
                <w:bCs/>
                <w:lang w:val="fr-FR" w:eastAsia="fr-FR"/>
              </w:rPr>
            </w:pPr>
            <w:r w:rsidRPr="00323CD1">
              <w:rPr>
                <w:bCs/>
                <w:lang w:val="fr-FR" w:eastAsia="fr-FR"/>
              </w:rPr>
              <w:t>.410***</w:t>
            </w:r>
          </w:p>
        </w:tc>
        <w:tc>
          <w:tcPr>
            <w:tcW w:w="1781" w:type="dxa"/>
            <w:tcBorders>
              <w:top w:val="nil"/>
              <w:left w:val="nil"/>
              <w:bottom w:val="nil"/>
              <w:right w:val="nil"/>
            </w:tcBorders>
            <w:shd w:val="clear" w:color="000000" w:fill="FFFFFF"/>
            <w:noWrap/>
            <w:vAlign w:val="bottom"/>
            <w:hideMark/>
          </w:tcPr>
          <w:p w14:paraId="35F3EE86" w14:textId="77777777" w:rsidR="00631160" w:rsidRPr="00323CD1" w:rsidRDefault="00631160" w:rsidP="00631160">
            <w:pPr>
              <w:jc w:val="center"/>
              <w:rPr>
                <w:bCs/>
                <w:lang w:val="fr-FR" w:eastAsia="fr-FR"/>
              </w:rPr>
            </w:pPr>
            <w:r w:rsidRPr="00323CD1">
              <w:rPr>
                <w:bCs/>
                <w:lang w:val="fr-FR" w:eastAsia="fr-FR"/>
              </w:rPr>
              <w:t>.434***</w:t>
            </w:r>
          </w:p>
        </w:tc>
        <w:tc>
          <w:tcPr>
            <w:tcW w:w="1337" w:type="dxa"/>
            <w:tcBorders>
              <w:top w:val="nil"/>
              <w:left w:val="nil"/>
              <w:bottom w:val="nil"/>
              <w:right w:val="nil"/>
            </w:tcBorders>
            <w:shd w:val="clear" w:color="000000" w:fill="FFFFFF"/>
            <w:noWrap/>
            <w:vAlign w:val="bottom"/>
            <w:hideMark/>
          </w:tcPr>
          <w:p w14:paraId="6A125D2C" w14:textId="77777777" w:rsidR="00631160" w:rsidRPr="00323CD1" w:rsidRDefault="00631160" w:rsidP="00631160">
            <w:pPr>
              <w:jc w:val="center"/>
              <w:rPr>
                <w:bCs/>
                <w:lang w:val="fr-FR" w:eastAsia="fr-FR"/>
              </w:rPr>
            </w:pPr>
            <w:r w:rsidRPr="00323CD1">
              <w:rPr>
                <w:bCs/>
                <w:lang w:val="fr-FR" w:eastAsia="fr-FR"/>
              </w:rPr>
              <w:t>.410***</w:t>
            </w:r>
          </w:p>
        </w:tc>
        <w:tc>
          <w:tcPr>
            <w:tcW w:w="1276" w:type="dxa"/>
            <w:tcBorders>
              <w:top w:val="nil"/>
              <w:left w:val="nil"/>
              <w:bottom w:val="nil"/>
              <w:right w:val="nil"/>
            </w:tcBorders>
            <w:shd w:val="clear" w:color="000000" w:fill="FFFFFF"/>
            <w:noWrap/>
            <w:vAlign w:val="bottom"/>
            <w:hideMark/>
          </w:tcPr>
          <w:p w14:paraId="5D8D60A9" w14:textId="77777777" w:rsidR="00631160" w:rsidRPr="00323CD1" w:rsidRDefault="00631160" w:rsidP="00631160">
            <w:pPr>
              <w:jc w:val="center"/>
              <w:rPr>
                <w:bCs/>
                <w:lang w:val="fr-FR" w:eastAsia="fr-FR"/>
              </w:rPr>
            </w:pPr>
            <w:r w:rsidRPr="00323CD1">
              <w:rPr>
                <w:bCs/>
                <w:lang w:val="fr-FR" w:eastAsia="fr-FR"/>
              </w:rPr>
              <w:t>.421***</w:t>
            </w:r>
          </w:p>
        </w:tc>
        <w:tc>
          <w:tcPr>
            <w:tcW w:w="425" w:type="dxa"/>
            <w:tcBorders>
              <w:top w:val="nil"/>
              <w:left w:val="nil"/>
              <w:bottom w:val="nil"/>
              <w:right w:val="nil"/>
            </w:tcBorders>
            <w:shd w:val="clear" w:color="000000" w:fill="FFFFFF"/>
            <w:noWrap/>
            <w:vAlign w:val="bottom"/>
            <w:hideMark/>
          </w:tcPr>
          <w:p w14:paraId="13C22105" w14:textId="77777777" w:rsidR="00631160" w:rsidRPr="00323CD1" w:rsidRDefault="00631160" w:rsidP="00631160">
            <w:pPr>
              <w:jc w:val="center"/>
              <w:rPr>
                <w:lang w:val="fr-FR" w:eastAsia="fr-FR"/>
              </w:rPr>
            </w:pPr>
            <w:r w:rsidRPr="00323CD1">
              <w:rPr>
                <w:lang w:val="fr-FR" w:eastAsia="fr-FR"/>
              </w:rPr>
              <w:t> </w:t>
            </w:r>
          </w:p>
        </w:tc>
        <w:tc>
          <w:tcPr>
            <w:tcW w:w="1560" w:type="dxa"/>
            <w:tcBorders>
              <w:top w:val="nil"/>
              <w:left w:val="nil"/>
              <w:bottom w:val="nil"/>
              <w:right w:val="nil"/>
            </w:tcBorders>
            <w:shd w:val="clear" w:color="000000" w:fill="FFFFFF"/>
            <w:noWrap/>
            <w:vAlign w:val="bottom"/>
            <w:hideMark/>
          </w:tcPr>
          <w:p w14:paraId="19796654" w14:textId="77777777" w:rsidR="00631160" w:rsidRPr="00323CD1" w:rsidRDefault="00631160" w:rsidP="00631160">
            <w:pPr>
              <w:jc w:val="center"/>
              <w:rPr>
                <w:bCs/>
                <w:lang w:val="fr-FR" w:eastAsia="fr-FR"/>
              </w:rPr>
            </w:pPr>
            <w:r w:rsidRPr="00323CD1">
              <w:rPr>
                <w:bCs/>
                <w:lang w:val="fr-FR" w:eastAsia="fr-FR"/>
              </w:rPr>
              <w:t>-.314***</w:t>
            </w:r>
          </w:p>
        </w:tc>
        <w:tc>
          <w:tcPr>
            <w:tcW w:w="1275" w:type="dxa"/>
            <w:tcBorders>
              <w:top w:val="nil"/>
              <w:left w:val="nil"/>
              <w:bottom w:val="nil"/>
              <w:right w:val="nil"/>
            </w:tcBorders>
            <w:shd w:val="clear" w:color="000000" w:fill="FFFFFF"/>
            <w:noWrap/>
            <w:vAlign w:val="bottom"/>
            <w:hideMark/>
          </w:tcPr>
          <w:p w14:paraId="6157701E" w14:textId="77777777" w:rsidR="00631160" w:rsidRPr="00323CD1" w:rsidRDefault="00631160" w:rsidP="00631160">
            <w:pPr>
              <w:jc w:val="center"/>
              <w:rPr>
                <w:bCs/>
                <w:lang w:val="fr-FR" w:eastAsia="fr-FR"/>
              </w:rPr>
            </w:pPr>
            <w:r w:rsidRPr="00323CD1">
              <w:rPr>
                <w:bCs/>
                <w:lang w:val="fr-FR" w:eastAsia="fr-FR"/>
              </w:rPr>
              <w:t>-.332***</w:t>
            </w:r>
          </w:p>
        </w:tc>
        <w:tc>
          <w:tcPr>
            <w:tcW w:w="1276" w:type="dxa"/>
            <w:tcBorders>
              <w:top w:val="nil"/>
              <w:left w:val="nil"/>
              <w:bottom w:val="nil"/>
              <w:right w:val="nil"/>
            </w:tcBorders>
            <w:shd w:val="clear" w:color="000000" w:fill="FFFFFF"/>
            <w:noWrap/>
            <w:vAlign w:val="bottom"/>
            <w:hideMark/>
          </w:tcPr>
          <w:p w14:paraId="7275134D" w14:textId="77777777" w:rsidR="00631160" w:rsidRPr="00323CD1" w:rsidRDefault="00631160" w:rsidP="00631160">
            <w:pPr>
              <w:jc w:val="center"/>
              <w:rPr>
                <w:bCs/>
                <w:lang w:val="fr-FR" w:eastAsia="fr-FR"/>
              </w:rPr>
            </w:pPr>
            <w:r w:rsidRPr="00323CD1">
              <w:rPr>
                <w:bCs/>
                <w:lang w:val="fr-FR" w:eastAsia="fr-FR"/>
              </w:rPr>
              <w:t>-.314***</w:t>
            </w:r>
          </w:p>
        </w:tc>
        <w:tc>
          <w:tcPr>
            <w:tcW w:w="1559" w:type="dxa"/>
            <w:tcBorders>
              <w:top w:val="nil"/>
              <w:left w:val="nil"/>
              <w:bottom w:val="nil"/>
              <w:right w:val="nil"/>
            </w:tcBorders>
            <w:shd w:val="clear" w:color="000000" w:fill="FFFFFF"/>
            <w:noWrap/>
            <w:vAlign w:val="bottom"/>
            <w:hideMark/>
          </w:tcPr>
          <w:p w14:paraId="10725A1A" w14:textId="77777777" w:rsidR="00631160" w:rsidRPr="00323CD1" w:rsidRDefault="00631160" w:rsidP="00631160">
            <w:pPr>
              <w:jc w:val="center"/>
              <w:rPr>
                <w:bCs/>
                <w:lang w:val="fr-FR" w:eastAsia="fr-FR"/>
              </w:rPr>
            </w:pPr>
            <w:r w:rsidRPr="00323CD1">
              <w:rPr>
                <w:bCs/>
                <w:lang w:val="fr-FR" w:eastAsia="fr-FR"/>
              </w:rPr>
              <w:t>-.322***</w:t>
            </w:r>
          </w:p>
        </w:tc>
      </w:tr>
      <w:tr w:rsidR="00631160" w:rsidRPr="00323CD1" w14:paraId="04F40215" w14:textId="77777777" w:rsidTr="008F47F5">
        <w:trPr>
          <w:trHeight w:val="312"/>
        </w:trPr>
        <w:tc>
          <w:tcPr>
            <w:tcW w:w="2268" w:type="dxa"/>
            <w:tcBorders>
              <w:top w:val="nil"/>
              <w:left w:val="nil"/>
              <w:bottom w:val="nil"/>
              <w:right w:val="nil"/>
            </w:tcBorders>
            <w:shd w:val="clear" w:color="000000" w:fill="FFFFFF"/>
            <w:noWrap/>
            <w:vAlign w:val="center"/>
            <w:hideMark/>
          </w:tcPr>
          <w:p w14:paraId="621C1BC0" w14:textId="77777777" w:rsidR="00631160" w:rsidRPr="00323CD1" w:rsidRDefault="00631160" w:rsidP="00631160">
            <w:pPr>
              <w:rPr>
                <w:lang w:val="fr-FR" w:eastAsia="fr-FR"/>
              </w:rPr>
            </w:pPr>
            <w:r w:rsidRPr="00323CD1">
              <w:rPr>
                <w:lang w:val="fr-FR" w:eastAsia="fr-FR"/>
              </w:rPr>
              <w:t>Self-</w:t>
            </w:r>
            <w:proofErr w:type="spellStart"/>
            <w:r w:rsidRPr="00323CD1">
              <w:rPr>
                <w:lang w:val="fr-FR" w:eastAsia="fr-FR"/>
              </w:rPr>
              <w:t>esteem</w:t>
            </w:r>
            <w:proofErr w:type="spellEnd"/>
          </w:p>
        </w:tc>
        <w:tc>
          <w:tcPr>
            <w:tcW w:w="1276" w:type="dxa"/>
            <w:tcBorders>
              <w:top w:val="nil"/>
              <w:left w:val="nil"/>
              <w:bottom w:val="nil"/>
              <w:right w:val="nil"/>
            </w:tcBorders>
            <w:shd w:val="clear" w:color="000000" w:fill="FFFFFF"/>
            <w:noWrap/>
            <w:vAlign w:val="bottom"/>
            <w:hideMark/>
          </w:tcPr>
          <w:p w14:paraId="6B6184EA" w14:textId="77777777" w:rsidR="00631160" w:rsidRPr="00323CD1" w:rsidRDefault="00631160" w:rsidP="00631160">
            <w:pPr>
              <w:jc w:val="center"/>
              <w:rPr>
                <w:bCs/>
                <w:lang w:val="fr-FR" w:eastAsia="fr-FR"/>
              </w:rPr>
            </w:pPr>
            <w:r w:rsidRPr="00323CD1">
              <w:rPr>
                <w:bCs/>
                <w:lang w:val="fr-FR" w:eastAsia="fr-FR"/>
              </w:rPr>
              <w:t>.217***</w:t>
            </w:r>
          </w:p>
        </w:tc>
        <w:tc>
          <w:tcPr>
            <w:tcW w:w="1781" w:type="dxa"/>
            <w:tcBorders>
              <w:top w:val="nil"/>
              <w:left w:val="nil"/>
              <w:bottom w:val="nil"/>
              <w:right w:val="nil"/>
            </w:tcBorders>
            <w:shd w:val="clear" w:color="000000" w:fill="FFFFFF"/>
            <w:noWrap/>
            <w:vAlign w:val="bottom"/>
            <w:hideMark/>
          </w:tcPr>
          <w:p w14:paraId="173501FE" w14:textId="77777777" w:rsidR="00631160" w:rsidRPr="00323CD1" w:rsidRDefault="00631160" w:rsidP="00631160">
            <w:pPr>
              <w:jc w:val="center"/>
              <w:rPr>
                <w:bCs/>
                <w:lang w:val="fr-FR" w:eastAsia="fr-FR"/>
              </w:rPr>
            </w:pPr>
            <w:r w:rsidRPr="00323CD1">
              <w:rPr>
                <w:bCs/>
                <w:lang w:val="fr-FR" w:eastAsia="fr-FR"/>
              </w:rPr>
              <w:t>.215***</w:t>
            </w:r>
          </w:p>
        </w:tc>
        <w:tc>
          <w:tcPr>
            <w:tcW w:w="1337" w:type="dxa"/>
            <w:tcBorders>
              <w:top w:val="nil"/>
              <w:left w:val="nil"/>
              <w:bottom w:val="nil"/>
              <w:right w:val="nil"/>
            </w:tcBorders>
            <w:shd w:val="clear" w:color="000000" w:fill="FFFFFF"/>
            <w:noWrap/>
            <w:vAlign w:val="bottom"/>
            <w:hideMark/>
          </w:tcPr>
          <w:p w14:paraId="679A1FD9" w14:textId="77777777" w:rsidR="00631160" w:rsidRPr="00323CD1" w:rsidRDefault="00631160" w:rsidP="00631160">
            <w:pPr>
              <w:jc w:val="center"/>
              <w:rPr>
                <w:bCs/>
                <w:lang w:val="fr-FR" w:eastAsia="fr-FR"/>
              </w:rPr>
            </w:pPr>
            <w:r w:rsidRPr="00323CD1">
              <w:rPr>
                <w:bCs/>
                <w:lang w:val="fr-FR" w:eastAsia="fr-FR"/>
              </w:rPr>
              <w:t>.211***</w:t>
            </w:r>
          </w:p>
        </w:tc>
        <w:tc>
          <w:tcPr>
            <w:tcW w:w="1276" w:type="dxa"/>
            <w:tcBorders>
              <w:top w:val="nil"/>
              <w:left w:val="nil"/>
              <w:bottom w:val="nil"/>
              <w:right w:val="nil"/>
            </w:tcBorders>
            <w:shd w:val="clear" w:color="000000" w:fill="FFFFFF"/>
            <w:noWrap/>
            <w:vAlign w:val="bottom"/>
            <w:hideMark/>
          </w:tcPr>
          <w:p w14:paraId="1EC4B8FA" w14:textId="77777777" w:rsidR="00631160" w:rsidRPr="00323CD1" w:rsidRDefault="00631160" w:rsidP="00631160">
            <w:pPr>
              <w:jc w:val="center"/>
              <w:rPr>
                <w:bCs/>
                <w:lang w:val="fr-FR" w:eastAsia="fr-FR"/>
              </w:rPr>
            </w:pPr>
            <w:r w:rsidRPr="00323CD1">
              <w:rPr>
                <w:bCs/>
                <w:lang w:val="fr-FR" w:eastAsia="fr-FR"/>
              </w:rPr>
              <w:t>.205***</w:t>
            </w:r>
          </w:p>
        </w:tc>
        <w:tc>
          <w:tcPr>
            <w:tcW w:w="425" w:type="dxa"/>
            <w:tcBorders>
              <w:top w:val="nil"/>
              <w:left w:val="nil"/>
              <w:bottom w:val="nil"/>
              <w:right w:val="nil"/>
            </w:tcBorders>
            <w:shd w:val="clear" w:color="000000" w:fill="FFFFFF"/>
            <w:noWrap/>
            <w:vAlign w:val="bottom"/>
            <w:hideMark/>
          </w:tcPr>
          <w:p w14:paraId="7BF90CEF" w14:textId="77777777" w:rsidR="00631160" w:rsidRPr="00323CD1" w:rsidRDefault="00631160" w:rsidP="00631160">
            <w:pPr>
              <w:jc w:val="center"/>
              <w:rPr>
                <w:lang w:val="fr-FR" w:eastAsia="fr-FR"/>
              </w:rPr>
            </w:pPr>
            <w:r w:rsidRPr="00323CD1">
              <w:rPr>
                <w:lang w:val="fr-FR" w:eastAsia="fr-FR"/>
              </w:rPr>
              <w:t> </w:t>
            </w:r>
          </w:p>
        </w:tc>
        <w:tc>
          <w:tcPr>
            <w:tcW w:w="1560" w:type="dxa"/>
            <w:tcBorders>
              <w:top w:val="nil"/>
              <w:left w:val="nil"/>
              <w:bottom w:val="nil"/>
              <w:right w:val="nil"/>
            </w:tcBorders>
            <w:shd w:val="clear" w:color="000000" w:fill="FFFFFF"/>
            <w:noWrap/>
            <w:vAlign w:val="bottom"/>
            <w:hideMark/>
          </w:tcPr>
          <w:p w14:paraId="1C721CEB" w14:textId="77777777" w:rsidR="00631160" w:rsidRPr="00323CD1" w:rsidRDefault="00631160" w:rsidP="00631160">
            <w:pPr>
              <w:jc w:val="center"/>
              <w:rPr>
                <w:bCs/>
                <w:lang w:val="fr-FR" w:eastAsia="fr-FR"/>
              </w:rPr>
            </w:pPr>
            <w:r w:rsidRPr="00323CD1">
              <w:rPr>
                <w:bCs/>
                <w:lang w:val="fr-FR" w:eastAsia="fr-FR"/>
              </w:rPr>
              <w:t>-.092**</w:t>
            </w:r>
          </w:p>
        </w:tc>
        <w:tc>
          <w:tcPr>
            <w:tcW w:w="1275" w:type="dxa"/>
            <w:tcBorders>
              <w:top w:val="nil"/>
              <w:left w:val="nil"/>
              <w:bottom w:val="nil"/>
              <w:right w:val="nil"/>
            </w:tcBorders>
            <w:shd w:val="clear" w:color="000000" w:fill="FFFFFF"/>
            <w:noWrap/>
            <w:vAlign w:val="bottom"/>
            <w:hideMark/>
          </w:tcPr>
          <w:p w14:paraId="60CC3305" w14:textId="77777777" w:rsidR="00631160" w:rsidRPr="00323CD1" w:rsidRDefault="00631160" w:rsidP="00631160">
            <w:pPr>
              <w:jc w:val="center"/>
              <w:rPr>
                <w:bCs/>
                <w:lang w:val="fr-FR" w:eastAsia="fr-FR"/>
              </w:rPr>
            </w:pPr>
            <w:r w:rsidRPr="00323CD1">
              <w:rPr>
                <w:bCs/>
                <w:lang w:val="fr-FR" w:eastAsia="fr-FR"/>
              </w:rPr>
              <w:t>-.091**</w:t>
            </w:r>
          </w:p>
        </w:tc>
        <w:tc>
          <w:tcPr>
            <w:tcW w:w="1276" w:type="dxa"/>
            <w:tcBorders>
              <w:top w:val="nil"/>
              <w:left w:val="nil"/>
              <w:bottom w:val="nil"/>
              <w:right w:val="nil"/>
            </w:tcBorders>
            <w:shd w:val="clear" w:color="000000" w:fill="FFFFFF"/>
            <w:noWrap/>
            <w:vAlign w:val="bottom"/>
            <w:hideMark/>
          </w:tcPr>
          <w:p w14:paraId="14CE23E1" w14:textId="77777777" w:rsidR="00631160" w:rsidRPr="00323CD1" w:rsidRDefault="00631160" w:rsidP="00631160">
            <w:pPr>
              <w:jc w:val="center"/>
              <w:rPr>
                <w:bCs/>
                <w:lang w:val="fr-FR" w:eastAsia="fr-FR"/>
              </w:rPr>
            </w:pPr>
            <w:r w:rsidRPr="00323CD1">
              <w:rPr>
                <w:bCs/>
                <w:lang w:val="fr-FR" w:eastAsia="fr-FR"/>
              </w:rPr>
              <w:t>-.089**</w:t>
            </w:r>
          </w:p>
        </w:tc>
        <w:tc>
          <w:tcPr>
            <w:tcW w:w="1559" w:type="dxa"/>
            <w:tcBorders>
              <w:top w:val="nil"/>
              <w:left w:val="nil"/>
              <w:bottom w:val="nil"/>
              <w:right w:val="nil"/>
            </w:tcBorders>
            <w:shd w:val="clear" w:color="000000" w:fill="FFFFFF"/>
            <w:noWrap/>
            <w:vAlign w:val="bottom"/>
            <w:hideMark/>
          </w:tcPr>
          <w:p w14:paraId="43433924" w14:textId="77777777" w:rsidR="00631160" w:rsidRPr="00323CD1" w:rsidRDefault="00631160" w:rsidP="00631160">
            <w:pPr>
              <w:jc w:val="center"/>
              <w:rPr>
                <w:bCs/>
                <w:lang w:val="fr-FR" w:eastAsia="fr-FR"/>
              </w:rPr>
            </w:pPr>
            <w:r w:rsidRPr="00323CD1">
              <w:rPr>
                <w:bCs/>
                <w:lang w:val="fr-FR" w:eastAsia="fr-FR"/>
              </w:rPr>
              <w:t>-.087**</w:t>
            </w:r>
          </w:p>
        </w:tc>
      </w:tr>
      <w:tr w:rsidR="00631160" w:rsidRPr="00323CD1" w14:paraId="52174C87" w14:textId="77777777" w:rsidTr="008F47F5">
        <w:trPr>
          <w:trHeight w:val="312"/>
        </w:trPr>
        <w:tc>
          <w:tcPr>
            <w:tcW w:w="2268" w:type="dxa"/>
            <w:tcBorders>
              <w:top w:val="nil"/>
              <w:left w:val="nil"/>
              <w:bottom w:val="nil"/>
              <w:right w:val="nil"/>
            </w:tcBorders>
            <w:shd w:val="clear" w:color="000000" w:fill="FFFFFF"/>
            <w:noWrap/>
            <w:vAlign w:val="bottom"/>
            <w:hideMark/>
          </w:tcPr>
          <w:p w14:paraId="2000979A" w14:textId="77777777" w:rsidR="00631160" w:rsidRPr="00323CD1" w:rsidRDefault="00631160" w:rsidP="00631160">
            <w:pPr>
              <w:rPr>
                <w:lang w:val="fr-FR" w:eastAsia="fr-FR"/>
              </w:rPr>
            </w:pPr>
            <w:r w:rsidRPr="00323CD1">
              <w:rPr>
                <w:lang w:val="fr-FR" w:eastAsia="fr-FR"/>
              </w:rPr>
              <w:t>Secure Non-</w:t>
            </w:r>
            <w:proofErr w:type="spellStart"/>
            <w:r w:rsidRPr="00323CD1">
              <w:rPr>
                <w:lang w:val="fr-FR" w:eastAsia="fr-FR"/>
              </w:rPr>
              <w:t>Striving</w:t>
            </w:r>
            <w:proofErr w:type="spellEnd"/>
          </w:p>
        </w:tc>
        <w:tc>
          <w:tcPr>
            <w:tcW w:w="1276" w:type="dxa"/>
            <w:tcBorders>
              <w:top w:val="nil"/>
              <w:left w:val="nil"/>
              <w:bottom w:val="nil"/>
              <w:right w:val="nil"/>
            </w:tcBorders>
            <w:shd w:val="clear" w:color="000000" w:fill="FFFFFF"/>
            <w:noWrap/>
            <w:vAlign w:val="bottom"/>
            <w:hideMark/>
          </w:tcPr>
          <w:p w14:paraId="51C4BCB8" w14:textId="77777777" w:rsidR="00631160" w:rsidRPr="00323CD1" w:rsidRDefault="00631160" w:rsidP="00631160">
            <w:pPr>
              <w:jc w:val="center"/>
              <w:rPr>
                <w:bCs/>
                <w:lang w:val="fr-FR" w:eastAsia="fr-FR"/>
              </w:rPr>
            </w:pPr>
            <w:r w:rsidRPr="00323CD1">
              <w:rPr>
                <w:bCs/>
                <w:lang w:val="fr-FR" w:eastAsia="fr-FR"/>
              </w:rPr>
              <w:t>.471***</w:t>
            </w:r>
          </w:p>
        </w:tc>
        <w:tc>
          <w:tcPr>
            <w:tcW w:w="1781" w:type="dxa"/>
            <w:tcBorders>
              <w:top w:val="nil"/>
              <w:left w:val="nil"/>
              <w:bottom w:val="nil"/>
              <w:right w:val="nil"/>
            </w:tcBorders>
            <w:shd w:val="clear" w:color="000000" w:fill="FFFFFF"/>
            <w:noWrap/>
            <w:vAlign w:val="bottom"/>
            <w:hideMark/>
          </w:tcPr>
          <w:p w14:paraId="0388CD84" w14:textId="77777777" w:rsidR="00631160" w:rsidRPr="00323CD1" w:rsidRDefault="00631160" w:rsidP="00631160">
            <w:pPr>
              <w:jc w:val="center"/>
              <w:rPr>
                <w:bCs/>
                <w:lang w:val="fr-FR" w:eastAsia="fr-FR"/>
              </w:rPr>
            </w:pPr>
            <w:r w:rsidRPr="00323CD1">
              <w:rPr>
                <w:bCs/>
                <w:lang w:val="fr-FR" w:eastAsia="fr-FR"/>
              </w:rPr>
              <w:t>.483***</w:t>
            </w:r>
          </w:p>
        </w:tc>
        <w:tc>
          <w:tcPr>
            <w:tcW w:w="1337" w:type="dxa"/>
            <w:tcBorders>
              <w:top w:val="nil"/>
              <w:left w:val="nil"/>
              <w:bottom w:val="nil"/>
              <w:right w:val="nil"/>
            </w:tcBorders>
            <w:shd w:val="clear" w:color="000000" w:fill="FFFFFF"/>
            <w:noWrap/>
            <w:vAlign w:val="bottom"/>
            <w:hideMark/>
          </w:tcPr>
          <w:p w14:paraId="3240FF4B" w14:textId="77777777" w:rsidR="00631160" w:rsidRPr="00323CD1" w:rsidRDefault="00631160" w:rsidP="00631160">
            <w:pPr>
              <w:jc w:val="center"/>
              <w:rPr>
                <w:bCs/>
                <w:lang w:val="fr-FR" w:eastAsia="fr-FR"/>
              </w:rPr>
            </w:pPr>
            <w:r w:rsidRPr="00323CD1">
              <w:rPr>
                <w:bCs/>
                <w:lang w:val="fr-FR" w:eastAsia="fr-FR"/>
              </w:rPr>
              <w:t>.453***</w:t>
            </w:r>
          </w:p>
        </w:tc>
        <w:tc>
          <w:tcPr>
            <w:tcW w:w="1276" w:type="dxa"/>
            <w:tcBorders>
              <w:top w:val="nil"/>
              <w:left w:val="nil"/>
              <w:bottom w:val="nil"/>
              <w:right w:val="nil"/>
            </w:tcBorders>
            <w:shd w:val="clear" w:color="000000" w:fill="FFFFFF"/>
            <w:noWrap/>
            <w:vAlign w:val="bottom"/>
            <w:hideMark/>
          </w:tcPr>
          <w:p w14:paraId="028EBEE2" w14:textId="77777777" w:rsidR="00631160" w:rsidRPr="00323CD1" w:rsidRDefault="00631160" w:rsidP="00631160">
            <w:pPr>
              <w:jc w:val="center"/>
              <w:rPr>
                <w:bCs/>
                <w:lang w:val="fr-FR" w:eastAsia="fr-FR"/>
              </w:rPr>
            </w:pPr>
            <w:r w:rsidRPr="00323CD1">
              <w:rPr>
                <w:bCs/>
                <w:lang w:val="fr-FR" w:eastAsia="fr-FR"/>
              </w:rPr>
              <w:t>.469***</w:t>
            </w:r>
          </w:p>
        </w:tc>
        <w:tc>
          <w:tcPr>
            <w:tcW w:w="425" w:type="dxa"/>
            <w:tcBorders>
              <w:top w:val="nil"/>
              <w:left w:val="nil"/>
              <w:bottom w:val="nil"/>
              <w:right w:val="nil"/>
            </w:tcBorders>
            <w:shd w:val="clear" w:color="000000" w:fill="FFFFFF"/>
            <w:noWrap/>
            <w:vAlign w:val="bottom"/>
            <w:hideMark/>
          </w:tcPr>
          <w:p w14:paraId="393DA763" w14:textId="77777777" w:rsidR="00631160" w:rsidRPr="00323CD1" w:rsidRDefault="00631160" w:rsidP="00631160">
            <w:pPr>
              <w:jc w:val="center"/>
              <w:rPr>
                <w:lang w:val="fr-FR" w:eastAsia="fr-FR"/>
              </w:rPr>
            </w:pPr>
            <w:r w:rsidRPr="00323CD1">
              <w:rPr>
                <w:lang w:val="fr-FR" w:eastAsia="fr-FR"/>
              </w:rPr>
              <w:t> </w:t>
            </w:r>
          </w:p>
        </w:tc>
        <w:tc>
          <w:tcPr>
            <w:tcW w:w="1560" w:type="dxa"/>
            <w:tcBorders>
              <w:top w:val="nil"/>
              <w:left w:val="nil"/>
              <w:bottom w:val="nil"/>
              <w:right w:val="nil"/>
            </w:tcBorders>
            <w:shd w:val="clear" w:color="000000" w:fill="FFFFFF"/>
            <w:noWrap/>
            <w:vAlign w:val="bottom"/>
            <w:hideMark/>
          </w:tcPr>
          <w:p w14:paraId="0D4B5F28" w14:textId="77777777" w:rsidR="00631160" w:rsidRPr="00323CD1" w:rsidRDefault="00631160" w:rsidP="00631160">
            <w:pPr>
              <w:jc w:val="center"/>
              <w:rPr>
                <w:bCs/>
                <w:lang w:val="fr-FR" w:eastAsia="fr-FR"/>
              </w:rPr>
            </w:pPr>
            <w:r w:rsidRPr="00323CD1">
              <w:rPr>
                <w:bCs/>
                <w:lang w:val="fr-FR" w:eastAsia="fr-FR"/>
              </w:rPr>
              <w:t>-.142***</w:t>
            </w:r>
          </w:p>
        </w:tc>
        <w:tc>
          <w:tcPr>
            <w:tcW w:w="1275" w:type="dxa"/>
            <w:tcBorders>
              <w:top w:val="nil"/>
              <w:left w:val="nil"/>
              <w:bottom w:val="nil"/>
              <w:right w:val="nil"/>
            </w:tcBorders>
            <w:shd w:val="clear" w:color="000000" w:fill="FFFFFF"/>
            <w:noWrap/>
            <w:vAlign w:val="bottom"/>
            <w:hideMark/>
          </w:tcPr>
          <w:p w14:paraId="1F8E3203" w14:textId="77777777" w:rsidR="00631160" w:rsidRPr="00323CD1" w:rsidRDefault="00631160" w:rsidP="00631160">
            <w:pPr>
              <w:jc w:val="center"/>
              <w:rPr>
                <w:bCs/>
                <w:lang w:val="fr-FR" w:eastAsia="fr-FR"/>
              </w:rPr>
            </w:pPr>
            <w:r w:rsidRPr="00323CD1">
              <w:rPr>
                <w:bCs/>
                <w:lang w:val="fr-FR" w:eastAsia="fr-FR"/>
              </w:rPr>
              <w:t>-.145***</w:t>
            </w:r>
          </w:p>
        </w:tc>
        <w:tc>
          <w:tcPr>
            <w:tcW w:w="1276" w:type="dxa"/>
            <w:tcBorders>
              <w:top w:val="nil"/>
              <w:left w:val="nil"/>
              <w:bottom w:val="nil"/>
              <w:right w:val="nil"/>
            </w:tcBorders>
            <w:shd w:val="clear" w:color="000000" w:fill="FFFFFF"/>
            <w:noWrap/>
            <w:vAlign w:val="bottom"/>
            <w:hideMark/>
          </w:tcPr>
          <w:p w14:paraId="2D216493" w14:textId="77777777" w:rsidR="00631160" w:rsidRPr="00323CD1" w:rsidRDefault="00631160" w:rsidP="00631160">
            <w:pPr>
              <w:jc w:val="center"/>
              <w:rPr>
                <w:bCs/>
                <w:lang w:val="fr-FR" w:eastAsia="fr-FR"/>
              </w:rPr>
            </w:pPr>
            <w:r w:rsidRPr="00323CD1">
              <w:rPr>
                <w:bCs/>
                <w:lang w:val="fr-FR" w:eastAsia="fr-FR"/>
              </w:rPr>
              <w:t>-.136***</w:t>
            </w:r>
          </w:p>
        </w:tc>
        <w:tc>
          <w:tcPr>
            <w:tcW w:w="1559" w:type="dxa"/>
            <w:tcBorders>
              <w:top w:val="nil"/>
              <w:left w:val="nil"/>
              <w:bottom w:val="nil"/>
              <w:right w:val="nil"/>
            </w:tcBorders>
            <w:shd w:val="clear" w:color="000000" w:fill="FFFFFF"/>
            <w:noWrap/>
            <w:vAlign w:val="bottom"/>
            <w:hideMark/>
          </w:tcPr>
          <w:p w14:paraId="751C19D1" w14:textId="77777777" w:rsidR="00631160" w:rsidRPr="00323CD1" w:rsidRDefault="00631160" w:rsidP="00631160">
            <w:pPr>
              <w:jc w:val="center"/>
              <w:rPr>
                <w:bCs/>
                <w:lang w:val="fr-FR" w:eastAsia="fr-FR"/>
              </w:rPr>
            </w:pPr>
            <w:r w:rsidRPr="00323CD1">
              <w:rPr>
                <w:bCs/>
                <w:lang w:val="fr-FR" w:eastAsia="fr-FR"/>
              </w:rPr>
              <w:t>-.141***</w:t>
            </w:r>
          </w:p>
        </w:tc>
      </w:tr>
      <w:tr w:rsidR="00631160" w:rsidRPr="00323CD1" w14:paraId="7F29DD65" w14:textId="77777777" w:rsidTr="008F47F5">
        <w:trPr>
          <w:trHeight w:val="312"/>
        </w:trPr>
        <w:tc>
          <w:tcPr>
            <w:tcW w:w="2268" w:type="dxa"/>
            <w:tcBorders>
              <w:top w:val="nil"/>
              <w:left w:val="nil"/>
              <w:right w:val="nil"/>
            </w:tcBorders>
            <w:shd w:val="clear" w:color="000000" w:fill="FFFFFF"/>
            <w:noWrap/>
            <w:vAlign w:val="center"/>
            <w:hideMark/>
          </w:tcPr>
          <w:p w14:paraId="62DFBC92" w14:textId="77777777" w:rsidR="00631160" w:rsidRPr="00323CD1" w:rsidRDefault="00631160" w:rsidP="00631160">
            <w:pPr>
              <w:rPr>
                <w:lang w:val="fr-FR" w:eastAsia="fr-FR"/>
              </w:rPr>
            </w:pPr>
            <w:r w:rsidRPr="00323CD1">
              <w:rPr>
                <w:lang w:val="fr-FR" w:eastAsia="fr-FR"/>
              </w:rPr>
              <w:t>Body mass index</w:t>
            </w:r>
          </w:p>
        </w:tc>
        <w:tc>
          <w:tcPr>
            <w:tcW w:w="1276" w:type="dxa"/>
            <w:tcBorders>
              <w:top w:val="nil"/>
              <w:left w:val="nil"/>
              <w:right w:val="nil"/>
            </w:tcBorders>
            <w:shd w:val="clear" w:color="000000" w:fill="FFFFFF"/>
            <w:noWrap/>
            <w:vAlign w:val="bottom"/>
            <w:hideMark/>
          </w:tcPr>
          <w:p w14:paraId="3C520B99" w14:textId="77777777" w:rsidR="00631160" w:rsidRPr="00323CD1" w:rsidRDefault="00631160" w:rsidP="00631160">
            <w:pPr>
              <w:jc w:val="center"/>
              <w:rPr>
                <w:bCs/>
                <w:lang w:val="fr-FR" w:eastAsia="fr-FR"/>
              </w:rPr>
            </w:pPr>
            <w:r w:rsidRPr="00323CD1">
              <w:rPr>
                <w:bCs/>
                <w:lang w:val="fr-FR" w:eastAsia="fr-FR"/>
              </w:rPr>
              <w:t>-.071*</w:t>
            </w:r>
          </w:p>
        </w:tc>
        <w:tc>
          <w:tcPr>
            <w:tcW w:w="1781" w:type="dxa"/>
            <w:tcBorders>
              <w:top w:val="nil"/>
              <w:left w:val="nil"/>
              <w:right w:val="nil"/>
            </w:tcBorders>
            <w:shd w:val="clear" w:color="000000" w:fill="FFFFFF"/>
            <w:noWrap/>
            <w:vAlign w:val="bottom"/>
            <w:hideMark/>
          </w:tcPr>
          <w:p w14:paraId="3293CF44" w14:textId="77777777" w:rsidR="00631160" w:rsidRPr="00323CD1" w:rsidRDefault="00631160" w:rsidP="00631160">
            <w:pPr>
              <w:jc w:val="center"/>
              <w:rPr>
                <w:bCs/>
                <w:lang w:val="fr-FR" w:eastAsia="fr-FR"/>
              </w:rPr>
            </w:pPr>
            <w:r w:rsidRPr="00323CD1">
              <w:rPr>
                <w:bCs/>
                <w:lang w:val="fr-FR" w:eastAsia="fr-FR"/>
              </w:rPr>
              <w:t>-.072*</w:t>
            </w:r>
          </w:p>
        </w:tc>
        <w:tc>
          <w:tcPr>
            <w:tcW w:w="1337" w:type="dxa"/>
            <w:tcBorders>
              <w:top w:val="nil"/>
              <w:left w:val="nil"/>
              <w:right w:val="nil"/>
            </w:tcBorders>
            <w:shd w:val="clear" w:color="000000" w:fill="FFFFFF"/>
            <w:noWrap/>
            <w:vAlign w:val="bottom"/>
            <w:hideMark/>
          </w:tcPr>
          <w:p w14:paraId="6B831FA5" w14:textId="77777777" w:rsidR="00631160" w:rsidRPr="00323CD1" w:rsidRDefault="00631160" w:rsidP="00631160">
            <w:pPr>
              <w:jc w:val="center"/>
              <w:rPr>
                <w:bCs/>
                <w:lang w:val="fr-FR" w:eastAsia="fr-FR"/>
              </w:rPr>
            </w:pPr>
            <w:r w:rsidRPr="00323CD1">
              <w:rPr>
                <w:bCs/>
                <w:lang w:val="fr-FR" w:eastAsia="fr-FR"/>
              </w:rPr>
              <w:t>-.072*</w:t>
            </w:r>
          </w:p>
        </w:tc>
        <w:tc>
          <w:tcPr>
            <w:tcW w:w="1276" w:type="dxa"/>
            <w:tcBorders>
              <w:top w:val="nil"/>
              <w:left w:val="nil"/>
              <w:right w:val="nil"/>
            </w:tcBorders>
            <w:shd w:val="clear" w:color="000000" w:fill="FFFFFF"/>
            <w:noWrap/>
            <w:vAlign w:val="bottom"/>
            <w:hideMark/>
          </w:tcPr>
          <w:p w14:paraId="2061E2C5" w14:textId="77777777" w:rsidR="00631160" w:rsidRPr="00323CD1" w:rsidRDefault="00631160" w:rsidP="00631160">
            <w:pPr>
              <w:jc w:val="center"/>
              <w:rPr>
                <w:bCs/>
                <w:lang w:val="fr-FR" w:eastAsia="fr-FR"/>
              </w:rPr>
            </w:pPr>
            <w:r w:rsidRPr="00323CD1">
              <w:rPr>
                <w:bCs/>
                <w:lang w:val="fr-FR" w:eastAsia="fr-FR"/>
              </w:rPr>
              <w:t>-.071*</w:t>
            </w:r>
          </w:p>
        </w:tc>
        <w:tc>
          <w:tcPr>
            <w:tcW w:w="425" w:type="dxa"/>
            <w:tcBorders>
              <w:top w:val="nil"/>
              <w:left w:val="nil"/>
              <w:right w:val="nil"/>
            </w:tcBorders>
            <w:shd w:val="clear" w:color="000000" w:fill="FFFFFF"/>
            <w:noWrap/>
            <w:vAlign w:val="bottom"/>
            <w:hideMark/>
          </w:tcPr>
          <w:p w14:paraId="664573B5" w14:textId="77777777" w:rsidR="00631160" w:rsidRPr="00323CD1" w:rsidRDefault="00631160" w:rsidP="00631160">
            <w:pPr>
              <w:jc w:val="center"/>
              <w:rPr>
                <w:lang w:val="fr-FR" w:eastAsia="fr-FR"/>
              </w:rPr>
            </w:pPr>
            <w:r w:rsidRPr="00323CD1">
              <w:rPr>
                <w:lang w:val="fr-FR" w:eastAsia="fr-FR"/>
              </w:rPr>
              <w:t> </w:t>
            </w:r>
          </w:p>
        </w:tc>
        <w:tc>
          <w:tcPr>
            <w:tcW w:w="1560" w:type="dxa"/>
            <w:tcBorders>
              <w:top w:val="nil"/>
              <w:left w:val="nil"/>
              <w:right w:val="nil"/>
            </w:tcBorders>
            <w:shd w:val="clear" w:color="000000" w:fill="FFFFFF"/>
            <w:noWrap/>
            <w:vAlign w:val="bottom"/>
            <w:hideMark/>
          </w:tcPr>
          <w:p w14:paraId="1174E649" w14:textId="77777777" w:rsidR="00631160" w:rsidRPr="00323CD1" w:rsidRDefault="00631160" w:rsidP="00631160">
            <w:pPr>
              <w:jc w:val="center"/>
              <w:rPr>
                <w:bCs/>
                <w:lang w:val="fr-FR" w:eastAsia="fr-FR"/>
              </w:rPr>
            </w:pPr>
            <w:r w:rsidRPr="00323CD1">
              <w:rPr>
                <w:bCs/>
                <w:lang w:val="fr-FR" w:eastAsia="fr-FR"/>
              </w:rPr>
              <w:t>.013</w:t>
            </w:r>
          </w:p>
        </w:tc>
        <w:tc>
          <w:tcPr>
            <w:tcW w:w="1275" w:type="dxa"/>
            <w:tcBorders>
              <w:top w:val="nil"/>
              <w:left w:val="nil"/>
              <w:right w:val="nil"/>
            </w:tcBorders>
            <w:shd w:val="clear" w:color="000000" w:fill="FFFFFF"/>
            <w:noWrap/>
            <w:vAlign w:val="bottom"/>
            <w:hideMark/>
          </w:tcPr>
          <w:p w14:paraId="4CB337D7" w14:textId="77777777" w:rsidR="00631160" w:rsidRPr="00323CD1" w:rsidRDefault="00631160" w:rsidP="00631160">
            <w:pPr>
              <w:jc w:val="center"/>
              <w:rPr>
                <w:bCs/>
                <w:lang w:val="fr-FR" w:eastAsia="fr-FR"/>
              </w:rPr>
            </w:pPr>
            <w:r w:rsidRPr="00323CD1">
              <w:rPr>
                <w:bCs/>
                <w:lang w:val="fr-FR" w:eastAsia="fr-FR"/>
              </w:rPr>
              <w:t>.013</w:t>
            </w:r>
          </w:p>
        </w:tc>
        <w:tc>
          <w:tcPr>
            <w:tcW w:w="1276" w:type="dxa"/>
            <w:tcBorders>
              <w:top w:val="nil"/>
              <w:left w:val="nil"/>
              <w:right w:val="nil"/>
            </w:tcBorders>
            <w:shd w:val="clear" w:color="000000" w:fill="FFFFFF"/>
            <w:noWrap/>
            <w:vAlign w:val="bottom"/>
            <w:hideMark/>
          </w:tcPr>
          <w:p w14:paraId="12720B39" w14:textId="77777777" w:rsidR="00631160" w:rsidRPr="00323CD1" w:rsidRDefault="00631160" w:rsidP="00631160">
            <w:pPr>
              <w:jc w:val="center"/>
              <w:rPr>
                <w:bCs/>
                <w:lang w:val="fr-FR" w:eastAsia="fr-FR"/>
              </w:rPr>
            </w:pPr>
            <w:r w:rsidRPr="00323CD1">
              <w:rPr>
                <w:bCs/>
                <w:lang w:val="fr-FR" w:eastAsia="fr-FR"/>
              </w:rPr>
              <w:t>.013</w:t>
            </w:r>
          </w:p>
        </w:tc>
        <w:tc>
          <w:tcPr>
            <w:tcW w:w="1559" w:type="dxa"/>
            <w:tcBorders>
              <w:top w:val="nil"/>
              <w:left w:val="nil"/>
              <w:right w:val="nil"/>
            </w:tcBorders>
            <w:shd w:val="clear" w:color="000000" w:fill="FFFFFF"/>
            <w:noWrap/>
            <w:vAlign w:val="bottom"/>
            <w:hideMark/>
          </w:tcPr>
          <w:p w14:paraId="3C255490" w14:textId="77777777" w:rsidR="00631160" w:rsidRPr="00323CD1" w:rsidRDefault="00631160" w:rsidP="00631160">
            <w:pPr>
              <w:jc w:val="center"/>
              <w:rPr>
                <w:bCs/>
                <w:lang w:val="fr-FR" w:eastAsia="fr-FR"/>
              </w:rPr>
            </w:pPr>
            <w:r w:rsidRPr="00323CD1">
              <w:rPr>
                <w:bCs/>
                <w:lang w:val="fr-FR" w:eastAsia="fr-FR"/>
              </w:rPr>
              <w:t>.013</w:t>
            </w:r>
          </w:p>
        </w:tc>
      </w:tr>
      <w:tr w:rsidR="00631160" w:rsidRPr="00323CD1" w14:paraId="6AB197BB" w14:textId="77777777" w:rsidTr="008F47F5">
        <w:trPr>
          <w:trHeight w:val="312"/>
        </w:trPr>
        <w:tc>
          <w:tcPr>
            <w:tcW w:w="2268" w:type="dxa"/>
            <w:tcBorders>
              <w:top w:val="nil"/>
              <w:left w:val="nil"/>
              <w:bottom w:val="nil"/>
              <w:right w:val="nil"/>
            </w:tcBorders>
            <w:shd w:val="clear" w:color="000000" w:fill="FFFFFF"/>
            <w:noWrap/>
            <w:vAlign w:val="center"/>
            <w:hideMark/>
          </w:tcPr>
          <w:p w14:paraId="041F57AB" w14:textId="77777777" w:rsidR="00631160" w:rsidRPr="00323CD1" w:rsidRDefault="00631160" w:rsidP="00631160">
            <w:pPr>
              <w:rPr>
                <w:lang w:val="fr-FR" w:eastAsia="fr-FR"/>
              </w:rPr>
            </w:pPr>
            <w:r w:rsidRPr="00323CD1">
              <w:rPr>
                <w:lang w:val="fr-FR" w:eastAsia="fr-FR"/>
              </w:rPr>
              <w:t>Age</w:t>
            </w:r>
          </w:p>
        </w:tc>
        <w:tc>
          <w:tcPr>
            <w:tcW w:w="1276" w:type="dxa"/>
            <w:tcBorders>
              <w:top w:val="nil"/>
              <w:left w:val="nil"/>
              <w:bottom w:val="nil"/>
              <w:right w:val="nil"/>
            </w:tcBorders>
            <w:shd w:val="clear" w:color="000000" w:fill="FFFFFF"/>
            <w:noWrap/>
            <w:vAlign w:val="bottom"/>
            <w:hideMark/>
          </w:tcPr>
          <w:p w14:paraId="4172E4DB" w14:textId="77777777" w:rsidR="00631160" w:rsidRPr="00323CD1" w:rsidRDefault="00631160" w:rsidP="00631160">
            <w:pPr>
              <w:jc w:val="center"/>
              <w:rPr>
                <w:bCs/>
                <w:lang w:val="fr-FR" w:eastAsia="fr-FR"/>
              </w:rPr>
            </w:pPr>
            <w:r w:rsidRPr="00323CD1">
              <w:rPr>
                <w:bCs/>
                <w:lang w:val="fr-FR" w:eastAsia="fr-FR"/>
              </w:rPr>
              <w:t>-.011</w:t>
            </w:r>
          </w:p>
        </w:tc>
        <w:tc>
          <w:tcPr>
            <w:tcW w:w="1781" w:type="dxa"/>
            <w:tcBorders>
              <w:top w:val="nil"/>
              <w:left w:val="nil"/>
              <w:bottom w:val="nil"/>
              <w:right w:val="nil"/>
            </w:tcBorders>
            <w:shd w:val="clear" w:color="000000" w:fill="FFFFFF"/>
            <w:noWrap/>
            <w:vAlign w:val="bottom"/>
            <w:hideMark/>
          </w:tcPr>
          <w:p w14:paraId="6FC28610" w14:textId="77777777" w:rsidR="00631160" w:rsidRPr="00323CD1" w:rsidRDefault="00631160" w:rsidP="00631160">
            <w:pPr>
              <w:jc w:val="center"/>
              <w:rPr>
                <w:bCs/>
                <w:lang w:val="fr-FR" w:eastAsia="fr-FR"/>
              </w:rPr>
            </w:pPr>
            <w:r w:rsidRPr="00323CD1">
              <w:rPr>
                <w:bCs/>
                <w:lang w:val="fr-FR" w:eastAsia="fr-FR"/>
              </w:rPr>
              <w:t>-.011</w:t>
            </w:r>
          </w:p>
        </w:tc>
        <w:tc>
          <w:tcPr>
            <w:tcW w:w="1337" w:type="dxa"/>
            <w:tcBorders>
              <w:top w:val="nil"/>
              <w:left w:val="nil"/>
              <w:bottom w:val="nil"/>
              <w:right w:val="nil"/>
            </w:tcBorders>
            <w:shd w:val="clear" w:color="000000" w:fill="FFFFFF"/>
            <w:noWrap/>
            <w:vAlign w:val="bottom"/>
            <w:hideMark/>
          </w:tcPr>
          <w:p w14:paraId="149E1238" w14:textId="77777777" w:rsidR="00631160" w:rsidRPr="00323CD1" w:rsidRDefault="00631160" w:rsidP="00631160">
            <w:pPr>
              <w:jc w:val="center"/>
              <w:rPr>
                <w:bCs/>
                <w:lang w:val="fr-FR" w:eastAsia="fr-FR"/>
              </w:rPr>
            </w:pPr>
            <w:r w:rsidRPr="00323CD1">
              <w:rPr>
                <w:bCs/>
                <w:lang w:val="fr-FR" w:eastAsia="fr-FR"/>
              </w:rPr>
              <w:t>-.011</w:t>
            </w:r>
          </w:p>
        </w:tc>
        <w:tc>
          <w:tcPr>
            <w:tcW w:w="1276" w:type="dxa"/>
            <w:tcBorders>
              <w:top w:val="nil"/>
              <w:left w:val="nil"/>
              <w:bottom w:val="nil"/>
              <w:right w:val="nil"/>
            </w:tcBorders>
            <w:shd w:val="clear" w:color="000000" w:fill="FFFFFF"/>
            <w:noWrap/>
            <w:vAlign w:val="bottom"/>
            <w:hideMark/>
          </w:tcPr>
          <w:p w14:paraId="0F2DB24F" w14:textId="77777777" w:rsidR="00631160" w:rsidRPr="00323CD1" w:rsidRDefault="00631160" w:rsidP="00631160">
            <w:pPr>
              <w:jc w:val="center"/>
              <w:rPr>
                <w:bCs/>
                <w:lang w:val="fr-FR" w:eastAsia="fr-FR"/>
              </w:rPr>
            </w:pPr>
            <w:r w:rsidRPr="00323CD1">
              <w:rPr>
                <w:bCs/>
                <w:lang w:val="fr-FR" w:eastAsia="fr-FR"/>
              </w:rPr>
              <w:t>-.011</w:t>
            </w:r>
          </w:p>
        </w:tc>
        <w:tc>
          <w:tcPr>
            <w:tcW w:w="425" w:type="dxa"/>
            <w:tcBorders>
              <w:top w:val="nil"/>
              <w:left w:val="nil"/>
              <w:bottom w:val="nil"/>
              <w:right w:val="nil"/>
            </w:tcBorders>
            <w:shd w:val="clear" w:color="000000" w:fill="FFFFFF"/>
            <w:noWrap/>
            <w:vAlign w:val="bottom"/>
            <w:hideMark/>
          </w:tcPr>
          <w:p w14:paraId="671E2A82" w14:textId="77777777" w:rsidR="00631160" w:rsidRPr="00323CD1" w:rsidRDefault="00631160" w:rsidP="00631160">
            <w:pPr>
              <w:jc w:val="center"/>
              <w:rPr>
                <w:lang w:val="fr-FR" w:eastAsia="fr-FR"/>
              </w:rPr>
            </w:pPr>
            <w:r w:rsidRPr="00323CD1">
              <w:rPr>
                <w:lang w:val="fr-FR" w:eastAsia="fr-FR"/>
              </w:rPr>
              <w:t> </w:t>
            </w:r>
          </w:p>
        </w:tc>
        <w:tc>
          <w:tcPr>
            <w:tcW w:w="1560" w:type="dxa"/>
            <w:tcBorders>
              <w:top w:val="nil"/>
              <w:left w:val="nil"/>
              <w:bottom w:val="nil"/>
              <w:right w:val="nil"/>
            </w:tcBorders>
            <w:shd w:val="clear" w:color="000000" w:fill="FFFFFF"/>
            <w:noWrap/>
            <w:vAlign w:val="bottom"/>
            <w:hideMark/>
          </w:tcPr>
          <w:p w14:paraId="0B51A4B5" w14:textId="77777777" w:rsidR="00631160" w:rsidRPr="00323CD1" w:rsidRDefault="00631160" w:rsidP="00631160">
            <w:pPr>
              <w:jc w:val="center"/>
              <w:rPr>
                <w:bCs/>
                <w:lang w:val="fr-FR" w:eastAsia="fr-FR"/>
              </w:rPr>
            </w:pPr>
            <w:r w:rsidRPr="00323CD1">
              <w:rPr>
                <w:bCs/>
                <w:lang w:val="fr-FR" w:eastAsia="fr-FR"/>
              </w:rPr>
              <w:t>-.258***</w:t>
            </w:r>
          </w:p>
        </w:tc>
        <w:tc>
          <w:tcPr>
            <w:tcW w:w="1275" w:type="dxa"/>
            <w:tcBorders>
              <w:top w:val="nil"/>
              <w:left w:val="nil"/>
              <w:bottom w:val="nil"/>
              <w:right w:val="nil"/>
            </w:tcBorders>
            <w:shd w:val="clear" w:color="000000" w:fill="FFFFFF"/>
            <w:noWrap/>
            <w:vAlign w:val="bottom"/>
            <w:hideMark/>
          </w:tcPr>
          <w:p w14:paraId="5628614F" w14:textId="77777777" w:rsidR="00631160" w:rsidRPr="00323CD1" w:rsidRDefault="00631160" w:rsidP="00631160">
            <w:pPr>
              <w:jc w:val="center"/>
              <w:rPr>
                <w:bCs/>
                <w:lang w:val="fr-FR" w:eastAsia="fr-FR"/>
              </w:rPr>
            </w:pPr>
            <w:r w:rsidRPr="00323CD1">
              <w:rPr>
                <w:bCs/>
                <w:lang w:val="fr-FR" w:eastAsia="fr-FR"/>
              </w:rPr>
              <w:t>-.253***</w:t>
            </w:r>
          </w:p>
        </w:tc>
        <w:tc>
          <w:tcPr>
            <w:tcW w:w="1276" w:type="dxa"/>
            <w:tcBorders>
              <w:top w:val="nil"/>
              <w:left w:val="nil"/>
              <w:bottom w:val="nil"/>
              <w:right w:val="nil"/>
            </w:tcBorders>
            <w:shd w:val="clear" w:color="000000" w:fill="FFFFFF"/>
            <w:noWrap/>
            <w:vAlign w:val="bottom"/>
            <w:hideMark/>
          </w:tcPr>
          <w:p w14:paraId="6629FE52" w14:textId="77777777" w:rsidR="00631160" w:rsidRPr="00323CD1" w:rsidRDefault="00631160" w:rsidP="00631160">
            <w:pPr>
              <w:jc w:val="center"/>
              <w:rPr>
                <w:bCs/>
                <w:lang w:val="fr-FR" w:eastAsia="fr-FR"/>
              </w:rPr>
            </w:pPr>
            <w:r w:rsidRPr="00323CD1">
              <w:rPr>
                <w:bCs/>
                <w:lang w:val="fr-FR" w:eastAsia="fr-FR"/>
              </w:rPr>
              <w:t>-.251***</w:t>
            </w:r>
          </w:p>
        </w:tc>
        <w:tc>
          <w:tcPr>
            <w:tcW w:w="1559" w:type="dxa"/>
            <w:tcBorders>
              <w:top w:val="nil"/>
              <w:left w:val="nil"/>
              <w:bottom w:val="nil"/>
              <w:right w:val="nil"/>
            </w:tcBorders>
            <w:shd w:val="clear" w:color="000000" w:fill="FFFFFF"/>
            <w:noWrap/>
            <w:vAlign w:val="bottom"/>
            <w:hideMark/>
          </w:tcPr>
          <w:p w14:paraId="740E7BD5" w14:textId="77777777" w:rsidR="00631160" w:rsidRPr="00323CD1" w:rsidRDefault="00631160" w:rsidP="00631160">
            <w:pPr>
              <w:jc w:val="center"/>
              <w:rPr>
                <w:bCs/>
                <w:lang w:val="fr-FR" w:eastAsia="fr-FR"/>
              </w:rPr>
            </w:pPr>
            <w:r w:rsidRPr="00323CD1">
              <w:rPr>
                <w:bCs/>
                <w:lang w:val="fr-FR" w:eastAsia="fr-FR"/>
              </w:rPr>
              <w:t>-.257***</w:t>
            </w:r>
          </w:p>
        </w:tc>
      </w:tr>
      <w:tr w:rsidR="00631160" w:rsidRPr="00323CD1" w14:paraId="7F60F768" w14:textId="77777777" w:rsidTr="008F47F5">
        <w:trPr>
          <w:trHeight w:val="312"/>
        </w:trPr>
        <w:tc>
          <w:tcPr>
            <w:tcW w:w="2268" w:type="dxa"/>
            <w:tcBorders>
              <w:top w:val="nil"/>
              <w:left w:val="nil"/>
              <w:bottom w:val="single" w:sz="4" w:space="0" w:color="auto"/>
              <w:right w:val="nil"/>
            </w:tcBorders>
            <w:shd w:val="clear" w:color="000000" w:fill="FFFFFF"/>
            <w:vAlign w:val="center"/>
            <w:hideMark/>
          </w:tcPr>
          <w:p w14:paraId="3A16DCCA" w14:textId="77777777" w:rsidR="00631160" w:rsidRPr="00323CD1" w:rsidRDefault="00631160" w:rsidP="00631160">
            <w:pPr>
              <w:rPr>
                <w:lang w:val="fr-FR" w:eastAsia="fr-FR"/>
              </w:rPr>
            </w:pPr>
            <w:proofErr w:type="spellStart"/>
            <w:r w:rsidRPr="00323CD1">
              <w:rPr>
                <w:lang w:val="fr-FR" w:eastAsia="fr-FR"/>
              </w:rPr>
              <w:t>Shame-Guilt</w:t>
            </w:r>
            <w:proofErr w:type="spellEnd"/>
          </w:p>
        </w:tc>
        <w:tc>
          <w:tcPr>
            <w:tcW w:w="1276" w:type="dxa"/>
            <w:tcBorders>
              <w:top w:val="nil"/>
              <w:left w:val="nil"/>
              <w:bottom w:val="single" w:sz="4" w:space="0" w:color="auto"/>
              <w:right w:val="nil"/>
            </w:tcBorders>
            <w:shd w:val="clear" w:color="000000" w:fill="FFFFFF"/>
            <w:vAlign w:val="bottom"/>
            <w:hideMark/>
          </w:tcPr>
          <w:p w14:paraId="1A2114E4" w14:textId="77777777" w:rsidR="00631160" w:rsidRPr="00323CD1" w:rsidRDefault="00631160" w:rsidP="00631160">
            <w:pPr>
              <w:jc w:val="center"/>
              <w:rPr>
                <w:lang w:val="fr-FR" w:eastAsia="fr-FR"/>
              </w:rPr>
            </w:pPr>
            <w:r w:rsidRPr="00323CD1">
              <w:rPr>
                <w:lang w:val="fr-FR" w:eastAsia="fr-FR"/>
              </w:rPr>
              <w:t>.123**</w:t>
            </w:r>
          </w:p>
        </w:tc>
        <w:tc>
          <w:tcPr>
            <w:tcW w:w="1781" w:type="dxa"/>
            <w:tcBorders>
              <w:top w:val="nil"/>
              <w:left w:val="nil"/>
              <w:bottom w:val="single" w:sz="4" w:space="0" w:color="auto"/>
              <w:right w:val="nil"/>
            </w:tcBorders>
            <w:shd w:val="clear" w:color="000000" w:fill="FFFFFF"/>
            <w:vAlign w:val="bottom"/>
            <w:hideMark/>
          </w:tcPr>
          <w:p w14:paraId="022B2AB3" w14:textId="77777777" w:rsidR="00631160" w:rsidRPr="00323CD1" w:rsidRDefault="00631160" w:rsidP="00631160">
            <w:pPr>
              <w:jc w:val="center"/>
              <w:rPr>
                <w:lang w:val="fr-FR" w:eastAsia="fr-FR"/>
              </w:rPr>
            </w:pPr>
            <w:r w:rsidRPr="00323CD1">
              <w:rPr>
                <w:lang w:val="fr-FR" w:eastAsia="fr-FR"/>
              </w:rPr>
              <w:t>.123**</w:t>
            </w:r>
          </w:p>
        </w:tc>
        <w:tc>
          <w:tcPr>
            <w:tcW w:w="1337" w:type="dxa"/>
            <w:tcBorders>
              <w:top w:val="nil"/>
              <w:left w:val="nil"/>
              <w:bottom w:val="single" w:sz="4" w:space="0" w:color="auto"/>
              <w:right w:val="nil"/>
            </w:tcBorders>
            <w:shd w:val="clear" w:color="000000" w:fill="FFFFFF"/>
            <w:vAlign w:val="bottom"/>
            <w:hideMark/>
          </w:tcPr>
          <w:p w14:paraId="4D11CD86" w14:textId="77777777" w:rsidR="00631160" w:rsidRPr="00323CD1" w:rsidRDefault="00631160" w:rsidP="00631160">
            <w:pPr>
              <w:jc w:val="center"/>
              <w:rPr>
                <w:lang w:val="fr-FR" w:eastAsia="fr-FR"/>
              </w:rPr>
            </w:pPr>
            <w:r w:rsidRPr="00323CD1">
              <w:rPr>
                <w:lang w:val="fr-FR" w:eastAsia="fr-FR"/>
              </w:rPr>
              <w:t>.123**</w:t>
            </w:r>
          </w:p>
        </w:tc>
        <w:tc>
          <w:tcPr>
            <w:tcW w:w="1276" w:type="dxa"/>
            <w:tcBorders>
              <w:top w:val="nil"/>
              <w:left w:val="nil"/>
              <w:bottom w:val="single" w:sz="4" w:space="0" w:color="auto"/>
              <w:right w:val="nil"/>
            </w:tcBorders>
            <w:shd w:val="clear" w:color="000000" w:fill="FFFFFF"/>
            <w:noWrap/>
            <w:vAlign w:val="bottom"/>
            <w:hideMark/>
          </w:tcPr>
          <w:p w14:paraId="3F0665DF" w14:textId="77777777" w:rsidR="00631160" w:rsidRPr="00323CD1" w:rsidRDefault="00631160" w:rsidP="00631160">
            <w:pPr>
              <w:jc w:val="center"/>
              <w:rPr>
                <w:lang w:val="fr-FR" w:eastAsia="fr-FR"/>
              </w:rPr>
            </w:pPr>
            <w:r w:rsidRPr="00323CD1">
              <w:rPr>
                <w:lang w:val="fr-FR" w:eastAsia="fr-FR"/>
              </w:rPr>
              <w:t>.123**</w:t>
            </w:r>
          </w:p>
        </w:tc>
        <w:tc>
          <w:tcPr>
            <w:tcW w:w="425" w:type="dxa"/>
            <w:tcBorders>
              <w:top w:val="nil"/>
              <w:left w:val="nil"/>
              <w:bottom w:val="single" w:sz="4" w:space="0" w:color="auto"/>
              <w:right w:val="nil"/>
            </w:tcBorders>
            <w:shd w:val="clear" w:color="000000" w:fill="FFFFFF"/>
            <w:noWrap/>
            <w:vAlign w:val="bottom"/>
            <w:hideMark/>
          </w:tcPr>
          <w:p w14:paraId="737F04D5" w14:textId="77777777" w:rsidR="00631160" w:rsidRPr="00323CD1" w:rsidRDefault="00631160" w:rsidP="00631160">
            <w:pPr>
              <w:jc w:val="center"/>
              <w:rPr>
                <w:lang w:val="fr-FR" w:eastAsia="fr-FR"/>
              </w:rPr>
            </w:pPr>
            <w:r w:rsidRPr="00323CD1">
              <w:rPr>
                <w:lang w:val="fr-FR" w:eastAsia="fr-FR"/>
              </w:rPr>
              <w:t> </w:t>
            </w:r>
          </w:p>
        </w:tc>
        <w:tc>
          <w:tcPr>
            <w:tcW w:w="1560" w:type="dxa"/>
            <w:tcBorders>
              <w:top w:val="nil"/>
              <w:left w:val="nil"/>
              <w:bottom w:val="single" w:sz="4" w:space="0" w:color="auto"/>
              <w:right w:val="nil"/>
            </w:tcBorders>
            <w:shd w:val="clear" w:color="000000" w:fill="FFFFFF"/>
            <w:noWrap/>
            <w:vAlign w:val="bottom"/>
            <w:hideMark/>
          </w:tcPr>
          <w:p w14:paraId="6AE96400" w14:textId="77777777" w:rsidR="00631160" w:rsidRPr="00323CD1" w:rsidRDefault="00631160" w:rsidP="00631160">
            <w:pPr>
              <w:jc w:val="center"/>
              <w:rPr>
                <w:lang w:val="fr-FR" w:eastAsia="fr-FR"/>
              </w:rPr>
            </w:pPr>
            <w:r w:rsidRPr="00323CD1">
              <w:rPr>
                <w:lang w:val="fr-FR" w:eastAsia="fr-FR"/>
              </w:rPr>
              <w:t>-</w:t>
            </w:r>
          </w:p>
        </w:tc>
        <w:tc>
          <w:tcPr>
            <w:tcW w:w="1275" w:type="dxa"/>
            <w:tcBorders>
              <w:top w:val="nil"/>
              <w:left w:val="nil"/>
              <w:bottom w:val="single" w:sz="4" w:space="0" w:color="auto"/>
              <w:right w:val="nil"/>
            </w:tcBorders>
            <w:shd w:val="clear" w:color="000000" w:fill="FFFFFF"/>
            <w:noWrap/>
            <w:vAlign w:val="bottom"/>
            <w:hideMark/>
          </w:tcPr>
          <w:p w14:paraId="16AE4153" w14:textId="77777777" w:rsidR="00631160" w:rsidRPr="00323CD1" w:rsidRDefault="00631160" w:rsidP="00631160">
            <w:pPr>
              <w:jc w:val="center"/>
              <w:rPr>
                <w:lang w:val="fr-FR" w:eastAsia="fr-FR"/>
              </w:rPr>
            </w:pPr>
            <w:r w:rsidRPr="00323CD1">
              <w:rPr>
                <w:lang w:val="fr-FR" w:eastAsia="fr-FR"/>
              </w:rPr>
              <w:t>-</w:t>
            </w:r>
          </w:p>
        </w:tc>
        <w:tc>
          <w:tcPr>
            <w:tcW w:w="1276" w:type="dxa"/>
            <w:tcBorders>
              <w:top w:val="nil"/>
              <w:left w:val="nil"/>
              <w:bottom w:val="single" w:sz="4" w:space="0" w:color="auto"/>
              <w:right w:val="nil"/>
            </w:tcBorders>
            <w:shd w:val="clear" w:color="000000" w:fill="FFFFFF"/>
            <w:noWrap/>
            <w:vAlign w:val="bottom"/>
            <w:hideMark/>
          </w:tcPr>
          <w:p w14:paraId="360CC13A" w14:textId="77777777" w:rsidR="00631160" w:rsidRPr="00323CD1" w:rsidRDefault="00631160" w:rsidP="00631160">
            <w:pPr>
              <w:jc w:val="center"/>
              <w:rPr>
                <w:lang w:val="fr-FR" w:eastAsia="fr-FR"/>
              </w:rPr>
            </w:pPr>
            <w:r w:rsidRPr="00323CD1">
              <w:rPr>
                <w:lang w:val="fr-FR" w:eastAsia="fr-FR"/>
              </w:rPr>
              <w:t>-</w:t>
            </w:r>
          </w:p>
        </w:tc>
        <w:tc>
          <w:tcPr>
            <w:tcW w:w="1559" w:type="dxa"/>
            <w:tcBorders>
              <w:top w:val="nil"/>
              <w:left w:val="nil"/>
              <w:bottom w:val="single" w:sz="4" w:space="0" w:color="auto"/>
              <w:right w:val="nil"/>
            </w:tcBorders>
            <w:shd w:val="clear" w:color="000000" w:fill="FFFFFF"/>
            <w:noWrap/>
            <w:vAlign w:val="bottom"/>
            <w:hideMark/>
          </w:tcPr>
          <w:p w14:paraId="225DB121" w14:textId="77777777" w:rsidR="00631160" w:rsidRPr="00323CD1" w:rsidRDefault="00631160" w:rsidP="00631160">
            <w:pPr>
              <w:jc w:val="center"/>
              <w:rPr>
                <w:lang w:val="fr-FR" w:eastAsia="fr-FR"/>
              </w:rPr>
            </w:pPr>
            <w:r w:rsidRPr="00323CD1">
              <w:rPr>
                <w:lang w:val="fr-FR" w:eastAsia="fr-FR"/>
              </w:rPr>
              <w:t>-</w:t>
            </w:r>
          </w:p>
        </w:tc>
      </w:tr>
    </w:tbl>
    <w:p w14:paraId="60AB931D" w14:textId="25972B9F" w:rsidR="0012455F" w:rsidRPr="00051CC0" w:rsidRDefault="00E33FEC" w:rsidP="00051CC0">
      <w:pPr>
        <w:jc w:val="both"/>
        <w:rPr>
          <w:rStyle w:val="Hyperlink"/>
          <w:color w:val="auto"/>
          <w:u w:val="none"/>
        </w:rPr>
        <w:sectPr w:rsidR="0012455F" w:rsidRPr="00051CC0" w:rsidSect="005729D5">
          <w:pgSz w:w="16840" w:h="11900" w:orient="landscape"/>
          <w:pgMar w:top="1440" w:right="1440" w:bottom="1440" w:left="1440" w:header="720" w:footer="720" w:gutter="0"/>
          <w:cols w:space="720"/>
          <w:titlePg/>
          <w:docGrid w:linePitch="360"/>
        </w:sectPr>
      </w:pPr>
      <w:r w:rsidRPr="00323CD1">
        <w:rPr>
          <w:rStyle w:val="Hyperlink"/>
          <w:i/>
          <w:color w:val="auto"/>
          <w:u w:val="none"/>
        </w:rPr>
        <w:t>Notes.</w:t>
      </w:r>
      <w:r w:rsidRPr="00323CD1">
        <w:rPr>
          <w:rStyle w:val="Hyperlink"/>
          <w:color w:val="auto"/>
          <w:u w:val="none"/>
        </w:rPr>
        <w:t xml:space="preserve"> BASES = Body and Appearance Self-Conscious Emotions Scale. </w:t>
      </w:r>
      <w:r w:rsidR="00F00DC8" w:rsidRPr="00323CD1">
        <w:rPr>
          <w:lang w:val="en-US"/>
        </w:rPr>
        <w:t xml:space="preserve">Although correlations are invariant across </w:t>
      </w:r>
      <w:r w:rsidR="005729D5" w:rsidRPr="00323CD1">
        <w:rPr>
          <w:lang w:val="en-US"/>
        </w:rPr>
        <w:t>subsamples</w:t>
      </w:r>
      <w:r w:rsidR="00F00DC8" w:rsidRPr="00323CD1">
        <w:rPr>
          <w:lang w:val="en-US"/>
        </w:rPr>
        <w:t>, the standardized coefficients may still show some variation as a function</w:t>
      </w:r>
      <w:r w:rsidR="00F00DC8" w:rsidRPr="007E088C">
        <w:rPr>
          <w:lang w:val="en-US"/>
        </w:rPr>
        <w:t xml:space="preserve"> of within-samples estimates of variability</w:t>
      </w:r>
      <w:r w:rsidR="00177FB7" w:rsidRPr="007E088C">
        <w:rPr>
          <w:lang w:val="en-US"/>
        </w:rPr>
        <w:t xml:space="preserve">. </w:t>
      </w:r>
      <w:r w:rsidRPr="007E088C">
        <w:rPr>
          <w:rStyle w:val="Hyperlink"/>
          <w:color w:val="auto"/>
          <w:u w:val="none"/>
        </w:rPr>
        <w:t xml:space="preserve">* </w:t>
      </w:r>
      <w:r w:rsidRPr="007E088C">
        <w:rPr>
          <w:rStyle w:val="Hyperlink"/>
          <w:i/>
          <w:color w:val="auto"/>
          <w:u w:val="none"/>
        </w:rPr>
        <w:t>p</w:t>
      </w:r>
      <w:r w:rsidRPr="007E088C">
        <w:rPr>
          <w:rStyle w:val="Hyperlink"/>
          <w:color w:val="auto"/>
          <w:u w:val="none"/>
        </w:rPr>
        <w:t xml:space="preserve"> ≤ .05; ** </w:t>
      </w:r>
      <w:r w:rsidRPr="007E088C">
        <w:rPr>
          <w:rStyle w:val="Hyperlink"/>
          <w:i/>
          <w:color w:val="auto"/>
          <w:u w:val="none"/>
        </w:rPr>
        <w:t>p</w:t>
      </w:r>
      <w:r w:rsidRPr="007E088C">
        <w:rPr>
          <w:rStyle w:val="Hyperlink"/>
          <w:color w:val="auto"/>
          <w:u w:val="none"/>
        </w:rPr>
        <w:t xml:space="preserve"> ≤ .01;</w:t>
      </w:r>
      <w:r w:rsidR="00FE604C" w:rsidRPr="007E088C">
        <w:rPr>
          <w:rStyle w:val="Hyperlink"/>
          <w:color w:val="auto"/>
          <w:u w:val="none"/>
        </w:rPr>
        <w:t xml:space="preserve"> *** </w:t>
      </w:r>
      <w:r w:rsidRPr="007E088C">
        <w:rPr>
          <w:rStyle w:val="Hyperlink"/>
          <w:i/>
          <w:color w:val="auto"/>
          <w:u w:val="none"/>
        </w:rPr>
        <w:t>p</w:t>
      </w:r>
      <w:r w:rsidR="00FE604C" w:rsidRPr="007E088C">
        <w:rPr>
          <w:rStyle w:val="Hyperlink"/>
          <w:color w:val="auto"/>
          <w:u w:val="none"/>
        </w:rPr>
        <w:t> ≤ </w:t>
      </w:r>
      <w:r w:rsidRPr="007E088C">
        <w:rPr>
          <w:rStyle w:val="Hyperlink"/>
          <w:color w:val="auto"/>
          <w:u w:val="none"/>
        </w:rPr>
        <w:t>.001</w:t>
      </w:r>
    </w:p>
    <w:p w14:paraId="7245EC56" w14:textId="6FEB2657" w:rsidR="00E33FEC" w:rsidRPr="007E088C" w:rsidRDefault="00E33FEC">
      <w:pPr>
        <w:rPr>
          <w:b/>
          <w:bCs/>
        </w:rPr>
      </w:pPr>
    </w:p>
    <w:p w14:paraId="7C329F77" w14:textId="77777777" w:rsidR="00E33FEC" w:rsidRPr="007E088C" w:rsidRDefault="00E33FEC" w:rsidP="00E33FEC">
      <w:pPr>
        <w:rPr>
          <w:rStyle w:val="Hyperlink"/>
        </w:rPr>
      </w:pPr>
      <w:r w:rsidRPr="007E088C">
        <w:rPr>
          <w:noProof/>
          <w:lang w:val="fr-FR" w:eastAsia="fr-FR"/>
        </w:rPr>
        <w:drawing>
          <wp:inline distT="0" distB="0" distL="0" distR="0" wp14:anchorId="09C39219" wp14:editId="7CFF1B0D">
            <wp:extent cx="5638800" cy="3875089"/>
            <wp:effectExtent l="0" t="0" r="0" b="0"/>
            <wp:docPr id="2" name="Image 1"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Graph"/>
                    <pic:cNvPicPr>
                      <a:picLocks noChangeAspect="1"/>
                    </pic:cNvPicPr>
                  </pic:nvPicPr>
                  <pic:blipFill>
                    <a:blip r:embed="rId68">
                      <a:extLst>
                        <a:ext uri="{28A0092B-C50C-407E-A947-70E740481C1C}">
                          <a14:useLocalDpi xmlns:a14="http://schemas.microsoft.com/office/drawing/2010/main" val="0"/>
                        </a:ext>
                      </a:extLst>
                    </a:blip>
                    <a:stretch>
                      <a:fillRect/>
                    </a:stretch>
                  </pic:blipFill>
                  <pic:spPr>
                    <a:xfrm>
                      <a:off x="0" y="0"/>
                      <a:ext cx="5644056" cy="3878701"/>
                    </a:xfrm>
                    <a:prstGeom prst="rect">
                      <a:avLst/>
                    </a:prstGeom>
                  </pic:spPr>
                </pic:pic>
              </a:graphicData>
            </a:graphic>
          </wp:inline>
        </w:drawing>
      </w:r>
    </w:p>
    <w:p w14:paraId="50C8BE18" w14:textId="448BFBE4" w:rsidR="00086491" w:rsidRDefault="00E33FEC" w:rsidP="00086491">
      <w:pPr>
        <w:pStyle w:val="Heading1"/>
        <w:jc w:val="left"/>
      </w:pPr>
      <w:r w:rsidRPr="007E088C">
        <w:t>Figure 1</w:t>
      </w:r>
    </w:p>
    <w:p w14:paraId="3D1C8268" w14:textId="41721627" w:rsidR="00E33FEC" w:rsidRPr="007E088C" w:rsidRDefault="00E33FEC" w:rsidP="00E33FEC">
      <w:pPr>
        <w:spacing w:line="480" w:lineRule="auto"/>
      </w:pPr>
      <w:r w:rsidRPr="007E088C">
        <w:t xml:space="preserve">Scree plot and parallel analysis from the exploratory factor analysis of the </w:t>
      </w:r>
      <w:r w:rsidRPr="007E088C">
        <w:rPr>
          <w:rStyle w:val="Hyperlink"/>
          <w:color w:val="auto"/>
          <w:u w:val="none"/>
        </w:rPr>
        <w:t>Body and Appearance Self-Conscious Emotions Scale</w:t>
      </w:r>
      <w:r w:rsidRPr="007E088C">
        <w:t xml:space="preserve"> in the first split-half subsample. </w:t>
      </w:r>
    </w:p>
    <w:p w14:paraId="1EED2B1E" w14:textId="24753FA8" w:rsidR="00051CC0" w:rsidRDefault="00051CC0">
      <w:pPr>
        <w:rPr>
          <w:b/>
          <w:bCs/>
        </w:rPr>
      </w:pPr>
      <w:r>
        <w:rPr>
          <w:b/>
          <w:bCs/>
        </w:rPr>
        <w:br w:type="page"/>
      </w:r>
    </w:p>
    <w:p w14:paraId="147CE6EE" w14:textId="5C616291" w:rsidR="00051CC0" w:rsidRPr="00B73DA2" w:rsidRDefault="00051CC0" w:rsidP="00B73DA2">
      <w:pPr>
        <w:jc w:val="center"/>
        <w:rPr>
          <w:b/>
          <w:bCs/>
        </w:rPr>
      </w:pPr>
      <w:r>
        <w:rPr>
          <w:b/>
          <w:bCs/>
          <w:color w:val="000000" w:themeColor="text1"/>
        </w:rPr>
        <w:lastRenderedPageBreak/>
        <w:t>Appendix</w:t>
      </w:r>
      <w:r w:rsidR="00942ED1">
        <w:rPr>
          <w:b/>
          <w:bCs/>
          <w:color w:val="000000" w:themeColor="text1"/>
        </w:rPr>
        <w:t xml:space="preserve"> 1</w:t>
      </w:r>
    </w:p>
    <w:p w14:paraId="16B3FDFF" w14:textId="77777777" w:rsidR="00051CC0" w:rsidRPr="00051CC0" w:rsidRDefault="00051CC0" w:rsidP="00051CC0">
      <w:pPr>
        <w:jc w:val="center"/>
        <w:rPr>
          <w:b/>
          <w:bCs/>
          <w:color w:val="000000" w:themeColor="text1"/>
        </w:rPr>
      </w:pPr>
    </w:p>
    <w:p w14:paraId="1223E8B2" w14:textId="77777777" w:rsidR="00051CC0" w:rsidRPr="007E088C" w:rsidRDefault="00051CC0" w:rsidP="00051CC0">
      <w:pPr>
        <w:spacing w:line="480" w:lineRule="auto"/>
        <w:rPr>
          <w:i/>
          <w:iCs/>
          <w:color w:val="000000" w:themeColor="text1"/>
        </w:rPr>
      </w:pPr>
      <w:r w:rsidRPr="007E088C">
        <w:rPr>
          <w:i/>
          <w:iCs/>
          <w:color w:val="000000" w:themeColor="text1"/>
        </w:rPr>
        <w:t>Items of the Body and Appearance Self-Conscious Emotions Scale in English and Bahasa Malaysia (In Italic)</w:t>
      </w:r>
    </w:p>
    <w:tbl>
      <w:tblPr>
        <w:tblStyle w:val="TableGrid"/>
        <w:tblW w:w="907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49"/>
        <w:gridCol w:w="1523"/>
      </w:tblGrid>
      <w:tr w:rsidR="00051CC0" w:rsidRPr="007E088C" w14:paraId="40903D90" w14:textId="77777777" w:rsidTr="003F7982">
        <w:tc>
          <w:tcPr>
            <w:tcW w:w="7655" w:type="dxa"/>
            <w:tcBorders>
              <w:top w:val="single" w:sz="4" w:space="0" w:color="auto"/>
              <w:bottom w:val="single" w:sz="4" w:space="0" w:color="auto"/>
            </w:tcBorders>
          </w:tcPr>
          <w:p w14:paraId="06A2ABF7" w14:textId="77777777" w:rsidR="00051CC0" w:rsidRPr="007E088C" w:rsidRDefault="00051CC0" w:rsidP="003F7982">
            <w:pPr>
              <w:spacing w:line="480" w:lineRule="auto"/>
              <w:rPr>
                <w:color w:val="000000" w:themeColor="text1"/>
              </w:rPr>
            </w:pPr>
            <w:r w:rsidRPr="007E088C">
              <w:rPr>
                <w:color w:val="000000" w:themeColor="text1"/>
              </w:rPr>
              <w:t>Item</w:t>
            </w:r>
          </w:p>
        </w:tc>
        <w:tc>
          <w:tcPr>
            <w:tcW w:w="1417" w:type="dxa"/>
            <w:tcBorders>
              <w:top w:val="single" w:sz="4" w:space="0" w:color="auto"/>
              <w:bottom w:val="single" w:sz="4" w:space="0" w:color="auto"/>
            </w:tcBorders>
          </w:tcPr>
          <w:p w14:paraId="29ABD828" w14:textId="77777777" w:rsidR="00051CC0" w:rsidRPr="007E088C" w:rsidRDefault="00051CC0" w:rsidP="003F7982">
            <w:pPr>
              <w:spacing w:line="480" w:lineRule="auto"/>
              <w:rPr>
                <w:color w:val="000000" w:themeColor="text1"/>
              </w:rPr>
            </w:pPr>
            <w:r w:rsidRPr="007E088C">
              <w:rPr>
                <w:color w:val="000000" w:themeColor="text1"/>
              </w:rPr>
              <w:t>Hypothesised subscale in Castonguay et al. (2014)</w:t>
            </w:r>
          </w:p>
        </w:tc>
      </w:tr>
      <w:tr w:rsidR="00051CC0" w:rsidRPr="007E088C" w14:paraId="4E4362B6" w14:textId="77777777" w:rsidTr="003F7982">
        <w:tc>
          <w:tcPr>
            <w:tcW w:w="7655" w:type="dxa"/>
            <w:tcBorders>
              <w:top w:val="single" w:sz="4" w:space="0" w:color="auto"/>
            </w:tcBorders>
          </w:tcPr>
          <w:p w14:paraId="78969EA4" w14:textId="77777777" w:rsidR="00051CC0" w:rsidRPr="007E088C" w:rsidRDefault="00051CC0" w:rsidP="003F7982">
            <w:pPr>
              <w:spacing w:line="480" w:lineRule="auto"/>
              <w:rPr>
                <w:i/>
                <w:iCs/>
                <w:color w:val="000000" w:themeColor="text1"/>
              </w:rPr>
            </w:pPr>
            <w:r w:rsidRPr="007E088C">
              <w:rPr>
                <w:color w:val="000000" w:themeColor="text1"/>
              </w:rPr>
              <w:t xml:space="preserve">1. In general, I have felt ashamed of the way I look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malu</w:t>
            </w:r>
            <w:proofErr w:type="spellEnd"/>
            <w:r w:rsidRPr="007E088C">
              <w:rPr>
                <w:i/>
                <w:iCs/>
                <w:color w:val="000000" w:themeColor="text1"/>
              </w:rPr>
              <w:t xml:space="preserve"> </w:t>
            </w:r>
            <w:proofErr w:type="spellStart"/>
            <w:r w:rsidRPr="007E088C">
              <w:rPr>
                <w:i/>
                <w:iCs/>
                <w:color w:val="000000" w:themeColor="text1"/>
              </w:rPr>
              <w:t>dengan</w:t>
            </w:r>
            <w:proofErr w:type="spellEnd"/>
            <w:r w:rsidRPr="007E088C">
              <w:rPr>
                <w:i/>
                <w:iCs/>
                <w:color w:val="000000" w:themeColor="text1"/>
              </w:rPr>
              <w:t xml:space="preserve"> </w:t>
            </w:r>
            <w:proofErr w:type="spellStart"/>
            <w:r w:rsidRPr="007E088C">
              <w:rPr>
                <w:i/>
                <w:iCs/>
                <w:color w:val="000000" w:themeColor="text1"/>
              </w:rPr>
              <w:t>cara</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Borders>
              <w:top w:val="single" w:sz="4" w:space="0" w:color="auto"/>
            </w:tcBorders>
          </w:tcPr>
          <w:p w14:paraId="4550F7E8" w14:textId="77777777" w:rsidR="00051CC0" w:rsidRPr="007E088C" w:rsidRDefault="00051CC0" w:rsidP="003F7982">
            <w:pPr>
              <w:spacing w:line="480" w:lineRule="auto"/>
              <w:rPr>
                <w:color w:val="000000" w:themeColor="text1"/>
              </w:rPr>
            </w:pPr>
            <w:r w:rsidRPr="007E088C">
              <w:rPr>
                <w:color w:val="000000" w:themeColor="text1"/>
              </w:rPr>
              <w:t>S</w:t>
            </w:r>
          </w:p>
        </w:tc>
      </w:tr>
      <w:tr w:rsidR="00051CC0" w:rsidRPr="007E088C" w14:paraId="09D34B2A" w14:textId="77777777" w:rsidTr="003F7982">
        <w:tc>
          <w:tcPr>
            <w:tcW w:w="7655" w:type="dxa"/>
          </w:tcPr>
          <w:p w14:paraId="0A2EBB62" w14:textId="77777777" w:rsidR="00051CC0" w:rsidRPr="007E088C" w:rsidRDefault="00051CC0" w:rsidP="003F7982">
            <w:pPr>
              <w:spacing w:line="480" w:lineRule="auto"/>
              <w:rPr>
                <w:i/>
                <w:iCs/>
                <w:color w:val="000000" w:themeColor="text1"/>
              </w:rPr>
            </w:pPr>
            <w:r w:rsidRPr="007E088C">
              <w:rPr>
                <w:color w:val="000000" w:themeColor="text1"/>
              </w:rPr>
              <w:t xml:space="preserve">2. In general, I have felt proud that I am more attractive than others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lebih</w:t>
            </w:r>
            <w:proofErr w:type="spellEnd"/>
            <w:r w:rsidRPr="007E088C">
              <w:rPr>
                <w:i/>
                <w:iCs/>
                <w:color w:val="000000" w:themeColor="text1"/>
              </w:rPr>
              <w:t xml:space="preserve"> </w:t>
            </w:r>
            <w:proofErr w:type="spellStart"/>
            <w:r w:rsidRPr="007E088C">
              <w:rPr>
                <w:i/>
                <w:iCs/>
                <w:color w:val="000000" w:themeColor="text1"/>
              </w:rPr>
              <w:t>cantik</w:t>
            </w:r>
            <w:proofErr w:type="spellEnd"/>
            <w:r w:rsidRPr="007E088C">
              <w:rPr>
                <w:i/>
                <w:iCs/>
                <w:color w:val="000000" w:themeColor="text1"/>
              </w:rPr>
              <w:t xml:space="preserve">/tampan </w:t>
            </w:r>
            <w:proofErr w:type="spellStart"/>
            <w:r w:rsidRPr="007E088C">
              <w:rPr>
                <w:i/>
                <w:iCs/>
                <w:color w:val="000000" w:themeColor="text1"/>
              </w:rPr>
              <w:t>berbanding</w:t>
            </w:r>
            <w:proofErr w:type="spellEnd"/>
            <w:r w:rsidRPr="007E088C">
              <w:rPr>
                <w:i/>
                <w:iCs/>
                <w:color w:val="000000" w:themeColor="text1"/>
              </w:rPr>
              <w:t xml:space="preserve"> orang lain.</w:t>
            </w:r>
          </w:p>
        </w:tc>
        <w:tc>
          <w:tcPr>
            <w:tcW w:w="1417" w:type="dxa"/>
          </w:tcPr>
          <w:p w14:paraId="3DD75B38" w14:textId="77777777" w:rsidR="00051CC0" w:rsidRPr="007E088C" w:rsidRDefault="00051CC0" w:rsidP="003F7982">
            <w:pPr>
              <w:spacing w:line="480" w:lineRule="auto"/>
              <w:rPr>
                <w:color w:val="000000" w:themeColor="text1"/>
              </w:rPr>
            </w:pPr>
            <w:r w:rsidRPr="007E088C">
              <w:rPr>
                <w:color w:val="000000" w:themeColor="text1"/>
              </w:rPr>
              <w:t>HP</w:t>
            </w:r>
          </w:p>
        </w:tc>
      </w:tr>
      <w:tr w:rsidR="00051CC0" w:rsidRPr="007E088C" w14:paraId="144B000C" w14:textId="77777777" w:rsidTr="003F7982">
        <w:tc>
          <w:tcPr>
            <w:tcW w:w="7655" w:type="dxa"/>
          </w:tcPr>
          <w:p w14:paraId="09F7393E" w14:textId="77777777" w:rsidR="00051CC0" w:rsidRPr="007E088C" w:rsidRDefault="00051CC0" w:rsidP="003F7982">
            <w:pPr>
              <w:spacing w:line="480" w:lineRule="auto"/>
              <w:rPr>
                <w:i/>
                <w:iCs/>
                <w:color w:val="000000" w:themeColor="text1"/>
              </w:rPr>
            </w:pPr>
            <w:r w:rsidRPr="007E088C">
              <w:rPr>
                <w:color w:val="000000" w:themeColor="text1"/>
              </w:rPr>
              <w:t xml:space="preserve">3. In general, I have felt proud of the effort I place on maintaining my appearance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bangga</w:t>
            </w:r>
            <w:proofErr w:type="spellEnd"/>
            <w:r w:rsidRPr="007E088C">
              <w:rPr>
                <w:i/>
                <w:iCs/>
                <w:color w:val="000000" w:themeColor="text1"/>
              </w:rPr>
              <w:t xml:space="preserve"> </w:t>
            </w:r>
            <w:proofErr w:type="spellStart"/>
            <w:r w:rsidRPr="007E088C">
              <w:rPr>
                <w:i/>
                <w:iCs/>
                <w:color w:val="000000" w:themeColor="text1"/>
              </w:rPr>
              <w:t>dengan</w:t>
            </w:r>
            <w:proofErr w:type="spellEnd"/>
            <w:r w:rsidRPr="007E088C">
              <w:rPr>
                <w:i/>
                <w:iCs/>
                <w:color w:val="000000" w:themeColor="text1"/>
              </w:rPr>
              <w:t xml:space="preserve"> </w:t>
            </w:r>
            <w:proofErr w:type="spellStart"/>
            <w:r w:rsidRPr="007E088C">
              <w:rPr>
                <w:i/>
                <w:iCs/>
                <w:color w:val="000000" w:themeColor="text1"/>
              </w:rPr>
              <w:t>usaha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untuk</w:t>
            </w:r>
            <w:proofErr w:type="spellEnd"/>
            <w:r w:rsidRPr="007E088C">
              <w:rPr>
                <w:i/>
                <w:iCs/>
                <w:color w:val="000000" w:themeColor="text1"/>
              </w:rPr>
              <w:t xml:space="preserve"> </w:t>
            </w:r>
            <w:proofErr w:type="spellStart"/>
            <w:r w:rsidRPr="007E088C">
              <w:rPr>
                <w:i/>
                <w:iCs/>
                <w:color w:val="000000" w:themeColor="text1"/>
              </w:rPr>
              <w:t>mengekalkan</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6C5BAEBA" w14:textId="77777777" w:rsidR="00051CC0" w:rsidRPr="007E088C" w:rsidRDefault="00051CC0" w:rsidP="003F7982">
            <w:pPr>
              <w:spacing w:line="480" w:lineRule="auto"/>
              <w:rPr>
                <w:color w:val="000000" w:themeColor="text1"/>
              </w:rPr>
            </w:pPr>
            <w:r w:rsidRPr="007E088C">
              <w:rPr>
                <w:color w:val="000000" w:themeColor="text1"/>
              </w:rPr>
              <w:t>AP</w:t>
            </w:r>
          </w:p>
        </w:tc>
      </w:tr>
      <w:tr w:rsidR="00051CC0" w:rsidRPr="007E088C" w14:paraId="50ACE78E" w14:textId="77777777" w:rsidTr="003F7982">
        <w:tc>
          <w:tcPr>
            <w:tcW w:w="7655" w:type="dxa"/>
          </w:tcPr>
          <w:p w14:paraId="1C4D842F" w14:textId="77777777" w:rsidR="00051CC0" w:rsidRPr="007E088C" w:rsidRDefault="00051CC0" w:rsidP="003F7982">
            <w:pPr>
              <w:spacing w:line="480" w:lineRule="auto"/>
              <w:rPr>
                <w:i/>
                <w:iCs/>
                <w:color w:val="000000" w:themeColor="text1"/>
              </w:rPr>
            </w:pPr>
            <w:r w:rsidRPr="007E088C">
              <w:rPr>
                <w:color w:val="000000" w:themeColor="text1"/>
              </w:rPr>
              <w:t xml:space="preserve">4. In general, I have felt guilty that I do not do enough to improve the way I look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rasa </w:t>
            </w:r>
            <w:proofErr w:type="spellStart"/>
            <w:r w:rsidRPr="007E088C">
              <w:rPr>
                <w:i/>
                <w:iCs/>
                <w:color w:val="000000" w:themeColor="text1"/>
              </w:rPr>
              <w:t>bersalah</w:t>
            </w:r>
            <w:proofErr w:type="spellEnd"/>
            <w:r w:rsidRPr="007E088C">
              <w:rPr>
                <w:i/>
                <w:iCs/>
                <w:color w:val="000000" w:themeColor="text1"/>
              </w:rPr>
              <w:t xml:space="preserve"> kerana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tidak</w:t>
            </w:r>
            <w:proofErr w:type="spellEnd"/>
            <w:r w:rsidRPr="007E088C">
              <w:rPr>
                <w:i/>
                <w:iCs/>
                <w:color w:val="000000" w:themeColor="text1"/>
              </w:rPr>
              <w:t xml:space="preserve"> buat </w:t>
            </w:r>
            <w:proofErr w:type="spellStart"/>
            <w:r w:rsidRPr="007E088C">
              <w:rPr>
                <w:i/>
                <w:iCs/>
                <w:color w:val="000000" w:themeColor="text1"/>
              </w:rPr>
              <w:t>secukupnya</w:t>
            </w:r>
            <w:proofErr w:type="spellEnd"/>
            <w:r w:rsidRPr="007E088C">
              <w:rPr>
                <w:i/>
                <w:iCs/>
                <w:color w:val="000000" w:themeColor="text1"/>
              </w:rPr>
              <w:t xml:space="preserve"> </w:t>
            </w:r>
            <w:proofErr w:type="spellStart"/>
            <w:r w:rsidRPr="007E088C">
              <w:rPr>
                <w:i/>
                <w:iCs/>
                <w:color w:val="000000" w:themeColor="text1"/>
              </w:rPr>
              <w:t>untuk</w:t>
            </w:r>
            <w:proofErr w:type="spellEnd"/>
            <w:r w:rsidRPr="007E088C">
              <w:rPr>
                <w:i/>
                <w:iCs/>
                <w:color w:val="000000" w:themeColor="text1"/>
              </w:rPr>
              <w:t xml:space="preserve"> </w:t>
            </w:r>
            <w:proofErr w:type="spellStart"/>
            <w:r w:rsidRPr="007E088C">
              <w:rPr>
                <w:i/>
                <w:iCs/>
                <w:color w:val="000000" w:themeColor="text1"/>
              </w:rPr>
              <w:t>memperbaiki</w:t>
            </w:r>
            <w:proofErr w:type="spellEnd"/>
            <w:r w:rsidRPr="007E088C">
              <w:rPr>
                <w:i/>
                <w:iCs/>
                <w:color w:val="000000" w:themeColor="text1"/>
              </w:rPr>
              <w:t xml:space="preserve"> </w:t>
            </w:r>
            <w:proofErr w:type="spellStart"/>
            <w:r w:rsidRPr="007E088C">
              <w:rPr>
                <w:i/>
                <w:iCs/>
                <w:color w:val="000000" w:themeColor="text1"/>
              </w:rPr>
              <w:t>cara</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64D4BEE9" w14:textId="77777777" w:rsidR="00051CC0" w:rsidRPr="007E088C" w:rsidRDefault="00051CC0" w:rsidP="003F7982">
            <w:pPr>
              <w:spacing w:line="480" w:lineRule="auto"/>
              <w:rPr>
                <w:color w:val="000000" w:themeColor="text1"/>
              </w:rPr>
            </w:pPr>
            <w:r w:rsidRPr="007E088C">
              <w:rPr>
                <w:color w:val="000000" w:themeColor="text1"/>
              </w:rPr>
              <w:t>G</w:t>
            </w:r>
          </w:p>
        </w:tc>
      </w:tr>
      <w:tr w:rsidR="00051CC0" w:rsidRPr="007E088C" w14:paraId="1B9B9EB3" w14:textId="77777777" w:rsidTr="003F7982">
        <w:tc>
          <w:tcPr>
            <w:tcW w:w="7655" w:type="dxa"/>
          </w:tcPr>
          <w:p w14:paraId="143C168B" w14:textId="77777777" w:rsidR="00051CC0" w:rsidRPr="007E088C" w:rsidRDefault="00051CC0" w:rsidP="003F7982">
            <w:pPr>
              <w:spacing w:line="480" w:lineRule="auto"/>
              <w:rPr>
                <w:i/>
                <w:iCs/>
                <w:color w:val="000000" w:themeColor="text1"/>
              </w:rPr>
            </w:pPr>
            <w:r w:rsidRPr="007E088C">
              <w:rPr>
                <w:color w:val="000000" w:themeColor="text1"/>
              </w:rPr>
              <w:t>5. In general, I have felt inadequate when I think about my appearance /</w:t>
            </w:r>
            <w:r w:rsidRPr="007E088C">
              <w:rPr>
                <w:i/>
                <w:iCs/>
                <w:color w:val="000000" w:themeColor="text1"/>
              </w:rPr>
              <w:t xml:space="preserve">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rasa </w:t>
            </w:r>
            <w:proofErr w:type="spellStart"/>
            <w:r w:rsidRPr="007E088C">
              <w:rPr>
                <w:i/>
                <w:iCs/>
                <w:color w:val="000000" w:themeColor="text1"/>
              </w:rPr>
              <w:t>tidak</w:t>
            </w:r>
            <w:proofErr w:type="spellEnd"/>
            <w:r w:rsidRPr="007E088C">
              <w:rPr>
                <w:i/>
                <w:iCs/>
                <w:color w:val="000000" w:themeColor="text1"/>
              </w:rPr>
              <w:t xml:space="preserve"> </w:t>
            </w:r>
            <w:proofErr w:type="spellStart"/>
            <w:r w:rsidRPr="007E088C">
              <w:rPr>
                <w:i/>
                <w:iCs/>
                <w:color w:val="000000" w:themeColor="text1"/>
              </w:rPr>
              <w:t>memadai</w:t>
            </w:r>
            <w:proofErr w:type="spellEnd"/>
            <w:r w:rsidRPr="007E088C">
              <w:rPr>
                <w:i/>
                <w:iCs/>
                <w:color w:val="000000" w:themeColor="text1"/>
              </w:rPr>
              <w:t xml:space="preserve"> </w:t>
            </w:r>
            <w:proofErr w:type="spellStart"/>
            <w:r w:rsidRPr="007E088C">
              <w:rPr>
                <w:i/>
                <w:iCs/>
                <w:color w:val="000000" w:themeColor="text1"/>
              </w:rPr>
              <w:t>apabila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berfikir</w:t>
            </w:r>
            <w:proofErr w:type="spellEnd"/>
            <w:r w:rsidRPr="007E088C">
              <w:rPr>
                <w:i/>
                <w:iCs/>
                <w:color w:val="000000" w:themeColor="text1"/>
              </w:rPr>
              <w:t xml:space="preserve"> </w:t>
            </w:r>
            <w:proofErr w:type="spellStart"/>
            <w:r w:rsidRPr="007E088C">
              <w:rPr>
                <w:i/>
                <w:iCs/>
                <w:color w:val="000000" w:themeColor="text1"/>
              </w:rPr>
              <w:t>tentang</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603991CF" w14:textId="77777777" w:rsidR="00051CC0" w:rsidRPr="007E088C" w:rsidRDefault="00051CC0" w:rsidP="003F7982">
            <w:pPr>
              <w:spacing w:line="480" w:lineRule="auto"/>
              <w:rPr>
                <w:color w:val="000000" w:themeColor="text1"/>
              </w:rPr>
            </w:pPr>
            <w:r w:rsidRPr="007E088C">
              <w:rPr>
                <w:color w:val="000000" w:themeColor="text1"/>
              </w:rPr>
              <w:t>S</w:t>
            </w:r>
          </w:p>
        </w:tc>
      </w:tr>
      <w:tr w:rsidR="00051CC0" w:rsidRPr="007E088C" w14:paraId="7F16CA48" w14:textId="77777777" w:rsidTr="003F7982">
        <w:tc>
          <w:tcPr>
            <w:tcW w:w="7655" w:type="dxa"/>
          </w:tcPr>
          <w:p w14:paraId="3C23ED1A" w14:textId="77777777" w:rsidR="00051CC0" w:rsidRPr="007E088C" w:rsidRDefault="00051CC0" w:rsidP="003F7982">
            <w:pPr>
              <w:spacing w:line="480" w:lineRule="auto"/>
              <w:rPr>
                <w:i/>
                <w:iCs/>
                <w:color w:val="000000" w:themeColor="text1"/>
              </w:rPr>
            </w:pPr>
            <w:r w:rsidRPr="007E088C">
              <w:rPr>
                <w:color w:val="000000" w:themeColor="text1"/>
              </w:rPr>
              <w:t xml:space="preserve">6. In general, I have felt proud that I am great looking person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seorang</w:t>
            </w:r>
            <w:proofErr w:type="spellEnd"/>
            <w:r w:rsidRPr="007E088C">
              <w:rPr>
                <w:i/>
                <w:iCs/>
                <w:color w:val="000000" w:themeColor="text1"/>
              </w:rPr>
              <w:t xml:space="preserve"> yang </w:t>
            </w:r>
            <w:proofErr w:type="spellStart"/>
            <w:r w:rsidRPr="007E088C">
              <w:rPr>
                <w:i/>
                <w:iCs/>
                <w:color w:val="000000" w:themeColor="text1"/>
              </w:rPr>
              <w:t>berpenampilan</w:t>
            </w:r>
            <w:proofErr w:type="spellEnd"/>
            <w:r w:rsidRPr="007E088C">
              <w:rPr>
                <w:i/>
                <w:iCs/>
                <w:color w:val="000000" w:themeColor="text1"/>
              </w:rPr>
              <w:t xml:space="preserve"> </w:t>
            </w:r>
            <w:proofErr w:type="spellStart"/>
            <w:r w:rsidRPr="007E088C">
              <w:rPr>
                <w:i/>
                <w:iCs/>
                <w:color w:val="000000" w:themeColor="text1"/>
              </w:rPr>
              <w:t>hebat</w:t>
            </w:r>
            <w:proofErr w:type="spellEnd"/>
            <w:r w:rsidRPr="007E088C">
              <w:rPr>
                <w:i/>
                <w:iCs/>
                <w:color w:val="000000" w:themeColor="text1"/>
              </w:rPr>
              <w:t xml:space="preserve">. </w:t>
            </w:r>
          </w:p>
        </w:tc>
        <w:tc>
          <w:tcPr>
            <w:tcW w:w="1417" w:type="dxa"/>
          </w:tcPr>
          <w:p w14:paraId="494BE180" w14:textId="77777777" w:rsidR="00051CC0" w:rsidRPr="007E088C" w:rsidRDefault="00051CC0" w:rsidP="003F7982">
            <w:pPr>
              <w:spacing w:line="480" w:lineRule="auto"/>
              <w:rPr>
                <w:color w:val="000000" w:themeColor="text1"/>
              </w:rPr>
            </w:pPr>
            <w:r w:rsidRPr="007E088C">
              <w:rPr>
                <w:color w:val="000000" w:themeColor="text1"/>
              </w:rPr>
              <w:t>HP</w:t>
            </w:r>
          </w:p>
        </w:tc>
      </w:tr>
      <w:tr w:rsidR="00051CC0" w:rsidRPr="007E088C" w14:paraId="302CBBAF" w14:textId="77777777" w:rsidTr="003F7982">
        <w:tc>
          <w:tcPr>
            <w:tcW w:w="7655" w:type="dxa"/>
          </w:tcPr>
          <w:p w14:paraId="285B23BE" w14:textId="77777777" w:rsidR="00051CC0" w:rsidRPr="007E088C" w:rsidRDefault="00051CC0" w:rsidP="003F7982">
            <w:pPr>
              <w:spacing w:line="480" w:lineRule="auto"/>
              <w:rPr>
                <w:i/>
                <w:iCs/>
                <w:color w:val="000000" w:themeColor="text1"/>
              </w:rPr>
            </w:pPr>
            <w:r w:rsidRPr="007E088C">
              <w:rPr>
                <w:color w:val="000000" w:themeColor="text1"/>
              </w:rPr>
              <w:t>7. In general, I have felt guilt that I look the way I do /</w:t>
            </w:r>
            <w:r w:rsidRPr="007E088C">
              <w:rPr>
                <w:i/>
                <w:iCs/>
                <w:color w:val="000000" w:themeColor="text1"/>
              </w:rPr>
              <w:t xml:space="preserve">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rasa </w:t>
            </w:r>
            <w:proofErr w:type="spellStart"/>
            <w:r w:rsidRPr="007E088C">
              <w:rPr>
                <w:i/>
                <w:iCs/>
                <w:color w:val="000000" w:themeColor="text1"/>
              </w:rPr>
              <w:t>bersalah</w:t>
            </w:r>
            <w:proofErr w:type="spellEnd"/>
            <w:r w:rsidRPr="007E088C">
              <w:rPr>
                <w:i/>
                <w:iCs/>
                <w:color w:val="000000" w:themeColor="text1"/>
              </w:rPr>
              <w:t xml:space="preserve"> kerana </w:t>
            </w:r>
            <w:proofErr w:type="spellStart"/>
            <w:r w:rsidRPr="007E088C">
              <w:rPr>
                <w:i/>
                <w:iCs/>
                <w:color w:val="000000" w:themeColor="text1"/>
              </w:rPr>
              <w:t>cara</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4B7705F7" w14:textId="77777777" w:rsidR="00051CC0" w:rsidRPr="007E088C" w:rsidRDefault="00051CC0" w:rsidP="003F7982">
            <w:pPr>
              <w:spacing w:line="480" w:lineRule="auto"/>
              <w:rPr>
                <w:color w:val="000000" w:themeColor="text1"/>
              </w:rPr>
            </w:pPr>
            <w:r w:rsidRPr="007E088C">
              <w:rPr>
                <w:color w:val="000000" w:themeColor="text1"/>
              </w:rPr>
              <w:t>G</w:t>
            </w:r>
          </w:p>
        </w:tc>
      </w:tr>
      <w:tr w:rsidR="00051CC0" w:rsidRPr="007E088C" w14:paraId="2AEF87F0" w14:textId="77777777" w:rsidTr="003F7982">
        <w:tc>
          <w:tcPr>
            <w:tcW w:w="7655" w:type="dxa"/>
          </w:tcPr>
          <w:p w14:paraId="3F28F214" w14:textId="77777777" w:rsidR="00051CC0" w:rsidRPr="007E088C" w:rsidRDefault="00051CC0" w:rsidP="003F7982">
            <w:pPr>
              <w:spacing w:line="480" w:lineRule="auto"/>
              <w:rPr>
                <w:i/>
                <w:iCs/>
                <w:color w:val="000000" w:themeColor="text1"/>
              </w:rPr>
            </w:pPr>
            <w:r w:rsidRPr="007E088C">
              <w:rPr>
                <w:color w:val="000000" w:themeColor="text1"/>
              </w:rPr>
              <w:lastRenderedPageBreak/>
              <w:t xml:space="preserve">8. In general, I have felt ashamed of my appearance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malu</w:t>
            </w:r>
            <w:proofErr w:type="spellEnd"/>
            <w:r w:rsidRPr="007E088C">
              <w:rPr>
                <w:i/>
                <w:iCs/>
                <w:color w:val="000000" w:themeColor="text1"/>
              </w:rPr>
              <w:t xml:space="preserve"> </w:t>
            </w:r>
            <w:proofErr w:type="spellStart"/>
            <w:r w:rsidRPr="007E088C">
              <w:rPr>
                <w:i/>
                <w:iCs/>
                <w:color w:val="000000" w:themeColor="text1"/>
              </w:rPr>
              <w:t>dengan</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20DBCA60" w14:textId="77777777" w:rsidR="00051CC0" w:rsidRPr="007E088C" w:rsidRDefault="00051CC0" w:rsidP="003F7982">
            <w:pPr>
              <w:spacing w:line="480" w:lineRule="auto"/>
              <w:rPr>
                <w:color w:val="000000" w:themeColor="text1"/>
              </w:rPr>
            </w:pPr>
            <w:r w:rsidRPr="007E088C">
              <w:rPr>
                <w:color w:val="000000" w:themeColor="text1"/>
              </w:rPr>
              <w:t>S</w:t>
            </w:r>
          </w:p>
        </w:tc>
      </w:tr>
      <w:tr w:rsidR="00051CC0" w:rsidRPr="007E088C" w14:paraId="5B100F88" w14:textId="77777777" w:rsidTr="003F7982">
        <w:tc>
          <w:tcPr>
            <w:tcW w:w="7655" w:type="dxa"/>
          </w:tcPr>
          <w:p w14:paraId="423ECB78" w14:textId="77777777" w:rsidR="00051CC0" w:rsidRPr="007E088C" w:rsidRDefault="00051CC0" w:rsidP="003F7982">
            <w:pPr>
              <w:spacing w:line="480" w:lineRule="auto"/>
              <w:rPr>
                <w:i/>
                <w:iCs/>
                <w:color w:val="000000" w:themeColor="text1"/>
              </w:rPr>
            </w:pPr>
            <w:r w:rsidRPr="007E088C">
              <w:rPr>
                <w:color w:val="000000" w:themeColor="text1"/>
              </w:rPr>
              <w:t xml:space="preserve">9. In general, I have felt proud of my superior appearance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bangga</w:t>
            </w:r>
            <w:proofErr w:type="spellEnd"/>
            <w:r w:rsidRPr="007E088C">
              <w:rPr>
                <w:i/>
                <w:iCs/>
                <w:color w:val="000000" w:themeColor="text1"/>
              </w:rPr>
              <w:t xml:space="preserve"> </w:t>
            </w:r>
            <w:proofErr w:type="spellStart"/>
            <w:r w:rsidRPr="007E088C">
              <w:rPr>
                <w:i/>
                <w:iCs/>
                <w:color w:val="000000" w:themeColor="text1"/>
              </w:rPr>
              <w:t>dengan</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unggul</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7E1086CB" w14:textId="77777777" w:rsidR="00051CC0" w:rsidRPr="007E088C" w:rsidRDefault="00051CC0" w:rsidP="003F7982">
            <w:pPr>
              <w:spacing w:line="480" w:lineRule="auto"/>
              <w:rPr>
                <w:color w:val="000000" w:themeColor="text1"/>
              </w:rPr>
            </w:pPr>
            <w:r w:rsidRPr="007E088C">
              <w:rPr>
                <w:color w:val="000000" w:themeColor="text1"/>
              </w:rPr>
              <w:t>HP</w:t>
            </w:r>
          </w:p>
        </w:tc>
      </w:tr>
      <w:tr w:rsidR="00051CC0" w:rsidRPr="007E088C" w14:paraId="2E9D092A" w14:textId="77777777" w:rsidTr="003F7982">
        <w:tc>
          <w:tcPr>
            <w:tcW w:w="7655" w:type="dxa"/>
          </w:tcPr>
          <w:p w14:paraId="1230C2EE" w14:textId="77777777" w:rsidR="00051CC0" w:rsidRPr="007E088C" w:rsidRDefault="00051CC0" w:rsidP="003F7982">
            <w:pPr>
              <w:spacing w:line="480" w:lineRule="auto"/>
              <w:rPr>
                <w:i/>
                <w:iCs/>
                <w:color w:val="000000" w:themeColor="text1"/>
              </w:rPr>
            </w:pPr>
            <w:r w:rsidRPr="007E088C">
              <w:rPr>
                <w:color w:val="000000" w:themeColor="text1"/>
              </w:rPr>
              <w:t>10. In general, I have felt proud about my effort to improve the way I look /</w:t>
            </w:r>
            <w:r w:rsidRPr="007E088C">
              <w:rPr>
                <w:i/>
                <w:iCs/>
                <w:color w:val="000000" w:themeColor="text1"/>
              </w:rPr>
              <w:t xml:space="preserve">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bangga</w:t>
            </w:r>
            <w:proofErr w:type="spellEnd"/>
            <w:r w:rsidRPr="007E088C">
              <w:rPr>
                <w:i/>
                <w:iCs/>
                <w:color w:val="000000" w:themeColor="text1"/>
              </w:rPr>
              <w:t xml:space="preserve"> </w:t>
            </w:r>
            <w:proofErr w:type="spellStart"/>
            <w:r w:rsidRPr="007E088C">
              <w:rPr>
                <w:i/>
                <w:iCs/>
                <w:color w:val="000000" w:themeColor="text1"/>
              </w:rPr>
              <w:t>dengan</w:t>
            </w:r>
            <w:proofErr w:type="spellEnd"/>
            <w:r w:rsidRPr="007E088C">
              <w:rPr>
                <w:i/>
                <w:iCs/>
                <w:color w:val="000000" w:themeColor="text1"/>
              </w:rPr>
              <w:t xml:space="preserve"> </w:t>
            </w:r>
            <w:proofErr w:type="spellStart"/>
            <w:r w:rsidRPr="007E088C">
              <w:rPr>
                <w:i/>
                <w:iCs/>
                <w:color w:val="000000" w:themeColor="text1"/>
              </w:rPr>
              <w:t>usaha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untuk</w:t>
            </w:r>
            <w:proofErr w:type="spellEnd"/>
            <w:r w:rsidRPr="007E088C">
              <w:rPr>
                <w:i/>
                <w:iCs/>
                <w:color w:val="000000" w:themeColor="text1"/>
              </w:rPr>
              <w:t xml:space="preserve"> </w:t>
            </w:r>
            <w:proofErr w:type="spellStart"/>
            <w:r w:rsidRPr="007E088C">
              <w:rPr>
                <w:i/>
                <w:iCs/>
                <w:color w:val="000000" w:themeColor="text1"/>
              </w:rPr>
              <w:t>memperbaiki</w:t>
            </w:r>
            <w:proofErr w:type="spellEnd"/>
            <w:r w:rsidRPr="007E088C">
              <w:rPr>
                <w:i/>
                <w:iCs/>
                <w:color w:val="000000" w:themeColor="text1"/>
              </w:rPr>
              <w:t xml:space="preserve"> </w:t>
            </w:r>
            <w:proofErr w:type="spellStart"/>
            <w:r w:rsidRPr="007E088C">
              <w:rPr>
                <w:i/>
                <w:iCs/>
                <w:color w:val="000000" w:themeColor="text1"/>
              </w:rPr>
              <w:t>cara</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73B2D4DD" w14:textId="77777777" w:rsidR="00051CC0" w:rsidRPr="007E088C" w:rsidRDefault="00051CC0" w:rsidP="003F7982">
            <w:pPr>
              <w:spacing w:line="480" w:lineRule="auto"/>
              <w:rPr>
                <w:color w:val="000000" w:themeColor="text1"/>
              </w:rPr>
            </w:pPr>
            <w:r w:rsidRPr="007E088C">
              <w:rPr>
                <w:color w:val="000000" w:themeColor="text1"/>
              </w:rPr>
              <w:t>AP</w:t>
            </w:r>
          </w:p>
        </w:tc>
      </w:tr>
      <w:tr w:rsidR="00051CC0" w:rsidRPr="007E088C" w14:paraId="5EBC1565" w14:textId="77777777" w:rsidTr="003F7982">
        <w:tc>
          <w:tcPr>
            <w:tcW w:w="7655" w:type="dxa"/>
          </w:tcPr>
          <w:p w14:paraId="597552DE" w14:textId="77777777" w:rsidR="00051CC0" w:rsidRPr="007E088C" w:rsidRDefault="00051CC0" w:rsidP="003F7982">
            <w:pPr>
              <w:spacing w:line="480" w:lineRule="auto"/>
              <w:rPr>
                <w:i/>
                <w:iCs/>
                <w:color w:val="000000" w:themeColor="text1"/>
              </w:rPr>
            </w:pPr>
            <w:r w:rsidRPr="007E088C">
              <w:rPr>
                <w:color w:val="000000" w:themeColor="text1"/>
              </w:rPr>
              <w:t>11. In general, I have felt regret that I do not put effort into my appearance /</w:t>
            </w:r>
            <w:r w:rsidRPr="007E088C">
              <w:rPr>
                <w:i/>
                <w:iCs/>
                <w:color w:val="000000" w:themeColor="text1"/>
              </w:rPr>
              <w:t xml:space="preserve">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menyesal</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tidak</w:t>
            </w:r>
            <w:proofErr w:type="spellEnd"/>
            <w:r w:rsidRPr="007E088C">
              <w:rPr>
                <w:i/>
                <w:iCs/>
                <w:color w:val="000000" w:themeColor="text1"/>
              </w:rPr>
              <w:t xml:space="preserve"> </w:t>
            </w:r>
            <w:proofErr w:type="spellStart"/>
            <w:r w:rsidRPr="007E088C">
              <w:rPr>
                <w:i/>
                <w:iCs/>
                <w:color w:val="000000" w:themeColor="text1"/>
              </w:rPr>
              <w:t>berusaha</w:t>
            </w:r>
            <w:proofErr w:type="spellEnd"/>
            <w:r w:rsidRPr="007E088C">
              <w:rPr>
                <w:i/>
                <w:iCs/>
                <w:color w:val="000000" w:themeColor="text1"/>
              </w:rPr>
              <w:t xml:space="preserve"> </w:t>
            </w:r>
            <w:proofErr w:type="spellStart"/>
            <w:r w:rsidRPr="007E088C">
              <w:rPr>
                <w:i/>
                <w:iCs/>
                <w:color w:val="000000" w:themeColor="text1"/>
              </w:rPr>
              <w:t>berkenaan</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04F8FAD9" w14:textId="77777777" w:rsidR="00051CC0" w:rsidRPr="007E088C" w:rsidRDefault="00051CC0" w:rsidP="003F7982">
            <w:pPr>
              <w:spacing w:line="480" w:lineRule="auto"/>
              <w:rPr>
                <w:color w:val="000000" w:themeColor="text1"/>
              </w:rPr>
            </w:pPr>
            <w:r w:rsidRPr="007E088C">
              <w:rPr>
                <w:color w:val="000000" w:themeColor="text1"/>
              </w:rPr>
              <w:t>G</w:t>
            </w:r>
          </w:p>
        </w:tc>
      </w:tr>
      <w:tr w:rsidR="00051CC0" w:rsidRPr="007E088C" w14:paraId="3322853B" w14:textId="77777777" w:rsidTr="003F7982">
        <w:tc>
          <w:tcPr>
            <w:tcW w:w="7655" w:type="dxa"/>
          </w:tcPr>
          <w:p w14:paraId="708DB73A" w14:textId="77777777" w:rsidR="00051CC0" w:rsidRPr="007E088C" w:rsidRDefault="00051CC0" w:rsidP="003F7982">
            <w:pPr>
              <w:spacing w:line="480" w:lineRule="auto"/>
              <w:rPr>
                <w:i/>
                <w:iCs/>
                <w:color w:val="000000" w:themeColor="text1"/>
              </w:rPr>
            </w:pPr>
            <w:r w:rsidRPr="007E088C">
              <w:rPr>
                <w:color w:val="000000" w:themeColor="text1"/>
              </w:rPr>
              <w:t xml:space="preserve">12. In general, I have felt proud that I have achieved my appearance goals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telah</w:t>
            </w:r>
            <w:proofErr w:type="spellEnd"/>
            <w:r w:rsidRPr="007E088C">
              <w:rPr>
                <w:i/>
                <w:iCs/>
                <w:color w:val="000000" w:themeColor="text1"/>
              </w:rPr>
              <w:t xml:space="preserve"> </w:t>
            </w:r>
            <w:proofErr w:type="spellStart"/>
            <w:r w:rsidRPr="007E088C">
              <w:rPr>
                <w:i/>
                <w:iCs/>
                <w:color w:val="000000" w:themeColor="text1"/>
              </w:rPr>
              <w:t>mencapai</w:t>
            </w:r>
            <w:proofErr w:type="spellEnd"/>
            <w:r w:rsidRPr="007E088C">
              <w:rPr>
                <w:i/>
                <w:iCs/>
                <w:color w:val="000000" w:themeColor="text1"/>
              </w:rPr>
              <w:t xml:space="preserve"> </w:t>
            </w:r>
            <w:proofErr w:type="spellStart"/>
            <w:r w:rsidRPr="007E088C">
              <w:rPr>
                <w:i/>
                <w:iCs/>
                <w:color w:val="000000" w:themeColor="text1"/>
              </w:rPr>
              <w:t>matlamat</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07BB2FB9" w14:textId="77777777" w:rsidR="00051CC0" w:rsidRPr="007E088C" w:rsidRDefault="00051CC0" w:rsidP="003F7982">
            <w:pPr>
              <w:spacing w:line="480" w:lineRule="auto"/>
              <w:rPr>
                <w:color w:val="000000" w:themeColor="text1"/>
              </w:rPr>
            </w:pPr>
            <w:r w:rsidRPr="007E088C">
              <w:rPr>
                <w:color w:val="000000" w:themeColor="text1"/>
              </w:rPr>
              <w:t>AP</w:t>
            </w:r>
          </w:p>
        </w:tc>
      </w:tr>
      <w:tr w:rsidR="00051CC0" w:rsidRPr="007E088C" w14:paraId="2EE6A106" w14:textId="77777777" w:rsidTr="003F7982">
        <w:tc>
          <w:tcPr>
            <w:tcW w:w="7655" w:type="dxa"/>
          </w:tcPr>
          <w:p w14:paraId="4E5DE4AD" w14:textId="77777777" w:rsidR="00051CC0" w:rsidRPr="007E088C" w:rsidRDefault="00051CC0" w:rsidP="003F7982">
            <w:pPr>
              <w:spacing w:line="480" w:lineRule="auto"/>
              <w:rPr>
                <w:i/>
                <w:iCs/>
                <w:color w:val="000000" w:themeColor="text1"/>
              </w:rPr>
            </w:pPr>
            <w:r w:rsidRPr="007E088C">
              <w:rPr>
                <w:color w:val="000000" w:themeColor="text1"/>
              </w:rPr>
              <w:t xml:space="preserve">13. In general, I have felt regret that I do not work on improving my appearance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menyesal</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tidak</w:t>
            </w:r>
            <w:proofErr w:type="spellEnd"/>
            <w:r w:rsidRPr="007E088C">
              <w:rPr>
                <w:i/>
                <w:iCs/>
                <w:color w:val="000000" w:themeColor="text1"/>
              </w:rPr>
              <w:t xml:space="preserve"> </w:t>
            </w:r>
            <w:proofErr w:type="spellStart"/>
            <w:r w:rsidRPr="007E088C">
              <w:rPr>
                <w:i/>
                <w:iCs/>
                <w:color w:val="000000" w:themeColor="text1"/>
              </w:rPr>
              <w:t>berusaha</w:t>
            </w:r>
            <w:proofErr w:type="spellEnd"/>
            <w:r w:rsidRPr="007E088C">
              <w:rPr>
                <w:i/>
                <w:iCs/>
                <w:color w:val="000000" w:themeColor="text1"/>
              </w:rPr>
              <w:t xml:space="preserve"> </w:t>
            </w:r>
            <w:proofErr w:type="spellStart"/>
            <w:r w:rsidRPr="007E088C">
              <w:rPr>
                <w:i/>
                <w:iCs/>
                <w:color w:val="000000" w:themeColor="text1"/>
              </w:rPr>
              <w:t>memperbaiki</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031A9C30" w14:textId="77777777" w:rsidR="00051CC0" w:rsidRPr="007E088C" w:rsidRDefault="00051CC0" w:rsidP="003F7982">
            <w:pPr>
              <w:spacing w:line="480" w:lineRule="auto"/>
              <w:rPr>
                <w:color w:val="000000" w:themeColor="text1"/>
              </w:rPr>
            </w:pPr>
            <w:r w:rsidRPr="007E088C">
              <w:rPr>
                <w:color w:val="000000" w:themeColor="text1"/>
              </w:rPr>
              <w:t>G</w:t>
            </w:r>
          </w:p>
        </w:tc>
      </w:tr>
      <w:tr w:rsidR="00051CC0" w:rsidRPr="007E088C" w14:paraId="134CB411" w14:textId="77777777" w:rsidTr="003F7982">
        <w:tc>
          <w:tcPr>
            <w:tcW w:w="7655" w:type="dxa"/>
          </w:tcPr>
          <w:p w14:paraId="60BC36E0" w14:textId="77777777" w:rsidR="00051CC0" w:rsidRPr="007E088C" w:rsidRDefault="00051CC0" w:rsidP="003F7982">
            <w:pPr>
              <w:spacing w:line="480" w:lineRule="auto"/>
              <w:rPr>
                <w:i/>
                <w:iCs/>
                <w:color w:val="000000" w:themeColor="text1"/>
              </w:rPr>
            </w:pPr>
            <w:r w:rsidRPr="007E088C">
              <w:rPr>
                <w:color w:val="000000" w:themeColor="text1"/>
              </w:rPr>
              <w:t xml:space="preserve">14. In general, I have felt proud of my appearance efforts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bangga</w:t>
            </w:r>
            <w:proofErr w:type="spellEnd"/>
            <w:r w:rsidRPr="007E088C">
              <w:rPr>
                <w:i/>
                <w:iCs/>
                <w:color w:val="000000" w:themeColor="text1"/>
              </w:rPr>
              <w:t xml:space="preserve"> </w:t>
            </w:r>
            <w:proofErr w:type="spellStart"/>
            <w:r w:rsidRPr="007E088C">
              <w:rPr>
                <w:i/>
                <w:iCs/>
                <w:color w:val="000000" w:themeColor="text1"/>
              </w:rPr>
              <w:t>dengan</w:t>
            </w:r>
            <w:proofErr w:type="spellEnd"/>
            <w:r w:rsidRPr="007E088C">
              <w:rPr>
                <w:i/>
                <w:iCs/>
                <w:color w:val="000000" w:themeColor="text1"/>
              </w:rPr>
              <w:t xml:space="preserve"> </w:t>
            </w:r>
            <w:proofErr w:type="spellStart"/>
            <w:r w:rsidRPr="007E088C">
              <w:rPr>
                <w:i/>
                <w:iCs/>
                <w:color w:val="000000" w:themeColor="text1"/>
              </w:rPr>
              <w:t>usaha</w:t>
            </w:r>
            <w:proofErr w:type="spellEnd"/>
            <w:r w:rsidRPr="007E088C">
              <w:rPr>
                <w:i/>
                <w:iCs/>
                <w:color w:val="000000" w:themeColor="text1"/>
              </w:rPr>
              <w:t xml:space="preserve"> </w:t>
            </w:r>
            <w:proofErr w:type="spellStart"/>
            <w:r w:rsidRPr="007E088C">
              <w:rPr>
                <w:i/>
                <w:iCs/>
                <w:color w:val="000000" w:themeColor="text1"/>
              </w:rPr>
              <w:t>berkenaan</w:t>
            </w:r>
            <w:proofErr w:type="spellEnd"/>
            <w:r w:rsidRPr="007E088C">
              <w:rPr>
                <w:i/>
                <w:iCs/>
                <w:color w:val="000000" w:themeColor="text1"/>
              </w:rPr>
              <w:t xml:space="preserve"> </w:t>
            </w:r>
            <w:proofErr w:type="spellStart"/>
            <w:r w:rsidRPr="007E088C">
              <w:rPr>
                <w:i/>
                <w:iCs/>
                <w:color w:val="000000" w:themeColor="text1"/>
              </w:rPr>
              <w:t>penampilan</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
        </w:tc>
        <w:tc>
          <w:tcPr>
            <w:tcW w:w="1417" w:type="dxa"/>
          </w:tcPr>
          <w:p w14:paraId="2F921C19" w14:textId="77777777" w:rsidR="00051CC0" w:rsidRPr="007E088C" w:rsidRDefault="00051CC0" w:rsidP="003F7982">
            <w:pPr>
              <w:spacing w:line="480" w:lineRule="auto"/>
              <w:rPr>
                <w:color w:val="000000" w:themeColor="text1"/>
              </w:rPr>
            </w:pPr>
            <w:r w:rsidRPr="007E088C">
              <w:rPr>
                <w:color w:val="000000" w:themeColor="text1"/>
              </w:rPr>
              <w:t>AP</w:t>
            </w:r>
          </w:p>
        </w:tc>
      </w:tr>
      <w:tr w:rsidR="00051CC0" w:rsidRPr="007E088C" w14:paraId="28F6F697" w14:textId="77777777" w:rsidTr="003F7982">
        <w:tc>
          <w:tcPr>
            <w:tcW w:w="7655" w:type="dxa"/>
          </w:tcPr>
          <w:p w14:paraId="00A4A082" w14:textId="77777777" w:rsidR="00051CC0" w:rsidRPr="007E088C" w:rsidRDefault="00051CC0" w:rsidP="003F7982">
            <w:pPr>
              <w:spacing w:line="480" w:lineRule="auto"/>
              <w:rPr>
                <w:i/>
                <w:iCs/>
                <w:color w:val="000000" w:themeColor="text1"/>
              </w:rPr>
            </w:pPr>
            <w:r w:rsidRPr="007E088C">
              <w:rPr>
                <w:color w:val="000000" w:themeColor="text1"/>
              </w:rPr>
              <w:t xml:space="preserve">15. In general, I have felt proud that I am an attractive person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banggsa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seorang</w:t>
            </w:r>
            <w:proofErr w:type="spellEnd"/>
            <w:r w:rsidRPr="007E088C">
              <w:rPr>
                <w:i/>
                <w:iCs/>
                <w:color w:val="000000" w:themeColor="text1"/>
              </w:rPr>
              <w:t xml:space="preserve"> yang </w:t>
            </w:r>
            <w:proofErr w:type="spellStart"/>
            <w:r w:rsidRPr="007E088C">
              <w:rPr>
                <w:i/>
                <w:iCs/>
                <w:color w:val="000000" w:themeColor="text1"/>
              </w:rPr>
              <w:t>cantik</w:t>
            </w:r>
            <w:proofErr w:type="spellEnd"/>
            <w:r w:rsidRPr="007E088C">
              <w:rPr>
                <w:i/>
                <w:iCs/>
                <w:color w:val="000000" w:themeColor="text1"/>
              </w:rPr>
              <w:t xml:space="preserve">/tampan. </w:t>
            </w:r>
          </w:p>
        </w:tc>
        <w:tc>
          <w:tcPr>
            <w:tcW w:w="1417" w:type="dxa"/>
          </w:tcPr>
          <w:p w14:paraId="46AE54C5" w14:textId="77777777" w:rsidR="00051CC0" w:rsidRPr="007E088C" w:rsidRDefault="00051CC0" w:rsidP="003F7982">
            <w:pPr>
              <w:spacing w:line="480" w:lineRule="auto"/>
              <w:rPr>
                <w:color w:val="000000" w:themeColor="text1"/>
              </w:rPr>
            </w:pPr>
            <w:r w:rsidRPr="007E088C">
              <w:rPr>
                <w:color w:val="000000" w:themeColor="text1"/>
              </w:rPr>
              <w:t>HP</w:t>
            </w:r>
          </w:p>
        </w:tc>
      </w:tr>
      <w:tr w:rsidR="00051CC0" w:rsidRPr="007E088C" w14:paraId="07C669D1" w14:textId="77777777" w:rsidTr="003F7982">
        <w:tc>
          <w:tcPr>
            <w:tcW w:w="7655" w:type="dxa"/>
          </w:tcPr>
          <w:p w14:paraId="255EC8D0" w14:textId="77777777" w:rsidR="00051CC0" w:rsidRPr="007E088C" w:rsidRDefault="00051CC0" w:rsidP="003F7982">
            <w:pPr>
              <w:spacing w:line="480" w:lineRule="auto"/>
              <w:rPr>
                <w:color w:val="000000" w:themeColor="text1"/>
              </w:rPr>
            </w:pPr>
            <w:r w:rsidRPr="007E088C">
              <w:rPr>
                <w:color w:val="000000" w:themeColor="text1"/>
              </w:rPr>
              <w:t xml:space="preserve">16. In general, I have felt ashamed that I am a person who is unattractive / </w:t>
            </w:r>
            <w:proofErr w:type="spellStart"/>
            <w:r w:rsidRPr="007E088C">
              <w:rPr>
                <w:i/>
                <w:iCs/>
                <w:color w:val="000000" w:themeColor="text1"/>
              </w:rPr>
              <w:t>Secara</w:t>
            </w:r>
            <w:proofErr w:type="spellEnd"/>
            <w:r w:rsidRPr="007E088C">
              <w:rPr>
                <w:i/>
                <w:iCs/>
                <w:color w:val="000000" w:themeColor="text1"/>
              </w:rPr>
              <w:t xml:space="preserve"> </w:t>
            </w:r>
            <w:proofErr w:type="spellStart"/>
            <w:r w:rsidRPr="007E088C">
              <w:rPr>
                <w:i/>
                <w:iCs/>
                <w:color w:val="000000" w:themeColor="text1"/>
              </w:rPr>
              <w:t>umumnya</w:t>
            </w:r>
            <w:proofErr w:type="spellEnd"/>
            <w:r w:rsidRPr="007E088C">
              <w:rPr>
                <w:i/>
                <w:iCs/>
                <w:color w:val="000000" w:themeColor="text1"/>
              </w:rPr>
              <w:t xml:space="preserve">,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malu</w:t>
            </w:r>
            <w:proofErr w:type="spellEnd"/>
            <w:r w:rsidRPr="007E088C">
              <w:rPr>
                <w:i/>
                <w:iCs/>
                <w:color w:val="000000" w:themeColor="text1"/>
              </w:rPr>
              <w:t xml:space="preserve"> kerana </w:t>
            </w:r>
            <w:proofErr w:type="spellStart"/>
            <w:r w:rsidRPr="007E088C">
              <w:rPr>
                <w:i/>
                <w:iCs/>
                <w:color w:val="000000" w:themeColor="text1"/>
              </w:rPr>
              <w:t>saya</w:t>
            </w:r>
            <w:proofErr w:type="spellEnd"/>
            <w:r w:rsidRPr="007E088C">
              <w:rPr>
                <w:i/>
                <w:iCs/>
                <w:color w:val="000000" w:themeColor="text1"/>
              </w:rPr>
              <w:t xml:space="preserve"> </w:t>
            </w:r>
            <w:proofErr w:type="spellStart"/>
            <w:r w:rsidRPr="007E088C">
              <w:rPr>
                <w:i/>
                <w:iCs/>
                <w:color w:val="000000" w:themeColor="text1"/>
              </w:rPr>
              <w:t>seorang</w:t>
            </w:r>
            <w:proofErr w:type="spellEnd"/>
            <w:r w:rsidRPr="007E088C">
              <w:rPr>
                <w:i/>
                <w:iCs/>
                <w:color w:val="000000" w:themeColor="text1"/>
              </w:rPr>
              <w:t xml:space="preserve"> yang </w:t>
            </w:r>
            <w:proofErr w:type="spellStart"/>
            <w:r w:rsidRPr="007E088C">
              <w:rPr>
                <w:i/>
                <w:iCs/>
                <w:color w:val="000000" w:themeColor="text1"/>
              </w:rPr>
              <w:t>tidak</w:t>
            </w:r>
            <w:proofErr w:type="spellEnd"/>
            <w:r w:rsidRPr="007E088C">
              <w:rPr>
                <w:i/>
                <w:iCs/>
                <w:color w:val="000000" w:themeColor="text1"/>
              </w:rPr>
              <w:t xml:space="preserve"> </w:t>
            </w:r>
            <w:proofErr w:type="spellStart"/>
            <w:r w:rsidRPr="007E088C">
              <w:rPr>
                <w:i/>
                <w:iCs/>
                <w:color w:val="000000" w:themeColor="text1"/>
              </w:rPr>
              <w:t>berpenampilan</w:t>
            </w:r>
            <w:proofErr w:type="spellEnd"/>
            <w:r w:rsidRPr="007E088C">
              <w:rPr>
                <w:i/>
                <w:iCs/>
                <w:color w:val="000000" w:themeColor="text1"/>
              </w:rPr>
              <w:t xml:space="preserve"> </w:t>
            </w:r>
            <w:proofErr w:type="spellStart"/>
            <w:r w:rsidRPr="007E088C">
              <w:rPr>
                <w:i/>
                <w:iCs/>
                <w:color w:val="000000" w:themeColor="text1"/>
              </w:rPr>
              <w:t>cantik</w:t>
            </w:r>
            <w:proofErr w:type="spellEnd"/>
            <w:r w:rsidRPr="007E088C">
              <w:rPr>
                <w:i/>
                <w:iCs/>
                <w:color w:val="000000" w:themeColor="text1"/>
              </w:rPr>
              <w:t xml:space="preserve">/tampan. </w:t>
            </w:r>
          </w:p>
        </w:tc>
        <w:tc>
          <w:tcPr>
            <w:tcW w:w="1417" w:type="dxa"/>
          </w:tcPr>
          <w:p w14:paraId="404A91C1" w14:textId="77777777" w:rsidR="00051CC0" w:rsidRPr="007E088C" w:rsidRDefault="00051CC0" w:rsidP="003F7982">
            <w:pPr>
              <w:spacing w:line="480" w:lineRule="auto"/>
              <w:rPr>
                <w:color w:val="000000" w:themeColor="text1"/>
              </w:rPr>
            </w:pPr>
            <w:r w:rsidRPr="007E088C">
              <w:rPr>
                <w:color w:val="000000" w:themeColor="text1"/>
              </w:rPr>
              <w:t>S</w:t>
            </w:r>
          </w:p>
        </w:tc>
      </w:tr>
    </w:tbl>
    <w:p w14:paraId="01216B33" w14:textId="27B98772" w:rsidR="00FD6C20" w:rsidRPr="00FD6C20" w:rsidRDefault="00051CC0" w:rsidP="005729D5">
      <w:pPr>
        <w:spacing w:line="480" w:lineRule="auto"/>
      </w:pPr>
      <w:r w:rsidRPr="007E088C">
        <w:rPr>
          <w:i/>
          <w:iCs/>
          <w:color w:val="000000" w:themeColor="text1"/>
        </w:rPr>
        <w:t>Note</w:t>
      </w:r>
      <w:r w:rsidRPr="007E088C">
        <w:rPr>
          <w:color w:val="000000" w:themeColor="text1"/>
        </w:rPr>
        <w:t>. S = Shame, G = Guilt, AP = Authentic Pride, HP = Hubristic Pri</w:t>
      </w:r>
      <w:r w:rsidR="00982D6A">
        <w:rPr>
          <w:color w:val="000000" w:themeColor="text1"/>
        </w:rPr>
        <w:t>de</w:t>
      </w:r>
    </w:p>
    <w:sectPr w:rsidR="00FD6C20" w:rsidRPr="00FD6C20" w:rsidSect="005729D5">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EB482" w14:textId="77777777" w:rsidR="003963AD" w:rsidRDefault="003963AD" w:rsidP="003D4A01">
      <w:r>
        <w:separator/>
      </w:r>
    </w:p>
  </w:endnote>
  <w:endnote w:type="continuationSeparator" w:id="0">
    <w:p w14:paraId="6DD97BF9" w14:textId="77777777" w:rsidR="003963AD" w:rsidRDefault="003963AD" w:rsidP="003D4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D9F08" w14:textId="77777777" w:rsidR="003963AD" w:rsidRDefault="003963AD" w:rsidP="003D4A01">
      <w:r>
        <w:separator/>
      </w:r>
    </w:p>
  </w:footnote>
  <w:footnote w:type="continuationSeparator" w:id="0">
    <w:p w14:paraId="66A70149" w14:textId="77777777" w:rsidR="003963AD" w:rsidRDefault="003963AD" w:rsidP="003D4A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01271995"/>
      <w:docPartObj>
        <w:docPartGallery w:val="Page Numbers (Top of Page)"/>
        <w:docPartUnique/>
      </w:docPartObj>
    </w:sdtPr>
    <w:sdtEndPr>
      <w:rPr>
        <w:rStyle w:val="PageNumber"/>
      </w:rPr>
    </w:sdtEndPr>
    <w:sdtContent>
      <w:p w14:paraId="0B3D31B1" w14:textId="5CAB1459" w:rsidR="00D62F44" w:rsidRDefault="00D62F44" w:rsidP="007A22B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338334" w14:textId="77777777" w:rsidR="00D62F44" w:rsidRDefault="00D62F44" w:rsidP="003D4A0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53838676"/>
      <w:docPartObj>
        <w:docPartGallery w:val="Page Numbers (Top of Page)"/>
        <w:docPartUnique/>
      </w:docPartObj>
    </w:sdtPr>
    <w:sdtEndPr>
      <w:rPr>
        <w:rStyle w:val="PageNumber"/>
      </w:rPr>
    </w:sdtEndPr>
    <w:sdtContent>
      <w:p w14:paraId="42D82276" w14:textId="65D62BD5" w:rsidR="00D62F44" w:rsidRDefault="00D62F44" w:rsidP="007A22B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E41FAB">
          <w:rPr>
            <w:rStyle w:val="PageNumber"/>
            <w:noProof/>
          </w:rPr>
          <w:t>21</w:t>
        </w:r>
        <w:r>
          <w:rPr>
            <w:rStyle w:val="PageNumber"/>
          </w:rPr>
          <w:fldChar w:fldCharType="end"/>
        </w:r>
      </w:p>
    </w:sdtContent>
  </w:sdt>
  <w:p w14:paraId="049E2AAF" w14:textId="7BF9F831" w:rsidR="00D62F44" w:rsidRDefault="00D62F44" w:rsidP="003D4A01">
    <w:pPr>
      <w:pStyle w:val="Header"/>
      <w:ind w:right="360"/>
    </w:pPr>
    <w:r w:rsidRPr="00EC4BE2">
      <w:t>Body</w:t>
    </w:r>
    <w:r>
      <w:t xml:space="preserve"> and Appearance Self-Conscious Emotions Scale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3BF3"/>
    <w:multiLevelType w:val="multilevel"/>
    <w:tmpl w:val="5836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1398C"/>
    <w:multiLevelType w:val="multilevel"/>
    <w:tmpl w:val="C352A3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BC5C69"/>
    <w:multiLevelType w:val="multilevel"/>
    <w:tmpl w:val="C3A65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D448D3"/>
    <w:multiLevelType w:val="multilevel"/>
    <w:tmpl w:val="2808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6538C5"/>
    <w:multiLevelType w:val="multilevel"/>
    <w:tmpl w:val="3C5A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ophe">
    <w15:presenceInfo w15:providerId="None" w15:userId="Christoph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CA" w:vendorID="64" w:dllVersion="6" w:nlCheck="1" w:checkStyle="1"/>
  <w:activeWritingStyle w:appName="MSWord" w:lang="en-CA" w:vendorID="64" w:dllVersion="4096" w:nlCheck="1" w:checkStyle="0"/>
  <w:activeWritingStyle w:appName="MSWord" w:lang="fi-FI" w:vendorID="64" w:dllVersion="4096" w:nlCheck="1" w:checkStyle="0"/>
  <w:activeWritingStyle w:appName="MSWord" w:lang="nb-NO"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83E"/>
    <w:rsid w:val="00005019"/>
    <w:rsid w:val="00026B8B"/>
    <w:rsid w:val="00044D93"/>
    <w:rsid w:val="00047149"/>
    <w:rsid w:val="00051CC0"/>
    <w:rsid w:val="00052DFB"/>
    <w:rsid w:val="00056578"/>
    <w:rsid w:val="00065E92"/>
    <w:rsid w:val="00076758"/>
    <w:rsid w:val="00083FC0"/>
    <w:rsid w:val="00086491"/>
    <w:rsid w:val="000A331E"/>
    <w:rsid w:val="000A5992"/>
    <w:rsid w:val="000C3660"/>
    <w:rsid w:val="000C607E"/>
    <w:rsid w:val="000E3C13"/>
    <w:rsid w:val="000F0096"/>
    <w:rsid w:val="000F68D3"/>
    <w:rsid w:val="000F7BCC"/>
    <w:rsid w:val="00102D11"/>
    <w:rsid w:val="00104D4C"/>
    <w:rsid w:val="001064E4"/>
    <w:rsid w:val="00123EFB"/>
    <w:rsid w:val="0012455F"/>
    <w:rsid w:val="00126382"/>
    <w:rsid w:val="00130954"/>
    <w:rsid w:val="001601DF"/>
    <w:rsid w:val="00161A71"/>
    <w:rsid w:val="00177FB7"/>
    <w:rsid w:val="00182070"/>
    <w:rsid w:val="00185E78"/>
    <w:rsid w:val="001872F4"/>
    <w:rsid w:val="00191B41"/>
    <w:rsid w:val="00195BE1"/>
    <w:rsid w:val="001B390D"/>
    <w:rsid w:val="001C66F6"/>
    <w:rsid w:val="001D1DB5"/>
    <w:rsid w:val="001D678E"/>
    <w:rsid w:val="001F2FEF"/>
    <w:rsid w:val="001F5651"/>
    <w:rsid w:val="00222428"/>
    <w:rsid w:val="00241A99"/>
    <w:rsid w:val="00242FE8"/>
    <w:rsid w:val="00250468"/>
    <w:rsid w:val="00252A55"/>
    <w:rsid w:val="00264D6F"/>
    <w:rsid w:val="002658EF"/>
    <w:rsid w:val="002722C6"/>
    <w:rsid w:val="002777A7"/>
    <w:rsid w:val="00283C8F"/>
    <w:rsid w:val="002A1567"/>
    <w:rsid w:val="002A2458"/>
    <w:rsid w:val="002A5049"/>
    <w:rsid w:val="002B0F81"/>
    <w:rsid w:val="002B75C3"/>
    <w:rsid w:val="002C67CE"/>
    <w:rsid w:val="002E03AA"/>
    <w:rsid w:val="002E07B1"/>
    <w:rsid w:val="002F1A14"/>
    <w:rsid w:val="002F4D85"/>
    <w:rsid w:val="002F5BE3"/>
    <w:rsid w:val="00313F58"/>
    <w:rsid w:val="00323CD1"/>
    <w:rsid w:val="00326B08"/>
    <w:rsid w:val="00355F04"/>
    <w:rsid w:val="00357A34"/>
    <w:rsid w:val="00365B0B"/>
    <w:rsid w:val="00372784"/>
    <w:rsid w:val="00373777"/>
    <w:rsid w:val="00374DBA"/>
    <w:rsid w:val="00384527"/>
    <w:rsid w:val="003963AD"/>
    <w:rsid w:val="00396F01"/>
    <w:rsid w:val="003A0660"/>
    <w:rsid w:val="003A2DB1"/>
    <w:rsid w:val="003A5064"/>
    <w:rsid w:val="003C543A"/>
    <w:rsid w:val="003D0ECB"/>
    <w:rsid w:val="003D144A"/>
    <w:rsid w:val="003D4A01"/>
    <w:rsid w:val="003D5CEB"/>
    <w:rsid w:val="003E37B4"/>
    <w:rsid w:val="003F7982"/>
    <w:rsid w:val="00417D43"/>
    <w:rsid w:val="004269DE"/>
    <w:rsid w:val="004426E4"/>
    <w:rsid w:val="00451E29"/>
    <w:rsid w:val="004537A2"/>
    <w:rsid w:val="00464784"/>
    <w:rsid w:val="00470638"/>
    <w:rsid w:val="004732CC"/>
    <w:rsid w:val="004824B5"/>
    <w:rsid w:val="0049643D"/>
    <w:rsid w:val="004B65DE"/>
    <w:rsid w:val="004E3FBD"/>
    <w:rsid w:val="004F0BF7"/>
    <w:rsid w:val="004F1623"/>
    <w:rsid w:val="004F1948"/>
    <w:rsid w:val="004F3382"/>
    <w:rsid w:val="004F49ED"/>
    <w:rsid w:val="004F6F40"/>
    <w:rsid w:val="0050201D"/>
    <w:rsid w:val="00504765"/>
    <w:rsid w:val="00512C16"/>
    <w:rsid w:val="00517BBC"/>
    <w:rsid w:val="00520958"/>
    <w:rsid w:val="0052221D"/>
    <w:rsid w:val="00524092"/>
    <w:rsid w:val="00525E83"/>
    <w:rsid w:val="005354F8"/>
    <w:rsid w:val="005446FB"/>
    <w:rsid w:val="00551887"/>
    <w:rsid w:val="00552455"/>
    <w:rsid w:val="005729D5"/>
    <w:rsid w:val="005875A4"/>
    <w:rsid w:val="00591DA1"/>
    <w:rsid w:val="005A38A4"/>
    <w:rsid w:val="005A4521"/>
    <w:rsid w:val="005C0870"/>
    <w:rsid w:val="005C4F56"/>
    <w:rsid w:val="005E0519"/>
    <w:rsid w:val="00601E9A"/>
    <w:rsid w:val="006219E1"/>
    <w:rsid w:val="00627AF4"/>
    <w:rsid w:val="0063090F"/>
    <w:rsid w:val="00631160"/>
    <w:rsid w:val="0063681F"/>
    <w:rsid w:val="00652853"/>
    <w:rsid w:val="00655A82"/>
    <w:rsid w:val="00660EE8"/>
    <w:rsid w:val="006653D3"/>
    <w:rsid w:val="00666C2C"/>
    <w:rsid w:val="006A4EEA"/>
    <w:rsid w:val="006A7C9D"/>
    <w:rsid w:val="006B3E16"/>
    <w:rsid w:val="006B6D77"/>
    <w:rsid w:val="006E7B0A"/>
    <w:rsid w:val="00700162"/>
    <w:rsid w:val="00712C35"/>
    <w:rsid w:val="007259E3"/>
    <w:rsid w:val="00730BE8"/>
    <w:rsid w:val="007664E8"/>
    <w:rsid w:val="007773AC"/>
    <w:rsid w:val="00780DA0"/>
    <w:rsid w:val="00784AB0"/>
    <w:rsid w:val="007A22B0"/>
    <w:rsid w:val="007A33C2"/>
    <w:rsid w:val="007B0C0F"/>
    <w:rsid w:val="007B2068"/>
    <w:rsid w:val="007B7C5C"/>
    <w:rsid w:val="007D4FFE"/>
    <w:rsid w:val="007E088C"/>
    <w:rsid w:val="007E16FC"/>
    <w:rsid w:val="008041C2"/>
    <w:rsid w:val="00811615"/>
    <w:rsid w:val="00826FE0"/>
    <w:rsid w:val="008577FD"/>
    <w:rsid w:val="00857F00"/>
    <w:rsid w:val="00892067"/>
    <w:rsid w:val="00896BF8"/>
    <w:rsid w:val="008A1DBC"/>
    <w:rsid w:val="008C2395"/>
    <w:rsid w:val="008C4053"/>
    <w:rsid w:val="008C5254"/>
    <w:rsid w:val="008D74FC"/>
    <w:rsid w:val="008E0271"/>
    <w:rsid w:val="008E49B1"/>
    <w:rsid w:val="008E7C6D"/>
    <w:rsid w:val="008F03A6"/>
    <w:rsid w:val="008F1472"/>
    <w:rsid w:val="008F2982"/>
    <w:rsid w:val="008F3007"/>
    <w:rsid w:val="008F47F5"/>
    <w:rsid w:val="008F4AE4"/>
    <w:rsid w:val="00917EA1"/>
    <w:rsid w:val="00927F88"/>
    <w:rsid w:val="00934733"/>
    <w:rsid w:val="00935B6B"/>
    <w:rsid w:val="00940347"/>
    <w:rsid w:val="009421DA"/>
    <w:rsid w:val="009426C2"/>
    <w:rsid w:val="00942ED1"/>
    <w:rsid w:val="00945621"/>
    <w:rsid w:val="00961674"/>
    <w:rsid w:val="009618C3"/>
    <w:rsid w:val="00982D6A"/>
    <w:rsid w:val="00987355"/>
    <w:rsid w:val="00990741"/>
    <w:rsid w:val="00992E25"/>
    <w:rsid w:val="009C51EC"/>
    <w:rsid w:val="009D17CD"/>
    <w:rsid w:val="009E13AB"/>
    <w:rsid w:val="009F1734"/>
    <w:rsid w:val="009F24BF"/>
    <w:rsid w:val="009F6EB6"/>
    <w:rsid w:val="009F7F43"/>
    <w:rsid w:val="00A11CAD"/>
    <w:rsid w:val="00A13CCF"/>
    <w:rsid w:val="00A37B28"/>
    <w:rsid w:val="00A700BE"/>
    <w:rsid w:val="00A71047"/>
    <w:rsid w:val="00A73002"/>
    <w:rsid w:val="00A735C6"/>
    <w:rsid w:val="00A77026"/>
    <w:rsid w:val="00A83A07"/>
    <w:rsid w:val="00AA0038"/>
    <w:rsid w:val="00AA683E"/>
    <w:rsid w:val="00AB46A2"/>
    <w:rsid w:val="00AE201B"/>
    <w:rsid w:val="00AF4412"/>
    <w:rsid w:val="00AF670A"/>
    <w:rsid w:val="00B12BB2"/>
    <w:rsid w:val="00B15357"/>
    <w:rsid w:val="00B22618"/>
    <w:rsid w:val="00B240B7"/>
    <w:rsid w:val="00B309F7"/>
    <w:rsid w:val="00B44CEB"/>
    <w:rsid w:val="00B56DFC"/>
    <w:rsid w:val="00B6148B"/>
    <w:rsid w:val="00B72718"/>
    <w:rsid w:val="00B736B3"/>
    <w:rsid w:val="00B73DA2"/>
    <w:rsid w:val="00B762D6"/>
    <w:rsid w:val="00B85F8E"/>
    <w:rsid w:val="00BA0DE2"/>
    <w:rsid w:val="00BC305C"/>
    <w:rsid w:val="00BC375A"/>
    <w:rsid w:val="00BC5EEA"/>
    <w:rsid w:val="00BC787E"/>
    <w:rsid w:val="00BD22B6"/>
    <w:rsid w:val="00BF506A"/>
    <w:rsid w:val="00BF7E37"/>
    <w:rsid w:val="00C00194"/>
    <w:rsid w:val="00C03E33"/>
    <w:rsid w:val="00C12F9B"/>
    <w:rsid w:val="00C31FCD"/>
    <w:rsid w:val="00C40352"/>
    <w:rsid w:val="00C5036F"/>
    <w:rsid w:val="00C6029B"/>
    <w:rsid w:val="00C60577"/>
    <w:rsid w:val="00C74C92"/>
    <w:rsid w:val="00C75D70"/>
    <w:rsid w:val="00C86357"/>
    <w:rsid w:val="00CA3476"/>
    <w:rsid w:val="00CC2945"/>
    <w:rsid w:val="00CC7600"/>
    <w:rsid w:val="00CD1ADE"/>
    <w:rsid w:val="00CE243C"/>
    <w:rsid w:val="00CF2F28"/>
    <w:rsid w:val="00D13D99"/>
    <w:rsid w:val="00D238AD"/>
    <w:rsid w:val="00D351E8"/>
    <w:rsid w:val="00D62F44"/>
    <w:rsid w:val="00D67728"/>
    <w:rsid w:val="00D8303A"/>
    <w:rsid w:val="00D907E0"/>
    <w:rsid w:val="00DA48CE"/>
    <w:rsid w:val="00DC03D9"/>
    <w:rsid w:val="00DC0D67"/>
    <w:rsid w:val="00DC240C"/>
    <w:rsid w:val="00DD0D1E"/>
    <w:rsid w:val="00DF5D3C"/>
    <w:rsid w:val="00E2055F"/>
    <w:rsid w:val="00E240C9"/>
    <w:rsid w:val="00E3145F"/>
    <w:rsid w:val="00E33FEC"/>
    <w:rsid w:val="00E41FAB"/>
    <w:rsid w:val="00E831D2"/>
    <w:rsid w:val="00E87186"/>
    <w:rsid w:val="00E904D8"/>
    <w:rsid w:val="00E9082F"/>
    <w:rsid w:val="00EA1164"/>
    <w:rsid w:val="00EA6BFC"/>
    <w:rsid w:val="00EA7E19"/>
    <w:rsid w:val="00EB50C4"/>
    <w:rsid w:val="00EB566D"/>
    <w:rsid w:val="00EC4DAE"/>
    <w:rsid w:val="00ED1A2F"/>
    <w:rsid w:val="00EF3D6F"/>
    <w:rsid w:val="00F00032"/>
    <w:rsid w:val="00F00DC8"/>
    <w:rsid w:val="00F013D0"/>
    <w:rsid w:val="00F130ED"/>
    <w:rsid w:val="00F169C4"/>
    <w:rsid w:val="00F278A7"/>
    <w:rsid w:val="00F37E61"/>
    <w:rsid w:val="00F535D1"/>
    <w:rsid w:val="00F54621"/>
    <w:rsid w:val="00F64489"/>
    <w:rsid w:val="00F876A3"/>
    <w:rsid w:val="00F96309"/>
    <w:rsid w:val="00FA4FDE"/>
    <w:rsid w:val="00FA67BC"/>
    <w:rsid w:val="00FB1EA9"/>
    <w:rsid w:val="00FB2EEF"/>
    <w:rsid w:val="00FC2DD5"/>
    <w:rsid w:val="00FC7E57"/>
    <w:rsid w:val="00FD3DDA"/>
    <w:rsid w:val="00FD4EC0"/>
    <w:rsid w:val="00FD6C20"/>
    <w:rsid w:val="00FE2C72"/>
    <w:rsid w:val="00FE5951"/>
    <w:rsid w:val="00FE5B2A"/>
    <w:rsid w:val="00FE5DD2"/>
    <w:rsid w:val="00FE604C"/>
    <w:rsid w:val="00FF0651"/>
    <w:rsid w:val="00FF19BE"/>
    <w:rsid w:val="00FF27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CCC47"/>
  <w14:defaultImageDpi w14:val="32767"/>
  <w15:chartTrackingRefBased/>
  <w15:docId w15:val="{16DD3AE9-8EFA-3748-9FFA-AAA3BA510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13D0"/>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086491"/>
    <w:pPr>
      <w:spacing w:line="480" w:lineRule="auto"/>
      <w:jc w:val="center"/>
      <w:outlineLvl w:val="0"/>
    </w:pPr>
    <w:rPr>
      <w:b/>
      <w:bCs/>
    </w:rPr>
  </w:style>
  <w:style w:type="paragraph" w:styleId="Heading2">
    <w:name w:val="heading 2"/>
    <w:basedOn w:val="Normal"/>
    <w:next w:val="Normal"/>
    <w:link w:val="Heading2Char"/>
    <w:uiPriority w:val="9"/>
    <w:unhideWhenUsed/>
    <w:qFormat/>
    <w:rsid w:val="00086491"/>
    <w:pPr>
      <w:spacing w:line="480" w:lineRule="auto"/>
      <w:outlineLvl w:val="1"/>
    </w:pPr>
    <w:rPr>
      <w:b/>
      <w:bCs/>
    </w:rPr>
  </w:style>
  <w:style w:type="paragraph" w:styleId="Heading3">
    <w:name w:val="heading 3"/>
    <w:basedOn w:val="Normal"/>
    <w:link w:val="Heading3Char"/>
    <w:uiPriority w:val="9"/>
    <w:qFormat/>
    <w:rsid w:val="00AA683E"/>
    <w:pPr>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0E3C1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A7E1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683E"/>
    <w:rPr>
      <w:color w:val="0563C1" w:themeColor="hyperlink"/>
      <w:u w:val="single"/>
    </w:rPr>
  </w:style>
  <w:style w:type="character" w:customStyle="1" w:styleId="Heading3Char">
    <w:name w:val="Heading 3 Char"/>
    <w:basedOn w:val="DefaultParagraphFont"/>
    <w:link w:val="Heading3"/>
    <w:uiPriority w:val="9"/>
    <w:rsid w:val="00AA683E"/>
    <w:rPr>
      <w:rFonts w:ascii="Times New Roman" w:eastAsia="Times New Roman" w:hAnsi="Times New Roman" w:cs="Times New Roman"/>
      <w:b/>
      <w:bCs/>
      <w:sz w:val="27"/>
      <w:szCs w:val="27"/>
      <w:lang w:eastAsia="en-GB"/>
    </w:rPr>
  </w:style>
  <w:style w:type="character" w:customStyle="1" w:styleId="apple-converted-space">
    <w:name w:val="apple-converted-space"/>
    <w:basedOn w:val="DefaultParagraphFont"/>
    <w:rsid w:val="00AA683E"/>
  </w:style>
  <w:style w:type="paragraph" w:styleId="Header">
    <w:name w:val="header"/>
    <w:basedOn w:val="Normal"/>
    <w:link w:val="HeaderChar"/>
    <w:uiPriority w:val="99"/>
    <w:unhideWhenUsed/>
    <w:rsid w:val="003D4A01"/>
    <w:pPr>
      <w:tabs>
        <w:tab w:val="center" w:pos="4513"/>
        <w:tab w:val="right" w:pos="9026"/>
      </w:tabs>
    </w:pPr>
  </w:style>
  <w:style w:type="character" w:customStyle="1" w:styleId="HeaderChar">
    <w:name w:val="Header Char"/>
    <w:basedOn w:val="DefaultParagraphFont"/>
    <w:link w:val="Header"/>
    <w:uiPriority w:val="99"/>
    <w:rsid w:val="003D4A01"/>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3D4A01"/>
  </w:style>
  <w:style w:type="paragraph" w:styleId="Footer">
    <w:name w:val="footer"/>
    <w:basedOn w:val="Normal"/>
    <w:link w:val="FooterChar"/>
    <w:uiPriority w:val="99"/>
    <w:unhideWhenUsed/>
    <w:rsid w:val="003D4A01"/>
    <w:pPr>
      <w:tabs>
        <w:tab w:val="center" w:pos="4513"/>
        <w:tab w:val="right" w:pos="9026"/>
      </w:tabs>
    </w:pPr>
  </w:style>
  <w:style w:type="character" w:customStyle="1" w:styleId="FooterChar">
    <w:name w:val="Footer Char"/>
    <w:basedOn w:val="DefaultParagraphFont"/>
    <w:link w:val="Footer"/>
    <w:uiPriority w:val="99"/>
    <w:rsid w:val="003D4A01"/>
    <w:rPr>
      <w:rFonts w:ascii="Times New Roman" w:eastAsia="Times New Roman" w:hAnsi="Times New Roman" w:cs="Times New Roman"/>
      <w:lang w:eastAsia="en-GB"/>
    </w:rPr>
  </w:style>
  <w:style w:type="paragraph" w:styleId="ListParagraph">
    <w:name w:val="List Paragraph"/>
    <w:basedOn w:val="Normal"/>
    <w:uiPriority w:val="34"/>
    <w:qFormat/>
    <w:rsid w:val="003D4A01"/>
    <w:pPr>
      <w:ind w:left="720"/>
      <w:contextualSpacing/>
    </w:pPr>
  </w:style>
  <w:style w:type="character" w:styleId="Strong">
    <w:name w:val="Strong"/>
    <w:basedOn w:val="DefaultParagraphFont"/>
    <w:uiPriority w:val="22"/>
    <w:qFormat/>
    <w:rsid w:val="00730BE8"/>
    <w:rPr>
      <w:b/>
      <w:bCs/>
    </w:rPr>
  </w:style>
  <w:style w:type="character" w:customStyle="1" w:styleId="UnresolvedMention1">
    <w:name w:val="Unresolved Mention1"/>
    <w:basedOn w:val="DefaultParagraphFont"/>
    <w:uiPriority w:val="99"/>
    <w:rsid w:val="004F6F40"/>
    <w:rPr>
      <w:color w:val="605E5C"/>
      <w:shd w:val="clear" w:color="auto" w:fill="E1DFDD"/>
    </w:rPr>
  </w:style>
  <w:style w:type="character" w:styleId="FollowedHyperlink">
    <w:name w:val="FollowedHyperlink"/>
    <w:basedOn w:val="DefaultParagraphFont"/>
    <w:uiPriority w:val="99"/>
    <w:semiHidden/>
    <w:unhideWhenUsed/>
    <w:rsid w:val="004F6F40"/>
    <w:rPr>
      <w:color w:val="954F72" w:themeColor="followedHyperlink"/>
      <w:u w:val="single"/>
    </w:rPr>
  </w:style>
  <w:style w:type="character" w:customStyle="1" w:styleId="Heading1Char">
    <w:name w:val="Heading 1 Char"/>
    <w:basedOn w:val="DefaultParagraphFont"/>
    <w:link w:val="Heading1"/>
    <w:uiPriority w:val="9"/>
    <w:rsid w:val="00086491"/>
    <w:rPr>
      <w:rFonts w:ascii="Times New Roman" w:eastAsia="Times New Roman" w:hAnsi="Times New Roman" w:cs="Times New Roman"/>
      <w:b/>
      <w:bCs/>
      <w:lang w:eastAsia="en-GB"/>
    </w:rPr>
  </w:style>
  <w:style w:type="character" w:customStyle="1" w:styleId="title-text">
    <w:name w:val="title-text"/>
    <w:basedOn w:val="DefaultParagraphFont"/>
    <w:rsid w:val="004F6F40"/>
  </w:style>
  <w:style w:type="character" w:customStyle="1" w:styleId="sr-only">
    <w:name w:val="sr-only"/>
    <w:basedOn w:val="DefaultParagraphFont"/>
    <w:rsid w:val="004F6F40"/>
  </w:style>
  <w:style w:type="character" w:customStyle="1" w:styleId="text">
    <w:name w:val="text"/>
    <w:basedOn w:val="DefaultParagraphFont"/>
    <w:rsid w:val="004F6F40"/>
  </w:style>
  <w:style w:type="character" w:customStyle="1" w:styleId="author-ref">
    <w:name w:val="author-ref"/>
    <w:basedOn w:val="DefaultParagraphFont"/>
    <w:rsid w:val="004F6F40"/>
  </w:style>
  <w:style w:type="character" w:customStyle="1" w:styleId="button-text">
    <w:name w:val="button-text"/>
    <w:basedOn w:val="DefaultParagraphFont"/>
    <w:rsid w:val="004F6F40"/>
  </w:style>
  <w:style w:type="character" w:styleId="Emphasis">
    <w:name w:val="Emphasis"/>
    <w:basedOn w:val="DefaultParagraphFont"/>
    <w:uiPriority w:val="20"/>
    <w:qFormat/>
    <w:rsid w:val="004F6F40"/>
    <w:rPr>
      <w:i/>
      <w:iCs/>
    </w:rPr>
  </w:style>
  <w:style w:type="paragraph" w:styleId="NormalWeb">
    <w:name w:val="Normal (Web)"/>
    <w:basedOn w:val="Normal"/>
    <w:uiPriority w:val="99"/>
    <w:semiHidden/>
    <w:unhideWhenUsed/>
    <w:rsid w:val="004F6F40"/>
    <w:pPr>
      <w:spacing w:before="100" w:beforeAutospacing="1" w:after="100" w:afterAutospacing="1"/>
    </w:pPr>
  </w:style>
  <w:style w:type="character" w:customStyle="1" w:styleId="Heading2Char">
    <w:name w:val="Heading 2 Char"/>
    <w:basedOn w:val="DefaultParagraphFont"/>
    <w:link w:val="Heading2"/>
    <w:uiPriority w:val="9"/>
    <w:rsid w:val="00086491"/>
    <w:rPr>
      <w:rFonts w:ascii="Times New Roman" w:eastAsia="Times New Roman" w:hAnsi="Times New Roman" w:cs="Times New Roman"/>
      <w:b/>
      <w:bCs/>
      <w:lang w:eastAsia="en-GB"/>
    </w:rPr>
  </w:style>
  <w:style w:type="character" w:customStyle="1" w:styleId="nlmetal">
    <w:name w:val="nlm_etal"/>
    <w:basedOn w:val="DefaultParagraphFont"/>
    <w:rsid w:val="00917EA1"/>
  </w:style>
  <w:style w:type="character" w:customStyle="1" w:styleId="nlmyear">
    <w:name w:val="nlm_year"/>
    <w:basedOn w:val="DefaultParagraphFont"/>
    <w:rsid w:val="00917EA1"/>
  </w:style>
  <w:style w:type="character" w:customStyle="1" w:styleId="nlmarticle-title">
    <w:name w:val="nlm_article-title"/>
    <w:basedOn w:val="DefaultParagraphFont"/>
    <w:rsid w:val="00917EA1"/>
  </w:style>
  <w:style w:type="character" w:customStyle="1" w:styleId="nlmfpage">
    <w:name w:val="nlm_fpage"/>
    <w:basedOn w:val="DefaultParagraphFont"/>
    <w:rsid w:val="00917EA1"/>
  </w:style>
  <w:style w:type="character" w:customStyle="1" w:styleId="nlmlpage">
    <w:name w:val="nlm_lpage"/>
    <w:basedOn w:val="DefaultParagraphFont"/>
    <w:rsid w:val="00917EA1"/>
  </w:style>
  <w:style w:type="character" w:customStyle="1" w:styleId="Heading4Char">
    <w:name w:val="Heading 4 Char"/>
    <w:basedOn w:val="DefaultParagraphFont"/>
    <w:link w:val="Heading4"/>
    <w:uiPriority w:val="9"/>
    <w:semiHidden/>
    <w:rsid w:val="000E3C13"/>
    <w:rPr>
      <w:rFonts w:asciiTheme="majorHAnsi" w:eastAsiaTheme="majorEastAsia" w:hAnsiTheme="majorHAnsi" w:cstheme="majorBidi"/>
      <w:i/>
      <w:iCs/>
      <w:color w:val="2F5496" w:themeColor="accent1" w:themeShade="BF"/>
      <w:lang w:eastAsia="en-GB"/>
    </w:rPr>
  </w:style>
  <w:style w:type="character" w:customStyle="1" w:styleId="expandable-author">
    <w:name w:val="expandable-author"/>
    <w:basedOn w:val="DefaultParagraphFont"/>
    <w:rsid w:val="000E3C13"/>
  </w:style>
  <w:style w:type="character" w:customStyle="1" w:styleId="contribdegrees">
    <w:name w:val="contribdegrees"/>
    <w:basedOn w:val="DefaultParagraphFont"/>
    <w:rsid w:val="000E3C13"/>
  </w:style>
  <w:style w:type="character" w:customStyle="1" w:styleId="publicationcontentepubdate">
    <w:name w:val="publicationcontentepubdate"/>
    <w:basedOn w:val="DefaultParagraphFont"/>
    <w:rsid w:val="000E3C13"/>
  </w:style>
  <w:style w:type="character" w:customStyle="1" w:styleId="articletype">
    <w:name w:val="articletype"/>
    <w:basedOn w:val="DefaultParagraphFont"/>
    <w:rsid w:val="000E3C13"/>
  </w:style>
  <w:style w:type="character" w:customStyle="1" w:styleId="crossmark">
    <w:name w:val="crossmark"/>
    <w:basedOn w:val="DefaultParagraphFont"/>
    <w:rsid w:val="000E3C13"/>
  </w:style>
  <w:style w:type="character" w:customStyle="1" w:styleId="altmetric-embed">
    <w:name w:val="altmetric-embed"/>
    <w:basedOn w:val="DefaultParagraphFont"/>
    <w:rsid w:val="000E3C13"/>
  </w:style>
  <w:style w:type="paragraph" w:customStyle="1" w:styleId="Default">
    <w:name w:val="Default"/>
    <w:rsid w:val="00BD22B6"/>
    <w:pPr>
      <w:autoSpaceDE w:val="0"/>
      <w:autoSpaceDN w:val="0"/>
      <w:adjustRightInd w:val="0"/>
    </w:pPr>
    <w:rPr>
      <w:rFonts w:ascii="Arial Narrow" w:hAnsi="Arial Narrow" w:cs="Arial Narrow"/>
      <w:color w:val="000000"/>
    </w:rPr>
  </w:style>
  <w:style w:type="paragraph" w:customStyle="1" w:styleId="Pa0">
    <w:name w:val="Pa0"/>
    <w:basedOn w:val="Default"/>
    <w:next w:val="Default"/>
    <w:uiPriority w:val="99"/>
    <w:rsid w:val="00BD22B6"/>
    <w:pPr>
      <w:spacing w:line="241" w:lineRule="atLeast"/>
    </w:pPr>
    <w:rPr>
      <w:rFonts w:cstheme="minorBidi"/>
      <w:color w:val="auto"/>
    </w:rPr>
  </w:style>
  <w:style w:type="character" w:customStyle="1" w:styleId="A0">
    <w:name w:val="A0"/>
    <w:uiPriority w:val="99"/>
    <w:rsid w:val="00BD22B6"/>
    <w:rPr>
      <w:rFonts w:cs="Arial Narrow"/>
      <w:color w:val="000000"/>
      <w:sz w:val="14"/>
      <w:szCs w:val="14"/>
    </w:rPr>
  </w:style>
  <w:style w:type="character" w:customStyle="1" w:styleId="A2">
    <w:name w:val="A2"/>
    <w:uiPriority w:val="99"/>
    <w:rsid w:val="00BD22B6"/>
    <w:rPr>
      <w:rFonts w:ascii="Times" w:hAnsi="Times" w:cs="Times"/>
      <w:b/>
      <w:bCs/>
      <w:color w:val="000000"/>
      <w:sz w:val="26"/>
      <w:szCs w:val="26"/>
    </w:rPr>
  </w:style>
  <w:style w:type="character" w:customStyle="1" w:styleId="typography-body">
    <w:name w:val="typography-body"/>
    <w:basedOn w:val="DefaultParagraphFont"/>
    <w:rsid w:val="00BD22B6"/>
  </w:style>
  <w:style w:type="character" w:customStyle="1" w:styleId="creator-type-label">
    <w:name w:val="creator-type-label"/>
    <w:basedOn w:val="DefaultParagraphFont"/>
    <w:rsid w:val="00BD22B6"/>
  </w:style>
  <w:style w:type="character" w:customStyle="1" w:styleId="less">
    <w:name w:val="less"/>
    <w:basedOn w:val="DefaultParagraphFont"/>
    <w:rsid w:val="00BD22B6"/>
  </w:style>
  <w:style w:type="paragraph" w:customStyle="1" w:styleId="affiliation">
    <w:name w:val="affiliation"/>
    <w:basedOn w:val="Normal"/>
    <w:rsid w:val="00BD22B6"/>
    <w:pPr>
      <w:spacing w:before="100" w:beforeAutospacing="1" w:after="100" w:afterAutospacing="1"/>
    </w:pPr>
  </w:style>
  <w:style w:type="table" w:styleId="TableGrid">
    <w:name w:val="Table Grid"/>
    <w:basedOn w:val="TableNormal"/>
    <w:uiPriority w:val="39"/>
    <w:rsid w:val="009421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ormal"/>
    <w:link w:val="EndNoteBibliographyChar"/>
    <w:rsid w:val="004F1948"/>
    <w:rPr>
      <w:rFonts w:ascii="Calibri" w:hAnsi="Calibri" w:cs="Calibri"/>
      <w:noProof/>
      <w:lang w:val="en-US"/>
    </w:rPr>
  </w:style>
  <w:style w:type="character" w:customStyle="1" w:styleId="EndNoteBibliographyChar">
    <w:name w:val="EndNote Bibliography Char"/>
    <w:basedOn w:val="DefaultParagraphFont"/>
    <w:link w:val="EndNoteBibliography"/>
    <w:rsid w:val="004F1948"/>
    <w:rPr>
      <w:rFonts w:ascii="Calibri" w:eastAsia="Times New Roman" w:hAnsi="Calibri" w:cs="Calibri"/>
      <w:noProof/>
      <w:lang w:val="en-US" w:eastAsia="en-GB"/>
    </w:rPr>
  </w:style>
  <w:style w:type="paragraph" w:styleId="BalloonText">
    <w:name w:val="Balloon Text"/>
    <w:basedOn w:val="Normal"/>
    <w:link w:val="BalloonTextChar"/>
    <w:uiPriority w:val="99"/>
    <w:semiHidden/>
    <w:unhideWhenUsed/>
    <w:rsid w:val="00E904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4D8"/>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FC7E57"/>
    <w:rPr>
      <w:sz w:val="16"/>
      <w:szCs w:val="16"/>
    </w:rPr>
  </w:style>
  <w:style w:type="paragraph" w:styleId="CommentText">
    <w:name w:val="annotation text"/>
    <w:basedOn w:val="Normal"/>
    <w:link w:val="CommentTextChar"/>
    <w:uiPriority w:val="99"/>
    <w:unhideWhenUsed/>
    <w:rsid w:val="00FC7E57"/>
    <w:rPr>
      <w:sz w:val="20"/>
      <w:szCs w:val="20"/>
    </w:rPr>
  </w:style>
  <w:style w:type="character" w:customStyle="1" w:styleId="CommentTextChar">
    <w:name w:val="Comment Text Char"/>
    <w:basedOn w:val="DefaultParagraphFont"/>
    <w:link w:val="CommentText"/>
    <w:uiPriority w:val="99"/>
    <w:rsid w:val="00FC7E57"/>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FC7E57"/>
    <w:rPr>
      <w:b/>
      <w:bCs/>
    </w:rPr>
  </w:style>
  <w:style w:type="character" w:customStyle="1" w:styleId="CommentSubjectChar">
    <w:name w:val="Comment Subject Char"/>
    <w:basedOn w:val="CommentTextChar"/>
    <w:link w:val="CommentSubject"/>
    <w:uiPriority w:val="99"/>
    <w:semiHidden/>
    <w:rsid w:val="00FC7E57"/>
    <w:rPr>
      <w:rFonts w:ascii="Times New Roman" w:eastAsia="Times New Roman" w:hAnsi="Times New Roman" w:cs="Times New Roman"/>
      <w:b/>
      <w:bCs/>
      <w:sz w:val="20"/>
      <w:szCs w:val="20"/>
      <w:lang w:eastAsia="en-GB"/>
    </w:rPr>
  </w:style>
  <w:style w:type="character" w:customStyle="1" w:styleId="ref-title">
    <w:name w:val="ref-title"/>
    <w:basedOn w:val="DefaultParagraphFont"/>
    <w:rsid w:val="00FE2C72"/>
  </w:style>
  <w:style w:type="character" w:customStyle="1" w:styleId="ref-journal">
    <w:name w:val="ref-journal"/>
    <w:basedOn w:val="DefaultParagraphFont"/>
    <w:rsid w:val="00FE2C72"/>
  </w:style>
  <w:style w:type="character" w:customStyle="1" w:styleId="ref-vol">
    <w:name w:val="ref-vol"/>
    <w:basedOn w:val="DefaultParagraphFont"/>
    <w:rsid w:val="00FE2C72"/>
  </w:style>
  <w:style w:type="character" w:customStyle="1" w:styleId="UnresolvedMention2">
    <w:name w:val="Unresolved Mention2"/>
    <w:basedOn w:val="DefaultParagraphFont"/>
    <w:uiPriority w:val="99"/>
    <w:semiHidden/>
    <w:unhideWhenUsed/>
    <w:rsid w:val="003D5CEB"/>
    <w:rPr>
      <w:color w:val="605E5C"/>
      <w:shd w:val="clear" w:color="auto" w:fill="E1DFDD"/>
    </w:rPr>
  </w:style>
  <w:style w:type="character" w:customStyle="1" w:styleId="Heading5Char">
    <w:name w:val="Heading 5 Char"/>
    <w:basedOn w:val="DefaultParagraphFont"/>
    <w:link w:val="Heading5"/>
    <w:uiPriority w:val="9"/>
    <w:semiHidden/>
    <w:rsid w:val="00EA7E19"/>
    <w:rPr>
      <w:rFonts w:asciiTheme="majorHAnsi" w:eastAsiaTheme="majorEastAsia" w:hAnsiTheme="majorHAnsi" w:cstheme="majorBidi"/>
      <w:color w:val="2F5496" w:themeColor="accent1" w:themeShade="BF"/>
      <w:lang w:eastAsia="en-GB"/>
    </w:rPr>
  </w:style>
  <w:style w:type="paragraph" w:customStyle="1" w:styleId="articleprice">
    <w:name w:val="articleprice"/>
    <w:basedOn w:val="Normal"/>
    <w:rsid w:val="00EA7E19"/>
    <w:pPr>
      <w:spacing w:before="100" w:beforeAutospacing="1" w:after="100" w:afterAutospacing="1"/>
    </w:pPr>
  </w:style>
  <w:style w:type="character" w:customStyle="1" w:styleId="plustax">
    <w:name w:val="plustax"/>
    <w:basedOn w:val="DefaultParagraphFont"/>
    <w:rsid w:val="00EA7E19"/>
  </w:style>
  <w:style w:type="character" w:customStyle="1" w:styleId="articlepricerefundlink">
    <w:name w:val="articlepricerefundlink"/>
    <w:basedOn w:val="DefaultParagraphFont"/>
    <w:rsid w:val="00EA7E19"/>
  </w:style>
  <w:style w:type="paragraph" w:styleId="z-TopofForm">
    <w:name w:val="HTML Top of Form"/>
    <w:basedOn w:val="Normal"/>
    <w:next w:val="Normal"/>
    <w:link w:val="z-TopofFormChar"/>
    <w:hidden/>
    <w:uiPriority w:val="99"/>
    <w:semiHidden/>
    <w:unhideWhenUsed/>
    <w:rsid w:val="00EA7E19"/>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7E1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EA7E19"/>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7E19"/>
    <w:rPr>
      <w:rFonts w:ascii="Arial" w:eastAsia="Times New Roman" w:hAnsi="Arial" w:cs="Arial"/>
      <w:vanish/>
      <w:sz w:val="16"/>
      <w:szCs w:val="16"/>
      <w:lang w:eastAsia="en-GB"/>
    </w:rPr>
  </w:style>
  <w:style w:type="character" w:customStyle="1" w:styleId="pagesnum">
    <w:name w:val="pagesnum"/>
    <w:basedOn w:val="DefaultParagraphFont"/>
    <w:rsid w:val="00EA7E19"/>
  </w:style>
  <w:style w:type="paragraph" w:customStyle="1" w:styleId="downloadcitations">
    <w:name w:val="downloadcitations"/>
    <w:basedOn w:val="Normal"/>
    <w:rsid w:val="00C40352"/>
    <w:pPr>
      <w:spacing w:before="100" w:beforeAutospacing="1" w:after="100" w:afterAutospacing="1"/>
    </w:pPr>
  </w:style>
  <w:style w:type="paragraph" w:customStyle="1" w:styleId="dx-doi">
    <w:name w:val="dx-doi"/>
    <w:basedOn w:val="Normal"/>
    <w:rsid w:val="00C40352"/>
    <w:pPr>
      <w:spacing w:before="100" w:beforeAutospacing="1" w:after="100" w:afterAutospacing="1"/>
    </w:pPr>
  </w:style>
  <w:style w:type="character" w:customStyle="1" w:styleId="UnresolvedMention3">
    <w:name w:val="Unresolved Mention3"/>
    <w:basedOn w:val="DefaultParagraphFont"/>
    <w:uiPriority w:val="99"/>
    <w:semiHidden/>
    <w:unhideWhenUsed/>
    <w:rsid w:val="00185E78"/>
    <w:rPr>
      <w:color w:val="605E5C"/>
      <w:shd w:val="clear" w:color="auto" w:fill="E1DFDD"/>
    </w:rPr>
  </w:style>
  <w:style w:type="character" w:styleId="UnresolvedMention">
    <w:name w:val="Unresolved Mention"/>
    <w:basedOn w:val="DefaultParagraphFont"/>
    <w:uiPriority w:val="99"/>
    <w:semiHidden/>
    <w:unhideWhenUsed/>
    <w:rsid w:val="00126382"/>
    <w:rPr>
      <w:color w:val="605E5C"/>
      <w:shd w:val="clear" w:color="auto" w:fill="E1DFDD"/>
    </w:rPr>
  </w:style>
  <w:style w:type="paragraph" w:styleId="Revision">
    <w:name w:val="Revision"/>
    <w:hidden/>
    <w:uiPriority w:val="99"/>
    <w:semiHidden/>
    <w:rsid w:val="00E9082F"/>
    <w:rPr>
      <w:rFonts w:ascii="Times New Roman" w:eastAsia="Times New Roman" w:hAnsi="Times New Roman" w:cs="Times New Roman"/>
      <w:lang w:eastAsia="en-GB"/>
    </w:rPr>
  </w:style>
  <w:style w:type="paragraph" w:styleId="Title">
    <w:name w:val="Title"/>
    <w:basedOn w:val="Normal"/>
    <w:next w:val="Normal"/>
    <w:link w:val="TitleChar"/>
    <w:uiPriority w:val="10"/>
    <w:qFormat/>
    <w:rsid w:val="00086491"/>
    <w:pPr>
      <w:spacing w:line="480" w:lineRule="auto"/>
      <w:jc w:val="center"/>
    </w:pPr>
  </w:style>
  <w:style w:type="character" w:customStyle="1" w:styleId="TitleChar">
    <w:name w:val="Title Char"/>
    <w:basedOn w:val="DefaultParagraphFont"/>
    <w:link w:val="Title"/>
    <w:uiPriority w:val="10"/>
    <w:rsid w:val="00086491"/>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250">
      <w:bodyDiv w:val="1"/>
      <w:marLeft w:val="0"/>
      <w:marRight w:val="0"/>
      <w:marTop w:val="0"/>
      <w:marBottom w:val="0"/>
      <w:divBdr>
        <w:top w:val="none" w:sz="0" w:space="0" w:color="auto"/>
        <w:left w:val="none" w:sz="0" w:space="0" w:color="auto"/>
        <w:bottom w:val="none" w:sz="0" w:space="0" w:color="auto"/>
        <w:right w:val="none" w:sz="0" w:space="0" w:color="auto"/>
      </w:divBdr>
    </w:div>
    <w:div w:id="27684719">
      <w:bodyDiv w:val="1"/>
      <w:marLeft w:val="0"/>
      <w:marRight w:val="0"/>
      <w:marTop w:val="0"/>
      <w:marBottom w:val="0"/>
      <w:divBdr>
        <w:top w:val="none" w:sz="0" w:space="0" w:color="auto"/>
        <w:left w:val="none" w:sz="0" w:space="0" w:color="auto"/>
        <w:bottom w:val="none" w:sz="0" w:space="0" w:color="auto"/>
        <w:right w:val="none" w:sz="0" w:space="0" w:color="auto"/>
      </w:divBdr>
    </w:div>
    <w:div w:id="75247055">
      <w:bodyDiv w:val="1"/>
      <w:marLeft w:val="0"/>
      <w:marRight w:val="0"/>
      <w:marTop w:val="0"/>
      <w:marBottom w:val="0"/>
      <w:divBdr>
        <w:top w:val="none" w:sz="0" w:space="0" w:color="auto"/>
        <w:left w:val="none" w:sz="0" w:space="0" w:color="auto"/>
        <w:bottom w:val="none" w:sz="0" w:space="0" w:color="auto"/>
        <w:right w:val="none" w:sz="0" w:space="0" w:color="auto"/>
      </w:divBdr>
      <w:divsChild>
        <w:div w:id="774986248">
          <w:marLeft w:val="0"/>
          <w:marRight w:val="0"/>
          <w:marTop w:val="0"/>
          <w:marBottom w:val="0"/>
          <w:divBdr>
            <w:top w:val="none" w:sz="0" w:space="0" w:color="auto"/>
            <w:left w:val="none" w:sz="0" w:space="0" w:color="auto"/>
            <w:bottom w:val="none" w:sz="0" w:space="0" w:color="auto"/>
            <w:right w:val="none" w:sz="0" w:space="0" w:color="auto"/>
          </w:divBdr>
          <w:divsChild>
            <w:div w:id="1652446686">
              <w:marLeft w:val="0"/>
              <w:marRight w:val="0"/>
              <w:marTop w:val="0"/>
              <w:marBottom w:val="0"/>
              <w:divBdr>
                <w:top w:val="none" w:sz="0" w:space="0" w:color="auto"/>
                <w:left w:val="none" w:sz="0" w:space="0" w:color="auto"/>
                <w:bottom w:val="none" w:sz="0" w:space="0" w:color="auto"/>
                <w:right w:val="none" w:sz="0" w:space="0" w:color="auto"/>
              </w:divBdr>
              <w:divsChild>
                <w:div w:id="643588936">
                  <w:marLeft w:val="0"/>
                  <w:marRight w:val="0"/>
                  <w:marTop w:val="0"/>
                  <w:marBottom w:val="0"/>
                  <w:divBdr>
                    <w:top w:val="none" w:sz="0" w:space="0" w:color="auto"/>
                    <w:left w:val="none" w:sz="0" w:space="0" w:color="auto"/>
                    <w:bottom w:val="none" w:sz="0" w:space="0" w:color="auto"/>
                    <w:right w:val="none" w:sz="0" w:space="0" w:color="auto"/>
                  </w:divBdr>
                </w:div>
              </w:divsChild>
            </w:div>
            <w:div w:id="1645894176">
              <w:marLeft w:val="0"/>
              <w:marRight w:val="0"/>
              <w:marTop w:val="0"/>
              <w:marBottom w:val="0"/>
              <w:divBdr>
                <w:top w:val="none" w:sz="0" w:space="0" w:color="auto"/>
                <w:left w:val="none" w:sz="0" w:space="0" w:color="auto"/>
                <w:bottom w:val="none" w:sz="0" w:space="0" w:color="auto"/>
                <w:right w:val="none" w:sz="0" w:space="0" w:color="auto"/>
              </w:divBdr>
              <w:divsChild>
                <w:div w:id="2038969410">
                  <w:marLeft w:val="0"/>
                  <w:marRight w:val="0"/>
                  <w:marTop w:val="0"/>
                  <w:marBottom w:val="0"/>
                  <w:divBdr>
                    <w:top w:val="none" w:sz="0" w:space="0" w:color="auto"/>
                    <w:left w:val="none" w:sz="0" w:space="0" w:color="auto"/>
                    <w:bottom w:val="none" w:sz="0" w:space="0" w:color="auto"/>
                    <w:right w:val="none" w:sz="0" w:space="0" w:color="auto"/>
                  </w:divBdr>
                  <w:divsChild>
                    <w:div w:id="751701900">
                      <w:marLeft w:val="0"/>
                      <w:marRight w:val="0"/>
                      <w:marTop w:val="0"/>
                      <w:marBottom w:val="0"/>
                      <w:divBdr>
                        <w:top w:val="none" w:sz="0" w:space="0" w:color="auto"/>
                        <w:left w:val="none" w:sz="0" w:space="0" w:color="auto"/>
                        <w:bottom w:val="none" w:sz="0" w:space="0" w:color="auto"/>
                        <w:right w:val="none" w:sz="0" w:space="0" w:color="auto"/>
                      </w:divBdr>
                      <w:divsChild>
                        <w:div w:id="1497918399">
                          <w:marLeft w:val="0"/>
                          <w:marRight w:val="0"/>
                          <w:marTop w:val="0"/>
                          <w:marBottom w:val="0"/>
                          <w:divBdr>
                            <w:top w:val="none" w:sz="0" w:space="0" w:color="auto"/>
                            <w:left w:val="none" w:sz="0" w:space="0" w:color="auto"/>
                            <w:bottom w:val="none" w:sz="0" w:space="0" w:color="auto"/>
                            <w:right w:val="none" w:sz="0" w:space="0" w:color="auto"/>
                          </w:divBdr>
                          <w:divsChild>
                            <w:div w:id="1884320658">
                              <w:marLeft w:val="0"/>
                              <w:marRight w:val="0"/>
                              <w:marTop w:val="0"/>
                              <w:marBottom w:val="0"/>
                              <w:divBdr>
                                <w:top w:val="none" w:sz="0" w:space="0" w:color="auto"/>
                                <w:left w:val="none" w:sz="0" w:space="0" w:color="auto"/>
                                <w:bottom w:val="none" w:sz="0" w:space="0" w:color="auto"/>
                                <w:right w:val="none" w:sz="0" w:space="0" w:color="auto"/>
                              </w:divBdr>
                              <w:divsChild>
                                <w:div w:id="1886141967">
                                  <w:marLeft w:val="0"/>
                                  <w:marRight w:val="0"/>
                                  <w:marTop w:val="0"/>
                                  <w:marBottom w:val="0"/>
                                  <w:divBdr>
                                    <w:top w:val="none" w:sz="0" w:space="0" w:color="auto"/>
                                    <w:left w:val="none" w:sz="0" w:space="0" w:color="auto"/>
                                    <w:bottom w:val="none" w:sz="0" w:space="0" w:color="auto"/>
                                    <w:right w:val="none" w:sz="0" w:space="0" w:color="auto"/>
                                  </w:divBdr>
                                  <w:divsChild>
                                    <w:div w:id="555749844">
                                      <w:marLeft w:val="0"/>
                                      <w:marRight w:val="0"/>
                                      <w:marTop w:val="0"/>
                                      <w:marBottom w:val="0"/>
                                      <w:divBdr>
                                        <w:top w:val="none" w:sz="0" w:space="0" w:color="auto"/>
                                        <w:left w:val="none" w:sz="0" w:space="0" w:color="auto"/>
                                        <w:bottom w:val="none" w:sz="0" w:space="0" w:color="auto"/>
                                        <w:right w:val="none" w:sz="0" w:space="0" w:color="auto"/>
                                      </w:divBdr>
                                      <w:divsChild>
                                        <w:div w:id="96800840">
                                          <w:marLeft w:val="0"/>
                                          <w:marRight w:val="0"/>
                                          <w:marTop w:val="0"/>
                                          <w:marBottom w:val="0"/>
                                          <w:divBdr>
                                            <w:top w:val="none" w:sz="0" w:space="0" w:color="auto"/>
                                            <w:left w:val="none" w:sz="0" w:space="0" w:color="auto"/>
                                            <w:bottom w:val="none" w:sz="0" w:space="0" w:color="auto"/>
                                            <w:right w:val="none" w:sz="0" w:space="0" w:color="auto"/>
                                          </w:divBdr>
                                          <w:divsChild>
                                            <w:div w:id="427433789">
                                              <w:marLeft w:val="0"/>
                                              <w:marRight w:val="0"/>
                                              <w:marTop w:val="0"/>
                                              <w:marBottom w:val="0"/>
                                              <w:divBdr>
                                                <w:top w:val="none" w:sz="0" w:space="0" w:color="auto"/>
                                                <w:left w:val="none" w:sz="0" w:space="0" w:color="auto"/>
                                                <w:bottom w:val="none" w:sz="0" w:space="0" w:color="auto"/>
                                                <w:right w:val="none" w:sz="0" w:space="0" w:color="auto"/>
                                              </w:divBdr>
                                              <w:divsChild>
                                                <w:div w:id="1655142788">
                                                  <w:marLeft w:val="0"/>
                                                  <w:marRight w:val="0"/>
                                                  <w:marTop w:val="0"/>
                                                  <w:marBottom w:val="0"/>
                                                  <w:divBdr>
                                                    <w:top w:val="none" w:sz="0" w:space="0" w:color="auto"/>
                                                    <w:left w:val="none" w:sz="0" w:space="0" w:color="auto"/>
                                                    <w:bottom w:val="none" w:sz="0" w:space="0" w:color="auto"/>
                                                    <w:right w:val="none" w:sz="0" w:space="0" w:color="auto"/>
                                                  </w:divBdr>
                                                </w:div>
                                                <w:div w:id="897546322">
                                                  <w:marLeft w:val="0"/>
                                                  <w:marRight w:val="0"/>
                                                  <w:marTop w:val="0"/>
                                                  <w:marBottom w:val="0"/>
                                                  <w:divBdr>
                                                    <w:top w:val="none" w:sz="0" w:space="0" w:color="auto"/>
                                                    <w:left w:val="none" w:sz="0" w:space="0" w:color="auto"/>
                                                    <w:bottom w:val="none" w:sz="0" w:space="0" w:color="auto"/>
                                                    <w:right w:val="none" w:sz="0" w:space="0" w:color="auto"/>
                                                  </w:divBdr>
                                                  <w:divsChild>
                                                    <w:div w:id="4986813">
                                                      <w:marLeft w:val="0"/>
                                                      <w:marRight w:val="0"/>
                                                      <w:marTop w:val="0"/>
                                                      <w:marBottom w:val="0"/>
                                                      <w:divBdr>
                                                        <w:top w:val="none" w:sz="0" w:space="0" w:color="auto"/>
                                                        <w:left w:val="none" w:sz="0" w:space="0" w:color="auto"/>
                                                        <w:bottom w:val="none" w:sz="0" w:space="0" w:color="auto"/>
                                                        <w:right w:val="none" w:sz="0" w:space="0" w:color="auto"/>
                                                      </w:divBdr>
                                                      <w:divsChild>
                                                        <w:div w:id="1357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4769692">
      <w:bodyDiv w:val="1"/>
      <w:marLeft w:val="0"/>
      <w:marRight w:val="0"/>
      <w:marTop w:val="0"/>
      <w:marBottom w:val="0"/>
      <w:divBdr>
        <w:top w:val="none" w:sz="0" w:space="0" w:color="auto"/>
        <w:left w:val="none" w:sz="0" w:space="0" w:color="auto"/>
        <w:bottom w:val="none" w:sz="0" w:space="0" w:color="auto"/>
        <w:right w:val="none" w:sz="0" w:space="0" w:color="auto"/>
      </w:divBdr>
      <w:divsChild>
        <w:div w:id="1898012799">
          <w:marLeft w:val="0"/>
          <w:marRight w:val="0"/>
          <w:marTop w:val="0"/>
          <w:marBottom w:val="0"/>
          <w:divBdr>
            <w:top w:val="none" w:sz="0" w:space="0" w:color="auto"/>
            <w:left w:val="none" w:sz="0" w:space="0" w:color="auto"/>
            <w:bottom w:val="none" w:sz="0" w:space="0" w:color="auto"/>
            <w:right w:val="none" w:sz="0" w:space="0" w:color="auto"/>
          </w:divBdr>
          <w:divsChild>
            <w:div w:id="1711494940">
              <w:marLeft w:val="0"/>
              <w:marRight w:val="0"/>
              <w:marTop w:val="0"/>
              <w:marBottom w:val="0"/>
              <w:divBdr>
                <w:top w:val="none" w:sz="0" w:space="0" w:color="auto"/>
                <w:left w:val="none" w:sz="0" w:space="0" w:color="auto"/>
                <w:bottom w:val="none" w:sz="0" w:space="0" w:color="auto"/>
                <w:right w:val="none" w:sz="0" w:space="0" w:color="auto"/>
              </w:divBdr>
              <w:divsChild>
                <w:div w:id="1002316778">
                  <w:marLeft w:val="0"/>
                  <w:marRight w:val="0"/>
                  <w:marTop w:val="0"/>
                  <w:marBottom w:val="0"/>
                  <w:divBdr>
                    <w:top w:val="none" w:sz="0" w:space="0" w:color="auto"/>
                    <w:left w:val="none" w:sz="0" w:space="0" w:color="auto"/>
                    <w:bottom w:val="none" w:sz="0" w:space="0" w:color="auto"/>
                    <w:right w:val="none" w:sz="0" w:space="0" w:color="auto"/>
                  </w:divBdr>
                  <w:divsChild>
                    <w:div w:id="1897819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44039">
      <w:bodyDiv w:val="1"/>
      <w:marLeft w:val="0"/>
      <w:marRight w:val="0"/>
      <w:marTop w:val="0"/>
      <w:marBottom w:val="0"/>
      <w:divBdr>
        <w:top w:val="none" w:sz="0" w:space="0" w:color="auto"/>
        <w:left w:val="none" w:sz="0" w:space="0" w:color="auto"/>
        <w:bottom w:val="none" w:sz="0" w:space="0" w:color="auto"/>
        <w:right w:val="none" w:sz="0" w:space="0" w:color="auto"/>
      </w:divBdr>
      <w:divsChild>
        <w:div w:id="962004214">
          <w:marLeft w:val="0"/>
          <w:marRight w:val="0"/>
          <w:marTop w:val="0"/>
          <w:marBottom w:val="120"/>
          <w:divBdr>
            <w:top w:val="none" w:sz="0" w:space="0" w:color="auto"/>
            <w:left w:val="none" w:sz="0" w:space="0" w:color="auto"/>
            <w:bottom w:val="single" w:sz="12" w:space="9" w:color="EBEBEB"/>
            <w:right w:val="none" w:sz="0" w:space="0" w:color="auto"/>
          </w:divBdr>
          <w:divsChild>
            <w:div w:id="784345816">
              <w:marLeft w:val="0"/>
              <w:marRight w:val="0"/>
              <w:marTop w:val="100"/>
              <w:marBottom w:val="100"/>
              <w:divBdr>
                <w:top w:val="none" w:sz="0" w:space="0" w:color="auto"/>
                <w:left w:val="none" w:sz="0" w:space="0" w:color="auto"/>
                <w:bottom w:val="none" w:sz="0" w:space="0" w:color="auto"/>
                <w:right w:val="none" w:sz="0" w:space="0" w:color="auto"/>
              </w:divBdr>
              <w:divsChild>
                <w:div w:id="162157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6312">
          <w:marLeft w:val="0"/>
          <w:marRight w:val="0"/>
          <w:marTop w:val="0"/>
          <w:marBottom w:val="120"/>
          <w:divBdr>
            <w:top w:val="none" w:sz="0" w:space="0" w:color="auto"/>
            <w:left w:val="none" w:sz="0" w:space="0" w:color="auto"/>
            <w:bottom w:val="none" w:sz="0" w:space="0" w:color="auto"/>
            <w:right w:val="none" w:sz="0" w:space="0" w:color="auto"/>
          </w:divBdr>
          <w:divsChild>
            <w:div w:id="2172082">
              <w:marLeft w:val="0"/>
              <w:marRight w:val="0"/>
              <w:marTop w:val="0"/>
              <w:marBottom w:val="0"/>
              <w:divBdr>
                <w:top w:val="none" w:sz="0" w:space="0" w:color="auto"/>
                <w:left w:val="none" w:sz="0" w:space="0" w:color="auto"/>
                <w:bottom w:val="none" w:sz="0" w:space="0" w:color="auto"/>
                <w:right w:val="none" w:sz="0" w:space="0" w:color="auto"/>
              </w:divBdr>
              <w:divsChild>
                <w:div w:id="1583375824">
                  <w:marLeft w:val="0"/>
                  <w:marRight w:val="0"/>
                  <w:marTop w:val="0"/>
                  <w:marBottom w:val="0"/>
                  <w:divBdr>
                    <w:top w:val="none" w:sz="0" w:space="0" w:color="auto"/>
                    <w:left w:val="none" w:sz="0" w:space="0" w:color="auto"/>
                    <w:bottom w:val="none" w:sz="0" w:space="0" w:color="auto"/>
                    <w:right w:val="none" w:sz="0" w:space="0" w:color="auto"/>
                  </w:divBdr>
                  <w:divsChild>
                    <w:div w:id="175127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434815">
              <w:marLeft w:val="0"/>
              <w:marRight w:val="0"/>
              <w:marTop w:val="0"/>
              <w:marBottom w:val="0"/>
              <w:divBdr>
                <w:top w:val="none" w:sz="0" w:space="0" w:color="auto"/>
                <w:left w:val="none" w:sz="0" w:space="0" w:color="auto"/>
                <w:bottom w:val="single" w:sz="6" w:space="0" w:color="000000"/>
                <w:right w:val="none" w:sz="0" w:space="0" w:color="auto"/>
              </w:divBdr>
              <w:divsChild>
                <w:div w:id="1615597937">
                  <w:marLeft w:val="0"/>
                  <w:marRight w:val="0"/>
                  <w:marTop w:val="0"/>
                  <w:marBottom w:val="0"/>
                  <w:divBdr>
                    <w:top w:val="none" w:sz="0" w:space="0" w:color="auto"/>
                    <w:left w:val="none" w:sz="0" w:space="0" w:color="auto"/>
                    <w:bottom w:val="none" w:sz="0" w:space="0" w:color="auto"/>
                    <w:right w:val="none" w:sz="0" w:space="0" w:color="auto"/>
                  </w:divBdr>
                  <w:divsChild>
                    <w:div w:id="134949943">
                      <w:marLeft w:val="0"/>
                      <w:marRight w:val="0"/>
                      <w:marTop w:val="0"/>
                      <w:marBottom w:val="0"/>
                      <w:divBdr>
                        <w:top w:val="none" w:sz="0" w:space="0" w:color="auto"/>
                        <w:left w:val="none" w:sz="0" w:space="0" w:color="auto"/>
                        <w:bottom w:val="none" w:sz="0" w:space="0" w:color="auto"/>
                        <w:right w:val="none" w:sz="0" w:space="0" w:color="auto"/>
                      </w:divBdr>
                      <w:divsChild>
                        <w:div w:id="170197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56471">
                  <w:marLeft w:val="0"/>
                  <w:marRight w:val="0"/>
                  <w:marTop w:val="0"/>
                  <w:marBottom w:val="0"/>
                  <w:divBdr>
                    <w:top w:val="none" w:sz="0" w:space="0" w:color="auto"/>
                    <w:left w:val="none" w:sz="0" w:space="0" w:color="auto"/>
                    <w:bottom w:val="none" w:sz="0" w:space="0" w:color="auto"/>
                    <w:right w:val="none" w:sz="0" w:space="0" w:color="auto"/>
                  </w:divBdr>
                  <w:divsChild>
                    <w:div w:id="1901668424">
                      <w:marLeft w:val="0"/>
                      <w:marRight w:val="0"/>
                      <w:marTop w:val="0"/>
                      <w:marBottom w:val="0"/>
                      <w:divBdr>
                        <w:top w:val="none" w:sz="0" w:space="0" w:color="auto"/>
                        <w:left w:val="none" w:sz="0" w:space="0" w:color="auto"/>
                        <w:bottom w:val="none" w:sz="0" w:space="0" w:color="auto"/>
                        <w:right w:val="none" w:sz="0" w:space="0" w:color="auto"/>
                      </w:divBdr>
                      <w:divsChild>
                        <w:div w:id="39848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652229">
          <w:marLeft w:val="0"/>
          <w:marRight w:val="0"/>
          <w:marTop w:val="0"/>
          <w:marBottom w:val="0"/>
          <w:divBdr>
            <w:top w:val="none" w:sz="0" w:space="0" w:color="auto"/>
            <w:left w:val="none" w:sz="0" w:space="0" w:color="auto"/>
            <w:bottom w:val="none" w:sz="0" w:space="0" w:color="auto"/>
            <w:right w:val="none" w:sz="0" w:space="0" w:color="auto"/>
          </w:divBdr>
        </w:div>
      </w:divsChild>
    </w:div>
    <w:div w:id="140780856">
      <w:bodyDiv w:val="1"/>
      <w:marLeft w:val="0"/>
      <w:marRight w:val="0"/>
      <w:marTop w:val="0"/>
      <w:marBottom w:val="0"/>
      <w:divBdr>
        <w:top w:val="none" w:sz="0" w:space="0" w:color="auto"/>
        <w:left w:val="none" w:sz="0" w:space="0" w:color="auto"/>
        <w:bottom w:val="none" w:sz="0" w:space="0" w:color="auto"/>
        <w:right w:val="none" w:sz="0" w:space="0" w:color="auto"/>
      </w:divBdr>
      <w:divsChild>
        <w:div w:id="1793788602">
          <w:marLeft w:val="0"/>
          <w:marRight w:val="0"/>
          <w:marTop w:val="0"/>
          <w:marBottom w:val="0"/>
          <w:divBdr>
            <w:top w:val="none" w:sz="0" w:space="0" w:color="auto"/>
            <w:left w:val="none" w:sz="0" w:space="0" w:color="auto"/>
            <w:bottom w:val="none" w:sz="0" w:space="0" w:color="auto"/>
            <w:right w:val="none" w:sz="0" w:space="0" w:color="auto"/>
          </w:divBdr>
          <w:divsChild>
            <w:div w:id="162823033">
              <w:marLeft w:val="0"/>
              <w:marRight w:val="0"/>
              <w:marTop w:val="0"/>
              <w:marBottom w:val="0"/>
              <w:divBdr>
                <w:top w:val="none" w:sz="0" w:space="0" w:color="auto"/>
                <w:left w:val="none" w:sz="0" w:space="0" w:color="auto"/>
                <w:bottom w:val="none" w:sz="0" w:space="0" w:color="auto"/>
                <w:right w:val="none" w:sz="0" w:space="0" w:color="auto"/>
              </w:divBdr>
              <w:divsChild>
                <w:div w:id="186266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9937">
      <w:bodyDiv w:val="1"/>
      <w:marLeft w:val="0"/>
      <w:marRight w:val="0"/>
      <w:marTop w:val="0"/>
      <w:marBottom w:val="0"/>
      <w:divBdr>
        <w:top w:val="none" w:sz="0" w:space="0" w:color="auto"/>
        <w:left w:val="none" w:sz="0" w:space="0" w:color="auto"/>
        <w:bottom w:val="none" w:sz="0" w:space="0" w:color="auto"/>
        <w:right w:val="none" w:sz="0" w:space="0" w:color="auto"/>
      </w:divBdr>
      <w:divsChild>
        <w:div w:id="638457651">
          <w:marLeft w:val="0"/>
          <w:marRight w:val="0"/>
          <w:marTop w:val="0"/>
          <w:marBottom w:val="0"/>
          <w:divBdr>
            <w:top w:val="none" w:sz="0" w:space="0" w:color="auto"/>
            <w:left w:val="none" w:sz="0" w:space="0" w:color="auto"/>
            <w:bottom w:val="none" w:sz="0" w:space="0" w:color="auto"/>
            <w:right w:val="none" w:sz="0" w:space="0" w:color="auto"/>
          </w:divBdr>
          <w:divsChild>
            <w:div w:id="1240948523">
              <w:marLeft w:val="0"/>
              <w:marRight w:val="0"/>
              <w:marTop w:val="0"/>
              <w:marBottom w:val="0"/>
              <w:divBdr>
                <w:top w:val="none" w:sz="0" w:space="0" w:color="auto"/>
                <w:left w:val="none" w:sz="0" w:space="0" w:color="auto"/>
                <w:bottom w:val="none" w:sz="0" w:space="0" w:color="auto"/>
                <w:right w:val="none" w:sz="0" w:space="0" w:color="auto"/>
              </w:divBdr>
              <w:divsChild>
                <w:div w:id="13577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2695">
      <w:bodyDiv w:val="1"/>
      <w:marLeft w:val="0"/>
      <w:marRight w:val="0"/>
      <w:marTop w:val="0"/>
      <w:marBottom w:val="0"/>
      <w:divBdr>
        <w:top w:val="none" w:sz="0" w:space="0" w:color="auto"/>
        <w:left w:val="none" w:sz="0" w:space="0" w:color="auto"/>
        <w:bottom w:val="none" w:sz="0" w:space="0" w:color="auto"/>
        <w:right w:val="none" w:sz="0" w:space="0" w:color="auto"/>
      </w:divBdr>
    </w:div>
    <w:div w:id="212742393">
      <w:bodyDiv w:val="1"/>
      <w:marLeft w:val="0"/>
      <w:marRight w:val="0"/>
      <w:marTop w:val="0"/>
      <w:marBottom w:val="0"/>
      <w:divBdr>
        <w:top w:val="none" w:sz="0" w:space="0" w:color="auto"/>
        <w:left w:val="none" w:sz="0" w:space="0" w:color="auto"/>
        <w:bottom w:val="none" w:sz="0" w:space="0" w:color="auto"/>
        <w:right w:val="none" w:sz="0" w:space="0" w:color="auto"/>
      </w:divBdr>
      <w:divsChild>
        <w:div w:id="1861551451">
          <w:marLeft w:val="0"/>
          <w:marRight w:val="0"/>
          <w:marTop w:val="0"/>
          <w:marBottom w:val="0"/>
          <w:divBdr>
            <w:top w:val="none" w:sz="0" w:space="0" w:color="auto"/>
            <w:left w:val="none" w:sz="0" w:space="0" w:color="auto"/>
            <w:bottom w:val="none" w:sz="0" w:space="0" w:color="auto"/>
            <w:right w:val="none" w:sz="0" w:space="0" w:color="auto"/>
          </w:divBdr>
          <w:divsChild>
            <w:div w:id="1771928841">
              <w:marLeft w:val="0"/>
              <w:marRight w:val="0"/>
              <w:marTop w:val="0"/>
              <w:marBottom w:val="0"/>
              <w:divBdr>
                <w:top w:val="none" w:sz="0" w:space="0" w:color="auto"/>
                <w:left w:val="none" w:sz="0" w:space="0" w:color="auto"/>
                <w:bottom w:val="none" w:sz="0" w:space="0" w:color="auto"/>
                <w:right w:val="none" w:sz="0" w:space="0" w:color="auto"/>
              </w:divBdr>
            </w:div>
          </w:divsChild>
        </w:div>
        <w:div w:id="399787947">
          <w:marLeft w:val="0"/>
          <w:marRight w:val="0"/>
          <w:marTop w:val="0"/>
          <w:marBottom w:val="150"/>
          <w:divBdr>
            <w:top w:val="none" w:sz="0" w:space="0" w:color="auto"/>
            <w:left w:val="none" w:sz="0" w:space="0" w:color="auto"/>
            <w:bottom w:val="none" w:sz="0" w:space="0" w:color="auto"/>
            <w:right w:val="none" w:sz="0" w:space="0" w:color="auto"/>
          </w:divBdr>
          <w:divsChild>
            <w:div w:id="799765743">
              <w:marLeft w:val="0"/>
              <w:marRight w:val="0"/>
              <w:marTop w:val="0"/>
              <w:marBottom w:val="0"/>
              <w:divBdr>
                <w:top w:val="none" w:sz="0" w:space="0" w:color="auto"/>
                <w:left w:val="none" w:sz="0" w:space="0" w:color="auto"/>
                <w:bottom w:val="none" w:sz="0" w:space="0" w:color="auto"/>
                <w:right w:val="none" w:sz="0" w:space="0" w:color="auto"/>
              </w:divBdr>
              <w:divsChild>
                <w:div w:id="1161432360">
                  <w:marLeft w:val="0"/>
                  <w:marRight w:val="0"/>
                  <w:marTop w:val="0"/>
                  <w:marBottom w:val="0"/>
                  <w:divBdr>
                    <w:top w:val="none" w:sz="0" w:space="0" w:color="auto"/>
                    <w:left w:val="none" w:sz="0" w:space="0" w:color="auto"/>
                    <w:bottom w:val="none" w:sz="0" w:space="0" w:color="auto"/>
                    <w:right w:val="none" w:sz="0" w:space="0" w:color="auto"/>
                  </w:divBdr>
                  <w:divsChild>
                    <w:div w:id="1256130475">
                      <w:marLeft w:val="0"/>
                      <w:marRight w:val="0"/>
                      <w:marTop w:val="0"/>
                      <w:marBottom w:val="0"/>
                      <w:divBdr>
                        <w:top w:val="none" w:sz="0" w:space="0" w:color="auto"/>
                        <w:left w:val="none" w:sz="0" w:space="0" w:color="auto"/>
                        <w:bottom w:val="none" w:sz="0" w:space="0" w:color="auto"/>
                        <w:right w:val="none" w:sz="0" w:space="0" w:color="auto"/>
                      </w:divBdr>
                      <w:divsChild>
                        <w:div w:id="182924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678454">
                  <w:marLeft w:val="0"/>
                  <w:marRight w:val="0"/>
                  <w:marTop w:val="30"/>
                  <w:marBottom w:val="60"/>
                  <w:divBdr>
                    <w:top w:val="none" w:sz="0" w:space="0" w:color="auto"/>
                    <w:left w:val="none" w:sz="0" w:space="0" w:color="auto"/>
                    <w:bottom w:val="none" w:sz="0" w:space="0" w:color="auto"/>
                    <w:right w:val="none" w:sz="0" w:space="0" w:color="auto"/>
                  </w:divBdr>
                  <w:divsChild>
                    <w:div w:id="1220359069">
                      <w:marLeft w:val="0"/>
                      <w:marRight w:val="0"/>
                      <w:marTop w:val="0"/>
                      <w:marBottom w:val="0"/>
                      <w:divBdr>
                        <w:top w:val="none" w:sz="0" w:space="0" w:color="auto"/>
                        <w:left w:val="none" w:sz="0" w:space="0" w:color="auto"/>
                        <w:bottom w:val="none" w:sz="0" w:space="0" w:color="auto"/>
                        <w:right w:val="none" w:sz="0" w:space="0" w:color="auto"/>
                      </w:divBdr>
                      <w:divsChild>
                        <w:div w:id="645547375">
                          <w:marLeft w:val="0"/>
                          <w:marRight w:val="0"/>
                          <w:marTop w:val="0"/>
                          <w:marBottom w:val="0"/>
                          <w:divBdr>
                            <w:top w:val="none" w:sz="0" w:space="0" w:color="auto"/>
                            <w:left w:val="none" w:sz="0" w:space="0" w:color="auto"/>
                            <w:bottom w:val="none" w:sz="0" w:space="0" w:color="auto"/>
                            <w:right w:val="none" w:sz="0" w:space="0" w:color="auto"/>
                          </w:divBdr>
                          <w:divsChild>
                            <w:div w:id="318509125">
                              <w:marLeft w:val="0"/>
                              <w:marRight w:val="0"/>
                              <w:marTop w:val="0"/>
                              <w:marBottom w:val="0"/>
                              <w:divBdr>
                                <w:top w:val="none" w:sz="0" w:space="0" w:color="auto"/>
                                <w:left w:val="none" w:sz="0" w:space="0" w:color="auto"/>
                                <w:bottom w:val="none" w:sz="0" w:space="0" w:color="auto"/>
                                <w:right w:val="none" w:sz="0" w:space="0" w:color="auto"/>
                              </w:divBdr>
                              <w:divsChild>
                                <w:div w:id="1316304710">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34757908">
                      <w:marLeft w:val="0"/>
                      <w:marRight w:val="0"/>
                      <w:marTop w:val="0"/>
                      <w:marBottom w:val="0"/>
                      <w:divBdr>
                        <w:top w:val="none" w:sz="0" w:space="0" w:color="auto"/>
                        <w:left w:val="none" w:sz="0" w:space="0" w:color="auto"/>
                        <w:bottom w:val="none" w:sz="0" w:space="0" w:color="auto"/>
                        <w:right w:val="none" w:sz="0" w:space="0" w:color="auto"/>
                      </w:divBdr>
                      <w:divsChild>
                        <w:div w:id="862478443">
                          <w:marLeft w:val="0"/>
                          <w:marRight w:val="0"/>
                          <w:marTop w:val="0"/>
                          <w:marBottom w:val="0"/>
                          <w:divBdr>
                            <w:top w:val="none" w:sz="0" w:space="0" w:color="auto"/>
                            <w:left w:val="none" w:sz="0" w:space="0" w:color="auto"/>
                            <w:bottom w:val="none" w:sz="0" w:space="0" w:color="auto"/>
                            <w:right w:val="none" w:sz="0" w:space="0" w:color="auto"/>
                          </w:divBdr>
                          <w:divsChild>
                            <w:div w:id="845940608">
                              <w:marLeft w:val="0"/>
                              <w:marRight w:val="0"/>
                              <w:marTop w:val="0"/>
                              <w:marBottom w:val="0"/>
                              <w:divBdr>
                                <w:top w:val="none" w:sz="0" w:space="0" w:color="auto"/>
                                <w:left w:val="none" w:sz="0" w:space="0" w:color="auto"/>
                                <w:bottom w:val="none" w:sz="0" w:space="0" w:color="auto"/>
                                <w:right w:val="none" w:sz="0" w:space="0" w:color="auto"/>
                              </w:divBdr>
                              <w:divsChild>
                                <w:div w:id="1994676648">
                                  <w:marLeft w:val="0"/>
                                  <w:marRight w:val="0"/>
                                  <w:marTop w:val="0"/>
                                  <w:marBottom w:val="0"/>
                                  <w:divBdr>
                                    <w:top w:val="none" w:sz="0" w:space="0" w:color="auto"/>
                                    <w:left w:val="none" w:sz="0" w:space="0" w:color="auto"/>
                                    <w:bottom w:val="none" w:sz="0" w:space="0" w:color="auto"/>
                                    <w:right w:val="none" w:sz="0" w:space="0" w:color="auto"/>
                                  </w:divBdr>
                                  <w:divsChild>
                                    <w:div w:id="138612770">
                                      <w:marLeft w:val="0"/>
                                      <w:marRight w:val="0"/>
                                      <w:marTop w:val="0"/>
                                      <w:marBottom w:val="0"/>
                                      <w:divBdr>
                                        <w:top w:val="none" w:sz="0" w:space="0" w:color="auto"/>
                                        <w:left w:val="none" w:sz="0" w:space="0" w:color="auto"/>
                                        <w:bottom w:val="none" w:sz="0" w:space="0" w:color="auto"/>
                                        <w:right w:val="none" w:sz="0" w:space="0" w:color="auto"/>
                                      </w:divBdr>
                                      <w:divsChild>
                                        <w:div w:id="1256131201">
                                          <w:marLeft w:val="0"/>
                                          <w:marRight w:val="0"/>
                                          <w:marTop w:val="0"/>
                                          <w:marBottom w:val="0"/>
                                          <w:divBdr>
                                            <w:top w:val="none" w:sz="0" w:space="0" w:color="auto"/>
                                            <w:left w:val="none" w:sz="0" w:space="0" w:color="auto"/>
                                            <w:bottom w:val="none" w:sz="0" w:space="0" w:color="auto"/>
                                            <w:right w:val="none" w:sz="0" w:space="0" w:color="auto"/>
                                          </w:divBdr>
                                          <w:divsChild>
                                            <w:div w:id="1910386943">
                                              <w:marLeft w:val="0"/>
                                              <w:marRight w:val="0"/>
                                              <w:marTop w:val="0"/>
                                              <w:marBottom w:val="0"/>
                                              <w:divBdr>
                                                <w:top w:val="none" w:sz="0" w:space="0" w:color="auto"/>
                                                <w:left w:val="none" w:sz="0" w:space="0" w:color="auto"/>
                                                <w:bottom w:val="none" w:sz="0" w:space="0" w:color="auto"/>
                                                <w:right w:val="none" w:sz="0" w:space="0" w:color="auto"/>
                                              </w:divBdr>
                                              <w:divsChild>
                                                <w:div w:id="650913672">
                                                  <w:marLeft w:val="0"/>
                                                  <w:marRight w:val="0"/>
                                                  <w:marTop w:val="0"/>
                                                  <w:marBottom w:val="0"/>
                                                  <w:divBdr>
                                                    <w:top w:val="none" w:sz="0" w:space="0" w:color="auto"/>
                                                    <w:left w:val="none" w:sz="0" w:space="0" w:color="auto"/>
                                                    <w:bottom w:val="none" w:sz="0" w:space="0" w:color="auto"/>
                                                    <w:right w:val="none" w:sz="0" w:space="0" w:color="auto"/>
                                                  </w:divBdr>
                                                  <w:divsChild>
                                                    <w:div w:id="625308357">
                                                      <w:marLeft w:val="0"/>
                                                      <w:marRight w:val="0"/>
                                                      <w:marTop w:val="0"/>
                                                      <w:marBottom w:val="0"/>
                                                      <w:divBdr>
                                                        <w:top w:val="none" w:sz="0" w:space="0" w:color="auto"/>
                                                        <w:left w:val="none" w:sz="0" w:space="0" w:color="auto"/>
                                                        <w:bottom w:val="none" w:sz="0" w:space="0" w:color="auto"/>
                                                        <w:right w:val="none" w:sz="0" w:space="0" w:color="auto"/>
                                                      </w:divBdr>
                                                      <w:divsChild>
                                                        <w:div w:id="1200312480">
                                                          <w:marLeft w:val="0"/>
                                                          <w:marRight w:val="0"/>
                                                          <w:marTop w:val="0"/>
                                                          <w:marBottom w:val="0"/>
                                                          <w:divBdr>
                                                            <w:top w:val="none" w:sz="0" w:space="0" w:color="auto"/>
                                                            <w:left w:val="none" w:sz="0" w:space="0" w:color="auto"/>
                                                            <w:bottom w:val="none" w:sz="0" w:space="0" w:color="auto"/>
                                                            <w:right w:val="none" w:sz="0" w:space="0" w:color="auto"/>
                                                          </w:divBdr>
                                                          <w:divsChild>
                                                            <w:div w:id="264778087">
                                                              <w:marLeft w:val="0"/>
                                                              <w:marRight w:val="0"/>
                                                              <w:marTop w:val="0"/>
                                                              <w:marBottom w:val="0"/>
                                                              <w:divBdr>
                                                                <w:top w:val="none" w:sz="0" w:space="0" w:color="auto"/>
                                                                <w:left w:val="none" w:sz="0" w:space="0" w:color="auto"/>
                                                                <w:bottom w:val="none" w:sz="0" w:space="0" w:color="auto"/>
                                                                <w:right w:val="none" w:sz="0" w:space="0" w:color="auto"/>
                                                              </w:divBdr>
                                                              <w:divsChild>
                                                                <w:div w:id="1279752666">
                                                                  <w:marLeft w:val="0"/>
                                                                  <w:marRight w:val="0"/>
                                                                  <w:marTop w:val="0"/>
                                                                  <w:marBottom w:val="0"/>
                                                                  <w:divBdr>
                                                                    <w:top w:val="none" w:sz="0" w:space="0" w:color="auto"/>
                                                                    <w:left w:val="none" w:sz="0" w:space="0" w:color="auto"/>
                                                                    <w:bottom w:val="none" w:sz="0" w:space="0" w:color="auto"/>
                                                                    <w:right w:val="none" w:sz="0" w:space="0" w:color="auto"/>
                                                                  </w:divBdr>
                                                                  <w:divsChild>
                                                                    <w:div w:id="1416973006">
                                                                      <w:marLeft w:val="0"/>
                                                                      <w:marRight w:val="0"/>
                                                                      <w:marTop w:val="0"/>
                                                                      <w:marBottom w:val="0"/>
                                                                      <w:divBdr>
                                                                        <w:top w:val="none" w:sz="0" w:space="0" w:color="auto"/>
                                                                        <w:left w:val="none" w:sz="0" w:space="0" w:color="auto"/>
                                                                        <w:bottom w:val="none" w:sz="0" w:space="0" w:color="auto"/>
                                                                        <w:right w:val="none" w:sz="0" w:space="0" w:color="auto"/>
                                                                      </w:divBdr>
                                                                    </w:div>
                                                                  </w:divsChild>
                                                                </w:div>
                                                                <w:div w:id="1587685466">
                                                                  <w:marLeft w:val="0"/>
                                                                  <w:marRight w:val="0"/>
                                                                  <w:marTop w:val="0"/>
                                                                  <w:marBottom w:val="0"/>
                                                                  <w:divBdr>
                                                                    <w:top w:val="none" w:sz="0" w:space="0" w:color="auto"/>
                                                                    <w:left w:val="none" w:sz="0" w:space="0" w:color="auto"/>
                                                                    <w:bottom w:val="none" w:sz="0" w:space="0" w:color="auto"/>
                                                                    <w:right w:val="none" w:sz="0" w:space="0" w:color="auto"/>
                                                                  </w:divBdr>
                                                                  <w:divsChild>
                                                                    <w:div w:id="1829394637">
                                                                      <w:marLeft w:val="0"/>
                                                                      <w:marRight w:val="0"/>
                                                                      <w:marTop w:val="0"/>
                                                                      <w:marBottom w:val="0"/>
                                                                      <w:divBdr>
                                                                        <w:top w:val="none" w:sz="0" w:space="0" w:color="auto"/>
                                                                        <w:left w:val="none" w:sz="0" w:space="0" w:color="auto"/>
                                                                        <w:bottom w:val="none" w:sz="0" w:space="0" w:color="auto"/>
                                                                        <w:right w:val="none" w:sz="0" w:space="0" w:color="auto"/>
                                                                      </w:divBdr>
                                                                      <w:divsChild>
                                                                        <w:div w:id="1623804662">
                                                                          <w:marLeft w:val="0"/>
                                                                          <w:marRight w:val="0"/>
                                                                          <w:marTop w:val="0"/>
                                                                          <w:marBottom w:val="0"/>
                                                                          <w:divBdr>
                                                                            <w:top w:val="none" w:sz="0" w:space="0" w:color="auto"/>
                                                                            <w:left w:val="none" w:sz="0" w:space="0" w:color="auto"/>
                                                                            <w:bottom w:val="none" w:sz="0" w:space="0" w:color="auto"/>
                                                                            <w:right w:val="none" w:sz="0" w:space="0" w:color="auto"/>
                                                                          </w:divBdr>
                                                                          <w:divsChild>
                                                                            <w:div w:id="1290550973">
                                                                              <w:marLeft w:val="0"/>
                                                                              <w:marRight w:val="0"/>
                                                                              <w:marTop w:val="0"/>
                                                                              <w:marBottom w:val="0"/>
                                                                              <w:divBdr>
                                                                                <w:top w:val="none" w:sz="0" w:space="0" w:color="auto"/>
                                                                                <w:left w:val="none" w:sz="0" w:space="0" w:color="auto"/>
                                                                                <w:bottom w:val="none" w:sz="0" w:space="0" w:color="auto"/>
                                                                                <w:right w:val="none" w:sz="0" w:space="0" w:color="auto"/>
                                                                              </w:divBdr>
                                                                              <w:divsChild>
                                                                                <w:div w:id="999431289">
                                                                                  <w:marLeft w:val="0"/>
                                                                                  <w:marRight w:val="0"/>
                                                                                  <w:marTop w:val="75"/>
                                                                                  <w:marBottom w:val="75"/>
                                                                                  <w:divBdr>
                                                                                    <w:top w:val="none" w:sz="0" w:space="0" w:color="auto"/>
                                                                                    <w:left w:val="none" w:sz="0" w:space="0" w:color="auto"/>
                                                                                    <w:bottom w:val="none" w:sz="0" w:space="0" w:color="auto"/>
                                                                                    <w:right w:val="none" w:sz="0" w:space="0" w:color="auto"/>
                                                                                  </w:divBdr>
                                                                                  <w:divsChild>
                                                                                    <w:div w:id="1086460207">
                                                                                      <w:marLeft w:val="0"/>
                                                                                      <w:marRight w:val="0"/>
                                                                                      <w:marTop w:val="0"/>
                                                                                      <w:marBottom w:val="0"/>
                                                                                      <w:divBdr>
                                                                                        <w:top w:val="none" w:sz="0" w:space="0" w:color="auto"/>
                                                                                        <w:left w:val="none" w:sz="0" w:space="0" w:color="auto"/>
                                                                                        <w:bottom w:val="none" w:sz="0" w:space="0" w:color="auto"/>
                                                                                        <w:right w:val="none" w:sz="0" w:space="0" w:color="auto"/>
                                                                                      </w:divBdr>
                                                                                      <w:divsChild>
                                                                                        <w:div w:id="1304195725">
                                                                                          <w:marLeft w:val="0"/>
                                                                                          <w:marRight w:val="0"/>
                                                                                          <w:marTop w:val="0"/>
                                                                                          <w:marBottom w:val="0"/>
                                                                                          <w:divBdr>
                                                                                            <w:top w:val="none" w:sz="0" w:space="0" w:color="auto"/>
                                                                                            <w:left w:val="none" w:sz="0" w:space="0" w:color="auto"/>
                                                                                            <w:bottom w:val="none" w:sz="0" w:space="0" w:color="auto"/>
                                                                                            <w:right w:val="none" w:sz="0" w:space="0" w:color="auto"/>
                                                                                          </w:divBdr>
                                                                                          <w:divsChild>
                                                                                            <w:div w:id="118385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9872579">
                                                  <w:marLeft w:val="0"/>
                                                  <w:marRight w:val="0"/>
                                                  <w:marTop w:val="0"/>
                                                  <w:marBottom w:val="0"/>
                                                  <w:divBdr>
                                                    <w:top w:val="none" w:sz="0" w:space="0" w:color="auto"/>
                                                    <w:left w:val="none" w:sz="0" w:space="0" w:color="auto"/>
                                                    <w:bottom w:val="none" w:sz="0" w:space="0" w:color="auto"/>
                                                    <w:right w:val="none" w:sz="0" w:space="0" w:color="auto"/>
                                                  </w:divBdr>
                                                  <w:divsChild>
                                                    <w:div w:id="137571515">
                                                      <w:marLeft w:val="0"/>
                                                      <w:marRight w:val="0"/>
                                                      <w:marTop w:val="0"/>
                                                      <w:marBottom w:val="0"/>
                                                      <w:divBdr>
                                                        <w:top w:val="none" w:sz="0" w:space="0" w:color="auto"/>
                                                        <w:left w:val="none" w:sz="0" w:space="0" w:color="auto"/>
                                                        <w:bottom w:val="none" w:sz="0" w:space="0" w:color="auto"/>
                                                        <w:right w:val="none" w:sz="0" w:space="0" w:color="auto"/>
                                                      </w:divBdr>
                                                      <w:divsChild>
                                                        <w:div w:id="827592819">
                                                          <w:marLeft w:val="0"/>
                                                          <w:marRight w:val="0"/>
                                                          <w:marTop w:val="0"/>
                                                          <w:marBottom w:val="0"/>
                                                          <w:divBdr>
                                                            <w:top w:val="none" w:sz="0" w:space="0" w:color="auto"/>
                                                            <w:left w:val="none" w:sz="0" w:space="0" w:color="auto"/>
                                                            <w:bottom w:val="none" w:sz="0" w:space="0" w:color="auto"/>
                                                            <w:right w:val="none" w:sz="0" w:space="0" w:color="auto"/>
                                                          </w:divBdr>
                                                          <w:divsChild>
                                                            <w:div w:id="1923837247">
                                                              <w:marLeft w:val="0"/>
                                                              <w:marRight w:val="0"/>
                                                              <w:marTop w:val="150"/>
                                                              <w:marBottom w:val="0"/>
                                                              <w:divBdr>
                                                                <w:top w:val="none" w:sz="0" w:space="0" w:color="auto"/>
                                                                <w:left w:val="none" w:sz="0" w:space="0" w:color="auto"/>
                                                                <w:bottom w:val="none" w:sz="0" w:space="0" w:color="auto"/>
                                                                <w:right w:val="none" w:sz="0" w:space="0" w:color="auto"/>
                                                              </w:divBdr>
                                                              <w:divsChild>
                                                                <w:div w:id="846407840">
                                                                  <w:marLeft w:val="0"/>
                                                                  <w:marRight w:val="0"/>
                                                                  <w:marTop w:val="0"/>
                                                                  <w:marBottom w:val="0"/>
                                                                  <w:divBdr>
                                                                    <w:top w:val="none" w:sz="0" w:space="0" w:color="auto"/>
                                                                    <w:left w:val="none" w:sz="0" w:space="0" w:color="auto"/>
                                                                    <w:bottom w:val="none" w:sz="0" w:space="0" w:color="auto"/>
                                                                    <w:right w:val="none" w:sz="0" w:space="0" w:color="auto"/>
                                                                  </w:divBdr>
                                                                </w:div>
                                                                <w:div w:id="487283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48388925">
      <w:bodyDiv w:val="1"/>
      <w:marLeft w:val="0"/>
      <w:marRight w:val="0"/>
      <w:marTop w:val="0"/>
      <w:marBottom w:val="0"/>
      <w:divBdr>
        <w:top w:val="none" w:sz="0" w:space="0" w:color="auto"/>
        <w:left w:val="none" w:sz="0" w:space="0" w:color="auto"/>
        <w:bottom w:val="none" w:sz="0" w:space="0" w:color="auto"/>
        <w:right w:val="none" w:sz="0" w:space="0" w:color="auto"/>
      </w:divBdr>
    </w:div>
    <w:div w:id="267125289">
      <w:bodyDiv w:val="1"/>
      <w:marLeft w:val="0"/>
      <w:marRight w:val="0"/>
      <w:marTop w:val="0"/>
      <w:marBottom w:val="0"/>
      <w:divBdr>
        <w:top w:val="none" w:sz="0" w:space="0" w:color="auto"/>
        <w:left w:val="none" w:sz="0" w:space="0" w:color="auto"/>
        <w:bottom w:val="none" w:sz="0" w:space="0" w:color="auto"/>
        <w:right w:val="none" w:sz="0" w:space="0" w:color="auto"/>
      </w:divBdr>
    </w:div>
    <w:div w:id="322705644">
      <w:bodyDiv w:val="1"/>
      <w:marLeft w:val="0"/>
      <w:marRight w:val="0"/>
      <w:marTop w:val="0"/>
      <w:marBottom w:val="0"/>
      <w:divBdr>
        <w:top w:val="none" w:sz="0" w:space="0" w:color="auto"/>
        <w:left w:val="none" w:sz="0" w:space="0" w:color="auto"/>
        <w:bottom w:val="none" w:sz="0" w:space="0" w:color="auto"/>
        <w:right w:val="none" w:sz="0" w:space="0" w:color="auto"/>
      </w:divBdr>
      <w:divsChild>
        <w:div w:id="1581476588">
          <w:marLeft w:val="0"/>
          <w:marRight w:val="0"/>
          <w:marTop w:val="0"/>
          <w:marBottom w:val="0"/>
          <w:divBdr>
            <w:top w:val="none" w:sz="0" w:space="0" w:color="auto"/>
            <w:left w:val="none" w:sz="0" w:space="0" w:color="auto"/>
            <w:bottom w:val="none" w:sz="0" w:space="0" w:color="auto"/>
            <w:right w:val="none" w:sz="0" w:space="0" w:color="auto"/>
          </w:divBdr>
          <w:divsChild>
            <w:div w:id="789663635">
              <w:marLeft w:val="0"/>
              <w:marRight w:val="0"/>
              <w:marTop w:val="0"/>
              <w:marBottom w:val="0"/>
              <w:divBdr>
                <w:top w:val="none" w:sz="0" w:space="0" w:color="auto"/>
                <w:left w:val="none" w:sz="0" w:space="0" w:color="auto"/>
                <w:bottom w:val="none" w:sz="0" w:space="0" w:color="auto"/>
                <w:right w:val="none" w:sz="0" w:space="0" w:color="auto"/>
              </w:divBdr>
              <w:divsChild>
                <w:div w:id="748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785678">
      <w:bodyDiv w:val="1"/>
      <w:marLeft w:val="0"/>
      <w:marRight w:val="0"/>
      <w:marTop w:val="0"/>
      <w:marBottom w:val="0"/>
      <w:divBdr>
        <w:top w:val="none" w:sz="0" w:space="0" w:color="auto"/>
        <w:left w:val="none" w:sz="0" w:space="0" w:color="auto"/>
        <w:bottom w:val="none" w:sz="0" w:space="0" w:color="auto"/>
        <w:right w:val="none" w:sz="0" w:space="0" w:color="auto"/>
      </w:divBdr>
      <w:divsChild>
        <w:div w:id="1746410246">
          <w:marLeft w:val="0"/>
          <w:marRight w:val="0"/>
          <w:marTop w:val="0"/>
          <w:marBottom w:val="0"/>
          <w:divBdr>
            <w:top w:val="none" w:sz="0" w:space="0" w:color="auto"/>
            <w:left w:val="none" w:sz="0" w:space="0" w:color="auto"/>
            <w:bottom w:val="none" w:sz="0" w:space="0" w:color="auto"/>
            <w:right w:val="none" w:sz="0" w:space="0" w:color="auto"/>
          </w:divBdr>
          <w:divsChild>
            <w:div w:id="1872641698">
              <w:marLeft w:val="0"/>
              <w:marRight w:val="0"/>
              <w:marTop w:val="0"/>
              <w:marBottom w:val="0"/>
              <w:divBdr>
                <w:top w:val="none" w:sz="0" w:space="0" w:color="auto"/>
                <w:left w:val="none" w:sz="0" w:space="0" w:color="auto"/>
                <w:bottom w:val="none" w:sz="0" w:space="0" w:color="auto"/>
                <w:right w:val="none" w:sz="0" w:space="0" w:color="auto"/>
              </w:divBdr>
              <w:divsChild>
                <w:div w:id="1570384912">
                  <w:marLeft w:val="0"/>
                  <w:marRight w:val="0"/>
                  <w:marTop w:val="0"/>
                  <w:marBottom w:val="0"/>
                  <w:divBdr>
                    <w:top w:val="none" w:sz="0" w:space="0" w:color="auto"/>
                    <w:left w:val="none" w:sz="0" w:space="0" w:color="auto"/>
                    <w:bottom w:val="none" w:sz="0" w:space="0" w:color="auto"/>
                    <w:right w:val="none" w:sz="0" w:space="0" w:color="auto"/>
                  </w:divBdr>
                  <w:divsChild>
                    <w:div w:id="1989242573">
                      <w:marLeft w:val="0"/>
                      <w:marRight w:val="0"/>
                      <w:marTop w:val="0"/>
                      <w:marBottom w:val="0"/>
                      <w:divBdr>
                        <w:top w:val="none" w:sz="0" w:space="0" w:color="auto"/>
                        <w:left w:val="none" w:sz="0" w:space="0" w:color="auto"/>
                        <w:bottom w:val="none" w:sz="0" w:space="0" w:color="auto"/>
                        <w:right w:val="none" w:sz="0" w:space="0" w:color="auto"/>
                      </w:divBdr>
                      <w:divsChild>
                        <w:div w:id="2143768334">
                          <w:marLeft w:val="0"/>
                          <w:marRight w:val="0"/>
                          <w:marTop w:val="0"/>
                          <w:marBottom w:val="0"/>
                          <w:divBdr>
                            <w:top w:val="none" w:sz="0" w:space="0" w:color="auto"/>
                            <w:left w:val="none" w:sz="0" w:space="0" w:color="auto"/>
                            <w:bottom w:val="none" w:sz="0" w:space="0" w:color="auto"/>
                            <w:right w:val="none" w:sz="0" w:space="0" w:color="auto"/>
                          </w:divBdr>
                          <w:divsChild>
                            <w:div w:id="1589382315">
                              <w:marLeft w:val="0"/>
                              <w:marRight w:val="0"/>
                              <w:marTop w:val="0"/>
                              <w:marBottom w:val="0"/>
                              <w:divBdr>
                                <w:top w:val="none" w:sz="0" w:space="0" w:color="auto"/>
                                <w:left w:val="none" w:sz="0" w:space="0" w:color="auto"/>
                                <w:bottom w:val="none" w:sz="0" w:space="0" w:color="auto"/>
                                <w:right w:val="none" w:sz="0" w:space="0" w:color="auto"/>
                              </w:divBdr>
                              <w:divsChild>
                                <w:div w:id="583687784">
                                  <w:marLeft w:val="0"/>
                                  <w:marRight w:val="0"/>
                                  <w:marTop w:val="0"/>
                                  <w:marBottom w:val="0"/>
                                  <w:divBdr>
                                    <w:top w:val="none" w:sz="0" w:space="0" w:color="auto"/>
                                    <w:left w:val="none" w:sz="0" w:space="0" w:color="auto"/>
                                    <w:bottom w:val="none" w:sz="0" w:space="0" w:color="auto"/>
                                    <w:right w:val="none" w:sz="0" w:space="0" w:color="auto"/>
                                  </w:divBdr>
                                  <w:divsChild>
                                    <w:div w:id="1231161162">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9187467">
          <w:marLeft w:val="0"/>
          <w:marRight w:val="0"/>
          <w:marTop w:val="0"/>
          <w:marBottom w:val="0"/>
          <w:divBdr>
            <w:top w:val="none" w:sz="0" w:space="0" w:color="auto"/>
            <w:left w:val="none" w:sz="0" w:space="0" w:color="auto"/>
            <w:bottom w:val="single" w:sz="6" w:space="0" w:color="auto"/>
            <w:right w:val="none" w:sz="0" w:space="0" w:color="auto"/>
          </w:divBdr>
          <w:divsChild>
            <w:div w:id="463158209">
              <w:marLeft w:val="0"/>
              <w:marRight w:val="0"/>
              <w:marTop w:val="0"/>
              <w:marBottom w:val="0"/>
              <w:divBdr>
                <w:top w:val="none" w:sz="0" w:space="0" w:color="auto"/>
                <w:left w:val="none" w:sz="0" w:space="0" w:color="auto"/>
                <w:bottom w:val="none" w:sz="0" w:space="0" w:color="auto"/>
                <w:right w:val="none" w:sz="0" w:space="0" w:color="auto"/>
              </w:divBdr>
              <w:divsChild>
                <w:div w:id="1634628530">
                  <w:marLeft w:val="0"/>
                  <w:marRight w:val="0"/>
                  <w:marTop w:val="0"/>
                  <w:marBottom w:val="0"/>
                  <w:divBdr>
                    <w:top w:val="none" w:sz="0" w:space="0" w:color="auto"/>
                    <w:left w:val="none" w:sz="0" w:space="0" w:color="auto"/>
                    <w:bottom w:val="none" w:sz="0" w:space="0" w:color="auto"/>
                    <w:right w:val="none" w:sz="0" w:space="0" w:color="auto"/>
                  </w:divBdr>
                  <w:divsChild>
                    <w:div w:id="2093962222">
                      <w:marLeft w:val="0"/>
                      <w:marRight w:val="0"/>
                      <w:marTop w:val="0"/>
                      <w:marBottom w:val="0"/>
                      <w:divBdr>
                        <w:top w:val="none" w:sz="0" w:space="0" w:color="auto"/>
                        <w:left w:val="none" w:sz="0" w:space="0" w:color="auto"/>
                        <w:bottom w:val="none" w:sz="0" w:space="0" w:color="auto"/>
                        <w:right w:val="none" w:sz="0" w:space="0" w:color="auto"/>
                      </w:divBdr>
                      <w:divsChild>
                        <w:div w:id="1442533972">
                          <w:marLeft w:val="0"/>
                          <w:marRight w:val="0"/>
                          <w:marTop w:val="0"/>
                          <w:marBottom w:val="0"/>
                          <w:divBdr>
                            <w:top w:val="none" w:sz="0" w:space="0" w:color="auto"/>
                            <w:left w:val="none" w:sz="0" w:space="0" w:color="auto"/>
                            <w:bottom w:val="none" w:sz="0" w:space="0" w:color="auto"/>
                            <w:right w:val="none" w:sz="0" w:space="0" w:color="auto"/>
                          </w:divBdr>
                          <w:divsChild>
                            <w:div w:id="68037410">
                              <w:marLeft w:val="0"/>
                              <w:marRight w:val="0"/>
                              <w:marTop w:val="0"/>
                              <w:marBottom w:val="0"/>
                              <w:divBdr>
                                <w:top w:val="none" w:sz="0" w:space="0" w:color="auto"/>
                                <w:left w:val="none" w:sz="0" w:space="0" w:color="auto"/>
                                <w:bottom w:val="none" w:sz="0" w:space="0" w:color="auto"/>
                                <w:right w:val="none" w:sz="0" w:space="0" w:color="auto"/>
                              </w:divBdr>
                              <w:divsChild>
                                <w:div w:id="9489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840106">
          <w:marLeft w:val="0"/>
          <w:marRight w:val="0"/>
          <w:marTop w:val="0"/>
          <w:marBottom w:val="0"/>
          <w:divBdr>
            <w:top w:val="single" w:sz="6" w:space="0" w:color="auto"/>
            <w:left w:val="none" w:sz="0" w:space="0" w:color="auto"/>
            <w:bottom w:val="none" w:sz="0" w:space="0" w:color="auto"/>
            <w:right w:val="none" w:sz="0" w:space="0" w:color="auto"/>
          </w:divBdr>
          <w:divsChild>
            <w:div w:id="1192917837">
              <w:marLeft w:val="0"/>
              <w:marRight w:val="0"/>
              <w:marTop w:val="0"/>
              <w:marBottom w:val="0"/>
              <w:divBdr>
                <w:top w:val="none" w:sz="0" w:space="0" w:color="auto"/>
                <w:left w:val="none" w:sz="0" w:space="0" w:color="auto"/>
                <w:bottom w:val="none" w:sz="0" w:space="0" w:color="auto"/>
                <w:right w:val="none" w:sz="0" w:space="0" w:color="auto"/>
              </w:divBdr>
              <w:divsChild>
                <w:div w:id="626742940">
                  <w:marLeft w:val="0"/>
                  <w:marRight w:val="0"/>
                  <w:marTop w:val="0"/>
                  <w:marBottom w:val="0"/>
                  <w:divBdr>
                    <w:top w:val="none" w:sz="0" w:space="0" w:color="auto"/>
                    <w:left w:val="none" w:sz="0" w:space="0" w:color="auto"/>
                    <w:bottom w:val="none" w:sz="0" w:space="0" w:color="auto"/>
                    <w:right w:val="none" w:sz="0" w:space="0" w:color="auto"/>
                  </w:divBdr>
                  <w:divsChild>
                    <w:div w:id="946696631">
                      <w:marLeft w:val="0"/>
                      <w:marRight w:val="0"/>
                      <w:marTop w:val="0"/>
                      <w:marBottom w:val="0"/>
                      <w:divBdr>
                        <w:top w:val="none" w:sz="0" w:space="0" w:color="auto"/>
                        <w:left w:val="none" w:sz="0" w:space="0" w:color="auto"/>
                        <w:bottom w:val="none" w:sz="0" w:space="0" w:color="auto"/>
                        <w:right w:val="none" w:sz="0" w:space="0" w:color="auto"/>
                      </w:divBdr>
                      <w:divsChild>
                        <w:div w:id="17893124">
                          <w:marLeft w:val="0"/>
                          <w:marRight w:val="0"/>
                          <w:marTop w:val="0"/>
                          <w:marBottom w:val="0"/>
                          <w:divBdr>
                            <w:top w:val="none" w:sz="0" w:space="0" w:color="auto"/>
                            <w:left w:val="none" w:sz="0" w:space="0" w:color="auto"/>
                            <w:bottom w:val="none" w:sz="0" w:space="0" w:color="auto"/>
                            <w:right w:val="none" w:sz="0" w:space="0" w:color="auto"/>
                          </w:divBdr>
                          <w:divsChild>
                            <w:div w:id="1476987628">
                              <w:marLeft w:val="0"/>
                              <w:marRight w:val="0"/>
                              <w:marTop w:val="0"/>
                              <w:marBottom w:val="0"/>
                              <w:divBdr>
                                <w:top w:val="none" w:sz="0" w:space="0" w:color="auto"/>
                                <w:left w:val="none" w:sz="0" w:space="0" w:color="auto"/>
                                <w:bottom w:val="none" w:sz="0" w:space="0" w:color="auto"/>
                                <w:right w:val="none" w:sz="0" w:space="0" w:color="auto"/>
                              </w:divBdr>
                              <w:divsChild>
                                <w:div w:id="1577664512">
                                  <w:marLeft w:val="0"/>
                                  <w:marRight w:val="0"/>
                                  <w:marTop w:val="0"/>
                                  <w:marBottom w:val="0"/>
                                  <w:divBdr>
                                    <w:top w:val="none" w:sz="0" w:space="0" w:color="auto"/>
                                    <w:left w:val="none" w:sz="0" w:space="0" w:color="auto"/>
                                    <w:bottom w:val="none" w:sz="0" w:space="0" w:color="auto"/>
                                    <w:right w:val="none" w:sz="0" w:space="0" w:color="auto"/>
                                  </w:divBdr>
                                  <w:divsChild>
                                    <w:div w:id="452335426">
                                      <w:marLeft w:val="0"/>
                                      <w:marRight w:val="0"/>
                                      <w:marTop w:val="0"/>
                                      <w:marBottom w:val="0"/>
                                      <w:divBdr>
                                        <w:top w:val="none" w:sz="0" w:space="0" w:color="auto"/>
                                        <w:left w:val="none" w:sz="0" w:space="0" w:color="auto"/>
                                        <w:bottom w:val="none" w:sz="0" w:space="0" w:color="auto"/>
                                        <w:right w:val="none" w:sz="0" w:space="0" w:color="auto"/>
                                      </w:divBdr>
                                      <w:divsChild>
                                        <w:div w:id="1822845727">
                                          <w:marLeft w:val="0"/>
                                          <w:marRight w:val="0"/>
                                          <w:marTop w:val="0"/>
                                          <w:marBottom w:val="0"/>
                                          <w:divBdr>
                                            <w:top w:val="none" w:sz="0" w:space="0" w:color="auto"/>
                                            <w:left w:val="none" w:sz="0" w:space="0" w:color="auto"/>
                                            <w:bottom w:val="none" w:sz="0" w:space="0" w:color="auto"/>
                                            <w:right w:val="none" w:sz="0" w:space="0" w:color="auto"/>
                                          </w:divBdr>
                                          <w:divsChild>
                                            <w:div w:id="171418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7573685">
          <w:marLeft w:val="0"/>
          <w:marRight w:val="0"/>
          <w:marTop w:val="0"/>
          <w:marBottom w:val="0"/>
          <w:divBdr>
            <w:top w:val="none" w:sz="0" w:space="0" w:color="auto"/>
            <w:left w:val="none" w:sz="0" w:space="0" w:color="auto"/>
            <w:bottom w:val="none" w:sz="0" w:space="0" w:color="auto"/>
            <w:right w:val="none" w:sz="0" w:space="0" w:color="auto"/>
          </w:divBdr>
          <w:divsChild>
            <w:div w:id="490292687">
              <w:marLeft w:val="0"/>
              <w:marRight w:val="0"/>
              <w:marTop w:val="0"/>
              <w:marBottom w:val="0"/>
              <w:divBdr>
                <w:top w:val="none" w:sz="0" w:space="0" w:color="auto"/>
                <w:left w:val="none" w:sz="0" w:space="0" w:color="auto"/>
                <w:bottom w:val="none" w:sz="0" w:space="0" w:color="auto"/>
                <w:right w:val="none" w:sz="0" w:space="0" w:color="auto"/>
              </w:divBdr>
              <w:divsChild>
                <w:div w:id="1489245410">
                  <w:marLeft w:val="0"/>
                  <w:marRight w:val="0"/>
                  <w:marTop w:val="0"/>
                  <w:marBottom w:val="0"/>
                  <w:divBdr>
                    <w:top w:val="none" w:sz="0" w:space="0" w:color="auto"/>
                    <w:left w:val="none" w:sz="0" w:space="0" w:color="auto"/>
                    <w:bottom w:val="none" w:sz="0" w:space="0" w:color="auto"/>
                    <w:right w:val="none" w:sz="0" w:space="0" w:color="auto"/>
                  </w:divBdr>
                  <w:divsChild>
                    <w:div w:id="359863340">
                      <w:marLeft w:val="0"/>
                      <w:marRight w:val="0"/>
                      <w:marTop w:val="0"/>
                      <w:marBottom w:val="0"/>
                      <w:divBdr>
                        <w:top w:val="none" w:sz="0" w:space="0" w:color="auto"/>
                        <w:left w:val="none" w:sz="0" w:space="0" w:color="auto"/>
                        <w:bottom w:val="none" w:sz="0" w:space="0" w:color="auto"/>
                        <w:right w:val="none" w:sz="0" w:space="0" w:color="auto"/>
                      </w:divBdr>
                      <w:divsChild>
                        <w:div w:id="783816266">
                          <w:marLeft w:val="0"/>
                          <w:marRight w:val="0"/>
                          <w:marTop w:val="0"/>
                          <w:marBottom w:val="0"/>
                          <w:divBdr>
                            <w:top w:val="none" w:sz="0" w:space="0" w:color="auto"/>
                            <w:left w:val="none" w:sz="0" w:space="0" w:color="auto"/>
                            <w:bottom w:val="none" w:sz="0" w:space="0" w:color="auto"/>
                            <w:right w:val="none" w:sz="0" w:space="0" w:color="auto"/>
                          </w:divBdr>
                          <w:divsChild>
                            <w:div w:id="1383288648">
                              <w:marLeft w:val="0"/>
                              <w:marRight w:val="0"/>
                              <w:marTop w:val="0"/>
                              <w:marBottom w:val="0"/>
                              <w:divBdr>
                                <w:top w:val="none" w:sz="0" w:space="0" w:color="auto"/>
                                <w:left w:val="none" w:sz="0" w:space="0" w:color="auto"/>
                                <w:bottom w:val="none" w:sz="0" w:space="0" w:color="auto"/>
                                <w:right w:val="none" w:sz="0" w:space="0" w:color="auto"/>
                              </w:divBdr>
                              <w:divsChild>
                                <w:div w:id="382290147">
                                  <w:marLeft w:val="0"/>
                                  <w:marRight w:val="0"/>
                                  <w:marTop w:val="0"/>
                                  <w:marBottom w:val="0"/>
                                  <w:divBdr>
                                    <w:top w:val="none" w:sz="0" w:space="0" w:color="auto"/>
                                    <w:left w:val="none" w:sz="0" w:space="0" w:color="auto"/>
                                    <w:bottom w:val="none" w:sz="0" w:space="0" w:color="auto"/>
                                    <w:right w:val="none" w:sz="0" w:space="0" w:color="auto"/>
                                  </w:divBdr>
                                  <w:divsChild>
                                    <w:div w:id="802966267">
                                      <w:marLeft w:val="0"/>
                                      <w:marRight w:val="0"/>
                                      <w:marTop w:val="0"/>
                                      <w:marBottom w:val="0"/>
                                      <w:divBdr>
                                        <w:top w:val="none" w:sz="0" w:space="0" w:color="auto"/>
                                        <w:left w:val="none" w:sz="0" w:space="0" w:color="auto"/>
                                        <w:bottom w:val="none" w:sz="0" w:space="0" w:color="auto"/>
                                        <w:right w:val="none" w:sz="0" w:space="0" w:color="auto"/>
                                      </w:divBdr>
                                      <w:divsChild>
                                        <w:div w:id="642539751">
                                          <w:marLeft w:val="0"/>
                                          <w:marRight w:val="0"/>
                                          <w:marTop w:val="0"/>
                                          <w:marBottom w:val="240"/>
                                          <w:divBdr>
                                            <w:top w:val="none" w:sz="0" w:space="0" w:color="auto"/>
                                            <w:left w:val="none" w:sz="0" w:space="0" w:color="auto"/>
                                            <w:bottom w:val="none" w:sz="0" w:space="0" w:color="auto"/>
                                            <w:right w:val="none" w:sz="0" w:space="0" w:color="auto"/>
                                          </w:divBdr>
                                          <w:divsChild>
                                            <w:div w:id="1987321425">
                                              <w:marLeft w:val="0"/>
                                              <w:marRight w:val="0"/>
                                              <w:marTop w:val="0"/>
                                              <w:marBottom w:val="0"/>
                                              <w:divBdr>
                                                <w:top w:val="none" w:sz="0" w:space="0" w:color="auto"/>
                                                <w:left w:val="none" w:sz="0" w:space="0" w:color="auto"/>
                                                <w:bottom w:val="none" w:sz="0" w:space="0" w:color="auto"/>
                                                <w:right w:val="none" w:sz="0" w:space="0" w:color="auto"/>
                                              </w:divBdr>
                                              <w:divsChild>
                                                <w:div w:id="1011369652">
                                                  <w:marLeft w:val="0"/>
                                                  <w:marRight w:val="0"/>
                                                  <w:marTop w:val="0"/>
                                                  <w:marBottom w:val="0"/>
                                                  <w:divBdr>
                                                    <w:top w:val="none" w:sz="0" w:space="0" w:color="auto"/>
                                                    <w:left w:val="none" w:sz="0" w:space="0" w:color="auto"/>
                                                    <w:bottom w:val="none" w:sz="0" w:space="0" w:color="auto"/>
                                                    <w:right w:val="none" w:sz="0" w:space="0" w:color="auto"/>
                                                  </w:divBdr>
                                                  <w:divsChild>
                                                    <w:div w:id="264382782">
                                                      <w:marLeft w:val="0"/>
                                                      <w:marRight w:val="0"/>
                                                      <w:marTop w:val="0"/>
                                                      <w:marBottom w:val="0"/>
                                                      <w:divBdr>
                                                        <w:top w:val="none" w:sz="0" w:space="0" w:color="auto"/>
                                                        <w:left w:val="none" w:sz="0" w:space="0" w:color="auto"/>
                                                        <w:bottom w:val="none" w:sz="0" w:space="0" w:color="auto"/>
                                                        <w:right w:val="none" w:sz="0" w:space="0" w:color="auto"/>
                                                      </w:divBdr>
                                                      <w:divsChild>
                                                        <w:div w:id="1321419168">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353345">
                                          <w:marLeft w:val="0"/>
                                          <w:marRight w:val="0"/>
                                          <w:marTop w:val="0"/>
                                          <w:marBottom w:val="240"/>
                                          <w:divBdr>
                                            <w:top w:val="none" w:sz="0" w:space="0" w:color="auto"/>
                                            <w:left w:val="none" w:sz="0" w:space="0" w:color="auto"/>
                                            <w:bottom w:val="none" w:sz="0" w:space="0" w:color="auto"/>
                                            <w:right w:val="none" w:sz="0" w:space="0" w:color="auto"/>
                                          </w:divBdr>
                                          <w:divsChild>
                                            <w:div w:id="437877060">
                                              <w:marLeft w:val="0"/>
                                              <w:marRight w:val="0"/>
                                              <w:marTop w:val="0"/>
                                              <w:marBottom w:val="0"/>
                                              <w:divBdr>
                                                <w:top w:val="none" w:sz="0" w:space="0" w:color="auto"/>
                                                <w:left w:val="none" w:sz="0" w:space="0" w:color="auto"/>
                                                <w:bottom w:val="none" w:sz="0" w:space="0" w:color="auto"/>
                                                <w:right w:val="none" w:sz="0" w:space="0" w:color="auto"/>
                                              </w:divBdr>
                                              <w:divsChild>
                                                <w:div w:id="111872698">
                                                  <w:marLeft w:val="0"/>
                                                  <w:marRight w:val="0"/>
                                                  <w:marTop w:val="0"/>
                                                  <w:marBottom w:val="0"/>
                                                  <w:divBdr>
                                                    <w:top w:val="none" w:sz="0" w:space="0" w:color="auto"/>
                                                    <w:left w:val="none" w:sz="0" w:space="0" w:color="auto"/>
                                                    <w:bottom w:val="none" w:sz="0" w:space="0" w:color="auto"/>
                                                    <w:right w:val="none" w:sz="0" w:space="0" w:color="auto"/>
                                                  </w:divBdr>
                                                  <w:divsChild>
                                                    <w:div w:id="1184708849">
                                                      <w:marLeft w:val="0"/>
                                                      <w:marRight w:val="0"/>
                                                      <w:marTop w:val="0"/>
                                                      <w:marBottom w:val="0"/>
                                                      <w:divBdr>
                                                        <w:top w:val="none" w:sz="0" w:space="0" w:color="auto"/>
                                                        <w:left w:val="none" w:sz="0" w:space="0" w:color="auto"/>
                                                        <w:bottom w:val="none" w:sz="0" w:space="0" w:color="auto"/>
                                                        <w:right w:val="none" w:sz="0" w:space="0" w:color="auto"/>
                                                      </w:divBdr>
                                                      <w:divsChild>
                                                        <w:div w:id="66882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0858277">
      <w:bodyDiv w:val="1"/>
      <w:marLeft w:val="0"/>
      <w:marRight w:val="0"/>
      <w:marTop w:val="0"/>
      <w:marBottom w:val="0"/>
      <w:divBdr>
        <w:top w:val="none" w:sz="0" w:space="0" w:color="auto"/>
        <w:left w:val="none" w:sz="0" w:space="0" w:color="auto"/>
        <w:bottom w:val="none" w:sz="0" w:space="0" w:color="auto"/>
        <w:right w:val="none" w:sz="0" w:space="0" w:color="auto"/>
      </w:divBdr>
    </w:div>
    <w:div w:id="371810239">
      <w:bodyDiv w:val="1"/>
      <w:marLeft w:val="0"/>
      <w:marRight w:val="0"/>
      <w:marTop w:val="0"/>
      <w:marBottom w:val="0"/>
      <w:divBdr>
        <w:top w:val="none" w:sz="0" w:space="0" w:color="auto"/>
        <w:left w:val="none" w:sz="0" w:space="0" w:color="auto"/>
        <w:bottom w:val="none" w:sz="0" w:space="0" w:color="auto"/>
        <w:right w:val="none" w:sz="0" w:space="0" w:color="auto"/>
      </w:divBdr>
    </w:div>
    <w:div w:id="389840008">
      <w:bodyDiv w:val="1"/>
      <w:marLeft w:val="0"/>
      <w:marRight w:val="0"/>
      <w:marTop w:val="0"/>
      <w:marBottom w:val="0"/>
      <w:divBdr>
        <w:top w:val="none" w:sz="0" w:space="0" w:color="auto"/>
        <w:left w:val="none" w:sz="0" w:space="0" w:color="auto"/>
        <w:bottom w:val="none" w:sz="0" w:space="0" w:color="auto"/>
        <w:right w:val="none" w:sz="0" w:space="0" w:color="auto"/>
      </w:divBdr>
    </w:div>
    <w:div w:id="441150562">
      <w:bodyDiv w:val="1"/>
      <w:marLeft w:val="0"/>
      <w:marRight w:val="0"/>
      <w:marTop w:val="0"/>
      <w:marBottom w:val="0"/>
      <w:divBdr>
        <w:top w:val="none" w:sz="0" w:space="0" w:color="auto"/>
        <w:left w:val="none" w:sz="0" w:space="0" w:color="auto"/>
        <w:bottom w:val="none" w:sz="0" w:space="0" w:color="auto"/>
        <w:right w:val="none" w:sz="0" w:space="0" w:color="auto"/>
      </w:divBdr>
      <w:divsChild>
        <w:div w:id="176821356">
          <w:marLeft w:val="0"/>
          <w:marRight w:val="0"/>
          <w:marTop w:val="0"/>
          <w:marBottom w:val="0"/>
          <w:divBdr>
            <w:top w:val="none" w:sz="0" w:space="0" w:color="auto"/>
            <w:left w:val="none" w:sz="0" w:space="0" w:color="auto"/>
            <w:bottom w:val="none" w:sz="0" w:space="0" w:color="auto"/>
            <w:right w:val="none" w:sz="0" w:space="0" w:color="auto"/>
          </w:divBdr>
          <w:divsChild>
            <w:div w:id="1062559090">
              <w:marLeft w:val="0"/>
              <w:marRight w:val="0"/>
              <w:marTop w:val="0"/>
              <w:marBottom w:val="0"/>
              <w:divBdr>
                <w:top w:val="none" w:sz="0" w:space="0" w:color="auto"/>
                <w:left w:val="none" w:sz="0" w:space="0" w:color="auto"/>
                <w:bottom w:val="none" w:sz="0" w:space="0" w:color="auto"/>
                <w:right w:val="none" w:sz="0" w:space="0" w:color="auto"/>
              </w:divBdr>
            </w:div>
          </w:divsChild>
        </w:div>
        <w:div w:id="35011598">
          <w:marLeft w:val="0"/>
          <w:marRight w:val="0"/>
          <w:marTop w:val="0"/>
          <w:marBottom w:val="0"/>
          <w:divBdr>
            <w:top w:val="none" w:sz="0" w:space="0" w:color="auto"/>
            <w:left w:val="none" w:sz="0" w:space="0" w:color="auto"/>
            <w:bottom w:val="none" w:sz="0" w:space="0" w:color="auto"/>
            <w:right w:val="none" w:sz="0" w:space="0" w:color="auto"/>
          </w:divBdr>
        </w:div>
        <w:div w:id="1944415736">
          <w:marLeft w:val="0"/>
          <w:marRight w:val="0"/>
          <w:marTop w:val="0"/>
          <w:marBottom w:val="0"/>
          <w:divBdr>
            <w:top w:val="none" w:sz="0" w:space="0" w:color="auto"/>
            <w:left w:val="none" w:sz="0" w:space="0" w:color="auto"/>
            <w:bottom w:val="none" w:sz="0" w:space="0" w:color="auto"/>
            <w:right w:val="none" w:sz="0" w:space="0" w:color="auto"/>
          </w:divBdr>
        </w:div>
        <w:div w:id="2005934800">
          <w:marLeft w:val="0"/>
          <w:marRight w:val="0"/>
          <w:marTop w:val="0"/>
          <w:marBottom w:val="0"/>
          <w:divBdr>
            <w:top w:val="none" w:sz="0" w:space="0" w:color="auto"/>
            <w:left w:val="none" w:sz="0" w:space="0" w:color="auto"/>
            <w:bottom w:val="none" w:sz="0" w:space="0" w:color="auto"/>
            <w:right w:val="none" w:sz="0" w:space="0" w:color="auto"/>
          </w:divBdr>
          <w:divsChild>
            <w:div w:id="1630890588">
              <w:marLeft w:val="0"/>
              <w:marRight w:val="0"/>
              <w:marTop w:val="0"/>
              <w:marBottom w:val="0"/>
              <w:divBdr>
                <w:top w:val="none" w:sz="0" w:space="0" w:color="auto"/>
                <w:left w:val="none" w:sz="0" w:space="0" w:color="auto"/>
                <w:bottom w:val="none" w:sz="0" w:space="0" w:color="auto"/>
                <w:right w:val="none" w:sz="0" w:space="0" w:color="auto"/>
              </w:divBdr>
            </w:div>
          </w:divsChild>
        </w:div>
        <w:div w:id="205222360">
          <w:marLeft w:val="0"/>
          <w:marRight w:val="0"/>
          <w:marTop w:val="0"/>
          <w:marBottom w:val="0"/>
          <w:divBdr>
            <w:top w:val="none" w:sz="0" w:space="0" w:color="auto"/>
            <w:left w:val="none" w:sz="0" w:space="0" w:color="auto"/>
            <w:bottom w:val="none" w:sz="0" w:space="0" w:color="auto"/>
            <w:right w:val="none" w:sz="0" w:space="0" w:color="auto"/>
          </w:divBdr>
        </w:div>
      </w:divsChild>
    </w:div>
    <w:div w:id="536084869">
      <w:bodyDiv w:val="1"/>
      <w:marLeft w:val="0"/>
      <w:marRight w:val="0"/>
      <w:marTop w:val="0"/>
      <w:marBottom w:val="0"/>
      <w:divBdr>
        <w:top w:val="none" w:sz="0" w:space="0" w:color="auto"/>
        <w:left w:val="none" w:sz="0" w:space="0" w:color="auto"/>
        <w:bottom w:val="none" w:sz="0" w:space="0" w:color="auto"/>
        <w:right w:val="none" w:sz="0" w:space="0" w:color="auto"/>
      </w:divBdr>
      <w:divsChild>
        <w:div w:id="1624843594">
          <w:marLeft w:val="0"/>
          <w:marRight w:val="0"/>
          <w:marTop w:val="0"/>
          <w:marBottom w:val="0"/>
          <w:divBdr>
            <w:top w:val="none" w:sz="0" w:space="0" w:color="auto"/>
            <w:left w:val="none" w:sz="0" w:space="0" w:color="auto"/>
            <w:bottom w:val="none" w:sz="0" w:space="0" w:color="auto"/>
            <w:right w:val="none" w:sz="0" w:space="0" w:color="auto"/>
          </w:divBdr>
          <w:divsChild>
            <w:div w:id="1002784071">
              <w:marLeft w:val="0"/>
              <w:marRight w:val="0"/>
              <w:marTop w:val="0"/>
              <w:marBottom w:val="0"/>
              <w:divBdr>
                <w:top w:val="none" w:sz="0" w:space="0" w:color="auto"/>
                <w:left w:val="none" w:sz="0" w:space="0" w:color="auto"/>
                <w:bottom w:val="none" w:sz="0" w:space="0" w:color="auto"/>
                <w:right w:val="none" w:sz="0" w:space="0" w:color="auto"/>
              </w:divBdr>
              <w:divsChild>
                <w:div w:id="1499149494">
                  <w:marLeft w:val="0"/>
                  <w:marRight w:val="0"/>
                  <w:marTop w:val="0"/>
                  <w:marBottom w:val="0"/>
                  <w:divBdr>
                    <w:top w:val="none" w:sz="0" w:space="0" w:color="auto"/>
                    <w:left w:val="none" w:sz="0" w:space="0" w:color="auto"/>
                    <w:bottom w:val="none" w:sz="0" w:space="0" w:color="auto"/>
                    <w:right w:val="none" w:sz="0" w:space="0" w:color="auto"/>
                  </w:divBdr>
                  <w:divsChild>
                    <w:div w:id="102991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502351">
      <w:bodyDiv w:val="1"/>
      <w:marLeft w:val="0"/>
      <w:marRight w:val="0"/>
      <w:marTop w:val="0"/>
      <w:marBottom w:val="0"/>
      <w:divBdr>
        <w:top w:val="none" w:sz="0" w:space="0" w:color="auto"/>
        <w:left w:val="none" w:sz="0" w:space="0" w:color="auto"/>
        <w:bottom w:val="none" w:sz="0" w:space="0" w:color="auto"/>
        <w:right w:val="none" w:sz="0" w:space="0" w:color="auto"/>
      </w:divBdr>
    </w:div>
    <w:div w:id="629551975">
      <w:bodyDiv w:val="1"/>
      <w:marLeft w:val="0"/>
      <w:marRight w:val="0"/>
      <w:marTop w:val="0"/>
      <w:marBottom w:val="0"/>
      <w:divBdr>
        <w:top w:val="none" w:sz="0" w:space="0" w:color="auto"/>
        <w:left w:val="none" w:sz="0" w:space="0" w:color="auto"/>
        <w:bottom w:val="none" w:sz="0" w:space="0" w:color="auto"/>
        <w:right w:val="none" w:sz="0" w:space="0" w:color="auto"/>
      </w:divBdr>
    </w:div>
    <w:div w:id="689452564">
      <w:bodyDiv w:val="1"/>
      <w:marLeft w:val="0"/>
      <w:marRight w:val="0"/>
      <w:marTop w:val="0"/>
      <w:marBottom w:val="0"/>
      <w:divBdr>
        <w:top w:val="none" w:sz="0" w:space="0" w:color="auto"/>
        <w:left w:val="none" w:sz="0" w:space="0" w:color="auto"/>
        <w:bottom w:val="none" w:sz="0" w:space="0" w:color="auto"/>
        <w:right w:val="none" w:sz="0" w:space="0" w:color="auto"/>
      </w:divBdr>
    </w:div>
    <w:div w:id="850296357">
      <w:bodyDiv w:val="1"/>
      <w:marLeft w:val="0"/>
      <w:marRight w:val="0"/>
      <w:marTop w:val="0"/>
      <w:marBottom w:val="0"/>
      <w:divBdr>
        <w:top w:val="none" w:sz="0" w:space="0" w:color="auto"/>
        <w:left w:val="none" w:sz="0" w:space="0" w:color="auto"/>
        <w:bottom w:val="none" w:sz="0" w:space="0" w:color="auto"/>
        <w:right w:val="none" w:sz="0" w:space="0" w:color="auto"/>
      </w:divBdr>
      <w:divsChild>
        <w:div w:id="2145073130">
          <w:marLeft w:val="0"/>
          <w:marRight w:val="0"/>
          <w:marTop w:val="0"/>
          <w:marBottom w:val="120"/>
          <w:divBdr>
            <w:top w:val="none" w:sz="0" w:space="0" w:color="auto"/>
            <w:left w:val="none" w:sz="0" w:space="0" w:color="auto"/>
            <w:bottom w:val="single" w:sz="12" w:space="9" w:color="EBEBEB"/>
            <w:right w:val="none" w:sz="0" w:space="0" w:color="auto"/>
          </w:divBdr>
          <w:divsChild>
            <w:div w:id="1527325131">
              <w:marLeft w:val="0"/>
              <w:marRight w:val="0"/>
              <w:marTop w:val="100"/>
              <w:marBottom w:val="100"/>
              <w:divBdr>
                <w:top w:val="none" w:sz="0" w:space="0" w:color="auto"/>
                <w:left w:val="none" w:sz="0" w:space="0" w:color="auto"/>
                <w:bottom w:val="none" w:sz="0" w:space="0" w:color="auto"/>
                <w:right w:val="none" w:sz="0" w:space="0" w:color="auto"/>
              </w:divBdr>
              <w:divsChild>
                <w:div w:id="91135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85983">
          <w:marLeft w:val="0"/>
          <w:marRight w:val="0"/>
          <w:marTop w:val="0"/>
          <w:marBottom w:val="120"/>
          <w:divBdr>
            <w:top w:val="none" w:sz="0" w:space="0" w:color="auto"/>
            <w:left w:val="none" w:sz="0" w:space="0" w:color="auto"/>
            <w:bottom w:val="none" w:sz="0" w:space="0" w:color="auto"/>
            <w:right w:val="none" w:sz="0" w:space="0" w:color="auto"/>
          </w:divBdr>
          <w:divsChild>
            <w:div w:id="1984769394">
              <w:marLeft w:val="0"/>
              <w:marRight w:val="0"/>
              <w:marTop w:val="0"/>
              <w:marBottom w:val="0"/>
              <w:divBdr>
                <w:top w:val="none" w:sz="0" w:space="0" w:color="auto"/>
                <w:left w:val="none" w:sz="0" w:space="0" w:color="auto"/>
                <w:bottom w:val="none" w:sz="0" w:space="0" w:color="auto"/>
                <w:right w:val="none" w:sz="0" w:space="0" w:color="auto"/>
              </w:divBdr>
              <w:divsChild>
                <w:div w:id="901258218">
                  <w:marLeft w:val="0"/>
                  <w:marRight w:val="0"/>
                  <w:marTop w:val="0"/>
                  <w:marBottom w:val="0"/>
                  <w:divBdr>
                    <w:top w:val="none" w:sz="0" w:space="0" w:color="auto"/>
                    <w:left w:val="none" w:sz="0" w:space="0" w:color="auto"/>
                    <w:bottom w:val="none" w:sz="0" w:space="0" w:color="auto"/>
                    <w:right w:val="none" w:sz="0" w:space="0" w:color="auto"/>
                  </w:divBdr>
                  <w:divsChild>
                    <w:div w:id="46466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04233">
              <w:marLeft w:val="0"/>
              <w:marRight w:val="0"/>
              <w:marTop w:val="0"/>
              <w:marBottom w:val="0"/>
              <w:divBdr>
                <w:top w:val="none" w:sz="0" w:space="0" w:color="auto"/>
                <w:left w:val="none" w:sz="0" w:space="0" w:color="auto"/>
                <w:bottom w:val="single" w:sz="6" w:space="0" w:color="000000"/>
                <w:right w:val="none" w:sz="0" w:space="0" w:color="auto"/>
              </w:divBdr>
              <w:divsChild>
                <w:div w:id="1659919955">
                  <w:marLeft w:val="0"/>
                  <w:marRight w:val="0"/>
                  <w:marTop w:val="0"/>
                  <w:marBottom w:val="0"/>
                  <w:divBdr>
                    <w:top w:val="none" w:sz="0" w:space="0" w:color="auto"/>
                    <w:left w:val="none" w:sz="0" w:space="0" w:color="auto"/>
                    <w:bottom w:val="none" w:sz="0" w:space="0" w:color="auto"/>
                    <w:right w:val="none" w:sz="0" w:space="0" w:color="auto"/>
                  </w:divBdr>
                  <w:divsChild>
                    <w:div w:id="1460684414">
                      <w:marLeft w:val="0"/>
                      <w:marRight w:val="0"/>
                      <w:marTop w:val="0"/>
                      <w:marBottom w:val="0"/>
                      <w:divBdr>
                        <w:top w:val="none" w:sz="0" w:space="0" w:color="auto"/>
                        <w:left w:val="none" w:sz="0" w:space="0" w:color="auto"/>
                        <w:bottom w:val="none" w:sz="0" w:space="0" w:color="auto"/>
                        <w:right w:val="none" w:sz="0" w:space="0" w:color="auto"/>
                      </w:divBdr>
                      <w:divsChild>
                        <w:div w:id="196295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03525">
                  <w:marLeft w:val="0"/>
                  <w:marRight w:val="0"/>
                  <w:marTop w:val="0"/>
                  <w:marBottom w:val="0"/>
                  <w:divBdr>
                    <w:top w:val="none" w:sz="0" w:space="0" w:color="auto"/>
                    <w:left w:val="none" w:sz="0" w:space="0" w:color="auto"/>
                    <w:bottom w:val="none" w:sz="0" w:space="0" w:color="auto"/>
                    <w:right w:val="none" w:sz="0" w:space="0" w:color="auto"/>
                  </w:divBdr>
                  <w:divsChild>
                    <w:div w:id="1769962629">
                      <w:marLeft w:val="0"/>
                      <w:marRight w:val="0"/>
                      <w:marTop w:val="0"/>
                      <w:marBottom w:val="0"/>
                      <w:divBdr>
                        <w:top w:val="none" w:sz="0" w:space="0" w:color="auto"/>
                        <w:left w:val="none" w:sz="0" w:space="0" w:color="auto"/>
                        <w:bottom w:val="none" w:sz="0" w:space="0" w:color="auto"/>
                        <w:right w:val="none" w:sz="0" w:space="0" w:color="auto"/>
                      </w:divBdr>
                      <w:divsChild>
                        <w:div w:id="10789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634221">
          <w:marLeft w:val="0"/>
          <w:marRight w:val="0"/>
          <w:marTop w:val="0"/>
          <w:marBottom w:val="0"/>
          <w:divBdr>
            <w:top w:val="none" w:sz="0" w:space="0" w:color="auto"/>
            <w:left w:val="none" w:sz="0" w:space="0" w:color="auto"/>
            <w:bottom w:val="none" w:sz="0" w:space="0" w:color="auto"/>
            <w:right w:val="none" w:sz="0" w:space="0" w:color="auto"/>
          </w:divBdr>
        </w:div>
      </w:divsChild>
    </w:div>
    <w:div w:id="853567831">
      <w:bodyDiv w:val="1"/>
      <w:marLeft w:val="0"/>
      <w:marRight w:val="0"/>
      <w:marTop w:val="0"/>
      <w:marBottom w:val="0"/>
      <w:divBdr>
        <w:top w:val="none" w:sz="0" w:space="0" w:color="auto"/>
        <w:left w:val="none" w:sz="0" w:space="0" w:color="auto"/>
        <w:bottom w:val="none" w:sz="0" w:space="0" w:color="auto"/>
        <w:right w:val="none" w:sz="0" w:space="0" w:color="auto"/>
      </w:divBdr>
      <w:divsChild>
        <w:div w:id="1953708568">
          <w:marLeft w:val="0"/>
          <w:marRight w:val="0"/>
          <w:marTop w:val="0"/>
          <w:marBottom w:val="0"/>
          <w:divBdr>
            <w:top w:val="none" w:sz="0" w:space="0" w:color="auto"/>
            <w:left w:val="none" w:sz="0" w:space="0" w:color="auto"/>
            <w:bottom w:val="none" w:sz="0" w:space="0" w:color="auto"/>
            <w:right w:val="none" w:sz="0" w:space="0" w:color="auto"/>
          </w:divBdr>
          <w:divsChild>
            <w:div w:id="1237669113">
              <w:marLeft w:val="0"/>
              <w:marRight w:val="0"/>
              <w:marTop w:val="0"/>
              <w:marBottom w:val="0"/>
              <w:divBdr>
                <w:top w:val="none" w:sz="0" w:space="0" w:color="auto"/>
                <w:left w:val="none" w:sz="0" w:space="0" w:color="auto"/>
                <w:bottom w:val="none" w:sz="0" w:space="0" w:color="auto"/>
                <w:right w:val="none" w:sz="0" w:space="0" w:color="auto"/>
              </w:divBdr>
              <w:divsChild>
                <w:div w:id="1811315002">
                  <w:marLeft w:val="0"/>
                  <w:marRight w:val="0"/>
                  <w:marTop w:val="0"/>
                  <w:marBottom w:val="0"/>
                  <w:divBdr>
                    <w:top w:val="none" w:sz="0" w:space="0" w:color="auto"/>
                    <w:left w:val="none" w:sz="0" w:space="0" w:color="auto"/>
                    <w:bottom w:val="none" w:sz="0" w:space="0" w:color="auto"/>
                    <w:right w:val="none" w:sz="0" w:space="0" w:color="auto"/>
                  </w:divBdr>
                  <w:divsChild>
                    <w:div w:id="105843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136878">
      <w:bodyDiv w:val="1"/>
      <w:marLeft w:val="0"/>
      <w:marRight w:val="0"/>
      <w:marTop w:val="0"/>
      <w:marBottom w:val="0"/>
      <w:divBdr>
        <w:top w:val="none" w:sz="0" w:space="0" w:color="auto"/>
        <w:left w:val="none" w:sz="0" w:space="0" w:color="auto"/>
        <w:bottom w:val="none" w:sz="0" w:space="0" w:color="auto"/>
        <w:right w:val="none" w:sz="0" w:space="0" w:color="auto"/>
      </w:divBdr>
      <w:divsChild>
        <w:div w:id="340472265">
          <w:marLeft w:val="0"/>
          <w:marRight w:val="0"/>
          <w:marTop w:val="0"/>
          <w:marBottom w:val="120"/>
          <w:divBdr>
            <w:top w:val="none" w:sz="0" w:space="0" w:color="auto"/>
            <w:left w:val="none" w:sz="0" w:space="0" w:color="auto"/>
            <w:bottom w:val="single" w:sz="12" w:space="9" w:color="EBEBEB"/>
            <w:right w:val="none" w:sz="0" w:space="0" w:color="auto"/>
          </w:divBdr>
          <w:divsChild>
            <w:div w:id="1212228571">
              <w:marLeft w:val="0"/>
              <w:marRight w:val="0"/>
              <w:marTop w:val="100"/>
              <w:marBottom w:val="100"/>
              <w:divBdr>
                <w:top w:val="none" w:sz="0" w:space="0" w:color="auto"/>
                <w:left w:val="none" w:sz="0" w:space="0" w:color="auto"/>
                <w:bottom w:val="none" w:sz="0" w:space="0" w:color="auto"/>
                <w:right w:val="none" w:sz="0" w:space="0" w:color="auto"/>
              </w:divBdr>
              <w:divsChild>
                <w:div w:id="144981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67539">
          <w:marLeft w:val="0"/>
          <w:marRight w:val="0"/>
          <w:marTop w:val="0"/>
          <w:marBottom w:val="120"/>
          <w:divBdr>
            <w:top w:val="none" w:sz="0" w:space="0" w:color="auto"/>
            <w:left w:val="none" w:sz="0" w:space="0" w:color="auto"/>
            <w:bottom w:val="none" w:sz="0" w:space="0" w:color="auto"/>
            <w:right w:val="none" w:sz="0" w:space="0" w:color="auto"/>
          </w:divBdr>
          <w:divsChild>
            <w:div w:id="562717407">
              <w:marLeft w:val="0"/>
              <w:marRight w:val="0"/>
              <w:marTop w:val="0"/>
              <w:marBottom w:val="0"/>
              <w:divBdr>
                <w:top w:val="none" w:sz="0" w:space="0" w:color="auto"/>
                <w:left w:val="none" w:sz="0" w:space="0" w:color="auto"/>
                <w:bottom w:val="none" w:sz="0" w:space="0" w:color="auto"/>
                <w:right w:val="none" w:sz="0" w:space="0" w:color="auto"/>
              </w:divBdr>
              <w:divsChild>
                <w:div w:id="1999647498">
                  <w:marLeft w:val="0"/>
                  <w:marRight w:val="0"/>
                  <w:marTop w:val="0"/>
                  <w:marBottom w:val="0"/>
                  <w:divBdr>
                    <w:top w:val="none" w:sz="0" w:space="0" w:color="auto"/>
                    <w:left w:val="none" w:sz="0" w:space="0" w:color="auto"/>
                    <w:bottom w:val="none" w:sz="0" w:space="0" w:color="auto"/>
                    <w:right w:val="none" w:sz="0" w:space="0" w:color="auto"/>
                  </w:divBdr>
                  <w:divsChild>
                    <w:div w:id="204003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797697">
              <w:marLeft w:val="0"/>
              <w:marRight w:val="0"/>
              <w:marTop w:val="0"/>
              <w:marBottom w:val="0"/>
              <w:divBdr>
                <w:top w:val="none" w:sz="0" w:space="0" w:color="auto"/>
                <w:left w:val="none" w:sz="0" w:space="0" w:color="auto"/>
                <w:bottom w:val="single" w:sz="6" w:space="0" w:color="000000"/>
                <w:right w:val="none" w:sz="0" w:space="0" w:color="auto"/>
              </w:divBdr>
              <w:divsChild>
                <w:div w:id="657734143">
                  <w:marLeft w:val="0"/>
                  <w:marRight w:val="0"/>
                  <w:marTop w:val="0"/>
                  <w:marBottom w:val="0"/>
                  <w:divBdr>
                    <w:top w:val="none" w:sz="0" w:space="0" w:color="auto"/>
                    <w:left w:val="none" w:sz="0" w:space="0" w:color="auto"/>
                    <w:bottom w:val="none" w:sz="0" w:space="0" w:color="auto"/>
                    <w:right w:val="none" w:sz="0" w:space="0" w:color="auto"/>
                  </w:divBdr>
                  <w:divsChild>
                    <w:div w:id="150827557">
                      <w:marLeft w:val="0"/>
                      <w:marRight w:val="0"/>
                      <w:marTop w:val="0"/>
                      <w:marBottom w:val="0"/>
                      <w:divBdr>
                        <w:top w:val="none" w:sz="0" w:space="0" w:color="auto"/>
                        <w:left w:val="none" w:sz="0" w:space="0" w:color="auto"/>
                        <w:bottom w:val="none" w:sz="0" w:space="0" w:color="auto"/>
                        <w:right w:val="none" w:sz="0" w:space="0" w:color="auto"/>
                      </w:divBdr>
                      <w:divsChild>
                        <w:div w:id="495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414980">
                  <w:marLeft w:val="0"/>
                  <w:marRight w:val="0"/>
                  <w:marTop w:val="0"/>
                  <w:marBottom w:val="0"/>
                  <w:divBdr>
                    <w:top w:val="none" w:sz="0" w:space="0" w:color="auto"/>
                    <w:left w:val="none" w:sz="0" w:space="0" w:color="auto"/>
                    <w:bottom w:val="none" w:sz="0" w:space="0" w:color="auto"/>
                    <w:right w:val="none" w:sz="0" w:space="0" w:color="auto"/>
                  </w:divBdr>
                  <w:divsChild>
                    <w:div w:id="1928078124">
                      <w:marLeft w:val="0"/>
                      <w:marRight w:val="0"/>
                      <w:marTop w:val="0"/>
                      <w:marBottom w:val="0"/>
                      <w:divBdr>
                        <w:top w:val="none" w:sz="0" w:space="0" w:color="auto"/>
                        <w:left w:val="none" w:sz="0" w:space="0" w:color="auto"/>
                        <w:bottom w:val="none" w:sz="0" w:space="0" w:color="auto"/>
                        <w:right w:val="none" w:sz="0" w:space="0" w:color="auto"/>
                      </w:divBdr>
                      <w:divsChild>
                        <w:div w:id="236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196688">
          <w:marLeft w:val="0"/>
          <w:marRight w:val="0"/>
          <w:marTop w:val="0"/>
          <w:marBottom w:val="0"/>
          <w:divBdr>
            <w:top w:val="none" w:sz="0" w:space="0" w:color="auto"/>
            <w:left w:val="none" w:sz="0" w:space="0" w:color="auto"/>
            <w:bottom w:val="none" w:sz="0" w:space="0" w:color="auto"/>
            <w:right w:val="none" w:sz="0" w:space="0" w:color="auto"/>
          </w:divBdr>
        </w:div>
      </w:divsChild>
    </w:div>
    <w:div w:id="902175368">
      <w:bodyDiv w:val="1"/>
      <w:marLeft w:val="0"/>
      <w:marRight w:val="0"/>
      <w:marTop w:val="0"/>
      <w:marBottom w:val="0"/>
      <w:divBdr>
        <w:top w:val="none" w:sz="0" w:space="0" w:color="auto"/>
        <w:left w:val="none" w:sz="0" w:space="0" w:color="auto"/>
        <w:bottom w:val="none" w:sz="0" w:space="0" w:color="auto"/>
        <w:right w:val="none" w:sz="0" w:space="0" w:color="auto"/>
      </w:divBdr>
      <w:divsChild>
        <w:div w:id="575752198">
          <w:marLeft w:val="0"/>
          <w:marRight w:val="0"/>
          <w:marTop w:val="0"/>
          <w:marBottom w:val="0"/>
          <w:divBdr>
            <w:top w:val="none" w:sz="0" w:space="0" w:color="auto"/>
            <w:left w:val="none" w:sz="0" w:space="0" w:color="auto"/>
            <w:bottom w:val="none" w:sz="0" w:space="0" w:color="auto"/>
            <w:right w:val="none" w:sz="0" w:space="0" w:color="auto"/>
          </w:divBdr>
          <w:divsChild>
            <w:div w:id="1477531391">
              <w:marLeft w:val="0"/>
              <w:marRight w:val="0"/>
              <w:marTop w:val="0"/>
              <w:marBottom w:val="0"/>
              <w:divBdr>
                <w:top w:val="none" w:sz="0" w:space="0" w:color="auto"/>
                <w:left w:val="none" w:sz="0" w:space="0" w:color="auto"/>
                <w:bottom w:val="none" w:sz="0" w:space="0" w:color="auto"/>
                <w:right w:val="none" w:sz="0" w:space="0" w:color="auto"/>
              </w:divBdr>
              <w:divsChild>
                <w:div w:id="30639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678303">
      <w:bodyDiv w:val="1"/>
      <w:marLeft w:val="0"/>
      <w:marRight w:val="0"/>
      <w:marTop w:val="0"/>
      <w:marBottom w:val="0"/>
      <w:divBdr>
        <w:top w:val="none" w:sz="0" w:space="0" w:color="auto"/>
        <w:left w:val="none" w:sz="0" w:space="0" w:color="auto"/>
        <w:bottom w:val="none" w:sz="0" w:space="0" w:color="auto"/>
        <w:right w:val="none" w:sz="0" w:space="0" w:color="auto"/>
      </w:divBdr>
    </w:div>
    <w:div w:id="1050812238">
      <w:bodyDiv w:val="1"/>
      <w:marLeft w:val="0"/>
      <w:marRight w:val="0"/>
      <w:marTop w:val="0"/>
      <w:marBottom w:val="0"/>
      <w:divBdr>
        <w:top w:val="none" w:sz="0" w:space="0" w:color="auto"/>
        <w:left w:val="none" w:sz="0" w:space="0" w:color="auto"/>
        <w:bottom w:val="none" w:sz="0" w:space="0" w:color="auto"/>
        <w:right w:val="none" w:sz="0" w:space="0" w:color="auto"/>
      </w:divBdr>
    </w:div>
    <w:div w:id="1052383831">
      <w:bodyDiv w:val="1"/>
      <w:marLeft w:val="0"/>
      <w:marRight w:val="0"/>
      <w:marTop w:val="0"/>
      <w:marBottom w:val="0"/>
      <w:divBdr>
        <w:top w:val="none" w:sz="0" w:space="0" w:color="auto"/>
        <w:left w:val="none" w:sz="0" w:space="0" w:color="auto"/>
        <w:bottom w:val="none" w:sz="0" w:space="0" w:color="auto"/>
        <w:right w:val="none" w:sz="0" w:space="0" w:color="auto"/>
      </w:divBdr>
      <w:divsChild>
        <w:div w:id="1673950555">
          <w:marLeft w:val="0"/>
          <w:marRight w:val="0"/>
          <w:marTop w:val="0"/>
          <w:marBottom w:val="0"/>
          <w:divBdr>
            <w:top w:val="none" w:sz="0" w:space="0" w:color="auto"/>
            <w:left w:val="none" w:sz="0" w:space="0" w:color="auto"/>
            <w:bottom w:val="none" w:sz="0" w:space="0" w:color="auto"/>
            <w:right w:val="none" w:sz="0" w:space="0" w:color="auto"/>
          </w:divBdr>
          <w:divsChild>
            <w:div w:id="64374898">
              <w:marLeft w:val="0"/>
              <w:marRight w:val="0"/>
              <w:marTop w:val="0"/>
              <w:marBottom w:val="0"/>
              <w:divBdr>
                <w:top w:val="none" w:sz="0" w:space="0" w:color="auto"/>
                <w:left w:val="none" w:sz="0" w:space="0" w:color="auto"/>
                <w:bottom w:val="none" w:sz="0" w:space="0" w:color="auto"/>
                <w:right w:val="none" w:sz="0" w:space="0" w:color="auto"/>
              </w:divBdr>
              <w:divsChild>
                <w:div w:id="133657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523678">
      <w:bodyDiv w:val="1"/>
      <w:marLeft w:val="0"/>
      <w:marRight w:val="0"/>
      <w:marTop w:val="0"/>
      <w:marBottom w:val="0"/>
      <w:divBdr>
        <w:top w:val="none" w:sz="0" w:space="0" w:color="auto"/>
        <w:left w:val="none" w:sz="0" w:space="0" w:color="auto"/>
        <w:bottom w:val="none" w:sz="0" w:space="0" w:color="auto"/>
        <w:right w:val="none" w:sz="0" w:space="0" w:color="auto"/>
      </w:divBdr>
    </w:div>
    <w:div w:id="1133905986">
      <w:bodyDiv w:val="1"/>
      <w:marLeft w:val="0"/>
      <w:marRight w:val="0"/>
      <w:marTop w:val="0"/>
      <w:marBottom w:val="0"/>
      <w:divBdr>
        <w:top w:val="none" w:sz="0" w:space="0" w:color="auto"/>
        <w:left w:val="none" w:sz="0" w:space="0" w:color="auto"/>
        <w:bottom w:val="none" w:sz="0" w:space="0" w:color="auto"/>
        <w:right w:val="none" w:sz="0" w:space="0" w:color="auto"/>
      </w:divBdr>
      <w:divsChild>
        <w:div w:id="400561585">
          <w:marLeft w:val="0"/>
          <w:marRight w:val="0"/>
          <w:marTop w:val="0"/>
          <w:marBottom w:val="0"/>
          <w:divBdr>
            <w:top w:val="none" w:sz="0" w:space="0" w:color="auto"/>
            <w:left w:val="none" w:sz="0" w:space="0" w:color="auto"/>
            <w:bottom w:val="none" w:sz="0" w:space="0" w:color="auto"/>
            <w:right w:val="none" w:sz="0" w:space="0" w:color="auto"/>
          </w:divBdr>
          <w:divsChild>
            <w:div w:id="116799065">
              <w:marLeft w:val="0"/>
              <w:marRight w:val="0"/>
              <w:marTop w:val="0"/>
              <w:marBottom w:val="0"/>
              <w:divBdr>
                <w:top w:val="none" w:sz="0" w:space="0" w:color="auto"/>
                <w:left w:val="none" w:sz="0" w:space="0" w:color="auto"/>
                <w:bottom w:val="none" w:sz="0" w:space="0" w:color="auto"/>
                <w:right w:val="none" w:sz="0" w:space="0" w:color="auto"/>
              </w:divBdr>
              <w:divsChild>
                <w:div w:id="126792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045169">
      <w:bodyDiv w:val="1"/>
      <w:marLeft w:val="0"/>
      <w:marRight w:val="0"/>
      <w:marTop w:val="0"/>
      <w:marBottom w:val="0"/>
      <w:divBdr>
        <w:top w:val="none" w:sz="0" w:space="0" w:color="auto"/>
        <w:left w:val="none" w:sz="0" w:space="0" w:color="auto"/>
        <w:bottom w:val="none" w:sz="0" w:space="0" w:color="auto"/>
        <w:right w:val="none" w:sz="0" w:space="0" w:color="auto"/>
      </w:divBdr>
      <w:divsChild>
        <w:div w:id="105470427">
          <w:marLeft w:val="0"/>
          <w:marRight w:val="0"/>
          <w:marTop w:val="0"/>
          <w:marBottom w:val="0"/>
          <w:divBdr>
            <w:top w:val="none" w:sz="0" w:space="0" w:color="auto"/>
            <w:left w:val="none" w:sz="0" w:space="0" w:color="auto"/>
            <w:bottom w:val="none" w:sz="0" w:space="0" w:color="auto"/>
            <w:right w:val="none" w:sz="0" w:space="0" w:color="auto"/>
          </w:divBdr>
        </w:div>
        <w:div w:id="1551262495">
          <w:marLeft w:val="0"/>
          <w:marRight w:val="0"/>
          <w:marTop w:val="0"/>
          <w:marBottom w:val="0"/>
          <w:divBdr>
            <w:top w:val="none" w:sz="0" w:space="0" w:color="auto"/>
            <w:left w:val="none" w:sz="0" w:space="0" w:color="auto"/>
            <w:bottom w:val="none" w:sz="0" w:space="0" w:color="auto"/>
            <w:right w:val="none" w:sz="0" w:space="0" w:color="auto"/>
          </w:divBdr>
        </w:div>
      </w:divsChild>
    </w:div>
    <w:div w:id="1170175261">
      <w:bodyDiv w:val="1"/>
      <w:marLeft w:val="0"/>
      <w:marRight w:val="0"/>
      <w:marTop w:val="0"/>
      <w:marBottom w:val="0"/>
      <w:divBdr>
        <w:top w:val="none" w:sz="0" w:space="0" w:color="auto"/>
        <w:left w:val="none" w:sz="0" w:space="0" w:color="auto"/>
        <w:bottom w:val="none" w:sz="0" w:space="0" w:color="auto"/>
        <w:right w:val="none" w:sz="0" w:space="0" w:color="auto"/>
      </w:divBdr>
    </w:div>
    <w:div w:id="1173565338">
      <w:bodyDiv w:val="1"/>
      <w:marLeft w:val="0"/>
      <w:marRight w:val="0"/>
      <w:marTop w:val="0"/>
      <w:marBottom w:val="0"/>
      <w:divBdr>
        <w:top w:val="none" w:sz="0" w:space="0" w:color="auto"/>
        <w:left w:val="none" w:sz="0" w:space="0" w:color="auto"/>
        <w:bottom w:val="none" w:sz="0" w:space="0" w:color="auto"/>
        <w:right w:val="none" w:sz="0" w:space="0" w:color="auto"/>
      </w:divBdr>
    </w:div>
    <w:div w:id="1224176440">
      <w:bodyDiv w:val="1"/>
      <w:marLeft w:val="0"/>
      <w:marRight w:val="0"/>
      <w:marTop w:val="0"/>
      <w:marBottom w:val="0"/>
      <w:divBdr>
        <w:top w:val="none" w:sz="0" w:space="0" w:color="auto"/>
        <w:left w:val="none" w:sz="0" w:space="0" w:color="auto"/>
        <w:bottom w:val="none" w:sz="0" w:space="0" w:color="auto"/>
        <w:right w:val="none" w:sz="0" w:space="0" w:color="auto"/>
      </w:divBdr>
      <w:divsChild>
        <w:div w:id="828591708">
          <w:marLeft w:val="0"/>
          <w:marRight w:val="0"/>
          <w:marTop w:val="0"/>
          <w:marBottom w:val="0"/>
          <w:divBdr>
            <w:top w:val="none" w:sz="0" w:space="0" w:color="auto"/>
            <w:left w:val="none" w:sz="0" w:space="0" w:color="auto"/>
            <w:bottom w:val="none" w:sz="0" w:space="0" w:color="auto"/>
            <w:right w:val="none" w:sz="0" w:space="0" w:color="auto"/>
          </w:divBdr>
          <w:divsChild>
            <w:div w:id="1252853131">
              <w:marLeft w:val="0"/>
              <w:marRight w:val="0"/>
              <w:marTop w:val="0"/>
              <w:marBottom w:val="0"/>
              <w:divBdr>
                <w:top w:val="none" w:sz="0" w:space="0" w:color="auto"/>
                <w:left w:val="none" w:sz="0" w:space="0" w:color="auto"/>
                <w:bottom w:val="none" w:sz="0" w:space="0" w:color="auto"/>
                <w:right w:val="none" w:sz="0" w:space="0" w:color="auto"/>
              </w:divBdr>
            </w:div>
          </w:divsChild>
        </w:div>
        <w:div w:id="988094031">
          <w:marLeft w:val="0"/>
          <w:marRight w:val="0"/>
          <w:marTop w:val="0"/>
          <w:marBottom w:val="150"/>
          <w:divBdr>
            <w:top w:val="none" w:sz="0" w:space="0" w:color="auto"/>
            <w:left w:val="none" w:sz="0" w:space="0" w:color="auto"/>
            <w:bottom w:val="none" w:sz="0" w:space="0" w:color="auto"/>
            <w:right w:val="none" w:sz="0" w:space="0" w:color="auto"/>
          </w:divBdr>
          <w:divsChild>
            <w:div w:id="1629818672">
              <w:marLeft w:val="0"/>
              <w:marRight w:val="0"/>
              <w:marTop w:val="0"/>
              <w:marBottom w:val="0"/>
              <w:divBdr>
                <w:top w:val="none" w:sz="0" w:space="0" w:color="auto"/>
                <w:left w:val="none" w:sz="0" w:space="0" w:color="auto"/>
                <w:bottom w:val="none" w:sz="0" w:space="0" w:color="auto"/>
                <w:right w:val="none" w:sz="0" w:space="0" w:color="auto"/>
              </w:divBdr>
              <w:divsChild>
                <w:div w:id="1132213721">
                  <w:marLeft w:val="0"/>
                  <w:marRight w:val="0"/>
                  <w:marTop w:val="0"/>
                  <w:marBottom w:val="0"/>
                  <w:divBdr>
                    <w:top w:val="none" w:sz="0" w:space="0" w:color="auto"/>
                    <w:left w:val="none" w:sz="0" w:space="0" w:color="auto"/>
                    <w:bottom w:val="none" w:sz="0" w:space="0" w:color="auto"/>
                    <w:right w:val="none" w:sz="0" w:space="0" w:color="auto"/>
                  </w:divBdr>
                  <w:divsChild>
                    <w:div w:id="103916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674298">
          <w:marLeft w:val="0"/>
          <w:marRight w:val="0"/>
          <w:marTop w:val="30"/>
          <w:marBottom w:val="60"/>
          <w:divBdr>
            <w:top w:val="none" w:sz="0" w:space="0" w:color="auto"/>
            <w:left w:val="none" w:sz="0" w:space="0" w:color="auto"/>
            <w:bottom w:val="none" w:sz="0" w:space="0" w:color="auto"/>
            <w:right w:val="none" w:sz="0" w:space="0" w:color="auto"/>
          </w:divBdr>
          <w:divsChild>
            <w:div w:id="400912191">
              <w:marLeft w:val="0"/>
              <w:marRight w:val="0"/>
              <w:marTop w:val="0"/>
              <w:marBottom w:val="0"/>
              <w:divBdr>
                <w:top w:val="none" w:sz="0" w:space="0" w:color="auto"/>
                <w:left w:val="none" w:sz="0" w:space="0" w:color="auto"/>
                <w:bottom w:val="none" w:sz="0" w:space="0" w:color="auto"/>
                <w:right w:val="none" w:sz="0" w:space="0" w:color="auto"/>
              </w:divBdr>
              <w:divsChild>
                <w:div w:id="26637608">
                  <w:marLeft w:val="0"/>
                  <w:marRight w:val="0"/>
                  <w:marTop w:val="0"/>
                  <w:marBottom w:val="0"/>
                  <w:divBdr>
                    <w:top w:val="none" w:sz="0" w:space="0" w:color="auto"/>
                    <w:left w:val="none" w:sz="0" w:space="0" w:color="auto"/>
                    <w:bottom w:val="none" w:sz="0" w:space="0" w:color="auto"/>
                    <w:right w:val="none" w:sz="0" w:space="0" w:color="auto"/>
                  </w:divBdr>
                  <w:divsChild>
                    <w:div w:id="507253374">
                      <w:marLeft w:val="0"/>
                      <w:marRight w:val="0"/>
                      <w:marTop w:val="0"/>
                      <w:marBottom w:val="0"/>
                      <w:divBdr>
                        <w:top w:val="none" w:sz="0" w:space="0" w:color="auto"/>
                        <w:left w:val="none" w:sz="0" w:space="0" w:color="auto"/>
                        <w:bottom w:val="none" w:sz="0" w:space="0" w:color="auto"/>
                        <w:right w:val="none" w:sz="0" w:space="0" w:color="auto"/>
                      </w:divBdr>
                      <w:divsChild>
                        <w:div w:id="119265085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06655710">
              <w:marLeft w:val="0"/>
              <w:marRight w:val="0"/>
              <w:marTop w:val="0"/>
              <w:marBottom w:val="0"/>
              <w:divBdr>
                <w:top w:val="none" w:sz="0" w:space="0" w:color="auto"/>
                <w:left w:val="none" w:sz="0" w:space="0" w:color="auto"/>
                <w:bottom w:val="none" w:sz="0" w:space="0" w:color="auto"/>
                <w:right w:val="none" w:sz="0" w:space="0" w:color="auto"/>
              </w:divBdr>
              <w:divsChild>
                <w:div w:id="1011831534">
                  <w:marLeft w:val="0"/>
                  <w:marRight w:val="0"/>
                  <w:marTop w:val="0"/>
                  <w:marBottom w:val="0"/>
                  <w:divBdr>
                    <w:top w:val="none" w:sz="0" w:space="0" w:color="auto"/>
                    <w:left w:val="none" w:sz="0" w:space="0" w:color="auto"/>
                    <w:bottom w:val="none" w:sz="0" w:space="0" w:color="auto"/>
                    <w:right w:val="none" w:sz="0" w:space="0" w:color="auto"/>
                  </w:divBdr>
                  <w:divsChild>
                    <w:div w:id="1295450464">
                      <w:marLeft w:val="0"/>
                      <w:marRight w:val="0"/>
                      <w:marTop w:val="0"/>
                      <w:marBottom w:val="0"/>
                      <w:divBdr>
                        <w:top w:val="none" w:sz="0" w:space="0" w:color="auto"/>
                        <w:left w:val="none" w:sz="0" w:space="0" w:color="auto"/>
                        <w:bottom w:val="none" w:sz="0" w:space="0" w:color="auto"/>
                        <w:right w:val="none" w:sz="0" w:space="0" w:color="auto"/>
                      </w:divBdr>
                      <w:divsChild>
                        <w:div w:id="2140758362">
                          <w:marLeft w:val="0"/>
                          <w:marRight w:val="0"/>
                          <w:marTop w:val="0"/>
                          <w:marBottom w:val="0"/>
                          <w:divBdr>
                            <w:top w:val="none" w:sz="0" w:space="0" w:color="auto"/>
                            <w:left w:val="none" w:sz="0" w:space="0" w:color="auto"/>
                            <w:bottom w:val="none" w:sz="0" w:space="0" w:color="auto"/>
                            <w:right w:val="none" w:sz="0" w:space="0" w:color="auto"/>
                          </w:divBdr>
                          <w:divsChild>
                            <w:div w:id="544145635">
                              <w:marLeft w:val="0"/>
                              <w:marRight w:val="0"/>
                              <w:marTop w:val="0"/>
                              <w:marBottom w:val="0"/>
                              <w:divBdr>
                                <w:top w:val="none" w:sz="0" w:space="0" w:color="auto"/>
                                <w:left w:val="none" w:sz="0" w:space="0" w:color="auto"/>
                                <w:bottom w:val="none" w:sz="0" w:space="0" w:color="auto"/>
                                <w:right w:val="none" w:sz="0" w:space="0" w:color="auto"/>
                              </w:divBdr>
                              <w:divsChild>
                                <w:div w:id="1644772520">
                                  <w:marLeft w:val="0"/>
                                  <w:marRight w:val="0"/>
                                  <w:marTop w:val="0"/>
                                  <w:marBottom w:val="0"/>
                                  <w:divBdr>
                                    <w:top w:val="none" w:sz="0" w:space="0" w:color="auto"/>
                                    <w:left w:val="none" w:sz="0" w:space="0" w:color="auto"/>
                                    <w:bottom w:val="none" w:sz="0" w:space="0" w:color="auto"/>
                                    <w:right w:val="none" w:sz="0" w:space="0" w:color="auto"/>
                                  </w:divBdr>
                                  <w:divsChild>
                                    <w:div w:id="2121294761">
                                      <w:marLeft w:val="0"/>
                                      <w:marRight w:val="0"/>
                                      <w:marTop w:val="0"/>
                                      <w:marBottom w:val="0"/>
                                      <w:divBdr>
                                        <w:top w:val="none" w:sz="0" w:space="0" w:color="auto"/>
                                        <w:left w:val="none" w:sz="0" w:space="0" w:color="auto"/>
                                        <w:bottom w:val="none" w:sz="0" w:space="0" w:color="auto"/>
                                        <w:right w:val="none" w:sz="0" w:space="0" w:color="auto"/>
                                      </w:divBdr>
                                      <w:divsChild>
                                        <w:div w:id="552622609">
                                          <w:marLeft w:val="0"/>
                                          <w:marRight w:val="0"/>
                                          <w:marTop w:val="0"/>
                                          <w:marBottom w:val="0"/>
                                          <w:divBdr>
                                            <w:top w:val="none" w:sz="0" w:space="0" w:color="auto"/>
                                            <w:left w:val="none" w:sz="0" w:space="0" w:color="auto"/>
                                            <w:bottom w:val="none" w:sz="0" w:space="0" w:color="auto"/>
                                            <w:right w:val="none" w:sz="0" w:space="0" w:color="auto"/>
                                          </w:divBdr>
                                          <w:divsChild>
                                            <w:div w:id="1891532683">
                                              <w:marLeft w:val="0"/>
                                              <w:marRight w:val="0"/>
                                              <w:marTop w:val="0"/>
                                              <w:marBottom w:val="0"/>
                                              <w:divBdr>
                                                <w:top w:val="none" w:sz="0" w:space="0" w:color="auto"/>
                                                <w:left w:val="none" w:sz="0" w:space="0" w:color="auto"/>
                                                <w:bottom w:val="none" w:sz="0" w:space="0" w:color="auto"/>
                                                <w:right w:val="none" w:sz="0" w:space="0" w:color="auto"/>
                                              </w:divBdr>
                                              <w:divsChild>
                                                <w:div w:id="967395052">
                                                  <w:marLeft w:val="0"/>
                                                  <w:marRight w:val="0"/>
                                                  <w:marTop w:val="0"/>
                                                  <w:marBottom w:val="0"/>
                                                  <w:divBdr>
                                                    <w:top w:val="none" w:sz="0" w:space="0" w:color="auto"/>
                                                    <w:left w:val="none" w:sz="0" w:space="0" w:color="auto"/>
                                                    <w:bottom w:val="none" w:sz="0" w:space="0" w:color="auto"/>
                                                    <w:right w:val="none" w:sz="0" w:space="0" w:color="auto"/>
                                                  </w:divBdr>
                                                  <w:divsChild>
                                                    <w:div w:id="2010252393">
                                                      <w:marLeft w:val="0"/>
                                                      <w:marRight w:val="0"/>
                                                      <w:marTop w:val="0"/>
                                                      <w:marBottom w:val="0"/>
                                                      <w:divBdr>
                                                        <w:top w:val="none" w:sz="0" w:space="0" w:color="auto"/>
                                                        <w:left w:val="none" w:sz="0" w:space="0" w:color="auto"/>
                                                        <w:bottom w:val="none" w:sz="0" w:space="0" w:color="auto"/>
                                                        <w:right w:val="none" w:sz="0" w:space="0" w:color="auto"/>
                                                      </w:divBdr>
                                                      <w:divsChild>
                                                        <w:div w:id="1456872937">
                                                          <w:marLeft w:val="0"/>
                                                          <w:marRight w:val="0"/>
                                                          <w:marTop w:val="0"/>
                                                          <w:marBottom w:val="0"/>
                                                          <w:divBdr>
                                                            <w:top w:val="none" w:sz="0" w:space="0" w:color="auto"/>
                                                            <w:left w:val="none" w:sz="0" w:space="0" w:color="auto"/>
                                                            <w:bottom w:val="none" w:sz="0" w:space="0" w:color="auto"/>
                                                            <w:right w:val="none" w:sz="0" w:space="0" w:color="auto"/>
                                                          </w:divBdr>
                                                          <w:divsChild>
                                                            <w:div w:id="1128815831">
                                                              <w:marLeft w:val="0"/>
                                                              <w:marRight w:val="0"/>
                                                              <w:marTop w:val="0"/>
                                                              <w:marBottom w:val="0"/>
                                                              <w:divBdr>
                                                                <w:top w:val="none" w:sz="0" w:space="0" w:color="auto"/>
                                                                <w:left w:val="none" w:sz="0" w:space="0" w:color="auto"/>
                                                                <w:bottom w:val="none" w:sz="0" w:space="0" w:color="auto"/>
                                                                <w:right w:val="none" w:sz="0" w:space="0" w:color="auto"/>
                                                              </w:divBdr>
                                                            </w:div>
                                                          </w:divsChild>
                                                        </w:div>
                                                        <w:div w:id="1179737344">
                                                          <w:marLeft w:val="0"/>
                                                          <w:marRight w:val="0"/>
                                                          <w:marTop w:val="0"/>
                                                          <w:marBottom w:val="0"/>
                                                          <w:divBdr>
                                                            <w:top w:val="none" w:sz="0" w:space="0" w:color="auto"/>
                                                            <w:left w:val="none" w:sz="0" w:space="0" w:color="auto"/>
                                                            <w:bottom w:val="none" w:sz="0" w:space="0" w:color="auto"/>
                                                            <w:right w:val="none" w:sz="0" w:space="0" w:color="auto"/>
                                                          </w:divBdr>
                                                          <w:divsChild>
                                                            <w:div w:id="1175073824">
                                                              <w:marLeft w:val="0"/>
                                                              <w:marRight w:val="0"/>
                                                              <w:marTop w:val="0"/>
                                                              <w:marBottom w:val="0"/>
                                                              <w:divBdr>
                                                                <w:top w:val="none" w:sz="0" w:space="0" w:color="auto"/>
                                                                <w:left w:val="none" w:sz="0" w:space="0" w:color="auto"/>
                                                                <w:bottom w:val="none" w:sz="0" w:space="0" w:color="auto"/>
                                                                <w:right w:val="none" w:sz="0" w:space="0" w:color="auto"/>
                                                              </w:divBdr>
                                                              <w:divsChild>
                                                                <w:div w:id="1315527595">
                                                                  <w:marLeft w:val="0"/>
                                                                  <w:marRight w:val="0"/>
                                                                  <w:marTop w:val="0"/>
                                                                  <w:marBottom w:val="0"/>
                                                                  <w:divBdr>
                                                                    <w:top w:val="none" w:sz="0" w:space="0" w:color="auto"/>
                                                                    <w:left w:val="none" w:sz="0" w:space="0" w:color="auto"/>
                                                                    <w:bottom w:val="none" w:sz="0" w:space="0" w:color="auto"/>
                                                                    <w:right w:val="none" w:sz="0" w:space="0" w:color="auto"/>
                                                                  </w:divBdr>
                                                                  <w:divsChild>
                                                                    <w:div w:id="1289508171">
                                                                      <w:marLeft w:val="0"/>
                                                                      <w:marRight w:val="0"/>
                                                                      <w:marTop w:val="0"/>
                                                                      <w:marBottom w:val="0"/>
                                                                      <w:divBdr>
                                                                        <w:top w:val="none" w:sz="0" w:space="0" w:color="auto"/>
                                                                        <w:left w:val="none" w:sz="0" w:space="0" w:color="auto"/>
                                                                        <w:bottom w:val="none" w:sz="0" w:space="0" w:color="auto"/>
                                                                        <w:right w:val="none" w:sz="0" w:space="0" w:color="auto"/>
                                                                      </w:divBdr>
                                                                      <w:divsChild>
                                                                        <w:div w:id="23336503">
                                                                          <w:marLeft w:val="0"/>
                                                                          <w:marRight w:val="0"/>
                                                                          <w:marTop w:val="75"/>
                                                                          <w:marBottom w:val="75"/>
                                                                          <w:divBdr>
                                                                            <w:top w:val="none" w:sz="0" w:space="0" w:color="auto"/>
                                                                            <w:left w:val="none" w:sz="0" w:space="0" w:color="auto"/>
                                                                            <w:bottom w:val="none" w:sz="0" w:space="0" w:color="auto"/>
                                                                            <w:right w:val="none" w:sz="0" w:space="0" w:color="auto"/>
                                                                          </w:divBdr>
                                                                          <w:divsChild>
                                                                            <w:div w:id="689530220">
                                                                              <w:marLeft w:val="0"/>
                                                                              <w:marRight w:val="0"/>
                                                                              <w:marTop w:val="0"/>
                                                                              <w:marBottom w:val="0"/>
                                                                              <w:divBdr>
                                                                                <w:top w:val="none" w:sz="0" w:space="0" w:color="auto"/>
                                                                                <w:left w:val="none" w:sz="0" w:space="0" w:color="auto"/>
                                                                                <w:bottom w:val="none" w:sz="0" w:space="0" w:color="auto"/>
                                                                                <w:right w:val="none" w:sz="0" w:space="0" w:color="auto"/>
                                                                              </w:divBdr>
                                                                              <w:divsChild>
                                                                                <w:div w:id="620763582">
                                                                                  <w:marLeft w:val="0"/>
                                                                                  <w:marRight w:val="0"/>
                                                                                  <w:marTop w:val="0"/>
                                                                                  <w:marBottom w:val="0"/>
                                                                                  <w:divBdr>
                                                                                    <w:top w:val="none" w:sz="0" w:space="0" w:color="auto"/>
                                                                                    <w:left w:val="none" w:sz="0" w:space="0" w:color="auto"/>
                                                                                    <w:bottom w:val="none" w:sz="0" w:space="0" w:color="auto"/>
                                                                                    <w:right w:val="none" w:sz="0" w:space="0" w:color="auto"/>
                                                                                  </w:divBdr>
                                                                                  <w:divsChild>
                                                                                    <w:div w:id="563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2851033">
                                          <w:marLeft w:val="0"/>
                                          <w:marRight w:val="0"/>
                                          <w:marTop w:val="0"/>
                                          <w:marBottom w:val="0"/>
                                          <w:divBdr>
                                            <w:top w:val="none" w:sz="0" w:space="0" w:color="auto"/>
                                            <w:left w:val="none" w:sz="0" w:space="0" w:color="auto"/>
                                            <w:bottom w:val="none" w:sz="0" w:space="0" w:color="auto"/>
                                            <w:right w:val="none" w:sz="0" w:space="0" w:color="auto"/>
                                          </w:divBdr>
                                          <w:divsChild>
                                            <w:div w:id="1621566641">
                                              <w:marLeft w:val="0"/>
                                              <w:marRight w:val="0"/>
                                              <w:marTop w:val="0"/>
                                              <w:marBottom w:val="0"/>
                                              <w:divBdr>
                                                <w:top w:val="none" w:sz="0" w:space="0" w:color="auto"/>
                                                <w:left w:val="none" w:sz="0" w:space="0" w:color="auto"/>
                                                <w:bottom w:val="none" w:sz="0" w:space="0" w:color="auto"/>
                                                <w:right w:val="none" w:sz="0" w:space="0" w:color="auto"/>
                                              </w:divBdr>
                                              <w:divsChild>
                                                <w:div w:id="1104374791">
                                                  <w:marLeft w:val="0"/>
                                                  <w:marRight w:val="0"/>
                                                  <w:marTop w:val="0"/>
                                                  <w:marBottom w:val="0"/>
                                                  <w:divBdr>
                                                    <w:top w:val="none" w:sz="0" w:space="0" w:color="auto"/>
                                                    <w:left w:val="none" w:sz="0" w:space="0" w:color="auto"/>
                                                    <w:bottom w:val="none" w:sz="0" w:space="0" w:color="auto"/>
                                                    <w:right w:val="none" w:sz="0" w:space="0" w:color="auto"/>
                                                  </w:divBdr>
                                                  <w:divsChild>
                                                    <w:div w:id="932472370">
                                                      <w:marLeft w:val="0"/>
                                                      <w:marRight w:val="0"/>
                                                      <w:marTop w:val="150"/>
                                                      <w:marBottom w:val="0"/>
                                                      <w:divBdr>
                                                        <w:top w:val="none" w:sz="0" w:space="0" w:color="auto"/>
                                                        <w:left w:val="none" w:sz="0" w:space="0" w:color="auto"/>
                                                        <w:bottom w:val="none" w:sz="0" w:space="0" w:color="auto"/>
                                                        <w:right w:val="none" w:sz="0" w:space="0" w:color="auto"/>
                                                      </w:divBdr>
                                                      <w:divsChild>
                                                        <w:div w:id="1338995069">
                                                          <w:marLeft w:val="0"/>
                                                          <w:marRight w:val="0"/>
                                                          <w:marTop w:val="0"/>
                                                          <w:marBottom w:val="0"/>
                                                          <w:divBdr>
                                                            <w:top w:val="none" w:sz="0" w:space="0" w:color="auto"/>
                                                            <w:left w:val="none" w:sz="0" w:space="0" w:color="auto"/>
                                                            <w:bottom w:val="none" w:sz="0" w:space="0" w:color="auto"/>
                                                            <w:right w:val="none" w:sz="0" w:space="0" w:color="auto"/>
                                                          </w:divBdr>
                                                        </w:div>
                                                        <w:div w:id="183089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6451024">
      <w:bodyDiv w:val="1"/>
      <w:marLeft w:val="0"/>
      <w:marRight w:val="0"/>
      <w:marTop w:val="0"/>
      <w:marBottom w:val="0"/>
      <w:divBdr>
        <w:top w:val="none" w:sz="0" w:space="0" w:color="auto"/>
        <w:left w:val="none" w:sz="0" w:space="0" w:color="auto"/>
        <w:bottom w:val="none" w:sz="0" w:space="0" w:color="auto"/>
        <w:right w:val="none" w:sz="0" w:space="0" w:color="auto"/>
      </w:divBdr>
    </w:div>
    <w:div w:id="1243950063">
      <w:bodyDiv w:val="1"/>
      <w:marLeft w:val="0"/>
      <w:marRight w:val="0"/>
      <w:marTop w:val="0"/>
      <w:marBottom w:val="0"/>
      <w:divBdr>
        <w:top w:val="none" w:sz="0" w:space="0" w:color="auto"/>
        <w:left w:val="none" w:sz="0" w:space="0" w:color="auto"/>
        <w:bottom w:val="none" w:sz="0" w:space="0" w:color="auto"/>
        <w:right w:val="none" w:sz="0" w:space="0" w:color="auto"/>
      </w:divBdr>
      <w:divsChild>
        <w:div w:id="149641774">
          <w:marLeft w:val="0"/>
          <w:marRight w:val="0"/>
          <w:marTop w:val="0"/>
          <w:marBottom w:val="0"/>
          <w:divBdr>
            <w:top w:val="none" w:sz="0" w:space="0" w:color="auto"/>
            <w:left w:val="none" w:sz="0" w:space="0" w:color="auto"/>
            <w:bottom w:val="none" w:sz="0" w:space="0" w:color="auto"/>
            <w:right w:val="none" w:sz="0" w:space="0" w:color="auto"/>
          </w:divBdr>
          <w:divsChild>
            <w:div w:id="1427264388">
              <w:marLeft w:val="0"/>
              <w:marRight w:val="0"/>
              <w:marTop w:val="0"/>
              <w:marBottom w:val="0"/>
              <w:divBdr>
                <w:top w:val="none" w:sz="0" w:space="0" w:color="auto"/>
                <w:left w:val="none" w:sz="0" w:space="0" w:color="auto"/>
                <w:bottom w:val="none" w:sz="0" w:space="0" w:color="auto"/>
                <w:right w:val="none" w:sz="0" w:space="0" w:color="auto"/>
              </w:divBdr>
              <w:divsChild>
                <w:div w:id="110500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48145">
      <w:bodyDiv w:val="1"/>
      <w:marLeft w:val="0"/>
      <w:marRight w:val="0"/>
      <w:marTop w:val="0"/>
      <w:marBottom w:val="0"/>
      <w:divBdr>
        <w:top w:val="none" w:sz="0" w:space="0" w:color="auto"/>
        <w:left w:val="none" w:sz="0" w:space="0" w:color="auto"/>
        <w:bottom w:val="none" w:sz="0" w:space="0" w:color="auto"/>
        <w:right w:val="none" w:sz="0" w:space="0" w:color="auto"/>
      </w:divBdr>
    </w:div>
    <w:div w:id="1294825105">
      <w:bodyDiv w:val="1"/>
      <w:marLeft w:val="0"/>
      <w:marRight w:val="0"/>
      <w:marTop w:val="0"/>
      <w:marBottom w:val="0"/>
      <w:divBdr>
        <w:top w:val="none" w:sz="0" w:space="0" w:color="auto"/>
        <w:left w:val="none" w:sz="0" w:space="0" w:color="auto"/>
        <w:bottom w:val="none" w:sz="0" w:space="0" w:color="auto"/>
        <w:right w:val="none" w:sz="0" w:space="0" w:color="auto"/>
      </w:divBdr>
      <w:divsChild>
        <w:div w:id="972294171">
          <w:marLeft w:val="0"/>
          <w:marRight w:val="0"/>
          <w:marTop w:val="0"/>
          <w:marBottom w:val="120"/>
          <w:divBdr>
            <w:top w:val="none" w:sz="0" w:space="0" w:color="auto"/>
            <w:left w:val="none" w:sz="0" w:space="0" w:color="auto"/>
            <w:bottom w:val="single" w:sz="12" w:space="9" w:color="EBEBEB"/>
            <w:right w:val="none" w:sz="0" w:space="0" w:color="auto"/>
          </w:divBdr>
          <w:divsChild>
            <w:div w:id="2035954182">
              <w:marLeft w:val="0"/>
              <w:marRight w:val="0"/>
              <w:marTop w:val="100"/>
              <w:marBottom w:val="100"/>
              <w:divBdr>
                <w:top w:val="none" w:sz="0" w:space="0" w:color="auto"/>
                <w:left w:val="none" w:sz="0" w:space="0" w:color="auto"/>
                <w:bottom w:val="none" w:sz="0" w:space="0" w:color="auto"/>
                <w:right w:val="none" w:sz="0" w:space="0" w:color="auto"/>
              </w:divBdr>
              <w:divsChild>
                <w:div w:id="35011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68508">
          <w:marLeft w:val="0"/>
          <w:marRight w:val="0"/>
          <w:marTop w:val="0"/>
          <w:marBottom w:val="120"/>
          <w:divBdr>
            <w:top w:val="none" w:sz="0" w:space="0" w:color="auto"/>
            <w:left w:val="none" w:sz="0" w:space="0" w:color="auto"/>
            <w:bottom w:val="none" w:sz="0" w:space="0" w:color="auto"/>
            <w:right w:val="none" w:sz="0" w:space="0" w:color="auto"/>
          </w:divBdr>
          <w:divsChild>
            <w:div w:id="2007854934">
              <w:marLeft w:val="0"/>
              <w:marRight w:val="0"/>
              <w:marTop w:val="0"/>
              <w:marBottom w:val="0"/>
              <w:divBdr>
                <w:top w:val="none" w:sz="0" w:space="0" w:color="auto"/>
                <w:left w:val="none" w:sz="0" w:space="0" w:color="auto"/>
                <w:bottom w:val="none" w:sz="0" w:space="0" w:color="auto"/>
                <w:right w:val="none" w:sz="0" w:space="0" w:color="auto"/>
              </w:divBdr>
              <w:divsChild>
                <w:div w:id="1135832081">
                  <w:marLeft w:val="0"/>
                  <w:marRight w:val="0"/>
                  <w:marTop w:val="0"/>
                  <w:marBottom w:val="0"/>
                  <w:divBdr>
                    <w:top w:val="none" w:sz="0" w:space="0" w:color="auto"/>
                    <w:left w:val="none" w:sz="0" w:space="0" w:color="auto"/>
                    <w:bottom w:val="none" w:sz="0" w:space="0" w:color="auto"/>
                    <w:right w:val="none" w:sz="0" w:space="0" w:color="auto"/>
                  </w:divBdr>
                  <w:divsChild>
                    <w:div w:id="195475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2777">
              <w:marLeft w:val="0"/>
              <w:marRight w:val="0"/>
              <w:marTop w:val="0"/>
              <w:marBottom w:val="0"/>
              <w:divBdr>
                <w:top w:val="none" w:sz="0" w:space="0" w:color="auto"/>
                <w:left w:val="none" w:sz="0" w:space="0" w:color="auto"/>
                <w:bottom w:val="single" w:sz="6" w:space="0" w:color="000000"/>
                <w:right w:val="none" w:sz="0" w:space="0" w:color="auto"/>
              </w:divBdr>
              <w:divsChild>
                <w:div w:id="1900479274">
                  <w:marLeft w:val="0"/>
                  <w:marRight w:val="0"/>
                  <w:marTop w:val="0"/>
                  <w:marBottom w:val="0"/>
                  <w:divBdr>
                    <w:top w:val="none" w:sz="0" w:space="0" w:color="auto"/>
                    <w:left w:val="none" w:sz="0" w:space="0" w:color="auto"/>
                    <w:bottom w:val="none" w:sz="0" w:space="0" w:color="auto"/>
                    <w:right w:val="none" w:sz="0" w:space="0" w:color="auto"/>
                  </w:divBdr>
                  <w:divsChild>
                    <w:div w:id="117456900">
                      <w:marLeft w:val="0"/>
                      <w:marRight w:val="0"/>
                      <w:marTop w:val="0"/>
                      <w:marBottom w:val="0"/>
                      <w:divBdr>
                        <w:top w:val="none" w:sz="0" w:space="0" w:color="auto"/>
                        <w:left w:val="none" w:sz="0" w:space="0" w:color="auto"/>
                        <w:bottom w:val="none" w:sz="0" w:space="0" w:color="auto"/>
                        <w:right w:val="none" w:sz="0" w:space="0" w:color="auto"/>
                      </w:divBdr>
                      <w:divsChild>
                        <w:div w:id="186470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389277">
                  <w:marLeft w:val="0"/>
                  <w:marRight w:val="0"/>
                  <w:marTop w:val="0"/>
                  <w:marBottom w:val="0"/>
                  <w:divBdr>
                    <w:top w:val="none" w:sz="0" w:space="0" w:color="auto"/>
                    <w:left w:val="none" w:sz="0" w:space="0" w:color="auto"/>
                    <w:bottom w:val="none" w:sz="0" w:space="0" w:color="auto"/>
                    <w:right w:val="none" w:sz="0" w:space="0" w:color="auto"/>
                  </w:divBdr>
                  <w:divsChild>
                    <w:div w:id="423383265">
                      <w:marLeft w:val="0"/>
                      <w:marRight w:val="0"/>
                      <w:marTop w:val="0"/>
                      <w:marBottom w:val="0"/>
                      <w:divBdr>
                        <w:top w:val="none" w:sz="0" w:space="0" w:color="auto"/>
                        <w:left w:val="none" w:sz="0" w:space="0" w:color="auto"/>
                        <w:bottom w:val="none" w:sz="0" w:space="0" w:color="auto"/>
                        <w:right w:val="none" w:sz="0" w:space="0" w:color="auto"/>
                      </w:divBdr>
                      <w:divsChild>
                        <w:div w:id="164928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99447">
          <w:marLeft w:val="0"/>
          <w:marRight w:val="0"/>
          <w:marTop w:val="0"/>
          <w:marBottom w:val="0"/>
          <w:divBdr>
            <w:top w:val="none" w:sz="0" w:space="0" w:color="auto"/>
            <w:left w:val="none" w:sz="0" w:space="0" w:color="auto"/>
            <w:bottom w:val="none" w:sz="0" w:space="0" w:color="auto"/>
            <w:right w:val="none" w:sz="0" w:space="0" w:color="auto"/>
          </w:divBdr>
        </w:div>
      </w:divsChild>
    </w:div>
    <w:div w:id="1318607537">
      <w:bodyDiv w:val="1"/>
      <w:marLeft w:val="0"/>
      <w:marRight w:val="0"/>
      <w:marTop w:val="0"/>
      <w:marBottom w:val="0"/>
      <w:divBdr>
        <w:top w:val="none" w:sz="0" w:space="0" w:color="auto"/>
        <w:left w:val="none" w:sz="0" w:space="0" w:color="auto"/>
        <w:bottom w:val="none" w:sz="0" w:space="0" w:color="auto"/>
        <w:right w:val="none" w:sz="0" w:space="0" w:color="auto"/>
      </w:divBdr>
      <w:divsChild>
        <w:div w:id="870532518">
          <w:marLeft w:val="0"/>
          <w:marRight w:val="0"/>
          <w:marTop w:val="0"/>
          <w:marBottom w:val="0"/>
          <w:divBdr>
            <w:top w:val="none" w:sz="0" w:space="0" w:color="auto"/>
            <w:left w:val="none" w:sz="0" w:space="0" w:color="auto"/>
            <w:bottom w:val="none" w:sz="0" w:space="0" w:color="auto"/>
            <w:right w:val="none" w:sz="0" w:space="0" w:color="auto"/>
          </w:divBdr>
          <w:divsChild>
            <w:div w:id="192306087">
              <w:marLeft w:val="0"/>
              <w:marRight w:val="0"/>
              <w:marTop w:val="0"/>
              <w:marBottom w:val="0"/>
              <w:divBdr>
                <w:top w:val="none" w:sz="0" w:space="0" w:color="auto"/>
                <w:left w:val="none" w:sz="0" w:space="0" w:color="auto"/>
                <w:bottom w:val="none" w:sz="0" w:space="0" w:color="auto"/>
                <w:right w:val="none" w:sz="0" w:space="0" w:color="auto"/>
              </w:divBdr>
            </w:div>
          </w:divsChild>
        </w:div>
        <w:div w:id="172191407">
          <w:marLeft w:val="0"/>
          <w:marRight w:val="0"/>
          <w:marTop w:val="0"/>
          <w:marBottom w:val="0"/>
          <w:divBdr>
            <w:top w:val="none" w:sz="0" w:space="0" w:color="auto"/>
            <w:left w:val="none" w:sz="0" w:space="0" w:color="auto"/>
            <w:bottom w:val="none" w:sz="0" w:space="0" w:color="auto"/>
            <w:right w:val="none" w:sz="0" w:space="0" w:color="auto"/>
          </w:divBdr>
        </w:div>
      </w:divsChild>
    </w:div>
    <w:div w:id="1391223135">
      <w:bodyDiv w:val="1"/>
      <w:marLeft w:val="0"/>
      <w:marRight w:val="0"/>
      <w:marTop w:val="0"/>
      <w:marBottom w:val="0"/>
      <w:divBdr>
        <w:top w:val="none" w:sz="0" w:space="0" w:color="auto"/>
        <w:left w:val="none" w:sz="0" w:space="0" w:color="auto"/>
        <w:bottom w:val="none" w:sz="0" w:space="0" w:color="auto"/>
        <w:right w:val="none" w:sz="0" w:space="0" w:color="auto"/>
      </w:divBdr>
    </w:div>
    <w:div w:id="1391927792">
      <w:bodyDiv w:val="1"/>
      <w:marLeft w:val="0"/>
      <w:marRight w:val="0"/>
      <w:marTop w:val="0"/>
      <w:marBottom w:val="0"/>
      <w:divBdr>
        <w:top w:val="none" w:sz="0" w:space="0" w:color="auto"/>
        <w:left w:val="none" w:sz="0" w:space="0" w:color="auto"/>
        <w:bottom w:val="none" w:sz="0" w:space="0" w:color="auto"/>
        <w:right w:val="none" w:sz="0" w:space="0" w:color="auto"/>
      </w:divBdr>
    </w:div>
    <w:div w:id="1475682123">
      <w:bodyDiv w:val="1"/>
      <w:marLeft w:val="0"/>
      <w:marRight w:val="0"/>
      <w:marTop w:val="0"/>
      <w:marBottom w:val="0"/>
      <w:divBdr>
        <w:top w:val="none" w:sz="0" w:space="0" w:color="auto"/>
        <w:left w:val="none" w:sz="0" w:space="0" w:color="auto"/>
        <w:bottom w:val="none" w:sz="0" w:space="0" w:color="auto"/>
        <w:right w:val="none" w:sz="0" w:space="0" w:color="auto"/>
      </w:divBdr>
    </w:div>
    <w:div w:id="1486632039">
      <w:bodyDiv w:val="1"/>
      <w:marLeft w:val="0"/>
      <w:marRight w:val="0"/>
      <w:marTop w:val="0"/>
      <w:marBottom w:val="0"/>
      <w:divBdr>
        <w:top w:val="none" w:sz="0" w:space="0" w:color="auto"/>
        <w:left w:val="none" w:sz="0" w:space="0" w:color="auto"/>
        <w:bottom w:val="none" w:sz="0" w:space="0" w:color="auto"/>
        <w:right w:val="none" w:sz="0" w:space="0" w:color="auto"/>
      </w:divBdr>
      <w:divsChild>
        <w:div w:id="632709438">
          <w:marLeft w:val="0"/>
          <w:marRight w:val="0"/>
          <w:marTop w:val="0"/>
          <w:marBottom w:val="0"/>
          <w:divBdr>
            <w:top w:val="none" w:sz="0" w:space="0" w:color="auto"/>
            <w:left w:val="none" w:sz="0" w:space="0" w:color="auto"/>
            <w:bottom w:val="none" w:sz="0" w:space="0" w:color="auto"/>
            <w:right w:val="none" w:sz="0" w:space="0" w:color="auto"/>
          </w:divBdr>
          <w:divsChild>
            <w:div w:id="264921476">
              <w:marLeft w:val="0"/>
              <w:marRight w:val="0"/>
              <w:marTop w:val="0"/>
              <w:marBottom w:val="0"/>
              <w:divBdr>
                <w:top w:val="none" w:sz="0" w:space="0" w:color="auto"/>
                <w:left w:val="none" w:sz="0" w:space="0" w:color="auto"/>
                <w:bottom w:val="none" w:sz="0" w:space="0" w:color="auto"/>
                <w:right w:val="none" w:sz="0" w:space="0" w:color="auto"/>
              </w:divBdr>
            </w:div>
          </w:divsChild>
        </w:div>
        <w:div w:id="1354307308">
          <w:marLeft w:val="0"/>
          <w:marRight w:val="0"/>
          <w:marTop w:val="0"/>
          <w:marBottom w:val="150"/>
          <w:divBdr>
            <w:top w:val="none" w:sz="0" w:space="0" w:color="auto"/>
            <w:left w:val="none" w:sz="0" w:space="0" w:color="auto"/>
            <w:bottom w:val="none" w:sz="0" w:space="0" w:color="auto"/>
            <w:right w:val="none" w:sz="0" w:space="0" w:color="auto"/>
          </w:divBdr>
          <w:divsChild>
            <w:div w:id="1161775928">
              <w:marLeft w:val="0"/>
              <w:marRight w:val="0"/>
              <w:marTop w:val="0"/>
              <w:marBottom w:val="0"/>
              <w:divBdr>
                <w:top w:val="none" w:sz="0" w:space="0" w:color="auto"/>
                <w:left w:val="none" w:sz="0" w:space="0" w:color="auto"/>
                <w:bottom w:val="none" w:sz="0" w:space="0" w:color="auto"/>
                <w:right w:val="none" w:sz="0" w:space="0" w:color="auto"/>
              </w:divBdr>
              <w:divsChild>
                <w:div w:id="794519238">
                  <w:marLeft w:val="0"/>
                  <w:marRight w:val="0"/>
                  <w:marTop w:val="0"/>
                  <w:marBottom w:val="0"/>
                  <w:divBdr>
                    <w:top w:val="none" w:sz="0" w:space="0" w:color="auto"/>
                    <w:left w:val="none" w:sz="0" w:space="0" w:color="auto"/>
                    <w:bottom w:val="none" w:sz="0" w:space="0" w:color="auto"/>
                    <w:right w:val="none" w:sz="0" w:space="0" w:color="auto"/>
                  </w:divBdr>
                  <w:divsChild>
                    <w:div w:id="1940674260">
                      <w:marLeft w:val="0"/>
                      <w:marRight w:val="0"/>
                      <w:marTop w:val="0"/>
                      <w:marBottom w:val="0"/>
                      <w:divBdr>
                        <w:top w:val="none" w:sz="0" w:space="0" w:color="auto"/>
                        <w:left w:val="none" w:sz="0" w:space="0" w:color="auto"/>
                        <w:bottom w:val="none" w:sz="0" w:space="0" w:color="auto"/>
                        <w:right w:val="none" w:sz="0" w:space="0" w:color="auto"/>
                      </w:divBdr>
                      <w:divsChild>
                        <w:div w:id="6640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01838">
                  <w:marLeft w:val="0"/>
                  <w:marRight w:val="0"/>
                  <w:marTop w:val="30"/>
                  <w:marBottom w:val="60"/>
                  <w:divBdr>
                    <w:top w:val="none" w:sz="0" w:space="0" w:color="auto"/>
                    <w:left w:val="none" w:sz="0" w:space="0" w:color="auto"/>
                    <w:bottom w:val="none" w:sz="0" w:space="0" w:color="auto"/>
                    <w:right w:val="none" w:sz="0" w:space="0" w:color="auto"/>
                  </w:divBdr>
                  <w:divsChild>
                    <w:div w:id="1598054150">
                      <w:marLeft w:val="0"/>
                      <w:marRight w:val="0"/>
                      <w:marTop w:val="0"/>
                      <w:marBottom w:val="0"/>
                      <w:divBdr>
                        <w:top w:val="none" w:sz="0" w:space="0" w:color="auto"/>
                        <w:left w:val="none" w:sz="0" w:space="0" w:color="auto"/>
                        <w:bottom w:val="none" w:sz="0" w:space="0" w:color="auto"/>
                        <w:right w:val="none" w:sz="0" w:space="0" w:color="auto"/>
                      </w:divBdr>
                      <w:divsChild>
                        <w:div w:id="1630550059">
                          <w:marLeft w:val="0"/>
                          <w:marRight w:val="0"/>
                          <w:marTop w:val="0"/>
                          <w:marBottom w:val="0"/>
                          <w:divBdr>
                            <w:top w:val="none" w:sz="0" w:space="0" w:color="auto"/>
                            <w:left w:val="none" w:sz="0" w:space="0" w:color="auto"/>
                            <w:bottom w:val="none" w:sz="0" w:space="0" w:color="auto"/>
                            <w:right w:val="none" w:sz="0" w:space="0" w:color="auto"/>
                          </w:divBdr>
                          <w:divsChild>
                            <w:div w:id="263075766">
                              <w:marLeft w:val="0"/>
                              <w:marRight w:val="0"/>
                              <w:marTop w:val="0"/>
                              <w:marBottom w:val="0"/>
                              <w:divBdr>
                                <w:top w:val="none" w:sz="0" w:space="0" w:color="auto"/>
                                <w:left w:val="none" w:sz="0" w:space="0" w:color="auto"/>
                                <w:bottom w:val="none" w:sz="0" w:space="0" w:color="auto"/>
                                <w:right w:val="none" w:sz="0" w:space="0" w:color="auto"/>
                              </w:divBdr>
                              <w:divsChild>
                                <w:div w:id="1672100381">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144653">
      <w:bodyDiv w:val="1"/>
      <w:marLeft w:val="0"/>
      <w:marRight w:val="0"/>
      <w:marTop w:val="0"/>
      <w:marBottom w:val="0"/>
      <w:divBdr>
        <w:top w:val="none" w:sz="0" w:space="0" w:color="auto"/>
        <w:left w:val="none" w:sz="0" w:space="0" w:color="auto"/>
        <w:bottom w:val="none" w:sz="0" w:space="0" w:color="auto"/>
        <w:right w:val="none" w:sz="0" w:space="0" w:color="auto"/>
      </w:divBdr>
      <w:divsChild>
        <w:div w:id="456417569">
          <w:marLeft w:val="0"/>
          <w:marRight w:val="0"/>
          <w:marTop w:val="0"/>
          <w:marBottom w:val="0"/>
          <w:divBdr>
            <w:top w:val="none" w:sz="0" w:space="0" w:color="auto"/>
            <w:left w:val="none" w:sz="0" w:space="0" w:color="auto"/>
            <w:bottom w:val="none" w:sz="0" w:space="0" w:color="auto"/>
            <w:right w:val="none" w:sz="0" w:space="0" w:color="auto"/>
          </w:divBdr>
          <w:divsChild>
            <w:div w:id="1961455960">
              <w:marLeft w:val="0"/>
              <w:marRight w:val="0"/>
              <w:marTop w:val="0"/>
              <w:marBottom w:val="0"/>
              <w:divBdr>
                <w:top w:val="none" w:sz="0" w:space="0" w:color="auto"/>
                <w:left w:val="none" w:sz="0" w:space="0" w:color="auto"/>
                <w:bottom w:val="none" w:sz="0" w:space="0" w:color="auto"/>
                <w:right w:val="none" w:sz="0" w:space="0" w:color="auto"/>
              </w:divBdr>
              <w:divsChild>
                <w:div w:id="49770183">
                  <w:marLeft w:val="0"/>
                  <w:marRight w:val="75"/>
                  <w:marTop w:val="0"/>
                  <w:marBottom w:val="0"/>
                  <w:divBdr>
                    <w:top w:val="none" w:sz="0" w:space="0" w:color="auto"/>
                    <w:left w:val="none" w:sz="0" w:space="0" w:color="auto"/>
                    <w:bottom w:val="none" w:sz="0" w:space="0" w:color="auto"/>
                    <w:right w:val="none" w:sz="0" w:space="0" w:color="auto"/>
                  </w:divBdr>
                </w:div>
              </w:divsChild>
            </w:div>
            <w:div w:id="469829917">
              <w:marLeft w:val="0"/>
              <w:marRight w:val="0"/>
              <w:marTop w:val="90"/>
              <w:marBottom w:val="0"/>
              <w:divBdr>
                <w:top w:val="single" w:sz="6" w:space="2" w:color="A4A6A8"/>
                <w:left w:val="single" w:sz="6" w:space="4" w:color="A4A6A8"/>
                <w:bottom w:val="single" w:sz="6" w:space="2" w:color="A4A6A8"/>
                <w:right w:val="single" w:sz="6" w:space="4" w:color="A4A6A8"/>
              </w:divBdr>
              <w:divsChild>
                <w:div w:id="14305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403973">
          <w:marLeft w:val="0"/>
          <w:marRight w:val="0"/>
          <w:marTop w:val="0"/>
          <w:marBottom w:val="0"/>
          <w:divBdr>
            <w:top w:val="none" w:sz="0" w:space="0" w:color="auto"/>
            <w:left w:val="none" w:sz="0" w:space="0" w:color="auto"/>
            <w:bottom w:val="none" w:sz="0" w:space="0" w:color="auto"/>
            <w:right w:val="none" w:sz="0" w:space="0" w:color="auto"/>
          </w:divBdr>
          <w:divsChild>
            <w:div w:id="1817261860">
              <w:marLeft w:val="0"/>
              <w:marRight w:val="0"/>
              <w:marTop w:val="0"/>
              <w:marBottom w:val="0"/>
              <w:divBdr>
                <w:top w:val="none" w:sz="0" w:space="0" w:color="auto"/>
                <w:left w:val="none" w:sz="0" w:space="0" w:color="auto"/>
                <w:bottom w:val="none" w:sz="0" w:space="0" w:color="auto"/>
                <w:right w:val="none" w:sz="0" w:space="0" w:color="auto"/>
              </w:divBdr>
              <w:divsChild>
                <w:div w:id="1523088238">
                  <w:marLeft w:val="0"/>
                  <w:marRight w:val="0"/>
                  <w:marTop w:val="0"/>
                  <w:marBottom w:val="0"/>
                  <w:divBdr>
                    <w:top w:val="none" w:sz="0" w:space="0" w:color="auto"/>
                    <w:left w:val="none" w:sz="0" w:space="0" w:color="auto"/>
                    <w:bottom w:val="none" w:sz="0" w:space="0" w:color="auto"/>
                    <w:right w:val="none" w:sz="0" w:space="0" w:color="auto"/>
                  </w:divBdr>
                </w:div>
                <w:div w:id="13063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140388">
      <w:bodyDiv w:val="1"/>
      <w:marLeft w:val="0"/>
      <w:marRight w:val="0"/>
      <w:marTop w:val="0"/>
      <w:marBottom w:val="0"/>
      <w:divBdr>
        <w:top w:val="none" w:sz="0" w:space="0" w:color="auto"/>
        <w:left w:val="none" w:sz="0" w:space="0" w:color="auto"/>
        <w:bottom w:val="none" w:sz="0" w:space="0" w:color="auto"/>
        <w:right w:val="none" w:sz="0" w:space="0" w:color="auto"/>
      </w:divBdr>
      <w:divsChild>
        <w:div w:id="462695963">
          <w:marLeft w:val="0"/>
          <w:marRight w:val="0"/>
          <w:marTop w:val="0"/>
          <w:marBottom w:val="0"/>
          <w:divBdr>
            <w:top w:val="none" w:sz="0" w:space="0" w:color="auto"/>
            <w:left w:val="none" w:sz="0" w:space="0" w:color="auto"/>
            <w:bottom w:val="none" w:sz="0" w:space="0" w:color="auto"/>
            <w:right w:val="none" w:sz="0" w:space="0" w:color="auto"/>
          </w:divBdr>
          <w:divsChild>
            <w:div w:id="198707318">
              <w:marLeft w:val="0"/>
              <w:marRight w:val="0"/>
              <w:marTop w:val="0"/>
              <w:marBottom w:val="0"/>
              <w:divBdr>
                <w:top w:val="none" w:sz="0" w:space="0" w:color="auto"/>
                <w:left w:val="none" w:sz="0" w:space="0" w:color="auto"/>
                <w:bottom w:val="none" w:sz="0" w:space="0" w:color="auto"/>
                <w:right w:val="none" w:sz="0" w:space="0" w:color="auto"/>
              </w:divBdr>
              <w:divsChild>
                <w:div w:id="148524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725681">
      <w:bodyDiv w:val="1"/>
      <w:marLeft w:val="0"/>
      <w:marRight w:val="0"/>
      <w:marTop w:val="0"/>
      <w:marBottom w:val="0"/>
      <w:divBdr>
        <w:top w:val="none" w:sz="0" w:space="0" w:color="auto"/>
        <w:left w:val="none" w:sz="0" w:space="0" w:color="auto"/>
        <w:bottom w:val="none" w:sz="0" w:space="0" w:color="auto"/>
        <w:right w:val="none" w:sz="0" w:space="0" w:color="auto"/>
      </w:divBdr>
    </w:div>
    <w:div w:id="1674605641">
      <w:bodyDiv w:val="1"/>
      <w:marLeft w:val="0"/>
      <w:marRight w:val="0"/>
      <w:marTop w:val="0"/>
      <w:marBottom w:val="0"/>
      <w:divBdr>
        <w:top w:val="none" w:sz="0" w:space="0" w:color="auto"/>
        <w:left w:val="none" w:sz="0" w:space="0" w:color="auto"/>
        <w:bottom w:val="none" w:sz="0" w:space="0" w:color="auto"/>
        <w:right w:val="none" w:sz="0" w:space="0" w:color="auto"/>
      </w:divBdr>
    </w:div>
    <w:div w:id="1688478360">
      <w:bodyDiv w:val="1"/>
      <w:marLeft w:val="0"/>
      <w:marRight w:val="0"/>
      <w:marTop w:val="0"/>
      <w:marBottom w:val="0"/>
      <w:divBdr>
        <w:top w:val="none" w:sz="0" w:space="0" w:color="auto"/>
        <w:left w:val="none" w:sz="0" w:space="0" w:color="auto"/>
        <w:bottom w:val="none" w:sz="0" w:space="0" w:color="auto"/>
        <w:right w:val="none" w:sz="0" w:space="0" w:color="auto"/>
      </w:divBdr>
      <w:divsChild>
        <w:div w:id="696387718">
          <w:marLeft w:val="0"/>
          <w:marRight w:val="0"/>
          <w:marTop w:val="0"/>
          <w:marBottom w:val="120"/>
          <w:divBdr>
            <w:top w:val="none" w:sz="0" w:space="0" w:color="auto"/>
            <w:left w:val="none" w:sz="0" w:space="0" w:color="auto"/>
            <w:bottom w:val="single" w:sz="12" w:space="9" w:color="EBEBEB"/>
            <w:right w:val="none" w:sz="0" w:space="0" w:color="auto"/>
          </w:divBdr>
          <w:divsChild>
            <w:div w:id="854923260">
              <w:marLeft w:val="0"/>
              <w:marRight w:val="0"/>
              <w:marTop w:val="100"/>
              <w:marBottom w:val="100"/>
              <w:divBdr>
                <w:top w:val="none" w:sz="0" w:space="0" w:color="auto"/>
                <w:left w:val="none" w:sz="0" w:space="0" w:color="auto"/>
                <w:bottom w:val="none" w:sz="0" w:space="0" w:color="auto"/>
                <w:right w:val="none" w:sz="0" w:space="0" w:color="auto"/>
              </w:divBdr>
              <w:divsChild>
                <w:div w:id="67981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8680">
          <w:marLeft w:val="0"/>
          <w:marRight w:val="0"/>
          <w:marTop w:val="0"/>
          <w:marBottom w:val="120"/>
          <w:divBdr>
            <w:top w:val="none" w:sz="0" w:space="0" w:color="auto"/>
            <w:left w:val="none" w:sz="0" w:space="0" w:color="auto"/>
            <w:bottom w:val="none" w:sz="0" w:space="0" w:color="auto"/>
            <w:right w:val="none" w:sz="0" w:space="0" w:color="auto"/>
          </w:divBdr>
          <w:divsChild>
            <w:div w:id="1989506053">
              <w:marLeft w:val="0"/>
              <w:marRight w:val="0"/>
              <w:marTop w:val="0"/>
              <w:marBottom w:val="0"/>
              <w:divBdr>
                <w:top w:val="none" w:sz="0" w:space="0" w:color="auto"/>
                <w:left w:val="none" w:sz="0" w:space="0" w:color="auto"/>
                <w:bottom w:val="none" w:sz="0" w:space="0" w:color="auto"/>
                <w:right w:val="none" w:sz="0" w:space="0" w:color="auto"/>
              </w:divBdr>
              <w:divsChild>
                <w:div w:id="1192573088">
                  <w:marLeft w:val="0"/>
                  <w:marRight w:val="0"/>
                  <w:marTop w:val="0"/>
                  <w:marBottom w:val="0"/>
                  <w:divBdr>
                    <w:top w:val="none" w:sz="0" w:space="0" w:color="auto"/>
                    <w:left w:val="none" w:sz="0" w:space="0" w:color="auto"/>
                    <w:bottom w:val="none" w:sz="0" w:space="0" w:color="auto"/>
                    <w:right w:val="none" w:sz="0" w:space="0" w:color="auto"/>
                  </w:divBdr>
                  <w:divsChild>
                    <w:div w:id="663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276317">
              <w:marLeft w:val="0"/>
              <w:marRight w:val="0"/>
              <w:marTop w:val="0"/>
              <w:marBottom w:val="0"/>
              <w:divBdr>
                <w:top w:val="none" w:sz="0" w:space="0" w:color="auto"/>
                <w:left w:val="none" w:sz="0" w:space="0" w:color="auto"/>
                <w:bottom w:val="single" w:sz="6" w:space="0" w:color="000000"/>
                <w:right w:val="none" w:sz="0" w:space="0" w:color="auto"/>
              </w:divBdr>
              <w:divsChild>
                <w:div w:id="1921136746">
                  <w:marLeft w:val="0"/>
                  <w:marRight w:val="0"/>
                  <w:marTop w:val="0"/>
                  <w:marBottom w:val="0"/>
                  <w:divBdr>
                    <w:top w:val="none" w:sz="0" w:space="0" w:color="auto"/>
                    <w:left w:val="none" w:sz="0" w:space="0" w:color="auto"/>
                    <w:bottom w:val="none" w:sz="0" w:space="0" w:color="auto"/>
                    <w:right w:val="none" w:sz="0" w:space="0" w:color="auto"/>
                  </w:divBdr>
                  <w:divsChild>
                    <w:div w:id="964387887">
                      <w:marLeft w:val="0"/>
                      <w:marRight w:val="0"/>
                      <w:marTop w:val="0"/>
                      <w:marBottom w:val="0"/>
                      <w:divBdr>
                        <w:top w:val="none" w:sz="0" w:space="0" w:color="auto"/>
                        <w:left w:val="none" w:sz="0" w:space="0" w:color="auto"/>
                        <w:bottom w:val="none" w:sz="0" w:space="0" w:color="auto"/>
                        <w:right w:val="none" w:sz="0" w:space="0" w:color="auto"/>
                      </w:divBdr>
                      <w:divsChild>
                        <w:div w:id="20761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789757">
                  <w:marLeft w:val="0"/>
                  <w:marRight w:val="0"/>
                  <w:marTop w:val="0"/>
                  <w:marBottom w:val="0"/>
                  <w:divBdr>
                    <w:top w:val="none" w:sz="0" w:space="0" w:color="auto"/>
                    <w:left w:val="none" w:sz="0" w:space="0" w:color="auto"/>
                    <w:bottom w:val="none" w:sz="0" w:space="0" w:color="auto"/>
                    <w:right w:val="none" w:sz="0" w:space="0" w:color="auto"/>
                  </w:divBdr>
                  <w:divsChild>
                    <w:div w:id="811287664">
                      <w:marLeft w:val="0"/>
                      <w:marRight w:val="0"/>
                      <w:marTop w:val="0"/>
                      <w:marBottom w:val="0"/>
                      <w:divBdr>
                        <w:top w:val="none" w:sz="0" w:space="0" w:color="auto"/>
                        <w:left w:val="none" w:sz="0" w:space="0" w:color="auto"/>
                        <w:bottom w:val="none" w:sz="0" w:space="0" w:color="auto"/>
                        <w:right w:val="none" w:sz="0" w:space="0" w:color="auto"/>
                      </w:divBdr>
                      <w:divsChild>
                        <w:div w:id="113167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433281">
          <w:marLeft w:val="0"/>
          <w:marRight w:val="0"/>
          <w:marTop w:val="0"/>
          <w:marBottom w:val="0"/>
          <w:divBdr>
            <w:top w:val="none" w:sz="0" w:space="0" w:color="auto"/>
            <w:left w:val="none" w:sz="0" w:space="0" w:color="auto"/>
            <w:bottom w:val="none" w:sz="0" w:space="0" w:color="auto"/>
            <w:right w:val="none" w:sz="0" w:space="0" w:color="auto"/>
          </w:divBdr>
        </w:div>
      </w:divsChild>
    </w:div>
    <w:div w:id="1710375899">
      <w:bodyDiv w:val="1"/>
      <w:marLeft w:val="0"/>
      <w:marRight w:val="0"/>
      <w:marTop w:val="0"/>
      <w:marBottom w:val="0"/>
      <w:divBdr>
        <w:top w:val="none" w:sz="0" w:space="0" w:color="auto"/>
        <w:left w:val="none" w:sz="0" w:space="0" w:color="auto"/>
        <w:bottom w:val="none" w:sz="0" w:space="0" w:color="auto"/>
        <w:right w:val="none" w:sz="0" w:space="0" w:color="auto"/>
      </w:divBdr>
    </w:div>
    <w:div w:id="1747533235">
      <w:bodyDiv w:val="1"/>
      <w:marLeft w:val="0"/>
      <w:marRight w:val="0"/>
      <w:marTop w:val="0"/>
      <w:marBottom w:val="0"/>
      <w:divBdr>
        <w:top w:val="none" w:sz="0" w:space="0" w:color="auto"/>
        <w:left w:val="none" w:sz="0" w:space="0" w:color="auto"/>
        <w:bottom w:val="none" w:sz="0" w:space="0" w:color="auto"/>
        <w:right w:val="none" w:sz="0" w:space="0" w:color="auto"/>
      </w:divBdr>
      <w:divsChild>
        <w:div w:id="730076214">
          <w:marLeft w:val="0"/>
          <w:marRight w:val="0"/>
          <w:marTop w:val="0"/>
          <w:marBottom w:val="0"/>
          <w:divBdr>
            <w:top w:val="none" w:sz="0" w:space="0" w:color="auto"/>
            <w:left w:val="none" w:sz="0" w:space="0" w:color="auto"/>
            <w:bottom w:val="none" w:sz="0" w:space="0" w:color="auto"/>
            <w:right w:val="none" w:sz="0" w:space="0" w:color="auto"/>
          </w:divBdr>
          <w:divsChild>
            <w:div w:id="436172229">
              <w:marLeft w:val="0"/>
              <w:marRight w:val="0"/>
              <w:marTop w:val="0"/>
              <w:marBottom w:val="0"/>
              <w:divBdr>
                <w:top w:val="none" w:sz="0" w:space="0" w:color="auto"/>
                <w:left w:val="none" w:sz="0" w:space="0" w:color="auto"/>
                <w:bottom w:val="none" w:sz="0" w:space="0" w:color="auto"/>
                <w:right w:val="none" w:sz="0" w:space="0" w:color="auto"/>
              </w:divBdr>
              <w:divsChild>
                <w:div w:id="14267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956830">
      <w:bodyDiv w:val="1"/>
      <w:marLeft w:val="0"/>
      <w:marRight w:val="0"/>
      <w:marTop w:val="0"/>
      <w:marBottom w:val="0"/>
      <w:divBdr>
        <w:top w:val="none" w:sz="0" w:space="0" w:color="auto"/>
        <w:left w:val="none" w:sz="0" w:space="0" w:color="auto"/>
        <w:bottom w:val="none" w:sz="0" w:space="0" w:color="auto"/>
        <w:right w:val="none" w:sz="0" w:space="0" w:color="auto"/>
      </w:divBdr>
    </w:div>
    <w:div w:id="1775861260">
      <w:bodyDiv w:val="1"/>
      <w:marLeft w:val="0"/>
      <w:marRight w:val="0"/>
      <w:marTop w:val="0"/>
      <w:marBottom w:val="0"/>
      <w:divBdr>
        <w:top w:val="none" w:sz="0" w:space="0" w:color="auto"/>
        <w:left w:val="none" w:sz="0" w:space="0" w:color="auto"/>
        <w:bottom w:val="none" w:sz="0" w:space="0" w:color="auto"/>
        <w:right w:val="none" w:sz="0" w:space="0" w:color="auto"/>
      </w:divBdr>
      <w:divsChild>
        <w:div w:id="1152985346">
          <w:marLeft w:val="0"/>
          <w:marRight w:val="0"/>
          <w:marTop w:val="0"/>
          <w:marBottom w:val="0"/>
          <w:divBdr>
            <w:top w:val="none" w:sz="0" w:space="0" w:color="auto"/>
            <w:left w:val="none" w:sz="0" w:space="0" w:color="auto"/>
            <w:bottom w:val="none" w:sz="0" w:space="0" w:color="auto"/>
            <w:right w:val="none" w:sz="0" w:space="0" w:color="auto"/>
          </w:divBdr>
          <w:divsChild>
            <w:div w:id="522016953">
              <w:marLeft w:val="0"/>
              <w:marRight w:val="0"/>
              <w:marTop w:val="0"/>
              <w:marBottom w:val="0"/>
              <w:divBdr>
                <w:top w:val="none" w:sz="0" w:space="0" w:color="auto"/>
                <w:left w:val="none" w:sz="0" w:space="0" w:color="auto"/>
                <w:bottom w:val="none" w:sz="0" w:space="0" w:color="auto"/>
                <w:right w:val="none" w:sz="0" w:space="0" w:color="auto"/>
              </w:divBdr>
            </w:div>
          </w:divsChild>
        </w:div>
        <w:div w:id="1056514984">
          <w:marLeft w:val="0"/>
          <w:marRight w:val="0"/>
          <w:marTop w:val="0"/>
          <w:marBottom w:val="150"/>
          <w:divBdr>
            <w:top w:val="none" w:sz="0" w:space="0" w:color="auto"/>
            <w:left w:val="none" w:sz="0" w:space="0" w:color="auto"/>
            <w:bottom w:val="none" w:sz="0" w:space="0" w:color="auto"/>
            <w:right w:val="none" w:sz="0" w:space="0" w:color="auto"/>
          </w:divBdr>
          <w:divsChild>
            <w:div w:id="987977946">
              <w:marLeft w:val="0"/>
              <w:marRight w:val="0"/>
              <w:marTop w:val="0"/>
              <w:marBottom w:val="0"/>
              <w:divBdr>
                <w:top w:val="none" w:sz="0" w:space="0" w:color="auto"/>
                <w:left w:val="none" w:sz="0" w:space="0" w:color="auto"/>
                <w:bottom w:val="none" w:sz="0" w:space="0" w:color="auto"/>
                <w:right w:val="none" w:sz="0" w:space="0" w:color="auto"/>
              </w:divBdr>
              <w:divsChild>
                <w:div w:id="424615576">
                  <w:marLeft w:val="0"/>
                  <w:marRight w:val="0"/>
                  <w:marTop w:val="0"/>
                  <w:marBottom w:val="0"/>
                  <w:divBdr>
                    <w:top w:val="none" w:sz="0" w:space="0" w:color="auto"/>
                    <w:left w:val="none" w:sz="0" w:space="0" w:color="auto"/>
                    <w:bottom w:val="none" w:sz="0" w:space="0" w:color="auto"/>
                    <w:right w:val="none" w:sz="0" w:space="0" w:color="auto"/>
                  </w:divBdr>
                  <w:divsChild>
                    <w:div w:id="843975318">
                      <w:marLeft w:val="0"/>
                      <w:marRight w:val="0"/>
                      <w:marTop w:val="0"/>
                      <w:marBottom w:val="0"/>
                      <w:divBdr>
                        <w:top w:val="none" w:sz="0" w:space="0" w:color="auto"/>
                        <w:left w:val="none" w:sz="0" w:space="0" w:color="auto"/>
                        <w:bottom w:val="none" w:sz="0" w:space="0" w:color="auto"/>
                        <w:right w:val="none" w:sz="0" w:space="0" w:color="auto"/>
                      </w:divBdr>
                      <w:divsChild>
                        <w:div w:id="13423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6303">
                  <w:marLeft w:val="0"/>
                  <w:marRight w:val="0"/>
                  <w:marTop w:val="30"/>
                  <w:marBottom w:val="60"/>
                  <w:divBdr>
                    <w:top w:val="none" w:sz="0" w:space="0" w:color="auto"/>
                    <w:left w:val="none" w:sz="0" w:space="0" w:color="auto"/>
                    <w:bottom w:val="none" w:sz="0" w:space="0" w:color="auto"/>
                    <w:right w:val="none" w:sz="0" w:space="0" w:color="auto"/>
                  </w:divBdr>
                  <w:divsChild>
                    <w:div w:id="2129808531">
                      <w:marLeft w:val="0"/>
                      <w:marRight w:val="0"/>
                      <w:marTop w:val="0"/>
                      <w:marBottom w:val="0"/>
                      <w:divBdr>
                        <w:top w:val="none" w:sz="0" w:space="0" w:color="auto"/>
                        <w:left w:val="none" w:sz="0" w:space="0" w:color="auto"/>
                        <w:bottom w:val="none" w:sz="0" w:space="0" w:color="auto"/>
                        <w:right w:val="none" w:sz="0" w:space="0" w:color="auto"/>
                      </w:divBdr>
                      <w:divsChild>
                        <w:div w:id="495655237">
                          <w:marLeft w:val="0"/>
                          <w:marRight w:val="0"/>
                          <w:marTop w:val="0"/>
                          <w:marBottom w:val="0"/>
                          <w:divBdr>
                            <w:top w:val="none" w:sz="0" w:space="0" w:color="auto"/>
                            <w:left w:val="none" w:sz="0" w:space="0" w:color="auto"/>
                            <w:bottom w:val="none" w:sz="0" w:space="0" w:color="auto"/>
                            <w:right w:val="none" w:sz="0" w:space="0" w:color="auto"/>
                          </w:divBdr>
                          <w:divsChild>
                            <w:div w:id="1927348999">
                              <w:marLeft w:val="0"/>
                              <w:marRight w:val="0"/>
                              <w:marTop w:val="0"/>
                              <w:marBottom w:val="0"/>
                              <w:divBdr>
                                <w:top w:val="none" w:sz="0" w:space="0" w:color="auto"/>
                                <w:left w:val="none" w:sz="0" w:space="0" w:color="auto"/>
                                <w:bottom w:val="none" w:sz="0" w:space="0" w:color="auto"/>
                                <w:right w:val="none" w:sz="0" w:space="0" w:color="auto"/>
                              </w:divBdr>
                              <w:divsChild>
                                <w:div w:id="886726505">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15798034">
                      <w:marLeft w:val="0"/>
                      <w:marRight w:val="0"/>
                      <w:marTop w:val="0"/>
                      <w:marBottom w:val="0"/>
                      <w:divBdr>
                        <w:top w:val="none" w:sz="0" w:space="0" w:color="auto"/>
                        <w:left w:val="none" w:sz="0" w:space="0" w:color="auto"/>
                        <w:bottom w:val="none" w:sz="0" w:space="0" w:color="auto"/>
                        <w:right w:val="none" w:sz="0" w:space="0" w:color="auto"/>
                      </w:divBdr>
                      <w:divsChild>
                        <w:div w:id="1212578759">
                          <w:marLeft w:val="0"/>
                          <w:marRight w:val="0"/>
                          <w:marTop w:val="0"/>
                          <w:marBottom w:val="0"/>
                          <w:divBdr>
                            <w:top w:val="none" w:sz="0" w:space="0" w:color="auto"/>
                            <w:left w:val="none" w:sz="0" w:space="0" w:color="auto"/>
                            <w:bottom w:val="none" w:sz="0" w:space="0" w:color="auto"/>
                            <w:right w:val="none" w:sz="0" w:space="0" w:color="auto"/>
                          </w:divBdr>
                          <w:divsChild>
                            <w:div w:id="736320654">
                              <w:marLeft w:val="0"/>
                              <w:marRight w:val="0"/>
                              <w:marTop w:val="0"/>
                              <w:marBottom w:val="0"/>
                              <w:divBdr>
                                <w:top w:val="none" w:sz="0" w:space="0" w:color="auto"/>
                                <w:left w:val="none" w:sz="0" w:space="0" w:color="auto"/>
                                <w:bottom w:val="none" w:sz="0" w:space="0" w:color="auto"/>
                                <w:right w:val="none" w:sz="0" w:space="0" w:color="auto"/>
                              </w:divBdr>
                              <w:divsChild>
                                <w:div w:id="1704608">
                                  <w:marLeft w:val="0"/>
                                  <w:marRight w:val="0"/>
                                  <w:marTop w:val="0"/>
                                  <w:marBottom w:val="0"/>
                                  <w:divBdr>
                                    <w:top w:val="none" w:sz="0" w:space="0" w:color="auto"/>
                                    <w:left w:val="none" w:sz="0" w:space="0" w:color="auto"/>
                                    <w:bottom w:val="none" w:sz="0" w:space="0" w:color="auto"/>
                                    <w:right w:val="none" w:sz="0" w:space="0" w:color="auto"/>
                                  </w:divBdr>
                                  <w:divsChild>
                                    <w:div w:id="1509324004">
                                      <w:marLeft w:val="0"/>
                                      <w:marRight w:val="0"/>
                                      <w:marTop w:val="0"/>
                                      <w:marBottom w:val="0"/>
                                      <w:divBdr>
                                        <w:top w:val="none" w:sz="0" w:space="0" w:color="auto"/>
                                        <w:left w:val="none" w:sz="0" w:space="0" w:color="auto"/>
                                        <w:bottom w:val="none" w:sz="0" w:space="0" w:color="auto"/>
                                        <w:right w:val="none" w:sz="0" w:space="0" w:color="auto"/>
                                      </w:divBdr>
                                      <w:divsChild>
                                        <w:div w:id="1841504454">
                                          <w:marLeft w:val="0"/>
                                          <w:marRight w:val="0"/>
                                          <w:marTop w:val="0"/>
                                          <w:marBottom w:val="0"/>
                                          <w:divBdr>
                                            <w:top w:val="none" w:sz="0" w:space="0" w:color="auto"/>
                                            <w:left w:val="none" w:sz="0" w:space="0" w:color="auto"/>
                                            <w:bottom w:val="none" w:sz="0" w:space="0" w:color="auto"/>
                                            <w:right w:val="none" w:sz="0" w:space="0" w:color="auto"/>
                                          </w:divBdr>
                                          <w:divsChild>
                                            <w:div w:id="406003006">
                                              <w:marLeft w:val="0"/>
                                              <w:marRight w:val="0"/>
                                              <w:marTop w:val="0"/>
                                              <w:marBottom w:val="0"/>
                                              <w:divBdr>
                                                <w:top w:val="none" w:sz="0" w:space="0" w:color="auto"/>
                                                <w:left w:val="none" w:sz="0" w:space="0" w:color="auto"/>
                                                <w:bottom w:val="none" w:sz="0" w:space="0" w:color="auto"/>
                                                <w:right w:val="none" w:sz="0" w:space="0" w:color="auto"/>
                                              </w:divBdr>
                                              <w:divsChild>
                                                <w:div w:id="178473633">
                                                  <w:marLeft w:val="0"/>
                                                  <w:marRight w:val="0"/>
                                                  <w:marTop w:val="0"/>
                                                  <w:marBottom w:val="0"/>
                                                  <w:divBdr>
                                                    <w:top w:val="none" w:sz="0" w:space="0" w:color="auto"/>
                                                    <w:left w:val="none" w:sz="0" w:space="0" w:color="auto"/>
                                                    <w:bottom w:val="none" w:sz="0" w:space="0" w:color="auto"/>
                                                    <w:right w:val="none" w:sz="0" w:space="0" w:color="auto"/>
                                                  </w:divBdr>
                                                  <w:divsChild>
                                                    <w:div w:id="1372613616">
                                                      <w:marLeft w:val="0"/>
                                                      <w:marRight w:val="0"/>
                                                      <w:marTop w:val="0"/>
                                                      <w:marBottom w:val="0"/>
                                                      <w:divBdr>
                                                        <w:top w:val="none" w:sz="0" w:space="0" w:color="auto"/>
                                                        <w:left w:val="none" w:sz="0" w:space="0" w:color="auto"/>
                                                        <w:bottom w:val="none" w:sz="0" w:space="0" w:color="auto"/>
                                                        <w:right w:val="none" w:sz="0" w:space="0" w:color="auto"/>
                                                      </w:divBdr>
                                                      <w:divsChild>
                                                        <w:div w:id="378633107">
                                                          <w:marLeft w:val="0"/>
                                                          <w:marRight w:val="0"/>
                                                          <w:marTop w:val="0"/>
                                                          <w:marBottom w:val="0"/>
                                                          <w:divBdr>
                                                            <w:top w:val="none" w:sz="0" w:space="0" w:color="auto"/>
                                                            <w:left w:val="none" w:sz="0" w:space="0" w:color="auto"/>
                                                            <w:bottom w:val="none" w:sz="0" w:space="0" w:color="auto"/>
                                                            <w:right w:val="none" w:sz="0" w:space="0" w:color="auto"/>
                                                          </w:divBdr>
                                                          <w:divsChild>
                                                            <w:div w:id="522868285">
                                                              <w:marLeft w:val="0"/>
                                                              <w:marRight w:val="0"/>
                                                              <w:marTop w:val="0"/>
                                                              <w:marBottom w:val="0"/>
                                                              <w:divBdr>
                                                                <w:top w:val="none" w:sz="0" w:space="0" w:color="auto"/>
                                                                <w:left w:val="none" w:sz="0" w:space="0" w:color="auto"/>
                                                                <w:bottom w:val="none" w:sz="0" w:space="0" w:color="auto"/>
                                                                <w:right w:val="none" w:sz="0" w:space="0" w:color="auto"/>
                                                              </w:divBdr>
                                                              <w:divsChild>
                                                                <w:div w:id="516621003">
                                                                  <w:marLeft w:val="0"/>
                                                                  <w:marRight w:val="0"/>
                                                                  <w:marTop w:val="0"/>
                                                                  <w:marBottom w:val="0"/>
                                                                  <w:divBdr>
                                                                    <w:top w:val="none" w:sz="0" w:space="0" w:color="auto"/>
                                                                    <w:left w:val="none" w:sz="0" w:space="0" w:color="auto"/>
                                                                    <w:bottom w:val="none" w:sz="0" w:space="0" w:color="auto"/>
                                                                    <w:right w:val="none" w:sz="0" w:space="0" w:color="auto"/>
                                                                  </w:divBdr>
                                                                  <w:divsChild>
                                                                    <w:div w:id="106830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97212271">
      <w:bodyDiv w:val="1"/>
      <w:marLeft w:val="0"/>
      <w:marRight w:val="0"/>
      <w:marTop w:val="0"/>
      <w:marBottom w:val="0"/>
      <w:divBdr>
        <w:top w:val="none" w:sz="0" w:space="0" w:color="auto"/>
        <w:left w:val="none" w:sz="0" w:space="0" w:color="auto"/>
        <w:bottom w:val="none" w:sz="0" w:space="0" w:color="auto"/>
        <w:right w:val="none" w:sz="0" w:space="0" w:color="auto"/>
      </w:divBdr>
    </w:div>
    <w:div w:id="1813330734">
      <w:bodyDiv w:val="1"/>
      <w:marLeft w:val="0"/>
      <w:marRight w:val="0"/>
      <w:marTop w:val="0"/>
      <w:marBottom w:val="0"/>
      <w:divBdr>
        <w:top w:val="none" w:sz="0" w:space="0" w:color="auto"/>
        <w:left w:val="none" w:sz="0" w:space="0" w:color="auto"/>
        <w:bottom w:val="none" w:sz="0" w:space="0" w:color="auto"/>
        <w:right w:val="none" w:sz="0" w:space="0" w:color="auto"/>
      </w:divBdr>
      <w:divsChild>
        <w:div w:id="2088385256">
          <w:marLeft w:val="0"/>
          <w:marRight w:val="0"/>
          <w:marTop w:val="0"/>
          <w:marBottom w:val="0"/>
          <w:divBdr>
            <w:top w:val="none" w:sz="0" w:space="0" w:color="auto"/>
            <w:left w:val="none" w:sz="0" w:space="0" w:color="auto"/>
            <w:bottom w:val="none" w:sz="0" w:space="0" w:color="auto"/>
            <w:right w:val="none" w:sz="0" w:space="0" w:color="auto"/>
          </w:divBdr>
          <w:divsChild>
            <w:div w:id="1590191364">
              <w:marLeft w:val="0"/>
              <w:marRight w:val="0"/>
              <w:marTop w:val="0"/>
              <w:marBottom w:val="0"/>
              <w:divBdr>
                <w:top w:val="none" w:sz="0" w:space="0" w:color="auto"/>
                <w:left w:val="none" w:sz="0" w:space="0" w:color="auto"/>
                <w:bottom w:val="none" w:sz="0" w:space="0" w:color="auto"/>
                <w:right w:val="none" w:sz="0" w:space="0" w:color="auto"/>
              </w:divBdr>
            </w:div>
          </w:divsChild>
        </w:div>
        <w:div w:id="1747536210">
          <w:marLeft w:val="0"/>
          <w:marRight w:val="0"/>
          <w:marTop w:val="0"/>
          <w:marBottom w:val="0"/>
          <w:divBdr>
            <w:top w:val="none" w:sz="0" w:space="0" w:color="auto"/>
            <w:left w:val="none" w:sz="0" w:space="0" w:color="auto"/>
            <w:bottom w:val="none" w:sz="0" w:space="0" w:color="auto"/>
            <w:right w:val="none" w:sz="0" w:space="0" w:color="auto"/>
          </w:divBdr>
        </w:div>
      </w:divsChild>
    </w:div>
    <w:div w:id="1836921543">
      <w:bodyDiv w:val="1"/>
      <w:marLeft w:val="0"/>
      <w:marRight w:val="0"/>
      <w:marTop w:val="0"/>
      <w:marBottom w:val="0"/>
      <w:divBdr>
        <w:top w:val="none" w:sz="0" w:space="0" w:color="auto"/>
        <w:left w:val="none" w:sz="0" w:space="0" w:color="auto"/>
        <w:bottom w:val="none" w:sz="0" w:space="0" w:color="auto"/>
        <w:right w:val="none" w:sz="0" w:space="0" w:color="auto"/>
      </w:divBdr>
      <w:divsChild>
        <w:div w:id="1518039037">
          <w:marLeft w:val="0"/>
          <w:marRight w:val="0"/>
          <w:marTop w:val="0"/>
          <w:marBottom w:val="0"/>
          <w:divBdr>
            <w:top w:val="none" w:sz="0" w:space="0" w:color="auto"/>
            <w:left w:val="none" w:sz="0" w:space="0" w:color="auto"/>
            <w:bottom w:val="none" w:sz="0" w:space="0" w:color="auto"/>
            <w:right w:val="none" w:sz="0" w:space="0" w:color="auto"/>
          </w:divBdr>
          <w:divsChild>
            <w:div w:id="1683891135">
              <w:marLeft w:val="0"/>
              <w:marRight w:val="0"/>
              <w:marTop w:val="0"/>
              <w:marBottom w:val="0"/>
              <w:divBdr>
                <w:top w:val="none" w:sz="0" w:space="0" w:color="auto"/>
                <w:left w:val="none" w:sz="0" w:space="0" w:color="auto"/>
                <w:bottom w:val="none" w:sz="0" w:space="0" w:color="auto"/>
                <w:right w:val="none" w:sz="0" w:space="0" w:color="auto"/>
              </w:divBdr>
              <w:divsChild>
                <w:div w:id="35396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362203">
      <w:bodyDiv w:val="1"/>
      <w:marLeft w:val="0"/>
      <w:marRight w:val="0"/>
      <w:marTop w:val="0"/>
      <w:marBottom w:val="0"/>
      <w:divBdr>
        <w:top w:val="none" w:sz="0" w:space="0" w:color="auto"/>
        <w:left w:val="none" w:sz="0" w:space="0" w:color="auto"/>
        <w:bottom w:val="none" w:sz="0" w:space="0" w:color="auto"/>
        <w:right w:val="none" w:sz="0" w:space="0" w:color="auto"/>
      </w:divBdr>
    </w:div>
    <w:div w:id="1869488325">
      <w:bodyDiv w:val="1"/>
      <w:marLeft w:val="0"/>
      <w:marRight w:val="0"/>
      <w:marTop w:val="0"/>
      <w:marBottom w:val="0"/>
      <w:divBdr>
        <w:top w:val="none" w:sz="0" w:space="0" w:color="auto"/>
        <w:left w:val="none" w:sz="0" w:space="0" w:color="auto"/>
        <w:bottom w:val="none" w:sz="0" w:space="0" w:color="auto"/>
        <w:right w:val="none" w:sz="0" w:space="0" w:color="auto"/>
      </w:divBdr>
    </w:div>
    <w:div w:id="1886410840">
      <w:bodyDiv w:val="1"/>
      <w:marLeft w:val="0"/>
      <w:marRight w:val="0"/>
      <w:marTop w:val="0"/>
      <w:marBottom w:val="0"/>
      <w:divBdr>
        <w:top w:val="none" w:sz="0" w:space="0" w:color="auto"/>
        <w:left w:val="none" w:sz="0" w:space="0" w:color="auto"/>
        <w:bottom w:val="none" w:sz="0" w:space="0" w:color="auto"/>
        <w:right w:val="none" w:sz="0" w:space="0" w:color="auto"/>
      </w:divBdr>
      <w:divsChild>
        <w:div w:id="1196457197">
          <w:marLeft w:val="0"/>
          <w:marRight w:val="0"/>
          <w:marTop w:val="0"/>
          <w:marBottom w:val="120"/>
          <w:divBdr>
            <w:top w:val="none" w:sz="0" w:space="0" w:color="auto"/>
            <w:left w:val="none" w:sz="0" w:space="0" w:color="auto"/>
            <w:bottom w:val="single" w:sz="12" w:space="9" w:color="EBEBEB"/>
            <w:right w:val="none" w:sz="0" w:space="0" w:color="auto"/>
          </w:divBdr>
        </w:div>
        <w:div w:id="1288513530">
          <w:marLeft w:val="0"/>
          <w:marRight w:val="0"/>
          <w:marTop w:val="0"/>
          <w:marBottom w:val="0"/>
          <w:divBdr>
            <w:top w:val="none" w:sz="0" w:space="0" w:color="auto"/>
            <w:left w:val="none" w:sz="0" w:space="0" w:color="auto"/>
            <w:bottom w:val="none" w:sz="0" w:space="0" w:color="auto"/>
            <w:right w:val="none" w:sz="0" w:space="0" w:color="auto"/>
          </w:divBdr>
        </w:div>
        <w:div w:id="150298311">
          <w:marLeft w:val="0"/>
          <w:marRight w:val="0"/>
          <w:marTop w:val="0"/>
          <w:marBottom w:val="120"/>
          <w:divBdr>
            <w:top w:val="none" w:sz="0" w:space="0" w:color="auto"/>
            <w:left w:val="none" w:sz="0" w:space="0" w:color="auto"/>
            <w:bottom w:val="none" w:sz="0" w:space="0" w:color="auto"/>
            <w:right w:val="none" w:sz="0" w:space="0" w:color="auto"/>
          </w:divBdr>
          <w:divsChild>
            <w:div w:id="1577740403">
              <w:marLeft w:val="0"/>
              <w:marRight w:val="0"/>
              <w:marTop w:val="0"/>
              <w:marBottom w:val="0"/>
              <w:divBdr>
                <w:top w:val="none" w:sz="0" w:space="0" w:color="auto"/>
                <w:left w:val="none" w:sz="0" w:space="0" w:color="auto"/>
                <w:bottom w:val="none" w:sz="0" w:space="0" w:color="auto"/>
                <w:right w:val="none" w:sz="0" w:space="0" w:color="auto"/>
              </w:divBdr>
              <w:divsChild>
                <w:div w:id="565145083">
                  <w:marLeft w:val="0"/>
                  <w:marRight w:val="0"/>
                  <w:marTop w:val="0"/>
                  <w:marBottom w:val="0"/>
                  <w:divBdr>
                    <w:top w:val="none" w:sz="0" w:space="0" w:color="auto"/>
                    <w:left w:val="none" w:sz="0" w:space="0" w:color="auto"/>
                    <w:bottom w:val="none" w:sz="0" w:space="0" w:color="auto"/>
                    <w:right w:val="none" w:sz="0" w:space="0" w:color="auto"/>
                  </w:divBdr>
                  <w:divsChild>
                    <w:div w:id="10201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450356">
              <w:marLeft w:val="0"/>
              <w:marRight w:val="0"/>
              <w:marTop w:val="0"/>
              <w:marBottom w:val="0"/>
              <w:divBdr>
                <w:top w:val="none" w:sz="0" w:space="0" w:color="auto"/>
                <w:left w:val="none" w:sz="0" w:space="0" w:color="auto"/>
                <w:bottom w:val="single" w:sz="6" w:space="0" w:color="000000"/>
                <w:right w:val="none" w:sz="0" w:space="0" w:color="auto"/>
              </w:divBdr>
              <w:divsChild>
                <w:div w:id="374040719">
                  <w:marLeft w:val="0"/>
                  <w:marRight w:val="0"/>
                  <w:marTop w:val="0"/>
                  <w:marBottom w:val="0"/>
                  <w:divBdr>
                    <w:top w:val="none" w:sz="0" w:space="0" w:color="auto"/>
                    <w:left w:val="none" w:sz="0" w:space="0" w:color="auto"/>
                    <w:bottom w:val="none" w:sz="0" w:space="0" w:color="auto"/>
                    <w:right w:val="none" w:sz="0" w:space="0" w:color="auto"/>
                  </w:divBdr>
                  <w:divsChild>
                    <w:div w:id="1408571688">
                      <w:marLeft w:val="0"/>
                      <w:marRight w:val="0"/>
                      <w:marTop w:val="0"/>
                      <w:marBottom w:val="0"/>
                      <w:divBdr>
                        <w:top w:val="none" w:sz="0" w:space="0" w:color="auto"/>
                        <w:left w:val="none" w:sz="0" w:space="0" w:color="auto"/>
                        <w:bottom w:val="none" w:sz="0" w:space="0" w:color="auto"/>
                        <w:right w:val="none" w:sz="0" w:space="0" w:color="auto"/>
                      </w:divBdr>
                      <w:divsChild>
                        <w:div w:id="9268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944487">
                  <w:marLeft w:val="0"/>
                  <w:marRight w:val="0"/>
                  <w:marTop w:val="0"/>
                  <w:marBottom w:val="0"/>
                  <w:divBdr>
                    <w:top w:val="none" w:sz="0" w:space="0" w:color="auto"/>
                    <w:left w:val="none" w:sz="0" w:space="0" w:color="auto"/>
                    <w:bottom w:val="none" w:sz="0" w:space="0" w:color="auto"/>
                    <w:right w:val="none" w:sz="0" w:space="0" w:color="auto"/>
                  </w:divBdr>
                  <w:divsChild>
                    <w:div w:id="266087131">
                      <w:marLeft w:val="0"/>
                      <w:marRight w:val="0"/>
                      <w:marTop w:val="0"/>
                      <w:marBottom w:val="0"/>
                      <w:divBdr>
                        <w:top w:val="none" w:sz="0" w:space="0" w:color="auto"/>
                        <w:left w:val="none" w:sz="0" w:space="0" w:color="auto"/>
                        <w:bottom w:val="none" w:sz="0" w:space="0" w:color="auto"/>
                        <w:right w:val="none" w:sz="0" w:space="0" w:color="auto"/>
                      </w:divBdr>
                      <w:divsChild>
                        <w:div w:id="178048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487955">
          <w:marLeft w:val="0"/>
          <w:marRight w:val="0"/>
          <w:marTop w:val="0"/>
          <w:marBottom w:val="0"/>
          <w:divBdr>
            <w:top w:val="none" w:sz="0" w:space="0" w:color="auto"/>
            <w:left w:val="none" w:sz="0" w:space="0" w:color="auto"/>
            <w:bottom w:val="none" w:sz="0" w:space="0" w:color="auto"/>
            <w:right w:val="none" w:sz="0" w:space="0" w:color="auto"/>
          </w:divBdr>
        </w:div>
      </w:divsChild>
    </w:div>
    <w:div w:id="1932664005">
      <w:bodyDiv w:val="1"/>
      <w:marLeft w:val="0"/>
      <w:marRight w:val="0"/>
      <w:marTop w:val="0"/>
      <w:marBottom w:val="0"/>
      <w:divBdr>
        <w:top w:val="none" w:sz="0" w:space="0" w:color="auto"/>
        <w:left w:val="none" w:sz="0" w:space="0" w:color="auto"/>
        <w:bottom w:val="none" w:sz="0" w:space="0" w:color="auto"/>
        <w:right w:val="none" w:sz="0" w:space="0" w:color="auto"/>
      </w:divBdr>
      <w:divsChild>
        <w:div w:id="1735471501">
          <w:marLeft w:val="0"/>
          <w:marRight w:val="0"/>
          <w:marTop w:val="0"/>
          <w:marBottom w:val="0"/>
          <w:divBdr>
            <w:top w:val="none" w:sz="0" w:space="0" w:color="auto"/>
            <w:left w:val="none" w:sz="0" w:space="0" w:color="auto"/>
            <w:bottom w:val="none" w:sz="0" w:space="0" w:color="auto"/>
            <w:right w:val="none" w:sz="0" w:space="0" w:color="auto"/>
          </w:divBdr>
          <w:divsChild>
            <w:div w:id="1625454583">
              <w:marLeft w:val="0"/>
              <w:marRight w:val="0"/>
              <w:marTop w:val="0"/>
              <w:marBottom w:val="0"/>
              <w:divBdr>
                <w:top w:val="none" w:sz="0" w:space="0" w:color="auto"/>
                <w:left w:val="none" w:sz="0" w:space="0" w:color="auto"/>
                <w:bottom w:val="none" w:sz="0" w:space="0" w:color="auto"/>
                <w:right w:val="none" w:sz="0" w:space="0" w:color="auto"/>
              </w:divBdr>
              <w:divsChild>
                <w:div w:id="924147875">
                  <w:marLeft w:val="0"/>
                  <w:marRight w:val="0"/>
                  <w:marTop w:val="0"/>
                  <w:marBottom w:val="0"/>
                  <w:divBdr>
                    <w:top w:val="none" w:sz="0" w:space="0" w:color="auto"/>
                    <w:left w:val="none" w:sz="0" w:space="0" w:color="auto"/>
                    <w:bottom w:val="none" w:sz="0" w:space="0" w:color="auto"/>
                    <w:right w:val="none" w:sz="0" w:space="0" w:color="auto"/>
                  </w:divBdr>
                </w:div>
              </w:divsChild>
            </w:div>
            <w:div w:id="1763798623">
              <w:marLeft w:val="0"/>
              <w:marRight w:val="0"/>
              <w:marTop w:val="0"/>
              <w:marBottom w:val="0"/>
              <w:divBdr>
                <w:top w:val="none" w:sz="0" w:space="0" w:color="auto"/>
                <w:left w:val="none" w:sz="0" w:space="0" w:color="auto"/>
                <w:bottom w:val="none" w:sz="0" w:space="0" w:color="auto"/>
                <w:right w:val="none" w:sz="0" w:space="0" w:color="auto"/>
              </w:divBdr>
              <w:divsChild>
                <w:div w:id="181687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284930">
      <w:bodyDiv w:val="1"/>
      <w:marLeft w:val="0"/>
      <w:marRight w:val="0"/>
      <w:marTop w:val="0"/>
      <w:marBottom w:val="0"/>
      <w:divBdr>
        <w:top w:val="none" w:sz="0" w:space="0" w:color="auto"/>
        <w:left w:val="none" w:sz="0" w:space="0" w:color="auto"/>
        <w:bottom w:val="none" w:sz="0" w:space="0" w:color="auto"/>
        <w:right w:val="none" w:sz="0" w:space="0" w:color="auto"/>
      </w:divBdr>
      <w:divsChild>
        <w:div w:id="1321038176">
          <w:marLeft w:val="0"/>
          <w:marRight w:val="0"/>
          <w:marTop w:val="0"/>
          <w:marBottom w:val="0"/>
          <w:divBdr>
            <w:top w:val="none" w:sz="0" w:space="0" w:color="auto"/>
            <w:left w:val="none" w:sz="0" w:space="0" w:color="auto"/>
            <w:bottom w:val="none" w:sz="0" w:space="0" w:color="auto"/>
            <w:right w:val="none" w:sz="0" w:space="0" w:color="auto"/>
          </w:divBdr>
        </w:div>
        <w:div w:id="2127892984">
          <w:marLeft w:val="0"/>
          <w:marRight w:val="0"/>
          <w:marTop w:val="0"/>
          <w:marBottom w:val="0"/>
          <w:divBdr>
            <w:top w:val="none" w:sz="0" w:space="0" w:color="auto"/>
            <w:left w:val="none" w:sz="0" w:space="0" w:color="auto"/>
            <w:bottom w:val="none" w:sz="0" w:space="0" w:color="auto"/>
            <w:right w:val="none" w:sz="0" w:space="0" w:color="auto"/>
          </w:divBdr>
          <w:divsChild>
            <w:div w:id="768428434">
              <w:marLeft w:val="0"/>
              <w:marRight w:val="0"/>
              <w:marTop w:val="0"/>
              <w:marBottom w:val="0"/>
              <w:divBdr>
                <w:top w:val="none" w:sz="0" w:space="0" w:color="auto"/>
                <w:left w:val="none" w:sz="0" w:space="0" w:color="auto"/>
                <w:bottom w:val="none" w:sz="0" w:space="0" w:color="auto"/>
                <w:right w:val="none" w:sz="0" w:space="0" w:color="auto"/>
              </w:divBdr>
              <w:divsChild>
                <w:div w:id="212473712">
                  <w:marLeft w:val="0"/>
                  <w:marRight w:val="0"/>
                  <w:marTop w:val="0"/>
                  <w:marBottom w:val="0"/>
                  <w:divBdr>
                    <w:top w:val="none" w:sz="0" w:space="0" w:color="auto"/>
                    <w:left w:val="none" w:sz="0" w:space="0" w:color="auto"/>
                    <w:bottom w:val="none" w:sz="0" w:space="0" w:color="auto"/>
                    <w:right w:val="none" w:sz="0" w:space="0" w:color="auto"/>
                  </w:divBdr>
                </w:div>
              </w:divsChild>
            </w:div>
            <w:div w:id="629480533">
              <w:marLeft w:val="0"/>
              <w:marRight w:val="0"/>
              <w:marTop w:val="0"/>
              <w:marBottom w:val="0"/>
              <w:divBdr>
                <w:top w:val="none" w:sz="0" w:space="0" w:color="auto"/>
                <w:left w:val="none" w:sz="0" w:space="0" w:color="auto"/>
                <w:bottom w:val="none" w:sz="0" w:space="0" w:color="auto"/>
                <w:right w:val="none" w:sz="0" w:space="0" w:color="auto"/>
              </w:divBdr>
              <w:divsChild>
                <w:div w:id="496728027">
                  <w:marLeft w:val="0"/>
                  <w:marRight w:val="0"/>
                  <w:marTop w:val="0"/>
                  <w:marBottom w:val="0"/>
                  <w:divBdr>
                    <w:top w:val="none" w:sz="0" w:space="0" w:color="auto"/>
                    <w:left w:val="none" w:sz="0" w:space="0" w:color="auto"/>
                    <w:bottom w:val="none" w:sz="0" w:space="0" w:color="auto"/>
                    <w:right w:val="none" w:sz="0" w:space="0" w:color="auto"/>
                  </w:divBdr>
                  <w:divsChild>
                    <w:div w:id="944115096">
                      <w:marLeft w:val="0"/>
                      <w:marRight w:val="0"/>
                      <w:marTop w:val="0"/>
                      <w:marBottom w:val="0"/>
                      <w:divBdr>
                        <w:top w:val="none" w:sz="0" w:space="0" w:color="auto"/>
                        <w:left w:val="none" w:sz="0" w:space="0" w:color="auto"/>
                        <w:bottom w:val="none" w:sz="0" w:space="0" w:color="auto"/>
                        <w:right w:val="none" w:sz="0" w:space="0" w:color="auto"/>
                      </w:divBdr>
                      <w:divsChild>
                        <w:div w:id="258178508">
                          <w:marLeft w:val="0"/>
                          <w:marRight w:val="0"/>
                          <w:marTop w:val="0"/>
                          <w:marBottom w:val="0"/>
                          <w:divBdr>
                            <w:top w:val="none" w:sz="0" w:space="0" w:color="auto"/>
                            <w:left w:val="none" w:sz="0" w:space="0" w:color="auto"/>
                            <w:bottom w:val="none" w:sz="0" w:space="0" w:color="auto"/>
                            <w:right w:val="none" w:sz="0" w:space="0" w:color="auto"/>
                          </w:divBdr>
                          <w:divsChild>
                            <w:div w:id="1144347651">
                              <w:marLeft w:val="0"/>
                              <w:marRight w:val="0"/>
                              <w:marTop w:val="0"/>
                              <w:marBottom w:val="0"/>
                              <w:divBdr>
                                <w:top w:val="none" w:sz="0" w:space="0" w:color="auto"/>
                                <w:left w:val="none" w:sz="0" w:space="0" w:color="auto"/>
                                <w:bottom w:val="none" w:sz="0" w:space="0" w:color="auto"/>
                                <w:right w:val="none" w:sz="0" w:space="0" w:color="auto"/>
                              </w:divBdr>
                              <w:divsChild>
                                <w:div w:id="941259543">
                                  <w:marLeft w:val="0"/>
                                  <w:marRight w:val="0"/>
                                  <w:marTop w:val="0"/>
                                  <w:marBottom w:val="0"/>
                                  <w:divBdr>
                                    <w:top w:val="none" w:sz="0" w:space="0" w:color="auto"/>
                                    <w:left w:val="none" w:sz="0" w:space="0" w:color="auto"/>
                                    <w:bottom w:val="none" w:sz="0" w:space="0" w:color="auto"/>
                                    <w:right w:val="none" w:sz="0" w:space="0" w:color="auto"/>
                                  </w:divBdr>
                                  <w:divsChild>
                                    <w:div w:id="1815176300">
                                      <w:marLeft w:val="0"/>
                                      <w:marRight w:val="0"/>
                                      <w:marTop w:val="0"/>
                                      <w:marBottom w:val="0"/>
                                      <w:divBdr>
                                        <w:top w:val="none" w:sz="0" w:space="0" w:color="auto"/>
                                        <w:left w:val="none" w:sz="0" w:space="0" w:color="auto"/>
                                        <w:bottom w:val="none" w:sz="0" w:space="0" w:color="auto"/>
                                        <w:right w:val="none" w:sz="0" w:space="0" w:color="auto"/>
                                      </w:divBdr>
                                      <w:divsChild>
                                        <w:div w:id="652947299">
                                          <w:marLeft w:val="0"/>
                                          <w:marRight w:val="0"/>
                                          <w:marTop w:val="0"/>
                                          <w:marBottom w:val="0"/>
                                          <w:divBdr>
                                            <w:top w:val="none" w:sz="0" w:space="0" w:color="auto"/>
                                            <w:left w:val="none" w:sz="0" w:space="0" w:color="auto"/>
                                            <w:bottom w:val="none" w:sz="0" w:space="0" w:color="auto"/>
                                            <w:right w:val="none" w:sz="0" w:space="0" w:color="auto"/>
                                          </w:divBdr>
                                          <w:divsChild>
                                            <w:div w:id="94717090">
                                              <w:marLeft w:val="0"/>
                                              <w:marRight w:val="0"/>
                                              <w:marTop w:val="0"/>
                                              <w:marBottom w:val="0"/>
                                              <w:divBdr>
                                                <w:top w:val="none" w:sz="0" w:space="0" w:color="auto"/>
                                                <w:left w:val="none" w:sz="0" w:space="0" w:color="auto"/>
                                                <w:bottom w:val="none" w:sz="0" w:space="0" w:color="auto"/>
                                                <w:right w:val="none" w:sz="0" w:space="0" w:color="auto"/>
                                              </w:divBdr>
                                              <w:divsChild>
                                                <w:div w:id="127742663">
                                                  <w:marLeft w:val="0"/>
                                                  <w:marRight w:val="0"/>
                                                  <w:marTop w:val="0"/>
                                                  <w:marBottom w:val="0"/>
                                                  <w:divBdr>
                                                    <w:top w:val="none" w:sz="0" w:space="0" w:color="auto"/>
                                                    <w:left w:val="none" w:sz="0" w:space="0" w:color="auto"/>
                                                    <w:bottom w:val="none" w:sz="0" w:space="0" w:color="auto"/>
                                                    <w:right w:val="none" w:sz="0" w:space="0" w:color="auto"/>
                                                  </w:divBdr>
                                                </w:div>
                                                <w:div w:id="1261984601">
                                                  <w:marLeft w:val="0"/>
                                                  <w:marRight w:val="0"/>
                                                  <w:marTop w:val="0"/>
                                                  <w:marBottom w:val="0"/>
                                                  <w:divBdr>
                                                    <w:top w:val="none" w:sz="0" w:space="0" w:color="auto"/>
                                                    <w:left w:val="none" w:sz="0" w:space="0" w:color="auto"/>
                                                    <w:bottom w:val="none" w:sz="0" w:space="0" w:color="auto"/>
                                                    <w:right w:val="none" w:sz="0" w:space="0" w:color="auto"/>
                                                  </w:divBdr>
                                                  <w:divsChild>
                                                    <w:div w:id="385026644">
                                                      <w:marLeft w:val="0"/>
                                                      <w:marRight w:val="0"/>
                                                      <w:marTop w:val="0"/>
                                                      <w:marBottom w:val="0"/>
                                                      <w:divBdr>
                                                        <w:top w:val="none" w:sz="0" w:space="0" w:color="auto"/>
                                                        <w:left w:val="none" w:sz="0" w:space="0" w:color="auto"/>
                                                        <w:bottom w:val="none" w:sz="0" w:space="0" w:color="auto"/>
                                                        <w:right w:val="none" w:sz="0" w:space="0" w:color="auto"/>
                                                      </w:divBdr>
                                                      <w:divsChild>
                                                        <w:div w:id="100501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5544883">
      <w:bodyDiv w:val="1"/>
      <w:marLeft w:val="0"/>
      <w:marRight w:val="0"/>
      <w:marTop w:val="0"/>
      <w:marBottom w:val="0"/>
      <w:divBdr>
        <w:top w:val="none" w:sz="0" w:space="0" w:color="auto"/>
        <w:left w:val="none" w:sz="0" w:space="0" w:color="auto"/>
        <w:bottom w:val="none" w:sz="0" w:space="0" w:color="auto"/>
        <w:right w:val="none" w:sz="0" w:space="0" w:color="auto"/>
      </w:divBdr>
    </w:div>
    <w:div w:id="2092313184">
      <w:bodyDiv w:val="1"/>
      <w:marLeft w:val="0"/>
      <w:marRight w:val="0"/>
      <w:marTop w:val="0"/>
      <w:marBottom w:val="0"/>
      <w:divBdr>
        <w:top w:val="none" w:sz="0" w:space="0" w:color="auto"/>
        <w:left w:val="none" w:sz="0" w:space="0" w:color="auto"/>
        <w:bottom w:val="none" w:sz="0" w:space="0" w:color="auto"/>
        <w:right w:val="none" w:sz="0" w:space="0" w:color="auto"/>
      </w:divBdr>
      <w:divsChild>
        <w:div w:id="1803572313">
          <w:marLeft w:val="0"/>
          <w:marRight w:val="0"/>
          <w:marTop w:val="0"/>
          <w:marBottom w:val="120"/>
          <w:divBdr>
            <w:top w:val="none" w:sz="0" w:space="0" w:color="auto"/>
            <w:left w:val="none" w:sz="0" w:space="0" w:color="auto"/>
            <w:bottom w:val="single" w:sz="12" w:space="9" w:color="EBEBEB"/>
            <w:right w:val="none" w:sz="0" w:space="0" w:color="auto"/>
          </w:divBdr>
          <w:divsChild>
            <w:div w:id="2056654968">
              <w:marLeft w:val="0"/>
              <w:marRight w:val="0"/>
              <w:marTop w:val="100"/>
              <w:marBottom w:val="100"/>
              <w:divBdr>
                <w:top w:val="none" w:sz="0" w:space="0" w:color="auto"/>
                <w:left w:val="none" w:sz="0" w:space="0" w:color="auto"/>
                <w:bottom w:val="none" w:sz="0" w:space="0" w:color="auto"/>
                <w:right w:val="none" w:sz="0" w:space="0" w:color="auto"/>
              </w:divBdr>
              <w:divsChild>
                <w:div w:id="80985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756294">
          <w:marLeft w:val="0"/>
          <w:marRight w:val="0"/>
          <w:marTop w:val="0"/>
          <w:marBottom w:val="120"/>
          <w:divBdr>
            <w:top w:val="none" w:sz="0" w:space="0" w:color="auto"/>
            <w:left w:val="none" w:sz="0" w:space="0" w:color="auto"/>
            <w:bottom w:val="none" w:sz="0" w:space="0" w:color="auto"/>
            <w:right w:val="none" w:sz="0" w:space="0" w:color="auto"/>
          </w:divBdr>
          <w:divsChild>
            <w:div w:id="45225019">
              <w:marLeft w:val="0"/>
              <w:marRight w:val="0"/>
              <w:marTop w:val="0"/>
              <w:marBottom w:val="0"/>
              <w:divBdr>
                <w:top w:val="none" w:sz="0" w:space="0" w:color="auto"/>
                <w:left w:val="none" w:sz="0" w:space="0" w:color="auto"/>
                <w:bottom w:val="none" w:sz="0" w:space="0" w:color="auto"/>
                <w:right w:val="none" w:sz="0" w:space="0" w:color="auto"/>
              </w:divBdr>
              <w:divsChild>
                <w:div w:id="163058913">
                  <w:marLeft w:val="0"/>
                  <w:marRight w:val="0"/>
                  <w:marTop w:val="0"/>
                  <w:marBottom w:val="0"/>
                  <w:divBdr>
                    <w:top w:val="none" w:sz="0" w:space="0" w:color="auto"/>
                    <w:left w:val="none" w:sz="0" w:space="0" w:color="auto"/>
                    <w:bottom w:val="none" w:sz="0" w:space="0" w:color="auto"/>
                    <w:right w:val="none" w:sz="0" w:space="0" w:color="auto"/>
                  </w:divBdr>
                  <w:divsChild>
                    <w:div w:id="179571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071724">
              <w:marLeft w:val="0"/>
              <w:marRight w:val="0"/>
              <w:marTop w:val="0"/>
              <w:marBottom w:val="0"/>
              <w:divBdr>
                <w:top w:val="none" w:sz="0" w:space="0" w:color="auto"/>
                <w:left w:val="none" w:sz="0" w:space="0" w:color="auto"/>
                <w:bottom w:val="single" w:sz="6" w:space="0" w:color="000000"/>
                <w:right w:val="none" w:sz="0" w:space="0" w:color="auto"/>
              </w:divBdr>
              <w:divsChild>
                <w:div w:id="868376638">
                  <w:marLeft w:val="0"/>
                  <w:marRight w:val="0"/>
                  <w:marTop w:val="0"/>
                  <w:marBottom w:val="0"/>
                  <w:divBdr>
                    <w:top w:val="none" w:sz="0" w:space="0" w:color="auto"/>
                    <w:left w:val="none" w:sz="0" w:space="0" w:color="auto"/>
                    <w:bottom w:val="none" w:sz="0" w:space="0" w:color="auto"/>
                    <w:right w:val="none" w:sz="0" w:space="0" w:color="auto"/>
                  </w:divBdr>
                  <w:divsChild>
                    <w:div w:id="1967269742">
                      <w:marLeft w:val="0"/>
                      <w:marRight w:val="0"/>
                      <w:marTop w:val="0"/>
                      <w:marBottom w:val="0"/>
                      <w:divBdr>
                        <w:top w:val="none" w:sz="0" w:space="0" w:color="auto"/>
                        <w:left w:val="none" w:sz="0" w:space="0" w:color="auto"/>
                        <w:bottom w:val="none" w:sz="0" w:space="0" w:color="auto"/>
                        <w:right w:val="none" w:sz="0" w:space="0" w:color="auto"/>
                      </w:divBdr>
                      <w:divsChild>
                        <w:div w:id="62431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138013">
                  <w:marLeft w:val="0"/>
                  <w:marRight w:val="0"/>
                  <w:marTop w:val="0"/>
                  <w:marBottom w:val="0"/>
                  <w:divBdr>
                    <w:top w:val="none" w:sz="0" w:space="0" w:color="auto"/>
                    <w:left w:val="none" w:sz="0" w:space="0" w:color="auto"/>
                    <w:bottom w:val="none" w:sz="0" w:space="0" w:color="auto"/>
                    <w:right w:val="none" w:sz="0" w:space="0" w:color="auto"/>
                  </w:divBdr>
                  <w:divsChild>
                    <w:div w:id="337928705">
                      <w:marLeft w:val="0"/>
                      <w:marRight w:val="0"/>
                      <w:marTop w:val="0"/>
                      <w:marBottom w:val="0"/>
                      <w:divBdr>
                        <w:top w:val="none" w:sz="0" w:space="0" w:color="auto"/>
                        <w:left w:val="none" w:sz="0" w:space="0" w:color="auto"/>
                        <w:bottom w:val="none" w:sz="0" w:space="0" w:color="auto"/>
                        <w:right w:val="none" w:sz="0" w:space="0" w:color="auto"/>
                      </w:divBdr>
                      <w:divsChild>
                        <w:div w:id="13621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2319718">
          <w:marLeft w:val="0"/>
          <w:marRight w:val="0"/>
          <w:marTop w:val="0"/>
          <w:marBottom w:val="0"/>
          <w:divBdr>
            <w:top w:val="none" w:sz="0" w:space="0" w:color="auto"/>
            <w:left w:val="none" w:sz="0" w:space="0" w:color="auto"/>
            <w:bottom w:val="none" w:sz="0" w:space="0" w:color="auto"/>
            <w:right w:val="none" w:sz="0" w:space="0" w:color="auto"/>
          </w:divBdr>
        </w:div>
      </w:divsChild>
    </w:div>
    <w:div w:id="2097748714">
      <w:bodyDiv w:val="1"/>
      <w:marLeft w:val="0"/>
      <w:marRight w:val="0"/>
      <w:marTop w:val="0"/>
      <w:marBottom w:val="0"/>
      <w:divBdr>
        <w:top w:val="none" w:sz="0" w:space="0" w:color="auto"/>
        <w:left w:val="none" w:sz="0" w:space="0" w:color="auto"/>
        <w:bottom w:val="none" w:sz="0" w:space="0" w:color="auto"/>
        <w:right w:val="none" w:sz="0" w:space="0" w:color="auto"/>
      </w:divBdr>
      <w:divsChild>
        <w:div w:id="1519544824">
          <w:marLeft w:val="0"/>
          <w:marRight w:val="0"/>
          <w:marTop w:val="0"/>
          <w:marBottom w:val="0"/>
          <w:divBdr>
            <w:top w:val="none" w:sz="0" w:space="0" w:color="auto"/>
            <w:left w:val="none" w:sz="0" w:space="0" w:color="auto"/>
            <w:bottom w:val="none" w:sz="0" w:space="0" w:color="auto"/>
            <w:right w:val="none" w:sz="0" w:space="0" w:color="auto"/>
          </w:divBdr>
          <w:divsChild>
            <w:div w:id="2110661200">
              <w:marLeft w:val="0"/>
              <w:marRight w:val="0"/>
              <w:marTop w:val="0"/>
              <w:marBottom w:val="0"/>
              <w:divBdr>
                <w:top w:val="none" w:sz="0" w:space="0" w:color="auto"/>
                <w:left w:val="none" w:sz="0" w:space="0" w:color="auto"/>
                <w:bottom w:val="none" w:sz="0" w:space="0" w:color="auto"/>
                <w:right w:val="none" w:sz="0" w:space="0" w:color="auto"/>
              </w:divBdr>
              <w:divsChild>
                <w:div w:id="186405650">
                  <w:marLeft w:val="0"/>
                  <w:marRight w:val="0"/>
                  <w:marTop w:val="0"/>
                  <w:marBottom w:val="0"/>
                  <w:divBdr>
                    <w:top w:val="none" w:sz="0" w:space="0" w:color="auto"/>
                    <w:left w:val="none" w:sz="0" w:space="0" w:color="auto"/>
                    <w:bottom w:val="none" w:sz="0" w:space="0" w:color="auto"/>
                    <w:right w:val="none" w:sz="0" w:space="0" w:color="auto"/>
                  </w:divBdr>
                  <w:divsChild>
                    <w:div w:id="193698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677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37/a0031711" TargetMode="External"/><Relationship Id="rId21" Type="http://schemas.openxmlformats.org/officeDocument/2006/relationships/hyperlink" Target="https://doi.org/11.77/1359105318820690" TargetMode="External"/><Relationship Id="rId42" Type="http://schemas.openxmlformats.org/officeDocument/2006/relationships/hyperlink" Target="https://doi.org/10.1037/spy0000096" TargetMode="External"/><Relationship Id="rId47" Type="http://schemas.openxmlformats.org/officeDocument/2006/relationships/hyperlink" Target="https://cran.r-project.org/web/packages/psych/index.html" TargetMode="External"/><Relationship Id="rId63" Type="http://schemas.openxmlformats.org/officeDocument/2006/relationships/hyperlink" Target="https://doi.org/10.1037/a0034490" TargetMode="External"/><Relationship Id="rId68" Type="http://schemas.openxmlformats.org/officeDocument/2006/relationships/image" Target="media/image1.jpeg"/><Relationship Id="rId7" Type="http://schemas.openxmlformats.org/officeDocument/2006/relationships/hyperlink" Target="mailto:viren.swami@aru.ac.uk."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16/j.bodyim.2012.07.003" TargetMode="External"/><Relationship Id="rId29" Type="http://schemas.openxmlformats.org/officeDocument/2006/relationships/hyperlink" Target="https://doi.org/10.1016/j.bodyim.2021.03.016" TargetMode="External"/><Relationship Id="rId11" Type="http://schemas.openxmlformats.org/officeDocument/2006/relationships/hyperlink" Target="https://doi.org/10.1080/1075510903008204" TargetMode="External"/><Relationship Id="rId24" Type="http://schemas.openxmlformats.org/officeDocument/2006/relationships/hyperlink" Target="https://doi.org/10.1348/014466606X157789" TargetMode="External"/><Relationship Id="rId32" Type="http://schemas.openxmlformats.org/officeDocument/2006/relationships/hyperlink" Target="https://doi.org/10.1080/02699930341000202" TargetMode="External"/><Relationship Id="rId37" Type="http://schemas.openxmlformats.org/officeDocument/2006/relationships/hyperlink" Target="https://doi.org/10.1146/annurev-clinpsy-032813-153700" TargetMode="External"/><Relationship Id="rId40" Type="http://schemas.openxmlformats.org/officeDocument/2006/relationships/hyperlink" Target="https://doi.org/10.1080/10705511.2014.961800" TargetMode="External"/><Relationship Id="rId45" Type="http://schemas.openxmlformats.org/officeDocument/2006/relationships/hyperlink" Target="https://doi.org/10.1207/S15328007SEM0904_8" TargetMode="External"/><Relationship Id="rId53" Type="http://schemas.openxmlformats.org/officeDocument/2006/relationships/hyperlink" Target="https://doi.org/10.1016/j.bodyim.2018.08.014" TargetMode="External"/><Relationship Id="rId58" Type="http://schemas.openxmlformats.org/officeDocument/2006/relationships/hyperlink" Target="https://doi.org/10.1007/s12124-020-09514-7" TargetMode="External"/><Relationship Id="rId66"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s://doi.org/10.1207/S15327965pli1502_01" TargetMode="External"/><Relationship Id="rId19" Type="http://schemas.openxmlformats.org/officeDocument/2006/relationships/hyperlink" Target="https://doi.org/10.1207/s15328007sem1203_7" TargetMode="External"/><Relationship Id="rId14" Type="http://schemas.openxmlformats.org/officeDocument/2006/relationships/hyperlink" Target="https://doi.org/10.1207/S15327906MBR3601_05" TargetMode="External"/><Relationship Id="rId22" Type="http://schemas.openxmlformats.org/officeDocument/2006/relationships/hyperlink" Target="https://doi.org/10.1037/0033-2909.112.1.155" TargetMode="External"/><Relationship Id="rId27" Type="http://schemas.openxmlformats.org/officeDocument/2006/relationships/hyperlink" Target="https://doi.org/10.1037/a0035457" TargetMode="External"/><Relationship Id="rId30" Type="http://schemas.openxmlformats.org/officeDocument/2006/relationships/hyperlink" Target="https://doi.org/10.1007/BF00050770" TargetMode="External"/><Relationship Id="rId35" Type="http://schemas.openxmlformats.org/officeDocument/2006/relationships/hyperlink" Target="https://doi.org/10.1037/0033-295X.98.2.224" TargetMode="External"/><Relationship Id="rId43" Type="http://schemas.openxmlformats.org/officeDocument/2006/relationships/hyperlink" Target="https://doi.org/10.1002/9781119568124.ch51" TargetMode="External"/><Relationship Id="rId48" Type="http://schemas.openxmlformats.org/officeDocument/2006/relationships/hyperlink" Target="https://doi.org/10.1111/j.1751-9004.2009.00217.x" TargetMode="External"/><Relationship Id="rId56" Type="http://schemas.openxmlformats.org/officeDocument/2006/relationships/hyperlink" Target="https://doi.org/10.1016/j.bodyim.2021.03.002" TargetMode="External"/><Relationship Id="rId64" Type="http://schemas.openxmlformats.org/officeDocument/2006/relationships/hyperlink" Target="https://doi.org/10.1016/j.bodyim.2014.09.006" TargetMode="External"/><Relationship Id="rId69" Type="http://schemas.openxmlformats.org/officeDocument/2006/relationships/fontTable" Target="fontTable.xml"/><Relationship Id="rId8" Type="http://schemas.openxmlformats.org/officeDocument/2006/relationships/hyperlink" Target="https://doi.org/10.1016/j.bodyim.2018.02.006" TargetMode="External"/><Relationship Id="rId51" Type="http://schemas.openxmlformats.org/officeDocument/2006/relationships/hyperlink" Target="https://doi.org/10.1007/s11205-007-9195-2" TargetMode="External"/><Relationship Id="rId3" Type="http://schemas.openxmlformats.org/officeDocument/2006/relationships/settings" Target="settings.xml"/><Relationship Id="rId12" Type="http://schemas.openxmlformats.org/officeDocument/2006/relationships/hyperlink" Target="https://doi.org/10.1177/0149206315591075" TargetMode="External"/><Relationship Id="rId17" Type="http://schemas.openxmlformats.org/officeDocument/2006/relationships/hyperlink" Target="https://doi.org/10.1016/j.bodyim.2013.03.001" TargetMode="External"/><Relationship Id="rId25" Type="http://schemas.openxmlformats.org/officeDocument/2006/relationships/hyperlink" Target="https://doi.org/10.1016/S0378-2166(96)00032-X" TargetMode="External"/><Relationship Id="rId33" Type="http://schemas.openxmlformats.org/officeDocument/2006/relationships/hyperlink" Target="https://doi.org/10.1023/A:1006824100041" TargetMode="External"/><Relationship Id="rId38" Type="http://schemas.openxmlformats.org/officeDocument/2006/relationships/hyperlink" Target="https://doi.org/10.1080/10705510903008220" TargetMode="External"/><Relationship Id="rId46" Type="http://schemas.openxmlformats.org/officeDocument/2006/relationships/hyperlink" Target="https://doi.org/10.1177/1359105319882740" TargetMode="External"/><Relationship Id="rId59" Type="http://schemas.openxmlformats.org/officeDocument/2006/relationships/hyperlink" Target="https://doi.org/10.1016/j.tics.2018.11.007" TargetMode="External"/><Relationship Id="rId67" Type="http://schemas.openxmlformats.org/officeDocument/2006/relationships/header" Target="header2.xml"/><Relationship Id="rId20" Type="http://schemas.openxmlformats.org/officeDocument/2006/relationships/hyperlink" Target="https://doi.org/10.1207/s15328007sem0902_5" TargetMode="External"/><Relationship Id="rId41" Type="http://schemas.openxmlformats.org/officeDocument/2006/relationships/hyperlink" Target="https://doi.org/10.1016/j.psychsport.2011.04.003" TargetMode="External"/><Relationship Id="rId54" Type="http://schemas.openxmlformats.org/officeDocument/2006/relationships/hyperlink" Target="https://doi.org/10.1007/s40519-021-01271-9" TargetMode="External"/><Relationship Id="rId62" Type="http://schemas.openxmlformats.org/officeDocument/2006/relationships/hyperlink" Target="https://doi.org/10.1037/0022-3514.92.3.506" TargetMode="External"/><Relationship Id="rId7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1097/ACM.0000000000001970" TargetMode="External"/><Relationship Id="rId23" Type="http://schemas.openxmlformats.org/officeDocument/2006/relationships/hyperlink" Target="https://doi.org/10.1007/978-90-481-2352-0_9" TargetMode="External"/><Relationship Id="rId28" Type="http://schemas.openxmlformats.org/officeDocument/2006/relationships/hyperlink" Target="https://doi.org/10.1080/10705519909540118" TargetMode="External"/><Relationship Id="rId36" Type="http://schemas.openxmlformats.org/officeDocument/2006/relationships/hyperlink" Target="https://doi.org/10.1177/0734282911406657" TargetMode="External"/><Relationship Id="rId49" Type="http://schemas.openxmlformats.org/officeDocument/2006/relationships/hyperlink" Target="https://doi.org/10.1002/9781119568124.ch14" TargetMode="External"/><Relationship Id="rId57" Type="http://schemas.openxmlformats.org/officeDocument/2006/relationships/hyperlink" Target="https://doi.org/10.1016/j.bodyim.2021.05.009" TargetMode="External"/><Relationship Id="rId10" Type="http://schemas.openxmlformats.org/officeDocument/2006/relationships/hyperlink" Target="https://doi.org/10.17576/geo-2018-1404-12" TargetMode="External"/><Relationship Id="rId31" Type="http://schemas.openxmlformats.org/officeDocument/2006/relationships/hyperlink" Target="https://doi.org/10.1007/978-3-319-06007-1_7" TargetMode="External"/><Relationship Id="rId44" Type="http://schemas.openxmlformats.org/officeDocument/2006/relationships/hyperlink" Target="https://doi.org/10.1521/jscp.2019.38.2.113" TargetMode="External"/><Relationship Id="rId52" Type="http://schemas.openxmlformats.org/officeDocument/2006/relationships/hyperlink" Target="https://doi.org/10.1027/1016-9040/a00150" TargetMode="External"/><Relationship Id="rId60" Type="http://schemas.openxmlformats.org/officeDocument/2006/relationships/hyperlink" Target="https://doi.org/10.1037/0022-3514.59.1.102" TargetMode="External"/><Relationship Id="rId65" Type="http://schemas.openxmlformats.org/officeDocument/2006/relationships/hyperlink" Target="https://doi.org/10.1177/1359105319842928" TargetMode="External"/><Relationship Id="rId4" Type="http://schemas.openxmlformats.org/officeDocument/2006/relationships/webSettings" Target="webSettings.xml"/><Relationship Id="rId9" Type="http://schemas.openxmlformats.org/officeDocument/2006/relationships/hyperlink" Target="https://doi.org/10.1556/2006.8.2019.43" TargetMode="External"/><Relationship Id="rId13" Type="http://schemas.openxmlformats.org/officeDocument/2006/relationships/hyperlink" Target="https://doi.org/10.1177/0022022194252007" TargetMode="External"/><Relationship Id="rId18" Type="http://schemas.openxmlformats.org/officeDocument/2006/relationships/hyperlink" Target="https://doi.org/10.1016/j.bodyim.2013.12.006" TargetMode="External"/><Relationship Id="rId39" Type="http://schemas.openxmlformats.org/officeDocument/2006/relationships/hyperlink" Target="https://doi.org/10.1037/a0026913" TargetMode="External"/><Relationship Id="rId34" Type="http://schemas.openxmlformats.org/officeDocument/2006/relationships/hyperlink" Target="https://doi.org/10.1086/201527" TargetMode="External"/><Relationship Id="rId50" Type="http://schemas.openxmlformats.org/officeDocument/2006/relationships/hyperlink" Target="https://doi.org/10.1016/j.paid.2006.09.017" TargetMode="External"/><Relationship Id="rId55" Type="http://schemas.openxmlformats.org/officeDocument/2006/relationships/hyperlink" Target="https://doi.org/10.1016/j.bodyim.2018.12.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831</TotalTime>
  <Pages>47</Pages>
  <Words>13102</Words>
  <Characters>75605</Characters>
  <Application>Microsoft Office Word</Application>
  <DocSecurity>0</DocSecurity>
  <Lines>1608</Lines>
  <Paragraphs>727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Viren Swami</dc:creator>
  <cp:keywords/>
  <dc:description/>
  <cp:lastModifiedBy>Blanshard, Lisa</cp:lastModifiedBy>
  <cp:revision>63</cp:revision>
  <dcterms:created xsi:type="dcterms:W3CDTF">2021-05-18T07:05:00Z</dcterms:created>
  <dcterms:modified xsi:type="dcterms:W3CDTF">2021-10-18T10:29:00Z</dcterms:modified>
</cp:coreProperties>
</file>