
<file path=[Content_Types].xml><?xml version="1.0" encoding="utf-8"?>
<Types xmlns="http://schemas.openxmlformats.org/package/2006/content-types">
  <Default Extension="rels" ContentType="application/vnd.openxmlformats-package.relationships+xml"/>
  <Default Extension="tif" ContentType="image/tiff"/>
  <Default Extension="tiff" ContentType="image/tif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B2BABD" w14:textId="77777777" w:rsidR="002E6D97" w:rsidRPr="00B528E4" w:rsidRDefault="002E6D97" w:rsidP="00B528E4">
      <w:pPr>
        <w:pStyle w:val="Title"/>
      </w:pPr>
      <w:r w:rsidRPr="00B528E4">
        <w:t>Convergent character displacement in sympatric tamarin calls (Saguinus spp.)</w:t>
      </w:r>
    </w:p>
    <w:p w14:paraId="3FB2AE17" w14:textId="77777777" w:rsidR="002E6D97" w:rsidRPr="00697663" w:rsidRDefault="002E6D97" w:rsidP="002E6D97">
      <w:pPr>
        <w:spacing w:after="0" w:line="480" w:lineRule="auto"/>
        <w:ind w:firstLine="709"/>
        <w:rPr>
          <w:rFonts w:ascii="Times New Roman" w:hAnsi="Times New Roman"/>
          <w:b/>
          <w:sz w:val="20"/>
          <w:szCs w:val="20"/>
          <w:lang w:val="en-GB"/>
        </w:rPr>
      </w:pPr>
    </w:p>
    <w:p w14:paraId="44CD827F" w14:textId="77777777" w:rsidR="002E6D97" w:rsidRPr="00697663" w:rsidRDefault="002E6D97" w:rsidP="002E6D97">
      <w:pPr>
        <w:spacing w:after="0" w:line="480" w:lineRule="auto"/>
        <w:rPr>
          <w:rFonts w:ascii="Times New Roman" w:hAnsi="Times New Roman"/>
          <w:sz w:val="20"/>
          <w:szCs w:val="20"/>
          <w:vertAlign w:val="superscript"/>
        </w:rPr>
      </w:pPr>
      <w:r w:rsidRPr="00697663">
        <w:rPr>
          <w:rFonts w:ascii="Times New Roman" w:hAnsi="Times New Roman"/>
          <w:sz w:val="20"/>
          <w:szCs w:val="20"/>
        </w:rPr>
        <w:t>Tainara V. Sobroza</w:t>
      </w:r>
      <w:r w:rsidRPr="00697663">
        <w:rPr>
          <w:rFonts w:ascii="Times New Roman" w:hAnsi="Times New Roman"/>
          <w:sz w:val="20"/>
          <w:szCs w:val="20"/>
          <w:vertAlign w:val="superscript"/>
        </w:rPr>
        <w:t>1,2</w:t>
      </w:r>
      <w:r w:rsidRPr="00697663">
        <w:rPr>
          <w:rFonts w:ascii="Times New Roman" w:hAnsi="Times New Roman"/>
          <w:sz w:val="20"/>
          <w:szCs w:val="20"/>
        </w:rPr>
        <w:t>, Marcelo Gordo</w:t>
      </w:r>
      <w:r w:rsidRPr="00697663">
        <w:rPr>
          <w:rFonts w:ascii="Times New Roman" w:hAnsi="Times New Roman"/>
          <w:sz w:val="20"/>
          <w:szCs w:val="20"/>
          <w:vertAlign w:val="superscript"/>
        </w:rPr>
        <w:t>2</w:t>
      </w:r>
      <w:r w:rsidRPr="00697663">
        <w:rPr>
          <w:rFonts w:ascii="Times New Roman" w:hAnsi="Times New Roman"/>
          <w:sz w:val="20"/>
          <w:szCs w:val="20"/>
        </w:rPr>
        <w:t>, Pedro A. C. L. Pequeno</w:t>
      </w:r>
      <w:r w:rsidRPr="00697663">
        <w:rPr>
          <w:rFonts w:ascii="Times New Roman" w:hAnsi="Times New Roman"/>
          <w:sz w:val="20"/>
          <w:szCs w:val="20"/>
          <w:vertAlign w:val="superscript"/>
        </w:rPr>
        <w:t>3</w:t>
      </w:r>
      <w:r w:rsidRPr="00697663">
        <w:rPr>
          <w:rFonts w:ascii="Times New Roman" w:hAnsi="Times New Roman"/>
          <w:sz w:val="20"/>
          <w:szCs w:val="20"/>
        </w:rPr>
        <w:t xml:space="preserve">, Jacob C. Dunn </w:t>
      </w:r>
      <w:r w:rsidRPr="00697663">
        <w:rPr>
          <w:rFonts w:ascii="Times New Roman" w:hAnsi="Times New Roman"/>
          <w:sz w:val="20"/>
          <w:szCs w:val="20"/>
          <w:vertAlign w:val="superscript"/>
        </w:rPr>
        <w:t>4, 5, 6</w:t>
      </w:r>
      <w:r w:rsidRPr="00697663">
        <w:rPr>
          <w:rFonts w:ascii="Times New Roman" w:hAnsi="Times New Roman"/>
          <w:sz w:val="20"/>
          <w:szCs w:val="20"/>
        </w:rPr>
        <w:t>, Wilson R. Spironello</w:t>
      </w:r>
      <w:r w:rsidRPr="00697663">
        <w:rPr>
          <w:rFonts w:ascii="Times New Roman" w:hAnsi="Times New Roman"/>
          <w:sz w:val="20"/>
          <w:szCs w:val="20"/>
          <w:vertAlign w:val="superscript"/>
        </w:rPr>
        <w:t>1</w:t>
      </w:r>
      <w:r w:rsidRPr="00697663">
        <w:rPr>
          <w:rFonts w:ascii="Times New Roman" w:hAnsi="Times New Roman"/>
          <w:sz w:val="20"/>
          <w:szCs w:val="20"/>
        </w:rPr>
        <w:t>, Rafael M. Rabelo</w:t>
      </w:r>
      <w:r w:rsidRPr="00697663">
        <w:rPr>
          <w:rFonts w:ascii="Times New Roman" w:hAnsi="Times New Roman"/>
          <w:sz w:val="20"/>
          <w:szCs w:val="20"/>
          <w:vertAlign w:val="superscript"/>
        </w:rPr>
        <w:t>7,8</w:t>
      </w:r>
      <w:r w:rsidRPr="00697663">
        <w:rPr>
          <w:rFonts w:ascii="Times New Roman" w:hAnsi="Times New Roman"/>
          <w:sz w:val="20"/>
          <w:szCs w:val="20"/>
        </w:rPr>
        <w:t>, Adrian P. A. Barnett</w:t>
      </w:r>
      <w:r w:rsidRPr="00697663">
        <w:rPr>
          <w:rFonts w:ascii="Times New Roman" w:hAnsi="Times New Roman"/>
          <w:sz w:val="20"/>
          <w:szCs w:val="20"/>
          <w:vertAlign w:val="superscript"/>
        </w:rPr>
        <w:t>1, 9, 10, 11</w:t>
      </w:r>
    </w:p>
    <w:p w14:paraId="1B140952" w14:textId="77777777" w:rsidR="002E6D97" w:rsidRPr="00697663" w:rsidRDefault="002E6D97" w:rsidP="002E6D97">
      <w:pPr>
        <w:spacing w:line="360" w:lineRule="auto"/>
        <w:rPr>
          <w:rFonts w:ascii="Times New Roman" w:hAnsi="Times New Roman"/>
          <w:sz w:val="20"/>
          <w:szCs w:val="20"/>
          <w:vertAlign w:val="superscript"/>
        </w:rPr>
      </w:pPr>
    </w:p>
    <w:p w14:paraId="6AB657B1" w14:textId="77777777" w:rsidR="002E6D97" w:rsidRPr="00522104" w:rsidRDefault="002E6D97" w:rsidP="002E6D97">
      <w:pPr>
        <w:spacing w:line="360" w:lineRule="auto"/>
        <w:rPr>
          <w:rFonts w:ascii="Times New Roman" w:hAnsi="Times New Roman"/>
          <w:color w:val="000000"/>
          <w:sz w:val="20"/>
          <w:szCs w:val="20"/>
        </w:rPr>
      </w:pPr>
      <w:r w:rsidRPr="00522104">
        <w:rPr>
          <w:rFonts w:ascii="Times New Roman" w:hAnsi="Times New Roman"/>
          <w:color w:val="000000"/>
          <w:sz w:val="20"/>
          <w:szCs w:val="20"/>
          <w:vertAlign w:val="superscript"/>
        </w:rPr>
        <w:t xml:space="preserve">1 </w:t>
      </w:r>
      <w:r w:rsidRPr="00522104">
        <w:rPr>
          <w:rFonts w:ascii="Times New Roman" w:hAnsi="Times New Roman"/>
          <w:color w:val="000000"/>
          <w:sz w:val="20"/>
          <w:szCs w:val="20"/>
        </w:rPr>
        <w:t>Grupo de Pesquisa de Mamíferos Amazônicos, Instituto Nacional de Pesquisas da Amazônia, Av. André Araújo 2936, C.P. 2223, Petrópolis, 69067-375, Manaus, AM, Brazil.</w:t>
      </w:r>
    </w:p>
    <w:p w14:paraId="704F1763" w14:textId="77777777" w:rsidR="002E6D97" w:rsidRPr="00522104" w:rsidRDefault="002E6D97" w:rsidP="002E6D97">
      <w:pPr>
        <w:spacing w:line="360" w:lineRule="auto"/>
        <w:rPr>
          <w:rFonts w:ascii="Times New Roman" w:hAnsi="Times New Roman"/>
          <w:color w:val="000000"/>
          <w:sz w:val="20"/>
          <w:szCs w:val="20"/>
        </w:rPr>
      </w:pPr>
      <w:r w:rsidRPr="00522104">
        <w:rPr>
          <w:rFonts w:ascii="Times New Roman" w:hAnsi="Times New Roman"/>
          <w:color w:val="000000"/>
          <w:sz w:val="20"/>
          <w:szCs w:val="20"/>
          <w:vertAlign w:val="superscript"/>
        </w:rPr>
        <w:t xml:space="preserve">2 </w:t>
      </w:r>
      <w:r>
        <w:rPr>
          <w:rFonts w:ascii="Times New Roman" w:hAnsi="Times New Roman"/>
          <w:color w:val="000000"/>
          <w:sz w:val="20"/>
          <w:szCs w:val="20"/>
          <w:vertAlign w:val="superscript"/>
        </w:rPr>
        <w:t xml:space="preserve"> </w:t>
      </w:r>
      <w:r w:rsidRPr="00522104">
        <w:rPr>
          <w:rFonts w:ascii="Times New Roman" w:hAnsi="Times New Roman"/>
          <w:color w:val="000000"/>
          <w:sz w:val="20"/>
          <w:szCs w:val="20"/>
        </w:rPr>
        <w:t xml:space="preserve">Projeto Sauim-de-Coleira, </w:t>
      </w:r>
      <w:r>
        <w:rPr>
          <w:rFonts w:ascii="Times New Roman" w:hAnsi="Times New Roman"/>
          <w:color w:val="000000"/>
          <w:sz w:val="20"/>
          <w:szCs w:val="20"/>
        </w:rPr>
        <w:t xml:space="preserve">Programa de Pós-Graduação em Zoologia, </w:t>
      </w:r>
      <w:r w:rsidRPr="00522104">
        <w:rPr>
          <w:rFonts w:ascii="Times New Roman" w:hAnsi="Times New Roman"/>
          <w:color w:val="000000"/>
          <w:sz w:val="20"/>
          <w:szCs w:val="20"/>
        </w:rPr>
        <w:t xml:space="preserve">Universidade Federal do Amazonas (UFAM), Av. General Rodrigo Otávio Jordão Ramos, 3000, Japim, 69077-000, Manaus, AM, Brazil. </w:t>
      </w:r>
    </w:p>
    <w:p w14:paraId="254114FF" w14:textId="77777777" w:rsidR="002E6D97" w:rsidRPr="00522104" w:rsidRDefault="002E6D97" w:rsidP="002E6D97">
      <w:pPr>
        <w:spacing w:line="360" w:lineRule="auto"/>
        <w:rPr>
          <w:rFonts w:ascii="Times New Roman" w:hAnsi="Times New Roman"/>
          <w:color w:val="000000"/>
          <w:sz w:val="20"/>
          <w:szCs w:val="20"/>
        </w:rPr>
      </w:pPr>
      <w:r w:rsidRPr="00522104">
        <w:rPr>
          <w:rFonts w:ascii="Times New Roman" w:hAnsi="Times New Roman"/>
          <w:color w:val="000000"/>
          <w:sz w:val="20"/>
          <w:szCs w:val="20"/>
          <w:vertAlign w:val="superscript"/>
        </w:rPr>
        <w:t>3</w:t>
      </w:r>
      <w:r w:rsidRPr="00522104">
        <w:rPr>
          <w:rFonts w:ascii="Times New Roman" w:eastAsia="Calibri" w:hAnsi="Times New Roman"/>
          <w:color w:val="000000"/>
          <w:sz w:val="20"/>
          <w:szCs w:val="20"/>
          <w:lang w:eastAsia="en-US"/>
        </w:rPr>
        <w:t xml:space="preserve"> </w:t>
      </w:r>
      <w:r w:rsidRPr="00522104">
        <w:rPr>
          <w:rFonts w:ascii="Times New Roman" w:hAnsi="Times New Roman"/>
          <w:color w:val="000000"/>
          <w:sz w:val="20"/>
          <w:szCs w:val="20"/>
        </w:rPr>
        <w:t>Núcleo de Pesquisas de Roraima, Instituto Nacional de Pesquisas da Amazônia, Boa Vista, Roraima, Brazil.</w:t>
      </w:r>
    </w:p>
    <w:p w14:paraId="4CCF40FE" w14:textId="77777777" w:rsidR="002E6D97" w:rsidRPr="00522104" w:rsidRDefault="002E6D97" w:rsidP="002E6D97">
      <w:pPr>
        <w:spacing w:line="360" w:lineRule="auto"/>
        <w:rPr>
          <w:rFonts w:ascii="Times New Roman" w:hAnsi="Times New Roman"/>
          <w:color w:val="000000"/>
          <w:sz w:val="20"/>
          <w:szCs w:val="20"/>
          <w:vertAlign w:val="superscript"/>
          <w:lang w:val="en-GB"/>
        </w:rPr>
      </w:pPr>
      <w:r w:rsidRPr="00522104">
        <w:rPr>
          <w:rFonts w:ascii="Times New Roman" w:hAnsi="Times New Roman"/>
          <w:color w:val="000000"/>
          <w:sz w:val="20"/>
          <w:szCs w:val="20"/>
          <w:vertAlign w:val="superscript"/>
          <w:lang w:val="en-GB"/>
        </w:rPr>
        <w:t xml:space="preserve">4 </w:t>
      </w:r>
      <w:r w:rsidRPr="00522104">
        <w:rPr>
          <w:rFonts w:ascii="Times New Roman" w:hAnsi="Times New Roman"/>
          <w:color w:val="000000"/>
          <w:sz w:val="20"/>
          <w:szCs w:val="20"/>
          <w:lang w:val="en-GB"/>
        </w:rPr>
        <w:t>Department of Archaeology &amp; Anthropology, University of Cambridge, Cambridge, UK.</w:t>
      </w:r>
      <w:r w:rsidRPr="00522104">
        <w:rPr>
          <w:rFonts w:ascii="Times New Roman" w:hAnsi="Times New Roman"/>
          <w:color w:val="000000"/>
          <w:sz w:val="20"/>
          <w:szCs w:val="20"/>
          <w:vertAlign w:val="superscript"/>
          <w:lang w:val="en-GB"/>
        </w:rPr>
        <w:t xml:space="preserve">  </w:t>
      </w:r>
    </w:p>
    <w:p w14:paraId="45FD3F9E" w14:textId="77777777" w:rsidR="002E6D97" w:rsidRPr="00522104" w:rsidRDefault="002E6D97" w:rsidP="002E6D97">
      <w:pPr>
        <w:spacing w:line="360" w:lineRule="auto"/>
        <w:rPr>
          <w:rFonts w:ascii="Times New Roman" w:eastAsia="Calibri" w:hAnsi="Times New Roman"/>
          <w:color w:val="000000"/>
          <w:sz w:val="20"/>
          <w:szCs w:val="20"/>
          <w:lang w:val="en-US" w:eastAsia="en-US"/>
        </w:rPr>
      </w:pPr>
      <w:r w:rsidRPr="00522104">
        <w:rPr>
          <w:rFonts w:ascii="Times New Roman" w:hAnsi="Times New Roman"/>
          <w:color w:val="000000"/>
          <w:sz w:val="20"/>
          <w:szCs w:val="20"/>
          <w:vertAlign w:val="superscript"/>
          <w:lang w:val="en-US"/>
        </w:rPr>
        <w:t xml:space="preserve">5 </w:t>
      </w:r>
      <w:r w:rsidRPr="00943AC2">
        <w:rPr>
          <w:rFonts w:ascii="Times New Roman" w:eastAsia="Calibri" w:hAnsi="Times New Roman"/>
          <w:color w:val="000000"/>
          <w:sz w:val="20"/>
          <w:szCs w:val="20"/>
          <w:lang w:val="en-US" w:eastAsia="en-US"/>
        </w:rPr>
        <w:t>Behavioural Ecology</w:t>
      </w:r>
      <w:r w:rsidRPr="00522104">
        <w:rPr>
          <w:rFonts w:eastAsia="Calibri"/>
          <w:color w:val="000000"/>
          <w:sz w:val="20"/>
          <w:szCs w:val="20"/>
          <w:lang w:val="en-US" w:eastAsia="en-US"/>
        </w:rPr>
        <w:t xml:space="preserve"> </w:t>
      </w:r>
      <w:r w:rsidRPr="00522104">
        <w:rPr>
          <w:rFonts w:ascii="Times New Roman" w:eastAsia="Calibri" w:hAnsi="Times New Roman"/>
          <w:color w:val="000000"/>
          <w:sz w:val="20"/>
          <w:szCs w:val="20"/>
          <w:lang w:val="en-US" w:eastAsia="en-US"/>
        </w:rPr>
        <w:t>Research Group, Anglia Ruskin University, Cambridge, UK.</w:t>
      </w:r>
    </w:p>
    <w:p w14:paraId="1F7E6718" w14:textId="77777777" w:rsidR="002E6D97" w:rsidRPr="00522104" w:rsidRDefault="002E6D97" w:rsidP="002E6D97">
      <w:pPr>
        <w:spacing w:line="360" w:lineRule="auto"/>
        <w:rPr>
          <w:rFonts w:ascii="Times New Roman" w:eastAsia="Calibri" w:hAnsi="Times New Roman"/>
          <w:color w:val="000000"/>
          <w:sz w:val="20"/>
          <w:szCs w:val="20"/>
          <w:lang w:val="en-US" w:eastAsia="en-US"/>
        </w:rPr>
      </w:pPr>
      <w:r w:rsidRPr="00522104">
        <w:rPr>
          <w:rFonts w:ascii="Times New Roman" w:eastAsia="Calibri" w:hAnsi="Times New Roman"/>
          <w:color w:val="000000"/>
          <w:sz w:val="20"/>
          <w:szCs w:val="20"/>
          <w:vertAlign w:val="superscript"/>
          <w:lang w:val="en-US" w:eastAsia="en-US"/>
        </w:rPr>
        <w:t>6</w:t>
      </w:r>
      <w:r w:rsidRPr="00522104">
        <w:rPr>
          <w:rFonts w:ascii="Times New Roman" w:eastAsia="Calibri" w:hAnsi="Times New Roman"/>
          <w:color w:val="000000"/>
          <w:sz w:val="20"/>
          <w:szCs w:val="20"/>
          <w:lang w:val="en-US" w:eastAsia="en-US"/>
        </w:rPr>
        <w:t xml:space="preserve"> Department of Cognitive Biology, University of Vienna, Austria</w:t>
      </w:r>
    </w:p>
    <w:p w14:paraId="4F45BD43" w14:textId="77777777" w:rsidR="002E6D97" w:rsidRPr="006D45D9" w:rsidRDefault="002E6D97" w:rsidP="002E6D97">
      <w:pPr>
        <w:spacing w:line="360" w:lineRule="auto"/>
        <w:rPr>
          <w:rFonts w:ascii="Times New Roman" w:hAnsi="Times New Roman"/>
          <w:sz w:val="20"/>
          <w:szCs w:val="20"/>
        </w:rPr>
      </w:pPr>
      <w:r w:rsidRPr="00522104">
        <w:rPr>
          <w:rFonts w:ascii="Times New Roman" w:hAnsi="Times New Roman"/>
          <w:color w:val="000000"/>
          <w:sz w:val="20"/>
          <w:szCs w:val="20"/>
          <w:vertAlign w:val="superscript"/>
        </w:rPr>
        <w:t>7</w:t>
      </w:r>
      <w:r w:rsidRPr="00522104">
        <w:rPr>
          <w:rFonts w:ascii="Times New Roman" w:hAnsi="Times New Roman"/>
          <w:color w:val="000000"/>
          <w:sz w:val="20"/>
          <w:szCs w:val="20"/>
        </w:rPr>
        <w:t xml:space="preserve"> Programa de Pós-Graduação em Ecologia, Instituto Nacional de Pesquisas da Amazônia, Manaus, Amazonas, Brazil.</w:t>
      </w:r>
    </w:p>
    <w:p w14:paraId="417AA05C" w14:textId="77777777" w:rsidR="002E6D97" w:rsidRPr="00697663" w:rsidRDefault="002E6D97" w:rsidP="002E6D97">
      <w:pPr>
        <w:spacing w:line="360" w:lineRule="auto"/>
        <w:rPr>
          <w:rFonts w:ascii="Times New Roman" w:hAnsi="Times New Roman"/>
          <w:sz w:val="20"/>
          <w:szCs w:val="20"/>
        </w:rPr>
      </w:pPr>
      <w:r w:rsidRPr="00522104">
        <w:rPr>
          <w:rFonts w:ascii="Times New Roman" w:hAnsi="Times New Roman"/>
          <w:color w:val="000000"/>
          <w:sz w:val="20"/>
          <w:szCs w:val="20"/>
          <w:vertAlign w:val="superscript"/>
        </w:rPr>
        <w:t>8</w:t>
      </w:r>
      <w:r w:rsidRPr="00522104">
        <w:rPr>
          <w:rFonts w:ascii="Times New Roman" w:hAnsi="Times New Roman"/>
          <w:color w:val="000000"/>
          <w:sz w:val="20"/>
          <w:szCs w:val="20"/>
        </w:rPr>
        <w:t xml:space="preserve"> Grupo de Pesquisa em Ecologia de Vertebrados Terrestres, Instituto de Desenvolvimento Sustentável </w:t>
      </w:r>
      <w:r w:rsidRPr="00697663">
        <w:rPr>
          <w:rFonts w:ascii="Times New Roman" w:hAnsi="Times New Roman"/>
          <w:sz w:val="20"/>
          <w:szCs w:val="20"/>
        </w:rPr>
        <w:t>Mamirauá, Tefé, Amazonas, Brazil.</w:t>
      </w:r>
    </w:p>
    <w:p w14:paraId="1866CE47" w14:textId="77777777" w:rsidR="002E6D97" w:rsidRPr="00697663" w:rsidRDefault="002E6D97" w:rsidP="002E6D97">
      <w:pPr>
        <w:spacing w:line="360" w:lineRule="auto"/>
        <w:rPr>
          <w:rFonts w:ascii="Times New Roman" w:hAnsi="Times New Roman"/>
          <w:sz w:val="20"/>
          <w:szCs w:val="20"/>
        </w:rPr>
      </w:pPr>
      <w:r w:rsidRPr="00697663">
        <w:rPr>
          <w:rFonts w:ascii="Times New Roman" w:hAnsi="Times New Roman"/>
          <w:sz w:val="20"/>
          <w:szCs w:val="20"/>
          <w:vertAlign w:val="superscript"/>
        </w:rPr>
        <w:t xml:space="preserve">9 </w:t>
      </w:r>
      <w:r w:rsidRPr="00697663">
        <w:rPr>
          <w:rFonts w:ascii="Times New Roman" w:hAnsi="Times New Roman"/>
          <w:sz w:val="20"/>
          <w:szCs w:val="20"/>
        </w:rPr>
        <w:t>Centro de Ciências Biológicas, Departamento de Zoologia, Universidade Federal de Pernambuco, Recife, Pernambuco, Brazil.</w:t>
      </w:r>
    </w:p>
    <w:p w14:paraId="3B044000" w14:textId="77777777" w:rsidR="002E6D97" w:rsidRPr="00697663" w:rsidRDefault="002E6D97" w:rsidP="002E6D97">
      <w:pPr>
        <w:spacing w:line="360" w:lineRule="auto"/>
        <w:rPr>
          <w:rFonts w:ascii="Times New Roman" w:hAnsi="Times New Roman"/>
          <w:sz w:val="20"/>
          <w:szCs w:val="20"/>
          <w:vertAlign w:val="superscript"/>
        </w:rPr>
      </w:pPr>
      <w:r w:rsidRPr="00697663">
        <w:rPr>
          <w:rFonts w:ascii="Times New Roman" w:hAnsi="Times New Roman"/>
          <w:sz w:val="20"/>
          <w:szCs w:val="20"/>
          <w:vertAlign w:val="superscript"/>
        </w:rPr>
        <w:t xml:space="preserve">10 </w:t>
      </w:r>
      <w:r w:rsidRPr="00697663">
        <w:rPr>
          <w:rFonts w:ascii="Times New Roman" w:hAnsi="Times New Roman"/>
          <w:sz w:val="20"/>
          <w:szCs w:val="20"/>
        </w:rPr>
        <w:t>Departamento de Biologia, Universidade Federal do Amazonas, Manaus, Amazonas, Brazil</w:t>
      </w:r>
    </w:p>
    <w:p w14:paraId="2D182169" w14:textId="77777777" w:rsidR="002E6D97" w:rsidRPr="00697663" w:rsidRDefault="002E6D97" w:rsidP="002E6D97">
      <w:pPr>
        <w:spacing w:line="360" w:lineRule="auto"/>
        <w:rPr>
          <w:rFonts w:ascii="Times New Roman" w:hAnsi="Times New Roman"/>
          <w:sz w:val="20"/>
          <w:szCs w:val="20"/>
          <w:lang w:val="en-US"/>
        </w:rPr>
      </w:pPr>
      <w:r w:rsidRPr="00697663">
        <w:rPr>
          <w:rFonts w:ascii="Times New Roman" w:hAnsi="Times New Roman"/>
          <w:sz w:val="20"/>
          <w:szCs w:val="20"/>
          <w:vertAlign w:val="superscript"/>
          <w:lang w:val="en-US"/>
        </w:rPr>
        <w:t xml:space="preserve">11 </w:t>
      </w:r>
      <w:r w:rsidRPr="00697663">
        <w:rPr>
          <w:rFonts w:ascii="Times New Roman" w:hAnsi="Times New Roman"/>
          <w:sz w:val="20"/>
          <w:szCs w:val="20"/>
          <w:lang w:val="en-US"/>
        </w:rPr>
        <w:t xml:space="preserve">Centre for </w:t>
      </w:r>
      <w:r>
        <w:rPr>
          <w:rFonts w:ascii="Times New Roman" w:hAnsi="Times New Roman"/>
          <w:sz w:val="20"/>
          <w:szCs w:val="20"/>
          <w:lang w:val="en-US"/>
        </w:rPr>
        <w:t>E</w:t>
      </w:r>
      <w:r w:rsidRPr="00697663">
        <w:rPr>
          <w:rFonts w:ascii="Times New Roman" w:hAnsi="Times New Roman"/>
          <w:sz w:val="20"/>
          <w:szCs w:val="20"/>
          <w:lang w:val="en-US"/>
        </w:rPr>
        <w:t>volutionary Anthropology,</w:t>
      </w:r>
      <w:r w:rsidRPr="00697663">
        <w:rPr>
          <w:rFonts w:ascii="Times New Roman" w:hAnsi="Times New Roman"/>
          <w:sz w:val="20"/>
          <w:szCs w:val="20"/>
          <w:vertAlign w:val="superscript"/>
          <w:lang w:val="en-US"/>
        </w:rPr>
        <w:t xml:space="preserve"> </w:t>
      </w:r>
      <w:r w:rsidRPr="00697663">
        <w:rPr>
          <w:rFonts w:ascii="Times New Roman" w:hAnsi="Times New Roman"/>
          <w:sz w:val="20"/>
          <w:szCs w:val="20"/>
          <w:lang w:val="en-US"/>
        </w:rPr>
        <w:t>Department of Life Sciences, Roehampton University, London, UK</w:t>
      </w:r>
    </w:p>
    <w:p w14:paraId="11C671B8" w14:textId="77777777" w:rsidR="002E6D97" w:rsidRDefault="002E6D97" w:rsidP="002E6D97">
      <w:pPr>
        <w:spacing w:after="0" w:line="480" w:lineRule="auto"/>
        <w:rPr>
          <w:rFonts w:ascii="Times New Roman" w:hAnsi="Times New Roman"/>
          <w:b/>
          <w:bCs/>
          <w:i/>
          <w:iCs/>
          <w:sz w:val="20"/>
          <w:szCs w:val="20"/>
          <w:shd w:val="clear" w:color="auto" w:fill="FFFFFF"/>
          <w:lang w:val="en-US"/>
        </w:rPr>
      </w:pPr>
    </w:p>
    <w:p w14:paraId="050558A5" w14:textId="77777777" w:rsidR="002E6D97" w:rsidRPr="00522104" w:rsidRDefault="002E6D97" w:rsidP="002E6D97">
      <w:pPr>
        <w:spacing w:line="360" w:lineRule="auto"/>
        <w:rPr>
          <w:rFonts w:ascii="Times New Roman" w:hAnsi="Times New Roman"/>
          <w:b/>
          <w:bCs/>
          <w:color w:val="000000"/>
          <w:sz w:val="20"/>
          <w:szCs w:val="20"/>
        </w:rPr>
      </w:pPr>
      <w:r w:rsidRPr="00522104">
        <w:rPr>
          <w:rFonts w:ascii="Times New Roman" w:hAnsi="Times New Roman"/>
          <w:b/>
          <w:bCs/>
          <w:color w:val="000000"/>
          <w:sz w:val="20"/>
          <w:szCs w:val="20"/>
        </w:rPr>
        <w:t xml:space="preserve">Corresponding author: </w:t>
      </w:r>
    </w:p>
    <w:p w14:paraId="39265948" w14:textId="77777777" w:rsidR="002E6D97" w:rsidRPr="00522104" w:rsidRDefault="002E6D97" w:rsidP="002E6D97">
      <w:pPr>
        <w:spacing w:line="360" w:lineRule="auto"/>
        <w:rPr>
          <w:rFonts w:ascii="Times New Roman" w:hAnsi="Times New Roman"/>
          <w:color w:val="000000"/>
          <w:sz w:val="20"/>
          <w:szCs w:val="20"/>
        </w:rPr>
      </w:pPr>
      <w:r w:rsidRPr="00522104">
        <w:rPr>
          <w:rFonts w:ascii="Times New Roman" w:hAnsi="Times New Roman"/>
          <w:color w:val="000000"/>
          <w:sz w:val="20"/>
          <w:szCs w:val="20"/>
        </w:rPr>
        <w:t xml:space="preserve">Tainara Venturini Sobroza </w:t>
      </w:r>
    </w:p>
    <w:p w14:paraId="0F3BE07F" w14:textId="77777777" w:rsidR="002E6D97" w:rsidRPr="00522104" w:rsidRDefault="002E6D97" w:rsidP="002E6D97">
      <w:pPr>
        <w:spacing w:line="360" w:lineRule="auto"/>
        <w:rPr>
          <w:rFonts w:ascii="Times New Roman" w:hAnsi="Times New Roman"/>
          <w:color w:val="000000"/>
          <w:sz w:val="20"/>
          <w:szCs w:val="20"/>
        </w:rPr>
      </w:pPr>
      <w:r w:rsidRPr="00522104">
        <w:rPr>
          <w:rFonts w:ascii="Times New Roman" w:hAnsi="Times New Roman"/>
          <w:color w:val="000000"/>
          <w:sz w:val="20"/>
          <w:szCs w:val="20"/>
        </w:rPr>
        <w:t xml:space="preserve">E-mail: </w:t>
      </w:r>
      <w:hyperlink r:id="rId6" w:history="1">
        <w:r w:rsidRPr="00522104">
          <w:rPr>
            <w:rStyle w:val="Hyperlink"/>
            <w:color w:val="000000"/>
            <w:sz w:val="20"/>
            <w:szCs w:val="20"/>
          </w:rPr>
          <w:t>tv.sobroza@gmail.com</w:t>
        </w:r>
      </w:hyperlink>
      <w:r w:rsidRPr="00522104">
        <w:rPr>
          <w:rFonts w:ascii="Times New Roman" w:hAnsi="Times New Roman"/>
          <w:color w:val="000000"/>
          <w:sz w:val="20"/>
          <w:szCs w:val="20"/>
        </w:rPr>
        <w:t xml:space="preserve"> </w:t>
      </w:r>
      <w:r w:rsidRPr="00522104">
        <w:rPr>
          <w:rFonts w:ascii="Times New Roman" w:hAnsi="Times New Roman"/>
          <w:color w:val="000000"/>
          <w:sz w:val="20"/>
          <w:szCs w:val="20"/>
        </w:rPr>
        <w:br/>
        <w:t>ORCID:</w:t>
      </w:r>
      <w:r w:rsidRPr="0008319C">
        <w:rPr>
          <w:rFonts w:ascii="Times New Roman" w:hAnsi="Times New Roman"/>
          <w:color w:val="666666"/>
          <w:sz w:val="20"/>
          <w:szCs w:val="20"/>
          <w:shd w:val="clear" w:color="auto" w:fill="FFFFFF"/>
        </w:rPr>
        <w:t xml:space="preserve">  </w:t>
      </w:r>
      <w:r w:rsidRPr="0008319C">
        <w:rPr>
          <w:rFonts w:ascii="Times New Roman" w:hAnsi="Times New Roman"/>
          <w:sz w:val="20"/>
          <w:szCs w:val="20"/>
        </w:rPr>
        <w:t xml:space="preserve"> </w:t>
      </w:r>
      <w:hyperlink r:id="rId7" w:tgtFrame="_blank" w:history="1">
        <w:r w:rsidRPr="0008319C">
          <w:rPr>
            <w:rStyle w:val="Hyperlink"/>
            <w:color w:val="1155CC"/>
            <w:sz w:val="20"/>
            <w:szCs w:val="20"/>
            <w:shd w:val="clear" w:color="auto" w:fill="FFFFFF"/>
          </w:rPr>
          <w:t>0000-0003-4081-276X</w:t>
        </w:r>
      </w:hyperlink>
      <w:r w:rsidRPr="00522104">
        <w:rPr>
          <w:rFonts w:ascii="Times New Roman" w:hAnsi="Times New Roman"/>
          <w:color w:val="000000"/>
          <w:sz w:val="20"/>
          <w:szCs w:val="20"/>
        </w:rPr>
        <w:t xml:space="preserve"> </w:t>
      </w:r>
    </w:p>
    <w:p w14:paraId="07202A9A" w14:textId="77777777" w:rsidR="002E6D97" w:rsidRPr="00522104" w:rsidRDefault="002E6D97" w:rsidP="002E6D97">
      <w:pPr>
        <w:spacing w:line="360" w:lineRule="auto"/>
        <w:rPr>
          <w:rFonts w:ascii="Times New Roman" w:eastAsia="Calibri" w:hAnsi="Times New Roman"/>
          <w:color w:val="000000"/>
          <w:sz w:val="20"/>
          <w:szCs w:val="20"/>
          <w:lang w:val="en-GB" w:eastAsia="en-US"/>
        </w:rPr>
      </w:pPr>
      <w:r w:rsidRPr="00522104">
        <w:rPr>
          <w:rFonts w:ascii="Times New Roman" w:hAnsi="Times New Roman"/>
          <w:color w:val="000000"/>
          <w:sz w:val="20"/>
          <w:szCs w:val="20"/>
          <w:lang w:val="en-GB"/>
        </w:rPr>
        <w:lastRenderedPageBreak/>
        <w:t>Phone number: +55 92 36433302</w:t>
      </w:r>
      <w:r w:rsidRPr="00522104">
        <w:rPr>
          <w:rFonts w:ascii="Times New Roman" w:hAnsi="Times New Roman"/>
          <w:color w:val="000000"/>
          <w:sz w:val="20"/>
          <w:szCs w:val="20"/>
          <w:lang w:val="en-GB"/>
        </w:rPr>
        <w:br/>
      </w:r>
    </w:p>
    <w:p w14:paraId="780F0DD7" w14:textId="77777777" w:rsidR="002E6D97" w:rsidRPr="00522104" w:rsidRDefault="002E6D97" w:rsidP="002E6D97">
      <w:pPr>
        <w:spacing w:after="0" w:line="240" w:lineRule="auto"/>
        <w:rPr>
          <w:rFonts w:ascii="Times New Roman" w:hAnsi="Times New Roman"/>
          <w:b/>
          <w:color w:val="000000"/>
          <w:sz w:val="20"/>
          <w:szCs w:val="20"/>
          <w:lang w:val="en-GB"/>
        </w:rPr>
      </w:pPr>
      <w:r w:rsidRPr="00522104">
        <w:rPr>
          <w:rFonts w:ascii="Times New Roman" w:hAnsi="Times New Roman"/>
          <w:b/>
          <w:color w:val="000000"/>
          <w:sz w:val="20"/>
          <w:szCs w:val="20"/>
          <w:lang w:val="en-GB"/>
        </w:rPr>
        <w:t>Co-authors orcid:</w:t>
      </w:r>
      <w:r w:rsidRPr="00522104">
        <w:rPr>
          <w:rFonts w:ascii="Times New Roman" w:hAnsi="Times New Roman"/>
          <w:b/>
          <w:color w:val="000000"/>
          <w:sz w:val="20"/>
          <w:szCs w:val="20"/>
          <w:lang w:val="en-GB"/>
        </w:rPr>
        <w:br/>
      </w:r>
    </w:p>
    <w:p w14:paraId="7492DE46" w14:textId="25B24F69" w:rsidR="002E6D97" w:rsidRPr="00F77564" w:rsidRDefault="002E6D97" w:rsidP="002E6D97">
      <w:pPr>
        <w:spacing w:after="0" w:line="240" w:lineRule="auto"/>
        <w:rPr>
          <w:ins w:id="0" w:author="Author" w:date="2021-04-06T12:58:00Z"/>
          <w:lang w:val="en-US"/>
        </w:rPr>
      </w:pPr>
      <w:r w:rsidRPr="00522104">
        <w:rPr>
          <w:rFonts w:ascii="Times New Roman" w:hAnsi="Times New Roman"/>
          <w:b/>
          <w:color w:val="000000"/>
          <w:sz w:val="20"/>
          <w:szCs w:val="20"/>
          <w:lang w:val="en-GB"/>
        </w:rPr>
        <w:t>PACLP:</w:t>
      </w:r>
      <w:r w:rsidR="00F77564" w:rsidRPr="00F77564">
        <w:rPr>
          <w:lang w:val="en-US"/>
        </w:rPr>
        <w:t xml:space="preserve"> </w:t>
      </w:r>
      <w:ins w:id="1" w:author="Author" w:date="2021-04-06T12:58:00Z">
        <w:r w:rsidR="00F77564">
          <w:fldChar w:fldCharType="begin"/>
        </w:r>
        <w:r w:rsidR="00F77564" w:rsidRPr="00F77564">
          <w:rPr>
            <w:lang w:val="en-US"/>
          </w:rPr>
          <w:instrText xml:space="preserve"> HYPERLINK "</w:instrText>
        </w:r>
      </w:ins>
      <w:r w:rsidR="00F77564" w:rsidRPr="00F77564">
        <w:rPr>
          <w:lang w:val="en-US"/>
        </w:rPr>
        <w:instrText>https://orcid.org/0000-0001-7350-0485</w:instrText>
      </w:r>
      <w:ins w:id="2" w:author="Author" w:date="2021-04-06T12:58:00Z">
        <w:r w:rsidR="00F77564" w:rsidRPr="00F77564">
          <w:rPr>
            <w:lang w:val="en-US"/>
          </w:rPr>
          <w:instrText xml:space="preserve">" </w:instrText>
        </w:r>
        <w:r w:rsidR="00F77564">
          <w:fldChar w:fldCharType="separate"/>
        </w:r>
      </w:ins>
      <w:r w:rsidR="00F77564" w:rsidRPr="00F77564">
        <w:rPr>
          <w:rStyle w:val="Hyperlink"/>
          <w:lang w:val="en-US"/>
        </w:rPr>
        <w:t>https://orcid.org/0000-0001-7350-0485</w:t>
      </w:r>
      <w:ins w:id="3" w:author="Author" w:date="2021-04-06T12:58:00Z">
        <w:r w:rsidR="00F77564">
          <w:fldChar w:fldCharType="end"/>
        </w:r>
      </w:ins>
    </w:p>
    <w:p w14:paraId="4166164C" w14:textId="5669CE2C" w:rsidR="002E6D97" w:rsidRDefault="002E6D97" w:rsidP="002E6D97">
      <w:pPr>
        <w:spacing w:after="0" w:line="240" w:lineRule="auto"/>
        <w:rPr>
          <w:lang w:val="en-US"/>
        </w:rPr>
      </w:pPr>
      <w:r w:rsidRPr="00522104">
        <w:rPr>
          <w:rFonts w:ascii="Times New Roman" w:hAnsi="Times New Roman"/>
          <w:b/>
          <w:color w:val="000000"/>
          <w:sz w:val="20"/>
          <w:szCs w:val="20"/>
          <w:lang w:val="en-GB"/>
        </w:rPr>
        <w:t>JCD:</w:t>
      </w:r>
      <w:r w:rsidRPr="00246067">
        <w:rPr>
          <w:rStyle w:val="orcid-id-https"/>
          <w:rFonts w:ascii="Arial" w:hAnsi="Arial" w:cs="Arial"/>
          <w:color w:val="494A4C"/>
          <w:sz w:val="18"/>
          <w:szCs w:val="18"/>
          <w:shd w:val="clear" w:color="auto" w:fill="FFFFFF"/>
          <w:lang w:val="en-US"/>
        </w:rPr>
        <w:t xml:space="preserve"> </w:t>
      </w:r>
      <w:hyperlink r:id="rId8" w:history="1">
        <w:r w:rsidR="00F77564" w:rsidRPr="00C931F2">
          <w:rPr>
            <w:rStyle w:val="Hyperlink"/>
            <w:lang w:val="en-US"/>
          </w:rPr>
          <w:t>https://orcid.org/0000-0003-3487-6513</w:t>
        </w:r>
      </w:hyperlink>
    </w:p>
    <w:p w14:paraId="0472269F" w14:textId="77777777" w:rsidR="002E6D97" w:rsidRDefault="002E6D97" w:rsidP="002E6D97">
      <w:pPr>
        <w:spacing w:after="0" w:line="240" w:lineRule="auto"/>
        <w:rPr>
          <w:rFonts w:ascii="Arial" w:hAnsi="Arial" w:cs="Arial"/>
          <w:sz w:val="18"/>
          <w:szCs w:val="18"/>
          <w:lang w:val="en-US" w:eastAsia="en-US"/>
        </w:rPr>
      </w:pPr>
      <w:r w:rsidRPr="00522104">
        <w:rPr>
          <w:rFonts w:ascii="Times New Roman" w:hAnsi="Times New Roman"/>
          <w:b/>
          <w:color w:val="000000"/>
          <w:sz w:val="20"/>
          <w:szCs w:val="20"/>
          <w:lang w:val="en-GB"/>
        </w:rPr>
        <w:t>RMR:</w:t>
      </w:r>
      <w:r w:rsidRPr="00246067">
        <w:rPr>
          <w:rFonts w:ascii="Arial" w:hAnsi="Arial" w:cs="Arial"/>
          <w:color w:val="494A4C"/>
          <w:sz w:val="18"/>
          <w:szCs w:val="18"/>
          <w:shd w:val="clear" w:color="auto" w:fill="FFFFFF"/>
          <w:lang w:val="en-US"/>
        </w:rPr>
        <w:t xml:space="preserve"> </w:t>
      </w:r>
      <w:hyperlink r:id="rId9" w:history="1">
        <w:r w:rsidRPr="002E6D97">
          <w:rPr>
            <w:rStyle w:val="Hyperlink"/>
            <w:rFonts w:ascii="Arial" w:hAnsi="Arial" w:cs="Arial"/>
            <w:sz w:val="18"/>
            <w:szCs w:val="18"/>
            <w:shd w:val="clear" w:color="auto" w:fill="FFFFFF"/>
            <w:lang w:val="en-US"/>
          </w:rPr>
          <w:t>https://orcid.org/0000-0001-5290-7024</w:t>
        </w:r>
      </w:hyperlink>
      <w:r>
        <w:rPr>
          <w:rFonts w:ascii="Arial" w:hAnsi="Arial" w:cs="Arial"/>
          <w:color w:val="494A4C"/>
          <w:sz w:val="18"/>
          <w:szCs w:val="18"/>
          <w:shd w:val="clear" w:color="auto" w:fill="FFFFFF"/>
          <w:lang w:val="en-US"/>
        </w:rPr>
        <w:br/>
      </w:r>
      <w:r w:rsidRPr="00522104">
        <w:rPr>
          <w:rFonts w:ascii="Times New Roman" w:hAnsi="Times New Roman"/>
          <w:b/>
          <w:color w:val="000000"/>
          <w:sz w:val="20"/>
          <w:szCs w:val="20"/>
          <w:lang w:val="en-US"/>
        </w:rPr>
        <w:t>APAB:</w:t>
      </w:r>
      <w:r w:rsidRPr="00246067">
        <w:rPr>
          <w:rFonts w:ascii="Arial" w:hAnsi="Arial" w:cs="Arial"/>
          <w:lang w:val="en-US"/>
        </w:rPr>
        <w:t xml:space="preserve"> </w:t>
      </w:r>
      <w:hyperlink r:id="rId10" w:history="1">
        <w:r w:rsidRPr="002E6D97">
          <w:rPr>
            <w:rStyle w:val="Hyperlink"/>
            <w:rFonts w:ascii="Arial" w:hAnsi="Arial" w:cs="Arial"/>
            <w:sz w:val="18"/>
            <w:szCs w:val="18"/>
            <w:lang w:val="en-US" w:eastAsia="en-US"/>
          </w:rPr>
          <w:t>https://orcid.org/0000-0002-8829-2719</w:t>
        </w:r>
      </w:hyperlink>
    </w:p>
    <w:p w14:paraId="2A406067" w14:textId="77777777" w:rsidR="002E6D97" w:rsidRPr="00246067" w:rsidRDefault="002E6D97" w:rsidP="002E6D97">
      <w:pPr>
        <w:spacing w:after="0" w:line="240" w:lineRule="auto"/>
        <w:rPr>
          <w:rFonts w:ascii="Arial" w:hAnsi="Arial" w:cs="Arial"/>
          <w:sz w:val="24"/>
          <w:szCs w:val="24"/>
          <w:lang w:val="en-US" w:eastAsia="en-US"/>
        </w:rPr>
      </w:pPr>
    </w:p>
    <w:p w14:paraId="02BF2391" w14:textId="77777777" w:rsidR="002E6D97" w:rsidRDefault="002E6D97" w:rsidP="002E6D97">
      <w:pPr>
        <w:spacing w:after="0" w:line="480" w:lineRule="auto"/>
        <w:rPr>
          <w:rFonts w:ascii="Times New Roman" w:hAnsi="Times New Roman"/>
          <w:b/>
          <w:bCs/>
          <w:i/>
          <w:iCs/>
          <w:sz w:val="20"/>
          <w:szCs w:val="20"/>
          <w:shd w:val="clear" w:color="auto" w:fill="FFFFFF"/>
          <w:lang w:val="en-US"/>
        </w:rPr>
      </w:pPr>
    </w:p>
    <w:p w14:paraId="79C42479" w14:textId="77777777" w:rsidR="002E6D97" w:rsidRPr="00A66005" w:rsidRDefault="002E6D97" w:rsidP="002E6D97">
      <w:pPr>
        <w:spacing w:after="0" w:line="480" w:lineRule="auto"/>
        <w:rPr>
          <w:rFonts w:ascii="Times New Roman" w:hAnsi="Times New Roman"/>
          <w:b/>
          <w:bCs/>
          <w:sz w:val="20"/>
          <w:szCs w:val="20"/>
          <w:lang w:val="en-US"/>
        </w:rPr>
      </w:pPr>
      <w:r w:rsidRPr="00A66005">
        <w:rPr>
          <w:rFonts w:ascii="Times New Roman" w:hAnsi="Times New Roman"/>
          <w:b/>
          <w:bCs/>
          <w:sz w:val="20"/>
          <w:szCs w:val="20"/>
          <w:shd w:val="clear" w:color="auto" w:fill="FFFFFF"/>
          <w:lang w:val="en-US"/>
        </w:rPr>
        <w:t>A</w:t>
      </w:r>
      <w:r w:rsidRPr="00A66005">
        <w:rPr>
          <w:rFonts w:ascii="Times New Roman" w:hAnsi="Times New Roman"/>
          <w:b/>
          <w:bCs/>
          <w:sz w:val="20"/>
          <w:szCs w:val="20"/>
          <w:bdr w:val="none" w:sz="0" w:space="0" w:color="auto" w:frame="1"/>
          <w:shd w:val="clear" w:color="auto" w:fill="FFFFFF"/>
          <w:lang w:val="en-US"/>
        </w:rPr>
        <w:t>uthors' contributions</w:t>
      </w:r>
      <w:r w:rsidRPr="00A66005">
        <w:rPr>
          <w:rFonts w:ascii="Times New Roman" w:hAnsi="Times New Roman"/>
          <w:b/>
          <w:bCs/>
          <w:sz w:val="20"/>
          <w:szCs w:val="20"/>
          <w:shd w:val="clear" w:color="auto" w:fill="FFFFFF"/>
          <w:lang w:val="en-US"/>
        </w:rPr>
        <w:t> </w:t>
      </w:r>
    </w:p>
    <w:p w14:paraId="74B83C01" w14:textId="77777777" w:rsidR="002E6D97" w:rsidRPr="00544239" w:rsidRDefault="002E6D97" w:rsidP="002E6D97">
      <w:pPr>
        <w:spacing w:after="0" w:line="480" w:lineRule="auto"/>
        <w:rPr>
          <w:rFonts w:ascii="Times New Roman" w:hAnsi="Times New Roman"/>
          <w:sz w:val="20"/>
          <w:szCs w:val="20"/>
          <w:shd w:val="clear" w:color="auto" w:fill="FFFFFF"/>
          <w:lang w:val="en-US"/>
        </w:rPr>
      </w:pPr>
      <w:r w:rsidRPr="00544239">
        <w:rPr>
          <w:rFonts w:ascii="Times New Roman" w:hAnsi="Times New Roman"/>
          <w:sz w:val="20"/>
          <w:szCs w:val="20"/>
          <w:lang w:val="en-US"/>
        </w:rPr>
        <w:t xml:space="preserve">TVS </w:t>
      </w:r>
      <w:r w:rsidRPr="00544239">
        <w:rPr>
          <w:rFonts w:ascii="Times New Roman" w:hAnsi="Times New Roman"/>
          <w:sz w:val="20"/>
          <w:szCs w:val="20"/>
          <w:shd w:val="clear" w:color="auto" w:fill="FFFFFF"/>
          <w:lang w:val="en-US"/>
        </w:rPr>
        <w:t>originally formulated the research topic,</w:t>
      </w:r>
      <w:r w:rsidRPr="00544239">
        <w:rPr>
          <w:rFonts w:ascii="Times New Roman" w:hAnsi="Times New Roman"/>
          <w:sz w:val="20"/>
          <w:szCs w:val="20"/>
          <w:lang w:val="en-US"/>
        </w:rPr>
        <w:t xml:space="preserve"> </w:t>
      </w:r>
      <w:r w:rsidRPr="00544239">
        <w:rPr>
          <w:rFonts w:ascii="Times New Roman" w:hAnsi="Times New Roman"/>
          <w:sz w:val="20"/>
          <w:szCs w:val="20"/>
          <w:shd w:val="clear" w:color="auto" w:fill="FFFFFF"/>
          <w:lang w:val="en-US"/>
        </w:rPr>
        <w:t>collected data, and wrote the original draft. TVS, PACLP, JCD and RMR performed exploratory and current statistical analyses. AAPB, MG, and JCD supervised. TVS and WRS r</w:t>
      </w:r>
      <w:r w:rsidRPr="00544239">
        <w:rPr>
          <w:rFonts w:ascii="Times New Roman" w:hAnsi="Times New Roman"/>
          <w:sz w:val="20"/>
          <w:szCs w:val="20"/>
          <w:lang w:val="en-US"/>
        </w:rPr>
        <w:t xml:space="preserve">aised funds. </w:t>
      </w:r>
      <w:r w:rsidRPr="00544239">
        <w:rPr>
          <w:rFonts w:ascii="Times New Roman" w:hAnsi="Times New Roman"/>
          <w:sz w:val="20"/>
          <w:szCs w:val="20"/>
          <w:shd w:val="clear" w:color="auto" w:fill="FFFFFF"/>
          <w:lang w:val="en-US"/>
        </w:rPr>
        <w:t xml:space="preserve">AAPB and JCD checked the English. All authors contributed to the writing and reviewing. </w:t>
      </w:r>
    </w:p>
    <w:p w14:paraId="5AE2E17B" w14:textId="77777777" w:rsidR="002E6D97" w:rsidRPr="00293E04" w:rsidRDefault="002E6D97" w:rsidP="002E6D97">
      <w:pPr>
        <w:spacing w:after="0" w:line="480" w:lineRule="auto"/>
        <w:rPr>
          <w:rFonts w:ascii="Times New Roman" w:hAnsi="Times New Roman"/>
          <w:b/>
          <w:color w:val="000000"/>
          <w:sz w:val="20"/>
          <w:szCs w:val="20"/>
          <w:lang w:val="en-US"/>
        </w:rPr>
      </w:pPr>
    </w:p>
    <w:p w14:paraId="21FC7D77" w14:textId="1A4B8565" w:rsidR="00B528E4" w:rsidRPr="00B528E4" w:rsidRDefault="002E6D97" w:rsidP="00B528E4">
      <w:pPr>
        <w:spacing w:after="0" w:line="480" w:lineRule="auto"/>
        <w:rPr>
          <w:rFonts w:ascii="Times New Roman" w:hAnsi="Times New Roman"/>
          <w:color w:val="000000"/>
          <w:sz w:val="20"/>
          <w:szCs w:val="20"/>
          <w:lang w:val="en-GB"/>
        </w:rPr>
      </w:pPr>
      <w:r w:rsidRPr="00522104">
        <w:rPr>
          <w:rFonts w:ascii="Times New Roman" w:hAnsi="Times New Roman"/>
          <w:b/>
          <w:color w:val="000000"/>
          <w:sz w:val="20"/>
          <w:szCs w:val="20"/>
          <w:lang w:val="en-GB"/>
        </w:rPr>
        <w:t xml:space="preserve">Acknowledgments: </w:t>
      </w:r>
      <w:r w:rsidRPr="00522104">
        <w:rPr>
          <w:rFonts w:ascii="Times New Roman" w:hAnsi="Times New Roman"/>
          <w:color w:val="000000"/>
          <w:sz w:val="20"/>
          <w:szCs w:val="20"/>
          <w:lang w:val="en-GB"/>
        </w:rPr>
        <w:t xml:space="preserve">We thank Cristiane Rangel, Benedito Monteiro, Laynara Santos, Viviane Costa, Dayane Seyfarth, Guilherme Christo, Karina Solis, Arthur Citó, Gueviston Lima, and Gilberto for fieldwork help. We are also grateful to the </w:t>
      </w:r>
      <w:r>
        <w:rPr>
          <w:rFonts w:ascii="Times New Roman" w:hAnsi="Times New Roman"/>
          <w:color w:val="000000"/>
          <w:sz w:val="20"/>
          <w:szCs w:val="20"/>
          <w:lang w:val="en-GB"/>
        </w:rPr>
        <w:t>Projeto Sauim-de-Coleira</w:t>
      </w:r>
      <w:r w:rsidRPr="00522104">
        <w:rPr>
          <w:rFonts w:ascii="Times New Roman" w:hAnsi="Times New Roman"/>
          <w:color w:val="000000"/>
          <w:sz w:val="20"/>
          <w:szCs w:val="20"/>
          <w:lang w:val="en-GB"/>
        </w:rPr>
        <w:t xml:space="preserve">, UFAM, PARNA Viruá, LBA, BDFFP, Balbina Dam, Gonçalo Ferraz and the owners of private proprieties </w:t>
      </w:r>
      <w:r>
        <w:rPr>
          <w:rFonts w:ascii="Times New Roman" w:hAnsi="Times New Roman"/>
          <w:color w:val="000000"/>
          <w:sz w:val="20"/>
          <w:szCs w:val="20"/>
          <w:lang w:val="en-GB"/>
        </w:rPr>
        <w:t xml:space="preserve">(especially Sra Ana and Sr. Dalton Valle) </w:t>
      </w:r>
      <w:r w:rsidRPr="00522104">
        <w:rPr>
          <w:rFonts w:ascii="Times New Roman" w:hAnsi="Times New Roman"/>
          <w:color w:val="000000"/>
          <w:sz w:val="20"/>
          <w:szCs w:val="20"/>
          <w:lang w:val="en-GB"/>
        </w:rPr>
        <w:t>for ﬁeld facilitation.</w:t>
      </w:r>
      <w:bookmarkStart w:id="4" w:name="_Hlk41921838"/>
      <w:r w:rsidRPr="00522104">
        <w:rPr>
          <w:rFonts w:ascii="Times New Roman" w:hAnsi="Times New Roman"/>
          <w:color w:val="000000"/>
          <w:sz w:val="20"/>
          <w:szCs w:val="20"/>
          <w:lang w:val="en-GB"/>
        </w:rPr>
        <w:t xml:space="preserve"> </w:t>
      </w:r>
      <w:r w:rsidR="00AF6028">
        <w:rPr>
          <w:rFonts w:ascii="Times New Roman" w:hAnsi="Times New Roman"/>
          <w:color w:val="000000"/>
          <w:sz w:val="20"/>
          <w:szCs w:val="20"/>
          <w:lang w:val="en-GB"/>
        </w:rPr>
        <w:t xml:space="preserve">We thank the editors and two anonymous reviewers for their helpful feedback, as well as Dr. Charles Snowdon for sharing his </w:t>
      </w:r>
      <w:r w:rsidR="00212624">
        <w:rPr>
          <w:rFonts w:ascii="Times New Roman" w:hAnsi="Times New Roman"/>
          <w:color w:val="000000"/>
          <w:sz w:val="20"/>
          <w:szCs w:val="20"/>
          <w:lang w:val="en-GB"/>
        </w:rPr>
        <w:t xml:space="preserve">knowledge and impressions about the function of long calls in tamarin species. </w:t>
      </w:r>
      <w:r w:rsidRPr="00522104">
        <w:rPr>
          <w:rFonts w:ascii="Times New Roman" w:hAnsi="Times New Roman"/>
          <w:color w:val="000000"/>
          <w:sz w:val="20"/>
          <w:szCs w:val="20"/>
          <w:lang w:val="en-GB"/>
        </w:rPr>
        <w:t xml:space="preserve">This </w:t>
      </w:r>
      <w:bookmarkEnd w:id="4"/>
      <w:r w:rsidR="0053201F">
        <w:rPr>
          <w:rFonts w:ascii="Times New Roman" w:hAnsi="Times New Roman"/>
          <w:color w:val="000000"/>
          <w:sz w:val="20"/>
          <w:szCs w:val="20"/>
          <w:lang w:val="en-GB"/>
        </w:rPr>
        <w:t xml:space="preserve">is contribution 811 of the BDFFP Technical Series and </w:t>
      </w:r>
      <w:r w:rsidR="004C46D5">
        <w:rPr>
          <w:rFonts w:ascii="Times New Roman" w:hAnsi="Times New Roman"/>
          <w:color w:val="000000"/>
          <w:sz w:val="20"/>
          <w:szCs w:val="20"/>
          <w:lang w:val="en-GB"/>
        </w:rPr>
        <w:t>5</w:t>
      </w:r>
      <w:r w:rsidR="00055972">
        <w:rPr>
          <w:rFonts w:ascii="Times New Roman" w:hAnsi="Times New Roman"/>
          <w:color w:val="000000"/>
          <w:sz w:val="20"/>
          <w:szCs w:val="20"/>
          <w:lang w:val="en-GB"/>
        </w:rPr>
        <w:t>2</w:t>
      </w:r>
      <w:r w:rsidR="004C46D5">
        <w:rPr>
          <w:rFonts w:ascii="Times New Roman" w:hAnsi="Times New Roman"/>
          <w:color w:val="000000"/>
          <w:sz w:val="20"/>
          <w:szCs w:val="20"/>
          <w:lang w:val="en-GB"/>
        </w:rPr>
        <w:t xml:space="preserve"> from the Amazonian Mammals Research group</w:t>
      </w:r>
      <w:r>
        <w:rPr>
          <w:rFonts w:ascii="Times New Roman" w:hAnsi="Times New Roman"/>
          <w:color w:val="000000"/>
          <w:sz w:val="20"/>
          <w:szCs w:val="20"/>
          <w:lang w:val="en-GB"/>
        </w:rPr>
        <w:t>.</w:t>
      </w:r>
      <w:r w:rsidRPr="00522104">
        <w:rPr>
          <w:rFonts w:ascii="Times New Roman" w:hAnsi="Times New Roman"/>
          <w:color w:val="000000"/>
          <w:sz w:val="20"/>
          <w:szCs w:val="20"/>
          <w:lang w:val="en-GB"/>
        </w:rPr>
        <w:t xml:space="preserve"> </w:t>
      </w:r>
      <w:r w:rsidR="00B528E4">
        <w:br w:type="page"/>
      </w:r>
    </w:p>
    <w:p w14:paraId="21EF3C18" w14:textId="020C03DA" w:rsidR="002E6D97" w:rsidRPr="00B528E4" w:rsidRDefault="002E6D97" w:rsidP="00B528E4">
      <w:pPr>
        <w:pStyle w:val="Heading1"/>
      </w:pPr>
      <w:r w:rsidRPr="00B528E4">
        <w:lastRenderedPageBreak/>
        <w:t>Abstract</w:t>
      </w:r>
    </w:p>
    <w:p w14:paraId="71E12E25" w14:textId="2C4BB8CA" w:rsidR="002E6D97" w:rsidRDefault="002E6D97" w:rsidP="002E6D97">
      <w:pPr>
        <w:spacing w:after="0" w:line="480" w:lineRule="auto"/>
        <w:rPr>
          <w:rFonts w:ascii="Times New Roman" w:hAnsi="Times New Roman"/>
          <w:iCs/>
          <w:sz w:val="20"/>
          <w:szCs w:val="20"/>
          <w:lang w:val="en-US"/>
        </w:rPr>
      </w:pPr>
      <w:bookmarkStart w:id="5" w:name="_Hlk54698935"/>
      <w:r w:rsidRPr="00697663">
        <w:rPr>
          <w:rFonts w:ascii="Times New Roman" w:hAnsi="Times New Roman"/>
          <w:sz w:val="20"/>
          <w:szCs w:val="20"/>
          <w:lang w:val="en-US"/>
        </w:rPr>
        <w:t>Character displacement, or a shift in traits where species co-occur, is one of the most common ecological patterns to result from interactions between closely</w:t>
      </w:r>
      <w:r>
        <w:rPr>
          <w:rFonts w:ascii="Times New Roman" w:hAnsi="Times New Roman"/>
          <w:sz w:val="20"/>
          <w:szCs w:val="20"/>
          <w:lang w:val="en-US"/>
        </w:rPr>
        <w:t xml:space="preserve"> </w:t>
      </w:r>
      <w:r w:rsidRPr="00697663">
        <w:rPr>
          <w:rFonts w:ascii="Times New Roman" w:hAnsi="Times New Roman"/>
          <w:sz w:val="20"/>
          <w:szCs w:val="20"/>
          <w:lang w:val="en-US"/>
        </w:rPr>
        <w:t>related species</w:t>
      </w:r>
      <w:r w:rsidRPr="006403F6">
        <w:rPr>
          <w:rFonts w:ascii="Times New Roman" w:hAnsi="Times New Roman"/>
          <w:sz w:val="20"/>
          <w:szCs w:val="20"/>
          <w:lang w:val="en-US"/>
        </w:rPr>
        <w:t>.</w:t>
      </w:r>
      <w:r>
        <w:rPr>
          <w:rFonts w:ascii="Times New Roman" w:hAnsi="Times New Roman"/>
          <w:sz w:val="20"/>
          <w:szCs w:val="20"/>
          <w:lang w:val="en-US"/>
        </w:rPr>
        <w:t xml:space="preserve"> </w:t>
      </w:r>
      <w:bookmarkEnd w:id="5"/>
      <w:r w:rsidRPr="00910BF7">
        <w:rPr>
          <w:rFonts w:ascii="Times New Roman" w:hAnsi="Times New Roman"/>
          <w:sz w:val="20"/>
          <w:szCs w:val="20"/>
          <w:lang w:val="en-US"/>
        </w:rPr>
        <w:t>Usually</w:t>
      </w:r>
      <w:r>
        <w:rPr>
          <w:rFonts w:ascii="Times New Roman" w:hAnsi="Times New Roman"/>
          <w:sz w:val="20"/>
          <w:szCs w:val="20"/>
          <w:lang w:val="en-US"/>
        </w:rPr>
        <w:t>,</w:t>
      </w:r>
      <w:r w:rsidRPr="00910BF7">
        <w:rPr>
          <w:rFonts w:ascii="Times New Roman" w:hAnsi="Times New Roman"/>
          <w:sz w:val="20"/>
          <w:szCs w:val="20"/>
          <w:lang w:val="en-US"/>
        </w:rPr>
        <w:t xml:space="preserve"> character displacement is associated to divergence in traits, though, they might be convergent</w:t>
      </w:r>
      <w:r w:rsidRPr="00541128">
        <w:rPr>
          <w:rFonts w:ascii="Times New Roman" w:hAnsi="Times New Roman"/>
          <w:sz w:val="20"/>
          <w:szCs w:val="20"/>
          <w:lang w:val="en-US"/>
        </w:rPr>
        <w:t>, especially when</w:t>
      </w:r>
      <w:r w:rsidRPr="00E748A9">
        <w:rPr>
          <w:rFonts w:ascii="Times New Roman" w:hAnsi="Times New Roman"/>
          <w:sz w:val="20"/>
          <w:szCs w:val="20"/>
          <w:lang w:val="en-US"/>
        </w:rPr>
        <w:t xml:space="preserve"> </w:t>
      </w:r>
      <w:r>
        <w:rPr>
          <w:rFonts w:ascii="Times New Roman" w:hAnsi="Times New Roman"/>
          <w:sz w:val="20"/>
          <w:szCs w:val="20"/>
          <w:lang w:val="en-US"/>
        </w:rPr>
        <w:t xml:space="preserve">used for </w:t>
      </w:r>
      <w:r w:rsidRPr="00E748A9">
        <w:rPr>
          <w:rFonts w:ascii="Times New Roman" w:hAnsi="Times New Roman"/>
          <w:sz w:val="20"/>
          <w:szCs w:val="20"/>
          <w:lang w:val="en-US"/>
        </w:rPr>
        <w:t xml:space="preserve">aggressive interference between species. In the context of animal communication, territorial calls are predicted to converge in order to increase </w:t>
      </w:r>
      <w:r>
        <w:rPr>
          <w:rFonts w:ascii="Times New Roman" w:hAnsi="Times New Roman"/>
          <w:sz w:val="20"/>
          <w:szCs w:val="20"/>
          <w:lang w:val="en-US"/>
        </w:rPr>
        <w:t>context</w:t>
      </w:r>
      <w:r w:rsidRPr="00E748A9">
        <w:rPr>
          <w:rFonts w:ascii="Times New Roman" w:hAnsi="Times New Roman"/>
          <w:sz w:val="20"/>
          <w:szCs w:val="20"/>
          <w:lang w:val="en-US"/>
        </w:rPr>
        <w:t xml:space="preserve"> recognition and decrease the costs of </w:t>
      </w:r>
      <w:r>
        <w:rPr>
          <w:rFonts w:ascii="Times New Roman" w:hAnsi="Times New Roman"/>
          <w:sz w:val="20"/>
          <w:szCs w:val="20"/>
          <w:lang w:val="en-US"/>
        </w:rPr>
        <w:t xml:space="preserve">ecological </w:t>
      </w:r>
      <w:r w:rsidRPr="00E748A9">
        <w:rPr>
          <w:rFonts w:ascii="Times New Roman" w:hAnsi="Times New Roman"/>
          <w:sz w:val="20"/>
          <w:szCs w:val="20"/>
          <w:lang w:val="en-US"/>
        </w:rPr>
        <w:t xml:space="preserve">interference competition. However, such signals </w:t>
      </w:r>
      <w:r w:rsidRPr="00541128">
        <w:rPr>
          <w:rFonts w:ascii="Times New Roman" w:hAnsi="Times New Roman"/>
          <w:sz w:val="20"/>
          <w:szCs w:val="20"/>
          <w:lang w:val="en-US"/>
        </w:rPr>
        <w:t xml:space="preserve">might also </w:t>
      </w:r>
      <w:r w:rsidRPr="00E748A9">
        <w:rPr>
          <w:rFonts w:ascii="Times New Roman" w:hAnsi="Times New Roman"/>
          <w:sz w:val="20"/>
          <w:szCs w:val="20"/>
          <w:lang w:val="en-US"/>
        </w:rPr>
        <w:t>be adapted to characteristics of the shared environment</w:t>
      </w:r>
      <w:r w:rsidRPr="00BE5E14">
        <w:rPr>
          <w:rFonts w:ascii="Times New Roman" w:hAnsi="Times New Roman"/>
          <w:sz w:val="20"/>
          <w:szCs w:val="20"/>
          <w:lang w:val="en-US"/>
        </w:rPr>
        <w:t xml:space="preserve">. In this study, we used data from 15 groups of two </w:t>
      </w:r>
      <w:r>
        <w:rPr>
          <w:rFonts w:ascii="Times New Roman" w:hAnsi="Times New Roman"/>
          <w:sz w:val="20"/>
          <w:szCs w:val="20"/>
          <w:lang w:val="en-US"/>
        </w:rPr>
        <w:t>parapatric</w:t>
      </w:r>
      <w:r w:rsidRPr="00BE5E14">
        <w:rPr>
          <w:rFonts w:ascii="Times New Roman" w:hAnsi="Times New Roman"/>
          <w:sz w:val="20"/>
          <w:szCs w:val="20"/>
          <w:lang w:val="en-US"/>
        </w:rPr>
        <w:t xml:space="preserve"> tamarins, </w:t>
      </w:r>
      <w:r w:rsidRPr="00BE5E14">
        <w:rPr>
          <w:rFonts w:ascii="Times New Roman" w:hAnsi="Times New Roman"/>
          <w:i/>
          <w:sz w:val="20"/>
          <w:szCs w:val="20"/>
          <w:lang w:val="en-US"/>
        </w:rPr>
        <w:t>Saguinus midas</w:t>
      </w:r>
      <w:r w:rsidRPr="00BE5E14">
        <w:rPr>
          <w:rFonts w:ascii="Times New Roman" w:hAnsi="Times New Roman"/>
          <w:sz w:val="20"/>
          <w:szCs w:val="20"/>
          <w:lang w:val="en-US"/>
        </w:rPr>
        <w:t xml:space="preserve"> and </w:t>
      </w:r>
      <w:r w:rsidRPr="00BE5E14">
        <w:rPr>
          <w:rFonts w:ascii="Times New Roman" w:hAnsi="Times New Roman"/>
          <w:i/>
          <w:sz w:val="20"/>
          <w:szCs w:val="20"/>
          <w:lang w:val="en-US"/>
        </w:rPr>
        <w:t>S. bicolor</w:t>
      </w:r>
      <w:r w:rsidRPr="00BE5E14">
        <w:rPr>
          <w:rFonts w:ascii="Times New Roman" w:hAnsi="Times New Roman"/>
          <w:iCs/>
          <w:sz w:val="20"/>
          <w:szCs w:val="20"/>
          <w:lang w:val="en-US"/>
        </w:rPr>
        <w:t>,</w:t>
      </w:r>
      <w:r w:rsidRPr="00BE5E14">
        <w:rPr>
          <w:rFonts w:ascii="Times New Roman" w:hAnsi="Times New Roman"/>
          <w:i/>
          <w:sz w:val="20"/>
          <w:szCs w:val="20"/>
          <w:lang w:val="en-US"/>
        </w:rPr>
        <w:t xml:space="preserve"> </w:t>
      </w:r>
      <w:r w:rsidRPr="00BE5E14">
        <w:rPr>
          <w:rFonts w:ascii="Times New Roman" w:hAnsi="Times New Roman"/>
          <w:sz w:val="20"/>
          <w:szCs w:val="20"/>
          <w:lang w:val="en-US"/>
        </w:rPr>
        <w:t xml:space="preserve">to test for similarities in long calls among sympatric and allopatric groups. We hypothesized that </w:t>
      </w:r>
      <w:r w:rsidRPr="00BE5E14">
        <w:rPr>
          <w:rFonts w:ascii="Times New Roman" w:hAnsi="Times New Roman"/>
          <w:iCs/>
          <w:sz w:val="20"/>
          <w:szCs w:val="20"/>
          <w:lang w:val="en-US"/>
        </w:rPr>
        <w:t>calls would converge in sympatric areas,</w:t>
      </w:r>
      <w:r w:rsidRPr="00253BC6">
        <w:rPr>
          <w:rFonts w:ascii="Times New Roman" w:hAnsi="Times New Roman"/>
          <w:sz w:val="20"/>
          <w:szCs w:val="20"/>
          <w:lang w:val="en-GB"/>
        </w:rPr>
        <w:t xml:space="preserve"> </w:t>
      </w:r>
      <w:r>
        <w:rPr>
          <w:rFonts w:ascii="Times New Roman" w:hAnsi="Times New Roman"/>
          <w:sz w:val="20"/>
          <w:szCs w:val="20"/>
          <w:lang w:val="en-GB"/>
        </w:rPr>
        <w:t xml:space="preserve">as it would be mutually </w:t>
      </w:r>
      <w:r w:rsidRPr="00805DE2">
        <w:rPr>
          <w:rFonts w:ascii="Times New Roman" w:hAnsi="Times New Roman"/>
          <w:sz w:val="20"/>
          <w:szCs w:val="20"/>
          <w:lang w:val="en-GB"/>
        </w:rPr>
        <w:t>beneficial if</w:t>
      </w:r>
      <w:r>
        <w:rPr>
          <w:rFonts w:ascii="Times New Roman" w:hAnsi="Times New Roman"/>
          <w:sz w:val="20"/>
          <w:szCs w:val="20"/>
          <w:lang w:val="en-GB"/>
        </w:rPr>
        <w:t xml:space="preserve"> both species recognize territorial contexts,</w:t>
      </w:r>
      <w:r w:rsidRPr="00BE5E14">
        <w:rPr>
          <w:rFonts w:ascii="Times New Roman" w:hAnsi="Times New Roman"/>
          <w:iCs/>
          <w:sz w:val="20"/>
          <w:szCs w:val="20"/>
          <w:lang w:val="en-US"/>
        </w:rPr>
        <w:t xml:space="preserve"> but that convergence would depend on forest type due to </w:t>
      </w:r>
      <w:r>
        <w:rPr>
          <w:rFonts w:ascii="Times New Roman" w:hAnsi="Times New Roman"/>
          <w:iCs/>
          <w:sz w:val="20"/>
          <w:szCs w:val="20"/>
          <w:lang w:val="en-US"/>
        </w:rPr>
        <w:t>acoustic adaptation</w:t>
      </w:r>
      <w:r w:rsidRPr="00BE5E14">
        <w:rPr>
          <w:rFonts w:ascii="Times New Roman" w:hAnsi="Times New Roman"/>
          <w:iCs/>
          <w:sz w:val="20"/>
          <w:szCs w:val="20"/>
          <w:lang w:val="en-US"/>
        </w:rPr>
        <w:t xml:space="preserve">. As predicted, long calls converged in sympatry, with </w:t>
      </w:r>
      <w:r w:rsidRPr="00BE5E14">
        <w:rPr>
          <w:rFonts w:ascii="Times New Roman" w:hAnsi="Times New Roman"/>
          <w:i/>
          <w:sz w:val="20"/>
          <w:szCs w:val="20"/>
          <w:lang w:val="en-US"/>
        </w:rPr>
        <w:t>S. midas</w:t>
      </w:r>
      <w:r w:rsidRPr="00BE5E14">
        <w:rPr>
          <w:rFonts w:ascii="Times New Roman" w:hAnsi="Times New Roman"/>
          <w:iCs/>
          <w:sz w:val="20"/>
          <w:szCs w:val="20"/>
          <w:lang w:val="en-US"/>
        </w:rPr>
        <w:t xml:space="preserve"> shifting its calls towards </w:t>
      </w:r>
      <w:r w:rsidRPr="00BE5E14">
        <w:rPr>
          <w:rFonts w:ascii="Times New Roman" w:hAnsi="Times New Roman"/>
          <w:i/>
          <w:sz w:val="20"/>
          <w:szCs w:val="20"/>
          <w:lang w:val="en-US"/>
        </w:rPr>
        <w:t>S.</w:t>
      </w:r>
      <w:r>
        <w:rPr>
          <w:rFonts w:ascii="Times New Roman" w:hAnsi="Times New Roman"/>
          <w:i/>
          <w:sz w:val="20"/>
          <w:szCs w:val="20"/>
          <w:lang w:val="en-US"/>
        </w:rPr>
        <w:t xml:space="preserve"> </w:t>
      </w:r>
      <w:r w:rsidRPr="00541128">
        <w:rPr>
          <w:rFonts w:ascii="Times New Roman" w:hAnsi="Times New Roman"/>
          <w:i/>
          <w:sz w:val="20"/>
          <w:szCs w:val="20"/>
          <w:lang w:val="en-US"/>
        </w:rPr>
        <w:t>bicolor’</w:t>
      </w:r>
      <w:r w:rsidRPr="00541128">
        <w:rPr>
          <w:rFonts w:ascii="Times New Roman" w:hAnsi="Times New Roman"/>
          <w:iCs/>
          <w:sz w:val="20"/>
          <w:szCs w:val="20"/>
          <w:lang w:val="en-US"/>
        </w:rPr>
        <w:t>s acoustic pattern</w:t>
      </w:r>
      <w:r w:rsidRPr="00E748A9">
        <w:rPr>
          <w:rFonts w:ascii="Times New Roman" w:hAnsi="Times New Roman"/>
          <w:iCs/>
          <w:sz w:val="20"/>
          <w:szCs w:val="20"/>
          <w:lang w:val="en-US"/>
        </w:rPr>
        <w:t>. However, this</w:t>
      </w:r>
      <w:r w:rsidRPr="0046325E">
        <w:rPr>
          <w:rFonts w:ascii="Times New Roman" w:hAnsi="Times New Roman"/>
          <w:iCs/>
          <w:sz w:val="20"/>
          <w:szCs w:val="20"/>
          <w:lang w:val="en-US"/>
        </w:rPr>
        <w:t xml:space="preserve"> shift only occurred in primary </w:t>
      </w:r>
      <w:r w:rsidRPr="00287111">
        <w:rPr>
          <w:rFonts w:ascii="Times New Roman" w:hAnsi="Times New Roman"/>
          <w:iCs/>
          <w:sz w:val="20"/>
          <w:szCs w:val="20"/>
          <w:lang w:val="en-US"/>
        </w:rPr>
        <w:t>forest.</w:t>
      </w:r>
      <w:r w:rsidRPr="006B28F4">
        <w:rPr>
          <w:rFonts w:ascii="Times New Roman" w:hAnsi="Times New Roman"/>
          <w:iCs/>
          <w:sz w:val="20"/>
          <w:szCs w:val="20"/>
          <w:lang w:val="en-US"/>
        </w:rPr>
        <w:t xml:space="preserve"> In </w:t>
      </w:r>
      <w:r w:rsidRPr="00943AC2">
        <w:rPr>
          <w:rFonts w:ascii="Times New Roman" w:hAnsi="Times New Roman"/>
          <w:iCs/>
          <w:sz w:val="20"/>
          <w:szCs w:val="20"/>
          <w:lang w:val="en-US"/>
        </w:rPr>
        <w:t>sympatric</w:t>
      </w:r>
      <w:r w:rsidRPr="00287111">
        <w:rPr>
          <w:rFonts w:ascii="Times New Roman" w:hAnsi="Times New Roman"/>
          <w:iCs/>
          <w:sz w:val="20"/>
          <w:szCs w:val="20"/>
          <w:lang w:val="en-US"/>
        </w:rPr>
        <w:t xml:space="preserve"> areas, </w:t>
      </w:r>
      <w:r w:rsidRPr="006B28F4">
        <w:rPr>
          <w:rFonts w:ascii="Times New Roman" w:hAnsi="Times New Roman"/>
          <w:i/>
          <w:sz w:val="20"/>
          <w:szCs w:val="20"/>
          <w:lang w:val="en-US"/>
        </w:rPr>
        <w:t xml:space="preserve">S. midas </w:t>
      </w:r>
      <w:r w:rsidRPr="006B28F4">
        <w:rPr>
          <w:rFonts w:ascii="Times New Roman" w:hAnsi="Times New Roman"/>
          <w:iCs/>
          <w:sz w:val="20"/>
          <w:szCs w:val="20"/>
          <w:lang w:val="en-US"/>
        </w:rPr>
        <w:t xml:space="preserve">produced </w:t>
      </w:r>
      <w:r w:rsidRPr="00287111">
        <w:rPr>
          <w:rFonts w:ascii="Times New Roman" w:hAnsi="Times New Roman"/>
          <w:iCs/>
          <w:sz w:val="20"/>
          <w:szCs w:val="20"/>
          <w:lang w:val="en-US"/>
        </w:rPr>
        <w:t xml:space="preserve">sounds </w:t>
      </w:r>
      <w:r w:rsidRPr="00943AC2">
        <w:rPr>
          <w:rFonts w:ascii="Times New Roman" w:hAnsi="Times New Roman"/>
          <w:iCs/>
          <w:sz w:val="20"/>
          <w:szCs w:val="20"/>
          <w:lang w:val="en-US"/>
        </w:rPr>
        <w:t xml:space="preserve">with narrower bandwidths </w:t>
      </w:r>
      <w:r w:rsidRPr="00287111">
        <w:rPr>
          <w:rFonts w:ascii="Times New Roman" w:hAnsi="Times New Roman"/>
          <w:iCs/>
          <w:sz w:val="20"/>
          <w:szCs w:val="20"/>
          <w:lang w:val="en-US"/>
        </w:rPr>
        <w:t>in primary than in secondary forest, consistent with optimization of sound propagation</w:t>
      </w:r>
      <w:r>
        <w:rPr>
          <w:rFonts w:ascii="Times New Roman" w:hAnsi="Times New Roman"/>
          <w:iCs/>
          <w:sz w:val="20"/>
          <w:szCs w:val="20"/>
          <w:lang w:val="en-US"/>
        </w:rPr>
        <w:t xml:space="preserve"> while both species produced longer calls in primary forests independently of geographic location </w:t>
      </w:r>
      <w:r w:rsidRPr="00943AC2">
        <w:rPr>
          <w:rFonts w:ascii="Times New Roman" w:hAnsi="Times New Roman"/>
          <w:color w:val="000000"/>
          <w:sz w:val="20"/>
          <w:szCs w:val="20"/>
          <w:lang w:val="en-US"/>
        </w:rPr>
        <w:t>(i.e. sympatry and allopatry)</w:t>
      </w:r>
      <w:r w:rsidRPr="00287111">
        <w:rPr>
          <w:rFonts w:ascii="Times New Roman" w:hAnsi="Times New Roman"/>
          <w:iCs/>
          <w:sz w:val="20"/>
          <w:szCs w:val="20"/>
          <w:lang w:val="en-US"/>
        </w:rPr>
        <w:t>. Our results suggest that both soci</w:t>
      </w:r>
      <w:r w:rsidRPr="00BE5E14">
        <w:rPr>
          <w:rFonts w:ascii="Times New Roman" w:hAnsi="Times New Roman"/>
          <w:iCs/>
          <w:sz w:val="20"/>
          <w:szCs w:val="20"/>
          <w:lang w:val="en-US"/>
        </w:rPr>
        <w:t xml:space="preserve">al and environmental pressures are important in shaping tamarin sounds. </w:t>
      </w:r>
      <w:r w:rsidRPr="008E1106">
        <w:rPr>
          <w:rFonts w:ascii="Times New Roman" w:hAnsi="Times New Roman"/>
          <w:iCs/>
          <w:sz w:val="20"/>
          <w:szCs w:val="20"/>
          <w:lang w:val="en-US"/>
        </w:rPr>
        <w:t xml:space="preserve">As their effects can interact, </w:t>
      </w:r>
      <w:r w:rsidRPr="00E748A9">
        <w:rPr>
          <w:rFonts w:ascii="Times New Roman" w:hAnsi="Times New Roman"/>
          <w:iCs/>
          <w:sz w:val="20"/>
          <w:szCs w:val="20"/>
          <w:lang w:val="en-US"/>
        </w:rPr>
        <w:t xml:space="preserve">analyses which assume these ecological pressures act independently are likely to miss important patterns. </w:t>
      </w:r>
    </w:p>
    <w:p w14:paraId="66B441F1" w14:textId="77777777" w:rsidR="002E6D97" w:rsidRDefault="002E6D97" w:rsidP="002E6D97">
      <w:pPr>
        <w:spacing w:after="0" w:line="480" w:lineRule="auto"/>
        <w:rPr>
          <w:rFonts w:ascii="Times New Roman" w:hAnsi="Times New Roman"/>
          <w:iCs/>
          <w:sz w:val="20"/>
          <w:szCs w:val="20"/>
          <w:lang w:val="en-US"/>
        </w:rPr>
      </w:pPr>
    </w:p>
    <w:p w14:paraId="2C52A82C" w14:textId="77777777" w:rsidR="002E6D97" w:rsidRPr="00BE5E14" w:rsidRDefault="002E6D97" w:rsidP="002E6D97">
      <w:pPr>
        <w:spacing w:after="0" w:line="480" w:lineRule="auto"/>
        <w:rPr>
          <w:rFonts w:ascii="Times New Roman" w:hAnsi="Times New Roman"/>
          <w:color w:val="000000"/>
          <w:sz w:val="20"/>
          <w:szCs w:val="20"/>
          <w:lang w:val="en-GB"/>
        </w:rPr>
      </w:pPr>
      <w:r w:rsidRPr="0046325E">
        <w:rPr>
          <w:rFonts w:ascii="Times New Roman" w:hAnsi="Times New Roman"/>
          <w:b/>
          <w:bCs/>
          <w:color w:val="000000"/>
          <w:sz w:val="20"/>
          <w:szCs w:val="20"/>
          <w:lang w:val="en-GB"/>
        </w:rPr>
        <w:t>K</w:t>
      </w:r>
      <w:r w:rsidRPr="00BE5E14">
        <w:rPr>
          <w:rFonts w:ascii="Times New Roman" w:hAnsi="Times New Roman"/>
          <w:b/>
          <w:bCs/>
          <w:color w:val="000000"/>
          <w:sz w:val="20"/>
          <w:szCs w:val="20"/>
          <w:lang w:val="en-GB"/>
        </w:rPr>
        <w:t>eywords:</w:t>
      </w:r>
      <w:r w:rsidRPr="00BE5E14">
        <w:rPr>
          <w:rFonts w:ascii="Times New Roman" w:hAnsi="Times New Roman"/>
          <w:color w:val="000000"/>
          <w:sz w:val="20"/>
          <w:szCs w:val="20"/>
          <w:lang w:val="en-GB"/>
        </w:rPr>
        <w:t xml:space="preserve"> character displacement, acoustic adaptation hypothesis, </w:t>
      </w:r>
      <w:r>
        <w:rPr>
          <w:rFonts w:ascii="Times New Roman" w:hAnsi="Times New Roman"/>
          <w:color w:val="000000"/>
          <w:sz w:val="20"/>
          <w:szCs w:val="20"/>
          <w:lang w:val="en-GB"/>
        </w:rPr>
        <w:t xml:space="preserve">trait </w:t>
      </w:r>
      <w:r w:rsidRPr="00BE5E14">
        <w:rPr>
          <w:rFonts w:ascii="Times New Roman" w:hAnsi="Times New Roman"/>
          <w:color w:val="000000"/>
          <w:sz w:val="20"/>
          <w:szCs w:val="20"/>
          <w:lang w:val="en-GB"/>
        </w:rPr>
        <w:t>divergence</w:t>
      </w:r>
      <w:r>
        <w:rPr>
          <w:rFonts w:ascii="Times New Roman" w:hAnsi="Times New Roman"/>
          <w:color w:val="000000"/>
          <w:sz w:val="20"/>
          <w:szCs w:val="20"/>
          <w:lang w:val="en-GB"/>
        </w:rPr>
        <w:t>,</w:t>
      </w:r>
      <w:r w:rsidRPr="00791BF2">
        <w:rPr>
          <w:rFonts w:ascii="Times New Roman" w:hAnsi="Times New Roman"/>
          <w:color w:val="000000"/>
          <w:sz w:val="20"/>
          <w:szCs w:val="20"/>
          <w:lang w:val="en-GB"/>
        </w:rPr>
        <w:t xml:space="preserve"> </w:t>
      </w:r>
      <w:r w:rsidRPr="00BE5E14">
        <w:rPr>
          <w:rFonts w:ascii="Times New Roman" w:hAnsi="Times New Roman"/>
          <w:color w:val="000000"/>
          <w:sz w:val="20"/>
          <w:szCs w:val="20"/>
          <w:lang w:val="en-GB"/>
        </w:rPr>
        <w:t>long call</w:t>
      </w:r>
      <w:r>
        <w:rPr>
          <w:rFonts w:ascii="Times New Roman" w:hAnsi="Times New Roman"/>
          <w:color w:val="000000"/>
          <w:sz w:val="20"/>
          <w:szCs w:val="20"/>
          <w:lang w:val="en-GB"/>
        </w:rPr>
        <w:t>,</w:t>
      </w:r>
      <w:r w:rsidRPr="00791BF2">
        <w:rPr>
          <w:rFonts w:ascii="Times New Roman" w:hAnsi="Times New Roman"/>
          <w:i/>
          <w:color w:val="000000"/>
          <w:sz w:val="20"/>
          <w:szCs w:val="20"/>
          <w:lang w:val="en-GB"/>
        </w:rPr>
        <w:t xml:space="preserve"> </w:t>
      </w:r>
      <w:r w:rsidRPr="00BE5E14">
        <w:rPr>
          <w:rFonts w:ascii="Times New Roman" w:hAnsi="Times New Roman"/>
          <w:color w:val="000000"/>
          <w:sz w:val="20"/>
          <w:szCs w:val="20"/>
          <w:lang w:val="en-GB"/>
        </w:rPr>
        <w:t>Amazon</w:t>
      </w:r>
      <w:r w:rsidRPr="00BE5E14">
        <w:rPr>
          <w:rFonts w:ascii="Times New Roman" w:hAnsi="Times New Roman"/>
          <w:i/>
          <w:color w:val="000000"/>
          <w:sz w:val="20"/>
          <w:szCs w:val="20"/>
          <w:lang w:val="en-GB"/>
        </w:rPr>
        <w:t xml:space="preserve"> Saguinus</w:t>
      </w:r>
      <w:r w:rsidRPr="00BE5E14">
        <w:rPr>
          <w:rFonts w:ascii="Times New Roman" w:hAnsi="Times New Roman"/>
          <w:color w:val="000000"/>
          <w:sz w:val="20"/>
          <w:szCs w:val="20"/>
          <w:lang w:val="en-GB"/>
        </w:rPr>
        <w:t xml:space="preserve"> </w:t>
      </w:r>
      <w:r w:rsidRPr="00BE5E14">
        <w:rPr>
          <w:rFonts w:ascii="Times New Roman" w:hAnsi="Times New Roman"/>
          <w:i/>
          <w:color w:val="000000"/>
          <w:sz w:val="20"/>
          <w:szCs w:val="20"/>
          <w:lang w:val="en-GB"/>
        </w:rPr>
        <w:t>midas</w:t>
      </w:r>
      <w:r w:rsidRPr="00BE5E14">
        <w:rPr>
          <w:rFonts w:ascii="Times New Roman" w:hAnsi="Times New Roman"/>
          <w:color w:val="000000"/>
          <w:sz w:val="20"/>
          <w:szCs w:val="20"/>
          <w:lang w:val="en-GB"/>
        </w:rPr>
        <w:t xml:space="preserve">, </w:t>
      </w:r>
      <w:r w:rsidRPr="00BE5E14">
        <w:rPr>
          <w:rFonts w:ascii="Times New Roman" w:hAnsi="Times New Roman"/>
          <w:i/>
          <w:color w:val="000000"/>
          <w:sz w:val="20"/>
          <w:szCs w:val="20"/>
          <w:lang w:val="en-GB"/>
        </w:rPr>
        <w:t>Saguinus bicolor</w:t>
      </w:r>
      <w:r>
        <w:rPr>
          <w:rFonts w:ascii="Times New Roman" w:hAnsi="Times New Roman"/>
          <w:i/>
          <w:color w:val="000000"/>
          <w:sz w:val="20"/>
          <w:szCs w:val="20"/>
          <w:lang w:val="en-GB"/>
        </w:rPr>
        <w:t>.</w:t>
      </w:r>
    </w:p>
    <w:p w14:paraId="7A0A6FDB" w14:textId="77777777" w:rsidR="002E6D97" w:rsidRDefault="002E6D97" w:rsidP="002E6D97">
      <w:pPr>
        <w:spacing w:after="0" w:line="480" w:lineRule="auto"/>
        <w:rPr>
          <w:rFonts w:ascii="Times New Roman" w:hAnsi="Times New Roman"/>
          <w:b/>
          <w:bCs/>
          <w:sz w:val="20"/>
          <w:szCs w:val="20"/>
          <w:shd w:val="clear" w:color="auto" w:fill="FFFFFF"/>
          <w:lang w:val="en-US"/>
        </w:rPr>
      </w:pPr>
    </w:p>
    <w:p w14:paraId="7D721685" w14:textId="77777777" w:rsidR="002E6D97" w:rsidRDefault="002E6D97" w:rsidP="00B528E4">
      <w:pPr>
        <w:pStyle w:val="Heading1"/>
        <w:rPr>
          <w:bdr w:val="none" w:sz="0" w:space="0" w:color="auto" w:frame="1"/>
          <w:shd w:val="clear" w:color="auto" w:fill="FFFFFF"/>
        </w:rPr>
      </w:pPr>
      <w:r w:rsidRPr="009C7D10">
        <w:rPr>
          <w:shd w:val="clear" w:color="auto" w:fill="FFFFFF"/>
        </w:rPr>
        <w:t>Significance statement</w:t>
      </w:r>
      <w:r w:rsidRPr="0008319C">
        <w:rPr>
          <w:bdr w:val="none" w:sz="0" w:space="0" w:color="auto" w:frame="1"/>
          <w:shd w:val="clear" w:color="auto" w:fill="FFFFFF"/>
        </w:rPr>
        <w:t xml:space="preserve"> </w:t>
      </w:r>
      <w:r>
        <w:rPr>
          <w:bdr w:val="none" w:sz="0" w:space="0" w:color="auto" w:frame="1"/>
          <w:shd w:val="clear" w:color="auto" w:fill="FFFFFF"/>
        </w:rPr>
        <w:t xml:space="preserve"> </w:t>
      </w:r>
    </w:p>
    <w:p w14:paraId="1CD6F729" w14:textId="6A56204D" w:rsidR="002E6D97" w:rsidRPr="00544239" w:rsidRDefault="002E6D97" w:rsidP="002E6D97">
      <w:pPr>
        <w:spacing w:after="0" w:line="480" w:lineRule="auto"/>
        <w:rPr>
          <w:rFonts w:ascii="Times New Roman" w:hAnsi="Times New Roman"/>
          <w:iCs/>
          <w:sz w:val="20"/>
          <w:szCs w:val="20"/>
          <w:lang w:val="en-US"/>
        </w:rPr>
      </w:pPr>
      <w:r>
        <w:rPr>
          <w:rFonts w:ascii="Times New Roman" w:hAnsi="Times New Roman"/>
          <w:sz w:val="20"/>
          <w:szCs w:val="20"/>
          <w:lang w:val="en-US"/>
        </w:rPr>
        <w:t>Territorial</w:t>
      </w:r>
      <w:r w:rsidRPr="00544239">
        <w:rPr>
          <w:rFonts w:ascii="Times New Roman" w:hAnsi="Times New Roman"/>
          <w:sz w:val="20"/>
          <w:szCs w:val="20"/>
          <w:lang w:val="en-US"/>
        </w:rPr>
        <w:t xml:space="preserve"> signals </w:t>
      </w:r>
      <w:r>
        <w:rPr>
          <w:rFonts w:ascii="Times New Roman" w:hAnsi="Times New Roman"/>
          <w:sz w:val="20"/>
          <w:szCs w:val="20"/>
          <w:lang w:val="en-US"/>
        </w:rPr>
        <w:t>between</w:t>
      </w:r>
      <w:r w:rsidRPr="00544239">
        <w:rPr>
          <w:rFonts w:ascii="Times New Roman" w:hAnsi="Times New Roman"/>
          <w:sz w:val="20"/>
          <w:szCs w:val="20"/>
          <w:lang w:val="en-US"/>
        </w:rPr>
        <w:t xml:space="preserve"> close</w:t>
      </w:r>
      <w:r>
        <w:rPr>
          <w:rFonts w:ascii="Times New Roman" w:hAnsi="Times New Roman"/>
          <w:sz w:val="20"/>
          <w:szCs w:val="20"/>
          <w:lang w:val="en-US"/>
        </w:rPr>
        <w:t>ly</w:t>
      </w:r>
      <w:r w:rsidRPr="00544239">
        <w:rPr>
          <w:rFonts w:ascii="Times New Roman" w:hAnsi="Times New Roman"/>
          <w:sz w:val="20"/>
          <w:szCs w:val="20"/>
          <w:lang w:val="en-US"/>
        </w:rPr>
        <w:t xml:space="preserve"> related </w:t>
      </w:r>
      <w:r>
        <w:rPr>
          <w:rFonts w:ascii="Times New Roman" w:hAnsi="Times New Roman"/>
          <w:sz w:val="20"/>
          <w:szCs w:val="20"/>
          <w:lang w:val="en-US"/>
        </w:rPr>
        <w:t>s</w:t>
      </w:r>
      <w:r w:rsidRPr="009B4160">
        <w:rPr>
          <w:rFonts w:ascii="Times New Roman" w:hAnsi="Times New Roman"/>
          <w:sz w:val="20"/>
          <w:szCs w:val="20"/>
          <w:lang w:val="en-US"/>
        </w:rPr>
        <w:t>y</w:t>
      </w:r>
      <w:r>
        <w:rPr>
          <w:rFonts w:ascii="Times New Roman" w:hAnsi="Times New Roman"/>
          <w:sz w:val="20"/>
          <w:szCs w:val="20"/>
          <w:lang w:val="en-US"/>
        </w:rPr>
        <w:t>mpatric</w:t>
      </w:r>
      <w:r w:rsidRPr="00544239">
        <w:rPr>
          <w:rFonts w:ascii="Times New Roman" w:hAnsi="Times New Roman"/>
          <w:sz w:val="20"/>
          <w:szCs w:val="20"/>
          <w:lang w:val="en-US"/>
        </w:rPr>
        <w:t xml:space="preserve"> species are expected to be convergent to increase </w:t>
      </w:r>
      <w:r>
        <w:rPr>
          <w:rFonts w:ascii="Times New Roman" w:hAnsi="Times New Roman"/>
          <w:sz w:val="20"/>
          <w:szCs w:val="20"/>
          <w:lang w:val="en-US"/>
        </w:rPr>
        <w:t>context</w:t>
      </w:r>
      <w:r w:rsidRPr="00544239">
        <w:rPr>
          <w:rFonts w:ascii="Times New Roman" w:hAnsi="Times New Roman"/>
          <w:sz w:val="20"/>
          <w:szCs w:val="20"/>
          <w:lang w:val="en-US"/>
        </w:rPr>
        <w:t xml:space="preserve"> recognition and decrease the costs of interference competition. However, such signals might also be adapted to characteristics of the shared environment, </w:t>
      </w:r>
      <w:r>
        <w:rPr>
          <w:rFonts w:ascii="Times New Roman" w:hAnsi="Times New Roman"/>
          <w:sz w:val="20"/>
          <w:szCs w:val="20"/>
          <w:lang w:val="en-US"/>
        </w:rPr>
        <w:t xml:space="preserve">such </w:t>
      </w:r>
      <w:r w:rsidRPr="00544239">
        <w:rPr>
          <w:rFonts w:ascii="Times New Roman" w:hAnsi="Times New Roman"/>
          <w:sz w:val="20"/>
          <w:szCs w:val="20"/>
          <w:lang w:val="en-US"/>
        </w:rPr>
        <w:t>as forest structure characteristics. We analy</w:t>
      </w:r>
      <w:r>
        <w:rPr>
          <w:rFonts w:ascii="Times New Roman" w:hAnsi="Times New Roman"/>
          <w:sz w:val="20"/>
          <w:szCs w:val="20"/>
          <w:lang w:val="en-US"/>
        </w:rPr>
        <w:t>s</w:t>
      </w:r>
      <w:r w:rsidRPr="00544239">
        <w:rPr>
          <w:rFonts w:ascii="Times New Roman" w:hAnsi="Times New Roman"/>
          <w:sz w:val="20"/>
          <w:szCs w:val="20"/>
          <w:lang w:val="en-US"/>
        </w:rPr>
        <w:t xml:space="preserve">ed </w:t>
      </w:r>
      <w:r>
        <w:rPr>
          <w:rFonts w:ascii="Times New Roman" w:hAnsi="Times New Roman"/>
          <w:sz w:val="20"/>
          <w:szCs w:val="20"/>
          <w:lang w:val="en-US"/>
        </w:rPr>
        <w:t>vocalisations from</w:t>
      </w:r>
      <w:r w:rsidRPr="00544239">
        <w:rPr>
          <w:rFonts w:ascii="Times New Roman" w:hAnsi="Times New Roman"/>
          <w:sz w:val="20"/>
          <w:szCs w:val="20"/>
          <w:lang w:val="en-US"/>
        </w:rPr>
        <w:t xml:space="preserve"> two </w:t>
      </w:r>
      <w:r>
        <w:rPr>
          <w:rFonts w:ascii="Times New Roman" w:hAnsi="Times New Roman"/>
          <w:sz w:val="20"/>
          <w:szCs w:val="20"/>
          <w:lang w:val="en-US"/>
        </w:rPr>
        <w:t xml:space="preserve">parapatric </w:t>
      </w:r>
      <w:r w:rsidRPr="00544239">
        <w:rPr>
          <w:rFonts w:ascii="Times New Roman" w:hAnsi="Times New Roman"/>
          <w:sz w:val="20"/>
          <w:szCs w:val="20"/>
          <w:lang w:val="en-US"/>
        </w:rPr>
        <w:t xml:space="preserve">tamarins and found that, though their </w:t>
      </w:r>
      <w:r w:rsidRPr="00544239">
        <w:rPr>
          <w:rFonts w:ascii="Times New Roman" w:hAnsi="Times New Roman"/>
          <w:iCs/>
          <w:sz w:val="20"/>
          <w:szCs w:val="20"/>
          <w:lang w:val="en-US"/>
        </w:rPr>
        <w:t xml:space="preserve">long calls asymmetrically converged in sympatry, only red-handed </w:t>
      </w:r>
      <w:r w:rsidRPr="00D43BB7">
        <w:rPr>
          <w:rFonts w:ascii="Times New Roman" w:hAnsi="Times New Roman"/>
          <w:iCs/>
          <w:sz w:val="20"/>
          <w:szCs w:val="20"/>
          <w:lang w:val="en-US"/>
        </w:rPr>
        <w:t xml:space="preserve">tamarins </w:t>
      </w:r>
      <w:r w:rsidRPr="00943AC2">
        <w:rPr>
          <w:rFonts w:ascii="Times New Roman" w:hAnsi="Times New Roman"/>
          <w:iCs/>
          <w:sz w:val="20"/>
          <w:szCs w:val="20"/>
          <w:lang w:val="en-US"/>
        </w:rPr>
        <w:t>shifted towards pied tamarin call type</w:t>
      </w:r>
      <w:r w:rsidRPr="00544239">
        <w:rPr>
          <w:rFonts w:ascii="Times New Roman" w:hAnsi="Times New Roman"/>
          <w:iCs/>
          <w:sz w:val="20"/>
          <w:szCs w:val="20"/>
          <w:lang w:val="en-US"/>
        </w:rPr>
        <w:t xml:space="preserve">, and this only occurred in primary forest. Our results suggest that both social and environmental pressures </w:t>
      </w:r>
      <w:r w:rsidRPr="00544239">
        <w:rPr>
          <w:rFonts w:ascii="Times New Roman" w:hAnsi="Times New Roman"/>
          <w:iCs/>
          <w:sz w:val="20"/>
          <w:szCs w:val="20"/>
          <w:lang w:val="en-US"/>
        </w:rPr>
        <w:lastRenderedPageBreak/>
        <w:t xml:space="preserve">are important in shaping </w:t>
      </w:r>
      <w:r>
        <w:rPr>
          <w:rFonts w:ascii="Times New Roman" w:hAnsi="Times New Roman"/>
          <w:iCs/>
          <w:sz w:val="20"/>
          <w:szCs w:val="20"/>
          <w:lang w:val="en-US"/>
        </w:rPr>
        <w:t>primate</w:t>
      </w:r>
      <w:r w:rsidRPr="00544239">
        <w:rPr>
          <w:rFonts w:ascii="Times New Roman" w:hAnsi="Times New Roman"/>
          <w:iCs/>
          <w:sz w:val="20"/>
          <w:szCs w:val="20"/>
          <w:lang w:val="en-US"/>
        </w:rPr>
        <w:t xml:space="preserve"> calls. Because their effects can interact, analy</w:t>
      </w:r>
      <w:r>
        <w:rPr>
          <w:rFonts w:ascii="Times New Roman" w:hAnsi="Times New Roman"/>
          <w:iCs/>
          <w:sz w:val="20"/>
          <w:szCs w:val="20"/>
          <w:lang w:val="en-US"/>
        </w:rPr>
        <w:t>s</w:t>
      </w:r>
      <w:r w:rsidRPr="00544239">
        <w:rPr>
          <w:rFonts w:ascii="Times New Roman" w:hAnsi="Times New Roman"/>
          <w:iCs/>
          <w:sz w:val="20"/>
          <w:szCs w:val="20"/>
          <w:lang w:val="en-US"/>
        </w:rPr>
        <w:t xml:space="preserve">es which assume these pressures act independently are likely to miss important patterns. </w:t>
      </w:r>
    </w:p>
    <w:p w14:paraId="11E2924D" w14:textId="77777777" w:rsidR="003C108D" w:rsidRDefault="003C108D" w:rsidP="002E6D97">
      <w:pPr>
        <w:rPr>
          <w:rFonts w:ascii="Times New Roman" w:hAnsi="Times New Roman"/>
          <w:b/>
          <w:color w:val="000000"/>
          <w:sz w:val="20"/>
          <w:szCs w:val="20"/>
          <w:lang w:val="en-GB"/>
        </w:rPr>
      </w:pPr>
    </w:p>
    <w:p w14:paraId="627F0EA5" w14:textId="6FD678BB" w:rsidR="002E6D97" w:rsidRPr="00BE5E14" w:rsidRDefault="002E6D97" w:rsidP="00B528E4">
      <w:pPr>
        <w:pStyle w:val="Heading1"/>
      </w:pPr>
      <w:r w:rsidRPr="00BE5E14">
        <w:t>Introduction</w:t>
      </w:r>
    </w:p>
    <w:p w14:paraId="3F61A8E2" w14:textId="6FC9BCD3" w:rsidR="002E6D97" w:rsidRPr="00BE5E14" w:rsidRDefault="002E6D97" w:rsidP="002E6D97">
      <w:pPr>
        <w:spacing w:after="0" w:line="480" w:lineRule="auto"/>
        <w:rPr>
          <w:rFonts w:ascii="Times New Roman" w:hAnsi="Times New Roman"/>
          <w:color w:val="000000"/>
          <w:sz w:val="20"/>
          <w:szCs w:val="20"/>
          <w:lang w:val="en-GB"/>
        </w:rPr>
      </w:pPr>
      <w:r w:rsidRPr="00BE5E14">
        <w:rPr>
          <w:rFonts w:ascii="Times New Roman" w:hAnsi="Times New Roman"/>
          <w:sz w:val="20"/>
          <w:szCs w:val="20"/>
          <w:lang w:val="en-GB"/>
        </w:rPr>
        <w:t>Selection for reduci</w:t>
      </w:r>
      <w:r>
        <w:rPr>
          <w:rFonts w:ascii="Times New Roman" w:hAnsi="Times New Roman"/>
          <w:sz w:val="20"/>
          <w:szCs w:val="20"/>
          <w:lang w:val="en-GB"/>
        </w:rPr>
        <w:t>ng</w:t>
      </w:r>
      <w:r w:rsidRPr="00BE5E14">
        <w:rPr>
          <w:rFonts w:ascii="Times New Roman" w:hAnsi="Times New Roman"/>
          <w:sz w:val="20"/>
          <w:szCs w:val="20"/>
          <w:lang w:val="en-GB"/>
        </w:rPr>
        <w:t xml:space="preserve"> niche overlap often drives character displacement, i.e. exaggerated differences between species populations in sympatry relative to those in allopatry </w:t>
      </w:r>
      <w:r w:rsidRPr="00BE5E14">
        <w:rPr>
          <w:rFonts w:ascii="Times New Roman" w:hAnsi="Times New Roman"/>
          <w:noProof/>
          <w:sz w:val="20"/>
          <w:szCs w:val="20"/>
          <w:lang w:val="en-GB"/>
        </w:rPr>
        <w:t>(Pfennig and Pfennig 2009; Weber and Strauss 2016; Grether et al. 2017; Stuart et al. 2017)</w:t>
      </w:r>
      <w:r w:rsidRPr="00BE5E14">
        <w:rPr>
          <w:rFonts w:ascii="Times New Roman" w:hAnsi="Times New Roman"/>
          <w:sz w:val="20"/>
          <w:szCs w:val="20"/>
          <w:lang w:val="en-GB"/>
        </w:rPr>
        <w:t xml:space="preserve">. </w:t>
      </w:r>
      <w:r w:rsidRPr="00BE5E14">
        <w:rPr>
          <w:rFonts w:ascii="Times New Roman" w:hAnsi="Times New Roman"/>
          <w:color w:val="000000"/>
          <w:sz w:val="20"/>
          <w:szCs w:val="20"/>
          <w:lang w:val="en-GB"/>
        </w:rPr>
        <w:t xml:space="preserve">Any morphological, ecological, physiological or behavioural trait can follow such a pattern, either through local adaptation or phenotypic plasticity </w:t>
      </w:r>
      <w:r w:rsidRPr="00BE5E14">
        <w:rPr>
          <w:rFonts w:ascii="Times New Roman" w:hAnsi="Times New Roman"/>
          <w:noProof/>
          <w:color w:val="000000"/>
          <w:sz w:val="20"/>
          <w:szCs w:val="20"/>
          <w:lang w:val="en-GB"/>
        </w:rPr>
        <w:t>(</w:t>
      </w:r>
      <w:r w:rsidRPr="0043508C">
        <w:rPr>
          <w:rFonts w:ascii="Times New Roman" w:hAnsi="Times New Roman"/>
          <w:noProof/>
          <w:color w:val="000000"/>
          <w:sz w:val="20"/>
          <w:szCs w:val="20"/>
          <w:lang w:val="en-GB"/>
        </w:rPr>
        <w:t>Brown and Wilson 1956; Grant 1972; Pfennig and Pfennig 2012; Allen et al. 2014; de Moura Bubadué et al. 2016</w:t>
      </w:r>
      <w:r w:rsidRPr="007D0EB8">
        <w:rPr>
          <w:rFonts w:ascii="Times New Roman" w:hAnsi="Times New Roman"/>
          <w:noProof/>
          <w:color w:val="000000"/>
          <w:sz w:val="20"/>
          <w:szCs w:val="20"/>
          <w:lang w:val="en-GB"/>
        </w:rPr>
        <w:t>)</w:t>
      </w:r>
      <w:r w:rsidRPr="007D0EB8">
        <w:rPr>
          <w:rFonts w:ascii="Times New Roman" w:hAnsi="Times New Roman"/>
          <w:color w:val="000000"/>
          <w:sz w:val="20"/>
          <w:szCs w:val="20"/>
          <w:lang w:val="en-US"/>
        </w:rPr>
        <w:t xml:space="preserve">. </w:t>
      </w:r>
      <w:r>
        <w:rPr>
          <w:rFonts w:ascii="Times New Roman" w:hAnsi="Times New Roman"/>
          <w:color w:val="000000"/>
          <w:sz w:val="20"/>
          <w:szCs w:val="20"/>
          <w:lang w:val="en-GB"/>
        </w:rPr>
        <w:t>T</w:t>
      </w:r>
      <w:r w:rsidRPr="00BE5E14">
        <w:rPr>
          <w:rFonts w:ascii="Times New Roman" w:hAnsi="Times New Roman"/>
          <w:color w:val="000000"/>
          <w:sz w:val="20"/>
          <w:szCs w:val="20"/>
          <w:lang w:val="en-GB"/>
        </w:rPr>
        <w:t xml:space="preserve">raits related to reproductive interference (i.e. sexual interactions between species including courtship </w:t>
      </w:r>
      <w:r>
        <w:rPr>
          <w:rFonts w:ascii="Times New Roman" w:hAnsi="Times New Roman"/>
          <w:color w:val="000000"/>
          <w:sz w:val="20"/>
          <w:szCs w:val="20"/>
          <w:lang w:val="en-GB"/>
        </w:rPr>
        <w:t xml:space="preserve">and other </w:t>
      </w:r>
      <w:r w:rsidRPr="00BE5E14">
        <w:rPr>
          <w:rFonts w:ascii="Times New Roman" w:hAnsi="Times New Roman"/>
          <w:color w:val="000000"/>
          <w:sz w:val="20"/>
          <w:szCs w:val="20"/>
          <w:lang w:val="en-GB"/>
        </w:rPr>
        <w:t xml:space="preserve">displays) are more likely to be divergent as pressure for mate recognition </w:t>
      </w:r>
      <w:r>
        <w:rPr>
          <w:rFonts w:ascii="Times New Roman" w:hAnsi="Times New Roman"/>
          <w:color w:val="000000"/>
          <w:sz w:val="20"/>
          <w:szCs w:val="20"/>
          <w:lang w:val="en-GB"/>
        </w:rPr>
        <w:t xml:space="preserve">and hibridization avoidance </w:t>
      </w:r>
      <w:r w:rsidRPr="00BE5E14">
        <w:rPr>
          <w:rFonts w:ascii="Times New Roman" w:hAnsi="Times New Roman"/>
          <w:color w:val="000000"/>
          <w:sz w:val="20"/>
          <w:szCs w:val="20"/>
          <w:lang w:val="en-GB"/>
        </w:rPr>
        <w:t xml:space="preserve">is high </w:t>
      </w:r>
      <w:r w:rsidRPr="00BE5E14">
        <w:rPr>
          <w:rFonts w:ascii="Times New Roman" w:hAnsi="Times New Roman"/>
          <w:noProof/>
          <w:color w:val="000000"/>
          <w:sz w:val="20"/>
          <w:szCs w:val="20"/>
          <w:lang w:val="en-GB"/>
        </w:rPr>
        <w:t>(West-Eberhard 1983; Okamoto and Grether 2013)</w:t>
      </w:r>
      <w:r>
        <w:rPr>
          <w:rFonts w:ascii="Times New Roman" w:hAnsi="Times New Roman"/>
          <w:noProof/>
          <w:color w:val="000000"/>
          <w:sz w:val="20"/>
          <w:szCs w:val="20"/>
          <w:lang w:val="en-GB"/>
        </w:rPr>
        <w:t>. Meanwhile</w:t>
      </w:r>
      <w:r w:rsidR="00830021">
        <w:rPr>
          <w:rFonts w:ascii="Times New Roman" w:hAnsi="Times New Roman"/>
          <w:noProof/>
          <w:color w:val="000000"/>
          <w:sz w:val="20"/>
          <w:szCs w:val="20"/>
          <w:lang w:val="en-GB"/>
        </w:rPr>
        <w:t>,</w:t>
      </w:r>
      <w:r w:rsidRPr="00BE5E14">
        <w:rPr>
          <w:rFonts w:ascii="Times New Roman" w:hAnsi="Times New Roman"/>
          <w:color w:val="000000"/>
          <w:sz w:val="20"/>
          <w:szCs w:val="20"/>
          <w:lang w:val="en-GB"/>
        </w:rPr>
        <w:t xml:space="preserve"> traits related to resource competition and aggressive interference can be convergent or divergent depending on the costs of the interaction between species, </w:t>
      </w:r>
      <w:r>
        <w:rPr>
          <w:rFonts w:ascii="Times New Roman" w:hAnsi="Times New Roman"/>
          <w:color w:val="000000"/>
          <w:sz w:val="20"/>
          <w:szCs w:val="20"/>
          <w:lang w:val="en-GB"/>
        </w:rPr>
        <w:t xml:space="preserve">the </w:t>
      </w:r>
      <w:r w:rsidRPr="00BE5E14">
        <w:rPr>
          <w:rFonts w:ascii="Times New Roman" w:hAnsi="Times New Roman"/>
          <w:color w:val="000000"/>
          <w:sz w:val="20"/>
          <w:szCs w:val="20"/>
          <w:lang w:val="en-GB"/>
        </w:rPr>
        <w:t>relative abundance</w:t>
      </w:r>
      <w:r w:rsidRPr="00DA3850">
        <w:rPr>
          <w:rFonts w:ascii="Times New Roman" w:hAnsi="Times New Roman"/>
          <w:color w:val="000000"/>
          <w:sz w:val="20"/>
          <w:szCs w:val="20"/>
          <w:lang w:val="en-GB"/>
        </w:rPr>
        <w:t xml:space="preserve"> </w:t>
      </w:r>
      <w:r>
        <w:rPr>
          <w:rFonts w:ascii="Times New Roman" w:hAnsi="Times New Roman"/>
          <w:color w:val="000000"/>
          <w:sz w:val="20"/>
          <w:szCs w:val="20"/>
          <w:lang w:val="en-GB"/>
        </w:rPr>
        <w:t xml:space="preserve">of </w:t>
      </w:r>
      <w:r w:rsidRPr="00BE5E14">
        <w:rPr>
          <w:rFonts w:ascii="Times New Roman" w:hAnsi="Times New Roman"/>
          <w:color w:val="000000"/>
          <w:sz w:val="20"/>
          <w:szCs w:val="20"/>
          <w:lang w:val="en-GB"/>
        </w:rPr>
        <w:t xml:space="preserve">species, and </w:t>
      </w:r>
      <w:r>
        <w:rPr>
          <w:rFonts w:ascii="Times New Roman" w:hAnsi="Times New Roman"/>
          <w:color w:val="000000"/>
          <w:sz w:val="20"/>
          <w:szCs w:val="20"/>
          <w:lang w:val="en-GB"/>
        </w:rPr>
        <w:t xml:space="preserve">the </w:t>
      </w:r>
      <w:r w:rsidRPr="00BE5E14">
        <w:rPr>
          <w:rFonts w:ascii="Times New Roman" w:hAnsi="Times New Roman"/>
          <w:color w:val="000000"/>
          <w:sz w:val="20"/>
          <w:szCs w:val="20"/>
          <w:lang w:val="en-GB"/>
        </w:rPr>
        <w:t>evolutionary time</w:t>
      </w:r>
      <w:r>
        <w:rPr>
          <w:rFonts w:ascii="Times New Roman" w:hAnsi="Times New Roman"/>
          <w:color w:val="000000"/>
          <w:sz w:val="20"/>
          <w:szCs w:val="20"/>
          <w:lang w:val="en-GB"/>
        </w:rPr>
        <w:t>frame</w:t>
      </w:r>
      <w:r w:rsidRPr="00BE5E14">
        <w:rPr>
          <w:rFonts w:ascii="Times New Roman" w:hAnsi="Times New Roman"/>
          <w:color w:val="000000"/>
          <w:sz w:val="20"/>
          <w:szCs w:val="20"/>
          <w:lang w:val="en-GB"/>
        </w:rPr>
        <w:t xml:space="preserve"> of interaction between </w:t>
      </w:r>
      <w:r>
        <w:rPr>
          <w:rFonts w:ascii="Times New Roman" w:hAnsi="Times New Roman"/>
          <w:color w:val="000000"/>
          <w:sz w:val="20"/>
          <w:szCs w:val="20"/>
          <w:lang w:val="en-GB"/>
        </w:rPr>
        <w:t xml:space="preserve">the </w:t>
      </w:r>
      <w:r w:rsidRPr="00BE5E14">
        <w:rPr>
          <w:rFonts w:ascii="Times New Roman" w:hAnsi="Times New Roman"/>
          <w:color w:val="000000"/>
          <w:sz w:val="20"/>
          <w:szCs w:val="20"/>
          <w:lang w:val="en-GB"/>
        </w:rPr>
        <w:t xml:space="preserve">species </w:t>
      </w:r>
      <w:r w:rsidRPr="00BE5E14">
        <w:rPr>
          <w:rFonts w:ascii="Times New Roman" w:hAnsi="Times New Roman"/>
          <w:noProof/>
          <w:color w:val="000000"/>
          <w:sz w:val="20"/>
          <w:szCs w:val="20"/>
          <w:lang w:val="en-GB"/>
        </w:rPr>
        <w:t>(Grether et al. 2017, 2020; Germain et al. 2018)</w:t>
      </w:r>
      <w:r w:rsidRPr="00BE5E14">
        <w:rPr>
          <w:rFonts w:ascii="Times New Roman" w:hAnsi="Times New Roman"/>
          <w:color w:val="000000"/>
          <w:sz w:val="20"/>
          <w:szCs w:val="20"/>
          <w:lang w:val="en-GB"/>
        </w:rPr>
        <w:t>. In fact, when analysing multiple traits</w:t>
      </w:r>
      <w:r>
        <w:rPr>
          <w:rFonts w:ascii="Times New Roman" w:hAnsi="Times New Roman"/>
          <w:color w:val="000000"/>
          <w:sz w:val="20"/>
          <w:szCs w:val="20"/>
          <w:lang w:val="en-GB"/>
        </w:rPr>
        <w:t>,</w:t>
      </w:r>
      <w:r w:rsidRPr="00BE5E14">
        <w:rPr>
          <w:rFonts w:ascii="Times New Roman" w:hAnsi="Times New Roman"/>
          <w:color w:val="000000"/>
          <w:sz w:val="20"/>
          <w:szCs w:val="20"/>
          <w:lang w:val="en-GB"/>
        </w:rPr>
        <w:t xml:space="preserve"> some </w:t>
      </w:r>
      <w:r>
        <w:rPr>
          <w:rFonts w:ascii="Times New Roman" w:hAnsi="Times New Roman"/>
          <w:color w:val="000000"/>
          <w:sz w:val="20"/>
          <w:szCs w:val="20"/>
          <w:lang w:val="en-GB"/>
        </w:rPr>
        <w:t>pair</w:t>
      </w:r>
      <w:r w:rsidRPr="009B4160">
        <w:rPr>
          <w:rFonts w:ascii="Times New Roman" w:hAnsi="Times New Roman"/>
          <w:color w:val="000000"/>
          <w:sz w:val="20"/>
          <w:szCs w:val="20"/>
          <w:lang w:val="en-GB"/>
        </w:rPr>
        <w:t>s</w:t>
      </w:r>
      <w:r>
        <w:rPr>
          <w:rFonts w:ascii="Times New Roman" w:hAnsi="Times New Roman"/>
          <w:color w:val="000000"/>
          <w:sz w:val="20"/>
          <w:szCs w:val="20"/>
          <w:lang w:val="en-GB"/>
        </w:rPr>
        <w:t xml:space="preserve"> of </w:t>
      </w:r>
      <w:r w:rsidRPr="00BE5E14">
        <w:rPr>
          <w:rFonts w:ascii="Times New Roman" w:hAnsi="Times New Roman"/>
          <w:color w:val="000000"/>
          <w:sz w:val="20"/>
          <w:szCs w:val="20"/>
          <w:lang w:val="en-GB"/>
        </w:rPr>
        <w:t xml:space="preserve">species can have both convergent and divergent displacement pattens depending on trait function </w:t>
      </w:r>
      <w:r w:rsidRPr="00BE5E14">
        <w:rPr>
          <w:rFonts w:ascii="Times New Roman" w:hAnsi="Times New Roman"/>
          <w:noProof/>
          <w:color w:val="000000"/>
          <w:sz w:val="20"/>
          <w:szCs w:val="20"/>
          <w:lang w:val="en-GB"/>
        </w:rPr>
        <w:t>(Miller et al. 2019; Grether 2020)</w:t>
      </w:r>
      <w:r w:rsidRPr="00BE5E14">
        <w:rPr>
          <w:rFonts w:ascii="Times New Roman" w:hAnsi="Times New Roman"/>
          <w:color w:val="000000"/>
          <w:sz w:val="20"/>
          <w:szCs w:val="20"/>
          <w:lang w:val="en-GB"/>
        </w:rPr>
        <w:t xml:space="preserve">. Regardless, evidence for both divergent and convergent </w:t>
      </w:r>
      <w:r>
        <w:rPr>
          <w:rFonts w:ascii="Times New Roman" w:hAnsi="Times New Roman"/>
          <w:color w:val="000000"/>
          <w:sz w:val="20"/>
          <w:szCs w:val="20"/>
          <w:lang w:val="en-GB"/>
        </w:rPr>
        <w:t>character displacement</w:t>
      </w:r>
      <w:r w:rsidRPr="00BE5E14">
        <w:rPr>
          <w:rFonts w:ascii="Times New Roman" w:hAnsi="Times New Roman"/>
          <w:color w:val="000000"/>
          <w:sz w:val="20"/>
          <w:szCs w:val="20"/>
          <w:lang w:val="en-GB"/>
        </w:rPr>
        <w:t xml:space="preserve"> </w:t>
      </w:r>
      <w:r>
        <w:rPr>
          <w:rFonts w:ascii="Times New Roman" w:hAnsi="Times New Roman"/>
          <w:color w:val="000000"/>
          <w:sz w:val="20"/>
          <w:szCs w:val="20"/>
          <w:lang w:val="en-GB"/>
        </w:rPr>
        <w:t xml:space="preserve">often </w:t>
      </w:r>
      <w:r w:rsidRPr="00BE5E14">
        <w:rPr>
          <w:rFonts w:ascii="Times New Roman" w:hAnsi="Times New Roman"/>
          <w:color w:val="000000"/>
          <w:sz w:val="20"/>
          <w:szCs w:val="20"/>
          <w:lang w:val="en-GB"/>
        </w:rPr>
        <w:t xml:space="preserve">requires that traits are displaced in areas where species co-occur, independently of other factors </w:t>
      </w:r>
      <w:r w:rsidRPr="00BE5E14">
        <w:rPr>
          <w:rFonts w:ascii="Times New Roman" w:hAnsi="Times New Roman"/>
          <w:noProof/>
          <w:color w:val="000000"/>
          <w:sz w:val="20"/>
          <w:szCs w:val="20"/>
          <w:lang w:val="en-GB"/>
        </w:rPr>
        <w:t>(Schluter 2001; Wilkins et al. 2013)</w:t>
      </w:r>
      <w:r w:rsidRPr="00BE5E14">
        <w:rPr>
          <w:rFonts w:ascii="Times New Roman" w:hAnsi="Times New Roman"/>
          <w:color w:val="000000"/>
          <w:sz w:val="20"/>
          <w:szCs w:val="20"/>
          <w:lang w:val="en-GB"/>
        </w:rPr>
        <w:t>.</w:t>
      </w:r>
    </w:p>
    <w:p w14:paraId="2098B0E2" w14:textId="295DD547" w:rsidR="002E6D97" w:rsidRPr="00764E9D" w:rsidRDefault="002E6D97" w:rsidP="002E6D97">
      <w:pPr>
        <w:spacing w:after="0" w:line="480" w:lineRule="auto"/>
        <w:ind w:firstLine="708"/>
        <w:rPr>
          <w:rFonts w:ascii="Times New Roman" w:hAnsi="Times New Roman"/>
          <w:color w:val="000000"/>
          <w:sz w:val="20"/>
          <w:szCs w:val="20"/>
          <w:lang w:val="en-GB"/>
        </w:rPr>
      </w:pPr>
      <w:r w:rsidRPr="00E748A9">
        <w:rPr>
          <w:rFonts w:ascii="Times New Roman" w:hAnsi="Times New Roman"/>
          <w:color w:val="000000"/>
          <w:sz w:val="20"/>
          <w:szCs w:val="20"/>
          <w:lang w:val="en-GB"/>
        </w:rPr>
        <w:t>M</w:t>
      </w:r>
      <w:r w:rsidRPr="00E748A9">
        <w:rPr>
          <w:rFonts w:ascii="Times New Roman" w:hAnsi="Times New Roman"/>
          <w:noProof/>
          <w:color w:val="000000"/>
          <w:sz w:val="20"/>
          <w:szCs w:val="20"/>
          <w:lang w:val="en-GB"/>
        </w:rPr>
        <w:t xml:space="preserve">any species have calls that are </w:t>
      </w:r>
      <w:r w:rsidRPr="00E748A9">
        <w:rPr>
          <w:rFonts w:ascii="Times New Roman" w:hAnsi="Times New Roman"/>
          <w:color w:val="000000"/>
          <w:sz w:val="20"/>
          <w:szCs w:val="20"/>
          <w:lang w:val="en-US"/>
        </w:rPr>
        <w:t xml:space="preserve">used as a </w:t>
      </w:r>
      <w:r w:rsidRPr="008E1106">
        <w:rPr>
          <w:rFonts w:ascii="Times New Roman" w:hAnsi="Times New Roman"/>
          <w:color w:val="000000"/>
          <w:sz w:val="20"/>
          <w:szCs w:val="20"/>
          <w:lang w:val="en-US"/>
        </w:rPr>
        <w:t>defensive response to territory intrusions from both co</w:t>
      </w:r>
      <w:r w:rsidR="005751C1">
        <w:rPr>
          <w:rFonts w:ascii="Times New Roman" w:hAnsi="Times New Roman"/>
          <w:color w:val="000000"/>
          <w:sz w:val="20"/>
          <w:szCs w:val="20"/>
          <w:lang w:val="en-US"/>
        </w:rPr>
        <w:t>n</w:t>
      </w:r>
      <w:r w:rsidRPr="008E1106">
        <w:rPr>
          <w:rFonts w:ascii="Times New Roman" w:hAnsi="Times New Roman"/>
          <w:color w:val="000000"/>
          <w:sz w:val="20"/>
          <w:szCs w:val="20"/>
          <w:lang w:val="en-US"/>
        </w:rPr>
        <w:t xml:space="preserve">specifics and heterospecifics </w:t>
      </w:r>
      <w:r w:rsidRPr="008E1106">
        <w:rPr>
          <w:rFonts w:ascii="Times New Roman" w:hAnsi="Times New Roman"/>
          <w:noProof/>
          <w:color w:val="000000"/>
          <w:sz w:val="20"/>
          <w:szCs w:val="20"/>
          <w:lang w:val="en-US"/>
        </w:rPr>
        <w:t>(McGregor 1993; Peiman and Robinson 2010; Christensen and Radford 2018)</w:t>
      </w:r>
      <w:r w:rsidRPr="0046325E">
        <w:rPr>
          <w:rFonts w:ascii="Times New Roman" w:hAnsi="Times New Roman"/>
          <w:color w:val="000000"/>
          <w:sz w:val="20"/>
          <w:szCs w:val="20"/>
          <w:lang w:val="en-US"/>
        </w:rPr>
        <w:t xml:space="preserve">. </w:t>
      </w:r>
      <w:r>
        <w:rPr>
          <w:rFonts w:ascii="Times New Roman" w:hAnsi="Times New Roman"/>
          <w:color w:val="000000"/>
          <w:sz w:val="20"/>
          <w:szCs w:val="20"/>
          <w:lang w:val="en-US"/>
        </w:rPr>
        <w:t>Such calls</w:t>
      </w:r>
      <w:r w:rsidRPr="00BE5E14">
        <w:rPr>
          <w:rFonts w:ascii="Times New Roman" w:hAnsi="Times New Roman"/>
          <w:color w:val="000000"/>
          <w:sz w:val="20"/>
          <w:szCs w:val="20"/>
          <w:lang w:val="en-US"/>
        </w:rPr>
        <w:t xml:space="preserve"> may be considered</w:t>
      </w:r>
      <w:r w:rsidRPr="00764E9D">
        <w:rPr>
          <w:rFonts w:ascii="Times New Roman" w:hAnsi="Times New Roman"/>
          <w:color w:val="000000"/>
          <w:sz w:val="20"/>
          <w:szCs w:val="20"/>
          <w:lang w:val="en-US"/>
        </w:rPr>
        <w:t xml:space="preserve"> fitness-related traits, since behavio</w:t>
      </w:r>
      <w:r>
        <w:rPr>
          <w:rFonts w:ascii="Times New Roman" w:hAnsi="Times New Roman"/>
          <w:color w:val="000000"/>
          <w:sz w:val="20"/>
          <w:szCs w:val="20"/>
          <w:lang w:val="en-US"/>
        </w:rPr>
        <w:t>u</w:t>
      </w:r>
      <w:r w:rsidRPr="00764E9D">
        <w:rPr>
          <w:rFonts w:ascii="Times New Roman" w:hAnsi="Times New Roman"/>
          <w:color w:val="000000"/>
          <w:sz w:val="20"/>
          <w:szCs w:val="20"/>
          <w:lang w:val="en-US"/>
        </w:rPr>
        <w:t xml:space="preserve">ral interference can affect the rate of population growth </w:t>
      </w:r>
      <w:r w:rsidRPr="00764E9D">
        <w:rPr>
          <w:rFonts w:ascii="Times New Roman" w:hAnsi="Times New Roman"/>
          <w:noProof/>
          <w:color w:val="000000"/>
          <w:sz w:val="20"/>
          <w:szCs w:val="20"/>
          <w:lang w:val="en-US"/>
        </w:rPr>
        <w:t>(Chesson 2000; Grether et al. 2017, 2020)</w:t>
      </w:r>
      <w:r w:rsidRPr="00764E9D">
        <w:rPr>
          <w:rFonts w:ascii="Times New Roman" w:hAnsi="Times New Roman"/>
          <w:color w:val="000000"/>
          <w:sz w:val="20"/>
          <w:szCs w:val="20"/>
          <w:lang w:val="en-US"/>
        </w:rPr>
        <w:t xml:space="preserve">. </w:t>
      </w:r>
      <w:r>
        <w:rPr>
          <w:rFonts w:ascii="Times New Roman" w:hAnsi="Times New Roman"/>
          <w:color w:val="000000"/>
          <w:sz w:val="20"/>
          <w:szCs w:val="20"/>
          <w:lang w:val="en-US"/>
        </w:rPr>
        <w:t>Therefore, s</w:t>
      </w:r>
      <w:r w:rsidRPr="00764E9D">
        <w:rPr>
          <w:rFonts w:ascii="Times New Roman" w:hAnsi="Times New Roman"/>
          <w:color w:val="000000"/>
          <w:sz w:val="20"/>
          <w:szCs w:val="20"/>
          <w:lang w:val="en-US"/>
        </w:rPr>
        <w:t>election can favo</w:t>
      </w:r>
      <w:r>
        <w:rPr>
          <w:rFonts w:ascii="Times New Roman" w:hAnsi="Times New Roman"/>
          <w:color w:val="000000"/>
          <w:sz w:val="20"/>
          <w:szCs w:val="20"/>
          <w:lang w:val="en-US"/>
        </w:rPr>
        <w:t>u</w:t>
      </w:r>
      <w:r w:rsidRPr="00764E9D">
        <w:rPr>
          <w:rFonts w:ascii="Times New Roman" w:hAnsi="Times New Roman"/>
          <w:color w:val="000000"/>
          <w:sz w:val="20"/>
          <w:szCs w:val="20"/>
          <w:lang w:val="en-US"/>
        </w:rPr>
        <w:t xml:space="preserve">r convergence of </w:t>
      </w:r>
      <w:r>
        <w:rPr>
          <w:rFonts w:ascii="Times New Roman" w:hAnsi="Times New Roman"/>
          <w:color w:val="000000"/>
          <w:sz w:val="20"/>
          <w:szCs w:val="20"/>
          <w:lang w:val="en-US"/>
        </w:rPr>
        <w:t xml:space="preserve">such </w:t>
      </w:r>
      <w:r w:rsidRPr="00764E9D">
        <w:rPr>
          <w:rFonts w:ascii="Times New Roman" w:hAnsi="Times New Roman"/>
          <w:color w:val="000000"/>
          <w:sz w:val="20"/>
          <w:szCs w:val="20"/>
          <w:lang w:val="en-US"/>
        </w:rPr>
        <w:t xml:space="preserve">fitness-related traits in sympatry to minimize competitive asymmetries, when competitors engage in direct conflicts </w:t>
      </w:r>
      <w:r w:rsidRPr="00764E9D">
        <w:rPr>
          <w:rFonts w:ascii="Times New Roman" w:hAnsi="Times New Roman"/>
          <w:noProof/>
          <w:color w:val="000000"/>
          <w:sz w:val="20"/>
          <w:szCs w:val="20"/>
          <w:lang w:val="en-US"/>
        </w:rPr>
        <w:t>(Germain et al. 2018)</w:t>
      </w:r>
      <w:r w:rsidRPr="00764E9D">
        <w:rPr>
          <w:rFonts w:ascii="Times New Roman" w:hAnsi="Times New Roman"/>
          <w:color w:val="000000"/>
          <w:sz w:val="20"/>
          <w:szCs w:val="20"/>
          <w:lang w:val="en-US"/>
        </w:rPr>
        <w:t xml:space="preserve">. Accordingly, many bird species have convergently evolved sounds that facilitate </w:t>
      </w:r>
      <w:r>
        <w:rPr>
          <w:rFonts w:ascii="Times New Roman" w:hAnsi="Times New Roman"/>
          <w:color w:val="000000"/>
          <w:sz w:val="20"/>
          <w:szCs w:val="20"/>
          <w:lang w:val="en-US"/>
        </w:rPr>
        <w:t xml:space="preserve">the </w:t>
      </w:r>
      <w:r w:rsidRPr="00764E9D">
        <w:rPr>
          <w:rFonts w:ascii="Times New Roman" w:hAnsi="Times New Roman"/>
          <w:color w:val="000000"/>
          <w:sz w:val="20"/>
          <w:szCs w:val="20"/>
          <w:lang w:val="en-US"/>
        </w:rPr>
        <w:t xml:space="preserve">recognition </w:t>
      </w:r>
      <w:r>
        <w:rPr>
          <w:rFonts w:ascii="Times New Roman" w:hAnsi="Times New Roman"/>
          <w:color w:val="000000"/>
          <w:sz w:val="20"/>
          <w:szCs w:val="20"/>
          <w:lang w:val="en-US"/>
        </w:rPr>
        <w:t xml:space="preserve">of the </w:t>
      </w:r>
      <w:r w:rsidRPr="00764E9D">
        <w:rPr>
          <w:rFonts w:ascii="Times New Roman" w:hAnsi="Times New Roman"/>
          <w:color w:val="000000"/>
          <w:sz w:val="20"/>
          <w:szCs w:val="20"/>
          <w:lang w:val="en-US"/>
        </w:rPr>
        <w:t>competit</w:t>
      </w:r>
      <w:r>
        <w:rPr>
          <w:rFonts w:ascii="Times New Roman" w:hAnsi="Times New Roman"/>
          <w:color w:val="000000"/>
          <w:sz w:val="20"/>
          <w:szCs w:val="20"/>
          <w:lang w:val="en-US"/>
        </w:rPr>
        <w:t>ive</w:t>
      </w:r>
      <w:r w:rsidR="0062378A">
        <w:rPr>
          <w:rFonts w:ascii="Times New Roman" w:hAnsi="Times New Roman"/>
          <w:color w:val="000000"/>
          <w:sz w:val="20"/>
          <w:szCs w:val="20"/>
          <w:lang w:val="en-US"/>
        </w:rPr>
        <w:t xml:space="preserve"> </w:t>
      </w:r>
      <w:r>
        <w:rPr>
          <w:rFonts w:ascii="Times New Roman" w:hAnsi="Times New Roman"/>
          <w:color w:val="000000"/>
          <w:sz w:val="20"/>
          <w:szCs w:val="20"/>
          <w:lang w:val="en-US"/>
        </w:rPr>
        <w:t>context</w:t>
      </w:r>
      <w:r w:rsidRPr="00764E9D">
        <w:rPr>
          <w:rFonts w:ascii="Times New Roman" w:hAnsi="Times New Roman"/>
          <w:color w:val="000000"/>
          <w:sz w:val="20"/>
          <w:szCs w:val="20"/>
          <w:lang w:val="en-US"/>
        </w:rPr>
        <w:t xml:space="preserve"> </w:t>
      </w:r>
      <w:r w:rsidRPr="00764E9D">
        <w:rPr>
          <w:rFonts w:ascii="Times New Roman" w:hAnsi="Times New Roman"/>
          <w:noProof/>
          <w:color w:val="000000"/>
          <w:sz w:val="20"/>
          <w:szCs w:val="20"/>
          <w:lang w:val="en-US"/>
        </w:rPr>
        <w:t>(Laiolo 2012; Tobias et al. 2014; Kirschel et al. 2019)</w:t>
      </w:r>
      <w:r w:rsidRPr="00764E9D">
        <w:rPr>
          <w:rFonts w:ascii="Times New Roman" w:hAnsi="Times New Roman"/>
          <w:color w:val="000000"/>
          <w:sz w:val="20"/>
          <w:szCs w:val="20"/>
          <w:lang w:val="en-US"/>
        </w:rPr>
        <w:t>.</w:t>
      </w:r>
      <w:r w:rsidRPr="00764E9D">
        <w:rPr>
          <w:rFonts w:ascii="Times New Roman" w:hAnsi="Times New Roman"/>
          <w:color w:val="000000"/>
          <w:sz w:val="20"/>
          <w:szCs w:val="20"/>
          <w:lang w:val="en-GB"/>
        </w:rPr>
        <w:t xml:space="preserve"> Also, some pair</w:t>
      </w:r>
      <w:r w:rsidR="00830021">
        <w:rPr>
          <w:rFonts w:ascii="Times New Roman" w:hAnsi="Times New Roman"/>
          <w:color w:val="000000"/>
          <w:sz w:val="20"/>
          <w:szCs w:val="20"/>
          <w:lang w:val="en-GB"/>
        </w:rPr>
        <w:t>s</w:t>
      </w:r>
      <w:r w:rsidRPr="00764E9D">
        <w:rPr>
          <w:rFonts w:ascii="Times New Roman" w:hAnsi="Times New Roman"/>
          <w:color w:val="000000"/>
          <w:sz w:val="20"/>
          <w:szCs w:val="20"/>
          <w:lang w:val="en-GB"/>
        </w:rPr>
        <w:t xml:space="preserve"> of frog</w:t>
      </w:r>
      <w:r w:rsidR="0062378A">
        <w:rPr>
          <w:rFonts w:ascii="Times New Roman" w:hAnsi="Times New Roman"/>
          <w:color w:val="000000"/>
          <w:sz w:val="20"/>
          <w:szCs w:val="20"/>
          <w:lang w:val="en-GB"/>
        </w:rPr>
        <w:t>s</w:t>
      </w:r>
      <w:r w:rsidRPr="00764E9D">
        <w:rPr>
          <w:rFonts w:ascii="Times New Roman" w:hAnsi="Times New Roman"/>
          <w:color w:val="000000"/>
          <w:sz w:val="20"/>
          <w:szCs w:val="20"/>
          <w:lang w:val="en-GB"/>
        </w:rPr>
        <w:t xml:space="preserve"> species have convergent territory and release calls, </w:t>
      </w:r>
      <w:r>
        <w:rPr>
          <w:rFonts w:ascii="Times New Roman" w:hAnsi="Times New Roman"/>
          <w:color w:val="000000"/>
          <w:sz w:val="20"/>
          <w:szCs w:val="20"/>
          <w:lang w:val="en-GB"/>
        </w:rPr>
        <w:t xml:space="preserve">which are </w:t>
      </w:r>
      <w:r w:rsidRPr="00764E9D">
        <w:rPr>
          <w:rFonts w:ascii="Times New Roman" w:hAnsi="Times New Roman"/>
          <w:color w:val="000000"/>
          <w:sz w:val="20"/>
          <w:szCs w:val="20"/>
          <w:lang w:val="en-GB"/>
        </w:rPr>
        <w:t xml:space="preserve">traits related to aggressive or “neutral” contexts </w:t>
      </w:r>
      <w:r w:rsidRPr="00764E9D">
        <w:rPr>
          <w:rFonts w:ascii="Times New Roman" w:hAnsi="Times New Roman"/>
          <w:noProof/>
          <w:color w:val="000000"/>
          <w:sz w:val="20"/>
          <w:szCs w:val="20"/>
          <w:lang w:val="en-GB"/>
        </w:rPr>
        <w:t>(Leary 2001; Freitas and Toledo 2020; Grether 2020; Grether et al. 2020)</w:t>
      </w:r>
      <w:r w:rsidRPr="00764E9D">
        <w:rPr>
          <w:rFonts w:ascii="Times New Roman" w:hAnsi="Times New Roman"/>
          <w:color w:val="000000"/>
          <w:sz w:val="20"/>
          <w:szCs w:val="20"/>
          <w:lang w:val="en-GB"/>
        </w:rPr>
        <w:t>.</w:t>
      </w:r>
    </w:p>
    <w:p w14:paraId="1CC68C38" w14:textId="24E9FD79" w:rsidR="002E6D97" w:rsidRPr="00D44819" w:rsidRDefault="002E6D97" w:rsidP="002E6D97">
      <w:pPr>
        <w:spacing w:after="0" w:line="480" w:lineRule="auto"/>
        <w:ind w:firstLine="709"/>
        <w:rPr>
          <w:rFonts w:ascii="Times New Roman" w:hAnsi="Times New Roman"/>
          <w:color w:val="000000"/>
          <w:sz w:val="20"/>
          <w:szCs w:val="20"/>
          <w:lang w:val="en-GB"/>
        </w:rPr>
      </w:pPr>
      <w:r w:rsidRPr="00764E9D">
        <w:rPr>
          <w:rFonts w:ascii="Times New Roman" w:hAnsi="Times New Roman"/>
          <w:color w:val="000000"/>
          <w:sz w:val="20"/>
          <w:szCs w:val="20"/>
          <w:lang w:val="en-GB"/>
        </w:rPr>
        <w:lastRenderedPageBreak/>
        <w:t xml:space="preserve">Similar </w:t>
      </w:r>
      <w:r w:rsidRPr="00764E9D">
        <w:rPr>
          <w:rFonts w:ascii="Times New Roman" w:hAnsi="Times New Roman"/>
          <w:color w:val="000000"/>
          <w:sz w:val="20"/>
          <w:szCs w:val="20"/>
          <w:shd w:val="clear" w:color="auto" w:fill="FFFFFF"/>
          <w:lang w:val="en-GB"/>
        </w:rPr>
        <w:t>environmen</w:t>
      </w:r>
      <w:r w:rsidRPr="0008418C">
        <w:rPr>
          <w:rFonts w:ascii="Times New Roman" w:hAnsi="Times New Roman"/>
          <w:color w:val="000000"/>
          <w:sz w:val="20"/>
          <w:szCs w:val="20"/>
          <w:shd w:val="clear" w:color="auto" w:fill="FFFFFF"/>
          <w:lang w:val="en-GB"/>
        </w:rPr>
        <w:t xml:space="preserve">tal characteristics </w:t>
      </w:r>
      <w:r w:rsidRPr="0008418C">
        <w:rPr>
          <w:rFonts w:ascii="Times New Roman" w:hAnsi="Times New Roman"/>
          <w:color w:val="000000"/>
          <w:sz w:val="20"/>
          <w:szCs w:val="20"/>
          <w:lang w:val="en-GB"/>
        </w:rPr>
        <w:t xml:space="preserve">can </w:t>
      </w:r>
      <w:r w:rsidRPr="00D44819">
        <w:rPr>
          <w:rFonts w:ascii="Times New Roman" w:hAnsi="Times New Roman"/>
          <w:color w:val="000000"/>
          <w:sz w:val="20"/>
          <w:szCs w:val="20"/>
          <w:lang w:val="en-GB"/>
        </w:rPr>
        <w:t xml:space="preserve">also promote trait convergence in </w:t>
      </w:r>
      <w:r>
        <w:rPr>
          <w:rFonts w:ascii="Times New Roman" w:hAnsi="Times New Roman"/>
          <w:color w:val="000000"/>
          <w:sz w:val="20"/>
          <w:szCs w:val="20"/>
          <w:lang w:val="en-GB"/>
        </w:rPr>
        <w:t xml:space="preserve">ecological </w:t>
      </w:r>
      <w:r w:rsidRPr="00D44819">
        <w:rPr>
          <w:rFonts w:ascii="Times New Roman" w:hAnsi="Times New Roman"/>
          <w:color w:val="000000"/>
          <w:sz w:val="20"/>
          <w:szCs w:val="20"/>
          <w:lang w:val="en-GB"/>
        </w:rPr>
        <w:t xml:space="preserve">communities, independently of species interactions </w:t>
      </w:r>
      <w:r w:rsidRPr="008D6468">
        <w:rPr>
          <w:rFonts w:ascii="Times New Roman" w:hAnsi="Times New Roman"/>
          <w:noProof/>
          <w:color w:val="000000"/>
          <w:sz w:val="20"/>
          <w:szCs w:val="20"/>
          <w:lang w:val="en-GB"/>
        </w:rPr>
        <w:t>(Cardoso and Price 2010)</w:t>
      </w:r>
      <w:r w:rsidRPr="008D6468">
        <w:rPr>
          <w:rFonts w:ascii="Times New Roman" w:hAnsi="Times New Roman"/>
          <w:color w:val="000000"/>
          <w:sz w:val="20"/>
          <w:szCs w:val="20"/>
          <w:lang w:val="en-GB"/>
        </w:rPr>
        <w:t>. Animal sounds, for in</w:t>
      </w:r>
      <w:r w:rsidRPr="00D44819">
        <w:rPr>
          <w:rFonts w:ascii="Times New Roman" w:hAnsi="Times New Roman"/>
          <w:color w:val="000000"/>
          <w:sz w:val="20"/>
          <w:szCs w:val="20"/>
          <w:lang w:val="en-GB"/>
        </w:rPr>
        <w:t xml:space="preserve">stance, are often well-adapted for propagation in the habitats in which the emitting individuals occur </w:t>
      </w:r>
      <w:r w:rsidRPr="00D44819">
        <w:rPr>
          <w:rFonts w:ascii="Times New Roman" w:hAnsi="Times New Roman"/>
          <w:noProof/>
          <w:color w:val="000000"/>
          <w:sz w:val="20"/>
          <w:szCs w:val="20"/>
          <w:lang w:val="en-GB"/>
        </w:rPr>
        <w:t>(Bradbury and Vehrencamp 1998)</w:t>
      </w:r>
      <w:r w:rsidRPr="00D44819">
        <w:rPr>
          <w:rFonts w:ascii="Times New Roman" w:hAnsi="Times New Roman"/>
          <w:color w:val="000000"/>
          <w:sz w:val="20"/>
          <w:szCs w:val="20"/>
          <w:lang w:val="en-GB"/>
        </w:rPr>
        <w:t xml:space="preserve">. The acoustic adaptation hypothesis posits that in woody forests, high-pitched calls of short duration </w:t>
      </w:r>
      <w:r w:rsidRPr="009B4160">
        <w:rPr>
          <w:rFonts w:ascii="Times New Roman" w:hAnsi="Times New Roman"/>
          <w:color w:val="000000"/>
          <w:sz w:val="20"/>
          <w:szCs w:val="20"/>
          <w:lang w:val="en-GB"/>
        </w:rPr>
        <w:t xml:space="preserve">will degrade quickly, whereas calls that are long, low-pitched, and with narrower bandwidths, will propagate more effectively </w:t>
      </w:r>
      <w:r w:rsidRPr="009B4160">
        <w:rPr>
          <w:rFonts w:ascii="Times New Roman" w:hAnsi="Times New Roman"/>
          <w:noProof/>
          <w:color w:val="000000"/>
          <w:sz w:val="20"/>
          <w:szCs w:val="20"/>
          <w:lang w:val="en-GB"/>
        </w:rPr>
        <w:t>(Morton 1975; Dabelsteen et al. 1</w:t>
      </w:r>
      <w:r w:rsidRPr="00D44819">
        <w:rPr>
          <w:rFonts w:ascii="Times New Roman" w:hAnsi="Times New Roman"/>
          <w:noProof/>
          <w:color w:val="000000"/>
          <w:sz w:val="20"/>
          <w:szCs w:val="20"/>
          <w:lang w:val="en-GB"/>
        </w:rPr>
        <w:t>993; Holland et al. 1998)</w:t>
      </w:r>
      <w:r w:rsidRPr="00D44819">
        <w:rPr>
          <w:rFonts w:ascii="Times New Roman" w:hAnsi="Times New Roman"/>
          <w:color w:val="000000"/>
          <w:sz w:val="20"/>
          <w:szCs w:val="20"/>
          <w:lang w:val="en-GB"/>
        </w:rPr>
        <w:t>. This hypothesis has been tested by numerous studies and corroborated by some (</w:t>
      </w:r>
      <w:r w:rsidRPr="00D44819">
        <w:rPr>
          <w:rFonts w:ascii="Times New Roman" w:hAnsi="Times New Roman"/>
          <w:noProof/>
          <w:color w:val="000000"/>
          <w:sz w:val="20"/>
          <w:szCs w:val="20"/>
          <w:lang w:val="en-GB"/>
        </w:rPr>
        <w:t>Ey and Fischer 2009)</w:t>
      </w:r>
      <w:r w:rsidRPr="00D44819">
        <w:rPr>
          <w:rFonts w:ascii="Times New Roman" w:hAnsi="Times New Roman"/>
          <w:color w:val="000000"/>
          <w:sz w:val="20"/>
          <w:szCs w:val="20"/>
          <w:lang w:val="en-GB"/>
        </w:rPr>
        <w:t xml:space="preserve">, although little or no effect has been found by others (birds: </w:t>
      </w:r>
      <w:r w:rsidRPr="00D44819">
        <w:rPr>
          <w:rFonts w:ascii="Times New Roman" w:hAnsi="Times New Roman"/>
          <w:noProof/>
          <w:color w:val="000000"/>
          <w:sz w:val="20"/>
          <w:szCs w:val="20"/>
          <w:lang w:val="en-GB"/>
        </w:rPr>
        <w:t>Bicudo et al. 2016;</w:t>
      </w:r>
      <w:r w:rsidRPr="00D44819">
        <w:rPr>
          <w:rFonts w:ascii="Times New Roman" w:hAnsi="Times New Roman"/>
          <w:color w:val="000000"/>
          <w:sz w:val="20"/>
          <w:szCs w:val="20"/>
          <w:lang w:val="en-GB"/>
        </w:rPr>
        <w:t xml:space="preserve"> felids: </w:t>
      </w:r>
      <w:r w:rsidRPr="00D44819">
        <w:rPr>
          <w:rFonts w:ascii="Times New Roman" w:hAnsi="Times New Roman"/>
          <w:noProof/>
          <w:color w:val="000000"/>
          <w:sz w:val="20"/>
          <w:szCs w:val="20"/>
          <w:lang w:val="en-GB"/>
        </w:rPr>
        <w:t>Peters and Peters 2010</w:t>
      </w:r>
      <w:r w:rsidRPr="00D44819">
        <w:rPr>
          <w:rFonts w:ascii="Times New Roman" w:hAnsi="Times New Roman"/>
          <w:color w:val="000000"/>
          <w:sz w:val="20"/>
          <w:szCs w:val="20"/>
          <w:lang w:val="en-GB"/>
        </w:rPr>
        <w:t xml:space="preserve">; marmots: </w:t>
      </w:r>
      <w:r w:rsidRPr="00D44819">
        <w:rPr>
          <w:rFonts w:ascii="Times New Roman" w:hAnsi="Times New Roman"/>
          <w:noProof/>
          <w:color w:val="000000"/>
          <w:sz w:val="20"/>
          <w:szCs w:val="20"/>
          <w:lang w:val="en-GB"/>
        </w:rPr>
        <w:t>Daniel and Blumstein 1998;</w:t>
      </w:r>
      <w:r w:rsidRPr="00D44819">
        <w:rPr>
          <w:rFonts w:ascii="Times New Roman" w:hAnsi="Times New Roman"/>
          <w:color w:val="000000"/>
          <w:sz w:val="20"/>
          <w:szCs w:val="20"/>
          <w:lang w:val="en-GB"/>
        </w:rPr>
        <w:t xml:space="preserve"> howler monkeys: </w:t>
      </w:r>
      <w:r w:rsidRPr="00D44819">
        <w:rPr>
          <w:rFonts w:ascii="Times New Roman" w:hAnsi="Times New Roman"/>
          <w:noProof/>
          <w:color w:val="000000"/>
          <w:sz w:val="20"/>
          <w:szCs w:val="20"/>
          <w:lang w:val="en-GB"/>
        </w:rPr>
        <w:t>Holzmann and Areta 2020</w:t>
      </w:r>
      <w:r w:rsidRPr="00D44819">
        <w:rPr>
          <w:rFonts w:ascii="Times New Roman" w:hAnsi="Times New Roman"/>
          <w:color w:val="000000"/>
          <w:sz w:val="20"/>
          <w:szCs w:val="20"/>
          <w:lang w:val="en-GB"/>
        </w:rPr>
        <w:t xml:space="preserve">; and gorillas: </w:t>
      </w:r>
      <w:r w:rsidRPr="00D44819">
        <w:rPr>
          <w:rFonts w:ascii="Times New Roman" w:hAnsi="Times New Roman"/>
          <w:noProof/>
          <w:color w:val="000000"/>
          <w:sz w:val="20"/>
          <w:szCs w:val="20"/>
          <w:lang w:val="en-GB"/>
        </w:rPr>
        <w:t>Hedwig et al. 2015)</w:t>
      </w:r>
      <w:r w:rsidRPr="00D44819">
        <w:rPr>
          <w:rFonts w:ascii="Times New Roman" w:hAnsi="Times New Roman"/>
          <w:color w:val="000000"/>
          <w:sz w:val="20"/>
          <w:szCs w:val="20"/>
          <w:lang w:val="en-GB"/>
        </w:rPr>
        <w:t xml:space="preserve">. Many of the studies that did not find support for the acoustic adaptation hypothesis have suggested that social aspects (mainly intraspecific) are also important in shaping acoustic features, although few have tested both factors together </w:t>
      </w:r>
      <w:r w:rsidRPr="00D44819">
        <w:rPr>
          <w:rFonts w:ascii="Times New Roman" w:hAnsi="Times New Roman"/>
          <w:noProof/>
          <w:color w:val="000000"/>
          <w:sz w:val="20"/>
          <w:szCs w:val="20"/>
          <w:lang w:val="en-GB"/>
        </w:rPr>
        <w:t>(Tobias et al. 2014b; Kirschel et al. 2019, 2020)</w:t>
      </w:r>
      <w:r w:rsidRPr="00D44819">
        <w:rPr>
          <w:rFonts w:ascii="Times New Roman" w:hAnsi="Times New Roman"/>
          <w:color w:val="000000"/>
          <w:sz w:val="20"/>
          <w:szCs w:val="20"/>
          <w:lang w:val="en-GB"/>
        </w:rPr>
        <w:t>.</w:t>
      </w:r>
    </w:p>
    <w:p w14:paraId="07FE0A14" w14:textId="77777777" w:rsidR="002E6D97" w:rsidRPr="00D44819" w:rsidRDefault="002E6D97" w:rsidP="002E6D97">
      <w:pPr>
        <w:spacing w:after="0" w:line="480" w:lineRule="auto"/>
        <w:ind w:firstLine="709"/>
        <w:rPr>
          <w:rFonts w:ascii="Times New Roman" w:hAnsi="Times New Roman"/>
          <w:color w:val="000000"/>
          <w:sz w:val="20"/>
          <w:szCs w:val="20"/>
          <w:lang w:val="en-GB"/>
        </w:rPr>
      </w:pPr>
      <w:r>
        <w:rPr>
          <w:rFonts w:ascii="Times New Roman" w:hAnsi="Times New Roman"/>
          <w:color w:val="000000"/>
          <w:sz w:val="20"/>
          <w:szCs w:val="20"/>
          <w:lang w:val="en-GB"/>
        </w:rPr>
        <w:t xml:space="preserve">The </w:t>
      </w:r>
      <w:r w:rsidRPr="00D44819">
        <w:rPr>
          <w:rFonts w:ascii="Times New Roman" w:hAnsi="Times New Roman"/>
          <w:color w:val="000000"/>
          <w:sz w:val="20"/>
          <w:szCs w:val="20"/>
          <w:lang w:val="en-GB"/>
        </w:rPr>
        <w:t>acoustic adaptation hypothesis</w:t>
      </w:r>
      <w:r w:rsidRPr="00910BF7">
        <w:rPr>
          <w:rFonts w:ascii="Times New Roman" w:hAnsi="Times New Roman"/>
          <w:color w:val="000000"/>
          <w:sz w:val="20"/>
          <w:szCs w:val="20"/>
          <w:lang w:val="en-GB"/>
        </w:rPr>
        <w:t xml:space="preserve"> may be particularly important in understandin</w:t>
      </w:r>
      <w:r w:rsidRPr="00541128">
        <w:rPr>
          <w:rFonts w:ascii="Times New Roman" w:hAnsi="Times New Roman"/>
          <w:color w:val="000000"/>
          <w:sz w:val="20"/>
          <w:szCs w:val="20"/>
          <w:lang w:val="en-GB"/>
        </w:rPr>
        <w:t>g the impacts of land use change in hum</w:t>
      </w:r>
      <w:r w:rsidRPr="00E748A9">
        <w:rPr>
          <w:rFonts w:ascii="Times New Roman" w:hAnsi="Times New Roman"/>
          <w:color w:val="000000"/>
          <w:sz w:val="20"/>
          <w:szCs w:val="20"/>
          <w:lang w:val="en-GB"/>
        </w:rPr>
        <w:t>an-modified landscapes, as it suggests that habitat modification creates differences in selection pressures for sound propagation</w:t>
      </w:r>
      <w:r w:rsidRPr="0046325E">
        <w:rPr>
          <w:rFonts w:ascii="Times New Roman" w:hAnsi="Times New Roman"/>
          <w:color w:val="000000"/>
          <w:sz w:val="20"/>
          <w:szCs w:val="20"/>
          <w:lang w:val="en-GB"/>
        </w:rPr>
        <w:t xml:space="preserve"> optimization. For instance, the signif</w:t>
      </w:r>
      <w:r w:rsidRPr="00BE5E14">
        <w:rPr>
          <w:rFonts w:ascii="Times New Roman" w:hAnsi="Times New Roman"/>
          <w:color w:val="000000"/>
          <w:sz w:val="20"/>
          <w:szCs w:val="20"/>
          <w:lang w:val="en-GB"/>
        </w:rPr>
        <w:t xml:space="preserve">icant conversion of tropical forests into secondary forests </w:t>
      </w:r>
      <w:r w:rsidRPr="00764E9D">
        <w:rPr>
          <w:rFonts w:ascii="Times New Roman" w:hAnsi="Times New Roman"/>
          <w:color w:val="000000"/>
          <w:sz w:val="20"/>
          <w:szCs w:val="20"/>
          <w:lang w:val="en-GB"/>
        </w:rPr>
        <w:t xml:space="preserve">over the last 50 years </w:t>
      </w:r>
      <w:r w:rsidRPr="00764E9D">
        <w:rPr>
          <w:rFonts w:ascii="Times New Roman" w:hAnsi="Times New Roman"/>
          <w:noProof/>
          <w:color w:val="000000"/>
          <w:sz w:val="20"/>
          <w:szCs w:val="20"/>
          <w:lang w:val="en-GB"/>
        </w:rPr>
        <w:t>(Chazdon 2014; Crist et al. 2017)</w:t>
      </w:r>
      <w:r w:rsidRPr="00764E9D">
        <w:rPr>
          <w:rFonts w:ascii="Times New Roman" w:hAnsi="Times New Roman"/>
          <w:color w:val="000000"/>
          <w:sz w:val="20"/>
          <w:szCs w:val="20"/>
          <w:lang w:val="en-GB"/>
        </w:rPr>
        <w:t xml:space="preserve"> has increased </w:t>
      </w:r>
      <w:r w:rsidRPr="0008418C">
        <w:rPr>
          <w:rFonts w:ascii="Times New Roman" w:hAnsi="Times New Roman"/>
          <w:color w:val="000000"/>
          <w:sz w:val="20"/>
          <w:szCs w:val="20"/>
          <w:lang w:val="en-GB"/>
        </w:rPr>
        <w:t>environmental heterogeneity in these landscapes</w:t>
      </w:r>
      <w:r w:rsidRPr="00D44819">
        <w:rPr>
          <w:rFonts w:ascii="Times New Roman" w:hAnsi="Times New Roman"/>
          <w:color w:val="000000"/>
          <w:sz w:val="20"/>
          <w:szCs w:val="20"/>
          <w:lang w:val="en-GB"/>
        </w:rPr>
        <w:t xml:space="preserve">, with remaining forests varying widely in terms of plant species richness, composition, microclimate and above-ground biomass </w:t>
      </w:r>
      <w:r w:rsidRPr="00D44819">
        <w:rPr>
          <w:rFonts w:ascii="Times New Roman" w:hAnsi="Times New Roman"/>
          <w:noProof/>
          <w:color w:val="000000"/>
          <w:sz w:val="20"/>
          <w:szCs w:val="20"/>
          <w:lang w:val="en-GB"/>
        </w:rPr>
        <w:t>(Guariguata and Ostertag 2001; Montgomery and Chazdon 2001; Rozendaal et al. 2019)</w:t>
      </w:r>
      <w:r w:rsidRPr="00D44819">
        <w:rPr>
          <w:rFonts w:ascii="Times New Roman" w:hAnsi="Times New Roman"/>
          <w:color w:val="000000"/>
          <w:sz w:val="20"/>
          <w:szCs w:val="20"/>
          <w:lang w:val="en-GB"/>
        </w:rPr>
        <w:t xml:space="preserve">. Old-growth (primary or pristine) forests, on the other hand, tend to be more complex in terms of canopy stratification, having larger and taller trunks </w:t>
      </w:r>
      <w:r w:rsidRPr="00D44819">
        <w:rPr>
          <w:rFonts w:ascii="Times New Roman" w:hAnsi="Times New Roman"/>
          <w:color w:val="000000"/>
          <w:sz w:val="20"/>
          <w:szCs w:val="20"/>
          <w:lang w:val="en-US"/>
        </w:rPr>
        <w:t xml:space="preserve">and more closed canopy </w:t>
      </w:r>
      <w:r w:rsidRPr="00D44819">
        <w:rPr>
          <w:rFonts w:ascii="Times New Roman" w:hAnsi="Times New Roman"/>
          <w:noProof/>
          <w:color w:val="000000"/>
          <w:sz w:val="20"/>
          <w:szCs w:val="20"/>
          <w:lang w:val="en-GB"/>
        </w:rPr>
        <w:t>(Montgomery and Chazdon 2001)</w:t>
      </w:r>
      <w:r w:rsidRPr="00D44819">
        <w:rPr>
          <w:rFonts w:ascii="Times New Roman" w:hAnsi="Times New Roman"/>
          <w:color w:val="000000"/>
          <w:sz w:val="20"/>
          <w:szCs w:val="20"/>
          <w:lang w:val="en-GB"/>
        </w:rPr>
        <w:t xml:space="preserve">, all of which could affect sound propagation.  </w:t>
      </w:r>
    </w:p>
    <w:p w14:paraId="37D54A8D" w14:textId="136B1960" w:rsidR="002E6D97" w:rsidRPr="009B4160" w:rsidRDefault="002E6D97" w:rsidP="002E6D97">
      <w:pPr>
        <w:spacing w:after="0" w:line="480" w:lineRule="auto"/>
        <w:ind w:firstLine="708"/>
        <w:rPr>
          <w:rFonts w:ascii="Times New Roman" w:hAnsi="Times New Roman"/>
          <w:color w:val="000000"/>
          <w:sz w:val="20"/>
          <w:szCs w:val="20"/>
          <w:lang w:val="en-GB"/>
        </w:rPr>
      </w:pPr>
      <w:r w:rsidRPr="00D44819">
        <w:rPr>
          <w:rFonts w:ascii="Times New Roman" w:hAnsi="Times New Roman"/>
          <w:noProof/>
          <w:color w:val="000000"/>
          <w:sz w:val="20"/>
          <w:szCs w:val="20"/>
          <w:lang w:val="en-GB"/>
        </w:rPr>
        <w:t xml:space="preserve">Neotropical primates are a useful system for investigating the effects of habitat modification on acoustic adaptation and </w:t>
      </w:r>
      <w:r w:rsidRPr="009B4160">
        <w:rPr>
          <w:rFonts w:ascii="Times New Roman" w:hAnsi="Times New Roman"/>
          <w:noProof/>
          <w:color w:val="000000"/>
          <w:sz w:val="20"/>
          <w:szCs w:val="20"/>
          <w:lang w:val="en-GB"/>
        </w:rPr>
        <w:t>character</w:t>
      </w:r>
      <w:r w:rsidRPr="00D44819">
        <w:rPr>
          <w:rFonts w:ascii="Times New Roman" w:hAnsi="Times New Roman"/>
          <w:noProof/>
          <w:color w:val="000000"/>
          <w:sz w:val="20"/>
          <w:szCs w:val="20"/>
          <w:lang w:val="en-GB"/>
        </w:rPr>
        <w:t xml:space="preserve"> displacement given that: 1) primates are generally thought to produce in</w:t>
      </w:r>
      <w:r>
        <w:rPr>
          <w:rFonts w:ascii="Times New Roman" w:hAnsi="Times New Roman"/>
          <w:noProof/>
          <w:color w:val="000000"/>
          <w:sz w:val="20"/>
          <w:szCs w:val="20"/>
          <w:lang w:val="en-GB"/>
        </w:rPr>
        <w:t>n</w:t>
      </w:r>
      <w:r w:rsidRPr="00D44819">
        <w:rPr>
          <w:rFonts w:ascii="Times New Roman" w:hAnsi="Times New Roman"/>
          <w:noProof/>
          <w:color w:val="000000"/>
          <w:sz w:val="20"/>
          <w:szCs w:val="20"/>
          <w:lang w:val="en-GB"/>
        </w:rPr>
        <w:t xml:space="preserve">ate calls, and there is little evidence for plasticity </w:t>
      </w:r>
      <w:r>
        <w:rPr>
          <w:rFonts w:ascii="Times New Roman" w:hAnsi="Times New Roman"/>
          <w:noProof/>
          <w:color w:val="000000"/>
          <w:sz w:val="20"/>
          <w:szCs w:val="20"/>
          <w:lang w:val="en-GB"/>
        </w:rPr>
        <w:t xml:space="preserve">in </w:t>
      </w:r>
      <w:r w:rsidRPr="00D44819">
        <w:rPr>
          <w:rFonts w:ascii="Times New Roman" w:hAnsi="Times New Roman"/>
          <w:noProof/>
          <w:color w:val="000000"/>
          <w:sz w:val="20"/>
          <w:szCs w:val="20"/>
          <w:lang w:val="en-GB"/>
        </w:rPr>
        <w:t>their vocalisations (Egnor and Hauser 2004; Snowdon 2017a); 2) vocal flexibility</w:t>
      </w:r>
      <w:r w:rsidRPr="008D6468">
        <w:rPr>
          <w:rFonts w:ascii="Times New Roman" w:hAnsi="Times New Roman"/>
          <w:noProof/>
          <w:color w:val="000000"/>
          <w:sz w:val="20"/>
          <w:szCs w:val="20"/>
          <w:lang w:val="en-GB"/>
        </w:rPr>
        <w:t xml:space="preserve"> may be an important aspect in social signal convergence (Laiolo 2012); and 3) primates have suffer</w:t>
      </w:r>
      <w:r>
        <w:rPr>
          <w:rFonts w:ascii="Times New Roman" w:hAnsi="Times New Roman"/>
          <w:noProof/>
          <w:color w:val="000000"/>
          <w:sz w:val="20"/>
          <w:szCs w:val="20"/>
          <w:lang w:val="en-GB"/>
        </w:rPr>
        <w:t>ed</w:t>
      </w:r>
      <w:r w:rsidRPr="008D6468">
        <w:rPr>
          <w:rFonts w:ascii="Times New Roman" w:hAnsi="Times New Roman"/>
          <w:noProof/>
          <w:color w:val="000000"/>
          <w:sz w:val="20"/>
          <w:szCs w:val="20"/>
          <w:lang w:val="en-GB"/>
        </w:rPr>
        <w:t xml:space="preserve"> significant and ongoing modif</w:t>
      </w:r>
      <w:r>
        <w:rPr>
          <w:rFonts w:ascii="Times New Roman" w:hAnsi="Times New Roman"/>
          <w:noProof/>
          <w:color w:val="000000"/>
          <w:sz w:val="20"/>
          <w:szCs w:val="20"/>
          <w:lang w:val="en-GB"/>
        </w:rPr>
        <w:t>i</w:t>
      </w:r>
      <w:r w:rsidRPr="008D6468">
        <w:rPr>
          <w:rFonts w:ascii="Times New Roman" w:hAnsi="Times New Roman"/>
          <w:noProof/>
          <w:color w:val="000000"/>
          <w:sz w:val="20"/>
          <w:szCs w:val="20"/>
          <w:lang w:val="en-GB"/>
        </w:rPr>
        <w:t xml:space="preserve">cation of their natural tropical forests (Estrada et al. 2018). In </w:t>
      </w:r>
      <w:r>
        <w:rPr>
          <w:rFonts w:ascii="Times New Roman" w:hAnsi="Times New Roman"/>
          <w:noProof/>
          <w:color w:val="000000"/>
          <w:sz w:val="20"/>
          <w:szCs w:val="20"/>
          <w:lang w:val="en-GB"/>
        </w:rPr>
        <w:t>C</w:t>
      </w:r>
      <w:r w:rsidRPr="008D6468">
        <w:rPr>
          <w:rFonts w:ascii="Times New Roman" w:hAnsi="Times New Roman"/>
          <w:noProof/>
          <w:color w:val="000000"/>
          <w:sz w:val="20"/>
          <w:szCs w:val="20"/>
          <w:lang w:val="en-GB"/>
        </w:rPr>
        <w:t>entral Amazonia, the red-handed tamarin (</w:t>
      </w:r>
      <w:r w:rsidRPr="000855A9">
        <w:rPr>
          <w:rFonts w:ascii="Times New Roman" w:hAnsi="Times New Roman"/>
          <w:i/>
          <w:noProof/>
          <w:color w:val="000000"/>
          <w:sz w:val="20"/>
          <w:szCs w:val="20"/>
          <w:lang w:val="en-GB"/>
        </w:rPr>
        <w:t>Saguinus midas</w:t>
      </w:r>
      <w:r w:rsidRPr="000855A9">
        <w:rPr>
          <w:rFonts w:ascii="Times New Roman" w:hAnsi="Times New Roman"/>
          <w:iCs/>
          <w:noProof/>
          <w:color w:val="000000"/>
          <w:sz w:val="20"/>
          <w:szCs w:val="20"/>
          <w:lang w:val="en-GB"/>
        </w:rPr>
        <w:t>)</w:t>
      </w:r>
      <w:r w:rsidRPr="000855A9">
        <w:rPr>
          <w:rFonts w:ascii="Times New Roman" w:hAnsi="Times New Roman"/>
          <w:noProof/>
          <w:color w:val="000000"/>
          <w:sz w:val="20"/>
          <w:szCs w:val="20"/>
          <w:lang w:val="en-GB"/>
        </w:rPr>
        <w:t xml:space="preserve"> and the pied tamarin (</w:t>
      </w:r>
      <w:r w:rsidRPr="00D62B06">
        <w:rPr>
          <w:rFonts w:ascii="Times New Roman" w:hAnsi="Times New Roman"/>
          <w:i/>
          <w:noProof/>
          <w:color w:val="000000"/>
          <w:sz w:val="20"/>
          <w:szCs w:val="20"/>
          <w:lang w:val="en-GB"/>
        </w:rPr>
        <w:t>S</w:t>
      </w:r>
      <w:r w:rsidRPr="00D62B06">
        <w:rPr>
          <w:rFonts w:ascii="Times New Roman" w:hAnsi="Times New Roman"/>
          <w:noProof/>
          <w:color w:val="000000"/>
          <w:sz w:val="20"/>
          <w:szCs w:val="20"/>
          <w:lang w:val="en-GB"/>
        </w:rPr>
        <w:t>.</w:t>
      </w:r>
      <w:r w:rsidRPr="00D62B06">
        <w:rPr>
          <w:rFonts w:ascii="Times New Roman" w:hAnsi="Times New Roman"/>
          <w:i/>
          <w:noProof/>
          <w:color w:val="000000"/>
          <w:sz w:val="20"/>
          <w:szCs w:val="20"/>
          <w:lang w:val="en-GB"/>
        </w:rPr>
        <w:t xml:space="preserve"> bicolor</w:t>
      </w:r>
      <w:r w:rsidRPr="00F50C6C">
        <w:rPr>
          <w:rFonts w:ascii="Times New Roman" w:hAnsi="Times New Roman"/>
          <w:iCs/>
          <w:noProof/>
          <w:color w:val="000000"/>
          <w:sz w:val="20"/>
          <w:szCs w:val="20"/>
          <w:lang w:val="en-GB"/>
        </w:rPr>
        <w:t>) are</w:t>
      </w:r>
      <w:r w:rsidRPr="00F50C6C">
        <w:rPr>
          <w:rFonts w:ascii="Times New Roman" w:hAnsi="Times New Roman"/>
          <w:color w:val="000000"/>
          <w:sz w:val="20"/>
          <w:szCs w:val="20"/>
          <w:lang w:val="en-GB"/>
        </w:rPr>
        <w:t xml:space="preserve"> two </w:t>
      </w:r>
      <w:r w:rsidRPr="000855A9">
        <w:rPr>
          <w:rFonts w:ascii="Times New Roman" w:hAnsi="Times New Roman"/>
          <w:color w:val="000000"/>
          <w:sz w:val="20"/>
          <w:szCs w:val="20"/>
          <w:lang w:val="en-GB"/>
        </w:rPr>
        <w:t xml:space="preserve">closely related primates with parapatric distributions </w:t>
      </w:r>
      <w:r w:rsidR="00C156DB">
        <w:rPr>
          <w:rFonts w:ascii="Times New Roman" w:hAnsi="Times New Roman"/>
          <w:color w:val="000000"/>
          <w:sz w:val="20"/>
          <w:szCs w:val="20"/>
          <w:lang w:val="en-GB"/>
        </w:rPr>
        <w:t>and</w:t>
      </w:r>
      <w:r>
        <w:rPr>
          <w:rFonts w:ascii="Times New Roman" w:hAnsi="Times New Roman"/>
          <w:color w:val="000000"/>
          <w:sz w:val="20"/>
          <w:szCs w:val="20"/>
          <w:lang w:val="en-GB"/>
        </w:rPr>
        <w:t xml:space="preserve"> a narrow sympatric zone </w:t>
      </w:r>
      <w:r w:rsidRPr="000855A9">
        <w:rPr>
          <w:rFonts w:ascii="Times New Roman" w:hAnsi="Times New Roman"/>
          <w:noProof/>
          <w:color w:val="000000"/>
          <w:sz w:val="20"/>
          <w:szCs w:val="20"/>
          <w:lang w:val="en-GB"/>
        </w:rPr>
        <w:t>(</w:t>
      </w:r>
      <w:r>
        <w:rPr>
          <w:rFonts w:ascii="Times New Roman" w:hAnsi="Times New Roman"/>
          <w:noProof/>
          <w:color w:val="000000"/>
          <w:sz w:val="20"/>
          <w:szCs w:val="20"/>
          <w:lang w:val="en-GB"/>
        </w:rPr>
        <w:t xml:space="preserve">Röhe 2006; </w:t>
      </w:r>
      <w:r w:rsidRPr="000855A9">
        <w:rPr>
          <w:rFonts w:ascii="Times New Roman" w:hAnsi="Times New Roman"/>
          <w:noProof/>
          <w:color w:val="000000"/>
          <w:sz w:val="20"/>
          <w:szCs w:val="20"/>
          <w:lang w:val="en-GB"/>
        </w:rPr>
        <w:t>Rylands et al. 2016)</w:t>
      </w:r>
      <w:r w:rsidRPr="000855A9">
        <w:rPr>
          <w:rFonts w:ascii="Times New Roman" w:hAnsi="Times New Roman"/>
          <w:color w:val="000000"/>
          <w:sz w:val="20"/>
          <w:szCs w:val="20"/>
          <w:lang w:val="en-GB"/>
        </w:rPr>
        <w:t xml:space="preserve">. While </w:t>
      </w:r>
      <w:r w:rsidRPr="000855A9">
        <w:rPr>
          <w:rFonts w:ascii="Times New Roman" w:hAnsi="Times New Roman"/>
          <w:i/>
          <w:color w:val="000000"/>
          <w:sz w:val="20"/>
          <w:szCs w:val="20"/>
          <w:lang w:val="en-GB"/>
        </w:rPr>
        <w:t>S. midas</w:t>
      </w:r>
      <w:r w:rsidRPr="000855A9">
        <w:rPr>
          <w:rFonts w:ascii="Times New Roman" w:hAnsi="Times New Roman"/>
          <w:color w:val="000000"/>
          <w:sz w:val="20"/>
          <w:szCs w:val="20"/>
          <w:lang w:val="en-GB"/>
        </w:rPr>
        <w:t xml:space="preserve"> occurs over much of the northeastern portion of the </w:t>
      </w:r>
      <w:r w:rsidRPr="000855A9">
        <w:rPr>
          <w:rFonts w:ascii="Times New Roman" w:hAnsi="Times New Roman"/>
          <w:color w:val="000000"/>
          <w:sz w:val="20"/>
          <w:szCs w:val="20"/>
          <w:lang w:val="en-GB"/>
        </w:rPr>
        <w:lastRenderedPageBreak/>
        <w:t>Amazon regio</w:t>
      </w:r>
      <w:r w:rsidRPr="00BE5E14">
        <w:rPr>
          <w:rFonts w:ascii="Times New Roman" w:hAnsi="Times New Roman"/>
          <w:color w:val="000000"/>
          <w:sz w:val="20"/>
          <w:szCs w:val="20"/>
          <w:lang w:val="en-GB"/>
        </w:rPr>
        <w:t xml:space="preserve">n, </w:t>
      </w:r>
      <w:r w:rsidRPr="00BE5E14">
        <w:rPr>
          <w:rFonts w:ascii="Times New Roman" w:hAnsi="Times New Roman"/>
          <w:i/>
          <w:color w:val="000000"/>
          <w:sz w:val="20"/>
          <w:szCs w:val="20"/>
          <w:lang w:val="en-GB"/>
        </w:rPr>
        <w:t>S. bicolor</w:t>
      </w:r>
      <w:r w:rsidRPr="00BE5E14">
        <w:rPr>
          <w:rFonts w:ascii="Times New Roman" w:hAnsi="Times New Roman"/>
          <w:color w:val="000000"/>
          <w:sz w:val="20"/>
          <w:szCs w:val="20"/>
          <w:lang w:val="en-GB"/>
        </w:rPr>
        <w:t xml:space="preserve"> has one of the smallest </w:t>
      </w:r>
      <w:r w:rsidRPr="00764E9D">
        <w:rPr>
          <w:rFonts w:ascii="Times New Roman" w:hAnsi="Times New Roman"/>
          <w:color w:val="000000"/>
          <w:sz w:val="20"/>
          <w:szCs w:val="20"/>
          <w:lang w:val="en-GB"/>
        </w:rPr>
        <w:t xml:space="preserve">ranges of any primate in the world (~7500 km²) </w:t>
      </w:r>
      <w:r w:rsidRPr="00764E9D">
        <w:rPr>
          <w:rFonts w:ascii="Times New Roman" w:hAnsi="Times New Roman"/>
          <w:noProof/>
          <w:color w:val="000000"/>
          <w:sz w:val="20"/>
          <w:szCs w:val="20"/>
          <w:lang w:val="en-GB"/>
        </w:rPr>
        <w:t>(Gordo et al. 2017)</w:t>
      </w:r>
      <w:r w:rsidRPr="00764E9D">
        <w:rPr>
          <w:rFonts w:ascii="Times New Roman" w:hAnsi="Times New Roman"/>
          <w:color w:val="000000"/>
          <w:sz w:val="20"/>
          <w:szCs w:val="20"/>
          <w:lang w:val="en-GB"/>
        </w:rPr>
        <w:t xml:space="preserve">, </w:t>
      </w:r>
      <w:r w:rsidRPr="00764E9D">
        <w:rPr>
          <w:rFonts w:ascii="Times New Roman" w:hAnsi="Times New Roman"/>
          <w:noProof/>
          <w:color w:val="000000"/>
          <w:sz w:val="20"/>
          <w:szCs w:val="20"/>
          <w:lang w:val="en-GB"/>
        </w:rPr>
        <w:t xml:space="preserve">being restricted to the </w:t>
      </w:r>
      <w:r w:rsidRPr="0008418C">
        <w:rPr>
          <w:rFonts w:ascii="Times New Roman" w:hAnsi="Times New Roman"/>
          <w:color w:val="000000"/>
          <w:sz w:val="20"/>
          <w:szCs w:val="20"/>
          <w:lang w:val="en-US"/>
        </w:rPr>
        <w:t xml:space="preserve">interfluvial region </w:t>
      </w:r>
      <w:r w:rsidRPr="0008418C">
        <w:rPr>
          <w:rFonts w:ascii="Times New Roman" w:hAnsi="Times New Roman"/>
          <w:noProof/>
          <w:color w:val="000000"/>
          <w:sz w:val="20"/>
          <w:szCs w:val="20"/>
          <w:lang w:val="en-GB"/>
        </w:rPr>
        <w:t>between the Amazon,</w:t>
      </w:r>
      <w:r w:rsidRPr="00D44819">
        <w:rPr>
          <w:rFonts w:ascii="Times New Roman" w:hAnsi="Times New Roman"/>
          <w:noProof/>
          <w:color w:val="000000"/>
          <w:sz w:val="20"/>
          <w:szCs w:val="20"/>
          <w:lang w:val="en-GB"/>
        </w:rPr>
        <w:t xml:space="preserve"> Negro, and Urubu rivers, and much of its range lying within </w:t>
      </w:r>
      <w:r w:rsidRPr="00D44819">
        <w:rPr>
          <w:rFonts w:ascii="Times New Roman" w:hAnsi="Times New Roman"/>
          <w:color w:val="000000"/>
          <w:sz w:val="20"/>
          <w:szCs w:val="20"/>
          <w:lang w:val="en-GB"/>
        </w:rPr>
        <w:t>the largest urban area of Amazonia</w:t>
      </w:r>
      <w:r w:rsidRPr="008D6468">
        <w:rPr>
          <w:rFonts w:ascii="Times New Roman" w:hAnsi="Times New Roman"/>
          <w:color w:val="000000"/>
          <w:sz w:val="20"/>
          <w:szCs w:val="20"/>
          <w:lang w:val="en-GB"/>
        </w:rPr>
        <w:t xml:space="preserve"> – the city of Manaus </w:t>
      </w:r>
      <w:r w:rsidRPr="008D6468">
        <w:rPr>
          <w:rFonts w:ascii="Times New Roman" w:hAnsi="Times New Roman"/>
          <w:noProof/>
          <w:color w:val="000000"/>
          <w:sz w:val="20"/>
          <w:szCs w:val="20"/>
          <w:lang w:val="en-GB"/>
        </w:rPr>
        <w:t>(</w:t>
      </w:r>
      <w:r>
        <w:rPr>
          <w:rFonts w:ascii="Times New Roman" w:hAnsi="Times New Roman"/>
          <w:noProof/>
          <w:color w:val="000000"/>
          <w:sz w:val="20"/>
          <w:szCs w:val="20"/>
          <w:lang w:val="en-GB"/>
        </w:rPr>
        <w:t xml:space="preserve">Fig 1; </w:t>
      </w:r>
      <w:r w:rsidRPr="008D6468">
        <w:rPr>
          <w:rFonts w:ascii="Times New Roman" w:hAnsi="Times New Roman"/>
          <w:noProof/>
          <w:color w:val="000000"/>
          <w:sz w:val="20"/>
          <w:szCs w:val="20"/>
          <w:lang w:val="en-GB"/>
        </w:rPr>
        <w:t>Gordo et al. 2013)</w:t>
      </w:r>
      <w:r w:rsidRPr="008D6468">
        <w:rPr>
          <w:rFonts w:ascii="Times New Roman" w:hAnsi="Times New Roman"/>
          <w:color w:val="000000"/>
          <w:sz w:val="20"/>
          <w:szCs w:val="20"/>
          <w:lang w:val="en-GB"/>
        </w:rPr>
        <w:t xml:space="preserve">. </w:t>
      </w:r>
      <w:r w:rsidRPr="00541128">
        <w:rPr>
          <w:rFonts w:ascii="Times New Roman" w:hAnsi="Times New Roman"/>
          <w:i/>
          <w:color w:val="000000"/>
          <w:sz w:val="20"/>
          <w:szCs w:val="20"/>
          <w:lang w:val="en-GB"/>
        </w:rPr>
        <w:t>S. bicolor</w:t>
      </w:r>
      <w:r>
        <w:rPr>
          <w:rFonts w:ascii="Times New Roman" w:hAnsi="Times New Roman"/>
          <w:i/>
          <w:color w:val="000000"/>
          <w:sz w:val="20"/>
          <w:szCs w:val="20"/>
          <w:lang w:val="en-GB"/>
        </w:rPr>
        <w:t xml:space="preserve"> </w:t>
      </w:r>
      <w:r w:rsidRPr="00541128">
        <w:rPr>
          <w:rFonts w:ascii="Times New Roman" w:hAnsi="Times New Roman"/>
          <w:color w:val="000000"/>
          <w:sz w:val="20"/>
          <w:szCs w:val="20"/>
          <w:lang w:val="en-GB"/>
        </w:rPr>
        <w:t xml:space="preserve">is currently classified as Critically </w:t>
      </w:r>
      <w:r w:rsidRPr="00E748A9">
        <w:rPr>
          <w:rFonts w:ascii="Times New Roman" w:hAnsi="Times New Roman"/>
          <w:color w:val="000000"/>
          <w:sz w:val="20"/>
          <w:szCs w:val="20"/>
          <w:lang w:val="en-GB"/>
        </w:rPr>
        <w:t xml:space="preserve">Endangered by the International Union for the Conservation of Nature (IUCN) </w:t>
      </w:r>
      <w:r w:rsidRPr="00E748A9">
        <w:rPr>
          <w:rFonts w:ascii="Times New Roman" w:hAnsi="Times New Roman"/>
          <w:noProof/>
          <w:color w:val="000000"/>
          <w:sz w:val="20"/>
          <w:szCs w:val="20"/>
          <w:lang w:val="en-GB"/>
        </w:rPr>
        <w:t>(Gordo et al. 2019a</w:t>
      </w:r>
      <w:r>
        <w:rPr>
          <w:rFonts w:ascii="Times New Roman" w:hAnsi="Times New Roman"/>
          <w:noProof/>
          <w:color w:val="000000"/>
          <w:sz w:val="20"/>
          <w:szCs w:val="20"/>
          <w:lang w:val="en-GB"/>
        </w:rPr>
        <w:t>)</w:t>
      </w:r>
      <w:r w:rsidRPr="008D6468">
        <w:rPr>
          <w:rFonts w:ascii="Times New Roman" w:hAnsi="Times New Roman"/>
          <w:color w:val="000000"/>
          <w:sz w:val="20"/>
          <w:szCs w:val="20"/>
          <w:lang w:val="en-GB"/>
        </w:rPr>
        <w:t xml:space="preserve"> </w:t>
      </w:r>
      <w:r>
        <w:rPr>
          <w:rFonts w:ascii="Times New Roman" w:hAnsi="Times New Roman"/>
          <w:color w:val="000000"/>
          <w:sz w:val="20"/>
          <w:szCs w:val="20"/>
          <w:lang w:val="en-GB"/>
        </w:rPr>
        <w:t>d</w:t>
      </w:r>
      <w:r w:rsidRPr="008D6468">
        <w:rPr>
          <w:rFonts w:ascii="Times New Roman" w:hAnsi="Times New Roman"/>
          <w:color w:val="000000"/>
          <w:sz w:val="20"/>
          <w:szCs w:val="20"/>
          <w:lang w:val="en-GB"/>
        </w:rPr>
        <w:t>ue to fragmentation and habitat loss, as well as possible competition with</w:t>
      </w:r>
      <w:r w:rsidRPr="008F2C47">
        <w:rPr>
          <w:rFonts w:ascii="Times New Roman" w:hAnsi="Times New Roman"/>
          <w:color w:val="000000"/>
          <w:sz w:val="20"/>
          <w:szCs w:val="20"/>
          <w:lang w:val="en-GB"/>
        </w:rPr>
        <w:t xml:space="preserve"> </w:t>
      </w:r>
      <w:r w:rsidRPr="008F2C47">
        <w:rPr>
          <w:rFonts w:ascii="Times New Roman" w:hAnsi="Times New Roman"/>
          <w:i/>
          <w:color w:val="000000"/>
          <w:sz w:val="20"/>
          <w:szCs w:val="20"/>
          <w:lang w:val="en-GB"/>
        </w:rPr>
        <w:t>S</w:t>
      </w:r>
      <w:r w:rsidRPr="008F2C47">
        <w:rPr>
          <w:rFonts w:ascii="Times New Roman" w:hAnsi="Times New Roman"/>
          <w:color w:val="000000"/>
          <w:sz w:val="20"/>
          <w:szCs w:val="20"/>
          <w:lang w:val="en-GB"/>
        </w:rPr>
        <w:t>.</w:t>
      </w:r>
      <w:r w:rsidRPr="00541128">
        <w:rPr>
          <w:rFonts w:ascii="Times New Roman" w:hAnsi="Times New Roman"/>
          <w:i/>
          <w:color w:val="000000"/>
          <w:sz w:val="20"/>
          <w:szCs w:val="20"/>
          <w:lang w:val="en-GB"/>
        </w:rPr>
        <w:t xml:space="preserve"> midas</w:t>
      </w:r>
      <w:r w:rsidRPr="00541128">
        <w:rPr>
          <w:rFonts w:ascii="Times New Roman" w:hAnsi="Times New Roman"/>
          <w:color w:val="000000"/>
          <w:sz w:val="20"/>
          <w:szCs w:val="20"/>
          <w:lang w:val="en-GB"/>
        </w:rPr>
        <w:t>,</w:t>
      </w:r>
      <w:r w:rsidRPr="00E748A9">
        <w:rPr>
          <w:rFonts w:ascii="Times New Roman" w:hAnsi="Times New Roman"/>
          <w:color w:val="000000"/>
          <w:sz w:val="20"/>
          <w:szCs w:val="20"/>
          <w:lang w:val="en-GB"/>
        </w:rPr>
        <w:t xml:space="preserve"> and is</w:t>
      </w:r>
      <w:r w:rsidRPr="008D6468">
        <w:rPr>
          <w:sz w:val="20"/>
          <w:szCs w:val="20"/>
          <w:lang w:val="en-GB"/>
        </w:rPr>
        <w:t xml:space="preserve"> </w:t>
      </w:r>
      <w:r w:rsidRPr="00910BF7">
        <w:rPr>
          <w:rFonts w:ascii="Times New Roman" w:hAnsi="Times New Roman"/>
          <w:color w:val="000000"/>
          <w:sz w:val="20"/>
          <w:szCs w:val="20"/>
          <w:lang w:val="en-GB"/>
        </w:rPr>
        <w:t xml:space="preserve">among the 25 most endangered primate species in the world </w:t>
      </w:r>
      <w:r w:rsidRPr="00910BF7">
        <w:rPr>
          <w:rFonts w:ascii="Times New Roman" w:hAnsi="Times New Roman"/>
          <w:noProof/>
          <w:color w:val="000000"/>
          <w:sz w:val="20"/>
          <w:szCs w:val="20"/>
          <w:lang w:val="en-GB"/>
        </w:rPr>
        <w:t>(Gordo et al. 2019b)</w:t>
      </w:r>
      <w:r w:rsidRPr="00541128">
        <w:rPr>
          <w:rFonts w:ascii="Times New Roman" w:hAnsi="Times New Roman"/>
          <w:color w:val="000000"/>
          <w:sz w:val="20"/>
          <w:szCs w:val="20"/>
          <w:lang w:val="en-GB"/>
        </w:rPr>
        <w:t xml:space="preserve">. </w:t>
      </w:r>
      <w:r w:rsidRPr="00541128">
        <w:rPr>
          <w:rFonts w:ascii="Times New Roman" w:hAnsi="Times New Roman"/>
          <w:color w:val="000000"/>
          <w:sz w:val="20"/>
          <w:szCs w:val="20"/>
          <w:lang w:val="en-US"/>
        </w:rPr>
        <w:t>Additionally, over the last 30 years, the range of</w:t>
      </w:r>
      <w:r w:rsidRPr="00E748A9">
        <w:rPr>
          <w:rFonts w:ascii="Times New Roman" w:hAnsi="Times New Roman"/>
          <w:color w:val="000000"/>
          <w:sz w:val="20"/>
          <w:szCs w:val="20"/>
          <w:lang w:val="en-US"/>
        </w:rPr>
        <w:t xml:space="preserve"> </w:t>
      </w:r>
      <w:r w:rsidRPr="00E748A9">
        <w:rPr>
          <w:rFonts w:ascii="Times New Roman" w:hAnsi="Times New Roman"/>
          <w:i/>
          <w:color w:val="000000"/>
          <w:sz w:val="20"/>
          <w:szCs w:val="20"/>
          <w:lang w:val="en-US"/>
        </w:rPr>
        <w:t>S. bicolor</w:t>
      </w:r>
      <w:r w:rsidRPr="00E748A9">
        <w:rPr>
          <w:rFonts w:ascii="Times New Roman" w:hAnsi="Times New Roman"/>
          <w:color w:val="000000"/>
          <w:sz w:val="20"/>
          <w:szCs w:val="20"/>
          <w:lang w:val="en-US"/>
        </w:rPr>
        <w:t xml:space="preserve"> has decreased, while that of </w:t>
      </w:r>
      <w:r w:rsidRPr="00E748A9">
        <w:rPr>
          <w:rFonts w:ascii="Times New Roman" w:hAnsi="Times New Roman"/>
          <w:i/>
          <w:color w:val="000000"/>
          <w:sz w:val="20"/>
          <w:szCs w:val="20"/>
          <w:lang w:val="en-US"/>
        </w:rPr>
        <w:t>S. midas</w:t>
      </w:r>
      <w:r w:rsidRPr="008E1106">
        <w:rPr>
          <w:rFonts w:ascii="Times New Roman" w:hAnsi="Times New Roman"/>
          <w:color w:val="000000"/>
          <w:sz w:val="20"/>
          <w:szCs w:val="20"/>
          <w:lang w:val="en-US"/>
        </w:rPr>
        <w:t xml:space="preserve"> has not only increased, but </w:t>
      </w:r>
      <w:r w:rsidRPr="0046325E">
        <w:rPr>
          <w:rFonts w:ascii="Times New Roman" w:hAnsi="Times New Roman"/>
          <w:color w:val="000000"/>
          <w:sz w:val="20"/>
          <w:szCs w:val="20"/>
          <w:lang w:val="en-US"/>
        </w:rPr>
        <w:t xml:space="preserve">it has encroached upon that of </w:t>
      </w:r>
      <w:r w:rsidRPr="00BE5E14">
        <w:rPr>
          <w:rFonts w:ascii="Times New Roman" w:hAnsi="Times New Roman"/>
          <w:i/>
          <w:color w:val="000000"/>
          <w:sz w:val="20"/>
          <w:szCs w:val="20"/>
          <w:lang w:val="en-US"/>
        </w:rPr>
        <w:t>S. bicolor</w:t>
      </w:r>
      <w:r w:rsidRPr="00BE5E14">
        <w:rPr>
          <w:rFonts w:ascii="Times New Roman" w:hAnsi="Times New Roman"/>
          <w:color w:val="000000"/>
          <w:sz w:val="20"/>
          <w:szCs w:val="20"/>
          <w:lang w:val="en-US"/>
        </w:rPr>
        <w:t xml:space="preserve"> </w:t>
      </w:r>
      <w:r w:rsidRPr="00BE5E14">
        <w:rPr>
          <w:rFonts w:ascii="Times New Roman" w:hAnsi="Times New Roman"/>
          <w:noProof/>
          <w:color w:val="000000"/>
          <w:sz w:val="20"/>
          <w:szCs w:val="20"/>
          <w:lang w:val="en-US"/>
        </w:rPr>
        <w:t>(Röhe 2006; Gordo et al. 2017)</w:t>
      </w:r>
      <w:r w:rsidRPr="00BE5E14">
        <w:rPr>
          <w:rFonts w:ascii="Times New Roman" w:hAnsi="Times New Roman"/>
          <w:color w:val="000000"/>
          <w:sz w:val="20"/>
          <w:szCs w:val="20"/>
          <w:lang w:val="en-US"/>
        </w:rPr>
        <w:t>.</w:t>
      </w:r>
      <w:r>
        <w:rPr>
          <w:rFonts w:ascii="Times New Roman" w:hAnsi="Times New Roman"/>
          <w:color w:val="000000"/>
          <w:sz w:val="20"/>
          <w:szCs w:val="20"/>
          <w:lang w:val="en-US"/>
        </w:rPr>
        <w:t xml:space="preserve"> </w:t>
      </w:r>
      <w:r w:rsidRPr="00BE5E14">
        <w:rPr>
          <w:rFonts w:ascii="Times New Roman" w:hAnsi="Times New Roman"/>
          <w:noProof/>
          <w:color w:val="000000"/>
          <w:sz w:val="20"/>
          <w:szCs w:val="20"/>
          <w:lang w:val="en-GB"/>
        </w:rPr>
        <w:t>P</w:t>
      </w:r>
      <w:r w:rsidRPr="00BE5E14">
        <w:rPr>
          <w:rFonts w:ascii="Times New Roman" w:hAnsi="Times New Roman"/>
          <w:color w:val="000000"/>
          <w:sz w:val="20"/>
          <w:szCs w:val="20"/>
          <w:lang w:val="en-GB"/>
        </w:rPr>
        <w:t>ied and red-handed tamarins are considered potential competitors since b</w:t>
      </w:r>
      <w:r w:rsidRPr="00BE5E14">
        <w:rPr>
          <w:rFonts w:ascii="Times New Roman" w:hAnsi="Times New Roman"/>
          <w:noProof/>
          <w:color w:val="000000"/>
          <w:sz w:val="20"/>
          <w:szCs w:val="20"/>
          <w:lang w:val="en-GB"/>
        </w:rPr>
        <w:t>oth species have very similar body sizes</w:t>
      </w:r>
      <w:r>
        <w:rPr>
          <w:rFonts w:ascii="Times New Roman" w:hAnsi="Times New Roman"/>
          <w:noProof/>
          <w:color w:val="000000"/>
          <w:sz w:val="20"/>
          <w:szCs w:val="20"/>
          <w:lang w:val="en-GB"/>
        </w:rPr>
        <w:t xml:space="preserve"> (</w:t>
      </w:r>
      <w:r w:rsidRPr="000855A9">
        <w:rPr>
          <w:rFonts w:ascii="Times New Roman" w:hAnsi="Times New Roman"/>
          <w:noProof/>
          <w:color w:val="000000"/>
          <w:sz w:val="20"/>
          <w:szCs w:val="20"/>
          <w:lang w:val="en-GB"/>
        </w:rPr>
        <w:t>Hershkovitz</w:t>
      </w:r>
      <w:r>
        <w:rPr>
          <w:rFonts w:ascii="Times New Roman" w:hAnsi="Times New Roman"/>
          <w:noProof/>
          <w:color w:val="000000"/>
          <w:sz w:val="20"/>
          <w:szCs w:val="20"/>
          <w:lang w:val="en-GB"/>
        </w:rPr>
        <w:t xml:space="preserve"> 1977), </w:t>
      </w:r>
      <w:r w:rsidRPr="00764E9D">
        <w:rPr>
          <w:rFonts w:ascii="Times New Roman" w:hAnsi="Times New Roman"/>
          <w:noProof/>
          <w:color w:val="000000"/>
          <w:sz w:val="20"/>
          <w:szCs w:val="20"/>
          <w:lang w:val="en-GB"/>
        </w:rPr>
        <w:t xml:space="preserve">niches (i.e. use of </w:t>
      </w:r>
      <w:r>
        <w:rPr>
          <w:rFonts w:ascii="Times New Roman" w:hAnsi="Times New Roman"/>
          <w:noProof/>
          <w:color w:val="000000"/>
          <w:sz w:val="20"/>
          <w:szCs w:val="20"/>
          <w:lang w:val="en-GB"/>
        </w:rPr>
        <w:t xml:space="preserve">spaces with </w:t>
      </w:r>
      <w:r w:rsidRPr="00764E9D">
        <w:rPr>
          <w:rFonts w:ascii="Times New Roman" w:hAnsi="Times New Roman"/>
          <w:noProof/>
          <w:color w:val="000000"/>
          <w:sz w:val="20"/>
          <w:szCs w:val="20"/>
          <w:lang w:val="en-GB"/>
        </w:rPr>
        <w:t xml:space="preserve">similar </w:t>
      </w:r>
      <w:r w:rsidRPr="0008418C">
        <w:rPr>
          <w:rFonts w:ascii="Times New Roman" w:hAnsi="Times New Roman"/>
          <w:noProof/>
          <w:color w:val="000000"/>
          <w:sz w:val="20"/>
          <w:szCs w:val="20"/>
          <w:lang w:val="en-GB"/>
        </w:rPr>
        <w:t>climate, relief</w:t>
      </w:r>
      <w:r>
        <w:rPr>
          <w:rFonts w:ascii="Times New Roman" w:hAnsi="Times New Roman"/>
          <w:noProof/>
          <w:color w:val="000000"/>
          <w:sz w:val="20"/>
          <w:szCs w:val="20"/>
          <w:lang w:val="en-GB"/>
        </w:rPr>
        <w:t>,</w:t>
      </w:r>
      <w:r w:rsidRPr="0008418C">
        <w:rPr>
          <w:rFonts w:ascii="Times New Roman" w:hAnsi="Times New Roman"/>
          <w:noProof/>
          <w:color w:val="000000"/>
          <w:sz w:val="20"/>
          <w:szCs w:val="20"/>
          <w:lang w:val="en-GB"/>
        </w:rPr>
        <w:t xml:space="preserve"> and vegetation types</w:t>
      </w:r>
      <w:r w:rsidRPr="00D44819">
        <w:rPr>
          <w:rFonts w:ascii="Times New Roman" w:hAnsi="Times New Roman"/>
          <w:noProof/>
          <w:color w:val="000000"/>
          <w:sz w:val="20"/>
          <w:szCs w:val="20"/>
          <w:lang w:val="en-GB"/>
        </w:rPr>
        <w:t>)</w:t>
      </w:r>
      <w:r>
        <w:rPr>
          <w:rFonts w:ascii="Times New Roman" w:hAnsi="Times New Roman"/>
          <w:noProof/>
          <w:color w:val="000000"/>
          <w:sz w:val="20"/>
          <w:szCs w:val="20"/>
          <w:lang w:val="en-GB"/>
        </w:rPr>
        <w:t xml:space="preserve"> (</w:t>
      </w:r>
      <w:r w:rsidRPr="008D6468">
        <w:rPr>
          <w:rFonts w:ascii="Times New Roman" w:hAnsi="Times New Roman"/>
          <w:noProof/>
          <w:color w:val="000000"/>
          <w:sz w:val="20"/>
          <w:szCs w:val="20"/>
          <w:lang w:val="es-ES"/>
        </w:rPr>
        <w:t>Röhe</w:t>
      </w:r>
      <w:r>
        <w:rPr>
          <w:rFonts w:ascii="Times New Roman" w:hAnsi="Times New Roman"/>
          <w:noProof/>
          <w:color w:val="000000"/>
          <w:sz w:val="20"/>
          <w:szCs w:val="20"/>
          <w:lang w:val="es-ES"/>
        </w:rPr>
        <w:t xml:space="preserve"> 2006</w:t>
      </w:r>
      <w:r>
        <w:rPr>
          <w:rFonts w:ascii="Times New Roman" w:hAnsi="Times New Roman"/>
          <w:noProof/>
          <w:color w:val="000000"/>
          <w:sz w:val="20"/>
          <w:szCs w:val="20"/>
          <w:lang w:val="en-GB"/>
        </w:rPr>
        <w:t>),</w:t>
      </w:r>
      <w:r w:rsidRPr="00D44819">
        <w:rPr>
          <w:rFonts w:ascii="Times New Roman" w:hAnsi="Times New Roman"/>
          <w:noProof/>
          <w:color w:val="000000"/>
          <w:sz w:val="20"/>
          <w:szCs w:val="20"/>
          <w:lang w:val="en-GB"/>
        </w:rPr>
        <w:t xml:space="preserve"> and</w:t>
      </w:r>
      <w:r w:rsidR="005751C1">
        <w:rPr>
          <w:rFonts w:ascii="Times New Roman" w:hAnsi="Times New Roman"/>
          <w:noProof/>
          <w:color w:val="000000"/>
          <w:sz w:val="20"/>
          <w:szCs w:val="20"/>
          <w:lang w:val="en-GB"/>
        </w:rPr>
        <w:t xml:space="preserve"> they</w:t>
      </w:r>
      <w:r w:rsidRPr="00943AC2">
        <w:rPr>
          <w:rFonts w:ascii="Times New Roman" w:hAnsi="Times New Roman"/>
          <w:noProof/>
          <w:color w:val="000000"/>
          <w:sz w:val="20"/>
          <w:szCs w:val="20"/>
          <w:lang w:val="en-US"/>
        </w:rPr>
        <w:t xml:space="preserve"> show asymmetric</w:t>
      </w:r>
      <w:r w:rsidR="005751C1">
        <w:rPr>
          <w:rFonts w:ascii="Times New Roman" w:hAnsi="Times New Roman"/>
          <w:noProof/>
          <w:color w:val="000000"/>
          <w:sz w:val="20"/>
          <w:szCs w:val="20"/>
          <w:lang w:val="en-US"/>
        </w:rPr>
        <w:t>al</w:t>
      </w:r>
      <w:r w:rsidRPr="00943AC2">
        <w:rPr>
          <w:rFonts w:ascii="Times New Roman" w:hAnsi="Times New Roman"/>
          <w:noProof/>
          <w:color w:val="000000"/>
          <w:sz w:val="20"/>
          <w:szCs w:val="20"/>
          <w:lang w:val="en-US"/>
        </w:rPr>
        <w:t xml:space="preserve"> territorial responses to each other</w:t>
      </w:r>
      <w:r w:rsidR="005751C1">
        <w:rPr>
          <w:rFonts w:ascii="Times New Roman" w:hAnsi="Times New Roman"/>
          <w:noProof/>
          <w:color w:val="000000"/>
          <w:sz w:val="20"/>
          <w:szCs w:val="20"/>
          <w:lang w:val="en-US"/>
        </w:rPr>
        <w:t>’s</w:t>
      </w:r>
      <w:r w:rsidRPr="00943AC2">
        <w:rPr>
          <w:rFonts w:ascii="Times New Roman" w:hAnsi="Times New Roman"/>
          <w:noProof/>
          <w:color w:val="000000"/>
          <w:sz w:val="20"/>
          <w:szCs w:val="20"/>
          <w:lang w:val="en-US"/>
        </w:rPr>
        <w:t xml:space="preserve"> calls</w:t>
      </w:r>
      <w:r w:rsidRPr="00943AC2">
        <w:rPr>
          <w:noProof/>
          <w:color w:val="000000"/>
          <w:sz w:val="20"/>
          <w:szCs w:val="20"/>
          <w:lang w:val="en-US"/>
        </w:rPr>
        <w:t xml:space="preserve"> </w:t>
      </w:r>
      <w:r w:rsidR="005751C1" w:rsidRPr="00F77564">
        <w:rPr>
          <w:rFonts w:ascii="Times New Roman" w:hAnsi="Times New Roman"/>
          <w:noProof/>
          <w:color w:val="000000"/>
          <w:sz w:val="20"/>
          <w:szCs w:val="20"/>
          <w:lang w:val="en-US"/>
        </w:rPr>
        <w:t>in</w:t>
      </w:r>
      <w:r w:rsidR="005751C1">
        <w:rPr>
          <w:noProof/>
          <w:color w:val="000000"/>
          <w:sz w:val="20"/>
          <w:szCs w:val="20"/>
          <w:lang w:val="en-US"/>
        </w:rPr>
        <w:t xml:space="preserve"> </w:t>
      </w:r>
      <w:r>
        <w:rPr>
          <w:rFonts w:ascii="Times New Roman" w:hAnsi="Times New Roman"/>
          <w:noProof/>
          <w:color w:val="000000"/>
          <w:sz w:val="20"/>
          <w:szCs w:val="20"/>
          <w:lang w:val="es-ES"/>
        </w:rPr>
        <w:t>sympatric areas (Sobroza et al. 2021)</w:t>
      </w:r>
      <w:r w:rsidRPr="008D6468">
        <w:rPr>
          <w:rFonts w:ascii="Times New Roman" w:hAnsi="Times New Roman"/>
          <w:noProof/>
          <w:color w:val="000000"/>
          <w:sz w:val="20"/>
          <w:szCs w:val="20"/>
          <w:lang w:val="es-ES"/>
        </w:rPr>
        <w:t xml:space="preserve">. </w:t>
      </w:r>
    </w:p>
    <w:p w14:paraId="4C24F5F7" w14:textId="785AEC5A" w:rsidR="00B528E4" w:rsidRPr="00B528E4" w:rsidRDefault="002E6D97" w:rsidP="00B528E4">
      <w:pPr>
        <w:spacing w:after="0" w:line="480" w:lineRule="auto"/>
        <w:ind w:firstLine="708"/>
        <w:rPr>
          <w:rFonts w:ascii="Times New Roman" w:hAnsi="Times New Roman"/>
          <w:color w:val="000000"/>
          <w:sz w:val="20"/>
          <w:szCs w:val="20"/>
          <w:lang w:val="en-GB"/>
        </w:rPr>
      </w:pPr>
      <w:r w:rsidRPr="00943AC2">
        <w:rPr>
          <w:rFonts w:ascii="Times New Roman" w:hAnsi="Times New Roman"/>
          <w:color w:val="000000"/>
          <w:sz w:val="20"/>
          <w:szCs w:val="20"/>
          <w:lang w:val="en-US"/>
        </w:rPr>
        <w:t>Tamarin long calls have an important territorial function</w:t>
      </w:r>
      <w:r>
        <w:rPr>
          <w:rFonts w:ascii="Times New Roman" w:hAnsi="Times New Roman"/>
          <w:color w:val="000000"/>
          <w:sz w:val="20"/>
          <w:szCs w:val="20"/>
          <w:lang w:val="en-US"/>
        </w:rPr>
        <w:t xml:space="preserve"> </w:t>
      </w:r>
      <w:r>
        <w:rPr>
          <w:rFonts w:ascii="Times New Roman" w:hAnsi="Times New Roman"/>
          <w:color w:val="000000"/>
          <w:sz w:val="20"/>
          <w:szCs w:val="20"/>
          <w:lang w:val="en-US"/>
        </w:rPr>
        <w:fldChar w:fldCharType="begin" w:fldLock="1"/>
      </w:r>
      <w:r w:rsidR="00C156DB">
        <w:rPr>
          <w:rFonts w:ascii="Times New Roman" w:hAnsi="Times New Roman"/>
          <w:color w:val="000000"/>
          <w:sz w:val="20"/>
          <w:szCs w:val="20"/>
          <w:lang w:val="en-US"/>
        </w:rPr>
        <w:instrText>ADDIN CSL_CITATION {"citationItems":[{"id":"ITEM-1","itemData":{"DOI":"10.1016/0047-2484(89)90097-3","ISBN":"00472484 (ISSN)","ISSN":"00472484","abstract":"Many features of the vocal communication systems of New World primates are similar to the most complex vocal systems known: human speech and bird song. This paper reviews the parallels between vocal communication in New World monkeys and phenomena of bird song and human speech. The long or loud calls of New World monkeys are functionally similar to bird song, being used for maintaining territories, for intragroup cohesion and for mate attraction. These long calls have features that allow for species, subspecies and individual recognition. While the long and loud calls of some New World primates fit the design features that maximize long distance transmission in tropical habitats, the long calls of most callitrichids are pitched too high for maximal distance of transmission. There are parallels in the ontogeny of bird song and the ontogeny of long calls. A highly variable set of calls is used by immature animals crystallizing into a stereotyped form with reproductive maturation. There is evidence of phonetic variation with categorical perception of different calls in pygmy marmosets. A rudimentary syntax and orderly turn taking behavior have been found in many New World primates. In squirrel monkeys there is evidence of a metacommunicative function of calls. The vocal communication systems of New World monkeys represent some of the most sophisticated vocal systems found in nonhuman primates. © 1989.","author":[{"dropping-particle":"","family":"Snowdon","given":"Charles T","non-dropping-particle":"","parse-names":false,"suffix":""}],"container-title":"Journal of Human Evolution","id":"ITEM-1","issue":"7","issued":{"date-parts":[["1989"]]},"page":"611-633","title":"Vocal communication in New World monkeys","type":"article-journal","volume":"18"},"uris":["http://www.mendeley.com/documents/?uuid=60ec560e-ab2b-4cd0-acbc-f28ebfa385c9"]},{"id":"ITEM-2","itemData":{"DOI":"10.1126/science.aam7443","ISSN":"10959203","author":[{"dropping-particle":"","family":"Snowdon","given":"Charles T.","non-dropping-particle":"","parse-names":false,"suffix":""}],"container-title":"Science","id":"ITEM-2","issue":"6330","issued":{"date-parts":[["2017"]]},"page":"1120-1122","title":"Learning from monkey \"talk\"","type":"article-journal","volume":"355"},"uris":["http://www.mendeley.com/documents/?uuid=7aa920f2-44ce-4d8c-ae05-888ca2ef7696"]},{"id":"ITEM-3","itemData":{"DOI":"https://doi.org/10.1007/978-3-319-59478-1_6","author":[{"dropping-particle":"","family":"Snowdon","given":"Charles T","non-dropping-particle":"","parse-names":false,"suffix":""}],"container-title":"Primate Hearing and Communication","editor":[{"dropping-particle":"","family":"Quam","given":"Rolf M","non-dropping-particle":"","parse-names":false,"suffix":""},{"dropping-particle":"","family":"Ramsier","given":"Marissa A","non-dropping-particle":"","parse-names":false,"suffix":""},{"dropping-particle":"","family":"Fay","given":"Richard R","non-dropping-particle":"","parse-names":false,"suffix":""},{"dropping-particle":"","family":"Popper","given":"Arthur N","non-dropping-particle":"","parse-names":false,"suffix":""}],"id":"ITEM-3","issued":{"date-parts":[["2017"]]},"page":"141-174","publisher":"Springer","title":"Vocal communication in family-living and pair-bonded primates","type":"chapter"},"uris":["http://www.mendeley.com/documents/?uuid=fabff19d-3379-409e-9f18-f808d68d5270"]}],"mendeley":{"formattedCitation":"(Snowdon 1989, 2017a, b)","manualFormatting":"(Snowdon 1989, 2017a,b)","plainTextFormattedCitation":"(Snowdon 1989, 2017a, b)"},"properties":{"noteIndex":0},"schema":"https://github.com/citation-style-language/schema/raw/master/csl-citation.json"}</w:instrText>
      </w:r>
      <w:r>
        <w:rPr>
          <w:rFonts w:ascii="Times New Roman" w:hAnsi="Times New Roman"/>
          <w:color w:val="000000"/>
          <w:sz w:val="20"/>
          <w:szCs w:val="20"/>
          <w:lang w:val="en-US"/>
        </w:rPr>
        <w:fldChar w:fldCharType="separate"/>
      </w:r>
      <w:r w:rsidRPr="00B74918">
        <w:rPr>
          <w:rFonts w:ascii="Times New Roman" w:hAnsi="Times New Roman"/>
          <w:noProof/>
          <w:color w:val="000000"/>
          <w:sz w:val="20"/>
          <w:szCs w:val="20"/>
          <w:lang w:val="en-US"/>
        </w:rPr>
        <w:t>(Snowdon 1989, 2017a,</w:t>
      </w:r>
      <w:r w:rsidR="00BF46E0">
        <w:rPr>
          <w:rFonts w:ascii="Times New Roman" w:hAnsi="Times New Roman"/>
          <w:noProof/>
          <w:color w:val="000000"/>
          <w:sz w:val="20"/>
          <w:szCs w:val="20"/>
          <w:lang w:val="en-US"/>
        </w:rPr>
        <w:t xml:space="preserve"> </w:t>
      </w:r>
      <w:r w:rsidRPr="00B74918">
        <w:rPr>
          <w:rFonts w:ascii="Times New Roman" w:hAnsi="Times New Roman"/>
          <w:noProof/>
          <w:color w:val="000000"/>
          <w:sz w:val="20"/>
          <w:szCs w:val="20"/>
          <w:lang w:val="en-US"/>
        </w:rPr>
        <w:t>b)</w:t>
      </w:r>
      <w:r>
        <w:rPr>
          <w:rFonts w:ascii="Times New Roman" w:hAnsi="Times New Roman"/>
          <w:color w:val="000000"/>
          <w:sz w:val="20"/>
          <w:szCs w:val="20"/>
          <w:lang w:val="en-US"/>
        </w:rPr>
        <w:fldChar w:fldCharType="end"/>
      </w:r>
      <w:r w:rsidRPr="009B4160">
        <w:rPr>
          <w:rFonts w:ascii="Times New Roman" w:hAnsi="Times New Roman"/>
          <w:color w:val="000000"/>
          <w:sz w:val="20"/>
          <w:szCs w:val="20"/>
          <w:lang w:val="en-GB"/>
        </w:rPr>
        <w:t xml:space="preserve">, </w:t>
      </w:r>
      <w:r>
        <w:rPr>
          <w:rFonts w:ascii="Times New Roman" w:hAnsi="Times New Roman"/>
          <w:color w:val="000000"/>
          <w:sz w:val="20"/>
          <w:szCs w:val="20"/>
          <w:lang w:val="en-GB"/>
        </w:rPr>
        <w:t>therefore we</w:t>
      </w:r>
      <w:r w:rsidRPr="009B4160">
        <w:rPr>
          <w:rFonts w:ascii="Times New Roman" w:hAnsi="Times New Roman"/>
          <w:color w:val="000000"/>
          <w:sz w:val="20"/>
          <w:szCs w:val="20"/>
          <w:lang w:val="en-GB"/>
        </w:rPr>
        <w:t xml:space="preserve"> </w:t>
      </w:r>
      <w:r w:rsidRPr="009B4160">
        <w:rPr>
          <w:rFonts w:ascii="Times New Roman" w:hAnsi="Times New Roman"/>
          <w:sz w:val="20"/>
          <w:szCs w:val="20"/>
          <w:lang w:val="en-GB"/>
        </w:rPr>
        <w:t xml:space="preserve">hypothesized that acoustic parameters of </w:t>
      </w:r>
      <w:r w:rsidRPr="00943AC2">
        <w:rPr>
          <w:rFonts w:ascii="Times New Roman" w:hAnsi="Times New Roman"/>
          <w:sz w:val="20"/>
          <w:szCs w:val="20"/>
          <w:lang w:val="en-US"/>
        </w:rPr>
        <w:t>pied and red-handed</w:t>
      </w:r>
      <w:r w:rsidRPr="00943AC2">
        <w:rPr>
          <w:sz w:val="20"/>
          <w:szCs w:val="20"/>
          <w:lang w:val="en-US"/>
        </w:rPr>
        <w:t xml:space="preserve"> </w:t>
      </w:r>
      <w:r w:rsidRPr="009B4160">
        <w:rPr>
          <w:rFonts w:ascii="Times New Roman" w:hAnsi="Times New Roman"/>
          <w:sz w:val="20"/>
          <w:szCs w:val="20"/>
          <w:lang w:val="en-GB"/>
        </w:rPr>
        <w:t>tamarin long calls</w:t>
      </w:r>
      <w:r w:rsidRPr="008F2C47">
        <w:rPr>
          <w:rFonts w:ascii="Times New Roman" w:hAnsi="Times New Roman"/>
          <w:sz w:val="20"/>
          <w:szCs w:val="20"/>
          <w:lang w:val="en-GB"/>
        </w:rPr>
        <w:t xml:space="preserve"> would converge in sympatry after accounting for potential acoustic adaptation to human-driven habitat heterogeneity (primary or secondary forest)</w:t>
      </w:r>
      <w:r w:rsidRPr="008F2C47">
        <w:rPr>
          <w:rFonts w:ascii="Times New Roman" w:hAnsi="Times New Roman"/>
          <w:color w:val="000000"/>
          <w:sz w:val="20"/>
          <w:szCs w:val="20"/>
          <w:lang w:val="en-GB"/>
        </w:rPr>
        <w:t xml:space="preserve">. Accordingly, the two </w:t>
      </w:r>
      <w:r w:rsidRPr="008F2C47">
        <w:rPr>
          <w:rFonts w:ascii="Times New Roman" w:hAnsi="Times New Roman"/>
          <w:sz w:val="20"/>
          <w:szCs w:val="20"/>
          <w:lang w:val="en-GB"/>
        </w:rPr>
        <w:t>species should converge in long call acoustic parameters in sympatry</w:t>
      </w:r>
      <w:r>
        <w:rPr>
          <w:rFonts w:ascii="Times New Roman" w:hAnsi="Times New Roman"/>
          <w:sz w:val="20"/>
          <w:szCs w:val="20"/>
          <w:lang w:val="en-GB"/>
        </w:rPr>
        <w:t xml:space="preserve"> as it would be </w:t>
      </w:r>
      <w:r w:rsidRPr="00805DE2">
        <w:rPr>
          <w:rFonts w:ascii="Times New Roman" w:hAnsi="Times New Roman"/>
          <w:sz w:val="20"/>
          <w:szCs w:val="20"/>
          <w:lang w:val="en-GB"/>
        </w:rPr>
        <w:t>beneficial if</w:t>
      </w:r>
      <w:r>
        <w:rPr>
          <w:rFonts w:ascii="Times New Roman" w:hAnsi="Times New Roman"/>
          <w:sz w:val="20"/>
          <w:szCs w:val="20"/>
          <w:lang w:val="en-GB"/>
        </w:rPr>
        <w:t xml:space="preserve"> both recognize the territorial contex</w:t>
      </w:r>
      <w:r w:rsidRPr="009B4160">
        <w:rPr>
          <w:rFonts w:ascii="Times New Roman" w:hAnsi="Times New Roman"/>
          <w:sz w:val="20"/>
          <w:szCs w:val="20"/>
          <w:lang w:val="en-GB"/>
        </w:rPr>
        <w:t xml:space="preserve">t, </w:t>
      </w:r>
      <w:r>
        <w:rPr>
          <w:rFonts w:ascii="Times New Roman" w:hAnsi="Times New Roman"/>
          <w:sz w:val="20"/>
          <w:szCs w:val="20"/>
          <w:lang w:val="en-GB"/>
        </w:rPr>
        <w:t>in order to</w:t>
      </w:r>
      <w:r w:rsidRPr="009B4160">
        <w:rPr>
          <w:rFonts w:ascii="Times New Roman" w:hAnsi="Times New Roman"/>
          <w:sz w:val="20"/>
          <w:szCs w:val="20"/>
          <w:lang w:val="en-GB"/>
        </w:rPr>
        <w:t xml:space="preserve"> </w:t>
      </w:r>
      <w:r w:rsidRPr="00805DE2">
        <w:rPr>
          <w:rFonts w:ascii="Times New Roman" w:hAnsi="Times New Roman"/>
          <w:sz w:val="20"/>
          <w:szCs w:val="20"/>
          <w:lang w:val="en-GB"/>
        </w:rPr>
        <w:t>reduce the probability</w:t>
      </w:r>
      <w:r>
        <w:rPr>
          <w:rFonts w:ascii="Times New Roman" w:hAnsi="Times New Roman"/>
          <w:sz w:val="20"/>
          <w:szCs w:val="20"/>
          <w:lang w:val="en-GB"/>
        </w:rPr>
        <w:t xml:space="preserve"> of </w:t>
      </w:r>
      <w:r w:rsidRPr="008F2C47">
        <w:rPr>
          <w:rFonts w:ascii="Times New Roman" w:hAnsi="Times New Roman"/>
          <w:sz w:val="20"/>
          <w:szCs w:val="20"/>
          <w:lang w:val="en-GB"/>
        </w:rPr>
        <w:t xml:space="preserve">interference competition. </w:t>
      </w:r>
      <w:r>
        <w:rPr>
          <w:rFonts w:ascii="Times New Roman" w:hAnsi="Times New Roman"/>
          <w:sz w:val="20"/>
          <w:szCs w:val="20"/>
          <w:lang w:val="en-GB"/>
        </w:rPr>
        <w:t>However,</w:t>
      </w:r>
      <w:r w:rsidRPr="008F2C47">
        <w:rPr>
          <w:rFonts w:ascii="Times New Roman" w:hAnsi="Times New Roman"/>
          <w:sz w:val="20"/>
          <w:szCs w:val="20"/>
          <w:lang w:val="en-GB"/>
        </w:rPr>
        <w:t xml:space="preserve"> we expected </w:t>
      </w:r>
      <w:r>
        <w:rPr>
          <w:rFonts w:ascii="Times New Roman" w:hAnsi="Times New Roman"/>
          <w:sz w:val="20"/>
          <w:szCs w:val="20"/>
          <w:lang w:val="en-GB"/>
        </w:rPr>
        <w:t>frequency convergence</w:t>
      </w:r>
      <w:r w:rsidRPr="008F2C47">
        <w:rPr>
          <w:rFonts w:ascii="Times New Roman" w:hAnsi="Times New Roman"/>
          <w:sz w:val="20"/>
          <w:szCs w:val="20"/>
          <w:lang w:val="en-GB"/>
        </w:rPr>
        <w:t xml:space="preserve"> to be stronger (or occur only) in primary forests, assuming </w:t>
      </w:r>
      <w:r>
        <w:rPr>
          <w:rFonts w:ascii="Times New Roman" w:hAnsi="Times New Roman"/>
          <w:sz w:val="20"/>
          <w:szCs w:val="20"/>
          <w:lang w:val="en-GB"/>
        </w:rPr>
        <w:t xml:space="preserve">that </w:t>
      </w:r>
      <w:r w:rsidRPr="008F2C47">
        <w:rPr>
          <w:rFonts w:ascii="Times New Roman" w:hAnsi="Times New Roman"/>
          <w:sz w:val="20"/>
          <w:szCs w:val="20"/>
          <w:lang w:val="en-GB"/>
        </w:rPr>
        <w:t xml:space="preserve">populations </w:t>
      </w:r>
      <w:r>
        <w:rPr>
          <w:rFonts w:ascii="Times New Roman" w:hAnsi="Times New Roman"/>
          <w:sz w:val="20"/>
          <w:szCs w:val="20"/>
          <w:lang w:val="en-GB"/>
        </w:rPr>
        <w:t>occurring in</w:t>
      </w:r>
      <w:r w:rsidRPr="008F2C47">
        <w:rPr>
          <w:rFonts w:ascii="Times New Roman" w:hAnsi="Times New Roman"/>
          <w:sz w:val="20"/>
          <w:szCs w:val="20"/>
          <w:lang w:val="en-GB"/>
        </w:rPr>
        <w:t xml:space="preserve"> older and/or less disturbed</w:t>
      </w:r>
      <w:r>
        <w:rPr>
          <w:rFonts w:ascii="Times New Roman" w:hAnsi="Times New Roman"/>
          <w:sz w:val="20"/>
          <w:szCs w:val="20"/>
          <w:lang w:val="en-GB"/>
        </w:rPr>
        <w:t xml:space="preserve"> forests are</w:t>
      </w:r>
      <w:r w:rsidRPr="008F2C47">
        <w:rPr>
          <w:rFonts w:ascii="Times New Roman" w:hAnsi="Times New Roman"/>
          <w:sz w:val="20"/>
          <w:szCs w:val="20"/>
          <w:lang w:val="en-GB"/>
        </w:rPr>
        <w:t xml:space="preserve"> more likely to show acoustic adaptation</w:t>
      </w:r>
      <w:r>
        <w:rPr>
          <w:rFonts w:ascii="Times New Roman" w:hAnsi="Times New Roman"/>
          <w:sz w:val="20"/>
          <w:szCs w:val="20"/>
          <w:lang w:val="en-GB"/>
        </w:rPr>
        <w:t>,</w:t>
      </w:r>
      <w:r w:rsidR="005751C1">
        <w:rPr>
          <w:rFonts w:ascii="Times New Roman" w:hAnsi="Times New Roman"/>
          <w:sz w:val="20"/>
          <w:szCs w:val="20"/>
          <w:lang w:val="en-GB"/>
        </w:rPr>
        <w:t xml:space="preserve"> </w:t>
      </w:r>
      <w:r>
        <w:rPr>
          <w:rFonts w:ascii="Times New Roman" w:hAnsi="Times New Roman"/>
          <w:sz w:val="20"/>
          <w:szCs w:val="20"/>
          <w:lang w:val="en-GB"/>
        </w:rPr>
        <w:t xml:space="preserve">since </w:t>
      </w:r>
      <w:r w:rsidRPr="008F2C47">
        <w:rPr>
          <w:rFonts w:ascii="Times New Roman" w:hAnsi="Times New Roman"/>
          <w:sz w:val="20"/>
          <w:szCs w:val="20"/>
          <w:lang w:val="en-GB"/>
        </w:rPr>
        <w:t xml:space="preserve">frequency features are more likely to be constrained by morphology and genetics </w:t>
      </w:r>
      <w:r w:rsidRPr="008F2C47">
        <w:rPr>
          <w:rFonts w:ascii="Times New Roman" w:hAnsi="Times New Roman"/>
          <w:noProof/>
          <w:sz w:val="20"/>
          <w:szCs w:val="20"/>
          <w:lang w:val="en-GB"/>
        </w:rPr>
        <w:t>(Riede et al. 2005; Kitchen et al. 2019)</w:t>
      </w:r>
      <w:r>
        <w:rPr>
          <w:rFonts w:ascii="Times New Roman" w:hAnsi="Times New Roman"/>
          <w:noProof/>
          <w:sz w:val="20"/>
          <w:szCs w:val="20"/>
          <w:lang w:val="en-GB"/>
        </w:rPr>
        <w:t>.</w:t>
      </w:r>
      <w:r w:rsidRPr="008F2C47">
        <w:rPr>
          <w:rFonts w:ascii="Times New Roman" w:hAnsi="Times New Roman"/>
          <w:sz w:val="20"/>
          <w:szCs w:val="20"/>
          <w:lang w:val="en-GB"/>
        </w:rPr>
        <w:t xml:space="preserve"> In contrast, temporal parameters should converge in both forest types, as these traits tend to be more plastic </w:t>
      </w:r>
      <w:r w:rsidRPr="008F2C47">
        <w:rPr>
          <w:rFonts w:ascii="Times New Roman" w:hAnsi="Times New Roman"/>
          <w:noProof/>
          <w:sz w:val="20"/>
          <w:szCs w:val="20"/>
          <w:lang w:val="en-GB"/>
        </w:rPr>
        <w:t>(Janik and Slater 1997; Kitchen et al. 2019)</w:t>
      </w:r>
      <w:r w:rsidRPr="008F2C47">
        <w:rPr>
          <w:rFonts w:ascii="Times New Roman" w:hAnsi="Times New Roman"/>
          <w:sz w:val="20"/>
          <w:szCs w:val="20"/>
          <w:lang w:val="en-GB"/>
        </w:rPr>
        <w:t>.</w:t>
      </w:r>
      <w:r w:rsidRPr="008F2C47">
        <w:rPr>
          <w:rFonts w:ascii="Times New Roman" w:hAnsi="Times New Roman"/>
          <w:color w:val="000000"/>
          <w:sz w:val="20"/>
          <w:szCs w:val="20"/>
          <w:lang w:val="en-GB"/>
        </w:rPr>
        <w:t xml:space="preserve"> We also predicted that, independently of geographic condition</w:t>
      </w:r>
      <w:r>
        <w:rPr>
          <w:rFonts w:ascii="Times New Roman" w:hAnsi="Times New Roman"/>
          <w:color w:val="000000"/>
          <w:sz w:val="20"/>
          <w:szCs w:val="20"/>
          <w:lang w:val="en-GB"/>
        </w:rPr>
        <w:t xml:space="preserve"> (i.e. </w:t>
      </w:r>
      <w:r w:rsidRPr="00085F98">
        <w:rPr>
          <w:rFonts w:ascii="Times New Roman" w:hAnsi="Times New Roman"/>
          <w:color w:val="000000"/>
          <w:sz w:val="20"/>
          <w:szCs w:val="20"/>
          <w:lang w:val="en-GB"/>
        </w:rPr>
        <w:t xml:space="preserve">sympatry </w:t>
      </w:r>
      <w:r>
        <w:rPr>
          <w:rFonts w:ascii="Times New Roman" w:hAnsi="Times New Roman"/>
          <w:color w:val="000000"/>
          <w:sz w:val="20"/>
          <w:szCs w:val="20"/>
          <w:lang w:val="en-GB"/>
        </w:rPr>
        <w:t>and</w:t>
      </w:r>
      <w:r w:rsidRPr="00085F98">
        <w:rPr>
          <w:rFonts w:ascii="Times New Roman" w:hAnsi="Times New Roman"/>
          <w:color w:val="000000"/>
          <w:sz w:val="20"/>
          <w:szCs w:val="20"/>
          <w:lang w:val="en-GB"/>
        </w:rPr>
        <w:t xml:space="preserve"> allopatry)</w:t>
      </w:r>
      <w:r w:rsidRPr="008F2C47">
        <w:rPr>
          <w:rFonts w:ascii="Times New Roman" w:hAnsi="Times New Roman"/>
          <w:color w:val="000000"/>
          <w:sz w:val="20"/>
          <w:szCs w:val="20"/>
          <w:lang w:val="en-GB"/>
        </w:rPr>
        <w:t xml:space="preserve">, both species would </w:t>
      </w:r>
      <w:r>
        <w:rPr>
          <w:rFonts w:ascii="Times New Roman" w:hAnsi="Times New Roman"/>
          <w:color w:val="000000"/>
          <w:sz w:val="20"/>
          <w:szCs w:val="20"/>
          <w:lang w:val="en-GB"/>
        </w:rPr>
        <w:t>produce</w:t>
      </w:r>
      <w:r w:rsidRPr="008F2C47">
        <w:rPr>
          <w:rFonts w:ascii="Times New Roman" w:hAnsi="Times New Roman"/>
          <w:color w:val="000000"/>
          <w:sz w:val="20"/>
          <w:szCs w:val="20"/>
          <w:lang w:val="en-GB"/>
        </w:rPr>
        <w:t xml:space="preserve"> longer and lower-pitched calls in primary forests compared to secondary forests, as predicted by the </w:t>
      </w:r>
      <w:r w:rsidRPr="00D44819">
        <w:rPr>
          <w:rFonts w:ascii="Times New Roman" w:hAnsi="Times New Roman"/>
          <w:color w:val="000000"/>
          <w:sz w:val="20"/>
          <w:szCs w:val="20"/>
          <w:lang w:val="en-GB"/>
        </w:rPr>
        <w:t>acoustic adaptation hypothesis</w:t>
      </w:r>
      <w:r w:rsidRPr="008F2C47">
        <w:rPr>
          <w:rFonts w:ascii="Times New Roman" w:hAnsi="Times New Roman"/>
          <w:color w:val="000000"/>
          <w:sz w:val="20"/>
          <w:szCs w:val="20"/>
          <w:lang w:val="en-GB"/>
        </w:rPr>
        <w:t>.</w:t>
      </w:r>
      <w:r w:rsidR="00B528E4">
        <w:br w:type="page"/>
      </w:r>
    </w:p>
    <w:p w14:paraId="179BB7BD" w14:textId="56030007" w:rsidR="002E6D97" w:rsidRPr="008F2C47" w:rsidRDefault="002E6D97" w:rsidP="00B528E4">
      <w:pPr>
        <w:pStyle w:val="Heading1"/>
        <w:rPr>
          <w:lang w:val="en-US"/>
        </w:rPr>
      </w:pPr>
      <w:r>
        <w:lastRenderedPageBreak/>
        <w:t>Material and m</w:t>
      </w:r>
      <w:r w:rsidRPr="008F2C47">
        <w:t>ethods</w:t>
      </w:r>
    </w:p>
    <w:p w14:paraId="4BE485A2" w14:textId="77777777" w:rsidR="002E6D97" w:rsidRPr="00B528E4" w:rsidRDefault="002E6D97" w:rsidP="00B528E4">
      <w:pPr>
        <w:pStyle w:val="Heading2"/>
      </w:pPr>
      <w:r w:rsidRPr="00B528E4">
        <w:t>Study site</w:t>
      </w:r>
    </w:p>
    <w:p w14:paraId="18E765A1" w14:textId="7136C810" w:rsidR="002E6D97" w:rsidRPr="00541128" w:rsidRDefault="002E6D97" w:rsidP="002E6D97">
      <w:pPr>
        <w:spacing w:before="240" w:after="120" w:line="480" w:lineRule="auto"/>
        <w:rPr>
          <w:rFonts w:ascii="Times New Roman" w:hAnsi="Times New Roman"/>
          <w:color w:val="000000"/>
          <w:sz w:val="20"/>
          <w:szCs w:val="20"/>
          <w:lang w:val="en-GB"/>
        </w:rPr>
      </w:pPr>
      <w:r w:rsidRPr="008F2C47">
        <w:rPr>
          <w:rFonts w:ascii="Times New Roman" w:hAnsi="Times New Roman"/>
          <w:color w:val="000000"/>
          <w:sz w:val="20"/>
          <w:szCs w:val="20"/>
          <w:lang w:val="en-GB"/>
        </w:rPr>
        <w:t xml:space="preserve">We carried out the study in the Brazilian Central Amazon, which included </w:t>
      </w:r>
      <w:r w:rsidRPr="00FA5245">
        <w:rPr>
          <w:rFonts w:ascii="Times New Roman" w:hAnsi="Times New Roman"/>
          <w:color w:val="000000"/>
          <w:sz w:val="20"/>
          <w:szCs w:val="20"/>
          <w:lang w:val="en-GB"/>
        </w:rPr>
        <w:t xml:space="preserve">allopatric and sympatric areas in the ranges of </w:t>
      </w:r>
      <w:r w:rsidRPr="00FA5245">
        <w:rPr>
          <w:rFonts w:ascii="Times New Roman" w:hAnsi="Times New Roman"/>
          <w:i/>
          <w:color w:val="000000"/>
          <w:sz w:val="20"/>
          <w:szCs w:val="20"/>
          <w:lang w:val="en-GB"/>
        </w:rPr>
        <w:t>S. bicolor</w:t>
      </w:r>
      <w:r w:rsidRPr="00FA5245">
        <w:rPr>
          <w:rFonts w:ascii="Times New Roman" w:hAnsi="Times New Roman"/>
          <w:color w:val="000000"/>
          <w:sz w:val="20"/>
          <w:szCs w:val="20"/>
          <w:lang w:val="en-GB"/>
        </w:rPr>
        <w:t xml:space="preserve"> and </w:t>
      </w:r>
      <w:r w:rsidRPr="00FA5245">
        <w:rPr>
          <w:rFonts w:ascii="Times New Roman" w:hAnsi="Times New Roman"/>
          <w:i/>
          <w:color w:val="000000"/>
          <w:sz w:val="20"/>
          <w:szCs w:val="20"/>
          <w:lang w:val="en-GB"/>
        </w:rPr>
        <w:t>S. midas</w:t>
      </w:r>
      <w:r w:rsidRPr="00FA5245">
        <w:rPr>
          <w:rFonts w:ascii="Times New Roman" w:hAnsi="Times New Roman"/>
          <w:color w:val="000000"/>
          <w:sz w:val="20"/>
          <w:szCs w:val="20"/>
          <w:lang w:val="en-GB"/>
        </w:rPr>
        <w:t xml:space="preserve"> (Fig. 1). Topography in the region includes an alternation between drainage catchments and plateaus (ca. 60 – 120 m a.s.l.). Native vegetation cover is tropical humid </w:t>
      </w:r>
      <w:r w:rsidRPr="00FA5245">
        <w:rPr>
          <w:rFonts w:ascii="Times New Roman" w:hAnsi="Times New Roman"/>
          <w:i/>
          <w:color w:val="000000"/>
          <w:sz w:val="20"/>
          <w:szCs w:val="20"/>
          <w:lang w:val="en-GB"/>
        </w:rPr>
        <w:t>terra firme</w:t>
      </w:r>
      <w:r w:rsidRPr="00FA5245">
        <w:rPr>
          <w:rFonts w:ascii="Times New Roman" w:hAnsi="Times New Roman"/>
          <w:color w:val="000000"/>
          <w:sz w:val="20"/>
          <w:szCs w:val="20"/>
          <w:lang w:val="en-GB"/>
        </w:rPr>
        <w:t xml:space="preserve"> forest in both primary and secondary stages of succession</w:t>
      </w:r>
      <w:r>
        <w:rPr>
          <w:rFonts w:ascii="Times New Roman" w:hAnsi="Times New Roman"/>
          <w:color w:val="000000"/>
          <w:sz w:val="20"/>
          <w:szCs w:val="20"/>
          <w:lang w:val="en-GB"/>
        </w:rPr>
        <w:t>,</w:t>
      </w:r>
      <w:r w:rsidRPr="00FA5245">
        <w:rPr>
          <w:rFonts w:ascii="Times New Roman" w:hAnsi="Times New Roman"/>
          <w:color w:val="000000"/>
          <w:sz w:val="20"/>
          <w:szCs w:val="20"/>
          <w:lang w:val="en-GB"/>
        </w:rPr>
        <w:t xml:space="preserve"> with patches of white sand scrub forest (</w:t>
      </w:r>
      <w:r w:rsidRPr="00FA5245">
        <w:rPr>
          <w:rFonts w:ascii="Times New Roman" w:hAnsi="Times New Roman"/>
          <w:i/>
          <w:iCs/>
          <w:color w:val="000000"/>
          <w:sz w:val="20"/>
          <w:szCs w:val="20"/>
          <w:lang w:val="en-GB"/>
        </w:rPr>
        <w:t>campina</w:t>
      </w:r>
      <w:r w:rsidRPr="00FA5245">
        <w:rPr>
          <w:rFonts w:ascii="Times New Roman" w:hAnsi="Times New Roman"/>
          <w:color w:val="000000"/>
          <w:sz w:val="20"/>
          <w:szCs w:val="20"/>
          <w:lang w:val="en-GB"/>
        </w:rPr>
        <w:t xml:space="preserve"> and </w:t>
      </w:r>
      <w:r w:rsidRPr="00FA5245">
        <w:rPr>
          <w:rFonts w:ascii="Times New Roman" w:hAnsi="Times New Roman"/>
          <w:i/>
          <w:iCs/>
          <w:color w:val="000000"/>
          <w:sz w:val="20"/>
          <w:szCs w:val="20"/>
          <w:lang w:val="en-GB"/>
        </w:rPr>
        <w:t>campinarana</w:t>
      </w:r>
      <w:r w:rsidRPr="00FA5245">
        <w:rPr>
          <w:rFonts w:ascii="Times New Roman" w:hAnsi="Times New Roman"/>
          <w:color w:val="000000"/>
          <w:sz w:val="20"/>
          <w:szCs w:val="20"/>
          <w:lang w:val="en-GB"/>
        </w:rPr>
        <w:t xml:space="preserve">) </w:t>
      </w:r>
      <w:r w:rsidRPr="00FA5245">
        <w:rPr>
          <w:rFonts w:ascii="Times New Roman" w:hAnsi="Times New Roman"/>
          <w:noProof/>
          <w:color w:val="000000"/>
          <w:sz w:val="20"/>
          <w:szCs w:val="20"/>
          <w:lang w:val="en-GB"/>
        </w:rPr>
        <w:t xml:space="preserve">(Oliveira et al. 2008). Within this </w:t>
      </w:r>
      <w:r>
        <w:rPr>
          <w:rFonts w:ascii="Times New Roman" w:hAnsi="Times New Roman"/>
          <w:noProof/>
          <w:color w:val="000000"/>
          <w:sz w:val="20"/>
          <w:szCs w:val="20"/>
          <w:lang w:val="en-GB"/>
        </w:rPr>
        <w:t>region</w:t>
      </w:r>
      <w:r w:rsidRPr="00FA5245">
        <w:rPr>
          <w:rFonts w:ascii="Times New Roman" w:hAnsi="Times New Roman"/>
          <w:noProof/>
          <w:color w:val="000000"/>
          <w:sz w:val="20"/>
          <w:szCs w:val="20"/>
          <w:lang w:val="en-GB"/>
        </w:rPr>
        <w:t>, we chose four sites where the two primates were in allopatry, and four sites in sympatry, for a total of eight sites</w:t>
      </w:r>
      <w:r w:rsidRPr="00FA5245">
        <w:rPr>
          <w:rFonts w:ascii="Times New Roman" w:hAnsi="Times New Roman"/>
          <w:color w:val="000000"/>
          <w:sz w:val="20"/>
          <w:szCs w:val="20"/>
          <w:lang w:val="en-GB"/>
        </w:rPr>
        <w:t xml:space="preserve">. We determined the geographic condition (sympatry or allopatry) of groups, based on evidence from previous studies </w:t>
      </w:r>
      <w:r w:rsidRPr="00FA5245">
        <w:rPr>
          <w:rFonts w:ascii="Times New Roman" w:hAnsi="Times New Roman"/>
          <w:noProof/>
          <w:color w:val="000000"/>
          <w:sz w:val="20"/>
          <w:szCs w:val="20"/>
          <w:lang w:val="en-GB"/>
        </w:rPr>
        <w:t>(Ayres et al. 1982; Röhe 2006)</w:t>
      </w:r>
      <w:r w:rsidRPr="00FA5245">
        <w:rPr>
          <w:rFonts w:ascii="Times New Roman" w:hAnsi="Times New Roman"/>
          <w:color w:val="000000"/>
          <w:sz w:val="20"/>
          <w:szCs w:val="20"/>
          <w:lang w:val="en-GB"/>
        </w:rPr>
        <w:t>, data from long-term projects (</w:t>
      </w:r>
      <w:r w:rsidRPr="00FA5245">
        <w:rPr>
          <w:rFonts w:ascii="Times New Roman" w:hAnsi="Times New Roman"/>
          <w:sz w:val="20"/>
          <w:szCs w:val="20"/>
          <w:lang w:val="en-GB"/>
        </w:rPr>
        <w:t>Pied Tamarin Project and Tropical Ecology, Assessment and Monitoring Network</w:t>
      </w:r>
      <w:r w:rsidRPr="00FA5245">
        <w:rPr>
          <w:rFonts w:ascii="Times New Roman" w:hAnsi="Times New Roman"/>
          <w:color w:val="000000"/>
          <w:sz w:val="20"/>
          <w:szCs w:val="20"/>
          <w:lang w:val="en-GB"/>
        </w:rPr>
        <w:t xml:space="preserve">), and co-occurrence modelling </w:t>
      </w:r>
      <w:r w:rsidRPr="00FA5245">
        <w:rPr>
          <w:rFonts w:ascii="Times New Roman" w:hAnsi="Times New Roman"/>
          <w:noProof/>
          <w:color w:val="000000"/>
          <w:sz w:val="20"/>
          <w:szCs w:val="20"/>
          <w:lang w:val="en-GB"/>
        </w:rPr>
        <w:t>(Röhe 2006)</w:t>
      </w:r>
      <w:r w:rsidRPr="00FA5245">
        <w:rPr>
          <w:rFonts w:ascii="Times New Roman" w:hAnsi="Times New Roman"/>
          <w:color w:val="000000"/>
          <w:sz w:val="20"/>
          <w:szCs w:val="20"/>
          <w:lang w:val="en-GB"/>
        </w:rPr>
        <w:t xml:space="preserve">. Simultaneous observation of both species at the same site, mixed groups, or hybrids (at least those physically evident, </w:t>
      </w:r>
      <w:r w:rsidRPr="00E90B14">
        <w:rPr>
          <w:rFonts w:ascii="Times New Roman" w:hAnsi="Times New Roman"/>
          <w:color w:val="000000"/>
          <w:sz w:val="20"/>
          <w:szCs w:val="20"/>
          <w:lang w:val="en-GB"/>
        </w:rPr>
        <w:t xml:space="preserve">e.g. Gordo et al. 2017) were never </w:t>
      </w:r>
      <w:r w:rsidR="005751C1">
        <w:rPr>
          <w:rFonts w:ascii="Times New Roman" w:hAnsi="Times New Roman"/>
          <w:color w:val="000000"/>
          <w:sz w:val="20"/>
          <w:szCs w:val="20"/>
          <w:lang w:val="en-GB"/>
        </w:rPr>
        <w:t>recorded</w:t>
      </w:r>
      <w:r w:rsidR="005751C1" w:rsidRPr="00E90B14">
        <w:rPr>
          <w:rFonts w:ascii="Times New Roman" w:hAnsi="Times New Roman"/>
          <w:color w:val="000000"/>
          <w:sz w:val="20"/>
          <w:szCs w:val="20"/>
          <w:lang w:val="en-GB"/>
        </w:rPr>
        <w:t xml:space="preserve"> </w:t>
      </w:r>
      <w:r w:rsidRPr="00E90B14">
        <w:rPr>
          <w:rFonts w:ascii="Times New Roman" w:hAnsi="Times New Roman"/>
          <w:color w:val="000000"/>
          <w:sz w:val="20"/>
          <w:szCs w:val="20"/>
          <w:lang w:val="en-GB"/>
        </w:rPr>
        <w:t xml:space="preserve">during this study. </w:t>
      </w:r>
      <w:r w:rsidRPr="00E90B14">
        <w:rPr>
          <w:rFonts w:ascii="Times New Roman" w:hAnsi="Times New Roman"/>
          <w:sz w:val="20"/>
          <w:szCs w:val="20"/>
          <w:lang w:val="en-US"/>
        </w:rPr>
        <w:t xml:space="preserve">All sampled areas contained forests with both primary and secondary growth, but </w:t>
      </w:r>
      <w:r>
        <w:rPr>
          <w:rFonts w:ascii="Times New Roman" w:hAnsi="Times New Roman"/>
          <w:sz w:val="20"/>
          <w:szCs w:val="20"/>
          <w:lang w:val="en-US"/>
        </w:rPr>
        <w:t xml:space="preserve">forest cover </w:t>
      </w:r>
      <w:r w:rsidRPr="00E90B14">
        <w:rPr>
          <w:rFonts w:ascii="Times New Roman" w:hAnsi="Times New Roman"/>
          <w:sz w:val="20"/>
          <w:szCs w:val="20"/>
          <w:lang w:val="en-US"/>
        </w:rPr>
        <w:t xml:space="preserve">was continuous in all cases. </w:t>
      </w:r>
      <w:r w:rsidRPr="00E90B14">
        <w:rPr>
          <w:rFonts w:ascii="Times New Roman" w:hAnsi="Times New Roman"/>
          <w:color w:val="000000"/>
          <w:sz w:val="20"/>
          <w:szCs w:val="20"/>
          <w:lang w:val="en-GB"/>
        </w:rPr>
        <w:t xml:space="preserve">We categorized the location where the groups were detected as primary or secondary forest based on field observation of structural characteristics of the forest, and the presence of trees commonly found in Amazonian secondary forests such as </w:t>
      </w:r>
      <w:r w:rsidRPr="00E90B14">
        <w:rPr>
          <w:rFonts w:ascii="Times New Roman" w:hAnsi="Times New Roman"/>
          <w:i/>
          <w:iCs/>
          <w:color w:val="000000"/>
          <w:sz w:val="20"/>
          <w:szCs w:val="20"/>
          <w:lang w:val="en-GB"/>
        </w:rPr>
        <w:t xml:space="preserve">Cecropia </w:t>
      </w:r>
      <w:r w:rsidRPr="00E90B14">
        <w:rPr>
          <w:rFonts w:ascii="Times New Roman" w:hAnsi="Times New Roman"/>
          <w:color w:val="000000"/>
          <w:sz w:val="20"/>
          <w:szCs w:val="20"/>
          <w:lang w:val="en-GB"/>
        </w:rPr>
        <w:t xml:space="preserve">spp., </w:t>
      </w:r>
      <w:r w:rsidRPr="00E90B14">
        <w:rPr>
          <w:rFonts w:ascii="Times New Roman" w:hAnsi="Times New Roman"/>
          <w:i/>
          <w:iCs/>
          <w:color w:val="000000"/>
          <w:sz w:val="20"/>
          <w:szCs w:val="20"/>
          <w:lang w:val="en-GB"/>
        </w:rPr>
        <w:t xml:space="preserve">Vismia </w:t>
      </w:r>
      <w:r w:rsidRPr="00E90B14">
        <w:rPr>
          <w:rFonts w:ascii="Times New Roman" w:hAnsi="Times New Roman"/>
          <w:color w:val="000000"/>
          <w:sz w:val="20"/>
          <w:szCs w:val="20"/>
          <w:lang w:val="en-GB"/>
        </w:rPr>
        <w:t xml:space="preserve">spp. and </w:t>
      </w:r>
      <w:r w:rsidRPr="00E90B14">
        <w:rPr>
          <w:rFonts w:ascii="Times New Roman" w:hAnsi="Times New Roman"/>
          <w:i/>
          <w:iCs/>
          <w:color w:val="000000"/>
          <w:sz w:val="20"/>
          <w:szCs w:val="20"/>
          <w:lang w:val="en-GB"/>
        </w:rPr>
        <w:t>Bellucia</w:t>
      </w:r>
      <w:r w:rsidRPr="00E90B14">
        <w:rPr>
          <w:rFonts w:ascii="Times New Roman" w:hAnsi="Times New Roman"/>
          <w:color w:val="000000"/>
          <w:sz w:val="20"/>
          <w:szCs w:val="20"/>
          <w:lang w:val="en-GB"/>
        </w:rPr>
        <w:t xml:space="preserve"> spp. </w:t>
      </w:r>
      <w:r w:rsidRPr="00910BF7">
        <w:rPr>
          <w:rFonts w:ascii="Times New Roman" w:hAnsi="Times New Roman"/>
          <w:noProof/>
          <w:color w:val="000000"/>
          <w:sz w:val="20"/>
          <w:szCs w:val="20"/>
          <w:lang w:val="en-GB"/>
        </w:rPr>
        <w:t>(Mesquita et al. 2001)</w:t>
      </w:r>
      <w:r w:rsidRPr="00541128">
        <w:rPr>
          <w:rFonts w:ascii="Times New Roman" w:hAnsi="Times New Roman"/>
          <w:color w:val="000000"/>
          <w:sz w:val="20"/>
          <w:szCs w:val="20"/>
          <w:lang w:val="en-GB"/>
        </w:rPr>
        <w:t>.</w:t>
      </w:r>
    </w:p>
    <w:p w14:paraId="003299CC" w14:textId="77777777" w:rsidR="002E6D97" w:rsidRPr="00E748A9" w:rsidRDefault="002E6D97" w:rsidP="00B528E4">
      <w:pPr>
        <w:pStyle w:val="Heading2"/>
      </w:pPr>
      <w:r w:rsidRPr="00E748A9">
        <w:t xml:space="preserve">Data collection </w:t>
      </w:r>
    </w:p>
    <w:p w14:paraId="3042E573" w14:textId="741E5268" w:rsidR="002E6D97" w:rsidRPr="00E90B14" w:rsidRDefault="002E6D97" w:rsidP="002E6D97">
      <w:pPr>
        <w:spacing w:after="120" w:line="480" w:lineRule="auto"/>
        <w:rPr>
          <w:rFonts w:ascii="Times New Roman" w:hAnsi="Times New Roman"/>
          <w:color w:val="000000"/>
          <w:sz w:val="20"/>
          <w:szCs w:val="20"/>
          <w:lang w:val="en-GB"/>
        </w:rPr>
      </w:pPr>
      <w:r w:rsidRPr="3024F35C">
        <w:rPr>
          <w:rFonts w:ascii="Times New Roman" w:hAnsi="Times New Roman"/>
          <w:color w:val="000000" w:themeColor="text1"/>
          <w:sz w:val="20"/>
          <w:szCs w:val="20"/>
          <w:lang w:val="en-GB"/>
        </w:rPr>
        <w:t xml:space="preserve">Fieldwork was carried out over nine field visits from June 2014 to February 2015 and consisted of recording tamarin long calls following standardized playback trials. A total of 275 calls were recorded in a sampling effort that comprised 690 km walked over 97 days distributed across the eight sites, with around nine consecutive sampling days at each site. Data collection was carried out between 06:30 and 16:30, the period when tamarins show the greatest activity </w:t>
      </w:r>
      <w:r w:rsidRPr="3024F35C">
        <w:rPr>
          <w:rFonts w:ascii="Times New Roman" w:hAnsi="Times New Roman"/>
          <w:noProof/>
          <w:color w:val="000000" w:themeColor="text1"/>
          <w:sz w:val="20"/>
          <w:szCs w:val="20"/>
          <w:lang w:val="en-GB"/>
        </w:rPr>
        <w:t>(Day and Elwood 1999; Gordo et al. 2017)</w:t>
      </w:r>
      <w:r w:rsidRPr="3024F35C">
        <w:rPr>
          <w:rFonts w:ascii="Times New Roman" w:hAnsi="Times New Roman"/>
          <w:color w:val="000000" w:themeColor="text1"/>
          <w:sz w:val="20"/>
          <w:szCs w:val="20"/>
          <w:lang w:val="en-GB"/>
        </w:rPr>
        <w:t xml:space="preserve">. We used existing trails and roads to survey each area until we found a tamarin group. Once this occurred, we marked the encounter </w:t>
      </w:r>
      <w:r>
        <w:rPr>
          <w:rFonts w:ascii="Times New Roman" w:hAnsi="Times New Roman"/>
          <w:color w:val="000000" w:themeColor="text1"/>
          <w:sz w:val="20"/>
          <w:szCs w:val="20"/>
          <w:lang w:val="en-GB"/>
        </w:rPr>
        <w:t>location</w:t>
      </w:r>
      <w:r w:rsidRPr="3024F35C">
        <w:rPr>
          <w:rFonts w:ascii="Times New Roman" w:hAnsi="Times New Roman"/>
          <w:color w:val="000000" w:themeColor="text1"/>
          <w:sz w:val="20"/>
          <w:szCs w:val="20"/>
          <w:lang w:val="en-GB"/>
        </w:rPr>
        <w:t xml:space="preserve"> with a Garmin GPS and characterized the group according to the number of adult individuals. Different sightings at a given site were considered as belonging to the same group when we consistently observed the same number of individuals and the distance between sightings did not exceed 400 m. Although the annual home range size of pied </w:t>
      </w:r>
      <w:r w:rsidR="006B0647" w:rsidRPr="3024F35C">
        <w:rPr>
          <w:rFonts w:ascii="Times New Roman" w:hAnsi="Times New Roman"/>
          <w:color w:val="000000" w:themeColor="text1"/>
          <w:sz w:val="20"/>
          <w:szCs w:val="20"/>
          <w:lang w:val="en-GB"/>
        </w:rPr>
        <w:t>tamarins’</w:t>
      </w:r>
      <w:r w:rsidRPr="3024F35C">
        <w:rPr>
          <w:rFonts w:ascii="Times New Roman" w:hAnsi="Times New Roman"/>
          <w:color w:val="000000" w:themeColor="text1"/>
          <w:sz w:val="20"/>
          <w:szCs w:val="20"/>
          <w:lang w:val="en-GB"/>
        </w:rPr>
        <w:t xml:space="preserve"> group may reach up to 100 ha </w:t>
      </w:r>
      <w:r w:rsidRPr="3024F35C">
        <w:rPr>
          <w:rFonts w:ascii="Times New Roman" w:hAnsi="Times New Roman"/>
          <w:noProof/>
          <w:color w:val="000000" w:themeColor="text1"/>
          <w:sz w:val="20"/>
          <w:szCs w:val="20"/>
          <w:lang w:val="en-GB"/>
        </w:rPr>
        <w:t>(Gordo et al. 2008)</w:t>
      </w:r>
      <w:r w:rsidRPr="3024F35C">
        <w:rPr>
          <w:rFonts w:ascii="Times New Roman" w:hAnsi="Times New Roman"/>
          <w:color w:val="000000" w:themeColor="text1"/>
          <w:sz w:val="20"/>
          <w:szCs w:val="20"/>
          <w:lang w:val="en-GB"/>
        </w:rPr>
        <w:t xml:space="preserve">, at smaller time scales such as nine days, they rarely exceed 40 ha </w:t>
      </w:r>
      <w:r w:rsidRPr="3024F35C">
        <w:rPr>
          <w:rFonts w:ascii="Times New Roman" w:hAnsi="Times New Roman"/>
          <w:noProof/>
          <w:color w:val="000000" w:themeColor="text1"/>
          <w:sz w:val="20"/>
          <w:szCs w:val="20"/>
          <w:lang w:val="en-GB"/>
        </w:rPr>
        <w:t>(Day and Elwood 1999; Monteiro-Neto 2015,</w:t>
      </w:r>
      <w:r w:rsidRPr="3024F35C">
        <w:rPr>
          <w:rFonts w:ascii="Times New Roman" w:hAnsi="Times New Roman"/>
          <w:color w:val="000000" w:themeColor="text1"/>
          <w:sz w:val="20"/>
          <w:szCs w:val="20"/>
          <w:lang w:val="en-GB"/>
        </w:rPr>
        <w:t xml:space="preserve"> TVS and MG</w:t>
      </w:r>
      <w:r w:rsidR="00BF46E0">
        <w:rPr>
          <w:rFonts w:ascii="Times New Roman" w:hAnsi="Times New Roman"/>
          <w:color w:val="000000" w:themeColor="text1"/>
          <w:sz w:val="20"/>
          <w:szCs w:val="20"/>
          <w:lang w:val="en-GB"/>
        </w:rPr>
        <w:t xml:space="preserve"> pers. obs.</w:t>
      </w:r>
      <w:r w:rsidRPr="3024F35C">
        <w:rPr>
          <w:rFonts w:ascii="Times New Roman" w:hAnsi="Times New Roman"/>
          <w:color w:val="000000" w:themeColor="text1"/>
          <w:sz w:val="20"/>
          <w:szCs w:val="20"/>
          <w:lang w:val="en-GB"/>
        </w:rPr>
        <w:t xml:space="preserve">). </w:t>
      </w:r>
      <w:r w:rsidRPr="3024F35C">
        <w:rPr>
          <w:rFonts w:ascii="Times New Roman" w:hAnsi="Times New Roman"/>
          <w:color w:val="000000" w:themeColor="text1"/>
          <w:sz w:val="20"/>
          <w:szCs w:val="20"/>
          <w:lang w:val="en-US"/>
        </w:rPr>
        <w:t xml:space="preserve">Such small home range sizes are common </w:t>
      </w:r>
      <w:r w:rsidRPr="3024F35C">
        <w:rPr>
          <w:rFonts w:ascii="Times New Roman" w:hAnsi="Times New Roman"/>
          <w:color w:val="000000" w:themeColor="text1"/>
          <w:sz w:val="20"/>
          <w:szCs w:val="20"/>
          <w:lang w:val="en-US"/>
        </w:rPr>
        <w:lastRenderedPageBreak/>
        <w:t xml:space="preserve">among callitrichids </w:t>
      </w:r>
      <w:r w:rsidRPr="3024F35C">
        <w:rPr>
          <w:rFonts w:ascii="Times New Roman" w:hAnsi="Times New Roman"/>
          <w:noProof/>
          <w:color w:val="000000" w:themeColor="text1"/>
          <w:sz w:val="20"/>
          <w:szCs w:val="20"/>
          <w:lang w:val="en-US"/>
        </w:rPr>
        <w:t>(Garbino and Martins-Junior 2018)</w:t>
      </w:r>
      <w:r w:rsidRPr="3024F35C">
        <w:rPr>
          <w:rFonts w:ascii="Times New Roman" w:hAnsi="Times New Roman"/>
          <w:color w:val="000000" w:themeColor="text1"/>
          <w:sz w:val="20"/>
          <w:szCs w:val="20"/>
          <w:lang w:val="en-US"/>
        </w:rPr>
        <w:t>, thus supporting the 400 m threshold used here</w:t>
      </w:r>
      <w:r>
        <w:rPr>
          <w:rFonts w:ascii="Times New Roman" w:hAnsi="Times New Roman"/>
          <w:color w:val="000000" w:themeColor="text1"/>
          <w:sz w:val="20"/>
          <w:szCs w:val="20"/>
          <w:lang w:val="en-US"/>
        </w:rPr>
        <w:t xml:space="preserve">. We considered </w:t>
      </w:r>
      <w:r w:rsidRPr="009B4160">
        <w:rPr>
          <w:rFonts w:ascii="Times New Roman" w:hAnsi="Times New Roman"/>
          <w:color w:val="000000" w:themeColor="text1"/>
          <w:sz w:val="20"/>
          <w:szCs w:val="20"/>
          <w:lang w:val="en-US"/>
        </w:rPr>
        <w:t>as independent only those</w:t>
      </w:r>
      <w:r>
        <w:rPr>
          <w:rFonts w:ascii="Times New Roman" w:hAnsi="Times New Roman"/>
          <w:color w:val="000000" w:themeColor="text1"/>
          <w:sz w:val="20"/>
          <w:szCs w:val="20"/>
          <w:lang w:val="en-US"/>
        </w:rPr>
        <w:t xml:space="preserve"> groups separated from each other by at least one km</w:t>
      </w:r>
      <w:r w:rsidR="00026BAF">
        <w:rPr>
          <w:rFonts w:ascii="Times New Roman" w:hAnsi="Times New Roman"/>
          <w:color w:val="000000" w:themeColor="text1"/>
          <w:sz w:val="20"/>
          <w:szCs w:val="20"/>
          <w:lang w:val="en-US"/>
        </w:rPr>
        <w:t>.</w:t>
      </w:r>
      <w:r w:rsidRPr="3024F35C">
        <w:rPr>
          <w:rFonts w:ascii="Times New Roman" w:hAnsi="Times New Roman"/>
          <w:color w:val="000000" w:themeColor="text1"/>
          <w:sz w:val="20"/>
          <w:szCs w:val="20"/>
          <w:lang w:val="en-GB"/>
        </w:rPr>
        <w:t xml:space="preserve"> </w:t>
      </w:r>
    </w:p>
    <w:p w14:paraId="11694B6B" w14:textId="5DA5FE0E" w:rsidR="002E6D97" w:rsidRPr="009A146B" w:rsidRDefault="002E6D97" w:rsidP="002E6D97">
      <w:pPr>
        <w:spacing w:before="240" w:after="120" w:line="480" w:lineRule="auto"/>
        <w:ind w:firstLine="709"/>
        <w:rPr>
          <w:rFonts w:ascii="Times New Roman" w:hAnsi="Times New Roman"/>
          <w:sz w:val="20"/>
          <w:szCs w:val="20"/>
          <w:lang w:val="en-US"/>
        </w:rPr>
      </w:pPr>
      <w:r w:rsidRPr="00E90B14">
        <w:rPr>
          <w:rFonts w:ascii="Times New Roman" w:hAnsi="Times New Roman"/>
          <w:color w:val="000000"/>
          <w:sz w:val="20"/>
          <w:szCs w:val="20"/>
          <w:lang w:val="en-GB"/>
        </w:rPr>
        <w:t xml:space="preserve">We recorded tamarin calls for 10 minutes immediately following playback trials </w:t>
      </w:r>
      <w:r>
        <w:rPr>
          <w:rFonts w:ascii="Times New Roman" w:hAnsi="Times New Roman"/>
          <w:noProof/>
          <w:color w:val="000000"/>
          <w:sz w:val="20"/>
          <w:szCs w:val="20"/>
          <w:lang w:val="en-GB"/>
        </w:rPr>
        <w:fldChar w:fldCharType="begin" w:fldLock="1"/>
      </w:r>
      <w:r>
        <w:rPr>
          <w:rFonts w:ascii="Times New Roman" w:hAnsi="Times New Roman"/>
          <w:noProof/>
          <w:color w:val="000000"/>
          <w:sz w:val="20"/>
          <w:szCs w:val="20"/>
          <w:lang w:val="en-GB"/>
        </w:rPr>
        <w:instrText>ADDIN CSL_CITATION {"citationItems":[{"id":"ITEM-1","itemData":{"DOI":"10.1016/j.actao.2020.103688","ISSN":"1146609X","author":[{"dropping-particle":"V.","family":"Sobroza","given":"Tainara","non-dropping-particle":"","parse-names":false,"suffix":""},{"dropping-particle":"","family":"Gordo","given":"Marcelo","non-dropping-particle":"","parse-names":false,"suffix":""},{"dropping-particle":"","family":"Barnett","given":"Adrian P.A.","non-dropping-particle":"","parse-names":false,"suffix":""},{"dropping-particle":"","family":"Boubli","given":"Jean P.","non-dropping-particle":"","parse-names":false,"suffix":""},{"dropping-particle":"","family":"Spironello","given":"Wilson R.","non-dropping-particle":"","parse-names":false,"suffix":""}],"container-title":"Acta Oecologica","id":"ITEM-1","issued":{"date-parts":[["2021","5","1"]]},"page":"103688","publisher":"Elsevier Masson","title":"Parapatric pied and red-handed tamarin responses to congeneric and conspecific calls","type":"article-journal","volume":"110"},"uris":["http://www.mendeley.com/documents/?uuid=f402e17d-dfb8-333f-b57b-7176b2291f95"]}],"mendeley":{"formattedCitation":"(Sobroza et al. 2021)","manualFormatting":"(see details at Sobroza et al. 2021)","plainTextFormattedCitation":"(Sobroza et al. 2021)","previouslyFormattedCitation":"(Sobroza et al. 2021)"},"properties":{"noteIndex":0},"schema":"https://github.com/citation-style-language/schema/raw/master/csl-citation.json"}</w:instrText>
      </w:r>
      <w:r>
        <w:rPr>
          <w:rFonts w:ascii="Times New Roman" w:hAnsi="Times New Roman"/>
          <w:noProof/>
          <w:color w:val="000000"/>
          <w:sz w:val="20"/>
          <w:szCs w:val="20"/>
          <w:lang w:val="en-GB"/>
        </w:rPr>
        <w:fldChar w:fldCharType="separate"/>
      </w:r>
      <w:r w:rsidRPr="00B63197">
        <w:rPr>
          <w:rFonts w:ascii="Times New Roman" w:hAnsi="Times New Roman"/>
          <w:noProof/>
          <w:color w:val="000000"/>
          <w:sz w:val="20"/>
          <w:szCs w:val="20"/>
          <w:lang w:val="en-GB"/>
        </w:rPr>
        <w:t>(</w:t>
      </w:r>
      <w:r>
        <w:rPr>
          <w:rFonts w:ascii="Times New Roman" w:hAnsi="Times New Roman"/>
          <w:noProof/>
          <w:color w:val="000000"/>
          <w:sz w:val="20"/>
          <w:szCs w:val="20"/>
          <w:lang w:val="en-GB"/>
        </w:rPr>
        <w:t xml:space="preserve">see details at </w:t>
      </w:r>
      <w:r w:rsidRPr="00B63197">
        <w:rPr>
          <w:rFonts w:ascii="Times New Roman" w:hAnsi="Times New Roman"/>
          <w:noProof/>
          <w:color w:val="000000"/>
          <w:sz w:val="20"/>
          <w:szCs w:val="20"/>
          <w:lang w:val="en-GB"/>
        </w:rPr>
        <w:t>Sobroza et al. 2021)</w:t>
      </w:r>
      <w:r>
        <w:rPr>
          <w:rFonts w:ascii="Times New Roman" w:hAnsi="Times New Roman"/>
          <w:noProof/>
          <w:color w:val="000000"/>
          <w:sz w:val="20"/>
          <w:szCs w:val="20"/>
          <w:lang w:val="en-GB"/>
        </w:rPr>
        <w:fldChar w:fldCharType="end"/>
      </w:r>
      <w:r w:rsidRPr="00E90B14">
        <w:rPr>
          <w:rFonts w:ascii="Times New Roman" w:hAnsi="Times New Roman"/>
          <w:color w:val="000000"/>
          <w:sz w:val="20"/>
          <w:szCs w:val="20"/>
          <w:lang w:val="en-GB"/>
        </w:rPr>
        <w:t xml:space="preserve">. This duration was chosen because the animals were not habituated to the observers and rarely stayed longer than this </w:t>
      </w:r>
      <w:r>
        <w:rPr>
          <w:rFonts w:ascii="Times New Roman" w:hAnsi="Times New Roman"/>
          <w:color w:val="000000"/>
          <w:sz w:val="20"/>
          <w:szCs w:val="20"/>
          <w:lang w:val="en-GB"/>
        </w:rPr>
        <w:t>at</w:t>
      </w:r>
      <w:r w:rsidRPr="00E90B14">
        <w:rPr>
          <w:rFonts w:ascii="Times New Roman" w:hAnsi="Times New Roman"/>
          <w:color w:val="000000"/>
          <w:sz w:val="20"/>
          <w:szCs w:val="20"/>
          <w:lang w:val="en-GB"/>
        </w:rPr>
        <w:t xml:space="preserve"> the same place. During these trials, once we encountered a tamarin group, we broadcasted long calls </w:t>
      </w:r>
      <w:r>
        <w:rPr>
          <w:rFonts w:ascii="Times New Roman" w:hAnsi="Times New Roman"/>
          <w:color w:val="000000"/>
          <w:sz w:val="20"/>
          <w:szCs w:val="20"/>
          <w:lang w:val="en-GB"/>
        </w:rPr>
        <w:t xml:space="preserve">from non-neighbouring </w:t>
      </w:r>
      <w:r w:rsidRPr="00E90B14">
        <w:rPr>
          <w:rFonts w:ascii="Times New Roman" w:hAnsi="Times New Roman"/>
          <w:sz w:val="20"/>
          <w:szCs w:val="20"/>
          <w:lang w:val="en-US"/>
        </w:rPr>
        <w:t xml:space="preserve">pied or red-handed tamarins. The sounds used during the playbacks were composed of long calls from both allopatric and sympatric areas, and we presented these to the species in a balanced way across species and geographic condition (i.e. sympatric and allopatric areas). Individual groups were played recordings of long calls from both species (with a minimum interval of one hour) and their responses were recorded. </w:t>
      </w:r>
      <w:r w:rsidRPr="00910BF7">
        <w:rPr>
          <w:rFonts w:ascii="Times New Roman" w:hAnsi="Times New Roman"/>
          <w:color w:val="000000"/>
          <w:sz w:val="20"/>
          <w:szCs w:val="20"/>
          <w:lang w:val="en-GB"/>
        </w:rPr>
        <w:t>We recorded tamarins with</w:t>
      </w:r>
      <w:r w:rsidRPr="00541128">
        <w:rPr>
          <w:rFonts w:ascii="Times New Roman" w:hAnsi="Times New Roman"/>
          <w:color w:val="000000"/>
          <w:sz w:val="20"/>
          <w:szCs w:val="20"/>
          <w:lang w:val="en-GB"/>
        </w:rPr>
        <w:t xml:space="preserve"> .wav file</w:t>
      </w:r>
      <w:r w:rsidRPr="00652950">
        <w:rPr>
          <w:rFonts w:ascii="Times New Roman" w:hAnsi="Times New Roman"/>
          <w:color w:val="000000"/>
          <w:sz w:val="20"/>
          <w:szCs w:val="20"/>
          <w:lang w:val="en-GB"/>
        </w:rPr>
        <w:t>s u</w:t>
      </w:r>
      <w:r w:rsidRPr="00E748A9">
        <w:rPr>
          <w:rFonts w:ascii="Times New Roman" w:hAnsi="Times New Roman"/>
          <w:color w:val="000000"/>
          <w:sz w:val="20"/>
          <w:szCs w:val="20"/>
          <w:lang w:val="en-GB"/>
        </w:rPr>
        <w:t xml:space="preserve">sing a HTDZ </w:t>
      </w:r>
      <w:r w:rsidRPr="008E1106">
        <w:rPr>
          <w:rFonts w:ascii="Times New Roman" w:hAnsi="Times New Roman"/>
          <w:color w:val="000000"/>
          <w:sz w:val="20"/>
          <w:szCs w:val="20"/>
          <w:lang w:val="en-GB"/>
        </w:rPr>
        <w:t>HT-81 microphone (Frequency response: 1-16.0 kHz) attached to a Zoom H1 recorder (16</w:t>
      </w:r>
      <w:r w:rsidRPr="0046325E">
        <w:rPr>
          <w:rFonts w:ascii="Times New Roman" w:hAnsi="Times New Roman"/>
          <w:color w:val="000000"/>
          <w:sz w:val="20"/>
          <w:szCs w:val="20"/>
          <w:lang w:val="en-GB"/>
        </w:rPr>
        <w:t>-bit, 44 kHz)</w:t>
      </w:r>
      <w:r w:rsidRPr="00BE5E14">
        <w:rPr>
          <w:rFonts w:ascii="Times New Roman" w:hAnsi="Times New Roman"/>
          <w:sz w:val="20"/>
          <w:szCs w:val="20"/>
          <w:lang w:val="en-US"/>
        </w:rPr>
        <w:t xml:space="preserve">. </w:t>
      </w:r>
      <w:r>
        <w:rPr>
          <w:rFonts w:ascii="Times New Roman" w:hAnsi="Times New Roman"/>
          <w:sz w:val="20"/>
          <w:szCs w:val="20"/>
          <w:lang w:val="en-US"/>
        </w:rPr>
        <w:t>It was not possible to record data blind</w:t>
      </w:r>
      <w:r w:rsidR="00830021">
        <w:rPr>
          <w:rFonts w:ascii="Times New Roman" w:hAnsi="Times New Roman"/>
          <w:sz w:val="20"/>
          <w:szCs w:val="20"/>
          <w:lang w:val="en-US"/>
        </w:rPr>
        <w:t>ly</w:t>
      </w:r>
      <w:r>
        <w:rPr>
          <w:rFonts w:ascii="Times New Roman" w:hAnsi="Times New Roman"/>
          <w:sz w:val="20"/>
          <w:szCs w:val="20"/>
          <w:lang w:val="en-US"/>
        </w:rPr>
        <w:t xml:space="preserve"> because our study involved focal animals in the field. </w:t>
      </w:r>
    </w:p>
    <w:p w14:paraId="0F7EF32F" w14:textId="77777777" w:rsidR="002E6D97" w:rsidRPr="00910BF7" w:rsidRDefault="002E6D97" w:rsidP="00B528E4">
      <w:pPr>
        <w:pStyle w:val="Heading2"/>
      </w:pPr>
      <w:r w:rsidRPr="00910BF7">
        <w:t>Acoustics analysis</w:t>
      </w:r>
    </w:p>
    <w:p w14:paraId="1444051A" w14:textId="5DB4C080" w:rsidR="002E6D97" w:rsidRPr="00085F98" w:rsidRDefault="002E6D97" w:rsidP="002E6D97">
      <w:pPr>
        <w:spacing w:after="120" w:line="480" w:lineRule="auto"/>
        <w:rPr>
          <w:rFonts w:ascii="Times New Roman" w:hAnsi="Times New Roman"/>
          <w:color w:val="000000"/>
          <w:sz w:val="20"/>
          <w:szCs w:val="20"/>
          <w:lang w:val="en-GB"/>
        </w:rPr>
      </w:pPr>
      <w:r w:rsidRPr="00910BF7">
        <w:rPr>
          <w:rFonts w:ascii="Times New Roman" w:hAnsi="Times New Roman"/>
          <w:color w:val="000000"/>
          <w:sz w:val="20"/>
          <w:szCs w:val="20"/>
          <w:lang w:val="en-GB"/>
        </w:rPr>
        <w:t xml:space="preserve">We </w:t>
      </w:r>
      <w:r w:rsidRPr="00541128">
        <w:rPr>
          <w:rFonts w:ascii="Times New Roman" w:hAnsi="Times New Roman"/>
          <w:color w:val="000000"/>
          <w:sz w:val="20"/>
          <w:szCs w:val="20"/>
          <w:lang w:val="en-GB"/>
        </w:rPr>
        <w:t xml:space="preserve">analysed </w:t>
      </w:r>
      <w:r w:rsidRPr="00652950">
        <w:rPr>
          <w:rFonts w:ascii="Times New Roman" w:hAnsi="Times New Roman"/>
          <w:color w:val="000000"/>
          <w:sz w:val="20"/>
          <w:szCs w:val="20"/>
          <w:lang w:val="en-GB"/>
        </w:rPr>
        <w:t xml:space="preserve">pied and red-handed tamarin </w:t>
      </w:r>
      <w:r w:rsidRPr="00E748A9">
        <w:rPr>
          <w:rFonts w:ascii="Times New Roman" w:hAnsi="Times New Roman"/>
          <w:color w:val="000000"/>
          <w:sz w:val="20"/>
          <w:szCs w:val="20"/>
          <w:lang w:val="en-GB"/>
        </w:rPr>
        <w:t xml:space="preserve">long call recordings in </w:t>
      </w:r>
      <w:r w:rsidRPr="00E748A9">
        <w:rPr>
          <w:rFonts w:ascii="Times New Roman" w:hAnsi="Times New Roman"/>
          <w:iCs/>
          <w:color w:val="000000"/>
          <w:sz w:val="20"/>
          <w:szCs w:val="20"/>
          <w:lang w:val="en-GB"/>
        </w:rPr>
        <w:t>Raven</w:t>
      </w:r>
      <w:r w:rsidRPr="008E1106">
        <w:rPr>
          <w:rFonts w:ascii="Times New Roman" w:hAnsi="Times New Roman"/>
          <w:color w:val="000000"/>
          <w:sz w:val="20"/>
          <w:szCs w:val="20"/>
          <w:lang w:val="en-GB"/>
        </w:rPr>
        <w:t xml:space="preserve"> 1.4 (Cornell University Laboratory of </w:t>
      </w:r>
      <w:r w:rsidRPr="0046325E">
        <w:rPr>
          <w:rFonts w:ascii="Times New Roman" w:hAnsi="Times New Roman"/>
          <w:noProof/>
          <w:color w:val="000000"/>
          <w:sz w:val="20"/>
          <w:szCs w:val="20"/>
          <w:lang w:val="en-GB"/>
        </w:rPr>
        <w:t>Ornithology 2010</w:t>
      </w:r>
      <w:r w:rsidRPr="00BE5E14">
        <w:rPr>
          <w:rFonts w:ascii="Times New Roman" w:hAnsi="Times New Roman"/>
          <w:noProof/>
          <w:color w:val="000000"/>
          <w:sz w:val="20"/>
          <w:szCs w:val="20"/>
          <w:lang w:val="en-GB"/>
        </w:rPr>
        <w:t>).</w:t>
      </w:r>
      <w:r w:rsidRPr="00BE5E14">
        <w:rPr>
          <w:rFonts w:ascii="Times New Roman" w:hAnsi="Times New Roman"/>
          <w:color w:val="000000"/>
          <w:sz w:val="20"/>
          <w:szCs w:val="20"/>
          <w:lang w:val="en-GB"/>
        </w:rPr>
        <w:t xml:space="preserve"> </w:t>
      </w:r>
      <w:r w:rsidRPr="00BE5E14">
        <w:rPr>
          <w:rFonts w:ascii="Times New Roman" w:hAnsi="Times New Roman"/>
          <w:color w:val="000000"/>
          <w:sz w:val="20"/>
          <w:szCs w:val="20"/>
          <w:lang w:val="en-US"/>
        </w:rPr>
        <w:t>Long calls are either emitted as a territorial signal during int</w:t>
      </w:r>
      <w:r>
        <w:rPr>
          <w:rFonts w:ascii="Times New Roman" w:hAnsi="Times New Roman"/>
          <w:color w:val="000000"/>
          <w:sz w:val="20"/>
          <w:szCs w:val="20"/>
          <w:lang w:val="en-US"/>
        </w:rPr>
        <w:t>e</w:t>
      </w:r>
      <w:r w:rsidRPr="00BE5E14">
        <w:rPr>
          <w:rFonts w:ascii="Times New Roman" w:hAnsi="Times New Roman"/>
          <w:color w:val="000000"/>
          <w:sz w:val="20"/>
          <w:szCs w:val="20"/>
          <w:lang w:val="en-US"/>
        </w:rPr>
        <w:t>rgroup encounters or as part of intragroup comm</w:t>
      </w:r>
      <w:r w:rsidRPr="00764E9D">
        <w:rPr>
          <w:rFonts w:ascii="Times New Roman" w:hAnsi="Times New Roman"/>
          <w:color w:val="000000"/>
          <w:sz w:val="20"/>
          <w:szCs w:val="20"/>
          <w:lang w:val="en-US"/>
        </w:rPr>
        <w:t xml:space="preserve">unication and cohesion </w:t>
      </w:r>
      <w:r w:rsidRPr="00764E9D">
        <w:rPr>
          <w:rFonts w:ascii="Times New Roman" w:hAnsi="Times New Roman"/>
          <w:noProof/>
          <w:color w:val="000000"/>
          <w:sz w:val="20"/>
          <w:szCs w:val="20"/>
          <w:lang w:val="en-US"/>
        </w:rPr>
        <w:t>(Sobroza et al. 2017)</w:t>
      </w:r>
      <w:r w:rsidRPr="0008418C">
        <w:rPr>
          <w:rFonts w:ascii="Times New Roman" w:hAnsi="Times New Roman"/>
          <w:color w:val="000000"/>
          <w:sz w:val="20"/>
          <w:szCs w:val="20"/>
          <w:lang w:val="en-US"/>
        </w:rPr>
        <w:t xml:space="preserve">. </w:t>
      </w:r>
      <w:r w:rsidRPr="0008418C">
        <w:rPr>
          <w:rFonts w:ascii="Times New Roman" w:hAnsi="Times New Roman"/>
          <w:color w:val="000000"/>
          <w:sz w:val="20"/>
          <w:szCs w:val="20"/>
          <w:lang w:val="en-GB"/>
        </w:rPr>
        <w:t>Since we recorded the calls after broadcasting playbacks, the behavio</w:t>
      </w:r>
      <w:r w:rsidRPr="00D44819">
        <w:rPr>
          <w:rFonts w:ascii="Times New Roman" w:hAnsi="Times New Roman"/>
          <w:color w:val="000000"/>
          <w:sz w:val="20"/>
          <w:szCs w:val="20"/>
          <w:lang w:val="en-GB"/>
        </w:rPr>
        <w:t xml:space="preserve">ural </w:t>
      </w:r>
      <w:r w:rsidRPr="008D6468">
        <w:rPr>
          <w:rFonts w:ascii="Times New Roman" w:hAnsi="Times New Roman"/>
          <w:color w:val="000000"/>
          <w:sz w:val="20"/>
          <w:szCs w:val="20"/>
          <w:lang w:val="en-GB"/>
        </w:rPr>
        <w:t xml:space="preserve">context in which they were engaged was predominantly territorial. </w:t>
      </w:r>
      <w:r w:rsidRPr="00FA5245">
        <w:rPr>
          <w:rFonts w:ascii="Times New Roman" w:hAnsi="Times New Roman"/>
          <w:color w:val="000000"/>
          <w:sz w:val="20"/>
          <w:szCs w:val="20"/>
          <w:lang w:val="en-GB"/>
        </w:rPr>
        <w:t xml:space="preserve">We defined a long call as a signal </w:t>
      </w:r>
      <w:r w:rsidRPr="00E90B14">
        <w:rPr>
          <w:rFonts w:ascii="Times New Roman" w:hAnsi="Times New Roman"/>
          <w:color w:val="000000"/>
          <w:sz w:val="20"/>
          <w:szCs w:val="20"/>
          <w:lang w:val="en-GB"/>
        </w:rPr>
        <w:t xml:space="preserve">composed of variable number of syllables (not </w:t>
      </w:r>
      <w:r>
        <w:rPr>
          <w:rFonts w:ascii="Times New Roman" w:hAnsi="Times New Roman"/>
          <w:color w:val="000000"/>
          <w:sz w:val="20"/>
          <w:szCs w:val="20"/>
          <w:lang w:val="en-GB"/>
        </w:rPr>
        <w:t>more</w:t>
      </w:r>
      <w:r w:rsidRPr="00E90B14">
        <w:rPr>
          <w:rFonts w:ascii="Times New Roman" w:hAnsi="Times New Roman"/>
          <w:color w:val="000000"/>
          <w:sz w:val="20"/>
          <w:szCs w:val="20"/>
          <w:lang w:val="en-GB"/>
        </w:rPr>
        <w:t xml:space="preserve"> than 8) with ∩ − shaped spectral signature and relatively constant </w:t>
      </w:r>
      <w:r w:rsidRPr="00085F98">
        <w:rPr>
          <w:rFonts w:ascii="Times New Roman" w:hAnsi="Times New Roman"/>
          <w:color w:val="000000"/>
          <w:sz w:val="20"/>
          <w:szCs w:val="20"/>
          <w:lang w:val="en-GB"/>
        </w:rPr>
        <w:t xml:space="preserve">interval between syllables (mean = 0.129 s, </w:t>
      </w:r>
      <w:r w:rsidR="00BF46E0">
        <w:rPr>
          <w:rFonts w:ascii="Times New Roman" w:hAnsi="Times New Roman"/>
          <w:color w:val="000000"/>
          <w:sz w:val="20"/>
          <w:szCs w:val="20"/>
          <w:lang w:val="en-GB"/>
        </w:rPr>
        <w:t>SD</w:t>
      </w:r>
      <w:r w:rsidR="00BF46E0" w:rsidRPr="00085F98">
        <w:rPr>
          <w:rFonts w:ascii="Times New Roman" w:hAnsi="Times New Roman"/>
          <w:color w:val="000000"/>
          <w:sz w:val="20"/>
          <w:szCs w:val="20"/>
          <w:lang w:val="en-GB"/>
        </w:rPr>
        <w:t xml:space="preserve"> </w:t>
      </w:r>
      <w:r w:rsidRPr="00085F98">
        <w:rPr>
          <w:rFonts w:ascii="Times New Roman" w:hAnsi="Times New Roman"/>
          <w:color w:val="000000"/>
          <w:sz w:val="20"/>
          <w:szCs w:val="20"/>
          <w:lang w:val="en-GB"/>
        </w:rPr>
        <w:t xml:space="preserve">= 0.045 s). For each call, we analysed nine acoustic parameters (Table 1). We measured temporal parameters from oscillograms and spectral parameters of the first (fundamental) harmonic by analysing power spectra </w:t>
      </w:r>
      <w:r w:rsidRPr="00085F98">
        <w:rPr>
          <w:rFonts w:ascii="Times New Roman" w:hAnsi="Times New Roman"/>
          <w:noProof/>
          <w:color w:val="000000"/>
          <w:sz w:val="20"/>
          <w:szCs w:val="20"/>
          <w:lang w:val="en-GB"/>
        </w:rPr>
        <w:t>(Sobroza et al. 2017)</w:t>
      </w:r>
      <w:r w:rsidRPr="00085F98">
        <w:rPr>
          <w:rFonts w:ascii="Times New Roman" w:hAnsi="Times New Roman"/>
          <w:color w:val="000000"/>
          <w:sz w:val="20"/>
          <w:szCs w:val="20"/>
          <w:lang w:val="en-GB"/>
        </w:rPr>
        <w:t xml:space="preserve"> built with the following configuration: DFT size = 1024 samples, overlap = 80%, window size = 20 ms, window type = </w:t>
      </w:r>
      <w:r w:rsidRPr="00085F98">
        <w:rPr>
          <w:rFonts w:ascii="Times New Roman" w:hAnsi="Times New Roman"/>
          <w:i/>
          <w:iCs/>
          <w:color w:val="000000"/>
          <w:sz w:val="20"/>
          <w:szCs w:val="20"/>
          <w:lang w:val="en-GB"/>
        </w:rPr>
        <w:t>Blackmann</w:t>
      </w:r>
      <w:r w:rsidRPr="00085F98">
        <w:rPr>
          <w:rFonts w:ascii="Times New Roman" w:hAnsi="Times New Roman"/>
          <w:color w:val="000000"/>
          <w:sz w:val="20"/>
          <w:szCs w:val="20"/>
          <w:lang w:val="en-GB"/>
        </w:rPr>
        <w:t xml:space="preserve">. </w:t>
      </w:r>
    </w:p>
    <w:p w14:paraId="108484AC" w14:textId="77777777" w:rsidR="002E6D97" w:rsidRPr="00085F98" w:rsidRDefault="002E6D97" w:rsidP="00B528E4">
      <w:pPr>
        <w:pStyle w:val="Heading2"/>
      </w:pPr>
      <w:r w:rsidRPr="00085F98">
        <w:t xml:space="preserve">Data analysis </w:t>
      </w:r>
    </w:p>
    <w:p w14:paraId="7F66CA31" w14:textId="7286923D" w:rsidR="00B528E4" w:rsidRPr="00B528E4" w:rsidRDefault="002E6D97" w:rsidP="00B528E4">
      <w:pPr>
        <w:spacing w:after="120" w:line="480" w:lineRule="auto"/>
        <w:rPr>
          <w:rFonts w:ascii="Times New Roman" w:hAnsi="Times New Roman"/>
          <w:noProof/>
          <w:color w:val="000000"/>
          <w:sz w:val="20"/>
          <w:szCs w:val="20"/>
          <w:lang w:val="en-GB"/>
        </w:rPr>
      </w:pPr>
      <w:bookmarkStart w:id="6" w:name="_Hlk511391107"/>
      <w:r w:rsidRPr="00085F98">
        <w:rPr>
          <w:rFonts w:ascii="Times New Roman" w:hAnsi="Times New Roman"/>
          <w:noProof/>
          <w:color w:val="000000"/>
          <w:sz w:val="20"/>
          <w:szCs w:val="20"/>
          <w:lang w:val="en-GB"/>
        </w:rPr>
        <w:t>The analy</w:t>
      </w:r>
      <w:r>
        <w:rPr>
          <w:rFonts w:ascii="Times New Roman" w:hAnsi="Times New Roman"/>
          <w:noProof/>
          <w:color w:val="000000"/>
          <w:sz w:val="20"/>
          <w:szCs w:val="20"/>
          <w:lang w:val="en-GB"/>
        </w:rPr>
        <w:t>s</w:t>
      </w:r>
      <w:r w:rsidRPr="00085F98">
        <w:rPr>
          <w:rFonts w:ascii="Times New Roman" w:hAnsi="Times New Roman"/>
          <w:noProof/>
          <w:color w:val="000000"/>
          <w:sz w:val="20"/>
          <w:szCs w:val="20"/>
          <w:lang w:val="en-GB"/>
        </w:rPr>
        <w:t>ed data consisted of</w:t>
      </w:r>
      <w:r w:rsidRPr="00085F98">
        <w:rPr>
          <w:rFonts w:ascii="Times New Roman" w:hAnsi="Times New Roman"/>
          <w:color w:val="000000"/>
          <w:sz w:val="20"/>
          <w:szCs w:val="20"/>
          <w:lang w:val="en-GB"/>
        </w:rPr>
        <w:t xml:space="preserve"> acoustic parameters </w:t>
      </w:r>
      <w:r w:rsidRPr="00910BF7">
        <w:rPr>
          <w:rFonts w:ascii="Times New Roman" w:hAnsi="Times New Roman"/>
          <w:color w:val="000000"/>
          <w:sz w:val="20"/>
          <w:szCs w:val="20"/>
          <w:lang w:val="en-GB"/>
        </w:rPr>
        <w:t>(Table 1)</w:t>
      </w:r>
      <w:r>
        <w:rPr>
          <w:rFonts w:ascii="Times New Roman" w:hAnsi="Times New Roman"/>
          <w:color w:val="000000"/>
          <w:sz w:val="20"/>
          <w:szCs w:val="20"/>
          <w:lang w:val="en-GB"/>
        </w:rPr>
        <w:t xml:space="preserve"> </w:t>
      </w:r>
      <w:r w:rsidRPr="00910BF7">
        <w:rPr>
          <w:rFonts w:ascii="Times New Roman" w:hAnsi="Times New Roman"/>
          <w:color w:val="000000"/>
          <w:sz w:val="20"/>
          <w:szCs w:val="20"/>
          <w:lang w:val="en-GB"/>
        </w:rPr>
        <w:t xml:space="preserve">of </w:t>
      </w:r>
      <w:r w:rsidRPr="00541128">
        <w:rPr>
          <w:rFonts w:ascii="Times New Roman" w:hAnsi="Times New Roman"/>
          <w:color w:val="000000"/>
          <w:sz w:val="20"/>
          <w:szCs w:val="20"/>
          <w:lang w:val="en-GB"/>
        </w:rPr>
        <w:t>individual long calls (</w:t>
      </w:r>
      <w:r w:rsidRPr="00652950">
        <w:rPr>
          <w:rFonts w:ascii="Times New Roman" w:hAnsi="Times New Roman"/>
          <w:i/>
          <w:color w:val="000000"/>
          <w:sz w:val="20"/>
          <w:szCs w:val="20"/>
          <w:lang w:val="en-GB"/>
        </w:rPr>
        <w:t>S. midas</w:t>
      </w:r>
      <w:r w:rsidRPr="00E748A9">
        <w:rPr>
          <w:rFonts w:ascii="Times New Roman" w:hAnsi="Times New Roman"/>
          <w:color w:val="000000"/>
          <w:sz w:val="20"/>
          <w:szCs w:val="20"/>
          <w:lang w:val="en-GB"/>
        </w:rPr>
        <w:t>,</w:t>
      </w:r>
      <w:r w:rsidRPr="00E748A9">
        <w:rPr>
          <w:rFonts w:ascii="Times New Roman" w:hAnsi="Times New Roman"/>
          <w:i/>
          <w:color w:val="000000"/>
          <w:sz w:val="20"/>
          <w:szCs w:val="20"/>
          <w:lang w:val="en-GB"/>
        </w:rPr>
        <w:t xml:space="preserve"> </w:t>
      </w:r>
      <w:r w:rsidRPr="008E1106">
        <w:rPr>
          <w:rFonts w:ascii="Times New Roman" w:hAnsi="Times New Roman"/>
          <w:color w:val="000000"/>
          <w:sz w:val="20"/>
          <w:szCs w:val="20"/>
          <w:lang w:val="en-GB"/>
        </w:rPr>
        <w:t xml:space="preserve">N = 151; </w:t>
      </w:r>
      <w:r w:rsidRPr="0046325E">
        <w:rPr>
          <w:rFonts w:ascii="Times New Roman" w:hAnsi="Times New Roman"/>
          <w:i/>
          <w:color w:val="000000"/>
          <w:sz w:val="20"/>
          <w:szCs w:val="20"/>
          <w:lang w:val="en-GB"/>
        </w:rPr>
        <w:t>S. bicolor</w:t>
      </w:r>
      <w:r w:rsidRPr="0046325E">
        <w:rPr>
          <w:rFonts w:ascii="Times New Roman" w:hAnsi="Times New Roman"/>
          <w:color w:val="000000"/>
          <w:sz w:val="20"/>
          <w:szCs w:val="20"/>
          <w:lang w:val="en-GB"/>
        </w:rPr>
        <w:t>,</w:t>
      </w:r>
      <w:r w:rsidRPr="00BE5E14">
        <w:rPr>
          <w:rFonts w:ascii="Times New Roman" w:hAnsi="Times New Roman"/>
          <w:i/>
          <w:color w:val="000000"/>
          <w:sz w:val="20"/>
          <w:szCs w:val="20"/>
          <w:lang w:val="en-GB"/>
        </w:rPr>
        <w:t xml:space="preserve"> </w:t>
      </w:r>
      <w:r w:rsidRPr="00BE5E14">
        <w:rPr>
          <w:rFonts w:ascii="Times New Roman" w:hAnsi="Times New Roman"/>
          <w:color w:val="000000"/>
          <w:sz w:val="20"/>
          <w:szCs w:val="20"/>
          <w:lang w:val="en-GB"/>
        </w:rPr>
        <w:t xml:space="preserve">N </w:t>
      </w:r>
      <w:r w:rsidRPr="00BE5E14">
        <w:rPr>
          <w:rFonts w:ascii="Times New Roman" w:hAnsi="Times New Roman"/>
          <w:i/>
          <w:color w:val="000000"/>
          <w:sz w:val="20"/>
          <w:szCs w:val="20"/>
          <w:lang w:val="en-GB"/>
        </w:rPr>
        <w:t xml:space="preserve">= </w:t>
      </w:r>
      <w:r w:rsidRPr="00BE5E14">
        <w:rPr>
          <w:rFonts w:ascii="Times New Roman" w:hAnsi="Times New Roman"/>
          <w:color w:val="000000"/>
          <w:sz w:val="20"/>
          <w:szCs w:val="20"/>
          <w:lang w:val="en-GB"/>
        </w:rPr>
        <w:t>124) clustered by tamarin group (N = 15) and sampling site (N = 8) (one to three groups per site)</w:t>
      </w:r>
      <w:r w:rsidRPr="00764E9D">
        <w:rPr>
          <w:rFonts w:ascii="Times New Roman" w:hAnsi="Times New Roman"/>
          <w:color w:val="000000"/>
          <w:sz w:val="20"/>
          <w:szCs w:val="20"/>
          <w:lang w:val="en-GB"/>
        </w:rPr>
        <w:t xml:space="preserve">. </w:t>
      </w:r>
      <w:r w:rsidRPr="0008418C">
        <w:rPr>
          <w:rFonts w:ascii="Times New Roman" w:hAnsi="Times New Roman"/>
          <w:color w:val="000000"/>
          <w:sz w:val="20"/>
          <w:szCs w:val="20"/>
          <w:lang w:val="en-GB"/>
        </w:rPr>
        <w:t>Since most acoustic parameters were</w:t>
      </w:r>
      <w:r w:rsidRPr="00D44819">
        <w:rPr>
          <w:rFonts w:ascii="Times New Roman" w:hAnsi="Times New Roman"/>
          <w:color w:val="000000"/>
          <w:sz w:val="20"/>
          <w:szCs w:val="20"/>
          <w:lang w:val="en-GB"/>
        </w:rPr>
        <w:t xml:space="preserve"> correlated, data were ordinated</w:t>
      </w:r>
      <w:r w:rsidRPr="008D6468">
        <w:rPr>
          <w:rFonts w:ascii="Times New Roman" w:hAnsi="Times New Roman"/>
          <w:color w:val="000000"/>
          <w:sz w:val="20"/>
          <w:szCs w:val="20"/>
          <w:lang w:val="en-GB"/>
        </w:rPr>
        <w:t xml:space="preserve"> using Principal Components Analysis </w:t>
      </w:r>
      <w:r w:rsidRPr="00FA5245">
        <w:rPr>
          <w:rFonts w:ascii="Times New Roman" w:hAnsi="Times New Roman"/>
          <w:color w:val="000000"/>
          <w:sz w:val="20"/>
          <w:szCs w:val="20"/>
          <w:lang w:val="en-GB"/>
        </w:rPr>
        <w:t xml:space="preserve">(PCA). </w:t>
      </w:r>
      <w:r>
        <w:rPr>
          <w:rFonts w:ascii="Times New Roman" w:hAnsi="Times New Roman"/>
          <w:color w:val="000000"/>
          <w:sz w:val="20"/>
          <w:szCs w:val="20"/>
          <w:lang w:val="en-GB"/>
        </w:rPr>
        <w:t>W</w:t>
      </w:r>
      <w:r w:rsidRPr="00E90B14">
        <w:rPr>
          <w:rFonts w:ascii="Times New Roman" w:hAnsi="Times New Roman"/>
          <w:color w:val="000000"/>
          <w:sz w:val="20"/>
          <w:szCs w:val="20"/>
          <w:lang w:val="en-GB"/>
        </w:rPr>
        <w:t>e applied</w:t>
      </w:r>
      <w:r w:rsidRPr="00085F98">
        <w:rPr>
          <w:rFonts w:ascii="Times New Roman" w:hAnsi="Times New Roman"/>
          <w:color w:val="000000"/>
          <w:sz w:val="20"/>
          <w:szCs w:val="20"/>
          <w:lang w:val="en-GB"/>
        </w:rPr>
        <w:t xml:space="preserve"> the </w:t>
      </w:r>
      <w:r w:rsidRPr="00085F98">
        <w:rPr>
          <w:rFonts w:ascii="Times New Roman" w:hAnsi="Times New Roman"/>
          <w:i/>
          <w:color w:val="000000"/>
          <w:sz w:val="20"/>
          <w:szCs w:val="20"/>
          <w:lang w:val="en-GB"/>
        </w:rPr>
        <w:t xml:space="preserve">broken stick </w:t>
      </w:r>
      <w:r w:rsidRPr="00085F98">
        <w:rPr>
          <w:rFonts w:ascii="Times New Roman" w:hAnsi="Times New Roman"/>
          <w:color w:val="000000"/>
          <w:sz w:val="20"/>
          <w:szCs w:val="20"/>
          <w:lang w:val="en-GB"/>
        </w:rPr>
        <w:t xml:space="preserve">test </w:t>
      </w:r>
      <w:r w:rsidRPr="00085F98">
        <w:rPr>
          <w:rFonts w:ascii="Times New Roman" w:hAnsi="Times New Roman"/>
          <w:noProof/>
          <w:color w:val="000000"/>
          <w:sz w:val="20"/>
          <w:szCs w:val="20"/>
          <w:lang w:val="en-GB"/>
        </w:rPr>
        <w:t>(Peres-Neto et al. 2005)</w:t>
      </w:r>
      <w:r w:rsidRPr="00085F98">
        <w:rPr>
          <w:rFonts w:ascii="Times New Roman" w:hAnsi="Times New Roman"/>
          <w:color w:val="000000"/>
          <w:sz w:val="20"/>
          <w:szCs w:val="20"/>
          <w:lang w:val="en-GB"/>
        </w:rPr>
        <w:t xml:space="preserve"> </w:t>
      </w:r>
      <w:r>
        <w:rPr>
          <w:rFonts w:ascii="Times New Roman" w:hAnsi="Times New Roman"/>
          <w:color w:val="000000"/>
          <w:sz w:val="20"/>
          <w:szCs w:val="20"/>
          <w:lang w:val="en-GB"/>
        </w:rPr>
        <w:t>t</w:t>
      </w:r>
      <w:r w:rsidRPr="00FA5245">
        <w:rPr>
          <w:rFonts w:ascii="Times New Roman" w:hAnsi="Times New Roman"/>
          <w:color w:val="000000"/>
          <w:sz w:val="20"/>
          <w:szCs w:val="20"/>
          <w:lang w:val="en-GB"/>
        </w:rPr>
        <w:t xml:space="preserve">o separate </w:t>
      </w:r>
      <w:r w:rsidRPr="00FA5245">
        <w:rPr>
          <w:rFonts w:ascii="Times New Roman" w:hAnsi="Times New Roman"/>
          <w:color w:val="000000"/>
          <w:sz w:val="20"/>
          <w:szCs w:val="20"/>
          <w:lang w:val="en-GB"/>
        </w:rPr>
        <w:lastRenderedPageBreak/>
        <w:t xml:space="preserve">meaningful information </w:t>
      </w:r>
      <w:r w:rsidRPr="00E90B14">
        <w:rPr>
          <w:rFonts w:ascii="Times New Roman" w:hAnsi="Times New Roman"/>
          <w:color w:val="000000"/>
          <w:sz w:val="20"/>
          <w:szCs w:val="20"/>
          <w:lang w:val="en-GB"/>
        </w:rPr>
        <w:t xml:space="preserve">and choose how many PC axes to use in </w:t>
      </w:r>
      <w:r w:rsidRPr="009B4160">
        <w:rPr>
          <w:rFonts w:ascii="Times New Roman" w:hAnsi="Times New Roman"/>
          <w:color w:val="000000"/>
          <w:sz w:val="20"/>
          <w:szCs w:val="20"/>
          <w:lang w:val="en-GB"/>
        </w:rPr>
        <w:t>additional</w:t>
      </w:r>
      <w:r>
        <w:rPr>
          <w:rFonts w:ascii="Times New Roman" w:hAnsi="Times New Roman"/>
          <w:color w:val="000000"/>
          <w:sz w:val="20"/>
          <w:szCs w:val="20"/>
          <w:lang w:val="en-GB"/>
        </w:rPr>
        <w:t xml:space="preserve"> </w:t>
      </w:r>
      <w:r w:rsidRPr="00E90B14">
        <w:rPr>
          <w:rFonts w:ascii="Times New Roman" w:hAnsi="Times New Roman"/>
          <w:color w:val="000000"/>
          <w:sz w:val="20"/>
          <w:szCs w:val="20"/>
          <w:lang w:val="en-GB"/>
        </w:rPr>
        <w:t>analysis</w:t>
      </w:r>
      <w:r>
        <w:rPr>
          <w:rFonts w:ascii="Times New Roman" w:hAnsi="Times New Roman"/>
          <w:color w:val="000000"/>
          <w:sz w:val="20"/>
          <w:szCs w:val="20"/>
          <w:lang w:val="en-GB"/>
        </w:rPr>
        <w:t xml:space="preserve">. The test </w:t>
      </w:r>
      <w:r w:rsidRPr="00085F98">
        <w:rPr>
          <w:rFonts w:ascii="Times New Roman" w:hAnsi="Times New Roman"/>
          <w:color w:val="000000"/>
          <w:sz w:val="20"/>
          <w:szCs w:val="20"/>
          <w:lang w:val="en-GB"/>
        </w:rPr>
        <w:t>identified the first two axes as significantly informative</w:t>
      </w:r>
      <w:r>
        <w:rPr>
          <w:rFonts w:ascii="Times New Roman" w:hAnsi="Times New Roman"/>
          <w:color w:val="000000"/>
          <w:sz w:val="20"/>
          <w:szCs w:val="20"/>
          <w:lang w:val="en-GB"/>
        </w:rPr>
        <w:t xml:space="preserve">, but we </w:t>
      </w:r>
      <w:r w:rsidRPr="009B4160">
        <w:rPr>
          <w:rFonts w:ascii="Times New Roman" w:hAnsi="Times New Roman"/>
          <w:color w:val="000000"/>
          <w:sz w:val="20"/>
          <w:szCs w:val="20"/>
          <w:lang w:val="en-GB"/>
        </w:rPr>
        <w:t xml:space="preserve">added </w:t>
      </w:r>
      <w:r w:rsidR="00026BAF">
        <w:rPr>
          <w:rFonts w:ascii="Times New Roman" w:hAnsi="Times New Roman"/>
          <w:color w:val="000000"/>
          <w:sz w:val="20"/>
          <w:szCs w:val="20"/>
          <w:lang w:val="en-GB"/>
        </w:rPr>
        <w:t>the</w:t>
      </w:r>
      <w:r w:rsidRPr="009B4160">
        <w:rPr>
          <w:rFonts w:ascii="Times New Roman" w:hAnsi="Times New Roman"/>
          <w:color w:val="000000"/>
          <w:sz w:val="20"/>
          <w:szCs w:val="20"/>
          <w:lang w:val="en-GB"/>
        </w:rPr>
        <w:t xml:space="preserve"> third axis, which contained most of the information on the temporal</w:t>
      </w:r>
      <w:r>
        <w:rPr>
          <w:rFonts w:ascii="Times New Roman" w:hAnsi="Times New Roman"/>
          <w:color w:val="000000"/>
          <w:sz w:val="20"/>
          <w:szCs w:val="20"/>
          <w:lang w:val="en-GB"/>
        </w:rPr>
        <w:t xml:space="preserve"> aspects of sound</w:t>
      </w:r>
      <w:r w:rsidRPr="00085F98">
        <w:rPr>
          <w:rFonts w:ascii="Times New Roman" w:hAnsi="Times New Roman"/>
          <w:color w:val="000000"/>
          <w:sz w:val="20"/>
          <w:szCs w:val="20"/>
          <w:lang w:val="en-GB"/>
        </w:rPr>
        <w:t xml:space="preserve">. The first axis captured 31.7 % of the data </w:t>
      </w:r>
      <w:r w:rsidRPr="009B4160">
        <w:rPr>
          <w:rFonts w:ascii="Times New Roman" w:hAnsi="Times New Roman"/>
          <w:color w:val="000000"/>
          <w:sz w:val="20"/>
          <w:szCs w:val="20"/>
          <w:lang w:val="en-GB"/>
        </w:rPr>
        <w:t>variability, and</w:t>
      </w:r>
      <w:r w:rsidRPr="00085F98">
        <w:rPr>
          <w:rFonts w:ascii="Times New Roman" w:hAnsi="Times New Roman"/>
          <w:color w:val="000000"/>
          <w:sz w:val="20"/>
          <w:szCs w:val="20"/>
          <w:lang w:val="en-GB"/>
        </w:rPr>
        <w:t xml:space="preserve"> the second </w:t>
      </w:r>
      <w:r>
        <w:rPr>
          <w:rFonts w:ascii="Times New Roman" w:hAnsi="Times New Roman"/>
          <w:color w:val="000000"/>
          <w:sz w:val="20"/>
          <w:szCs w:val="20"/>
          <w:lang w:val="en-GB"/>
        </w:rPr>
        <w:t xml:space="preserve">and third </w:t>
      </w:r>
      <w:r w:rsidRPr="00085F98">
        <w:rPr>
          <w:rFonts w:ascii="Times New Roman" w:hAnsi="Times New Roman"/>
          <w:color w:val="000000"/>
          <w:sz w:val="20"/>
          <w:szCs w:val="20"/>
          <w:lang w:val="en-GB"/>
        </w:rPr>
        <w:t>27.9%</w:t>
      </w:r>
      <w:r>
        <w:rPr>
          <w:rFonts w:ascii="Times New Roman" w:hAnsi="Times New Roman"/>
          <w:color w:val="000000"/>
          <w:sz w:val="20"/>
          <w:szCs w:val="20"/>
          <w:lang w:val="en-GB"/>
        </w:rPr>
        <w:t xml:space="preserve"> and 14.59%, respectively</w:t>
      </w:r>
      <w:r w:rsidRPr="00085F98">
        <w:rPr>
          <w:rFonts w:ascii="Times New Roman" w:hAnsi="Times New Roman"/>
          <w:color w:val="000000"/>
          <w:sz w:val="20"/>
          <w:szCs w:val="20"/>
          <w:lang w:val="en-GB"/>
        </w:rPr>
        <w:t>. Therefore, we used PC1</w:t>
      </w:r>
      <w:r>
        <w:rPr>
          <w:rFonts w:ascii="Times New Roman" w:hAnsi="Times New Roman"/>
          <w:color w:val="000000"/>
          <w:sz w:val="20"/>
          <w:szCs w:val="20"/>
          <w:lang w:val="en-GB"/>
        </w:rPr>
        <w:t>,</w:t>
      </w:r>
      <w:r w:rsidRPr="00085F98">
        <w:rPr>
          <w:rFonts w:ascii="Times New Roman" w:hAnsi="Times New Roman"/>
          <w:color w:val="000000"/>
          <w:sz w:val="20"/>
          <w:szCs w:val="20"/>
          <w:lang w:val="en-GB"/>
        </w:rPr>
        <w:t xml:space="preserve"> PC2</w:t>
      </w:r>
      <w:r>
        <w:rPr>
          <w:rFonts w:ascii="Times New Roman" w:hAnsi="Times New Roman"/>
          <w:color w:val="000000"/>
          <w:sz w:val="20"/>
          <w:szCs w:val="20"/>
          <w:lang w:val="en-GB"/>
        </w:rPr>
        <w:t xml:space="preserve"> and PC3</w:t>
      </w:r>
      <w:r w:rsidRPr="00085F98">
        <w:rPr>
          <w:rFonts w:ascii="Times New Roman" w:hAnsi="Times New Roman"/>
          <w:color w:val="000000"/>
          <w:sz w:val="20"/>
          <w:szCs w:val="20"/>
          <w:lang w:val="en-GB"/>
        </w:rPr>
        <w:t xml:space="preserve"> to summarize tamarin sounds and analysed each axis separately as a response variable in Generalized Linear Mixed-effects Models (GLMMs) with Gaussian distribution </w:t>
      </w:r>
      <w:r w:rsidRPr="00085F98">
        <w:rPr>
          <w:rFonts w:ascii="Times New Roman" w:hAnsi="Times New Roman"/>
          <w:noProof/>
          <w:color w:val="000000"/>
          <w:sz w:val="20"/>
          <w:szCs w:val="20"/>
          <w:lang w:val="en-GB"/>
        </w:rPr>
        <w:t xml:space="preserve">(Zuur et al. 2009). </w:t>
      </w:r>
      <w:r w:rsidRPr="00085F98">
        <w:rPr>
          <w:rFonts w:ascii="Times New Roman" w:hAnsi="Times New Roman"/>
          <w:color w:val="000000"/>
          <w:sz w:val="20"/>
          <w:szCs w:val="20"/>
          <w:lang w:val="en-GB"/>
        </w:rPr>
        <w:t xml:space="preserve">In </w:t>
      </w:r>
      <w:r>
        <w:rPr>
          <w:rFonts w:ascii="Times New Roman" w:hAnsi="Times New Roman"/>
          <w:color w:val="000000"/>
          <w:sz w:val="20"/>
          <w:szCs w:val="20"/>
          <w:lang w:val="en-GB"/>
        </w:rPr>
        <w:t>all</w:t>
      </w:r>
      <w:r w:rsidRPr="00085F98">
        <w:rPr>
          <w:rFonts w:ascii="Times New Roman" w:hAnsi="Times New Roman"/>
          <w:color w:val="000000"/>
          <w:sz w:val="20"/>
          <w:szCs w:val="20"/>
          <w:lang w:val="en-GB"/>
        </w:rPr>
        <w:t xml:space="preserve"> models</w:t>
      </w:r>
      <w:r>
        <w:rPr>
          <w:rFonts w:ascii="Times New Roman" w:hAnsi="Times New Roman"/>
          <w:color w:val="000000"/>
          <w:sz w:val="20"/>
          <w:szCs w:val="20"/>
          <w:lang w:val="en-GB"/>
        </w:rPr>
        <w:t xml:space="preserve"> </w:t>
      </w:r>
      <w:r w:rsidRPr="00943AC2">
        <w:rPr>
          <w:rFonts w:ascii="Times New Roman" w:hAnsi="Times New Roman"/>
          <w:color w:val="000000"/>
          <w:sz w:val="20"/>
          <w:szCs w:val="20"/>
          <w:lang w:val="en-US"/>
        </w:rPr>
        <w:t xml:space="preserve">we tested for the </w:t>
      </w:r>
      <w:r w:rsidRPr="00943AC2">
        <w:rPr>
          <w:rFonts w:ascii="Times New Roman" w:hAnsi="Times New Roman"/>
          <w:sz w:val="20"/>
          <w:szCs w:val="20"/>
          <w:lang w:val="en-US"/>
        </w:rPr>
        <w:t>three-way interaction between</w:t>
      </w:r>
      <w:r>
        <w:rPr>
          <w:rFonts w:ascii="Times New Roman" w:hAnsi="Times New Roman"/>
          <w:sz w:val="20"/>
          <w:szCs w:val="20"/>
          <w:lang w:val="en-US"/>
        </w:rPr>
        <w:t xml:space="preserve"> </w:t>
      </w:r>
      <w:r w:rsidRPr="00085F98">
        <w:rPr>
          <w:rFonts w:ascii="Times New Roman" w:hAnsi="Times New Roman"/>
          <w:color w:val="000000"/>
          <w:sz w:val="20"/>
          <w:szCs w:val="20"/>
          <w:lang w:val="en-GB"/>
        </w:rPr>
        <w:t xml:space="preserve">predictors </w:t>
      </w:r>
      <w:r>
        <w:rPr>
          <w:rFonts w:ascii="Times New Roman" w:hAnsi="Times New Roman"/>
          <w:color w:val="000000"/>
          <w:sz w:val="20"/>
          <w:szCs w:val="20"/>
          <w:lang w:val="en-GB"/>
        </w:rPr>
        <w:t xml:space="preserve">that </w:t>
      </w:r>
      <w:r w:rsidRPr="00085F98">
        <w:rPr>
          <w:rFonts w:ascii="Times New Roman" w:hAnsi="Times New Roman"/>
          <w:color w:val="000000"/>
          <w:sz w:val="20"/>
          <w:szCs w:val="20"/>
          <w:lang w:val="en-GB"/>
        </w:rPr>
        <w:t xml:space="preserve">were: species (two levels: </w:t>
      </w:r>
      <w:r w:rsidRPr="00085F98">
        <w:rPr>
          <w:rFonts w:ascii="Times New Roman" w:hAnsi="Times New Roman"/>
          <w:i/>
          <w:color w:val="000000"/>
          <w:sz w:val="20"/>
          <w:szCs w:val="20"/>
          <w:lang w:val="en-GB"/>
        </w:rPr>
        <w:t>S.</w:t>
      </w:r>
      <w:r>
        <w:rPr>
          <w:rFonts w:ascii="Times New Roman" w:hAnsi="Times New Roman"/>
          <w:i/>
          <w:color w:val="000000"/>
          <w:sz w:val="20"/>
          <w:szCs w:val="20"/>
          <w:lang w:val="en-GB"/>
        </w:rPr>
        <w:t xml:space="preserve"> </w:t>
      </w:r>
      <w:r w:rsidRPr="00085F98">
        <w:rPr>
          <w:rFonts w:ascii="Times New Roman" w:hAnsi="Times New Roman"/>
          <w:i/>
          <w:color w:val="000000"/>
          <w:sz w:val="20"/>
          <w:szCs w:val="20"/>
          <w:lang w:val="en-GB"/>
        </w:rPr>
        <w:t>midas</w:t>
      </w:r>
      <w:r w:rsidRPr="00085F98">
        <w:rPr>
          <w:rFonts w:ascii="Times New Roman" w:hAnsi="Times New Roman"/>
          <w:color w:val="000000"/>
          <w:sz w:val="20"/>
          <w:szCs w:val="20"/>
          <w:lang w:val="en-GB"/>
        </w:rPr>
        <w:t xml:space="preserve"> or </w:t>
      </w:r>
      <w:r w:rsidRPr="00085F98">
        <w:rPr>
          <w:rFonts w:ascii="Times New Roman" w:hAnsi="Times New Roman"/>
          <w:i/>
          <w:color w:val="000000"/>
          <w:sz w:val="20"/>
          <w:szCs w:val="20"/>
          <w:lang w:val="en-GB"/>
        </w:rPr>
        <w:t>S. bicolor</w:t>
      </w:r>
      <w:r w:rsidRPr="00085F98">
        <w:rPr>
          <w:rFonts w:ascii="Times New Roman" w:hAnsi="Times New Roman"/>
          <w:color w:val="000000"/>
          <w:sz w:val="20"/>
          <w:szCs w:val="20"/>
          <w:lang w:val="en-GB"/>
        </w:rPr>
        <w:t>), geographic condition (two levels: sympatry or allopatry) and forest type (two levels: primary and secondary forests). Group and s</w:t>
      </w:r>
      <w:r w:rsidRPr="00085F98">
        <w:rPr>
          <w:rFonts w:ascii="Times New Roman" w:hAnsi="Times New Roman"/>
          <w:iCs/>
          <w:color w:val="000000"/>
          <w:sz w:val="20"/>
          <w:szCs w:val="20"/>
          <w:lang w:val="en-GB"/>
        </w:rPr>
        <w:t>ite identities were used as random factors to account for potential autocorrelation among calls from the same group and</w:t>
      </w:r>
      <w:r w:rsidRPr="00085F98">
        <w:rPr>
          <w:rFonts w:ascii="Times New Roman" w:hAnsi="Times New Roman"/>
          <w:color w:val="000000"/>
          <w:sz w:val="20"/>
          <w:szCs w:val="20"/>
          <w:lang w:val="en-GB"/>
        </w:rPr>
        <w:t xml:space="preserve"> </w:t>
      </w:r>
      <w:r w:rsidRPr="00085F98">
        <w:rPr>
          <w:rFonts w:ascii="Times New Roman" w:hAnsi="Times New Roman"/>
          <w:iCs/>
          <w:color w:val="000000"/>
          <w:sz w:val="20"/>
          <w:szCs w:val="20"/>
          <w:lang w:val="en-GB"/>
        </w:rPr>
        <w:t>groups from the same site.</w:t>
      </w:r>
      <w:r w:rsidRPr="00085F98">
        <w:rPr>
          <w:rFonts w:ascii="Times New Roman" w:eastAsia="Calibri" w:hAnsi="Times New Roman"/>
          <w:sz w:val="20"/>
          <w:szCs w:val="20"/>
          <w:lang w:val="en-US" w:eastAsia="en-US"/>
        </w:rPr>
        <w:t xml:space="preserve"> </w:t>
      </w:r>
      <w:r w:rsidRPr="00085F98">
        <w:rPr>
          <w:rFonts w:ascii="Times New Roman" w:hAnsi="Times New Roman"/>
          <w:color w:val="000000"/>
          <w:sz w:val="20"/>
          <w:szCs w:val="20"/>
          <w:lang w:val="en-GB"/>
        </w:rPr>
        <w:t xml:space="preserve">All analyses were performed in R software version 4.0 </w:t>
      </w:r>
      <w:r w:rsidRPr="00085F98">
        <w:rPr>
          <w:rFonts w:ascii="Times New Roman" w:hAnsi="Times New Roman"/>
          <w:noProof/>
          <w:color w:val="000000"/>
          <w:sz w:val="20"/>
          <w:szCs w:val="20"/>
          <w:lang w:val="en-GB"/>
        </w:rPr>
        <w:t>(R Development Core Team 2020)</w:t>
      </w:r>
      <w:r w:rsidRPr="00085F98">
        <w:rPr>
          <w:rFonts w:ascii="Times New Roman" w:hAnsi="Times New Roman"/>
          <w:color w:val="000000"/>
          <w:sz w:val="20"/>
          <w:szCs w:val="20"/>
          <w:lang w:val="en-GB"/>
        </w:rPr>
        <w:t xml:space="preserve">, using packages </w:t>
      </w:r>
      <w:r w:rsidRPr="00085F98">
        <w:rPr>
          <w:rFonts w:ascii="Times New Roman" w:hAnsi="Times New Roman"/>
          <w:i/>
          <w:iCs/>
          <w:color w:val="000000"/>
          <w:sz w:val="20"/>
          <w:szCs w:val="20"/>
          <w:lang w:val="en-GB"/>
        </w:rPr>
        <w:t>nlme</w:t>
      </w:r>
      <w:r w:rsidR="00AF6028">
        <w:rPr>
          <w:rFonts w:ascii="Times New Roman" w:hAnsi="Times New Roman"/>
          <w:i/>
          <w:iCs/>
          <w:color w:val="000000"/>
          <w:sz w:val="20"/>
          <w:szCs w:val="20"/>
          <w:lang w:val="en-GB"/>
        </w:rPr>
        <w:t>,</w:t>
      </w:r>
      <w:r w:rsidRPr="00085F98">
        <w:rPr>
          <w:rFonts w:ascii="Times New Roman" w:hAnsi="Times New Roman"/>
          <w:noProof/>
          <w:color w:val="000000"/>
          <w:sz w:val="20"/>
          <w:szCs w:val="20"/>
          <w:lang w:val="en-GB"/>
        </w:rPr>
        <w:t xml:space="preserve"> </w:t>
      </w:r>
      <w:r w:rsidRPr="00085F98">
        <w:rPr>
          <w:rFonts w:ascii="Times New Roman" w:hAnsi="Times New Roman"/>
          <w:i/>
          <w:color w:val="000000"/>
          <w:sz w:val="20"/>
          <w:szCs w:val="20"/>
          <w:lang w:val="en-GB"/>
        </w:rPr>
        <w:t>vegan</w:t>
      </w:r>
      <w:r w:rsidRPr="00085F98">
        <w:rPr>
          <w:rFonts w:ascii="Times New Roman" w:hAnsi="Times New Roman"/>
          <w:color w:val="000000"/>
          <w:sz w:val="20"/>
          <w:szCs w:val="20"/>
          <w:lang w:val="en-GB"/>
        </w:rPr>
        <w:t xml:space="preserve"> and </w:t>
      </w:r>
      <w:r>
        <w:rPr>
          <w:rFonts w:ascii="Times New Roman" w:hAnsi="Times New Roman"/>
          <w:i/>
          <w:iCs/>
          <w:color w:val="000000"/>
          <w:sz w:val="20"/>
          <w:szCs w:val="20"/>
          <w:lang w:val="en-GB"/>
        </w:rPr>
        <w:t xml:space="preserve">vireg </w:t>
      </w:r>
      <w:r w:rsidRPr="00085F98">
        <w:rPr>
          <w:rFonts w:ascii="Times New Roman" w:hAnsi="Times New Roman"/>
          <w:noProof/>
          <w:color w:val="000000"/>
          <w:sz w:val="20"/>
          <w:szCs w:val="20"/>
          <w:lang w:val="en-GB"/>
        </w:rPr>
        <w:t>(Dixon 2003;</w:t>
      </w:r>
      <w:r>
        <w:rPr>
          <w:rFonts w:ascii="Times New Roman" w:hAnsi="Times New Roman"/>
          <w:noProof/>
          <w:color w:val="000000"/>
          <w:sz w:val="20"/>
          <w:szCs w:val="20"/>
          <w:lang w:val="en-GB"/>
        </w:rPr>
        <w:t xml:space="preserve"> Breheny and Burchett 2017;</w:t>
      </w:r>
      <w:r w:rsidRPr="00085F98">
        <w:rPr>
          <w:rFonts w:ascii="Times New Roman" w:hAnsi="Times New Roman"/>
          <w:noProof/>
          <w:color w:val="000000"/>
          <w:sz w:val="20"/>
          <w:szCs w:val="20"/>
          <w:lang w:val="en-GB"/>
        </w:rPr>
        <w:t xml:space="preserve"> Pinheiro et al. 2018).</w:t>
      </w:r>
      <w:bookmarkEnd w:id="6"/>
      <w:r w:rsidR="00B528E4">
        <w:br w:type="page"/>
      </w:r>
    </w:p>
    <w:p w14:paraId="1273859A" w14:textId="141186A3" w:rsidR="002E6D97" w:rsidRPr="00085F98" w:rsidRDefault="002E6D97" w:rsidP="00B528E4">
      <w:pPr>
        <w:pStyle w:val="Heading1"/>
      </w:pPr>
      <w:r w:rsidRPr="00085F98">
        <w:lastRenderedPageBreak/>
        <w:t xml:space="preserve">Results </w:t>
      </w:r>
    </w:p>
    <w:p w14:paraId="6EA59596" w14:textId="14398B61" w:rsidR="00B528E4" w:rsidRPr="00B528E4" w:rsidRDefault="002E6D97" w:rsidP="00B528E4">
      <w:pPr>
        <w:spacing w:after="120" w:line="480" w:lineRule="auto"/>
        <w:ind w:firstLine="1"/>
        <w:rPr>
          <w:rFonts w:ascii="Times New Roman" w:hAnsi="Times New Roman"/>
          <w:color w:val="000000"/>
          <w:sz w:val="20"/>
          <w:szCs w:val="20"/>
          <w:lang w:val="en-GB"/>
        </w:rPr>
      </w:pPr>
      <w:r w:rsidRPr="00085F98">
        <w:rPr>
          <w:rFonts w:ascii="Times New Roman" w:hAnsi="Times New Roman"/>
          <w:color w:val="000000"/>
          <w:sz w:val="20"/>
          <w:szCs w:val="20"/>
          <w:lang w:val="en-GB"/>
        </w:rPr>
        <w:t>According to the PCA, the red-handed tamarin</w:t>
      </w:r>
      <w:r w:rsidRPr="00085F98">
        <w:rPr>
          <w:rFonts w:ascii="Times New Roman" w:hAnsi="Times New Roman"/>
          <w:i/>
          <w:iCs/>
          <w:color w:val="000000"/>
          <w:sz w:val="20"/>
          <w:szCs w:val="20"/>
          <w:lang w:val="en-GB"/>
        </w:rPr>
        <w:t xml:space="preserve"> </w:t>
      </w:r>
      <w:r w:rsidRPr="00085F98">
        <w:rPr>
          <w:rFonts w:ascii="Times New Roman" w:hAnsi="Times New Roman"/>
          <w:color w:val="000000"/>
          <w:sz w:val="20"/>
          <w:szCs w:val="20"/>
          <w:lang w:val="en-GB"/>
        </w:rPr>
        <w:t xml:space="preserve">had a relatively wider acoustic niche, while the pied tamarin appeared to form a </w:t>
      </w:r>
      <w:r>
        <w:rPr>
          <w:rFonts w:ascii="Times New Roman" w:hAnsi="Times New Roman"/>
          <w:color w:val="000000"/>
          <w:sz w:val="20"/>
          <w:szCs w:val="20"/>
          <w:lang w:val="en-GB"/>
        </w:rPr>
        <w:t xml:space="preserve">nested </w:t>
      </w:r>
      <w:r w:rsidRPr="00085F98">
        <w:rPr>
          <w:rFonts w:ascii="Times New Roman" w:hAnsi="Times New Roman"/>
          <w:color w:val="000000"/>
          <w:sz w:val="20"/>
          <w:szCs w:val="20"/>
          <w:lang w:val="en-GB"/>
        </w:rPr>
        <w:t>subgroup within the red-handed tamarin acoustic niche (Fig</w:t>
      </w:r>
      <w:r>
        <w:rPr>
          <w:rFonts w:ascii="Times New Roman" w:hAnsi="Times New Roman"/>
          <w:color w:val="000000"/>
          <w:sz w:val="20"/>
          <w:szCs w:val="20"/>
          <w:lang w:val="en-GB"/>
        </w:rPr>
        <w:t>.</w:t>
      </w:r>
      <w:r w:rsidRPr="00085F98">
        <w:rPr>
          <w:rFonts w:ascii="Times New Roman" w:hAnsi="Times New Roman"/>
          <w:color w:val="000000"/>
          <w:sz w:val="20"/>
          <w:szCs w:val="20"/>
          <w:lang w:val="en-GB"/>
        </w:rPr>
        <w:t xml:space="preserve"> 2</w:t>
      </w:r>
      <w:r w:rsidR="00BB302B">
        <w:rPr>
          <w:rFonts w:ascii="Times New Roman" w:hAnsi="Times New Roman"/>
          <w:color w:val="000000"/>
          <w:sz w:val="20"/>
          <w:szCs w:val="20"/>
          <w:lang w:val="en-GB"/>
        </w:rPr>
        <w:t>,</w:t>
      </w:r>
      <w:r w:rsidRPr="00085F98">
        <w:rPr>
          <w:rFonts w:ascii="Times New Roman" w:hAnsi="Times New Roman"/>
          <w:color w:val="000000"/>
          <w:sz w:val="20"/>
          <w:szCs w:val="20"/>
          <w:lang w:val="en-GB"/>
        </w:rPr>
        <w:t xml:space="preserve"> Table 2</w:t>
      </w:r>
      <w:r w:rsidR="00074D20">
        <w:rPr>
          <w:rFonts w:ascii="Times New Roman" w:hAnsi="Times New Roman"/>
          <w:color w:val="000000"/>
          <w:sz w:val="20"/>
          <w:szCs w:val="20"/>
          <w:lang w:val="en-GB"/>
        </w:rPr>
        <w:t>,</w:t>
      </w:r>
      <w:r w:rsidRPr="00085F98">
        <w:rPr>
          <w:rFonts w:ascii="Times New Roman" w:hAnsi="Times New Roman"/>
          <w:color w:val="000000"/>
          <w:sz w:val="20"/>
          <w:szCs w:val="20"/>
          <w:lang w:val="en-GB"/>
        </w:rPr>
        <w:t xml:space="preserve"> 3). We found that bandwidth mainly contributed to PC1</w:t>
      </w:r>
      <w:r>
        <w:rPr>
          <w:rFonts w:ascii="Times New Roman" w:hAnsi="Times New Roman"/>
          <w:color w:val="000000"/>
          <w:sz w:val="20"/>
          <w:szCs w:val="20"/>
          <w:lang w:val="en-GB"/>
        </w:rPr>
        <w:t>, frequency features to PC2</w:t>
      </w:r>
      <w:r w:rsidRPr="00085F98">
        <w:rPr>
          <w:rFonts w:ascii="Times New Roman" w:hAnsi="Times New Roman"/>
          <w:color w:val="000000"/>
          <w:sz w:val="20"/>
          <w:szCs w:val="20"/>
          <w:lang w:val="en-GB"/>
        </w:rPr>
        <w:t xml:space="preserve">, </w:t>
      </w:r>
      <w:r>
        <w:rPr>
          <w:rFonts w:ascii="Times New Roman" w:hAnsi="Times New Roman"/>
          <w:color w:val="000000"/>
          <w:sz w:val="20"/>
          <w:szCs w:val="20"/>
          <w:lang w:val="en-GB"/>
        </w:rPr>
        <w:t>and</w:t>
      </w:r>
      <w:r w:rsidRPr="00085F98">
        <w:rPr>
          <w:rFonts w:ascii="Times New Roman" w:hAnsi="Times New Roman"/>
          <w:color w:val="000000"/>
          <w:sz w:val="20"/>
          <w:szCs w:val="20"/>
          <w:lang w:val="en-GB"/>
        </w:rPr>
        <w:t xml:space="preserve"> duration and entropy features to PC</w:t>
      </w:r>
      <w:r>
        <w:rPr>
          <w:rFonts w:ascii="Times New Roman" w:hAnsi="Times New Roman"/>
          <w:color w:val="000000"/>
          <w:sz w:val="20"/>
          <w:szCs w:val="20"/>
          <w:lang w:val="en-GB"/>
        </w:rPr>
        <w:t>3</w:t>
      </w:r>
      <w:r w:rsidRPr="00085F98">
        <w:rPr>
          <w:rFonts w:ascii="Times New Roman" w:hAnsi="Times New Roman"/>
          <w:color w:val="000000"/>
          <w:sz w:val="20"/>
          <w:szCs w:val="20"/>
          <w:lang w:val="en-GB"/>
        </w:rPr>
        <w:t xml:space="preserve"> (Table 2). We found that allopatric populations of </w:t>
      </w:r>
      <w:r w:rsidRPr="00085F98">
        <w:rPr>
          <w:rFonts w:ascii="Times New Roman" w:hAnsi="Times New Roman"/>
          <w:i/>
          <w:iCs/>
          <w:color w:val="000000"/>
          <w:sz w:val="20"/>
          <w:szCs w:val="20"/>
          <w:lang w:val="en-GB"/>
        </w:rPr>
        <w:t xml:space="preserve">S.midas </w:t>
      </w:r>
      <w:r w:rsidRPr="00085F98">
        <w:rPr>
          <w:rFonts w:ascii="Times New Roman" w:hAnsi="Times New Roman"/>
          <w:color w:val="000000"/>
          <w:sz w:val="20"/>
          <w:szCs w:val="20"/>
          <w:lang w:val="en-GB"/>
        </w:rPr>
        <w:t xml:space="preserve">and </w:t>
      </w:r>
      <w:r w:rsidRPr="00085F98">
        <w:rPr>
          <w:rFonts w:ascii="Times New Roman" w:hAnsi="Times New Roman"/>
          <w:i/>
          <w:iCs/>
          <w:color w:val="000000"/>
          <w:sz w:val="20"/>
          <w:szCs w:val="20"/>
          <w:lang w:val="en-GB"/>
        </w:rPr>
        <w:t>S.bicolor</w:t>
      </w:r>
      <w:r w:rsidRPr="00085F98">
        <w:rPr>
          <w:rFonts w:ascii="Times New Roman" w:hAnsi="Times New Roman"/>
          <w:color w:val="000000"/>
          <w:sz w:val="20"/>
          <w:szCs w:val="20"/>
          <w:lang w:val="en-GB"/>
        </w:rPr>
        <w:t xml:space="preserve"> in primary forests were statistically different in their PC1 scores</w:t>
      </w:r>
      <w:r>
        <w:rPr>
          <w:rFonts w:ascii="Times New Roman" w:hAnsi="Times New Roman"/>
          <w:color w:val="000000"/>
          <w:sz w:val="20"/>
          <w:szCs w:val="20"/>
          <w:lang w:val="en-GB"/>
        </w:rPr>
        <w:t>, with</w:t>
      </w:r>
      <w:r w:rsidRPr="00085F98">
        <w:rPr>
          <w:rFonts w:ascii="Times New Roman" w:hAnsi="Times New Roman"/>
          <w:color w:val="000000"/>
          <w:sz w:val="20"/>
          <w:szCs w:val="20"/>
          <w:lang w:val="en-GB"/>
        </w:rPr>
        <w:t xml:space="preserve"> sounds of </w:t>
      </w:r>
      <w:r w:rsidRPr="00085F98">
        <w:rPr>
          <w:rFonts w:ascii="Times New Roman" w:hAnsi="Times New Roman"/>
          <w:i/>
          <w:iCs/>
          <w:color w:val="000000"/>
          <w:sz w:val="20"/>
          <w:szCs w:val="20"/>
          <w:lang w:val="en-GB"/>
        </w:rPr>
        <w:t>S. midas</w:t>
      </w:r>
      <w:r w:rsidRPr="00085F98">
        <w:rPr>
          <w:rFonts w:ascii="Times New Roman" w:hAnsi="Times New Roman"/>
          <w:color w:val="000000"/>
          <w:sz w:val="20"/>
          <w:szCs w:val="20"/>
          <w:lang w:val="en-GB"/>
        </w:rPr>
        <w:t xml:space="preserve"> in allopatric/primary forested areas </w:t>
      </w:r>
      <w:r w:rsidRPr="009B4160">
        <w:rPr>
          <w:rFonts w:ascii="Times New Roman" w:hAnsi="Times New Roman"/>
          <w:color w:val="000000"/>
          <w:sz w:val="20"/>
          <w:szCs w:val="20"/>
          <w:lang w:val="en-GB"/>
        </w:rPr>
        <w:t>differing</w:t>
      </w:r>
      <w:r>
        <w:rPr>
          <w:rFonts w:ascii="Times New Roman" w:hAnsi="Times New Roman"/>
          <w:color w:val="000000"/>
          <w:sz w:val="20"/>
          <w:szCs w:val="20"/>
          <w:lang w:val="en-GB"/>
        </w:rPr>
        <w:t xml:space="preserve"> </w:t>
      </w:r>
      <w:r w:rsidRPr="00085F98">
        <w:rPr>
          <w:rFonts w:ascii="Times New Roman" w:hAnsi="Times New Roman"/>
          <w:color w:val="000000"/>
          <w:sz w:val="20"/>
          <w:szCs w:val="20"/>
          <w:lang w:val="en-GB"/>
        </w:rPr>
        <w:t xml:space="preserve">markedly </w:t>
      </w:r>
      <w:r w:rsidRPr="009B4160">
        <w:rPr>
          <w:rFonts w:ascii="Times New Roman" w:hAnsi="Times New Roman"/>
          <w:color w:val="000000"/>
          <w:sz w:val="20"/>
          <w:szCs w:val="20"/>
          <w:lang w:val="en-GB"/>
        </w:rPr>
        <w:t>from</w:t>
      </w:r>
      <w:r w:rsidRPr="00085F98">
        <w:rPr>
          <w:rFonts w:ascii="Times New Roman" w:hAnsi="Times New Roman"/>
          <w:color w:val="000000"/>
          <w:sz w:val="20"/>
          <w:szCs w:val="20"/>
          <w:lang w:val="en-GB"/>
        </w:rPr>
        <w:t xml:space="preserve"> </w:t>
      </w:r>
      <w:r w:rsidRPr="00085F98">
        <w:rPr>
          <w:rFonts w:ascii="Times New Roman" w:hAnsi="Times New Roman"/>
          <w:i/>
          <w:iCs/>
          <w:color w:val="000000"/>
          <w:sz w:val="20"/>
          <w:szCs w:val="20"/>
          <w:lang w:val="en-GB"/>
        </w:rPr>
        <w:t xml:space="preserve">S. </w:t>
      </w:r>
      <w:r w:rsidRPr="00910BF7">
        <w:rPr>
          <w:rFonts w:ascii="Times New Roman" w:hAnsi="Times New Roman"/>
          <w:i/>
          <w:iCs/>
          <w:color w:val="000000"/>
          <w:sz w:val="20"/>
          <w:szCs w:val="20"/>
          <w:lang w:val="en-GB"/>
        </w:rPr>
        <w:t>midas</w:t>
      </w:r>
      <w:r w:rsidRPr="00910BF7">
        <w:rPr>
          <w:rFonts w:ascii="Times New Roman" w:hAnsi="Times New Roman"/>
          <w:color w:val="000000"/>
          <w:sz w:val="20"/>
          <w:szCs w:val="20"/>
          <w:lang w:val="en-GB"/>
        </w:rPr>
        <w:t xml:space="preserve"> in </w:t>
      </w:r>
      <w:r w:rsidRPr="00541128">
        <w:rPr>
          <w:rFonts w:ascii="Times New Roman" w:hAnsi="Times New Roman"/>
          <w:color w:val="000000"/>
          <w:sz w:val="20"/>
          <w:szCs w:val="20"/>
          <w:lang w:val="en-GB"/>
        </w:rPr>
        <w:t>sympa</w:t>
      </w:r>
      <w:r w:rsidRPr="00652950">
        <w:rPr>
          <w:rFonts w:ascii="Times New Roman" w:hAnsi="Times New Roman"/>
          <w:color w:val="000000"/>
          <w:sz w:val="20"/>
          <w:szCs w:val="20"/>
          <w:lang w:val="en-GB"/>
        </w:rPr>
        <w:t xml:space="preserve">tric/primary </w:t>
      </w:r>
      <w:r w:rsidRPr="00E748A9">
        <w:rPr>
          <w:rFonts w:ascii="Times New Roman" w:hAnsi="Times New Roman"/>
          <w:color w:val="000000"/>
          <w:sz w:val="20"/>
          <w:szCs w:val="20"/>
          <w:lang w:val="en-GB"/>
        </w:rPr>
        <w:t>foreste</w:t>
      </w:r>
      <w:r w:rsidRPr="008E1106">
        <w:rPr>
          <w:rFonts w:ascii="Times New Roman" w:hAnsi="Times New Roman"/>
          <w:color w:val="000000"/>
          <w:sz w:val="20"/>
          <w:szCs w:val="20"/>
          <w:lang w:val="en-GB"/>
        </w:rPr>
        <w:t>d areas</w:t>
      </w:r>
      <w:r>
        <w:rPr>
          <w:rFonts w:ascii="Times New Roman" w:hAnsi="Times New Roman"/>
          <w:color w:val="000000"/>
          <w:sz w:val="20"/>
          <w:szCs w:val="20"/>
          <w:lang w:val="en-GB"/>
        </w:rPr>
        <w:t>,</w:t>
      </w:r>
      <w:r w:rsidRPr="008E1106">
        <w:rPr>
          <w:rFonts w:ascii="Times New Roman" w:hAnsi="Times New Roman"/>
          <w:color w:val="000000"/>
          <w:sz w:val="20"/>
          <w:szCs w:val="20"/>
          <w:lang w:val="en-GB"/>
        </w:rPr>
        <w:t xml:space="preserve"> and </w:t>
      </w:r>
      <w:r w:rsidRPr="001F257D">
        <w:rPr>
          <w:rFonts w:ascii="Times New Roman" w:hAnsi="Times New Roman"/>
          <w:color w:val="000000"/>
          <w:sz w:val="20"/>
          <w:szCs w:val="20"/>
          <w:lang w:val="en-GB"/>
        </w:rPr>
        <w:t>from</w:t>
      </w:r>
      <w:r w:rsidRPr="0046325E">
        <w:rPr>
          <w:rFonts w:ascii="Times New Roman" w:hAnsi="Times New Roman"/>
          <w:color w:val="000000"/>
          <w:sz w:val="20"/>
          <w:szCs w:val="20"/>
          <w:lang w:val="en-GB"/>
        </w:rPr>
        <w:t xml:space="preserve"> </w:t>
      </w:r>
      <w:r w:rsidRPr="0046325E">
        <w:rPr>
          <w:rFonts w:ascii="Times New Roman" w:hAnsi="Times New Roman"/>
          <w:i/>
          <w:iCs/>
          <w:color w:val="000000"/>
          <w:sz w:val="20"/>
          <w:szCs w:val="20"/>
          <w:lang w:val="en-GB"/>
        </w:rPr>
        <w:t xml:space="preserve">S. bicolor </w:t>
      </w:r>
      <w:r w:rsidRPr="00BE5E14">
        <w:rPr>
          <w:rFonts w:ascii="Times New Roman" w:hAnsi="Times New Roman"/>
          <w:color w:val="000000"/>
          <w:sz w:val="20"/>
          <w:szCs w:val="20"/>
          <w:lang w:val="en-GB"/>
        </w:rPr>
        <w:t>in any condition</w:t>
      </w:r>
      <w:r>
        <w:rPr>
          <w:rFonts w:ascii="Times New Roman" w:hAnsi="Times New Roman"/>
          <w:color w:val="000000"/>
          <w:sz w:val="20"/>
          <w:szCs w:val="20"/>
          <w:lang w:val="en-GB"/>
        </w:rPr>
        <w:t xml:space="preserve"> </w:t>
      </w:r>
      <w:r w:rsidRPr="00085F98">
        <w:rPr>
          <w:rFonts w:ascii="Times New Roman" w:hAnsi="Times New Roman"/>
          <w:color w:val="000000"/>
          <w:sz w:val="20"/>
          <w:szCs w:val="20"/>
          <w:lang w:val="en-GB"/>
        </w:rPr>
        <w:t>(</w:t>
      </w:r>
      <w:r w:rsidRPr="009B4160">
        <w:rPr>
          <w:rFonts w:ascii="Times New Roman" w:hAnsi="Times New Roman"/>
          <w:color w:val="000000"/>
          <w:sz w:val="20"/>
          <w:szCs w:val="20"/>
          <w:lang w:val="en-GB"/>
        </w:rPr>
        <w:t xml:space="preserve">Table 4, Fig. 3). In sympatric areas, </w:t>
      </w:r>
      <w:r w:rsidRPr="009B4160">
        <w:rPr>
          <w:rFonts w:ascii="Times New Roman" w:hAnsi="Times New Roman"/>
          <w:i/>
          <w:iCs/>
          <w:color w:val="000000"/>
          <w:sz w:val="20"/>
          <w:szCs w:val="20"/>
          <w:lang w:val="en-GB"/>
        </w:rPr>
        <w:t>S. midas</w:t>
      </w:r>
      <w:r w:rsidRPr="009B4160">
        <w:rPr>
          <w:rFonts w:ascii="Times New Roman" w:hAnsi="Times New Roman"/>
          <w:color w:val="000000"/>
          <w:sz w:val="20"/>
          <w:szCs w:val="20"/>
          <w:lang w:val="en-GB"/>
        </w:rPr>
        <w:t xml:space="preserve"> sounds were more similar to those of </w:t>
      </w:r>
      <w:r w:rsidRPr="009B4160">
        <w:rPr>
          <w:rFonts w:ascii="Times New Roman" w:hAnsi="Times New Roman"/>
          <w:i/>
          <w:iCs/>
          <w:color w:val="000000"/>
          <w:sz w:val="20"/>
          <w:szCs w:val="20"/>
          <w:lang w:val="en-GB"/>
        </w:rPr>
        <w:t>S. bicolor</w:t>
      </w:r>
      <w:r w:rsidRPr="009B4160">
        <w:rPr>
          <w:rFonts w:ascii="Times New Roman" w:hAnsi="Times New Roman"/>
          <w:color w:val="000000"/>
          <w:sz w:val="20"/>
          <w:szCs w:val="20"/>
          <w:lang w:val="en-GB"/>
        </w:rPr>
        <w:t xml:space="preserve"> sounds. Thus, </w:t>
      </w:r>
      <w:r w:rsidRPr="009B4160">
        <w:rPr>
          <w:rFonts w:ascii="Times New Roman" w:hAnsi="Times New Roman"/>
          <w:i/>
          <w:iCs/>
          <w:color w:val="000000"/>
          <w:sz w:val="20"/>
          <w:szCs w:val="20"/>
          <w:lang w:val="en-GB"/>
        </w:rPr>
        <w:t>S. midas</w:t>
      </w:r>
      <w:r w:rsidRPr="009B4160">
        <w:rPr>
          <w:rFonts w:ascii="Times New Roman" w:hAnsi="Times New Roman"/>
          <w:color w:val="000000"/>
          <w:sz w:val="20"/>
          <w:szCs w:val="20"/>
          <w:lang w:val="en-GB"/>
        </w:rPr>
        <w:t xml:space="preserve"> displaced towards</w:t>
      </w:r>
      <w:r w:rsidRPr="009B4160">
        <w:rPr>
          <w:rFonts w:ascii="Times New Roman" w:hAnsi="Times New Roman"/>
          <w:i/>
          <w:iCs/>
          <w:color w:val="000000"/>
          <w:sz w:val="20"/>
          <w:szCs w:val="20"/>
          <w:lang w:val="en-GB"/>
        </w:rPr>
        <w:t xml:space="preserve"> </w:t>
      </w:r>
      <w:r w:rsidRPr="009B4160">
        <w:rPr>
          <w:rFonts w:ascii="Times New Roman" w:hAnsi="Times New Roman"/>
          <w:color w:val="000000"/>
          <w:sz w:val="20"/>
          <w:szCs w:val="20"/>
          <w:lang w:val="en-GB"/>
        </w:rPr>
        <w:t xml:space="preserve">convergence to </w:t>
      </w:r>
      <w:r w:rsidRPr="009B4160">
        <w:rPr>
          <w:rFonts w:ascii="Times New Roman" w:hAnsi="Times New Roman"/>
          <w:i/>
          <w:iCs/>
          <w:color w:val="000000"/>
          <w:sz w:val="20"/>
          <w:szCs w:val="20"/>
          <w:lang w:val="en-GB"/>
        </w:rPr>
        <w:t>S. bicolor</w:t>
      </w:r>
      <w:r w:rsidRPr="009B4160">
        <w:rPr>
          <w:rFonts w:ascii="Times New Roman" w:hAnsi="Times New Roman"/>
          <w:color w:val="000000"/>
          <w:sz w:val="20"/>
          <w:szCs w:val="20"/>
          <w:lang w:val="en-GB"/>
        </w:rPr>
        <w:t xml:space="preserve">’s </w:t>
      </w:r>
      <w:r>
        <w:rPr>
          <w:rFonts w:ascii="Times New Roman" w:hAnsi="Times New Roman"/>
          <w:color w:val="000000"/>
          <w:sz w:val="20"/>
          <w:szCs w:val="20"/>
          <w:lang w:val="en-GB"/>
        </w:rPr>
        <w:t xml:space="preserve">acoustic niche, </w:t>
      </w:r>
      <w:r w:rsidRPr="009B4160">
        <w:rPr>
          <w:rFonts w:ascii="Times New Roman" w:hAnsi="Times New Roman"/>
          <w:color w:val="000000"/>
          <w:sz w:val="20"/>
          <w:szCs w:val="20"/>
          <w:lang w:val="en-GB"/>
        </w:rPr>
        <w:t xml:space="preserve">with higher PC1 scores (i.e. narrower bandwidths), but only in primary forest. </w:t>
      </w:r>
      <w:r w:rsidRPr="001F257D">
        <w:rPr>
          <w:rFonts w:ascii="Times New Roman" w:hAnsi="Times New Roman"/>
          <w:color w:val="000000"/>
          <w:sz w:val="20"/>
          <w:szCs w:val="20"/>
          <w:lang w:val="en-GB"/>
        </w:rPr>
        <w:t>In contrast</w:t>
      </w:r>
      <w:r w:rsidRPr="009B4160">
        <w:rPr>
          <w:rFonts w:ascii="Times New Roman" w:hAnsi="Times New Roman"/>
          <w:color w:val="000000"/>
          <w:sz w:val="20"/>
          <w:szCs w:val="20"/>
          <w:lang w:val="en-GB"/>
        </w:rPr>
        <w:t xml:space="preserve">, </w:t>
      </w:r>
      <w:r w:rsidRPr="009B4160">
        <w:rPr>
          <w:rFonts w:ascii="Times New Roman" w:hAnsi="Times New Roman"/>
          <w:i/>
          <w:iCs/>
          <w:color w:val="000000"/>
          <w:sz w:val="20"/>
          <w:szCs w:val="20"/>
          <w:lang w:val="en-GB"/>
        </w:rPr>
        <w:t>S. bicolor</w:t>
      </w:r>
      <w:r w:rsidRPr="008E1106">
        <w:rPr>
          <w:rFonts w:ascii="Times New Roman" w:hAnsi="Times New Roman"/>
          <w:color w:val="000000"/>
          <w:sz w:val="20"/>
          <w:szCs w:val="20"/>
          <w:lang w:val="en-GB"/>
        </w:rPr>
        <w:t xml:space="preserve"> did not show </w:t>
      </w:r>
      <w:r w:rsidRPr="0046325E">
        <w:rPr>
          <w:rFonts w:ascii="Times New Roman" w:hAnsi="Times New Roman"/>
          <w:color w:val="000000"/>
          <w:sz w:val="20"/>
          <w:szCs w:val="20"/>
          <w:lang w:val="en-GB"/>
        </w:rPr>
        <w:t xml:space="preserve">such </w:t>
      </w:r>
      <w:r w:rsidRPr="00BE5E14">
        <w:rPr>
          <w:rFonts w:ascii="Times New Roman" w:hAnsi="Times New Roman"/>
          <w:color w:val="000000"/>
          <w:sz w:val="20"/>
          <w:szCs w:val="20"/>
          <w:lang w:val="en-GB"/>
        </w:rPr>
        <w:t>a pattern (Fig</w:t>
      </w:r>
      <w:r>
        <w:rPr>
          <w:rFonts w:ascii="Times New Roman" w:hAnsi="Times New Roman"/>
          <w:color w:val="000000"/>
          <w:sz w:val="20"/>
          <w:szCs w:val="20"/>
          <w:lang w:val="en-GB"/>
        </w:rPr>
        <w:t>.</w:t>
      </w:r>
      <w:r w:rsidRPr="00BE5E14">
        <w:rPr>
          <w:rFonts w:ascii="Times New Roman" w:hAnsi="Times New Roman"/>
          <w:color w:val="000000"/>
          <w:sz w:val="20"/>
          <w:szCs w:val="20"/>
          <w:lang w:val="en-GB"/>
        </w:rPr>
        <w:t xml:space="preserve"> 3</w:t>
      </w:r>
      <w:r w:rsidR="00BB302B">
        <w:rPr>
          <w:rFonts w:ascii="Times New Roman" w:hAnsi="Times New Roman"/>
          <w:color w:val="000000"/>
          <w:sz w:val="20"/>
          <w:szCs w:val="20"/>
          <w:lang w:val="en-GB"/>
        </w:rPr>
        <w:t>,</w:t>
      </w:r>
      <w:r w:rsidRPr="00BE5E14">
        <w:rPr>
          <w:rFonts w:ascii="Times New Roman" w:hAnsi="Times New Roman"/>
          <w:color w:val="000000"/>
          <w:sz w:val="20"/>
          <w:szCs w:val="20"/>
          <w:lang w:val="en-GB"/>
        </w:rPr>
        <w:t xml:space="preserve"> Table 4).</w:t>
      </w:r>
      <w:r w:rsidRPr="00085F98">
        <w:rPr>
          <w:rFonts w:ascii="Times New Roman" w:hAnsi="Times New Roman"/>
          <w:color w:val="000000"/>
          <w:sz w:val="20"/>
          <w:szCs w:val="20"/>
          <w:lang w:val="en-GB"/>
        </w:rPr>
        <w:t xml:space="preserve"> </w:t>
      </w:r>
      <w:r>
        <w:rPr>
          <w:rFonts w:ascii="Times New Roman" w:hAnsi="Times New Roman"/>
          <w:iCs/>
          <w:color w:val="000000"/>
          <w:sz w:val="20"/>
          <w:szCs w:val="20"/>
          <w:lang w:val="en-GB"/>
        </w:rPr>
        <w:t xml:space="preserve"> </w:t>
      </w:r>
      <w:r w:rsidRPr="009B4160">
        <w:rPr>
          <w:rFonts w:ascii="Times New Roman" w:hAnsi="Times New Roman"/>
          <w:iCs/>
          <w:color w:val="000000"/>
          <w:sz w:val="20"/>
          <w:szCs w:val="20"/>
          <w:lang w:val="en-GB"/>
        </w:rPr>
        <w:t>Furthermore,</w:t>
      </w:r>
      <w:r>
        <w:rPr>
          <w:rFonts w:ascii="Times New Roman" w:hAnsi="Times New Roman"/>
          <w:iCs/>
          <w:color w:val="000000"/>
          <w:sz w:val="20"/>
          <w:szCs w:val="20"/>
          <w:lang w:val="en-GB"/>
        </w:rPr>
        <w:t xml:space="preserve"> </w:t>
      </w:r>
      <w:r w:rsidRPr="00085F98">
        <w:rPr>
          <w:rFonts w:ascii="Times New Roman" w:hAnsi="Times New Roman"/>
          <w:color w:val="000000"/>
          <w:sz w:val="20"/>
          <w:szCs w:val="20"/>
          <w:lang w:val="en-GB"/>
        </w:rPr>
        <w:t>forest type was the only significa</w:t>
      </w:r>
      <w:r>
        <w:rPr>
          <w:rFonts w:ascii="Times New Roman" w:hAnsi="Times New Roman"/>
          <w:color w:val="000000"/>
          <w:sz w:val="20"/>
          <w:szCs w:val="20"/>
          <w:lang w:val="en-GB"/>
        </w:rPr>
        <w:t>nt</w:t>
      </w:r>
      <w:r w:rsidRPr="00085F98">
        <w:rPr>
          <w:rFonts w:ascii="Times New Roman" w:hAnsi="Times New Roman"/>
          <w:color w:val="000000"/>
          <w:sz w:val="20"/>
          <w:szCs w:val="20"/>
          <w:lang w:val="en-GB"/>
        </w:rPr>
        <w:t xml:space="preserve"> predictor of PC2 </w:t>
      </w:r>
      <w:r>
        <w:rPr>
          <w:rFonts w:ascii="Times New Roman" w:hAnsi="Times New Roman"/>
          <w:color w:val="000000"/>
          <w:sz w:val="20"/>
          <w:szCs w:val="20"/>
          <w:lang w:val="en-GB"/>
        </w:rPr>
        <w:t xml:space="preserve">and PC3 </w:t>
      </w:r>
      <w:r w:rsidRPr="00085F98">
        <w:rPr>
          <w:rFonts w:ascii="Times New Roman" w:hAnsi="Times New Roman"/>
          <w:color w:val="000000"/>
          <w:sz w:val="20"/>
          <w:szCs w:val="20"/>
          <w:lang w:val="en-GB"/>
        </w:rPr>
        <w:t xml:space="preserve">scores (Table 4). PC2 scores were </w:t>
      </w:r>
      <w:r>
        <w:rPr>
          <w:rFonts w:ascii="Times New Roman" w:hAnsi="Times New Roman"/>
          <w:color w:val="000000"/>
          <w:sz w:val="20"/>
          <w:szCs w:val="20"/>
          <w:lang w:val="en-GB"/>
        </w:rPr>
        <w:t xml:space="preserve">slightly </w:t>
      </w:r>
      <w:r w:rsidRPr="00085F98">
        <w:rPr>
          <w:rFonts w:ascii="Times New Roman" w:hAnsi="Times New Roman"/>
          <w:color w:val="000000"/>
          <w:sz w:val="20"/>
          <w:szCs w:val="20"/>
          <w:lang w:val="en-GB"/>
        </w:rPr>
        <w:t>higher in secondary forests than in primary forests</w:t>
      </w:r>
      <w:r>
        <w:rPr>
          <w:rFonts w:ascii="Times New Roman" w:hAnsi="Times New Roman"/>
          <w:color w:val="000000"/>
          <w:sz w:val="20"/>
          <w:szCs w:val="20"/>
          <w:lang w:val="en-GB"/>
        </w:rPr>
        <w:t xml:space="preserve"> </w:t>
      </w:r>
      <w:r w:rsidRPr="00943AC2">
        <w:rPr>
          <w:rFonts w:ascii="Times New Roman" w:hAnsi="Times New Roman"/>
          <w:color w:val="000000"/>
          <w:sz w:val="20"/>
          <w:szCs w:val="20"/>
          <w:lang w:val="en-US"/>
        </w:rPr>
        <w:t>(i.e. lower dominant and higher frequencies)</w:t>
      </w:r>
      <w:r w:rsidRPr="00073925">
        <w:rPr>
          <w:rFonts w:ascii="Times New Roman" w:hAnsi="Times New Roman"/>
          <w:color w:val="000000"/>
          <w:sz w:val="20"/>
          <w:szCs w:val="20"/>
          <w:lang w:val="en-GB"/>
        </w:rPr>
        <w:t>,</w:t>
      </w:r>
      <w:r>
        <w:rPr>
          <w:rFonts w:ascii="Times New Roman" w:hAnsi="Times New Roman"/>
          <w:color w:val="000000"/>
          <w:sz w:val="20"/>
          <w:szCs w:val="20"/>
          <w:lang w:val="en-GB"/>
        </w:rPr>
        <w:t xml:space="preserve"> while PC3 scores were higher in primary </w:t>
      </w:r>
      <w:r w:rsidRPr="00943AC2">
        <w:rPr>
          <w:rFonts w:ascii="Times New Roman" w:hAnsi="Times New Roman"/>
          <w:sz w:val="20"/>
          <w:szCs w:val="20"/>
          <w:lang w:val="en-GB"/>
        </w:rPr>
        <w:t>than</w:t>
      </w:r>
      <w:r>
        <w:rPr>
          <w:rFonts w:ascii="Times New Roman" w:hAnsi="Times New Roman"/>
          <w:color w:val="000000"/>
          <w:sz w:val="20"/>
          <w:szCs w:val="20"/>
          <w:lang w:val="en-GB"/>
        </w:rPr>
        <w:t xml:space="preserve"> secondary forests (i.e. longer durations) (Fig</w:t>
      </w:r>
      <w:r w:rsidR="00AF6028">
        <w:rPr>
          <w:rFonts w:ascii="Times New Roman" w:hAnsi="Times New Roman"/>
          <w:color w:val="000000"/>
          <w:sz w:val="20"/>
          <w:szCs w:val="20"/>
          <w:lang w:val="en-GB"/>
        </w:rPr>
        <w:t>.</w:t>
      </w:r>
      <w:r>
        <w:rPr>
          <w:rFonts w:ascii="Times New Roman" w:hAnsi="Times New Roman"/>
          <w:color w:val="000000"/>
          <w:sz w:val="20"/>
          <w:szCs w:val="20"/>
          <w:lang w:val="en-GB"/>
        </w:rPr>
        <w:t xml:space="preserve"> 4)</w:t>
      </w:r>
      <w:r w:rsidRPr="00085F98">
        <w:rPr>
          <w:rFonts w:ascii="Times New Roman" w:hAnsi="Times New Roman"/>
          <w:color w:val="000000"/>
          <w:sz w:val="20"/>
          <w:szCs w:val="20"/>
          <w:lang w:val="en-GB"/>
        </w:rPr>
        <w:t xml:space="preserve">. </w:t>
      </w:r>
      <w:r w:rsidR="00B528E4">
        <w:br w:type="page"/>
      </w:r>
    </w:p>
    <w:p w14:paraId="08A38154" w14:textId="7FE77CA4" w:rsidR="002E6D97" w:rsidRPr="00BE5E14" w:rsidRDefault="002E6D97" w:rsidP="00B528E4">
      <w:pPr>
        <w:pStyle w:val="Heading1"/>
      </w:pPr>
      <w:r w:rsidRPr="0046325E">
        <w:lastRenderedPageBreak/>
        <w:t>Discussion</w:t>
      </w:r>
    </w:p>
    <w:p w14:paraId="03A52785" w14:textId="169C5A6D" w:rsidR="002E6D97" w:rsidRDefault="002E6D97" w:rsidP="002E6D97">
      <w:pPr>
        <w:spacing w:after="120" w:line="480" w:lineRule="auto"/>
        <w:rPr>
          <w:rFonts w:ascii="Times New Roman" w:hAnsi="Times New Roman"/>
          <w:sz w:val="20"/>
          <w:szCs w:val="20"/>
          <w:lang w:val="en-GB"/>
        </w:rPr>
      </w:pPr>
      <w:r>
        <w:rPr>
          <w:rFonts w:ascii="Times New Roman" w:hAnsi="Times New Roman"/>
          <w:color w:val="000000"/>
          <w:sz w:val="20"/>
          <w:szCs w:val="20"/>
          <w:lang w:val="en-US"/>
        </w:rPr>
        <w:t>In this study</w:t>
      </w:r>
      <w:r w:rsidRPr="00541128">
        <w:rPr>
          <w:rFonts w:ascii="Times New Roman" w:hAnsi="Times New Roman"/>
          <w:sz w:val="20"/>
          <w:szCs w:val="20"/>
          <w:lang w:val="en-US"/>
        </w:rPr>
        <w:t>, we tested whether</w:t>
      </w:r>
      <w:r w:rsidRPr="00E748A9">
        <w:rPr>
          <w:rFonts w:ascii="Times New Roman" w:hAnsi="Times New Roman"/>
          <w:sz w:val="20"/>
          <w:szCs w:val="20"/>
          <w:lang w:val="en-US"/>
        </w:rPr>
        <w:t xml:space="preserve"> selection would favo</w:t>
      </w:r>
      <w:r>
        <w:rPr>
          <w:rFonts w:ascii="Times New Roman" w:hAnsi="Times New Roman"/>
          <w:sz w:val="20"/>
          <w:szCs w:val="20"/>
          <w:lang w:val="en-US"/>
        </w:rPr>
        <w:t>u</w:t>
      </w:r>
      <w:r w:rsidRPr="00E748A9">
        <w:rPr>
          <w:rFonts w:ascii="Times New Roman" w:hAnsi="Times New Roman"/>
          <w:sz w:val="20"/>
          <w:szCs w:val="20"/>
          <w:lang w:val="en-US"/>
        </w:rPr>
        <w:t xml:space="preserve">r </w:t>
      </w:r>
      <w:r w:rsidRPr="008E1106">
        <w:rPr>
          <w:rFonts w:ascii="Times New Roman" w:hAnsi="Times New Roman"/>
          <w:sz w:val="20"/>
          <w:szCs w:val="20"/>
          <w:lang w:val="en-US"/>
        </w:rPr>
        <w:t>acoustic convergence</w:t>
      </w:r>
      <w:r w:rsidRPr="0046325E">
        <w:rPr>
          <w:rFonts w:ascii="Times New Roman" w:hAnsi="Times New Roman"/>
          <w:sz w:val="20"/>
          <w:szCs w:val="20"/>
          <w:lang w:val="en-US"/>
        </w:rPr>
        <w:t xml:space="preserve"> of </w:t>
      </w:r>
      <w:r>
        <w:rPr>
          <w:rFonts w:ascii="Times New Roman" w:hAnsi="Times New Roman"/>
          <w:sz w:val="20"/>
          <w:szCs w:val="20"/>
          <w:lang w:val="en-US"/>
        </w:rPr>
        <w:t xml:space="preserve">territorial </w:t>
      </w:r>
      <w:r w:rsidRPr="0046325E">
        <w:rPr>
          <w:rFonts w:ascii="Times New Roman" w:hAnsi="Times New Roman"/>
          <w:sz w:val="20"/>
          <w:szCs w:val="20"/>
          <w:lang w:val="en-US"/>
        </w:rPr>
        <w:t>calls</w:t>
      </w:r>
      <w:r w:rsidRPr="00606730">
        <w:rPr>
          <w:rFonts w:ascii="Times New Roman" w:hAnsi="Times New Roman"/>
          <w:sz w:val="20"/>
          <w:szCs w:val="20"/>
          <w:lang w:val="en-US"/>
        </w:rPr>
        <w:t xml:space="preserve"> </w:t>
      </w:r>
      <w:r>
        <w:rPr>
          <w:rFonts w:ascii="Times New Roman" w:hAnsi="Times New Roman"/>
          <w:sz w:val="20"/>
          <w:szCs w:val="20"/>
          <w:lang w:val="en-US"/>
        </w:rPr>
        <w:t>between</w:t>
      </w:r>
      <w:r w:rsidRPr="00606730">
        <w:rPr>
          <w:rFonts w:ascii="Times New Roman" w:hAnsi="Times New Roman"/>
          <w:sz w:val="20"/>
          <w:szCs w:val="20"/>
          <w:lang w:val="en-US"/>
        </w:rPr>
        <w:t xml:space="preserve"> sympatr</w:t>
      </w:r>
      <w:r>
        <w:rPr>
          <w:rFonts w:ascii="Times New Roman" w:hAnsi="Times New Roman"/>
          <w:sz w:val="20"/>
          <w:szCs w:val="20"/>
          <w:lang w:val="en-US"/>
        </w:rPr>
        <w:t>ic tamarin species</w:t>
      </w:r>
      <w:r w:rsidRPr="00606730">
        <w:rPr>
          <w:rFonts w:ascii="Times New Roman" w:hAnsi="Times New Roman"/>
          <w:sz w:val="20"/>
          <w:szCs w:val="20"/>
          <w:lang w:val="en-US"/>
        </w:rPr>
        <w:t>, assuming this</w:t>
      </w:r>
      <w:r w:rsidRPr="00606730">
        <w:rPr>
          <w:rFonts w:ascii="Times New Roman" w:hAnsi="Times New Roman"/>
          <w:color w:val="000000"/>
          <w:sz w:val="20"/>
          <w:szCs w:val="20"/>
          <w:lang w:val="en-US"/>
        </w:rPr>
        <w:t xml:space="preserve"> would facilitate </w:t>
      </w:r>
      <w:r>
        <w:rPr>
          <w:rFonts w:ascii="Times New Roman" w:hAnsi="Times New Roman"/>
          <w:color w:val="000000"/>
          <w:sz w:val="20"/>
          <w:szCs w:val="20"/>
          <w:lang w:val="en-US"/>
        </w:rPr>
        <w:t>context</w:t>
      </w:r>
      <w:r w:rsidRPr="00606730">
        <w:rPr>
          <w:rFonts w:ascii="Times New Roman" w:hAnsi="Times New Roman"/>
          <w:color w:val="000000"/>
          <w:sz w:val="20"/>
          <w:szCs w:val="20"/>
          <w:lang w:val="en-US"/>
        </w:rPr>
        <w:t xml:space="preserve"> recognition when the risk of conflict is imminent </w:t>
      </w:r>
      <w:r w:rsidRPr="00606730">
        <w:rPr>
          <w:rFonts w:ascii="Times New Roman" w:hAnsi="Times New Roman"/>
          <w:noProof/>
          <w:sz w:val="20"/>
          <w:szCs w:val="20"/>
          <w:lang w:val="en-US"/>
        </w:rPr>
        <w:t>(Laiolo 2012)</w:t>
      </w:r>
      <w:r w:rsidRPr="00606730">
        <w:rPr>
          <w:rFonts w:ascii="Times New Roman" w:hAnsi="Times New Roman"/>
          <w:sz w:val="20"/>
          <w:szCs w:val="20"/>
          <w:lang w:val="en-US"/>
        </w:rPr>
        <w:t xml:space="preserve">. </w:t>
      </w:r>
      <w:r w:rsidRPr="00910BF7">
        <w:rPr>
          <w:rFonts w:ascii="Times New Roman" w:hAnsi="Times New Roman"/>
          <w:color w:val="000000"/>
          <w:sz w:val="20"/>
          <w:szCs w:val="20"/>
          <w:lang w:val="en-GB"/>
        </w:rPr>
        <w:t>Our results support th</w:t>
      </w:r>
      <w:r w:rsidRPr="00541128">
        <w:rPr>
          <w:rFonts w:ascii="Times New Roman" w:hAnsi="Times New Roman"/>
          <w:color w:val="000000"/>
          <w:sz w:val="20"/>
          <w:szCs w:val="20"/>
          <w:lang w:val="en-GB"/>
        </w:rPr>
        <w:t xml:space="preserve">is </w:t>
      </w:r>
      <w:r w:rsidRPr="00652950">
        <w:rPr>
          <w:rFonts w:ascii="Times New Roman" w:hAnsi="Times New Roman"/>
          <w:color w:val="000000"/>
          <w:sz w:val="20"/>
          <w:szCs w:val="20"/>
          <w:lang w:val="en-GB"/>
        </w:rPr>
        <w:t>hypothesis</w:t>
      </w:r>
      <w:r w:rsidRPr="00E748A9">
        <w:rPr>
          <w:rFonts w:ascii="Times New Roman" w:hAnsi="Times New Roman"/>
          <w:color w:val="000000"/>
          <w:sz w:val="20"/>
          <w:szCs w:val="20"/>
          <w:lang w:val="en-GB"/>
        </w:rPr>
        <w:t xml:space="preserve">, but </w:t>
      </w:r>
      <w:r w:rsidRPr="008E1106">
        <w:rPr>
          <w:rFonts w:ascii="Times New Roman" w:hAnsi="Times New Roman"/>
          <w:color w:val="000000"/>
          <w:sz w:val="20"/>
          <w:szCs w:val="20"/>
          <w:lang w:val="en-GB"/>
        </w:rPr>
        <w:t xml:space="preserve">only </w:t>
      </w:r>
      <w:r w:rsidRPr="0046325E">
        <w:rPr>
          <w:rFonts w:ascii="Times New Roman" w:hAnsi="Times New Roman"/>
          <w:color w:val="000000"/>
          <w:sz w:val="20"/>
          <w:szCs w:val="20"/>
          <w:lang w:val="en-GB"/>
        </w:rPr>
        <w:t>for one of the two species</w:t>
      </w:r>
      <w:r w:rsidRPr="00BE5E14">
        <w:rPr>
          <w:rFonts w:ascii="Times New Roman" w:hAnsi="Times New Roman"/>
          <w:color w:val="000000"/>
          <w:sz w:val="20"/>
          <w:szCs w:val="20"/>
          <w:lang w:val="en-GB"/>
        </w:rPr>
        <w:t xml:space="preserve"> (</w:t>
      </w:r>
      <w:r w:rsidRPr="00BE5E14">
        <w:rPr>
          <w:rFonts w:ascii="Times New Roman" w:hAnsi="Times New Roman"/>
          <w:i/>
          <w:iCs/>
          <w:color w:val="000000"/>
          <w:sz w:val="20"/>
          <w:szCs w:val="20"/>
          <w:lang w:val="en-GB"/>
        </w:rPr>
        <w:t>S. midas</w:t>
      </w:r>
      <w:r w:rsidRPr="00BE5E14">
        <w:rPr>
          <w:rFonts w:ascii="Times New Roman" w:hAnsi="Times New Roman"/>
          <w:iCs/>
          <w:color w:val="000000"/>
          <w:sz w:val="20"/>
          <w:szCs w:val="20"/>
          <w:lang w:val="en-GB"/>
        </w:rPr>
        <w:t>)</w:t>
      </w:r>
      <w:r w:rsidRPr="00085F98">
        <w:rPr>
          <w:rFonts w:ascii="Times New Roman" w:hAnsi="Times New Roman"/>
          <w:i/>
          <w:iCs/>
          <w:color w:val="000000"/>
          <w:sz w:val="20"/>
          <w:szCs w:val="20"/>
          <w:lang w:val="en-GB"/>
        </w:rPr>
        <w:t xml:space="preserve"> </w:t>
      </w:r>
      <w:r w:rsidRPr="00085F98">
        <w:rPr>
          <w:rFonts w:ascii="Times New Roman" w:hAnsi="Times New Roman"/>
          <w:color w:val="000000"/>
          <w:sz w:val="20"/>
          <w:szCs w:val="20"/>
          <w:lang w:val="en-GB"/>
        </w:rPr>
        <w:t xml:space="preserve">which showed convergent sounds in areas of sympatry. To the best of our knowledge, this is the first record of </w:t>
      </w:r>
      <w:r w:rsidRPr="00085F98">
        <w:rPr>
          <w:rFonts w:ascii="Times New Roman" w:hAnsi="Times New Roman"/>
          <w:sz w:val="20"/>
          <w:szCs w:val="20"/>
          <w:lang w:val="en-US"/>
        </w:rPr>
        <w:t xml:space="preserve">asymmetric </w:t>
      </w:r>
      <w:r w:rsidRPr="00085F98">
        <w:rPr>
          <w:rFonts w:ascii="Times New Roman" w:hAnsi="Times New Roman"/>
          <w:color w:val="000000"/>
          <w:sz w:val="20"/>
          <w:szCs w:val="20"/>
          <w:lang w:val="en-GB"/>
        </w:rPr>
        <w:t xml:space="preserve">convergent character displacement in primate social signals. Convergence in competitor recognition </w:t>
      </w:r>
      <w:r>
        <w:rPr>
          <w:rFonts w:ascii="Times New Roman" w:hAnsi="Times New Roman"/>
          <w:color w:val="000000"/>
          <w:sz w:val="20"/>
          <w:szCs w:val="20"/>
          <w:lang w:val="en-GB"/>
        </w:rPr>
        <w:t>characters</w:t>
      </w:r>
      <w:r w:rsidRPr="00085F98">
        <w:rPr>
          <w:rFonts w:ascii="Times New Roman" w:hAnsi="Times New Roman"/>
          <w:color w:val="000000"/>
          <w:sz w:val="20"/>
          <w:szCs w:val="20"/>
          <w:lang w:val="en-GB"/>
        </w:rPr>
        <w:t xml:space="preserve"> is expected when levels of interspecific aggressions are intermediate </w:t>
      </w:r>
      <w:r w:rsidRPr="00085F98">
        <w:rPr>
          <w:rFonts w:ascii="Times New Roman" w:hAnsi="Times New Roman"/>
          <w:noProof/>
          <w:color w:val="000000"/>
          <w:sz w:val="20"/>
          <w:szCs w:val="20"/>
          <w:lang w:val="en-GB"/>
        </w:rPr>
        <w:t>(Grether et al. 2020)</w:t>
      </w:r>
      <w:r w:rsidRPr="00085F98">
        <w:rPr>
          <w:rFonts w:ascii="Times New Roman" w:hAnsi="Times New Roman"/>
          <w:color w:val="000000"/>
          <w:sz w:val="20"/>
          <w:szCs w:val="20"/>
          <w:lang w:val="en-GB"/>
        </w:rPr>
        <w:t xml:space="preserve">, whereas asymmetry in character displacement can be a result of differential success in resource holding between species </w:t>
      </w:r>
      <w:r w:rsidRPr="00085F98">
        <w:rPr>
          <w:rFonts w:ascii="Times New Roman" w:hAnsi="Times New Roman"/>
          <w:noProof/>
          <w:color w:val="000000"/>
          <w:sz w:val="20"/>
          <w:szCs w:val="20"/>
          <w:lang w:val="en-GB"/>
        </w:rPr>
        <w:t>(Grether et al. 2020)</w:t>
      </w:r>
      <w:r w:rsidRPr="00085F98">
        <w:rPr>
          <w:rFonts w:ascii="Times New Roman" w:hAnsi="Times New Roman"/>
          <w:color w:val="000000"/>
          <w:sz w:val="20"/>
          <w:szCs w:val="20"/>
          <w:lang w:val="en-GB"/>
        </w:rPr>
        <w:t xml:space="preserve">. Indeed, </w:t>
      </w:r>
      <w:r w:rsidRPr="00085F98">
        <w:rPr>
          <w:rFonts w:ascii="Times New Roman" w:hAnsi="Times New Roman"/>
          <w:i/>
          <w:iCs/>
          <w:color w:val="000000"/>
          <w:sz w:val="20"/>
          <w:szCs w:val="20"/>
          <w:lang w:val="en-GB"/>
        </w:rPr>
        <w:t>S. midas</w:t>
      </w:r>
      <w:r w:rsidRPr="00085F98">
        <w:rPr>
          <w:rFonts w:ascii="Times New Roman" w:hAnsi="Times New Roman"/>
          <w:color w:val="000000"/>
          <w:sz w:val="20"/>
          <w:szCs w:val="20"/>
          <w:lang w:val="en-GB"/>
        </w:rPr>
        <w:t xml:space="preserve"> appears to be vocally more </w:t>
      </w:r>
      <w:r>
        <w:rPr>
          <w:rFonts w:ascii="Times New Roman" w:hAnsi="Times New Roman"/>
          <w:color w:val="000000"/>
          <w:sz w:val="20"/>
          <w:szCs w:val="20"/>
          <w:lang w:val="en-GB"/>
        </w:rPr>
        <w:t>territorial</w:t>
      </w:r>
      <w:r w:rsidRPr="00085F98">
        <w:rPr>
          <w:rFonts w:ascii="Times New Roman" w:hAnsi="Times New Roman"/>
          <w:color w:val="000000"/>
          <w:sz w:val="20"/>
          <w:szCs w:val="20"/>
          <w:lang w:val="en-GB"/>
        </w:rPr>
        <w:t xml:space="preserve"> than </w:t>
      </w:r>
      <w:r w:rsidRPr="00085F98">
        <w:rPr>
          <w:rFonts w:ascii="Times New Roman" w:hAnsi="Times New Roman"/>
          <w:i/>
          <w:iCs/>
          <w:color w:val="000000"/>
          <w:sz w:val="20"/>
          <w:szCs w:val="20"/>
          <w:lang w:val="en-GB"/>
        </w:rPr>
        <w:t>S. bicolor</w:t>
      </w:r>
      <w:r w:rsidRPr="00085F98">
        <w:rPr>
          <w:rFonts w:ascii="Times New Roman" w:hAnsi="Times New Roman"/>
          <w:color w:val="000000"/>
          <w:sz w:val="20"/>
          <w:szCs w:val="20"/>
          <w:lang w:val="en-GB"/>
        </w:rPr>
        <w:t xml:space="preserve"> during territory intrusion experiments </w:t>
      </w:r>
      <w:r>
        <w:rPr>
          <w:rFonts w:ascii="Times New Roman" w:hAnsi="Times New Roman"/>
          <w:color w:val="000000"/>
          <w:sz w:val="20"/>
          <w:szCs w:val="20"/>
          <w:lang w:val="en-GB"/>
        </w:rPr>
        <w:fldChar w:fldCharType="begin" w:fldLock="1"/>
      </w:r>
      <w:r>
        <w:rPr>
          <w:rFonts w:ascii="Times New Roman" w:hAnsi="Times New Roman"/>
          <w:color w:val="000000"/>
          <w:sz w:val="20"/>
          <w:szCs w:val="20"/>
          <w:lang w:val="en-GB"/>
        </w:rPr>
        <w:instrText>ADDIN CSL_CITATION {"citationItems":[{"id":"ITEM-1","itemData":{"DOI":"10.1016/j.actao.2020.103688","ISSN":"1146609X","author":[{"dropping-particle":"V.","family":"Sobroza","given":"Tainara","non-dropping-particle":"","parse-names":false,"suffix":""},{"dropping-particle":"","family":"Gordo","given":"Marcelo","non-dropping-particle":"","parse-names":false,"suffix":""},{"dropping-particle":"","family":"Barnett","given":"Adrian P.A.","non-dropping-particle":"","parse-names":false,"suffix":""},{"dropping-particle":"","family":"Boubli","given":"Jean P.","non-dropping-particle":"","parse-names":false,"suffix":""},{"dropping-particle":"","family":"Spironello","given":"Wilson R.","non-dropping-particle":"","parse-names":false,"suffix":""}],"container-title":"Acta Oecologica","id":"ITEM-1","issued":{"date-parts":[["2021","5","1"]]},"page":"103688","publisher":"Elsevier Masson","title":"Parapatric pied and red-handed tamarin responses to congeneric and conspecific calls","type":"article-journal","volume":"110"},"uris":["http://www.mendeley.com/documents/?uuid=f402e17d-dfb8-333f-b57b-7176b2291f95"]}],"mendeley":{"formattedCitation":"(Sobroza et al. 2021)","plainTextFormattedCitation":"(Sobroza et al. 2021)","previouslyFormattedCitation":"(Sobroza et al. 2021)"},"properties":{"noteIndex":0},"schema":"https://github.com/citation-style-language/schema/raw/master/csl-citation.json"}</w:instrText>
      </w:r>
      <w:r>
        <w:rPr>
          <w:rFonts w:ascii="Times New Roman" w:hAnsi="Times New Roman"/>
          <w:color w:val="000000"/>
          <w:sz w:val="20"/>
          <w:szCs w:val="20"/>
          <w:lang w:val="en-GB"/>
        </w:rPr>
        <w:fldChar w:fldCharType="separate"/>
      </w:r>
      <w:r w:rsidRPr="00AC7506">
        <w:rPr>
          <w:rFonts w:ascii="Times New Roman" w:hAnsi="Times New Roman"/>
          <w:noProof/>
          <w:color w:val="000000"/>
          <w:sz w:val="20"/>
          <w:szCs w:val="20"/>
          <w:lang w:val="en-GB"/>
        </w:rPr>
        <w:t>(Sobroza et al. 2021)</w:t>
      </w:r>
      <w:r>
        <w:rPr>
          <w:rFonts w:ascii="Times New Roman" w:hAnsi="Times New Roman"/>
          <w:color w:val="000000"/>
          <w:sz w:val="20"/>
          <w:szCs w:val="20"/>
          <w:lang w:val="en-GB"/>
        </w:rPr>
        <w:fldChar w:fldCharType="end"/>
      </w:r>
      <w:r>
        <w:rPr>
          <w:rFonts w:ascii="Times New Roman" w:hAnsi="Times New Roman"/>
          <w:color w:val="000000"/>
          <w:sz w:val="20"/>
          <w:szCs w:val="20"/>
          <w:lang w:val="en-GB"/>
        </w:rPr>
        <w:t>.</w:t>
      </w:r>
      <w:r w:rsidR="005751C1">
        <w:rPr>
          <w:rFonts w:ascii="Times New Roman" w:hAnsi="Times New Roman"/>
          <w:color w:val="000000"/>
          <w:sz w:val="20"/>
          <w:szCs w:val="20"/>
          <w:lang w:val="en-GB"/>
        </w:rPr>
        <w:t xml:space="preserve"> </w:t>
      </w:r>
      <w:r w:rsidRPr="00910BF7">
        <w:rPr>
          <w:rFonts w:ascii="Times New Roman" w:hAnsi="Times New Roman"/>
          <w:color w:val="000000"/>
          <w:sz w:val="20"/>
          <w:szCs w:val="20"/>
          <w:lang w:val="en-GB"/>
        </w:rPr>
        <w:t>Nevertheless, th</w:t>
      </w:r>
      <w:r w:rsidRPr="00541128">
        <w:rPr>
          <w:rFonts w:ascii="Times New Roman" w:hAnsi="Times New Roman"/>
          <w:color w:val="000000"/>
          <w:sz w:val="20"/>
          <w:szCs w:val="20"/>
          <w:lang w:val="en-GB"/>
        </w:rPr>
        <w:t xml:space="preserve">e </w:t>
      </w:r>
      <w:r w:rsidRPr="00652950">
        <w:rPr>
          <w:rFonts w:ascii="Times New Roman" w:hAnsi="Times New Roman"/>
          <w:color w:val="000000"/>
          <w:sz w:val="20"/>
          <w:szCs w:val="20"/>
          <w:lang w:val="en-GB"/>
        </w:rPr>
        <w:t xml:space="preserve">fact that the </w:t>
      </w:r>
      <w:r w:rsidRPr="00E748A9">
        <w:rPr>
          <w:rFonts w:ascii="Times New Roman" w:hAnsi="Times New Roman"/>
          <w:color w:val="000000"/>
          <w:sz w:val="20"/>
          <w:szCs w:val="20"/>
          <w:lang w:val="en-GB"/>
        </w:rPr>
        <w:t xml:space="preserve">shift we observed in </w:t>
      </w:r>
      <w:r w:rsidRPr="008E1106">
        <w:rPr>
          <w:rFonts w:ascii="Times New Roman" w:hAnsi="Times New Roman"/>
          <w:i/>
          <w:iCs/>
          <w:color w:val="000000"/>
          <w:sz w:val="20"/>
          <w:szCs w:val="20"/>
          <w:lang w:val="en-GB"/>
        </w:rPr>
        <w:t xml:space="preserve">S. midas </w:t>
      </w:r>
      <w:r w:rsidRPr="008E1106">
        <w:rPr>
          <w:rFonts w:ascii="Times New Roman" w:hAnsi="Times New Roman"/>
          <w:color w:val="000000"/>
          <w:sz w:val="20"/>
          <w:szCs w:val="20"/>
          <w:lang w:val="en-GB"/>
        </w:rPr>
        <w:t xml:space="preserve">calls </w:t>
      </w:r>
      <w:r w:rsidRPr="0046325E">
        <w:rPr>
          <w:rFonts w:ascii="Times New Roman" w:hAnsi="Times New Roman"/>
          <w:color w:val="000000"/>
          <w:sz w:val="20"/>
          <w:szCs w:val="20"/>
          <w:lang w:val="en-GB"/>
        </w:rPr>
        <w:t xml:space="preserve">only occurred </w:t>
      </w:r>
      <w:r w:rsidRPr="00BE5E14">
        <w:rPr>
          <w:rFonts w:ascii="Times New Roman" w:hAnsi="Times New Roman"/>
          <w:color w:val="000000"/>
          <w:sz w:val="20"/>
          <w:szCs w:val="20"/>
          <w:lang w:val="en-GB"/>
        </w:rPr>
        <w:t xml:space="preserve">in primary forests suggests that multiple </w:t>
      </w:r>
      <w:r w:rsidRPr="00764E9D">
        <w:rPr>
          <w:rFonts w:ascii="Times New Roman" w:hAnsi="Times New Roman"/>
          <w:color w:val="000000"/>
          <w:sz w:val="20"/>
          <w:szCs w:val="20"/>
          <w:lang w:val="en-GB"/>
        </w:rPr>
        <w:t xml:space="preserve">and interacting selective forces might be </w:t>
      </w:r>
      <w:r w:rsidRPr="0008418C">
        <w:rPr>
          <w:rFonts w:ascii="Times New Roman" w:hAnsi="Times New Roman"/>
          <w:color w:val="000000"/>
          <w:sz w:val="20"/>
          <w:szCs w:val="20"/>
          <w:lang w:val="en-GB"/>
        </w:rPr>
        <w:t>shaping tamarin sounds</w:t>
      </w:r>
      <w:r w:rsidRPr="00D44819">
        <w:rPr>
          <w:rFonts w:ascii="Times New Roman" w:hAnsi="Times New Roman"/>
          <w:color w:val="000000"/>
          <w:sz w:val="20"/>
          <w:szCs w:val="20"/>
          <w:lang w:val="en-GB"/>
        </w:rPr>
        <w:t xml:space="preserve">, </w:t>
      </w:r>
      <w:r>
        <w:rPr>
          <w:rFonts w:ascii="Times New Roman" w:hAnsi="Times New Roman"/>
          <w:color w:val="000000"/>
          <w:sz w:val="20"/>
          <w:szCs w:val="20"/>
          <w:lang w:val="en-GB"/>
        </w:rPr>
        <w:t>as</w:t>
      </w:r>
      <w:r w:rsidRPr="008D6468">
        <w:rPr>
          <w:rFonts w:ascii="Times New Roman" w:hAnsi="Times New Roman"/>
          <w:color w:val="000000"/>
          <w:sz w:val="20"/>
          <w:szCs w:val="20"/>
          <w:lang w:val="en-GB"/>
        </w:rPr>
        <w:t xml:space="preserve"> observed in bird</w:t>
      </w:r>
      <w:r w:rsidRPr="00FA5245">
        <w:rPr>
          <w:rFonts w:ascii="Times New Roman" w:hAnsi="Times New Roman"/>
          <w:color w:val="000000"/>
          <w:sz w:val="20"/>
          <w:szCs w:val="20"/>
          <w:lang w:val="en-GB"/>
        </w:rPr>
        <w:t xml:space="preserve">s </w:t>
      </w:r>
      <w:r w:rsidRPr="00085F98">
        <w:rPr>
          <w:rFonts w:ascii="Times New Roman" w:hAnsi="Times New Roman"/>
          <w:color w:val="000000"/>
          <w:sz w:val="20"/>
          <w:szCs w:val="20"/>
          <w:lang w:val="en-GB"/>
        </w:rPr>
        <w:t xml:space="preserve">and rodents </w:t>
      </w:r>
      <w:r w:rsidRPr="00085F98">
        <w:rPr>
          <w:rFonts w:ascii="Times New Roman" w:hAnsi="Times New Roman"/>
          <w:noProof/>
          <w:color w:val="000000"/>
          <w:sz w:val="20"/>
          <w:szCs w:val="20"/>
          <w:lang w:val="en-GB"/>
        </w:rPr>
        <w:t>(Campbell et al. 2010; Tobias et al. 2014)</w:t>
      </w:r>
      <w:r w:rsidRPr="00085F98">
        <w:rPr>
          <w:rFonts w:ascii="Times New Roman" w:hAnsi="Times New Roman"/>
          <w:color w:val="000000"/>
          <w:sz w:val="20"/>
          <w:szCs w:val="20"/>
          <w:lang w:val="en-GB"/>
        </w:rPr>
        <w:t>.</w:t>
      </w:r>
      <w:r w:rsidRPr="00085F98">
        <w:rPr>
          <w:rFonts w:ascii="Times New Roman" w:hAnsi="Times New Roman"/>
          <w:sz w:val="20"/>
          <w:szCs w:val="20"/>
          <w:lang w:val="en-GB"/>
        </w:rPr>
        <w:t xml:space="preserve"> Secondary forests contain</w:t>
      </w:r>
      <w:r w:rsidRPr="00606730">
        <w:rPr>
          <w:rFonts w:ascii="Times New Roman" w:hAnsi="Times New Roman"/>
          <w:sz w:val="20"/>
          <w:szCs w:val="20"/>
          <w:lang w:val="en-GB"/>
        </w:rPr>
        <w:t xml:space="preserve"> more food resources for tamarins </w:t>
      </w:r>
      <w:r w:rsidRPr="00606730">
        <w:rPr>
          <w:rFonts w:ascii="Times New Roman" w:hAnsi="Times New Roman"/>
          <w:noProof/>
          <w:sz w:val="20"/>
          <w:szCs w:val="20"/>
          <w:lang w:val="en-GB"/>
        </w:rPr>
        <w:t>(Gordo 2012)</w:t>
      </w:r>
      <w:r w:rsidRPr="00606730">
        <w:rPr>
          <w:rFonts w:ascii="Times New Roman" w:hAnsi="Times New Roman"/>
          <w:sz w:val="20"/>
          <w:szCs w:val="20"/>
          <w:lang w:val="en-GB"/>
        </w:rPr>
        <w:t xml:space="preserve"> therefore, competition would be reduced and </w:t>
      </w:r>
      <w:r w:rsidRPr="00BE5E14">
        <w:rPr>
          <w:rFonts w:ascii="Times New Roman" w:hAnsi="Times New Roman"/>
          <w:sz w:val="20"/>
          <w:szCs w:val="20"/>
          <w:lang w:val="en-GB"/>
        </w:rPr>
        <w:t xml:space="preserve">character displacement </w:t>
      </w:r>
      <w:r w:rsidRPr="00606730">
        <w:rPr>
          <w:rFonts w:ascii="Times New Roman" w:hAnsi="Times New Roman"/>
          <w:sz w:val="20"/>
          <w:szCs w:val="20"/>
          <w:lang w:val="en-GB"/>
        </w:rPr>
        <w:t xml:space="preserve">less likely. </w:t>
      </w:r>
    </w:p>
    <w:p w14:paraId="71E9CF0A" w14:textId="0C84D22D" w:rsidR="002E6D97" w:rsidRPr="00085F98" w:rsidRDefault="00682DF5" w:rsidP="002E6D97">
      <w:pPr>
        <w:spacing w:after="0" w:line="480" w:lineRule="auto"/>
        <w:ind w:firstLine="708"/>
        <w:rPr>
          <w:rFonts w:ascii="Times New Roman" w:hAnsi="Times New Roman"/>
          <w:sz w:val="20"/>
          <w:szCs w:val="20"/>
          <w:lang w:val="en-US"/>
        </w:rPr>
      </w:pPr>
      <w:r>
        <w:rPr>
          <w:rFonts w:ascii="Times New Roman" w:hAnsi="Times New Roman"/>
          <w:sz w:val="20"/>
          <w:szCs w:val="20"/>
          <w:lang w:val="en-US"/>
        </w:rPr>
        <w:t>Many ne</w:t>
      </w:r>
      <w:r w:rsidR="002E6D97">
        <w:rPr>
          <w:rFonts w:ascii="Times New Roman" w:hAnsi="Times New Roman"/>
          <w:sz w:val="20"/>
          <w:szCs w:val="20"/>
          <w:lang w:val="en-US"/>
        </w:rPr>
        <w:t xml:space="preserve">otropical primates display long calls, which are sounds with multiple functions </w:t>
      </w:r>
      <w:r w:rsidR="002E6D97">
        <w:rPr>
          <w:rFonts w:ascii="Times New Roman" w:hAnsi="Times New Roman"/>
          <w:sz w:val="20"/>
          <w:szCs w:val="20"/>
          <w:lang w:val="en-US"/>
        </w:rPr>
        <w:fldChar w:fldCharType="begin" w:fldLock="1"/>
      </w:r>
      <w:r w:rsidR="002E6D97">
        <w:rPr>
          <w:rFonts w:ascii="Times New Roman" w:hAnsi="Times New Roman"/>
          <w:sz w:val="20"/>
          <w:szCs w:val="20"/>
          <w:lang w:val="en-US"/>
        </w:rPr>
        <w:instrText>ADDIN CSL_CITATION {"citationItems":[{"id":"ITEM-1","itemData":{"DOI":"10.1016/S0003-3472(83)80177-8","ISSN":"00033472","abstract":"We identified two variants of cotton-top tamarin long calls that occur in different situations: communication between troops and intratroop calling. A discriminant analysis differentiated between the forms of the two variants with a classification accuracy of 98%. Discriminant analyses and analyses of variance also differentiated between the call structures of individual animals for each type of long call. A playback experiment elicited alerting, arousal and aggressive responses only to the calls of nontroop members. Aggressive behaviour patterns were elicited by the intertroop long call variant (Normal Long Call) and not by the within troop variant (Quiet Long Call). The long call variants are perceived as different by the monkeys and elicit functionally different responses. Several parallels exist between the long calls of tamarins and the song of birds. © 1983.","author":[{"dropping-particle":"","family":"Snowdon","given":"Charles T","non-dropping-particle":"","parse-names":false,"suffix":""},{"dropping-particle":"","family":"Cleveland","given":"Jayne","non-dropping-particle":"","parse-names":false,"suffix":""},{"dropping-particle":"","family":"French","given":"Jeffrey A","non-dropping-particle":"","parse-names":false,"suffix":""}],"container-title":"Animal Behaviour","id":"ITEM-1","issue":"1","issued":{"date-parts":[["1983"]]},"page":"92-101","title":"Responses to context- and individual-specific cues in cotton-top tamarin long calls","type":"article-journal","volume":"31"},"uris":["http://www.mendeley.com/documents/?uuid=497cb6cd-fe77-48a5-824a-16b792b8eb2d"]},{"id":"ITEM-2","itemData":{"DOI":"10.1590/S0001-37652004000200031","ISBN":"0001-3765","ISSN":"00013765","PMID":"15258656","abstract":"Long-distance calls are widespread among primates. Several studies concentrate on such calls in just one or in few species, while few studies have treated more general trends within the order. The common features that usually characterize these vocalizations are related to long-distance propagation of sounds. The proposed functions of primate long-distance calls can be divided into extragroup and intragroup ones. Extragroup functions relate to mate defense, mate attraction or resource defense, while intragroup functions involve group coordination or alarm. Among Neotropical primates, several species perform long-distance calls that seem more related to intragroup coordination, markedly in atelines. Callitrichids present long-distance calls that are employed both in intragroup coordination and intergroup contests or spacing. Examples of extragroup directed long-distance calls are the duets of titi monkeys and the roars and barks of howler monkeys. Considerable complexity and gradation exist in the long-distance call repertoires of some Neotropical primates, and female long-distance calls are probably more important in non-duetting species than usually thought. Future research must focus on larger trends in the evolution of primate long-distance calls, including the phylogeny of calling repertoires and the relationships between form and function in these signals.","author":[{"dropping-particle":"","family":"Oliveira","given":"D. A G","non-dropping-particle":"","parse-names":false,"suffix":""},{"dropping-particle":"","family":"Ades","given":"César","non-dropping-particle":"","parse-names":false,"suffix":""}],"container-title":"Anais da Academia Brasileira de Ciencias","id":"ITEM-2","issue":"2","issued":{"date-parts":[["2004"]]},"page":"393-398","title":"Long-distance calls in Neotropical primates","type":"article-journal","volume":"76"},"uris":["http://www.mendeley.com/documents/?uuid=b5daffaa-7754-47c6-b603-a7ddb96dfbd6"]}],"mendeley":{"formattedCitation":"(Snowdon et al. 1983; Oliveira and Ades 2004)","plainTextFormattedCitation":"(Snowdon et al. 1983; Oliveira and Ades 2004)","previouslyFormattedCitation":"(Snowdon et al. 1983; Oliveira and Ades 2004)"},"properties":{"noteIndex":0},"schema":"https://github.com/citation-style-language/schema/raw/master/csl-citation.json"}</w:instrText>
      </w:r>
      <w:r w:rsidR="002E6D97">
        <w:rPr>
          <w:rFonts w:ascii="Times New Roman" w:hAnsi="Times New Roman"/>
          <w:sz w:val="20"/>
          <w:szCs w:val="20"/>
          <w:lang w:val="en-US"/>
        </w:rPr>
        <w:fldChar w:fldCharType="separate"/>
      </w:r>
      <w:r w:rsidR="002E6D97" w:rsidRPr="00BB41CD">
        <w:rPr>
          <w:rFonts w:ascii="Times New Roman" w:hAnsi="Times New Roman"/>
          <w:noProof/>
          <w:sz w:val="20"/>
          <w:szCs w:val="20"/>
          <w:lang w:val="en-US"/>
        </w:rPr>
        <w:t>(Snowdon et al. 1983; Oliveira and Ades 2004)</w:t>
      </w:r>
      <w:r w:rsidR="002E6D97">
        <w:rPr>
          <w:rFonts w:ascii="Times New Roman" w:hAnsi="Times New Roman"/>
          <w:sz w:val="20"/>
          <w:szCs w:val="20"/>
          <w:lang w:val="en-US"/>
        </w:rPr>
        <w:fldChar w:fldCharType="end"/>
      </w:r>
      <w:r w:rsidR="002E6D97">
        <w:rPr>
          <w:rFonts w:ascii="Times New Roman" w:hAnsi="Times New Roman"/>
          <w:sz w:val="20"/>
          <w:szCs w:val="20"/>
          <w:lang w:val="en-US"/>
        </w:rPr>
        <w:t>. B</w:t>
      </w:r>
      <w:r w:rsidR="002E6D97" w:rsidRPr="008F2C47">
        <w:rPr>
          <w:rFonts w:ascii="Times New Roman" w:hAnsi="Times New Roman"/>
          <w:color w:val="000000"/>
          <w:sz w:val="20"/>
          <w:szCs w:val="20"/>
          <w:lang w:val="en-GB"/>
        </w:rPr>
        <w:t xml:space="preserve">oth pied and red-handed tamarins make long calls that are used for </w:t>
      </w:r>
      <w:r w:rsidR="002E6D97" w:rsidRPr="00111DC7">
        <w:rPr>
          <w:rFonts w:ascii="Times New Roman" w:hAnsi="Times New Roman"/>
          <w:color w:val="000000"/>
          <w:sz w:val="20"/>
          <w:szCs w:val="20"/>
          <w:lang w:val="en-GB"/>
        </w:rPr>
        <w:t xml:space="preserve">intra- and intergroup communication to </w:t>
      </w:r>
      <w:r w:rsidR="002E6D97" w:rsidRPr="001F257D">
        <w:rPr>
          <w:rFonts w:ascii="Times New Roman" w:hAnsi="Times New Roman"/>
          <w:color w:val="000000"/>
          <w:sz w:val="20"/>
          <w:szCs w:val="20"/>
          <w:lang w:val="en-GB"/>
        </w:rPr>
        <w:t xml:space="preserve">aid </w:t>
      </w:r>
      <w:r w:rsidR="002E6D97" w:rsidRPr="00111DC7">
        <w:rPr>
          <w:rFonts w:ascii="Times New Roman" w:hAnsi="Times New Roman"/>
          <w:color w:val="000000"/>
          <w:sz w:val="20"/>
          <w:szCs w:val="20"/>
          <w:lang w:val="en-GB"/>
        </w:rPr>
        <w:t xml:space="preserve">in </w:t>
      </w:r>
      <w:r w:rsidR="002E6D97" w:rsidRPr="00111DC7">
        <w:rPr>
          <w:rFonts w:ascii="Times New Roman" w:hAnsi="Times New Roman"/>
          <w:sz w:val="20"/>
          <w:szCs w:val="20"/>
          <w:lang w:val="en-US"/>
        </w:rPr>
        <w:t>group</w:t>
      </w:r>
      <w:r w:rsidR="002E6D97">
        <w:rPr>
          <w:rFonts w:ascii="Times New Roman" w:hAnsi="Times New Roman"/>
          <w:sz w:val="20"/>
          <w:szCs w:val="20"/>
          <w:lang w:val="en-US"/>
        </w:rPr>
        <w:t xml:space="preserve"> cohesion, movement coordination, and spacing during territorial contexts </w:t>
      </w:r>
      <w:r w:rsidR="002E6D97" w:rsidRPr="008F2C47">
        <w:rPr>
          <w:rFonts w:ascii="Times New Roman" w:hAnsi="Times New Roman"/>
          <w:noProof/>
          <w:color w:val="000000"/>
          <w:sz w:val="20"/>
          <w:szCs w:val="20"/>
          <w:lang w:val="en-GB"/>
        </w:rPr>
        <w:t>(Day and Elwood 1999; Snowdon 2017b; Sobroza et al. 2017)</w:t>
      </w:r>
      <w:r w:rsidR="002E6D97">
        <w:rPr>
          <w:rFonts w:ascii="Times New Roman" w:hAnsi="Times New Roman"/>
          <w:sz w:val="20"/>
          <w:szCs w:val="20"/>
          <w:lang w:val="en-US"/>
        </w:rPr>
        <w:t xml:space="preserve">. </w:t>
      </w:r>
      <w:r w:rsidR="002E6D97">
        <w:rPr>
          <w:rFonts w:ascii="Times New Roman" w:hAnsi="Times New Roman"/>
          <w:color w:val="000000"/>
          <w:sz w:val="20"/>
          <w:szCs w:val="20"/>
          <w:lang w:val="en-GB"/>
        </w:rPr>
        <w:t>In other primates</w:t>
      </w:r>
      <w:r w:rsidR="002E6D97" w:rsidRPr="001F257D">
        <w:rPr>
          <w:rFonts w:ascii="Times New Roman" w:hAnsi="Times New Roman"/>
          <w:color w:val="000000"/>
          <w:sz w:val="20"/>
          <w:szCs w:val="20"/>
          <w:lang w:val="en-GB"/>
        </w:rPr>
        <w:t>,</w:t>
      </w:r>
      <w:r w:rsidR="002E6D97">
        <w:rPr>
          <w:rFonts w:ascii="Times New Roman" w:hAnsi="Times New Roman"/>
          <w:color w:val="000000"/>
          <w:sz w:val="20"/>
          <w:szCs w:val="20"/>
          <w:lang w:val="en-GB"/>
        </w:rPr>
        <w:t xml:space="preserve"> long calls may also function in mate defence</w:t>
      </w:r>
      <w:r w:rsidR="002E6D97" w:rsidRPr="00F01B3A">
        <w:rPr>
          <w:rFonts w:ascii="Times New Roman" w:hAnsi="Times New Roman"/>
          <w:color w:val="000000"/>
          <w:sz w:val="20"/>
          <w:szCs w:val="20"/>
          <w:lang w:val="en-GB"/>
        </w:rPr>
        <w:t xml:space="preserve"> </w:t>
      </w:r>
      <w:r w:rsidR="002E6D97">
        <w:rPr>
          <w:rFonts w:ascii="Times New Roman" w:hAnsi="Times New Roman"/>
          <w:color w:val="000000"/>
          <w:sz w:val="20"/>
          <w:szCs w:val="20"/>
          <w:lang w:val="en-GB"/>
        </w:rPr>
        <w:fldChar w:fldCharType="begin" w:fldLock="1"/>
      </w:r>
      <w:r w:rsidR="002E6D97">
        <w:rPr>
          <w:rFonts w:ascii="Times New Roman" w:hAnsi="Times New Roman"/>
          <w:color w:val="000000"/>
          <w:sz w:val="20"/>
          <w:szCs w:val="20"/>
          <w:lang w:val="en-GB"/>
        </w:rPr>
        <w:instrText>ADDIN CSL_CITATION {"citationItems":[{"id":"ITEM-1","itemData":{"DOI":"10.1007/s00265-002-0541-8","ISBN":"0026500205","ISSN":"03405443","abstract":"Long-distance calls produced by males are common among vertebrate species. Several hypotheses have been proposed to explain features of male long-dis- tance calls and their phylogenetic distribution in pri- mates, but the putative functions of male long-distance calls have yet to be tested comprehensively. We used phylogenetic comparative methods to investigate hy- potheses for the function of male long-distance calls. We focused on the mate defense hypothesis, which states that male long-distance calls function in intra-sexual competition for mates, but we also examined factors in- volving resource defense, mate attraction, and habitat. Phylogenetic reconstruction of male long-distance calls in 158 primate species indicates that the presence of male long-distance calls is the ancestral state. The carry- ing distance of male long-distance calls is correlated with the size of the home range, which is consistent with the role of male long-distance calls in defending mates, attracting mates, and defending resources. However, measures of male intra-sexual competition were not as- sociated with the evolution of male long-distance calls. Evolutionary transitions were only partly correlated with factors related to mate attraction. Instead, the strongest correlates of male long-distance calls were activity peri- od, body mass, home range, habitat and some measures of resource defense. Our results are consistent with long- distance call production as a costly signal, but detailed study within species is required to assess these costs and the functions of long-distance calls in individual cases. Electronic Supplementary Material is available if you access this article at http://dx.doi.org/10.1007/.","author":[{"dropping-particle":"","family":"Wich","given":"Serge A.","non-dropping-particle":"","parse-names":false,"suffix":""},{"dropping-particle":"","family":"Nunn","given":"Charles L.","non-dropping-particle":"","parse-names":false,"suffix":""}],"container-title":"Behavioral Ecology and Sociobiology","id":"ITEM-1","issue":"6","issued":{"date-parts":[["2002"]]},"page":"474-484","title":"Do male \"long-distance calls\" function in mate defense? A comparative study of long-distance calls in primates","type":"article-journal","volume":"52"},"uris":["http://www.mendeley.com/documents/?uuid=7272c9c0-46c9-4edb-acdd-f7cad6c3e3e7"]},{"id":"ITEM-2","itemData":{"DOI":"10.1016/0047-2484(89)90097-3","ISBN":"00472484 (ISSN)","ISSN":"00472484","abstract":"Many features of the vocal communication systems of New World primates are similar to the most complex vocal systems known: human speech and bird song. This paper reviews the parallels between vocal communication in New World monkeys and phenomena of bird song and human speech. The long or loud calls of New World monkeys are functionally similar to bird song, being used for maintaining territories, for intragroup cohesion and for mate attraction. These long calls have features that allow for species, subspecies and individual recognition. While the long and loud calls of some New World primates fit the design features that maximize long distance transmission in tropical habitats, the long calls of most callitrichids are pitched too high for maximal distance of transmission. There are parallels in the ontogeny of bird song and the ontogeny of long calls. A highly variable set of calls is used by immature animals crystallizing into a stereotyped form with reproductive maturation. There is evidence of phonetic variation with categorical perception of different calls in pygmy marmosets. A rudimentary syntax and orderly turn taking behavior have been found in many New World primates. In squirrel monkeys there is evidence of a metacommunicative function of calls. The vocal communication systems of New World monkeys represent some of the most sophisticated vocal systems found in nonhuman primates. © 1989.","author":[{"dropping-particle":"","family":"Snowdon","given":"Charles T","non-dropping-particle":"","parse-names":false,"suffix":""}],"container-title":"Journal of Human Evolution","id":"ITEM-2","issue":"7","issued":{"date-parts":[["1989"]]},"page":"611-633","title":"Vocal communication in New World monkeys","type":"article-journal","volume":"18"},"uris":["http://www.mendeley.com/documents/?uuid=60ec560e-ab2b-4cd0-acbc-f28ebfa385c9"]}],"mendeley":{"formattedCitation":"(Snowdon 1989; Wich and Nunn 2002)","plainTextFormattedCitation":"(Snowdon 1989; Wich and Nunn 2002)","previouslyFormattedCitation":"(Snowdon 1989; Wich and Nunn 2002)"},"properties":{"noteIndex":0},"schema":"https://github.com/citation-style-language/schema/raw/master/csl-citation.json"}</w:instrText>
      </w:r>
      <w:r w:rsidR="002E6D97">
        <w:rPr>
          <w:rFonts w:ascii="Times New Roman" w:hAnsi="Times New Roman"/>
          <w:color w:val="000000"/>
          <w:sz w:val="20"/>
          <w:szCs w:val="20"/>
          <w:lang w:val="en-GB"/>
        </w:rPr>
        <w:fldChar w:fldCharType="separate"/>
      </w:r>
      <w:r w:rsidR="002E6D97" w:rsidRPr="003446E5">
        <w:rPr>
          <w:rFonts w:ascii="Times New Roman" w:hAnsi="Times New Roman"/>
          <w:noProof/>
          <w:color w:val="000000"/>
          <w:sz w:val="20"/>
          <w:szCs w:val="20"/>
          <w:lang w:val="en-GB"/>
        </w:rPr>
        <w:t>(Snowdon 1989; Wich and Nunn 2002)</w:t>
      </w:r>
      <w:r w:rsidR="002E6D97">
        <w:rPr>
          <w:rFonts w:ascii="Times New Roman" w:hAnsi="Times New Roman"/>
          <w:color w:val="000000"/>
          <w:sz w:val="20"/>
          <w:szCs w:val="20"/>
          <w:lang w:val="en-GB"/>
        </w:rPr>
        <w:fldChar w:fldCharType="end"/>
      </w:r>
      <w:r w:rsidR="002E6D97">
        <w:rPr>
          <w:rFonts w:ascii="Times New Roman" w:hAnsi="Times New Roman"/>
          <w:color w:val="000000"/>
          <w:sz w:val="20"/>
          <w:szCs w:val="20"/>
          <w:lang w:val="en-GB"/>
        </w:rPr>
        <w:t xml:space="preserve">, but we have no evidence supporting such hypothesis for the pied and red-handed tamarins, and </w:t>
      </w:r>
      <w:r w:rsidR="002E6D97" w:rsidRPr="00111DC7">
        <w:rPr>
          <w:rFonts w:ascii="Times New Roman" w:hAnsi="Times New Roman"/>
          <w:color w:val="000000"/>
          <w:sz w:val="20"/>
          <w:szCs w:val="20"/>
          <w:lang w:val="en-GB"/>
        </w:rPr>
        <w:t>only weak</w:t>
      </w:r>
      <w:r w:rsidR="002E6D97">
        <w:rPr>
          <w:rFonts w:ascii="Times New Roman" w:hAnsi="Times New Roman"/>
          <w:color w:val="000000"/>
          <w:sz w:val="20"/>
          <w:szCs w:val="20"/>
          <w:lang w:val="en-GB"/>
        </w:rPr>
        <w:t xml:space="preserve"> evidence for callitrichids, in general. For instance, if long calls also have a reproductive </w:t>
      </w:r>
      <w:r w:rsidR="002E6D97" w:rsidRPr="00111DC7">
        <w:rPr>
          <w:rFonts w:ascii="Times New Roman" w:hAnsi="Times New Roman"/>
          <w:color w:val="000000"/>
          <w:sz w:val="20"/>
          <w:szCs w:val="20"/>
          <w:lang w:val="en-GB"/>
        </w:rPr>
        <w:t>function, we would</w:t>
      </w:r>
      <w:r w:rsidR="006B0647">
        <w:rPr>
          <w:rFonts w:ascii="Times New Roman" w:hAnsi="Times New Roman"/>
          <w:color w:val="000000"/>
          <w:sz w:val="20"/>
          <w:szCs w:val="20"/>
          <w:lang w:val="en-GB"/>
        </w:rPr>
        <w:t xml:space="preserve"> </w:t>
      </w:r>
      <w:r w:rsidR="002E6D97" w:rsidRPr="00111DC7">
        <w:rPr>
          <w:rFonts w:ascii="Times New Roman" w:hAnsi="Times New Roman"/>
          <w:color w:val="000000"/>
          <w:sz w:val="20"/>
          <w:szCs w:val="20"/>
          <w:lang w:val="en-GB"/>
        </w:rPr>
        <w:t>expect an asymmetric sex ratio during call emission and responses. In captive</w:t>
      </w:r>
      <w:r w:rsidR="002E6D97">
        <w:rPr>
          <w:rFonts w:ascii="Times New Roman" w:hAnsi="Times New Roman"/>
          <w:color w:val="000000"/>
          <w:sz w:val="20"/>
          <w:szCs w:val="20"/>
          <w:lang w:val="en-GB"/>
        </w:rPr>
        <w:t xml:space="preserve"> colonies of tamarins (</w:t>
      </w:r>
      <w:r w:rsidR="002E6D97" w:rsidRPr="006A22A1">
        <w:rPr>
          <w:rFonts w:ascii="Times New Roman" w:hAnsi="Times New Roman"/>
          <w:i/>
          <w:iCs/>
          <w:color w:val="000000"/>
          <w:sz w:val="20"/>
          <w:szCs w:val="20"/>
          <w:lang w:val="en-GB"/>
        </w:rPr>
        <w:t>Saguinus oedipus</w:t>
      </w:r>
      <w:r w:rsidR="002E6D97">
        <w:rPr>
          <w:rFonts w:ascii="Times New Roman" w:hAnsi="Times New Roman"/>
          <w:color w:val="000000"/>
          <w:sz w:val="20"/>
          <w:szCs w:val="20"/>
          <w:lang w:val="en-GB"/>
        </w:rPr>
        <w:t xml:space="preserve">), results are inconsistent: sometimes males and sometimes females respond more to the opposite sex </w:t>
      </w:r>
      <w:r w:rsidR="002E6D97">
        <w:rPr>
          <w:rFonts w:ascii="Times New Roman" w:hAnsi="Times New Roman"/>
          <w:color w:val="000000"/>
          <w:sz w:val="20"/>
          <w:szCs w:val="20"/>
          <w:lang w:val="en-GB"/>
        </w:rPr>
        <w:fldChar w:fldCharType="begin" w:fldLock="1"/>
      </w:r>
      <w:r w:rsidR="002E6D97">
        <w:rPr>
          <w:rFonts w:ascii="Times New Roman" w:hAnsi="Times New Roman"/>
          <w:color w:val="000000"/>
          <w:sz w:val="20"/>
          <w:szCs w:val="20"/>
          <w:lang w:val="en-GB"/>
        </w:rPr>
        <w:instrText>ADDIN CSL_CITATION {"citationItems":[{"id":"ITEM-1","itemData":{"DOI":"10.1163/156853986X00649","ISSN":"1568539X","author":[{"dropping-particle":"","family":"McConnell","given":"Patricia","non-dropping-particle":"","parse-names":false,"suffix":""},{"dropping-particle":"","family":"Snowdon","given":"Charles T.","non-dropping-particle":"","parse-names":false,"suffix":""}],"container-title":"Behaviour","id":"ITEM-1","issue":"3-4","issued":{"date-parts":[["1986"]]},"page":"273-296","title":"Vocal interactions between unfamiliar groups of captive cotton-top tamarins","type":"article-journal","volume":"97"},"uris":["http://www.mendeley.com/documents/?uuid=75ce3f90-69b3-44f2-a19c-367e248906b1"]},{"id":"ITEM-2","itemData":{"DOI":"10.1002/ajp.20213","ISSN":"02752565","PMID":"16429418","abstract":"Sex differences in behavior are quite common among nonhuman primates. In sexually monomorphic species, sex differences might be expected to be less evident than in polygynous and highly dimorphic species. Callitrichid primates (marmosets and tamarins) are cooperative breeders that exhibit little sexual size dimorphism. However, several sex differences in the structure and usage of vocalizations have been reported. In one such study, McConnell and Snowdon [Behaviour 97: 273-296, 1986] reported that female cotton-top tamarins (Saguinus oedipus) emitted significantly more normal long calls than males during simulated intergroup encounters. In the course of collecting a library of normal long calls, we replicated a portion of that study 20 years later with the same colony and similar methods. To our surprise we found a reversal of sex differences. In the same experimental situation, males gave significantly more normal long calls than females. In a further replication 2 years later, males still called more but the effect was less pronounced. The dramatic change in sex differences within the same species and colony over a 22-year period suggests that behavioral sex differences in callitrichids may be quite labile, and that repeated sampling over several years may be necessary to establish true sex differences. © 2006 Wiley-Liss, Inc.","author":[{"dropping-particle":"","family":"Scott","given":"Jillian J.","non-dropping-particle":"","parse-names":false,"suffix":""},{"dropping-particle":"","family":"Carlson","given":"Kirsten L.","non-dropping-particle":"","parse-names":false,"suffix":""},{"dropping-particle":"","family":"Snowdon","given":"Charles T.","non-dropping-particle":"","parse-names":false,"suffix":""}],"container-title":"American Journal of Primatology","id":"ITEM-2","issue":"2","issued":{"date-parts":[["2006"]]},"page":"153-160","title":"Labile sex differences in long calling in cotton-top tamarins","type":"article-journal","volume":"68"},"uris":["http://www.mendeley.com/documents/?uuid=d6c2415b-9a29-475f-86af-9c9b94ccf74f"]}],"mendeley":{"formattedCitation":"(McConnell and Snowdon 1986; Scott et al. 2006)","plainTextFormattedCitation":"(McConnell and Snowdon 1986; Scott et al. 2006)","previouslyFormattedCitation":"(McConnell and Snowdon 1986; Scott et al. 2006)"},"properties":{"noteIndex":0},"schema":"https://github.com/citation-style-language/schema/raw/master/csl-citation.json"}</w:instrText>
      </w:r>
      <w:r w:rsidR="002E6D97">
        <w:rPr>
          <w:rFonts w:ascii="Times New Roman" w:hAnsi="Times New Roman"/>
          <w:color w:val="000000"/>
          <w:sz w:val="20"/>
          <w:szCs w:val="20"/>
          <w:lang w:val="en-GB"/>
        </w:rPr>
        <w:fldChar w:fldCharType="separate"/>
      </w:r>
      <w:r w:rsidR="002E6D97" w:rsidRPr="003446E5">
        <w:rPr>
          <w:rFonts w:ascii="Times New Roman" w:hAnsi="Times New Roman"/>
          <w:noProof/>
          <w:color w:val="000000"/>
          <w:sz w:val="20"/>
          <w:szCs w:val="20"/>
          <w:lang w:val="en-GB"/>
        </w:rPr>
        <w:t>(McConnell and Snowdon 1986; Scott et al. 2006)</w:t>
      </w:r>
      <w:r w:rsidR="002E6D97">
        <w:rPr>
          <w:rFonts w:ascii="Times New Roman" w:hAnsi="Times New Roman"/>
          <w:color w:val="000000"/>
          <w:sz w:val="20"/>
          <w:szCs w:val="20"/>
          <w:lang w:val="en-GB"/>
        </w:rPr>
        <w:fldChar w:fldCharType="end"/>
      </w:r>
      <w:r w:rsidR="002E6D97">
        <w:rPr>
          <w:rFonts w:ascii="Times New Roman" w:hAnsi="Times New Roman"/>
          <w:color w:val="000000"/>
          <w:sz w:val="20"/>
          <w:szCs w:val="20"/>
          <w:lang w:val="en-GB"/>
        </w:rPr>
        <w:t xml:space="preserve">, </w:t>
      </w:r>
      <w:r w:rsidR="002E6D97" w:rsidRPr="00111DC7">
        <w:rPr>
          <w:rFonts w:ascii="Times New Roman" w:hAnsi="Times New Roman"/>
          <w:color w:val="000000"/>
          <w:sz w:val="20"/>
          <w:szCs w:val="20"/>
          <w:lang w:val="en-GB"/>
        </w:rPr>
        <w:t>while in the field, there are recordings</w:t>
      </w:r>
      <w:r w:rsidR="006B0647">
        <w:rPr>
          <w:rFonts w:ascii="Times New Roman" w:hAnsi="Times New Roman"/>
          <w:color w:val="000000"/>
          <w:sz w:val="20"/>
          <w:szCs w:val="20"/>
          <w:lang w:val="en-GB"/>
        </w:rPr>
        <w:t xml:space="preserve"> </w:t>
      </w:r>
      <w:r w:rsidR="002E6D97" w:rsidRPr="00111DC7">
        <w:rPr>
          <w:rFonts w:ascii="Times New Roman" w:hAnsi="Times New Roman"/>
          <w:color w:val="000000"/>
          <w:sz w:val="20"/>
          <w:szCs w:val="20"/>
          <w:lang w:val="en-GB"/>
        </w:rPr>
        <w:t xml:space="preserve">of both males and females of </w:t>
      </w:r>
      <w:r w:rsidR="002E6D97" w:rsidRPr="00111DC7">
        <w:rPr>
          <w:rFonts w:ascii="Times New Roman" w:hAnsi="Times New Roman"/>
          <w:i/>
          <w:iCs/>
          <w:color w:val="000000"/>
          <w:sz w:val="20"/>
          <w:szCs w:val="20"/>
          <w:lang w:val="en-GB"/>
        </w:rPr>
        <w:t>Saguinus</w:t>
      </w:r>
      <w:r w:rsidR="002E6D97" w:rsidRPr="00111DC7">
        <w:rPr>
          <w:rFonts w:ascii="Times New Roman" w:hAnsi="Times New Roman"/>
          <w:color w:val="000000"/>
          <w:sz w:val="20"/>
          <w:szCs w:val="20"/>
          <w:lang w:val="en-GB"/>
        </w:rPr>
        <w:t xml:space="preserve"> sp</w:t>
      </w:r>
      <w:r w:rsidR="002E6D97">
        <w:rPr>
          <w:rFonts w:ascii="Times New Roman" w:hAnsi="Times New Roman"/>
          <w:color w:val="000000"/>
          <w:sz w:val="20"/>
          <w:szCs w:val="20"/>
          <w:lang w:val="en-GB"/>
        </w:rPr>
        <w:t>p</w:t>
      </w:r>
      <w:r w:rsidR="002E6D97" w:rsidRPr="00111DC7">
        <w:rPr>
          <w:rFonts w:ascii="Times New Roman" w:hAnsi="Times New Roman"/>
          <w:color w:val="000000"/>
          <w:sz w:val="20"/>
          <w:szCs w:val="20"/>
          <w:lang w:val="en-GB"/>
        </w:rPr>
        <w:t xml:space="preserve">. emitting long calls during group encounters </w:t>
      </w:r>
      <w:r w:rsidR="002E6D97" w:rsidRPr="00111DC7">
        <w:rPr>
          <w:rFonts w:ascii="Times New Roman" w:hAnsi="Times New Roman"/>
          <w:color w:val="000000"/>
          <w:sz w:val="20"/>
          <w:szCs w:val="20"/>
          <w:lang w:val="en-GB"/>
        </w:rPr>
        <w:fldChar w:fldCharType="begin" w:fldLock="1"/>
      </w:r>
      <w:r w:rsidR="002E6D97" w:rsidRPr="00111DC7">
        <w:rPr>
          <w:rFonts w:ascii="Times New Roman" w:hAnsi="Times New Roman"/>
          <w:color w:val="000000"/>
          <w:sz w:val="20"/>
          <w:szCs w:val="20"/>
          <w:lang w:val="en-GB"/>
        </w:rPr>
        <w:instrText>ADDIN CSL_CITATION {"citationItems":[{"id":"ITEM-1","itemData":{"DOI":"10.1002/(sici)1520-6505(1997)5:6&lt;187::aid-evan1&gt;3.0.co;2-a","ISSN":"10601538","abstract":"In this paper I examine behavioral strategies used by male and female tamarins to increase individual reproductive opportunities while continuing to maintain a high level of group cohesion and social cooperation. Tamarins of the genus Saguinus are characterized by social groups generally composed of more than one adult of each sex, but a breeding system in which only a single female in each group gives birth. The breeding sovereignty of a single dominant female limits the reproductive opportunities of subordinate females as well as the reproductive opportunities of resident adult males.1-3 Despite extreme variability in year-to-year reproductive success among members of the same social group, field studies indicate that within-group intrasexual aggression and fighting are rare, and that both breeding and nonbreeding individuals expend time and energy cooperatively caring for young, defending productive feeding sites, and assisting in food harvesting activities.4-11 In fact, Caine12 has argued that \"co-operation, tolerance, and flexibility\" are the primary themes of tamarin social interactions (p. 218). A major question that remains unanswered, however, is how such high levels of cooperation could have evolved in a social system characterized by emigration of both adult males and females from the natal group, polyandrous mating, and intense reproductive competition.","author":[{"dropping-particle":"","family":"Garber","given":"Paul A.","non-dropping-particle":"","parse-names":false,"suffix":""}],"container-title":"Evolutionary Anthropology","id":"ITEM-1","issue":"6","issued":{"date-parts":[["1997","1","1"]]},"page":"187-199","publisher":"Wiley-Liss Inc.","title":"One for all and breeding for one: Cooperation and competition as a tamarin reproductive strategy","type":"article-journal","volume":"5"},"uris":["http://www.mendeley.com/documents/?uuid=2ae4a1cc-2070-3efe-bfff-a08f26b0a258"]},{"id":"ITEM-2","itemData":{"DOI":"10.1007/BF02381276","ISBN":"0032-8332","ISSN":"00328332","abstract":"In this paper we examine patterns of group spacing and habitat utilization in neighbor-ing groups of marked free-ranging moustached tamarin monkeys (Saguinus mystax) inhabiting Padre Isla, a small island in the Amazon Basin of northeastern Peru, and describe the set of behavioral mechanisms used by tarnarins to maintain the spatial isolation and social integrity of individual groups. Specifically, we address a series of questions regarding the importance of resource defense, mate defense, and territorial defense in intergroup interactions. From June through November 1990, we recorded 67 intergroup interactions involving members of our two main study groups. These interactions occurred at a rate of .14/observation hour and were of two general types. Vocal battles averaged 18 min in duration and were characterized by a series of high frequency, short syllable, long calls that were exchanged between groups separated by dis-tances of greater than 25 m. Aggressive encounters averaged 26 min in duration and involved visual contact, alarm calls, scent marking, and sequences of chases and retreats. Intergroup confrontations did not cluster around the perimeter of a group's home range, and there was no evidence that moustached tamarins patrolled range borders. Our data indicate that 35~ of aggressive encounters occurred in the vicinity of major feeding trees. Priority access to these sites is likely to have an impor-tant influence on tamarin foraging success. Mate defense and the exploration of new breeding oppor-tunities also appear to be important functions of intergroup conflicts. Not only did the frequency of aggressive encounters increase during breeding periods, but three-fourths of all observed copula-tions occurred during or within 30 min of an encounter. Given the high degree of reproductive compe-tition reported among tamarin females and the time and energy group members devote to intergroup aggression, maintaining access to a stable home range and the resources contained within that range appear to be critical functions of moustached tamarin social interactions.","author":[{"dropping-particle":"","family":"Garber","given":"P. A.","non-dropping-particle":"","parse-names":false,"suffix":""},{"dropping-particle":"","family":"Pruetz","given":"J. D.","non-dropping-particle":"","parse-names":false,"suffix":""},{"dropping-particle":"","family":"Isaacson","given":"J.","non-dropping-particle":"","parse-names":false,"suffix":""}],"container-title":"Primates","id":"ITEM-2","issue":"1","issued":{"date-parts":[["1993"]]},"page":"11-25","title":"Patterns of range use, range defense, and intergroup spacing in moustached tamarin monkeys (Saguinus mystax)","type":"article-journal","volume":"34"},"uris":["http://www.mendeley.com/documents/?uuid=e0e1fb17-0a9d-4eca-8c56-c45bb5204c8b"]}],"mendeley":{"formattedCitation":"(Garber et al. 1993; Garber 1997)","plainTextFormattedCitation":"(Garber et al. 1993; Garber 1997)","previouslyFormattedCitation":"(Garber et al. 1993; Garber 1997)"},"properties":{"noteIndex":0},"schema":"https://github.com/citation-style-language/schema/raw/master/csl-citation.json"}</w:instrText>
      </w:r>
      <w:r w:rsidR="002E6D97" w:rsidRPr="00111DC7">
        <w:rPr>
          <w:rFonts w:ascii="Times New Roman" w:hAnsi="Times New Roman"/>
          <w:color w:val="000000"/>
          <w:sz w:val="20"/>
          <w:szCs w:val="20"/>
          <w:lang w:val="en-GB"/>
        </w:rPr>
        <w:fldChar w:fldCharType="separate"/>
      </w:r>
      <w:r w:rsidR="002E6D97" w:rsidRPr="00111DC7">
        <w:rPr>
          <w:rFonts w:ascii="Times New Roman" w:hAnsi="Times New Roman"/>
          <w:noProof/>
          <w:color w:val="000000"/>
          <w:sz w:val="20"/>
          <w:szCs w:val="20"/>
          <w:lang w:val="en-GB"/>
        </w:rPr>
        <w:t>(Garber et al. 1993; Garber 1997)</w:t>
      </w:r>
      <w:r w:rsidR="002E6D97" w:rsidRPr="00111DC7">
        <w:rPr>
          <w:rFonts w:ascii="Times New Roman" w:hAnsi="Times New Roman"/>
          <w:color w:val="000000"/>
          <w:sz w:val="20"/>
          <w:szCs w:val="20"/>
          <w:lang w:val="en-GB"/>
        </w:rPr>
        <w:fldChar w:fldCharType="end"/>
      </w:r>
      <w:r w:rsidR="002E6D97">
        <w:rPr>
          <w:rFonts w:ascii="Times New Roman" w:hAnsi="Times New Roman"/>
          <w:color w:val="000000"/>
          <w:sz w:val="20"/>
          <w:szCs w:val="20"/>
          <w:lang w:val="en-GB"/>
        </w:rPr>
        <w:t xml:space="preserve">. Therefore, while the territorial function of long calls is relatively well accepted and widespread among callitrichids, the </w:t>
      </w:r>
      <w:r w:rsidR="002E6D97" w:rsidRPr="00111DC7">
        <w:rPr>
          <w:rFonts w:ascii="Times New Roman" w:hAnsi="Times New Roman"/>
          <w:color w:val="000000"/>
          <w:sz w:val="20"/>
          <w:szCs w:val="20"/>
          <w:lang w:val="en-GB"/>
        </w:rPr>
        <w:t>hypothesis that it has a possible</w:t>
      </w:r>
      <w:r w:rsidR="002E6D97">
        <w:rPr>
          <w:rFonts w:ascii="Times New Roman" w:hAnsi="Times New Roman"/>
          <w:color w:val="000000"/>
          <w:sz w:val="20"/>
          <w:szCs w:val="20"/>
          <w:lang w:val="en-GB"/>
        </w:rPr>
        <w:t xml:space="preserve"> reproductive function (e.g. mate attraction or mate-guarding) remains poorly supported.</w:t>
      </w:r>
      <w:r w:rsidR="002E6D97" w:rsidRPr="00943AC2">
        <w:rPr>
          <w:color w:val="000000"/>
          <w:sz w:val="20"/>
          <w:szCs w:val="20"/>
          <w:lang w:val="en-US"/>
        </w:rPr>
        <w:t xml:space="preserve"> </w:t>
      </w:r>
      <w:r w:rsidR="002E6D97" w:rsidRPr="00943AC2">
        <w:rPr>
          <w:rFonts w:ascii="Times New Roman" w:hAnsi="Times New Roman"/>
          <w:color w:val="000000"/>
          <w:sz w:val="20"/>
          <w:szCs w:val="20"/>
          <w:lang w:val="en-US"/>
        </w:rPr>
        <w:t xml:space="preserve">When characters have multiple functions, directions of displacement may be less obvious (Grether et al. 2009), though, our results are </w:t>
      </w:r>
      <w:r w:rsidR="00830021">
        <w:rPr>
          <w:rFonts w:ascii="Times New Roman" w:hAnsi="Times New Roman"/>
          <w:color w:val="000000"/>
          <w:sz w:val="20"/>
          <w:szCs w:val="20"/>
          <w:lang w:val="en-US"/>
        </w:rPr>
        <w:t>under</w:t>
      </w:r>
      <w:r w:rsidR="002E6D97" w:rsidRPr="00943AC2">
        <w:rPr>
          <w:rFonts w:ascii="Times New Roman" w:hAnsi="Times New Roman"/>
          <w:color w:val="000000"/>
          <w:sz w:val="20"/>
          <w:szCs w:val="20"/>
          <w:lang w:val="en-US"/>
        </w:rPr>
        <w:t xml:space="preserve"> what is expected for territorial signals (Drury et al. 2020).</w:t>
      </w:r>
    </w:p>
    <w:p w14:paraId="31B8958A" w14:textId="4A8FCC9C" w:rsidR="002E6D97" w:rsidRDefault="002E6D97" w:rsidP="002E6D97">
      <w:pPr>
        <w:spacing w:after="120" w:line="480" w:lineRule="auto"/>
        <w:ind w:firstLine="709"/>
        <w:rPr>
          <w:rFonts w:ascii="Times New Roman" w:hAnsi="Times New Roman"/>
          <w:color w:val="000000"/>
          <w:sz w:val="20"/>
          <w:szCs w:val="20"/>
          <w:lang w:val="en-GB"/>
        </w:rPr>
      </w:pPr>
      <w:r w:rsidRPr="00606730">
        <w:rPr>
          <w:rFonts w:ascii="Times New Roman" w:hAnsi="Times New Roman"/>
          <w:sz w:val="20"/>
          <w:szCs w:val="20"/>
          <w:lang w:val="en-US"/>
        </w:rPr>
        <w:lastRenderedPageBreak/>
        <w:t>As expected, frequency shifts</w:t>
      </w:r>
      <w:r>
        <w:rPr>
          <w:rFonts w:ascii="Times New Roman" w:hAnsi="Times New Roman"/>
          <w:sz w:val="20"/>
          <w:szCs w:val="20"/>
          <w:lang w:val="en-US"/>
        </w:rPr>
        <w:t xml:space="preserve"> (see PC1 and PC2, Table 2)</w:t>
      </w:r>
      <w:r w:rsidRPr="00606730">
        <w:rPr>
          <w:rFonts w:ascii="Times New Roman" w:hAnsi="Times New Roman"/>
          <w:sz w:val="20"/>
          <w:szCs w:val="20"/>
          <w:lang w:val="en-US"/>
        </w:rPr>
        <w:t xml:space="preserve"> occurred mainly in primary </w:t>
      </w:r>
      <w:r w:rsidRPr="00111DC7">
        <w:rPr>
          <w:rFonts w:ascii="Times New Roman" w:hAnsi="Times New Roman"/>
          <w:sz w:val="20"/>
          <w:szCs w:val="20"/>
          <w:lang w:val="en-US"/>
        </w:rPr>
        <w:t>forests,</w:t>
      </w:r>
      <w:r w:rsidRPr="00606730">
        <w:rPr>
          <w:rFonts w:ascii="Times New Roman" w:hAnsi="Times New Roman"/>
          <w:sz w:val="20"/>
          <w:szCs w:val="20"/>
          <w:lang w:val="en-US"/>
        </w:rPr>
        <w:t xml:space="preserve"> and were accompanied by shifts in temporal features </w:t>
      </w:r>
      <w:r>
        <w:rPr>
          <w:rFonts w:ascii="Times New Roman" w:hAnsi="Times New Roman"/>
          <w:sz w:val="20"/>
          <w:szCs w:val="20"/>
          <w:lang w:val="en-US"/>
        </w:rPr>
        <w:t>(PC3, Table 2)</w:t>
      </w:r>
      <w:r w:rsidR="003C108D">
        <w:rPr>
          <w:rFonts w:ascii="Times New Roman" w:hAnsi="Times New Roman"/>
          <w:sz w:val="20"/>
          <w:szCs w:val="20"/>
          <w:lang w:val="en-US"/>
        </w:rPr>
        <w:t>.</w:t>
      </w:r>
      <w:r w:rsidRPr="00606730">
        <w:rPr>
          <w:rFonts w:ascii="Times New Roman" w:hAnsi="Times New Roman"/>
          <w:sz w:val="20"/>
          <w:szCs w:val="20"/>
          <w:lang w:val="en-US"/>
        </w:rPr>
        <w:t xml:space="preserve"> </w:t>
      </w:r>
      <w:r w:rsidRPr="00606730">
        <w:rPr>
          <w:rFonts w:ascii="Times New Roman" w:hAnsi="Times New Roman"/>
          <w:color w:val="000000"/>
          <w:sz w:val="20"/>
          <w:szCs w:val="20"/>
          <w:lang w:val="en-GB"/>
        </w:rPr>
        <w:t xml:space="preserve">Such acoustic changes are only partially </w:t>
      </w:r>
      <w:r w:rsidR="00830021">
        <w:rPr>
          <w:rFonts w:ascii="Times New Roman" w:hAnsi="Times New Roman"/>
          <w:color w:val="000000"/>
          <w:sz w:val="20"/>
          <w:szCs w:val="20"/>
          <w:lang w:val="en-GB"/>
        </w:rPr>
        <w:t>following</w:t>
      </w:r>
      <w:r w:rsidRPr="00606730">
        <w:rPr>
          <w:rFonts w:ascii="Times New Roman" w:hAnsi="Times New Roman"/>
          <w:color w:val="000000"/>
          <w:sz w:val="20"/>
          <w:szCs w:val="20"/>
          <w:lang w:val="en-GB"/>
        </w:rPr>
        <w:t xml:space="preserve"> the acoustic adaptation hypothesis, which predicts that in areas with woody vegetation (e.g. primary forest), signals </w:t>
      </w:r>
      <w:r>
        <w:rPr>
          <w:rFonts w:ascii="Times New Roman" w:hAnsi="Times New Roman"/>
          <w:color w:val="000000"/>
          <w:sz w:val="20"/>
          <w:szCs w:val="20"/>
          <w:lang w:val="en-GB"/>
        </w:rPr>
        <w:t xml:space="preserve">that are </w:t>
      </w:r>
      <w:r w:rsidRPr="00606730">
        <w:rPr>
          <w:rFonts w:ascii="Times New Roman" w:hAnsi="Times New Roman"/>
          <w:color w:val="000000"/>
          <w:sz w:val="20"/>
          <w:szCs w:val="20"/>
          <w:lang w:val="en-GB"/>
        </w:rPr>
        <w:t>longer</w:t>
      </w:r>
      <w:r>
        <w:rPr>
          <w:rFonts w:ascii="Times New Roman" w:hAnsi="Times New Roman"/>
          <w:color w:val="000000"/>
          <w:sz w:val="20"/>
          <w:szCs w:val="20"/>
          <w:lang w:val="en-GB"/>
        </w:rPr>
        <w:t>,</w:t>
      </w:r>
      <w:r w:rsidRPr="00606730">
        <w:rPr>
          <w:rFonts w:ascii="Times New Roman" w:hAnsi="Times New Roman"/>
          <w:color w:val="000000"/>
          <w:sz w:val="20"/>
          <w:szCs w:val="20"/>
          <w:lang w:val="en-GB"/>
        </w:rPr>
        <w:t xml:space="preserve"> lower</w:t>
      </w:r>
      <w:r>
        <w:rPr>
          <w:rFonts w:ascii="Times New Roman" w:hAnsi="Times New Roman"/>
          <w:color w:val="000000"/>
          <w:sz w:val="20"/>
          <w:szCs w:val="20"/>
          <w:lang w:val="en-GB"/>
        </w:rPr>
        <w:t xml:space="preserve">-pitched and with a narrow bandwidth </w:t>
      </w:r>
      <w:r w:rsidRPr="00606730">
        <w:rPr>
          <w:rFonts w:ascii="Times New Roman" w:hAnsi="Times New Roman"/>
          <w:color w:val="000000"/>
          <w:sz w:val="20"/>
          <w:szCs w:val="20"/>
          <w:lang w:val="en-GB"/>
        </w:rPr>
        <w:t xml:space="preserve">would be selected </w:t>
      </w:r>
      <w:r w:rsidRPr="00606730">
        <w:rPr>
          <w:rFonts w:ascii="Times New Roman" w:hAnsi="Times New Roman"/>
          <w:noProof/>
          <w:color w:val="000000"/>
          <w:sz w:val="20"/>
          <w:szCs w:val="20"/>
          <w:lang w:val="en-GB"/>
        </w:rPr>
        <w:t>(Morton 1975)</w:t>
      </w:r>
      <w:r w:rsidRPr="00606730">
        <w:rPr>
          <w:rFonts w:ascii="Times New Roman" w:hAnsi="Times New Roman"/>
          <w:color w:val="000000"/>
          <w:sz w:val="20"/>
          <w:szCs w:val="20"/>
          <w:lang w:val="en-GB"/>
        </w:rPr>
        <w:t xml:space="preserve">. </w:t>
      </w:r>
      <w:r>
        <w:rPr>
          <w:rFonts w:ascii="Times New Roman" w:hAnsi="Times New Roman"/>
          <w:color w:val="000000"/>
          <w:sz w:val="20"/>
          <w:szCs w:val="20"/>
          <w:lang w:val="en-GB"/>
        </w:rPr>
        <w:t>W</w:t>
      </w:r>
      <w:r w:rsidRPr="00606730">
        <w:rPr>
          <w:rFonts w:ascii="Times New Roman" w:hAnsi="Times New Roman"/>
          <w:color w:val="000000"/>
          <w:sz w:val="20"/>
          <w:szCs w:val="20"/>
          <w:lang w:val="en-GB"/>
        </w:rPr>
        <w:t xml:space="preserve">e found that </w:t>
      </w:r>
      <w:r w:rsidRPr="00943AC2">
        <w:rPr>
          <w:rFonts w:ascii="Times New Roman" w:hAnsi="Times New Roman"/>
          <w:i/>
          <w:iCs/>
          <w:color w:val="000000"/>
          <w:sz w:val="20"/>
          <w:szCs w:val="20"/>
          <w:lang w:val="en-GB"/>
        </w:rPr>
        <w:t>S.</w:t>
      </w:r>
      <w:r w:rsidR="003C108D">
        <w:rPr>
          <w:rFonts w:ascii="Times New Roman" w:hAnsi="Times New Roman"/>
          <w:i/>
          <w:iCs/>
          <w:color w:val="000000"/>
          <w:sz w:val="20"/>
          <w:szCs w:val="20"/>
          <w:lang w:val="en-GB"/>
        </w:rPr>
        <w:t xml:space="preserve"> </w:t>
      </w:r>
      <w:r w:rsidRPr="00943AC2">
        <w:rPr>
          <w:rFonts w:ascii="Times New Roman" w:hAnsi="Times New Roman"/>
          <w:i/>
          <w:iCs/>
          <w:color w:val="000000"/>
          <w:sz w:val="20"/>
          <w:szCs w:val="20"/>
          <w:lang w:val="en-GB"/>
        </w:rPr>
        <w:t xml:space="preserve">midas </w:t>
      </w:r>
      <w:r>
        <w:rPr>
          <w:rFonts w:ascii="Times New Roman" w:hAnsi="Times New Roman"/>
          <w:color w:val="000000"/>
          <w:sz w:val="20"/>
          <w:szCs w:val="20"/>
          <w:lang w:val="en-GB"/>
        </w:rPr>
        <w:t xml:space="preserve">presented narrower bandwidths in primary forests, in accordance with the </w:t>
      </w:r>
      <w:r w:rsidRPr="00606730">
        <w:rPr>
          <w:rFonts w:ascii="Times New Roman" w:hAnsi="Times New Roman"/>
          <w:color w:val="000000"/>
          <w:sz w:val="20"/>
          <w:szCs w:val="20"/>
          <w:lang w:val="en-GB"/>
        </w:rPr>
        <w:t>acoustic adaptation hypothesis</w:t>
      </w:r>
      <w:r>
        <w:rPr>
          <w:rFonts w:ascii="Times New Roman" w:hAnsi="Times New Roman"/>
          <w:color w:val="000000"/>
          <w:sz w:val="20"/>
          <w:szCs w:val="20"/>
          <w:lang w:val="en-GB"/>
        </w:rPr>
        <w:t>, but mai</w:t>
      </w:r>
      <w:r w:rsidRPr="00111DC7">
        <w:rPr>
          <w:rFonts w:ascii="Times New Roman" w:hAnsi="Times New Roman"/>
          <w:color w:val="000000"/>
          <w:sz w:val="20"/>
          <w:szCs w:val="20"/>
          <w:lang w:val="en-GB"/>
        </w:rPr>
        <w:t>nl</w:t>
      </w:r>
      <w:r>
        <w:rPr>
          <w:rFonts w:ascii="Times New Roman" w:hAnsi="Times New Roman"/>
          <w:color w:val="000000"/>
          <w:sz w:val="20"/>
          <w:szCs w:val="20"/>
          <w:lang w:val="en-GB"/>
        </w:rPr>
        <w:t xml:space="preserve">y in sympatric areas. </w:t>
      </w:r>
      <w:r>
        <w:rPr>
          <w:rFonts w:ascii="Times New Roman" w:hAnsi="Times New Roman"/>
          <w:sz w:val="20"/>
          <w:szCs w:val="20"/>
          <w:lang w:val="en-GB"/>
        </w:rPr>
        <w:t>Sounds with narrower bandwid</w:t>
      </w:r>
      <w:r w:rsidRPr="00111DC7">
        <w:rPr>
          <w:rFonts w:ascii="Times New Roman" w:hAnsi="Times New Roman"/>
          <w:sz w:val="20"/>
          <w:szCs w:val="20"/>
          <w:lang w:val="en-GB"/>
        </w:rPr>
        <w:t>ths</w:t>
      </w:r>
      <w:r>
        <w:rPr>
          <w:rFonts w:ascii="Times New Roman" w:hAnsi="Times New Roman"/>
          <w:sz w:val="20"/>
          <w:szCs w:val="20"/>
          <w:lang w:val="en-GB"/>
        </w:rPr>
        <w:t xml:space="preserve"> propagate better in closed habitats because the intensity is concentrated in specific frequency bands (Morton 1975). One</w:t>
      </w:r>
      <w:r w:rsidR="006B0647">
        <w:rPr>
          <w:rFonts w:ascii="Times New Roman" w:hAnsi="Times New Roman"/>
          <w:sz w:val="20"/>
          <w:szCs w:val="20"/>
          <w:lang w:val="en-GB"/>
        </w:rPr>
        <w:t xml:space="preserve"> </w:t>
      </w:r>
      <w:r w:rsidRPr="00606730">
        <w:rPr>
          <w:rFonts w:ascii="Times New Roman" w:hAnsi="Times New Roman"/>
          <w:sz w:val="20"/>
          <w:szCs w:val="20"/>
          <w:lang w:val="en-GB"/>
        </w:rPr>
        <w:t xml:space="preserve">possible explanation </w:t>
      </w:r>
      <w:r>
        <w:rPr>
          <w:rFonts w:ascii="Times New Roman" w:hAnsi="Times New Roman"/>
          <w:sz w:val="20"/>
          <w:szCs w:val="20"/>
          <w:lang w:val="en-GB"/>
        </w:rPr>
        <w:t>for the asymmetry</w:t>
      </w:r>
      <w:r w:rsidRPr="00606730">
        <w:rPr>
          <w:rFonts w:ascii="Times New Roman" w:hAnsi="Times New Roman"/>
          <w:sz w:val="20"/>
          <w:szCs w:val="20"/>
          <w:lang w:val="en-GB"/>
        </w:rPr>
        <w:t xml:space="preserve"> </w:t>
      </w:r>
      <w:r>
        <w:rPr>
          <w:rFonts w:ascii="Times New Roman" w:hAnsi="Times New Roman"/>
          <w:sz w:val="20"/>
          <w:szCs w:val="20"/>
          <w:lang w:val="en-GB"/>
        </w:rPr>
        <w:t xml:space="preserve">in the displacement is </w:t>
      </w:r>
      <w:r w:rsidRPr="00111DC7">
        <w:rPr>
          <w:rFonts w:ascii="Times New Roman" w:hAnsi="Times New Roman"/>
          <w:sz w:val="20"/>
          <w:szCs w:val="20"/>
          <w:lang w:val="en-GB"/>
        </w:rPr>
        <w:t>that in areas where a possible competitor is present,</w:t>
      </w:r>
      <w:r w:rsidRPr="00111DC7">
        <w:rPr>
          <w:rFonts w:ascii="Times New Roman" w:hAnsi="Times New Roman"/>
          <w:color w:val="000000"/>
          <w:sz w:val="20"/>
          <w:szCs w:val="20"/>
          <w:lang w:val="en-GB"/>
        </w:rPr>
        <w:t xml:space="preserve"> </w:t>
      </w:r>
      <w:r w:rsidRPr="00111DC7">
        <w:rPr>
          <w:rFonts w:ascii="Times New Roman" w:hAnsi="Times New Roman"/>
          <w:i/>
          <w:iCs/>
          <w:color w:val="000000"/>
          <w:sz w:val="20"/>
          <w:szCs w:val="20"/>
          <w:lang w:val="en-GB"/>
        </w:rPr>
        <w:t>S. midas</w:t>
      </w:r>
      <w:r w:rsidRPr="00111DC7">
        <w:rPr>
          <w:rFonts w:ascii="Times New Roman" w:hAnsi="Times New Roman"/>
          <w:color w:val="000000"/>
          <w:sz w:val="20"/>
          <w:szCs w:val="20"/>
          <w:lang w:val="en-GB"/>
        </w:rPr>
        <w:t xml:space="preserve"> emits sounds with narrower bandwidths, and</w:t>
      </w:r>
      <w:r w:rsidRPr="00606730">
        <w:rPr>
          <w:rFonts w:ascii="Times New Roman" w:hAnsi="Times New Roman"/>
          <w:color w:val="000000"/>
          <w:sz w:val="20"/>
          <w:szCs w:val="20"/>
          <w:lang w:val="en-GB"/>
        </w:rPr>
        <w:t xml:space="preserve"> higher amplitude to achieve longer distances, </w:t>
      </w:r>
      <w:r>
        <w:rPr>
          <w:rFonts w:ascii="Times New Roman" w:hAnsi="Times New Roman"/>
          <w:color w:val="000000"/>
          <w:sz w:val="20"/>
          <w:szCs w:val="20"/>
          <w:lang w:val="en-GB"/>
        </w:rPr>
        <w:t>which could</w:t>
      </w:r>
      <w:r w:rsidRPr="00606730">
        <w:rPr>
          <w:rFonts w:ascii="Times New Roman" w:hAnsi="Times New Roman"/>
          <w:color w:val="000000"/>
          <w:sz w:val="20"/>
          <w:szCs w:val="20"/>
          <w:lang w:val="en-GB"/>
        </w:rPr>
        <w:t xml:space="preserve"> </w:t>
      </w:r>
      <w:r>
        <w:rPr>
          <w:rFonts w:ascii="Times New Roman" w:hAnsi="Times New Roman"/>
          <w:color w:val="000000"/>
          <w:sz w:val="20"/>
          <w:szCs w:val="20"/>
          <w:lang w:val="en-GB"/>
        </w:rPr>
        <w:t>al</w:t>
      </w:r>
      <w:r w:rsidRPr="00606730">
        <w:rPr>
          <w:rFonts w:ascii="Times New Roman" w:hAnsi="Times New Roman"/>
          <w:color w:val="000000"/>
          <w:sz w:val="20"/>
          <w:szCs w:val="20"/>
          <w:lang w:val="en-GB"/>
        </w:rPr>
        <w:t xml:space="preserve">so </w:t>
      </w:r>
      <w:r>
        <w:rPr>
          <w:rFonts w:ascii="Times New Roman" w:hAnsi="Times New Roman"/>
          <w:color w:val="000000"/>
          <w:sz w:val="20"/>
          <w:szCs w:val="20"/>
          <w:lang w:val="en-GB"/>
        </w:rPr>
        <w:t xml:space="preserve">imply an advantage during </w:t>
      </w:r>
      <w:r w:rsidRPr="00606730">
        <w:rPr>
          <w:rFonts w:ascii="Times New Roman" w:hAnsi="Times New Roman"/>
          <w:color w:val="000000"/>
          <w:sz w:val="20"/>
          <w:szCs w:val="20"/>
          <w:lang w:val="en-GB"/>
        </w:rPr>
        <w:t>territor</w:t>
      </w:r>
      <w:r w:rsidRPr="00111DC7">
        <w:rPr>
          <w:rFonts w:ascii="Times New Roman" w:hAnsi="Times New Roman"/>
          <w:color w:val="000000"/>
          <w:sz w:val="20"/>
          <w:szCs w:val="20"/>
          <w:lang w:val="en-GB"/>
        </w:rPr>
        <w:t>ial</w:t>
      </w:r>
      <w:r>
        <w:rPr>
          <w:rFonts w:ascii="Times New Roman" w:hAnsi="Times New Roman"/>
          <w:color w:val="000000"/>
          <w:sz w:val="20"/>
          <w:szCs w:val="20"/>
          <w:lang w:val="en-GB"/>
        </w:rPr>
        <w:t xml:space="preserve"> defen</w:t>
      </w:r>
      <w:r w:rsidR="006B0647">
        <w:rPr>
          <w:rFonts w:ascii="Times New Roman" w:hAnsi="Times New Roman"/>
          <w:color w:val="000000"/>
          <w:sz w:val="20"/>
          <w:szCs w:val="20"/>
          <w:lang w:val="en-GB"/>
        </w:rPr>
        <w:t>c</w:t>
      </w:r>
      <w:r>
        <w:rPr>
          <w:rFonts w:ascii="Times New Roman" w:hAnsi="Times New Roman"/>
          <w:color w:val="000000"/>
          <w:sz w:val="20"/>
          <w:szCs w:val="20"/>
          <w:lang w:val="en-GB"/>
        </w:rPr>
        <w:t>e</w:t>
      </w:r>
      <w:r w:rsidRPr="00606730">
        <w:rPr>
          <w:rFonts w:ascii="Times New Roman" w:hAnsi="Times New Roman"/>
          <w:color w:val="000000"/>
          <w:sz w:val="20"/>
          <w:szCs w:val="20"/>
          <w:lang w:val="en-GB"/>
        </w:rPr>
        <w:t xml:space="preserve"> </w:t>
      </w:r>
      <w:r w:rsidRPr="00606730">
        <w:rPr>
          <w:rFonts w:ascii="Times New Roman" w:hAnsi="Times New Roman"/>
          <w:noProof/>
          <w:color w:val="000000"/>
          <w:sz w:val="20"/>
          <w:szCs w:val="20"/>
          <w:lang w:val="en-GB"/>
        </w:rPr>
        <w:t>(Ritschard et al. 2012)</w:t>
      </w:r>
      <w:r w:rsidRPr="00606730">
        <w:rPr>
          <w:rFonts w:ascii="Times New Roman" w:hAnsi="Times New Roman"/>
          <w:color w:val="000000"/>
          <w:sz w:val="20"/>
          <w:szCs w:val="20"/>
          <w:lang w:val="en-GB"/>
        </w:rPr>
        <w:t xml:space="preserve">. </w:t>
      </w:r>
      <w:r>
        <w:rPr>
          <w:rFonts w:ascii="Times New Roman" w:hAnsi="Times New Roman"/>
          <w:color w:val="000000"/>
          <w:sz w:val="20"/>
          <w:szCs w:val="20"/>
          <w:lang w:val="en-GB"/>
        </w:rPr>
        <w:t>Even if the effect was not strong, b</w:t>
      </w:r>
      <w:r w:rsidRPr="00606730">
        <w:rPr>
          <w:rFonts w:ascii="Times New Roman" w:hAnsi="Times New Roman"/>
          <w:color w:val="000000"/>
          <w:sz w:val="20"/>
          <w:szCs w:val="20"/>
          <w:lang w:val="en-GB"/>
        </w:rPr>
        <w:t xml:space="preserve">oth species produced </w:t>
      </w:r>
      <w:r>
        <w:rPr>
          <w:rFonts w:ascii="Times New Roman" w:hAnsi="Times New Roman"/>
          <w:color w:val="000000"/>
          <w:sz w:val="20"/>
          <w:szCs w:val="20"/>
          <w:lang w:val="en-GB"/>
        </w:rPr>
        <w:t xml:space="preserve">slightly </w:t>
      </w:r>
      <w:r w:rsidRPr="00606730">
        <w:rPr>
          <w:rFonts w:ascii="Times New Roman" w:hAnsi="Times New Roman"/>
          <w:color w:val="000000"/>
          <w:sz w:val="20"/>
          <w:szCs w:val="20"/>
          <w:lang w:val="en-GB"/>
        </w:rPr>
        <w:t xml:space="preserve">higher </w:t>
      </w:r>
      <w:r>
        <w:rPr>
          <w:rFonts w:ascii="Times New Roman" w:hAnsi="Times New Roman"/>
          <w:color w:val="000000"/>
          <w:sz w:val="20"/>
          <w:szCs w:val="20"/>
          <w:lang w:val="en-GB"/>
        </w:rPr>
        <w:t xml:space="preserve">dominant </w:t>
      </w:r>
      <w:r w:rsidRPr="00606730">
        <w:rPr>
          <w:rFonts w:ascii="Times New Roman" w:hAnsi="Times New Roman"/>
          <w:color w:val="000000"/>
          <w:sz w:val="20"/>
          <w:szCs w:val="20"/>
          <w:lang w:val="en-GB"/>
        </w:rPr>
        <w:t>frequencies in primary forest</w:t>
      </w:r>
      <w:r>
        <w:rPr>
          <w:rFonts w:ascii="Times New Roman" w:hAnsi="Times New Roman"/>
          <w:color w:val="000000"/>
          <w:sz w:val="20"/>
          <w:szCs w:val="20"/>
          <w:lang w:val="en-GB"/>
        </w:rPr>
        <w:t xml:space="preserve">s independently of geographic condition. Higher frequencies tend to degrade quickly in closed habitats. </w:t>
      </w:r>
      <w:r w:rsidR="006B0647">
        <w:rPr>
          <w:rFonts w:ascii="Times New Roman" w:hAnsi="Times New Roman"/>
          <w:color w:val="000000"/>
          <w:sz w:val="20"/>
          <w:szCs w:val="20"/>
          <w:lang w:val="en-GB"/>
        </w:rPr>
        <w:t>So,</w:t>
      </w:r>
      <w:r>
        <w:rPr>
          <w:rFonts w:ascii="Times New Roman" w:hAnsi="Times New Roman"/>
          <w:color w:val="000000"/>
          <w:sz w:val="20"/>
          <w:szCs w:val="20"/>
          <w:lang w:val="en-GB"/>
        </w:rPr>
        <w:t xml:space="preserve"> </w:t>
      </w:r>
      <w:r w:rsidRPr="00606730">
        <w:rPr>
          <w:rFonts w:ascii="Times New Roman" w:hAnsi="Times New Roman"/>
          <w:sz w:val="20"/>
          <w:szCs w:val="20"/>
          <w:lang w:val="en-GB"/>
        </w:rPr>
        <w:t xml:space="preserve">other strategies that enhance sound propagation may be used by tamarins such as site-selected perching, as occurs in other callithrichids </w:t>
      </w:r>
      <w:r w:rsidRPr="00606730">
        <w:rPr>
          <w:rFonts w:ascii="Times New Roman" w:hAnsi="Times New Roman"/>
          <w:noProof/>
          <w:sz w:val="20"/>
          <w:szCs w:val="20"/>
          <w:lang w:val="en-GB"/>
        </w:rPr>
        <w:t>(Sabatini and Ruiz-Miranda 2010)</w:t>
      </w:r>
      <w:r w:rsidRPr="00606730">
        <w:rPr>
          <w:rFonts w:ascii="Times New Roman" w:hAnsi="Times New Roman"/>
          <w:sz w:val="20"/>
          <w:szCs w:val="20"/>
          <w:lang w:val="en-GB"/>
        </w:rPr>
        <w:t xml:space="preserve">. </w:t>
      </w:r>
      <w:r>
        <w:rPr>
          <w:rFonts w:ascii="Times New Roman" w:hAnsi="Times New Roman"/>
          <w:sz w:val="20"/>
          <w:szCs w:val="20"/>
          <w:lang w:val="en-GB"/>
        </w:rPr>
        <w:t>As predicted, both species presented longer calls in primary than in secondary</w:t>
      </w:r>
      <w:r w:rsidRPr="00A6220E">
        <w:rPr>
          <w:rFonts w:ascii="Times New Roman" w:hAnsi="Times New Roman"/>
          <w:sz w:val="20"/>
          <w:szCs w:val="20"/>
          <w:lang w:val="en-GB"/>
        </w:rPr>
        <w:t xml:space="preserve"> </w:t>
      </w:r>
      <w:r>
        <w:rPr>
          <w:rFonts w:ascii="Times New Roman" w:hAnsi="Times New Roman"/>
          <w:sz w:val="20"/>
          <w:szCs w:val="20"/>
          <w:lang w:val="en-GB"/>
        </w:rPr>
        <w:t>forest</w:t>
      </w:r>
      <w:r w:rsidRPr="00111DC7">
        <w:rPr>
          <w:rFonts w:ascii="Times New Roman" w:hAnsi="Times New Roman"/>
          <w:sz w:val="20"/>
          <w:szCs w:val="20"/>
          <w:lang w:val="en-GB"/>
        </w:rPr>
        <w:t>s,</w:t>
      </w:r>
      <w:r>
        <w:rPr>
          <w:rFonts w:ascii="Times New Roman" w:hAnsi="Times New Roman"/>
          <w:sz w:val="20"/>
          <w:szCs w:val="20"/>
          <w:lang w:val="en-GB"/>
        </w:rPr>
        <w:t xml:space="preserve"> and our </w:t>
      </w:r>
      <w:r>
        <w:rPr>
          <w:rFonts w:ascii="Times New Roman" w:hAnsi="Times New Roman"/>
          <w:color w:val="000000"/>
          <w:sz w:val="20"/>
          <w:szCs w:val="20"/>
          <w:lang w:val="en-GB"/>
        </w:rPr>
        <w:t xml:space="preserve">findings agree with the idea that frequency features are less plastic than temporal features </w:t>
      </w:r>
      <w:r w:rsidRPr="00606730">
        <w:rPr>
          <w:rFonts w:ascii="Times New Roman" w:hAnsi="Times New Roman"/>
          <w:noProof/>
          <w:color w:val="000000"/>
          <w:sz w:val="20"/>
          <w:szCs w:val="20"/>
          <w:lang w:val="en-GB"/>
        </w:rPr>
        <w:t>(Janik and Slater 1997)</w:t>
      </w:r>
      <w:r>
        <w:rPr>
          <w:rFonts w:ascii="Times New Roman" w:hAnsi="Times New Roman"/>
          <w:noProof/>
          <w:color w:val="000000"/>
          <w:sz w:val="20"/>
          <w:szCs w:val="20"/>
          <w:lang w:val="en-GB"/>
        </w:rPr>
        <w:t>; the strongest effect on frequency features was more evident in primary forests</w:t>
      </w:r>
      <w:r w:rsidRPr="00BE5E14">
        <w:rPr>
          <w:rFonts w:ascii="Times New Roman" w:hAnsi="Times New Roman"/>
          <w:color w:val="000000"/>
          <w:sz w:val="20"/>
          <w:szCs w:val="20"/>
          <w:lang w:val="en-GB"/>
        </w:rPr>
        <w:t>. Amplitude</w:t>
      </w:r>
      <w:r>
        <w:rPr>
          <w:rFonts w:ascii="Times New Roman" w:hAnsi="Times New Roman"/>
          <w:color w:val="000000"/>
          <w:sz w:val="20"/>
          <w:szCs w:val="20"/>
          <w:lang w:val="en-GB"/>
        </w:rPr>
        <w:t xml:space="preserve"> and temporal</w:t>
      </w:r>
      <w:r w:rsidRPr="00BE5E14">
        <w:rPr>
          <w:rFonts w:ascii="Times New Roman" w:hAnsi="Times New Roman"/>
          <w:color w:val="000000"/>
          <w:sz w:val="20"/>
          <w:szCs w:val="20"/>
          <w:lang w:val="en-GB"/>
        </w:rPr>
        <w:t xml:space="preserve"> feat</w:t>
      </w:r>
      <w:r w:rsidRPr="00764E9D">
        <w:rPr>
          <w:rFonts w:ascii="Times New Roman" w:hAnsi="Times New Roman"/>
          <w:color w:val="000000"/>
          <w:sz w:val="20"/>
          <w:szCs w:val="20"/>
          <w:lang w:val="en-GB"/>
        </w:rPr>
        <w:t xml:space="preserve">ures are more likely to be modulated in a </w:t>
      </w:r>
      <w:r w:rsidRPr="0008418C">
        <w:rPr>
          <w:rFonts w:ascii="Times New Roman" w:hAnsi="Times New Roman"/>
          <w:color w:val="000000"/>
          <w:sz w:val="20"/>
          <w:szCs w:val="20"/>
          <w:lang w:val="en-GB"/>
        </w:rPr>
        <w:t>shorter</w:t>
      </w:r>
      <w:r w:rsidRPr="00D44819">
        <w:rPr>
          <w:rFonts w:ascii="Times New Roman" w:hAnsi="Times New Roman"/>
          <w:color w:val="000000"/>
          <w:sz w:val="20"/>
          <w:szCs w:val="20"/>
          <w:lang w:val="en-GB"/>
        </w:rPr>
        <w:t xml:space="preserve"> period </w:t>
      </w:r>
      <w:r w:rsidRPr="00606730">
        <w:rPr>
          <w:rFonts w:ascii="Times New Roman" w:hAnsi="Times New Roman"/>
          <w:color w:val="000000"/>
          <w:sz w:val="20"/>
          <w:szCs w:val="20"/>
          <w:lang w:val="en-GB"/>
        </w:rPr>
        <w:t>through phenotypic plasticity, due to simpler mechanism</w:t>
      </w:r>
      <w:r>
        <w:rPr>
          <w:rFonts w:ascii="Times New Roman" w:hAnsi="Times New Roman"/>
          <w:color w:val="000000"/>
          <w:sz w:val="20"/>
          <w:szCs w:val="20"/>
          <w:lang w:val="en-GB"/>
        </w:rPr>
        <w:t>s</w:t>
      </w:r>
      <w:r w:rsidRPr="00606730">
        <w:rPr>
          <w:rFonts w:ascii="Times New Roman" w:hAnsi="Times New Roman"/>
          <w:color w:val="000000"/>
          <w:sz w:val="20"/>
          <w:szCs w:val="20"/>
          <w:lang w:val="en-GB"/>
        </w:rPr>
        <w:t xml:space="preserve"> of production </w:t>
      </w:r>
      <w:r w:rsidRPr="00606730">
        <w:rPr>
          <w:rFonts w:ascii="Times New Roman" w:hAnsi="Times New Roman"/>
          <w:noProof/>
          <w:color w:val="000000"/>
          <w:sz w:val="20"/>
          <w:szCs w:val="20"/>
          <w:lang w:val="en-GB"/>
        </w:rPr>
        <w:t>(Janik and Slater 1997)</w:t>
      </w:r>
      <w:r w:rsidRPr="00606730">
        <w:rPr>
          <w:rFonts w:ascii="Times New Roman" w:hAnsi="Times New Roman"/>
          <w:color w:val="000000"/>
          <w:sz w:val="20"/>
          <w:szCs w:val="20"/>
          <w:lang w:val="en-GB"/>
        </w:rPr>
        <w:t xml:space="preserve">. Plasticity provides an important mechanism that facilitates resource partitioning </w:t>
      </w:r>
      <w:r w:rsidRPr="00606730">
        <w:rPr>
          <w:rFonts w:ascii="Times New Roman" w:hAnsi="Times New Roman"/>
          <w:noProof/>
          <w:color w:val="000000"/>
          <w:sz w:val="20"/>
          <w:szCs w:val="20"/>
          <w:lang w:val="en-GB"/>
        </w:rPr>
        <w:t>(Pfennig et al. 2006)</w:t>
      </w:r>
      <w:r w:rsidRPr="00606730">
        <w:rPr>
          <w:rFonts w:ascii="Times New Roman" w:hAnsi="Times New Roman"/>
          <w:color w:val="000000"/>
          <w:sz w:val="20"/>
          <w:szCs w:val="20"/>
          <w:lang w:val="en-GB"/>
        </w:rPr>
        <w:t xml:space="preserve">, </w:t>
      </w:r>
      <w:r w:rsidRPr="00DA530C">
        <w:rPr>
          <w:rFonts w:ascii="Times New Roman" w:hAnsi="Times New Roman"/>
          <w:color w:val="000000"/>
          <w:sz w:val="20"/>
          <w:szCs w:val="20"/>
          <w:lang w:val="en-GB"/>
        </w:rPr>
        <w:t>b</w:t>
      </w:r>
      <w:r w:rsidRPr="006B274B">
        <w:rPr>
          <w:rFonts w:ascii="Times New Roman" w:hAnsi="Times New Roman"/>
          <w:color w:val="000000"/>
          <w:sz w:val="20"/>
          <w:szCs w:val="20"/>
          <w:lang w:val="en-GB"/>
        </w:rPr>
        <w:t xml:space="preserve">ut the extent to which the observed </w:t>
      </w:r>
      <w:r w:rsidRPr="00A6020E">
        <w:rPr>
          <w:rFonts w:ascii="Times New Roman" w:hAnsi="Times New Roman"/>
          <w:color w:val="000000"/>
          <w:sz w:val="20"/>
          <w:szCs w:val="20"/>
          <w:lang w:val="en-GB"/>
        </w:rPr>
        <w:t xml:space="preserve">acoustic </w:t>
      </w:r>
      <w:r w:rsidRPr="005E7AC2">
        <w:rPr>
          <w:rFonts w:ascii="Times New Roman" w:hAnsi="Times New Roman"/>
          <w:color w:val="000000"/>
          <w:sz w:val="20"/>
          <w:szCs w:val="20"/>
          <w:lang w:val="en-GB"/>
        </w:rPr>
        <w:t xml:space="preserve">differences reflect </w:t>
      </w:r>
      <w:r w:rsidRPr="00A448B5">
        <w:rPr>
          <w:rFonts w:ascii="Times New Roman" w:hAnsi="Times New Roman"/>
          <w:color w:val="000000"/>
          <w:sz w:val="20"/>
          <w:szCs w:val="20"/>
          <w:lang w:val="en-GB"/>
        </w:rPr>
        <w:t>plasticity vs. local adaptation is unclear</w:t>
      </w:r>
      <w:r w:rsidRPr="00E523F6">
        <w:rPr>
          <w:rFonts w:ascii="Times New Roman" w:hAnsi="Times New Roman"/>
          <w:color w:val="000000"/>
          <w:sz w:val="20"/>
          <w:szCs w:val="20"/>
          <w:lang w:val="en-GB"/>
        </w:rPr>
        <w:t xml:space="preserve">. </w:t>
      </w:r>
    </w:p>
    <w:p w14:paraId="114D9FFC" w14:textId="64D757CB" w:rsidR="002E6D97" w:rsidRDefault="002E6D97" w:rsidP="002E6D97">
      <w:pPr>
        <w:spacing w:after="120" w:line="480" w:lineRule="auto"/>
        <w:ind w:firstLine="709"/>
        <w:rPr>
          <w:rFonts w:ascii="Times New Roman" w:hAnsi="Times New Roman"/>
          <w:color w:val="000000" w:themeColor="text1"/>
          <w:sz w:val="20"/>
          <w:szCs w:val="20"/>
          <w:lang w:val="en-GB"/>
        </w:rPr>
      </w:pPr>
      <w:r w:rsidRPr="006B274B">
        <w:rPr>
          <w:rFonts w:ascii="Times New Roman" w:hAnsi="Times New Roman"/>
          <w:color w:val="000000" w:themeColor="text1"/>
          <w:sz w:val="20"/>
          <w:szCs w:val="20"/>
          <w:lang w:val="en-GB"/>
        </w:rPr>
        <w:t xml:space="preserve">Whatever mechanism is behind the acoustic variation that we observed, tamarin calls did not differ significantly between species in secondary forests. If long calls also play a role in sex recognition in pied and red-handed tamarins as </w:t>
      </w:r>
      <w:r>
        <w:rPr>
          <w:rFonts w:ascii="Times New Roman" w:hAnsi="Times New Roman"/>
          <w:color w:val="000000" w:themeColor="text1"/>
          <w:sz w:val="20"/>
          <w:szCs w:val="20"/>
          <w:lang w:val="en-GB"/>
        </w:rPr>
        <w:t>is</w:t>
      </w:r>
      <w:r w:rsidR="006B0647">
        <w:rPr>
          <w:rFonts w:ascii="Times New Roman" w:hAnsi="Times New Roman"/>
          <w:color w:val="000000" w:themeColor="text1"/>
          <w:sz w:val="20"/>
          <w:szCs w:val="20"/>
          <w:lang w:val="en-GB"/>
        </w:rPr>
        <w:t xml:space="preserve"> </w:t>
      </w:r>
      <w:r w:rsidRPr="006B274B">
        <w:rPr>
          <w:rFonts w:ascii="Times New Roman" w:hAnsi="Times New Roman"/>
          <w:color w:val="000000" w:themeColor="text1"/>
          <w:sz w:val="20"/>
          <w:szCs w:val="20"/>
          <w:lang w:val="en-GB"/>
        </w:rPr>
        <w:t xml:space="preserve">suggested </w:t>
      </w:r>
      <w:r w:rsidRPr="00DA530C">
        <w:rPr>
          <w:rFonts w:ascii="Times New Roman" w:hAnsi="Times New Roman"/>
          <w:color w:val="000000" w:themeColor="text1"/>
          <w:sz w:val="20"/>
          <w:szCs w:val="20"/>
          <w:lang w:val="en-GB"/>
        </w:rPr>
        <w:t xml:space="preserve">for other callitrichids </w:t>
      </w:r>
      <w:r w:rsidRPr="006B274B">
        <w:rPr>
          <w:rFonts w:ascii="Times New Roman" w:hAnsi="Times New Roman"/>
          <w:color w:val="000000" w:themeColor="text1"/>
          <w:sz w:val="20"/>
          <w:szCs w:val="20"/>
          <w:lang w:val="en-GB"/>
        </w:rPr>
        <w:fldChar w:fldCharType="begin" w:fldLock="1"/>
      </w:r>
      <w:r w:rsidRPr="00DA530C">
        <w:rPr>
          <w:rFonts w:ascii="Times New Roman" w:hAnsi="Times New Roman"/>
          <w:color w:val="000000" w:themeColor="text1"/>
          <w:sz w:val="20"/>
          <w:szCs w:val="20"/>
          <w:lang w:val="en-GB"/>
        </w:rPr>
        <w:instrText>ADDIN CSL_CITATION {"citationItems":[{"id":"ITEM-1","itemData":{"DOI":"10.1016/j.anbehav.2003.10.028","ISSN":"00033472","abstract":"Within the vocal repertoires of many species, both males and females produce acoustic variants of the same call type. Despite the relative salience of the acoustic features that correlate with the caller's sex, little is known about the functional significance of this acoustic cue. Specifically, do conspecifics use this information when making behavioural decisions, implying that it is meaningful to signal receivers? And, if so, what selective pressures underlie the salience of the sex differences in call structure? Here we present a series of phonotaxis experiments designed to address these issues in the cottontop tamarin, Saguinus oedipus. We focus on the tamarin combination long call (CLC), a species-specific vocalization consisting of one to two chirps followed by three to four whistles, that functions in the context of social isolation and mate attraction. CLCs produced by males had significantly shorter whistles than those produced by females, although there was some overlap in the sex-specific ranges. Sex differences in the acoustic morphology of CLCs elicited consistent selective phonotaxis, suggesting that this acoustic cue is meaningful to signal receivers and that whistle duration is the primary acoustic feature used to determine the sex of the caller. Males preferred female CLCs consisting of the longest whistles, whereas females preferred male CLCs with the shortest whistles, suggesting that sensory biases in tamarins underlie sex differences in CLCs. These preferences persisted even when stimulus calls contained whistle durations that fell outside the natural range. © 2004 The Association for the Study of Animal Behaviour. Published by Elsevier Ltd. All rights reserved.","author":[{"dropping-particle":"","family":"Miller","given":"Cory T.","non-dropping-particle":"","parse-names":false,"suffix":""},{"dropping-particle":"","family":"Scarl","given":"Judith","non-dropping-particle":"","parse-names":false,"suffix":""},{"dropping-particle":"","family":"Hauser","given":"Marc D.","non-dropping-particle":"","parse-names":false,"suffix":""}],"container-title":"Animal Behaviour","id":"ITEM-1","issue":"4","issued":{"date-parts":[["2004","10","1"]]},"page":"713-720","publisher":"Academic Press","title":"Sensory biases underlie sex differences in tamarin long call structure","type":"article-journal","volume":"68"},"uris":["http://www.mendeley.com/documents/?uuid=97443029-8a85-304f-b217-979cdc233e67"]},{"id":"ITEM-2","itemData":{"DOI":"10.1037//0735-7036.115.3.258","ISSN":"0735-7036","author":[{"dropping-particle":"","family":"Weiss","given":"Daniel J.","non-dropping-particle":"","parse-names":false,"suffix":""},{"dropping-particle":"","family":"Garibaldi","given":"Brian T.","non-dropping-particle":"","parse-names":false,"suffix":""},{"dropping-particle":"","family":"Hauser","given":"Marc D.","non-dropping-particle":"","parse-names":false,"suffix":""}],"container-title":"Journal of Comparative Psychology","id":"ITEM-2","issue":"3","issued":{"date-parts":[["2001"]]},"page":"258-271","title":"The production and perception of long calls by cotton-top tamarins (Saguinus oedipus): Acoustic analyses and playback experiments.","type":"article-journal","volume":"115"},"uris":["http://www.mendeley.com/documents/?uuid=af3ff526-7266-4ace-b8a7-362c00aef197"]}],"mendeley":{"formattedCitation":"(Weiss et al. 2001; Miller et al. 2004)","plainTextFormattedCitation":"(Weiss et al. 2001; Miller et al. 2004)","previouslyFormattedCitation":"(Weiss et al. 2001; Miller et al. 2004)"},"properties":{"noteIndex":0},"schema":"https://github.com/citation-style-language/schema/raw/master/csl-citation.json"}</w:instrText>
      </w:r>
      <w:r w:rsidRPr="006B274B">
        <w:rPr>
          <w:rFonts w:ascii="Times New Roman" w:hAnsi="Times New Roman"/>
          <w:color w:val="000000" w:themeColor="text1"/>
          <w:sz w:val="20"/>
          <w:szCs w:val="20"/>
          <w:lang w:val="en-GB"/>
        </w:rPr>
        <w:fldChar w:fldCharType="separate"/>
      </w:r>
      <w:r w:rsidRPr="006B274B">
        <w:rPr>
          <w:rFonts w:ascii="Times New Roman" w:hAnsi="Times New Roman"/>
          <w:noProof/>
          <w:color w:val="000000" w:themeColor="text1"/>
          <w:sz w:val="20"/>
          <w:szCs w:val="20"/>
          <w:lang w:val="en-GB"/>
        </w:rPr>
        <w:t>(Weiss et al. 2001; Miller et al. 2004)</w:t>
      </w:r>
      <w:r w:rsidRPr="006B274B">
        <w:rPr>
          <w:rFonts w:ascii="Times New Roman" w:hAnsi="Times New Roman"/>
          <w:color w:val="000000" w:themeColor="text1"/>
          <w:sz w:val="20"/>
          <w:szCs w:val="20"/>
          <w:lang w:val="en-GB"/>
        </w:rPr>
        <w:fldChar w:fldCharType="end"/>
      </w:r>
      <w:r w:rsidRPr="00DA530C">
        <w:rPr>
          <w:rFonts w:ascii="Times New Roman" w:hAnsi="Times New Roman"/>
          <w:color w:val="000000" w:themeColor="text1"/>
          <w:sz w:val="20"/>
          <w:szCs w:val="20"/>
          <w:lang w:val="en-GB"/>
        </w:rPr>
        <w:t>, this may be related to recognition er</w:t>
      </w:r>
      <w:r w:rsidRPr="006B274B">
        <w:rPr>
          <w:rFonts w:ascii="Times New Roman" w:hAnsi="Times New Roman"/>
          <w:color w:val="000000" w:themeColor="text1"/>
          <w:sz w:val="20"/>
          <w:szCs w:val="20"/>
          <w:lang w:val="en-GB"/>
        </w:rPr>
        <w:t>rors that could result in maladaptive mating and hybridization.</w:t>
      </w:r>
      <w:r w:rsidRPr="3024F35C">
        <w:rPr>
          <w:rFonts w:ascii="Times New Roman" w:hAnsi="Times New Roman"/>
          <w:color w:val="000000" w:themeColor="text1"/>
          <w:sz w:val="20"/>
          <w:szCs w:val="20"/>
          <w:lang w:val="en-GB"/>
        </w:rPr>
        <w:t xml:space="preserve"> During the last three decades, the city of Manaus has been growing rapidly, and new roads have been created in areas where the pied and the red-handed tamarins co-occur, thereby increasing the likelihood of hybridization </w:t>
      </w:r>
      <w:r w:rsidRPr="3024F35C">
        <w:rPr>
          <w:rFonts w:ascii="Times New Roman" w:hAnsi="Times New Roman"/>
          <w:noProof/>
          <w:color w:val="000000" w:themeColor="text1"/>
          <w:sz w:val="20"/>
          <w:szCs w:val="20"/>
          <w:lang w:val="en-GB"/>
        </w:rPr>
        <w:t>(McFarlane and Pemberton 2019)</w:t>
      </w:r>
      <w:r w:rsidRPr="3024F35C">
        <w:rPr>
          <w:rFonts w:ascii="Times New Roman" w:hAnsi="Times New Roman"/>
          <w:color w:val="000000" w:themeColor="text1"/>
          <w:sz w:val="20"/>
          <w:szCs w:val="20"/>
          <w:lang w:val="en-GB"/>
        </w:rPr>
        <w:t>. Hybridization often causes convergence in physical and behavio</w:t>
      </w:r>
      <w:r>
        <w:rPr>
          <w:rFonts w:ascii="Times New Roman" w:hAnsi="Times New Roman"/>
          <w:color w:val="000000" w:themeColor="text1"/>
          <w:sz w:val="20"/>
          <w:szCs w:val="20"/>
          <w:lang w:val="en-GB"/>
        </w:rPr>
        <w:t>u</w:t>
      </w:r>
      <w:r w:rsidRPr="3024F35C">
        <w:rPr>
          <w:rFonts w:ascii="Times New Roman" w:hAnsi="Times New Roman"/>
          <w:color w:val="000000" w:themeColor="text1"/>
          <w:sz w:val="20"/>
          <w:szCs w:val="20"/>
          <w:lang w:val="en-GB"/>
        </w:rPr>
        <w:t xml:space="preserve">ral aspects of parapatric species </w:t>
      </w:r>
      <w:r w:rsidRPr="3024F35C">
        <w:rPr>
          <w:rFonts w:ascii="Times New Roman" w:hAnsi="Times New Roman"/>
          <w:noProof/>
          <w:color w:val="000000" w:themeColor="text1"/>
          <w:sz w:val="20"/>
          <w:szCs w:val="20"/>
          <w:lang w:val="en-GB"/>
        </w:rPr>
        <w:t>(Brockelman and Schilling 1984; Long et al. 1998; Secondi et al. 2003; Kitchen et al. 2019)</w:t>
      </w:r>
      <w:r w:rsidRPr="3024F35C">
        <w:rPr>
          <w:rFonts w:ascii="Times New Roman" w:hAnsi="Times New Roman"/>
          <w:color w:val="000000" w:themeColor="text1"/>
          <w:sz w:val="20"/>
          <w:szCs w:val="20"/>
          <w:lang w:val="en-GB"/>
        </w:rPr>
        <w:t xml:space="preserve">. As the physical appearance of </w:t>
      </w:r>
      <w:r w:rsidRPr="3024F35C">
        <w:rPr>
          <w:rFonts w:ascii="Times New Roman" w:hAnsi="Times New Roman"/>
          <w:i/>
          <w:iCs/>
          <w:color w:val="000000" w:themeColor="text1"/>
          <w:sz w:val="20"/>
          <w:szCs w:val="20"/>
          <w:lang w:val="en-GB"/>
        </w:rPr>
        <w:t>S. midas</w:t>
      </w:r>
      <w:r w:rsidRPr="3024F35C">
        <w:rPr>
          <w:rFonts w:ascii="Times New Roman" w:hAnsi="Times New Roman"/>
          <w:color w:val="000000" w:themeColor="text1"/>
          <w:sz w:val="20"/>
          <w:szCs w:val="20"/>
          <w:lang w:val="en-GB"/>
        </w:rPr>
        <w:t xml:space="preserve"> and </w:t>
      </w:r>
      <w:r w:rsidRPr="3024F35C">
        <w:rPr>
          <w:rFonts w:ascii="Times New Roman" w:hAnsi="Times New Roman"/>
          <w:i/>
          <w:iCs/>
          <w:color w:val="000000" w:themeColor="text1"/>
          <w:sz w:val="20"/>
          <w:szCs w:val="20"/>
          <w:lang w:val="en-GB"/>
        </w:rPr>
        <w:t>S. bicolor</w:t>
      </w:r>
      <w:r w:rsidRPr="3024F35C">
        <w:rPr>
          <w:rFonts w:ascii="Times New Roman" w:hAnsi="Times New Roman"/>
          <w:color w:val="000000" w:themeColor="text1"/>
          <w:sz w:val="20"/>
          <w:szCs w:val="20"/>
          <w:lang w:val="en-GB"/>
        </w:rPr>
        <w:t xml:space="preserve"> hybrids can be </w:t>
      </w:r>
      <w:r w:rsidRPr="3024F35C">
        <w:rPr>
          <w:rFonts w:ascii="Times New Roman" w:hAnsi="Times New Roman"/>
          <w:color w:val="000000" w:themeColor="text1"/>
          <w:sz w:val="20"/>
          <w:szCs w:val="20"/>
          <w:lang w:val="en-GB"/>
        </w:rPr>
        <w:lastRenderedPageBreak/>
        <w:t xml:space="preserve">similar to parental species, or a mix of characteristics of parental species </w:t>
      </w:r>
      <w:r w:rsidRPr="3024F35C">
        <w:rPr>
          <w:rFonts w:ascii="Times New Roman" w:hAnsi="Times New Roman"/>
          <w:noProof/>
          <w:color w:val="000000" w:themeColor="text1"/>
          <w:sz w:val="20"/>
          <w:szCs w:val="20"/>
          <w:lang w:val="en-GB"/>
        </w:rPr>
        <w:t>(Gordo et al. 2017)</w:t>
      </w:r>
      <w:r w:rsidRPr="3024F35C">
        <w:rPr>
          <w:rFonts w:ascii="Times New Roman" w:hAnsi="Times New Roman"/>
          <w:color w:val="000000" w:themeColor="text1"/>
          <w:sz w:val="20"/>
          <w:szCs w:val="20"/>
          <w:lang w:val="en-GB"/>
        </w:rPr>
        <w:t xml:space="preserve">, it is not possible to rule out the possibility that we recorded individuals that are phenotypically similar to one of the parental species but are hybrids. Many bird species tend to show convergent traits and intense interspecific territoriality when hybridization occurs in sympatric areas </w:t>
      </w:r>
      <w:r w:rsidRPr="3024F35C">
        <w:rPr>
          <w:rFonts w:ascii="Times New Roman" w:hAnsi="Times New Roman"/>
          <w:noProof/>
          <w:color w:val="000000" w:themeColor="text1"/>
          <w:sz w:val="20"/>
          <w:szCs w:val="20"/>
          <w:lang w:val="en-GB"/>
        </w:rPr>
        <w:t>(Drury et al. 2020; Cowen et al. 2020)</w:t>
      </w:r>
      <w:r w:rsidRPr="3024F35C">
        <w:rPr>
          <w:rFonts w:ascii="Times New Roman" w:hAnsi="Times New Roman"/>
          <w:color w:val="000000" w:themeColor="text1"/>
          <w:sz w:val="20"/>
          <w:szCs w:val="20"/>
          <w:lang w:val="en-GB"/>
        </w:rPr>
        <w:t xml:space="preserve">, which may also be the case </w:t>
      </w:r>
      <w:r>
        <w:rPr>
          <w:rFonts w:ascii="Times New Roman" w:hAnsi="Times New Roman"/>
          <w:color w:val="000000" w:themeColor="text1"/>
          <w:sz w:val="20"/>
          <w:szCs w:val="20"/>
          <w:lang w:val="en-GB"/>
        </w:rPr>
        <w:t>for</w:t>
      </w:r>
      <w:r w:rsidRPr="3024F35C">
        <w:rPr>
          <w:rFonts w:ascii="Times New Roman" w:hAnsi="Times New Roman"/>
          <w:color w:val="000000" w:themeColor="text1"/>
          <w:sz w:val="20"/>
          <w:szCs w:val="20"/>
          <w:lang w:val="en-GB"/>
        </w:rPr>
        <w:t xml:space="preserve"> pied and red-handed tamarins. There is no data available on the actual magnitude of gene ﬂow between the red-handed and the pied tamarin hybrids. If the behavioural dominance of </w:t>
      </w:r>
      <w:r w:rsidRPr="3024F35C">
        <w:rPr>
          <w:rFonts w:ascii="Times New Roman" w:hAnsi="Times New Roman"/>
          <w:i/>
          <w:iCs/>
          <w:color w:val="000000" w:themeColor="text1"/>
          <w:sz w:val="20"/>
          <w:szCs w:val="20"/>
          <w:lang w:val="en-GB"/>
        </w:rPr>
        <w:t>S. midas</w:t>
      </w:r>
      <w:r w:rsidRPr="3024F35C">
        <w:rPr>
          <w:rFonts w:ascii="Times New Roman" w:hAnsi="Times New Roman"/>
          <w:color w:val="000000" w:themeColor="text1"/>
          <w:sz w:val="20"/>
          <w:szCs w:val="20"/>
          <w:lang w:val="en-GB"/>
        </w:rPr>
        <w:t xml:space="preserve"> (</w:t>
      </w:r>
      <w:r>
        <w:rPr>
          <w:rFonts w:ascii="Times New Roman" w:hAnsi="Times New Roman"/>
          <w:color w:val="000000" w:themeColor="text1"/>
          <w:sz w:val="20"/>
          <w:szCs w:val="20"/>
          <w:lang w:val="en-GB"/>
        </w:rPr>
        <w:t>Sobroza et al. 2021</w:t>
      </w:r>
      <w:r w:rsidRPr="3024F35C">
        <w:rPr>
          <w:rFonts w:ascii="Times New Roman" w:hAnsi="Times New Roman"/>
          <w:color w:val="000000" w:themeColor="text1"/>
          <w:sz w:val="20"/>
          <w:szCs w:val="20"/>
          <w:lang w:val="en-GB"/>
        </w:rPr>
        <w:t xml:space="preserve">) also implies differences of gene flow, this could cause the absence of differentiation between species calls and asymmetrical </w:t>
      </w:r>
      <w:r w:rsidRPr="3024F35C">
        <w:rPr>
          <w:rFonts w:ascii="Times New Roman" w:hAnsi="Times New Roman"/>
          <w:sz w:val="20"/>
          <w:szCs w:val="20"/>
          <w:lang w:val="en-GB"/>
        </w:rPr>
        <w:t xml:space="preserve">character displacement </w:t>
      </w:r>
      <w:r w:rsidRPr="3024F35C">
        <w:rPr>
          <w:rFonts w:ascii="Times New Roman" w:hAnsi="Times New Roman"/>
          <w:noProof/>
          <w:color w:val="000000" w:themeColor="text1"/>
          <w:sz w:val="20"/>
          <w:szCs w:val="20"/>
          <w:lang w:val="en-GB"/>
        </w:rPr>
        <w:t>(Yikweon 2008)</w:t>
      </w:r>
      <w:r w:rsidRPr="3024F35C">
        <w:rPr>
          <w:rFonts w:ascii="Times New Roman" w:hAnsi="Times New Roman"/>
          <w:color w:val="000000" w:themeColor="text1"/>
          <w:sz w:val="20"/>
          <w:szCs w:val="20"/>
          <w:lang w:val="en-GB"/>
        </w:rPr>
        <w:t xml:space="preserve">. Sound signal similarities can be </w:t>
      </w:r>
      <w:r>
        <w:rPr>
          <w:rFonts w:ascii="Times New Roman" w:hAnsi="Times New Roman"/>
          <w:color w:val="000000" w:themeColor="text1"/>
          <w:sz w:val="20"/>
          <w:szCs w:val="20"/>
          <w:lang w:val="en-GB"/>
        </w:rPr>
        <w:t xml:space="preserve">the </w:t>
      </w:r>
      <w:r w:rsidRPr="3024F35C">
        <w:rPr>
          <w:rFonts w:ascii="Times New Roman" w:hAnsi="Times New Roman"/>
          <w:color w:val="000000" w:themeColor="text1"/>
          <w:sz w:val="20"/>
          <w:szCs w:val="20"/>
          <w:lang w:val="en-GB"/>
        </w:rPr>
        <w:t>cause and consequence of hybridization, and the origin or extent to which both processes are occurring in this system remains to be tested.</w:t>
      </w:r>
      <w:r w:rsidRPr="00421ACB">
        <w:rPr>
          <w:rFonts w:ascii="Times New Roman" w:hAnsi="Times New Roman"/>
          <w:color w:val="000000" w:themeColor="text1"/>
          <w:sz w:val="20"/>
          <w:szCs w:val="20"/>
          <w:lang w:val="en-GB"/>
        </w:rPr>
        <w:t xml:space="preserve"> </w:t>
      </w:r>
    </w:p>
    <w:p w14:paraId="69FF39A5" w14:textId="0E2BF41C" w:rsidR="002E6D97" w:rsidRPr="007B1651" w:rsidRDefault="002E6D97" w:rsidP="005F33E6">
      <w:pPr>
        <w:spacing w:after="120" w:line="480" w:lineRule="auto"/>
        <w:ind w:firstLine="709"/>
        <w:rPr>
          <w:rFonts w:ascii="Times New Roman" w:hAnsi="Times New Roman"/>
          <w:color w:val="000000"/>
          <w:sz w:val="20"/>
          <w:szCs w:val="20"/>
          <w:lang w:val="en-US"/>
        </w:rPr>
      </w:pPr>
      <w:r>
        <w:rPr>
          <w:rFonts w:ascii="Times New Roman" w:hAnsi="Times New Roman"/>
          <w:color w:val="000000" w:themeColor="text1"/>
          <w:sz w:val="20"/>
          <w:szCs w:val="20"/>
          <w:lang w:val="en-GB"/>
        </w:rPr>
        <w:t xml:space="preserve"> </w:t>
      </w:r>
      <w:r w:rsidRPr="00111DC7">
        <w:rPr>
          <w:rFonts w:ascii="Times New Roman" w:hAnsi="Times New Roman"/>
          <w:color w:val="000000" w:themeColor="text1"/>
          <w:sz w:val="20"/>
          <w:szCs w:val="20"/>
          <w:lang w:val="en-GB"/>
        </w:rPr>
        <w:t>Sobroza et al. (2021) found that red-handed tamarins responded with more territorial calls when listening to pied tamarin calls than to its own species</w:t>
      </w:r>
      <w:r w:rsidRPr="001079D9">
        <w:rPr>
          <w:rFonts w:ascii="Times New Roman" w:hAnsi="Times New Roman"/>
          <w:color w:val="000000" w:themeColor="text1"/>
          <w:sz w:val="20"/>
          <w:szCs w:val="20"/>
          <w:lang w:val="en-GB"/>
        </w:rPr>
        <w:t xml:space="preserve"> </w:t>
      </w:r>
      <w:r w:rsidRPr="00111DC7">
        <w:rPr>
          <w:rFonts w:ascii="Times New Roman" w:hAnsi="Times New Roman"/>
          <w:color w:val="000000" w:themeColor="text1"/>
          <w:sz w:val="20"/>
          <w:szCs w:val="20"/>
          <w:lang w:val="en-GB"/>
        </w:rPr>
        <w:t>in sympatric</w:t>
      </w:r>
      <w:r w:rsidRPr="001079D9">
        <w:rPr>
          <w:rFonts w:ascii="Times New Roman" w:hAnsi="Times New Roman"/>
          <w:color w:val="000000" w:themeColor="text1"/>
          <w:sz w:val="20"/>
          <w:szCs w:val="20"/>
          <w:lang w:val="en-GB"/>
        </w:rPr>
        <w:t xml:space="preserve"> </w:t>
      </w:r>
      <w:r w:rsidRPr="00111DC7">
        <w:rPr>
          <w:rFonts w:ascii="Times New Roman" w:hAnsi="Times New Roman"/>
          <w:color w:val="000000" w:themeColor="text1"/>
          <w:sz w:val="20"/>
          <w:szCs w:val="20"/>
          <w:lang w:val="en-GB"/>
        </w:rPr>
        <w:t>areas; while pied tamarins</w:t>
      </w:r>
      <w:r>
        <w:rPr>
          <w:rFonts w:ascii="Times New Roman" w:hAnsi="Times New Roman"/>
          <w:color w:val="000000" w:themeColor="text1"/>
          <w:sz w:val="20"/>
          <w:szCs w:val="20"/>
          <w:lang w:val="en-GB"/>
        </w:rPr>
        <w:t xml:space="preserve"> did not respond differently when listening to its species or the congener. Hence</w:t>
      </w:r>
      <w:r w:rsidRPr="3024F35C">
        <w:rPr>
          <w:rFonts w:ascii="Times New Roman" w:hAnsi="Times New Roman"/>
          <w:color w:val="000000" w:themeColor="text1"/>
          <w:sz w:val="20"/>
          <w:szCs w:val="20"/>
          <w:lang w:val="en-GB"/>
        </w:rPr>
        <w:t xml:space="preserve">, despite the </w:t>
      </w:r>
      <w:r>
        <w:rPr>
          <w:rFonts w:ascii="Times New Roman" w:hAnsi="Times New Roman"/>
          <w:color w:val="000000" w:themeColor="text1"/>
          <w:sz w:val="20"/>
          <w:szCs w:val="20"/>
          <w:lang w:val="en-GB"/>
        </w:rPr>
        <w:t xml:space="preserve">major pattern of </w:t>
      </w:r>
      <w:r w:rsidRPr="3024F35C">
        <w:rPr>
          <w:rFonts w:ascii="Times New Roman" w:hAnsi="Times New Roman"/>
          <w:color w:val="000000" w:themeColor="text1"/>
          <w:sz w:val="20"/>
          <w:szCs w:val="20"/>
          <w:lang w:val="en-GB"/>
        </w:rPr>
        <w:t xml:space="preserve">convergence </w:t>
      </w:r>
      <w:r>
        <w:rPr>
          <w:rFonts w:ascii="Times New Roman" w:hAnsi="Times New Roman"/>
          <w:color w:val="000000" w:themeColor="text1"/>
          <w:sz w:val="20"/>
          <w:szCs w:val="20"/>
          <w:lang w:val="en-GB"/>
        </w:rPr>
        <w:t xml:space="preserve">in acoustic features </w:t>
      </w:r>
      <w:r w:rsidRPr="3024F35C">
        <w:rPr>
          <w:rFonts w:ascii="Times New Roman" w:hAnsi="Times New Roman"/>
          <w:color w:val="000000" w:themeColor="text1"/>
          <w:sz w:val="20"/>
          <w:szCs w:val="20"/>
          <w:lang w:val="en-GB"/>
        </w:rPr>
        <w:t>recorded</w:t>
      </w:r>
      <w:r w:rsidRPr="001079D9">
        <w:rPr>
          <w:rFonts w:ascii="Times New Roman" w:hAnsi="Times New Roman"/>
          <w:color w:val="000000" w:themeColor="text1"/>
          <w:sz w:val="20"/>
          <w:szCs w:val="20"/>
          <w:lang w:val="en-GB"/>
        </w:rPr>
        <w:t xml:space="preserve"> </w:t>
      </w:r>
      <w:r w:rsidRPr="3024F35C">
        <w:rPr>
          <w:rFonts w:ascii="Times New Roman" w:hAnsi="Times New Roman"/>
          <w:color w:val="000000" w:themeColor="text1"/>
          <w:sz w:val="20"/>
          <w:szCs w:val="20"/>
          <w:lang w:val="en-GB"/>
        </w:rPr>
        <w:t xml:space="preserve">here, such sounds must not </w:t>
      </w:r>
      <w:r w:rsidRPr="00111DC7">
        <w:rPr>
          <w:rFonts w:ascii="Times New Roman" w:hAnsi="Times New Roman"/>
          <w:color w:val="000000" w:themeColor="text1"/>
          <w:sz w:val="20"/>
          <w:szCs w:val="20"/>
          <w:lang w:val="en-GB"/>
        </w:rPr>
        <w:t xml:space="preserve">be functionally interpreted equally by both species. </w:t>
      </w:r>
      <w:r w:rsidR="00B859BC">
        <w:rPr>
          <w:rFonts w:ascii="Times New Roman" w:hAnsi="Times New Roman"/>
          <w:color w:val="000000" w:themeColor="text1"/>
          <w:sz w:val="20"/>
          <w:szCs w:val="20"/>
          <w:lang w:val="en-GB"/>
        </w:rPr>
        <w:t>N</w:t>
      </w:r>
      <w:r w:rsidRPr="00111DC7">
        <w:rPr>
          <w:rFonts w:ascii="Times New Roman" w:hAnsi="Times New Roman"/>
          <w:color w:val="000000" w:themeColor="text1"/>
          <w:sz w:val="20"/>
          <w:szCs w:val="20"/>
          <w:lang w:val="en-GB"/>
        </w:rPr>
        <w:t>ot</w:t>
      </w:r>
      <w:r>
        <w:rPr>
          <w:rFonts w:ascii="Times New Roman" w:hAnsi="Times New Roman"/>
          <w:color w:val="000000" w:themeColor="text1"/>
          <w:sz w:val="20"/>
          <w:szCs w:val="20"/>
          <w:lang w:val="en-GB"/>
        </w:rPr>
        <w:t xml:space="preserve"> only s</w:t>
      </w:r>
      <w:r w:rsidRPr="3024F35C">
        <w:rPr>
          <w:rFonts w:ascii="Times New Roman" w:hAnsi="Times New Roman"/>
          <w:color w:val="000000" w:themeColor="text1"/>
          <w:sz w:val="20"/>
          <w:szCs w:val="20"/>
          <w:lang w:val="en-GB"/>
        </w:rPr>
        <w:t>ignal production</w:t>
      </w:r>
      <w:r>
        <w:rPr>
          <w:rFonts w:ascii="Times New Roman" w:hAnsi="Times New Roman"/>
          <w:color w:val="000000" w:themeColor="text1"/>
          <w:sz w:val="20"/>
          <w:szCs w:val="20"/>
          <w:lang w:val="en-GB"/>
        </w:rPr>
        <w:t xml:space="preserve"> can</w:t>
      </w:r>
      <w:r w:rsidRPr="3024F35C">
        <w:rPr>
          <w:rFonts w:ascii="Times New Roman" w:hAnsi="Times New Roman"/>
          <w:color w:val="000000" w:themeColor="text1"/>
          <w:sz w:val="20"/>
          <w:szCs w:val="20"/>
          <w:lang w:val="en-GB"/>
        </w:rPr>
        <w:t xml:space="preserve"> </w:t>
      </w:r>
      <w:r>
        <w:rPr>
          <w:rFonts w:ascii="Times New Roman" w:hAnsi="Times New Roman"/>
          <w:color w:val="000000" w:themeColor="text1"/>
          <w:sz w:val="20"/>
          <w:szCs w:val="20"/>
          <w:lang w:val="en-GB"/>
        </w:rPr>
        <w:t xml:space="preserve">be </w:t>
      </w:r>
      <w:r w:rsidRPr="3024F35C">
        <w:rPr>
          <w:rFonts w:ascii="Times New Roman" w:hAnsi="Times New Roman"/>
          <w:color w:val="000000" w:themeColor="text1"/>
          <w:sz w:val="20"/>
          <w:szCs w:val="20"/>
          <w:lang w:val="en-GB"/>
        </w:rPr>
        <w:t xml:space="preserve">susceptible to character displacement, but also its </w:t>
      </w:r>
      <w:r>
        <w:rPr>
          <w:rFonts w:ascii="Times New Roman" w:hAnsi="Times New Roman"/>
          <w:color w:val="000000" w:themeColor="text1"/>
          <w:sz w:val="20"/>
          <w:szCs w:val="20"/>
          <w:lang w:val="en-GB"/>
        </w:rPr>
        <w:t xml:space="preserve">perception </w:t>
      </w:r>
      <w:r w:rsidRPr="3024F35C">
        <w:rPr>
          <w:rFonts w:ascii="Times New Roman" w:hAnsi="Times New Roman"/>
          <w:noProof/>
          <w:color w:val="000000" w:themeColor="text1"/>
          <w:sz w:val="20"/>
          <w:szCs w:val="20"/>
          <w:lang w:val="en-GB"/>
        </w:rPr>
        <w:t>(Seddon and Tobias 2010)</w:t>
      </w:r>
      <w:r w:rsidR="00B859BC">
        <w:rPr>
          <w:rFonts w:ascii="Times New Roman" w:hAnsi="Times New Roman"/>
          <w:noProof/>
          <w:color w:val="000000" w:themeColor="text1"/>
          <w:sz w:val="20"/>
          <w:szCs w:val="20"/>
          <w:lang w:val="en-GB"/>
        </w:rPr>
        <w:t>, i</w:t>
      </w:r>
      <w:r w:rsidR="00611CBA">
        <w:rPr>
          <w:rFonts w:ascii="Times New Roman" w:hAnsi="Times New Roman"/>
          <w:color w:val="000000" w:themeColor="text1"/>
          <w:sz w:val="20"/>
          <w:szCs w:val="20"/>
          <w:lang w:val="en-GB"/>
        </w:rPr>
        <w:t>f pied and red-handed tamarins use different acoustic features as cues for species recognition</w:t>
      </w:r>
      <w:r w:rsidR="00F2303B">
        <w:rPr>
          <w:rFonts w:ascii="Times New Roman" w:hAnsi="Times New Roman"/>
          <w:color w:val="000000" w:themeColor="text1"/>
          <w:sz w:val="20"/>
          <w:szCs w:val="20"/>
          <w:lang w:val="en-GB"/>
        </w:rPr>
        <w:t xml:space="preserve"> or</w:t>
      </w:r>
      <w:r w:rsidR="004C7E19">
        <w:rPr>
          <w:rFonts w:ascii="Times New Roman" w:hAnsi="Times New Roman"/>
          <w:color w:val="000000" w:themeColor="text1"/>
          <w:sz w:val="20"/>
          <w:szCs w:val="20"/>
          <w:lang w:val="en-GB"/>
        </w:rPr>
        <w:t xml:space="preserve"> are</w:t>
      </w:r>
      <w:r w:rsidR="00611CBA">
        <w:rPr>
          <w:rFonts w:ascii="Times New Roman" w:hAnsi="Times New Roman"/>
          <w:color w:val="000000" w:themeColor="text1"/>
          <w:sz w:val="20"/>
          <w:szCs w:val="20"/>
          <w:lang w:val="en-GB"/>
        </w:rPr>
        <w:t xml:space="preserve"> differ</w:t>
      </w:r>
      <w:r w:rsidR="002111B7">
        <w:rPr>
          <w:rFonts w:ascii="Times New Roman" w:hAnsi="Times New Roman"/>
          <w:color w:val="000000" w:themeColor="text1"/>
          <w:sz w:val="20"/>
          <w:szCs w:val="20"/>
          <w:lang w:val="en-GB"/>
        </w:rPr>
        <w:t>ent</w:t>
      </w:r>
      <w:r w:rsidR="00611CBA">
        <w:rPr>
          <w:rFonts w:ascii="Times New Roman" w:hAnsi="Times New Roman"/>
          <w:color w:val="000000" w:themeColor="text1"/>
          <w:sz w:val="20"/>
          <w:szCs w:val="20"/>
          <w:lang w:val="en-GB"/>
        </w:rPr>
        <w:t xml:space="preserve"> in terms of tuning capacity</w:t>
      </w:r>
      <w:r w:rsidR="00F2303B">
        <w:rPr>
          <w:rFonts w:ascii="Times New Roman" w:hAnsi="Times New Roman"/>
          <w:color w:val="000000" w:themeColor="text1"/>
          <w:sz w:val="20"/>
          <w:szCs w:val="20"/>
          <w:lang w:val="en-GB"/>
        </w:rPr>
        <w:t xml:space="preserve"> (e.g. </w:t>
      </w:r>
      <w:r w:rsidR="000A0F86">
        <w:rPr>
          <w:rFonts w:ascii="Times New Roman" w:hAnsi="Times New Roman"/>
          <w:color w:val="000000" w:themeColor="text1"/>
          <w:sz w:val="20"/>
          <w:szCs w:val="20"/>
          <w:lang w:val="en-GB"/>
        </w:rPr>
        <w:t xml:space="preserve">Curé et al. 2012; </w:t>
      </w:r>
      <w:r w:rsidR="00F2303B">
        <w:rPr>
          <w:rFonts w:ascii="Times New Roman" w:hAnsi="Times New Roman"/>
          <w:color w:val="000000" w:themeColor="text1"/>
          <w:sz w:val="20"/>
          <w:szCs w:val="20"/>
          <w:lang w:val="en-GB"/>
        </w:rPr>
        <w:t>Pasch et al. 2017),</w:t>
      </w:r>
      <w:r w:rsidR="009C33A1">
        <w:rPr>
          <w:rFonts w:ascii="Times New Roman" w:hAnsi="Times New Roman"/>
          <w:color w:val="000000" w:themeColor="text1"/>
          <w:sz w:val="20"/>
          <w:szCs w:val="20"/>
          <w:lang w:val="en-GB"/>
        </w:rPr>
        <w:t xml:space="preserve"> </w:t>
      </w:r>
      <w:r w:rsidR="00611CBA">
        <w:rPr>
          <w:rFonts w:ascii="Times New Roman" w:hAnsi="Times New Roman"/>
          <w:color w:val="000000" w:themeColor="text1"/>
          <w:sz w:val="20"/>
          <w:szCs w:val="20"/>
          <w:lang w:val="en-GB"/>
        </w:rPr>
        <w:t xml:space="preserve">this </w:t>
      </w:r>
      <w:r w:rsidR="00611CBA">
        <w:rPr>
          <w:rFonts w:ascii="Times New Roman" w:hAnsi="Times New Roman"/>
          <w:noProof/>
          <w:color w:val="000000" w:themeColor="text1"/>
          <w:sz w:val="20"/>
          <w:szCs w:val="20"/>
          <w:lang w:val="en-GB"/>
        </w:rPr>
        <w:t xml:space="preserve">may also be related to </w:t>
      </w:r>
      <w:r w:rsidR="009C33A1">
        <w:rPr>
          <w:rFonts w:ascii="Times New Roman" w:hAnsi="Times New Roman"/>
          <w:noProof/>
          <w:color w:val="000000" w:themeColor="text1"/>
          <w:sz w:val="20"/>
          <w:szCs w:val="20"/>
          <w:lang w:val="en-GB"/>
        </w:rPr>
        <w:t>the asy</w:t>
      </w:r>
      <w:r w:rsidR="002111B7">
        <w:rPr>
          <w:rFonts w:ascii="Times New Roman" w:hAnsi="Times New Roman"/>
          <w:noProof/>
          <w:color w:val="000000" w:themeColor="text1"/>
          <w:sz w:val="20"/>
          <w:szCs w:val="20"/>
          <w:lang w:val="en-GB"/>
        </w:rPr>
        <w:t>m</w:t>
      </w:r>
      <w:r w:rsidR="009C33A1">
        <w:rPr>
          <w:rFonts w:ascii="Times New Roman" w:hAnsi="Times New Roman"/>
          <w:noProof/>
          <w:color w:val="000000" w:themeColor="text1"/>
          <w:sz w:val="20"/>
          <w:szCs w:val="20"/>
          <w:lang w:val="en-GB"/>
        </w:rPr>
        <w:t xml:space="preserve">metries found in </w:t>
      </w:r>
      <w:r w:rsidR="006E33AF">
        <w:rPr>
          <w:rFonts w:ascii="Times New Roman" w:hAnsi="Times New Roman"/>
          <w:noProof/>
          <w:color w:val="000000" w:themeColor="text1"/>
          <w:sz w:val="20"/>
          <w:szCs w:val="20"/>
          <w:lang w:val="en-GB"/>
        </w:rPr>
        <w:t>response</w:t>
      </w:r>
      <w:r w:rsidR="00FB2B7F">
        <w:rPr>
          <w:rFonts w:ascii="Times New Roman" w:hAnsi="Times New Roman"/>
          <w:noProof/>
          <w:color w:val="000000" w:themeColor="text1"/>
          <w:sz w:val="20"/>
          <w:szCs w:val="20"/>
          <w:lang w:val="en-GB"/>
        </w:rPr>
        <w:t>s</w:t>
      </w:r>
      <w:r w:rsidR="006E33AF">
        <w:rPr>
          <w:rFonts w:ascii="Times New Roman" w:hAnsi="Times New Roman"/>
          <w:noProof/>
          <w:color w:val="000000" w:themeColor="text1"/>
          <w:sz w:val="20"/>
          <w:szCs w:val="20"/>
          <w:lang w:val="en-GB"/>
        </w:rPr>
        <w:t xml:space="preserve"> to </w:t>
      </w:r>
      <w:r w:rsidR="009C33A1">
        <w:rPr>
          <w:rFonts w:ascii="Times New Roman" w:hAnsi="Times New Roman"/>
          <w:noProof/>
          <w:color w:val="000000" w:themeColor="text1"/>
          <w:sz w:val="20"/>
          <w:szCs w:val="20"/>
          <w:lang w:val="en-GB"/>
        </w:rPr>
        <w:t>the playback.</w:t>
      </w:r>
      <w:r w:rsidR="00A76C70">
        <w:rPr>
          <w:rFonts w:ascii="Times New Roman" w:hAnsi="Times New Roman"/>
          <w:noProof/>
          <w:color w:val="000000" w:themeColor="text1"/>
          <w:sz w:val="20"/>
          <w:szCs w:val="20"/>
          <w:lang w:val="en-GB"/>
        </w:rPr>
        <w:t xml:space="preserve"> </w:t>
      </w:r>
      <w:r w:rsidRPr="3024F35C">
        <w:rPr>
          <w:rFonts w:ascii="Times New Roman" w:hAnsi="Times New Roman"/>
          <w:color w:val="000000" w:themeColor="text1"/>
          <w:sz w:val="20"/>
          <w:szCs w:val="20"/>
          <w:lang w:val="en-GB"/>
        </w:rPr>
        <w:t xml:space="preserve">Even closely related species can have asymmetrical cognitive and recognition capacities, and some species are capable of detecting specific signals with minimal variance </w:t>
      </w:r>
      <w:r w:rsidRPr="3024F35C">
        <w:rPr>
          <w:rFonts w:ascii="Times New Roman" w:hAnsi="Times New Roman"/>
          <w:noProof/>
          <w:color w:val="000000" w:themeColor="text1"/>
          <w:sz w:val="20"/>
          <w:szCs w:val="20"/>
          <w:lang w:val="en-GB"/>
        </w:rPr>
        <w:t>(Seddon and Tobias 2010; Grether 2011; Pasch et al. 2017)</w:t>
      </w:r>
      <w:r w:rsidR="009C33A1">
        <w:rPr>
          <w:rFonts w:ascii="Times New Roman" w:hAnsi="Times New Roman"/>
          <w:noProof/>
          <w:color w:val="000000" w:themeColor="text1"/>
          <w:sz w:val="20"/>
          <w:szCs w:val="20"/>
          <w:lang w:val="en-GB"/>
        </w:rPr>
        <w:t>.</w:t>
      </w:r>
      <w:r>
        <w:rPr>
          <w:rFonts w:ascii="Times New Roman" w:hAnsi="Times New Roman"/>
          <w:noProof/>
          <w:color w:val="000000" w:themeColor="text1"/>
          <w:sz w:val="20"/>
          <w:szCs w:val="20"/>
          <w:lang w:val="en-GB"/>
        </w:rPr>
        <w:t xml:space="preserve"> </w:t>
      </w:r>
      <w:r w:rsidR="009D7D5B">
        <w:rPr>
          <w:rFonts w:ascii="Times New Roman" w:hAnsi="Times New Roman"/>
          <w:color w:val="000000" w:themeColor="text1"/>
          <w:sz w:val="20"/>
          <w:szCs w:val="20"/>
          <w:lang w:val="en-GB"/>
        </w:rPr>
        <w:t xml:space="preserve"> </w:t>
      </w:r>
      <w:r w:rsidR="007B1651" w:rsidRPr="00FD7805">
        <w:rPr>
          <w:rFonts w:ascii="Times New Roman" w:hAnsi="Times New Roman"/>
          <w:color w:val="000000"/>
          <w:sz w:val="20"/>
          <w:szCs w:val="20"/>
          <w:lang w:val="en-US"/>
        </w:rPr>
        <w:t xml:space="preserve">It </w:t>
      </w:r>
      <w:r w:rsidR="00055972">
        <w:rPr>
          <w:rFonts w:ascii="Times New Roman" w:hAnsi="Times New Roman"/>
          <w:color w:val="000000"/>
          <w:sz w:val="20"/>
          <w:szCs w:val="20"/>
          <w:lang w:val="en-US"/>
        </w:rPr>
        <w:t xml:space="preserve">is </w:t>
      </w:r>
      <w:r w:rsidR="007B1651" w:rsidRPr="00FD7805">
        <w:rPr>
          <w:rFonts w:ascii="Times New Roman" w:hAnsi="Times New Roman"/>
          <w:color w:val="000000"/>
          <w:sz w:val="20"/>
          <w:szCs w:val="20"/>
          <w:lang w:val="en-US"/>
        </w:rPr>
        <w:t xml:space="preserve">worth </w:t>
      </w:r>
      <w:bookmarkStart w:id="7" w:name="_Hlk67315491"/>
      <w:r w:rsidR="007B1651" w:rsidRPr="00FD7805">
        <w:rPr>
          <w:rFonts w:ascii="Times New Roman" w:hAnsi="Times New Roman"/>
          <w:color w:val="000000"/>
          <w:sz w:val="20"/>
          <w:szCs w:val="20"/>
          <w:lang w:val="en-US"/>
        </w:rPr>
        <w:t>mentioning that in the</w:t>
      </w:r>
      <w:r w:rsidR="005F33E6">
        <w:rPr>
          <w:rFonts w:ascii="Times New Roman" w:hAnsi="Times New Roman"/>
          <w:color w:val="000000"/>
          <w:sz w:val="20"/>
          <w:szCs w:val="20"/>
          <w:lang w:val="en-US"/>
        </w:rPr>
        <w:t xml:space="preserve"> previous </w:t>
      </w:r>
      <w:r w:rsidR="007B1651" w:rsidRPr="00FD7805">
        <w:rPr>
          <w:rFonts w:ascii="Times New Roman" w:hAnsi="Times New Roman"/>
          <w:color w:val="000000"/>
          <w:sz w:val="20"/>
          <w:szCs w:val="20"/>
          <w:lang w:val="en-US"/>
        </w:rPr>
        <w:t>playback experiment</w:t>
      </w:r>
      <w:r w:rsidR="00FB2B7F">
        <w:rPr>
          <w:rFonts w:ascii="Times New Roman" w:hAnsi="Times New Roman"/>
          <w:color w:val="000000"/>
          <w:sz w:val="20"/>
          <w:szCs w:val="20"/>
          <w:lang w:val="en-US"/>
        </w:rPr>
        <w:t>s</w:t>
      </w:r>
      <w:r w:rsidR="007B1651" w:rsidRPr="00FD7805">
        <w:rPr>
          <w:rFonts w:ascii="Times New Roman" w:hAnsi="Times New Roman"/>
          <w:color w:val="000000"/>
          <w:sz w:val="20"/>
          <w:szCs w:val="20"/>
          <w:lang w:val="en-US"/>
        </w:rPr>
        <w:t xml:space="preserve"> Sobroza et al. (2021) did not present congeneric sounds from all possible combinations (i.e. sympatric\primary forest; sympatric\secondary forest; allopatric\primary forest, and allopatric\ secondary areas</w:t>
      </w:r>
      <w:bookmarkStart w:id="8" w:name="_Hlk67330695"/>
      <w:r w:rsidR="007B1651" w:rsidRPr="00FD7805">
        <w:rPr>
          <w:rFonts w:ascii="Times New Roman" w:hAnsi="Times New Roman"/>
          <w:color w:val="000000"/>
          <w:sz w:val="20"/>
          <w:szCs w:val="20"/>
          <w:lang w:val="en-US"/>
        </w:rPr>
        <w:t xml:space="preserve">), which may </w:t>
      </w:r>
      <w:r w:rsidR="005F33E6">
        <w:rPr>
          <w:rFonts w:ascii="Times New Roman" w:hAnsi="Times New Roman"/>
          <w:color w:val="000000"/>
          <w:sz w:val="20"/>
          <w:szCs w:val="20"/>
          <w:lang w:val="en-US"/>
        </w:rPr>
        <w:t xml:space="preserve">be a non-biological explanation </w:t>
      </w:r>
      <w:r w:rsidR="007B1651" w:rsidRPr="00FD7805">
        <w:rPr>
          <w:rFonts w:ascii="Times New Roman" w:hAnsi="Times New Roman"/>
          <w:color w:val="000000"/>
          <w:sz w:val="20"/>
          <w:szCs w:val="20"/>
          <w:lang w:val="en-US"/>
        </w:rPr>
        <w:t>related to their findings of asymmetrical responses</w:t>
      </w:r>
      <w:bookmarkEnd w:id="8"/>
      <w:r w:rsidR="007B1651" w:rsidRPr="00FD7805">
        <w:rPr>
          <w:rFonts w:ascii="Times New Roman" w:hAnsi="Times New Roman"/>
          <w:color w:val="000000"/>
          <w:sz w:val="20"/>
          <w:szCs w:val="20"/>
          <w:lang w:val="en-US"/>
        </w:rPr>
        <w:t>.</w:t>
      </w:r>
      <w:r w:rsidR="005F33E6">
        <w:rPr>
          <w:rFonts w:ascii="Times New Roman" w:hAnsi="Times New Roman"/>
          <w:color w:val="000000"/>
          <w:sz w:val="20"/>
          <w:szCs w:val="20"/>
          <w:lang w:val="en-US"/>
        </w:rPr>
        <w:t xml:space="preserve"> </w:t>
      </w:r>
      <w:bookmarkEnd w:id="7"/>
    </w:p>
    <w:p w14:paraId="7F536A7F" w14:textId="77777777" w:rsidR="002E6D97" w:rsidRDefault="002E6D97" w:rsidP="002E6D97">
      <w:pPr>
        <w:spacing w:after="120" w:line="480" w:lineRule="auto"/>
        <w:ind w:firstLine="709"/>
        <w:rPr>
          <w:rFonts w:ascii="Times New Roman" w:hAnsi="Times New Roman"/>
          <w:color w:val="000000"/>
          <w:sz w:val="20"/>
          <w:szCs w:val="20"/>
          <w:lang w:val="en-GB"/>
        </w:rPr>
      </w:pPr>
      <w:r w:rsidRPr="00910BF7">
        <w:rPr>
          <w:rFonts w:ascii="Times New Roman" w:hAnsi="Times New Roman"/>
          <w:color w:val="000000"/>
          <w:sz w:val="20"/>
          <w:szCs w:val="20"/>
          <w:lang w:val="en-GB"/>
        </w:rPr>
        <w:t xml:space="preserve">Generally, </w:t>
      </w:r>
      <w:r w:rsidRPr="00BE5E14">
        <w:rPr>
          <w:rFonts w:ascii="Times New Roman" w:hAnsi="Times New Roman"/>
          <w:sz w:val="20"/>
          <w:szCs w:val="20"/>
          <w:lang w:val="en-GB"/>
        </w:rPr>
        <w:t xml:space="preserve">character displacement </w:t>
      </w:r>
      <w:r w:rsidRPr="00541128">
        <w:rPr>
          <w:rFonts w:ascii="Times New Roman" w:hAnsi="Times New Roman"/>
          <w:color w:val="000000"/>
          <w:sz w:val="20"/>
          <w:szCs w:val="20"/>
          <w:lang w:val="en-GB"/>
        </w:rPr>
        <w:t xml:space="preserve">and competitor recognition </w:t>
      </w:r>
      <w:r w:rsidRPr="00652950">
        <w:rPr>
          <w:rFonts w:ascii="Times New Roman" w:hAnsi="Times New Roman"/>
          <w:color w:val="000000"/>
          <w:sz w:val="20"/>
          <w:szCs w:val="20"/>
          <w:lang w:val="en-GB"/>
        </w:rPr>
        <w:t>are</w:t>
      </w:r>
      <w:r w:rsidRPr="00E748A9">
        <w:rPr>
          <w:rFonts w:ascii="Times New Roman" w:hAnsi="Times New Roman"/>
          <w:color w:val="000000"/>
          <w:sz w:val="20"/>
          <w:szCs w:val="20"/>
          <w:lang w:val="en-GB"/>
        </w:rPr>
        <w:t xml:space="preserve"> phenomena</w:t>
      </w:r>
      <w:r w:rsidRPr="008E1106">
        <w:rPr>
          <w:rFonts w:ascii="Times New Roman" w:hAnsi="Times New Roman"/>
          <w:color w:val="000000"/>
          <w:sz w:val="20"/>
          <w:szCs w:val="20"/>
          <w:lang w:val="en-GB"/>
        </w:rPr>
        <w:t xml:space="preserve"> involving many </w:t>
      </w:r>
      <w:r>
        <w:rPr>
          <w:rFonts w:ascii="Times New Roman" w:hAnsi="Times New Roman"/>
          <w:color w:val="000000"/>
          <w:sz w:val="20"/>
          <w:szCs w:val="20"/>
          <w:lang w:val="en-GB"/>
        </w:rPr>
        <w:t>signal components,</w:t>
      </w:r>
      <w:r w:rsidRPr="008E1106">
        <w:rPr>
          <w:rFonts w:ascii="Times New Roman" w:hAnsi="Times New Roman"/>
          <w:color w:val="000000"/>
          <w:sz w:val="20"/>
          <w:szCs w:val="20"/>
          <w:lang w:val="en-GB"/>
        </w:rPr>
        <w:t xml:space="preserve"> sensory modalities and genes </w:t>
      </w:r>
      <w:r w:rsidRPr="0046325E">
        <w:rPr>
          <w:rFonts w:ascii="Times New Roman" w:hAnsi="Times New Roman"/>
          <w:noProof/>
          <w:color w:val="000000"/>
          <w:sz w:val="20"/>
          <w:szCs w:val="20"/>
          <w:lang w:val="en-GB"/>
        </w:rPr>
        <w:t>(Ortiz-Barrientos et al. 2004; Grether 2011; Pureswaran et al. 2016)</w:t>
      </w:r>
      <w:r w:rsidRPr="00BE5E14">
        <w:rPr>
          <w:rFonts w:ascii="Times New Roman" w:hAnsi="Times New Roman"/>
          <w:color w:val="000000"/>
          <w:sz w:val="20"/>
          <w:szCs w:val="20"/>
          <w:lang w:val="en-GB"/>
        </w:rPr>
        <w:t xml:space="preserve">. Therefore, even if acoustic signals </w:t>
      </w:r>
      <w:r>
        <w:rPr>
          <w:rFonts w:ascii="Times New Roman" w:hAnsi="Times New Roman"/>
          <w:color w:val="000000"/>
          <w:sz w:val="20"/>
          <w:szCs w:val="20"/>
          <w:lang w:val="en-GB"/>
        </w:rPr>
        <w:t xml:space="preserve">are convergent and </w:t>
      </w:r>
      <w:r w:rsidRPr="00BE5E14">
        <w:rPr>
          <w:rFonts w:ascii="Times New Roman" w:hAnsi="Times New Roman"/>
          <w:color w:val="000000"/>
          <w:sz w:val="20"/>
          <w:szCs w:val="20"/>
          <w:lang w:val="en-GB"/>
        </w:rPr>
        <w:t xml:space="preserve">can be influenced by hybridization, species discrimination </w:t>
      </w:r>
      <w:r w:rsidRPr="00764E9D">
        <w:rPr>
          <w:rFonts w:ascii="Times New Roman" w:hAnsi="Times New Roman"/>
          <w:color w:val="000000"/>
          <w:sz w:val="20"/>
          <w:szCs w:val="20"/>
          <w:lang w:val="en-GB"/>
        </w:rPr>
        <w:t>can still be possible</w:t>
      </w:r>
      <w:r w:rsidRPr="0008418C">
        <w:rPr>
          <w:rFonts w:ascii="Times New Roman" w:hAnsi="Times New Roman"/>
          <w:color w:val="000000"/>
          <w:sz w:val="20"/>
          <w:szCs w:val="20"/>
          <w:lang w:val="en-GB"/>
        </w:rPr>
        <w:t xml:space="preserve"> if this function is retained in at least </w:t>
      </w:r>
      <w:r w:rsidRPr="00D44819">
        <w:rPr>
          <w:rFonts w:ascii="Times New Roman" w:hAnsi="Times New Roman"/>
          <w:color w:val="000000"/>
          <w:sz w:val="20"/>
          <w:szCs w:val="20"/>
          <w:lang w:val="en-GB"/>
        </w:rPr>
        <w:t>one signal</w:t>
      </w:r>
      <w:r w:rsidRPr="008D6468">
        <w:rPr>
          <w:rFonts w:ascii="Times New Roman" w:hAnsi="Times New Roman"/>
          <w:color w:val="000000"/>
          <w:sz w:val="20"/>
          <w:szCs w:val="20"/>
          <w:lang w:val="en-GB"/>
        </w:rPr>
        <w:t xml:space="preserve">. Many animals are flexible enough to quickly shift communication modalities when </w:t>
      </w:r>
      <w:r>
        <w:rPr>
          <w:rFonts w:ascii="Times New Roman" w:hAnsi="Times New Roman"/>
          <w:color w:val="000000"/>
          <w:sz w:val="20"/>
          <w:szCs w:val="20"/>
          <w:lang w:val="en-GB"/>
        </w:rPr>
        <w:t xml:space="preserve">the </w:t>
      </w:r>
      <w:r w:rsidRPr="00EC43B9">
        <w:rPr>
          <w:rFonts w:ascii="Times New Roman" w:hAnsi="Times New Roman"/>
          <w:color w:val="000000"/>
          <w:sz w:val="20"/>
          <w:szCs w:val="20"/>
          <w:lang w:val="en-GB"/>
        </w:rPr>
        <w:t>signal transmission is impaired (</w:t>
      </w:r>
      <w:r w:rsidRPr="00EC43B9">
        <w:rPr>
          <w:rFonts w:ascii="Times New Roman" w:hAnsi="Times New Roman"/>
          <w:i/>
          <w:iCs/>
          <w:color w:val="000000"/>
          <w:sz w:val="20"/>
          <w:szCs w:val="20"/>
          <w:lang w:val="en-GB"/>
        </w:rPr>
        <w:t>sensu</w:t>
      </w:r>
      <w:r w:rsidRPr="00EC43B9">
        <w:rPr>
          <w:rFonts w:ascii="Times New Roman" w:hAnsi="Times New Roman"/>
          <w:color w:val="000000"/>
          <w:sz w:val="20"/>
          <w:szCs w:val="20"/>
          <w:lang w:val="en-GB"/>
        </w:rPr>
        <w:t xml:space="preserve"> </w:t>
      </w:r>
      <w:r w:rsidRPr="00EC43B9">
        <w:rPr>
          <w:rFonts w:ascii="Times New Roman" w:hAnsi="Times New Roman"/>
          <w:noProof/>
          <w:color w:val="000000"/>
          <w:sz w:val="20"/>
          <w:szCs w:val="20"/>
          <w:lang w:val="en-GB"/>
        </w:rPr>
        <w:t>Partan 2017)</w:t>
      </w:r>
      <w:r w:rsidRPr="00EC43B9">
        <w:rPr>
          <w:rFonts w:ascii="Times New Roman" w:hAnsi="Times New Roman"/>
          <w:color w:val="000000"/>
          <w:sz w:val="20"/>
          <w:szCs w:val="20"/>
          <w:lang w:val="en-GB"/>
        </w:rPr>
        <w:t xml:space="preserve">. Secondary forests usually have </w:t>
      </w:r>
      <w:r>
        <w:rPr>
          <w:rFonts w:ascii="Times New Roman" w:hAnsi="Times New Roman"/>
          <w:color w:val="000000"/>
          <w:sz w:val="20"/>
          <w:szCs w:val="20"/>
          <w:lang w:val="en-GB"/>
        </w:rPr>
        <w:t xml:space="preserve">a </w:t>
      </w:r>
      <w:r w:rsidRPr="00EC43B9">
        <w:rPr>
          <w:rFonts w:ascii="Times New Roman" w:hAnsi="Times New Roman"/>
          <w:color w:val="000000"/>
          <w:sz w:val="20"/>
          <w:szCs w:val="20"/>
          <w:lang w:val="en-GB"/>
        </w:rPr>
        <w:t xml:space="preserve">more open canopy, </w:t>
      </w:r>
      <w:r>
        <w:rPr>
          <w:rFonts w:ascii="Times New Roman" w:hAnsi="Times New Roman"/>
          <w:color w:val="000000"/>
          <w:sz w:val="20"/>
          <w:szCs w:val="20"/>
          <w:lang w:val="en-GB"/>
        </w:rPr>
        <w:t>fewer</w:t>
      </w:r>
      <w:r w:rsidRPr="00EC43B9">
        <w:rPr>
          <w:rFonts w:ascii="Times New Roman" w:hAnsi="Times New Roman"/>
          <w:color w:val="000000"/>
          <w:sz w:val="20"/>
          <w:szCs w:val="20"/>
          <w:lang w:val="en-GB"/>
        </w:rPr>
        <w:t xml:space="preserve"> obstacles such as large </w:t>
      </w:r>
      <w:r w:rsidRPr="00EC43B9">
        <w:rPr>
          <w:rFonts w:ascii="Times New Roman" w:hAnsi="Times New Roman"/>
          <w:color w:val="000000"/>
          <w:sz w:val="20"/>
          <w:szCs w:val="20"/>
          <w:lang w:val="en-GB"/>
        </w:rPr>
        <w:lastRenderedPageBreak/>
        <w:t xml:space="preserve">trunks and lower relative humidity, features that might favour visual and chemical long-distance communication </w:t>
      </w:r>
      <w:r w:rsidRPr="00EC43B9">
        <w:rPr>
          <w:rFonts w:ascii="Times New Roman" w:hAnsi="Times New Roman"/>
          <w:noProof/>
          <w:color w:val="000000"/>
          <w:sz w:val="20"/>
          <w:szCs w:val="20"/>
          <w:lang w:val="en-GB"/>
        </w:rPr>
        <w:t>(Müller-Schwarze 2006; Sicsú et al. 2013)</w:t>
      </w:r>
      <w:r w:rsidRPr="00EC43B9">
        <w:rPr>
          <w:rFonts w:ascii="Times New Roman" w:hAnsi="Times New Roman"/>
          <w:color w:val="000000"/>
          <w:sz w:val="20"/>
          <w:szCs w:val="20"/>
          <w:lang w:val="en-GB"/>
        </w:rPr>
        <w:t xml:space="preserve">. Thus, we cannot underestimate the recognition capacity of pied and red-handed tamarins in sympatric areas based only </w:t>
      </w:r>
      <w:r>
        <w:rPr>
          <w:rFonts w:ascii="Times New Roman" w:hAnsi="Times New Roman"/>
          <w:color w:val="000000"/>
          <w:sz w:val="20"/>
          <w:szCs w:val="20"/>
          <w:lang w:val="en-GB"/>
        </w:rPr>
        <w:t>o</w:t>
      </w:r>
      <w:r w:rsidRPr="00EC43B9">
        <w:rPr>
          <w:rFonts w:ascii="Times New Roman" w:hAnsi="Times New Roman"/>
          <w:color w:val="000000"/>
          <w:sz w:val="20"/>
          <w:szCs w:val="20"/>
          <w:lang w:val="en-GB"/>
        </w:rPr>
        <w:t xml:space="preserve">n our </w:t>
      </w:r>
      <w:r>
        <w:rPr>
          <w:rFonts w:ascii="Times New Roman" w:hAnsi="Times New Roman"/>
          <w:color w:val="000000"/>
          <w:sz w:val="20"/>
          <w:szCs w:val="20"/>
          <w:lang w:val="en-GB"/>
        </w:rPr>
        <w:t xml:space="preserve">acoustic </w:t>
      </w:r>
      <w:r w:rsidRPr="00EC43B9">
        <w:rPr>
          <w:rFonts w:ascii="Times New Roman" w:hAnsi="Times New Roman"/>
          <w:color w:val="000000"/>
          <w:sz w:val="20"/>
          <w:szCs w:val="20"/>
          <w:lang w:val="en-GB"/>
        </w:rPr>
        <w:t xml:space="preserve">results.  </w:t>
      </w:r>
    </w:p>
    <w:p w14:paraId="3E297822" w14:textId="05ABBECF" w:rsidR="002E6D97" w:rsidRPr="008E3866" w:rsidRDefault="002E6D97" w:rsidP="002E6D97">
      <w:pPr>
        <w:spacing w:after="120" w:line="480" w:lineRule="auto"/>
        <w:ind w:firstLine="709"/>
        <w:rPr>
          <w:rFonts w:ascii="Times New Roman" w:hAnsi="Times New Roman"/>
          <w:color w:val="000000"/>
          <w:sz w:val="20"/>
          <w:szCs w:val="20"/>
          <w:lang w:val="en-GB"/>
        </w:rPr>
      </w:pPr>
      <w:r w:rsidRPr="00EC43B9">
        <w:rPr>
          <w:rFonts w:ascii="Times New Roman" w:hAnsi="Times New Roman"/>
          <w:color w:val="000000"/>
          <w:sz w:val="20"/>
          <w:szCs w:val="20"/>
          <w:lang w:val="en-GB"/>
        </w:rPr>
        <w:t xml:space="preserve">It is instructive to consider the extent to which other factors not linked to forest structure could affect our results. </w:t>
      </w:r>
      <w:r>
        <w:rPr>
          <w:rFonts w:ascii="Times New Roman" w:hAnsi="Times New Roman"/>
          <w:color w:val="000000"/>
          <w:sz w:val="20"/>
          <w:szCs w:val="20"/>
          <w:lang w:val="en-GB"/>
        </w:rPr>
        <w:t>For instance, s</w:t>
      </w:r>
      <w:r w:rsidRPr="00EC43B9">
        <w:rPr>
          <w:rFonts w:ascii="Times New Roman" w:hAnsi="Times New Roman"/>
          <w:color w:val="000000"/>
          <w:sz w:val="20"/>
          <w:szCs w:val="20"/>
          <w:lang w:val="en-GB"/>
        </w:rPr>
        <w:t xml:space="preserve">ome gregarious species have sounds that are group-specific </w:t>
      </w:r>
      <w:r w:rsidRPr="00EC43B9">
        <w:rPr>
          <w:rFonts w:ascii="Times New Roman" w:hAnsi="Times New Roman"/>
          <w:noProof/>
          <w:color w:val="000000"/>
          <w:sz w:val="20"/>
          <w:szCs w:val="20"/>
          <w:lang w:val="en-GB"/>
        </w:rPr>
        <w:t>(Crockford et al. 2004; Zaccaroni et al. 2012; Mumm and Knörnschild 2017)</w:t>
      </w:r>
      <w:r>
        <w:rPr>
          <w:rFonts w:ascii="Times New Roman" w:hAnsi="Times New Roman"/>
          <w:noProof/>
          <w:color w:val="000000"/>
          <w:sz w:val="20"/>
          <w:szCs w:val="20"/>
          <w:lang w:val="en-GB"/>
        </w:rPr>
        <w:t>. I</w:t>
      </w:r>
      <w:r w:rsidRPr="00541128">
        <w:rPr>
          <w:rFonts w:ascii="Times New Roman" w:hAnsi="Times New Roman"/>
          <w:color w:val="000000"/>
          <w:sz w:val="20"/>
          <w:szCs w:val="20"/>
          <w:lang w:val="en-GB"/>
        </w:rPr>
        <w:t>f</w:t>
      </w:r>
      <w:r w:rsidRPr="00652950">
        <w:rPr>
          <w:rFonts w:ascii="Times New Roman" w:hAnsi="Times New Roman"/>
          <w:color w:val="000000"/>
          <w:sz w:val="20"/>
          <w:szCs w:val="20"/>
          <w:lang w:val="en-GB"/>
        </w:rPr>
        <w:t xml:space="preserve"> tamarins also have sounds that act as group identi</w:t>
      </w:r>
      <w:r w:rsidRPr="00E748A9">
        <w:rPr>
          <w:rFonts w:ascii="Times New Roman" w:hAnsi="Times New Roman"/>
          <w:color w:val="000000"/>
          <w:sz w:val="20"/>
          <w:szCs w:val="20"/>
          <w:lang w:val="en-GB"/>
        </w:rPr>
        <w:t xml:space="preserve">fiers and </w:t>
      </w:r>
      <w:r w:rsidRPr="008E1106">
        <w:rPr>
          <w:rFonts w:ascii="Times New Roman" w:hAnsi="Times New Roman"/>
          <w:color w:val="000000"/>
          <w:sz w:val="20"/>
          <w:szCs w:val="20"/>
          <w:lang w:val="en-GB"/>
        </w:rPr>
        <w:t>the density of tamarins in secondary forest is higher</w:t>
      </w:r>
      <w:r w:rsidRPr="0046325E">
        <w:rPr>
          <w:rFonts w:ascii="Times New Roman" w:hAnsi="Times New Roman"/>
          <w:color w:val="000000"/>
          <w:sz w:val="20"/>
          <w:szCs w:val="20"/>
          <w:lang w:val="en-GB"/>
        </w:rPr>
        <w:t>, th</w:t>
      </w:r>
      <w:r w:rsidRPr="00BE5E14">
        <w:rPr>
          <w:rFonts w:ascii="Times New Roman" w:hAnsi="Times New Roman"/>
          <w:color w:val="000000"/>
          <w:sz w:val="20"/>
          <w:szCs w:val="20"/>
          <w:lang w:val="en-GB"/>
        </w:rPr>
        <w:t xml:space="preserve">en acoustic diversity related to group identity may be increased. </w:t>
      </w:r>
      <w:r w:rsidRPr="00764E9D">
        <w:rPr>
          <w:rFonts w:ascii="Times New Roman" w:hAnsi="Times New Roman"/>
          <w:color w:val="000000"/>
          <w:sz w:val="20"/>
          <w:szCs w:val="20"/>
          <w:lang w:val="en-GB"/>
        </w:rPr>
        <w:t xml:space="preserve">Indeed, red-handed tamarins are known to occur </w:t>
      </w:r>
      <w:r w:rsidRPr="0008418C">
        <w:rPr>
          <w:rFonts w:ascii="Times New Roman" w:hAnsi="Times New Roman"/>
          <w:color w:val="000000"/>
          <w:sz w:val="20"/>
          <w:szCs w:val="20"/>
          <w:lang w:val="en-GB"/>
        </w:rPr>
        <w:t xml:space="preserve">at higher densities in </w:t>
      </w:r>
      <w:r w:rsidRPr="00D44819">
        <w:rPr>
          <w:rFonts w:ascii="Times New Roman" w:hAnsi="Times New Roman"/>
          <w:color w:val="000000"/>
          <w:sz w:val="20"/>
          <w:szCs w:val="20"/>
          <w:lang w:val="en-GB"/>
        </w:rPr>
        <w:t xml:space="preserve">secondary forests </w:t>
      </w:r>
      <w:r w:rsidRPr="008D6468">
        <w:rPr>
          <w:rFonts w:ascii="Times New Roman" w:hAnsi="Times New Roman"/>
          <w:color w:val="000000"/>
          <w:sz w:val="20"/>
          <w:szCs w:val="20"/>
          <w:lang w:val="en-GB"/>
        </w:rPr>
        <w:t xml:space="preserve">than in primary forests </w:t>
      </w:r>
      <w:r w:rsidRPr="00FA5245">
        <w:rPr>
          <w:rFonts w:ascii="Times New Roman" w:hAnsi="Times New Roman"/>
          <w:noProof/>
          <w:color w:val="000000"/>
          <w:sz w:val="20"/>
          <w:szCs w:val="20"/>
          <w:lang w:val="en-GB"/>
        </w:rPr>
        <w:t>(Lenz et al. 2014)</w:t>
      </w:r>
      <w:r w:rsidRPr="00FA5245">
        <w:rPr>
          <w:rFonts w:ascii="Times New Roman" w:hAnsi="Times New Roman"/>
          <w:color w:val="000000"/>
          <w:sz w:val="20"/>
          <w:szCs w:val="20"/>
          <w:lang w:val="en-GB"/>
        </w:rPr>
        <w:t>. O</w:t>
      </w:r>
      <w:r w:rsidRPr="00085F98">
        <w:rPr>
          <w:rFonts w:ascii="Times New Roman" w:hAnsi="Times New Roman"/>
          <w:color w:val="000000"/>
          <w:sz w:val="20"/>
          <w:szCs w:val="20"/>
          <w:lang w:val="en-GB"/>
        </w:rPr>
        <w:t>ur statistical analysis included the identity of the groups as a random factor</w:t>
      </w:r>
      <w:r w:rsidRPr="00943AC2">
        <w:rPr>
          <w:color w:val="000000"/>
          <w:sz w:val="20"/>
          <w:szCs w:val="20"/>
          <w:lang w:val="en-US"/>
        </w:rPr>
        <w:t xml:space="preserve"> – </w:t>
      </w:r>
      <w:r w:rsidRPr="00606730">
        <w:rPr>
          <w:rFonts w:ascii="Times New Roman" w:hAnsi="Times New Roman"/>
          <w:color w:val="000000"/>
          <w:sz w:val="20"/>
          <w:szCs w:val="20"/>
          <w:lang w:val="en-GB"/>
        </w:rPr>
        <w:t xml:space="preserve">therefore our results are </w:t>
      </w:r>
      <w:r w:rsidRPr="00EC43B9">
        <w:rPr>
          <w:rFonts w:ascii="Times New Roman" w:hAnsi="Times New Roman"/>
          <w:color w:val="000000"/>
          <w:sz w:val="20"/>
          <w:szCs w:val="20"/>
          <w:lang w:val="en-GB"/>
        </w:rPr>
        <w:t xml:space="preserve">unlikely to be related to group identity. Primary and secondary forests will also have </w:t>
      </w:r>
      <w:r>
        <w:rPr>
          <w:rFonts w:ascii="Times New Roman" w:hAnsi="Times New Roman"/>
          <w:color w:val="000000"/>
          <w:sz w:val="20"/>
          <w:szCs w:val="20"/>
          <w:lang w:val="en-GB"/>
        </w:rPr>
        <w:t xml:space="preserve">a </w:t>
      </w:r>
      <w:r w:rsidRPr="00EC43B9">
        <w:rPr>
          <w:rFonts w:ascii="Times New Roman" w:hAnsi="Times New Roman"/>
          <w:color w:val="000000"/>
          <w:sz w:val="20"/>
          <w:szCs w:val="20"/>
          <w:lang w:val="en-GB"/>
        </w:rPr>
        <w:t>distinct composition of vocally-active species other than tamarins (e.</w:t>
      </w:r>
      <w:r>
        <w:rPr>
          <w:rFonts w:ascii="Times New Roman" w:hAnsi="Times New Roman"/>
          <w:color w:val="000000"/>
          <w:sz w:val="20"/>
          <w:szCs w:val="20"/>
          <w:lang w:val="en-GB"/>
        </w:rPr>
        <w:t>g.</w:t>
      </w:r>
      <w:r w:rsidRPr="00EC43B9">
        <w:rPr>
          <w:rFonts w:ascii="Times New Roman" w:hAnsi="Times New Roman"/>
          <w:color w:val="000000"/>
          <w:sz w:val="20"/>
          <w:szCs w:val="20"/>
          <w:lang w:val="en-GB"/>
        </w:rPr>
        <w:t xml:space="preserve"> birds, anurans and insects</w:t>
      </w:r>
      <w:r w:rsidRPr="00EC43B9">
        <w:rPr>
          <w:rFonts w:ascii="Times New Roman" w:hAnsi="Times New Roman"/>
          <w:noProof/>
          <w:color w:val="000000"/>
          <w:sz w:val="20"/>
          <w:szCs w:val="20"/>
          <w:lang w:val="en-GB"/>
        </w:rPr>
        <w:t>)</w:t>
      </w:r>
      <w:r w:rsidRPr="00EC43B9">
        <w:rPr>
          <w:rFonts w:ascii="Times New Roman" w:hAnsi="Times New Roman"/>
          <w:color w:val="000000"/>
          <w:sz w:val="20"/>
          <w:szCs w:val="20"/>
          <w:lang w:val="en-GB"/>
        </w:rPr>
        <w:t xml:space="preserve">, such as, creating a local soundscape that might also drive acoustic divergence and sound diversification </w:t>
      </w:r>
      <w:r w:rsidRPr="00EC43B9">
        <w:rPr>
          <w:rFonts w:ascii="Times New Roman" w:hAnsi="Times New Roman"/>
          <w:noProof/>
          <w:color w:val="000000"/>
          <w:sz w:val="20"/>
          <w:szCs w:val="20"/>
          <w:lang w:val="en-GB"/>
        </w:rPr>
        <w:t xml:space="preserve">(Naugler and Ratcliffe 1994; Snowdon and </w:t>
      </w:r>
      <w:r w:rsidR="00B94371">
        <w:rPr>
          <w:rFonts w:ascii="Times New Roman" w:hAnsi="Times New Roman"/>
          <w:noProof/>
          <w:color w:val="000000"/>
          <w:sz w:val="20"/>
          <w:szCs w:val="20"/>
          <w:lang w:val="en-GB"/>
        </w:rPr>
        <w:t>d</w:t>
      </w:r>
      <w:r w:rsidRPr="00EC43B9">
        <w:rPr>
          <w:rFonts w:ascii="Times New Roman" w:hAnsi="Times New Roman"/>
          <w:noProof/>
          <w:color w:val="000000"/>
          <w:sz w:val="20"/>
          <w:szCs w:val="20"/>
          <w:lang w:val="en-GB"/>
        </w:rPr>
        <w:t xml:space="preserve">e </w:t>
      </w:r>
      <w:r w:rsidR="00B94371">
        <w:rPr>
          <w:rFonts w:ascii="Times New Roman" w:hAnsi="Times New Roman"/>
          <w:noProof/>
          <w:color w:val="000000"/>
          <w:sz w:val="20"/>
          <w:szCs w:val="20"/>
          <w:lang w:val="en-GB"/>
        </w:rPr>
        <w:t>l</w:t>
      </w:r>
      <w:r w:rsidRPr="00EC43B9">
        <w:rPr>
          <w:rFonts w:ascii="Times New Roman" w:hAnsi="Times New Roman"/>
          <w:noProof/>
          <w:color w:val="000000"/>
          <w:sz w:val="20"/>
          <w:szCs w:val="20"/>
          <w:lang w:val="en-GB"/>
        </w:rPr>
        <w:t>a Torre 2002; Gasc et al. 2013; Bicudo et al. 2016)</w:t>
      </w:r>
      <w:r w:rsidRPr="00EC43B9">
        <w:rPr>
          <w:rFonts w:ascii="Times New Roman" w:hAnsi="Times New Roman"/>
          <w:color w:val="000000"/>
          <w:sz w:val="20"/>
          <w:szCs w:val="20"/>
          <w:lang w:val="en-GB"/>
        </w:rPr>
        <w:t xml:space="preserve">. Finally, secondary forests themselves can be highly variable in terms of acoustically-relevant structural properties </w:t>
      </w:r>
      <w:r w:rsidRPr="00EC43B9">
        <w:rPr>
          <w:rFonts w:ascii="Times New Roman" w:hAnsi="Times New Roman"/>
          <w:noProof/>
          <w:color w:val="000000"/>
          <w:sz w:val="20"/>
          <w:szCs w:val="20"/>
          <w:lang w:val="en-GB"/>
        </w:rPr>
        <w:t>(Wiley and Richards 1978; Montgomery and Chazdon 2001)</w:t>
      </w:r>
      <w:r w:rsidRPr="00EC43B9">
        <w:rPr>
          <w:rFonts w:ascii="Times New Roman" w:hAnsi="Times New Roman"/>
          <w:color w:val="000000"/>
          <w:sz w:val="20"/>
          <w:szCs w:val="20"/>
          <w:lang w:val="en-GB"/>
        </w:rPr>
        <w:t>, though, it does not explain the observed displacement among sympatric and allopatric areas. Accounting for all these potential effects is logistically challenging</w:t>
      </w:r>
      <w:r w:rsidRPr="008E3866">
        <w:rPr>
          <w:rFonts w:ascii="Times New Roman" w:hAnsi="Times New Roman"/>
          <w:color w:val="000000"/>
          <w:sz w:val="20"/>
          <w:szCs w:val="20"/>
          <w:lang w:val="en-GB"/>
        </w:rPr>
        <w:t>, but our findings provide a template upon which more detailed hypotheses can be elaborated.</w:t>
      </w:r>
    </w:p>
    <w:p w14:paraId="57F27CB4" w14:textId="3114B213" w:rsidR="002E6D97" w:rsidRDefault="002E6D97" w:rsidP="002E6D97">
      <w:pPr>
        <w:spacing w:after="120" w:line="480" w:lineRule="auto"/>
        <w:ind w:firstLine="709"/>
        <w:rPr>
          <w:rFonts w:ascii="Times New Roman" w:hAnsi="Times New Roman"/>
          <w:iCs/>
          <w:sz w:val="20"/>
          <w:szCs w:val="20"/>
          <w:lang w:val="en-US"/>
        </w:rPr>
      </w:pPr>
      <w:r>
        <w:rPr>
          <w:rFonts w:ascii="Times New Roman" w:hAnsi="Times New Roman"/>
          <w:color w:val="000000"/>
          <w:sz w:val="20"/>
          <w:szCs w:val="20"/>
          <w:lang w:val="en-US"/>
        </w:rPr>
        <w:t>In summary,</w:t>
      </w:r>
      <w:r w:rsidRPr="00652950">
        <w:rPr>
          <w:rFonts w:ascii="Times New Roman" w:hAnsi="Times New Roman"/>
          <w:color w:val="000000"/>
          <w:sz w:val="20"/>
          <w:szCs w:val="20"/>
          <w:lang w:val="en-US"/>
        </w:rPr>
        <w:t xml:space="preserve"> </w:t>
      </w:r>
      <w:r w:rsidRPr="00652950">
        <w:rPr>
          <w:rFonts w:ascii="Times New Roman" w:hAnsi="Times New Roman"/>
          <w:i/>
          <w:iCs/>
          <w:color w:val="000000"/>
          <w:sz w:val="20"/>
          <w:szCs w:val="20"/>
          <w:lang w:val="en-US"/>
        </w:rPr>
        <w:t>S. midas</w:t>
      </w:r>
      <w:r w:rsidRPr="00652950">
        <w:rPr>
          <w:rFonts w:ascii="Times New Roman" w:hAnsi="Times New Roman"/>
          <w:color w:val="000000"/>
          <w:sz w:val="20"/>
          <w:szCs w:val="20"/>
          <w:lang w:val="en-US"/>
        </w:rPr>
        <w:t xml:space="preserve"> seems to have a wider acoustic niche and greater vocal flexibility than </w:t>
      </w:r>
      <w:r w:rsidRPr="00BA389D">
        <w:rPr>
          <w:rFonts w:ascii="Times New Roman" w:hAnsi="Times New Roman"/>
          <w:i/>
          <w:iCs/>
          <w:color w:val="000000"/>
          <w:sz w:val="20"/>
          <w:szCs w:val="20"/>
          <w:lang w:val="en-US"/>
        </w:rPr>
        <w:t>S. bicolor</w:t>
      </w:r>
      <w:r w:rsidRPr="00BA389D">
        <w:rPr>
          <w:rFonts w:ascii="Times New Roman" w:hAnsi="Times New Roman"/>
          <w:iCs/>
          <w:color w:val="000000"/>
          <w:sz w:val="20"/>
          <w:szCs w:val="20"/>
          <w:lang w:val="en-US"/>
        </w:rPr>
        <w:t>,</w:t>
      </w:r>
      <w:r w:rsidRPr="00BA389D">
        <w:rPr>
          <w:rFonts w:ascii="Times New Roman" w:hAnsi="Times New Roman"/>
          <w:i/>
          <w:iCs/>
          <w:color w:val="000000"/>
          <w:sz w:val="20"/>
          <w:szCs w:val="20"/>
          <w:lang w:val="en-US"/>
        </w:rPr>
        <w:t xml:space="preserve"> </w:t>
      </w:r>
      <w:r w:rsidRPr="00BA389D">
        <w:rPr>
          <w:rFonts w:ascii="Times New Roman" w:hAnsi="Times New Roman"/>
          <w:color w:val="000000"/>
          <w:sz w:val="20"/>
          <w:szCs w:val="20"/>
          <w:lang w:val="en-US"/>
        </w:rPr>
        <w:t>responding both to the presence of the congener and</w:t>
      </w:r>
      <w:r w:rsidRPr="00E748A9">
        <w:rPr>
          <w:rFonts w:ascii="Times New Roman" w:hAnsi="Times New Roman"/>
          <w:color w:val="000000"/>
          <w:sz w:val="20"/>
          <w:szCs w:val="20"/>
          <w:lang w:val="en-US"/>
        </w:rPr>
        <w:t xml:space="preserve"> forest</w:t>
      </w:r>
      <w:r w:rsidRPr="008E1106">
        <w:rPr>
          <w:rFonts w:ascii="Times New Roman" w:hAnsi="Times New Roman"/>
          <w:color w:val="000000"/>
          <w:sz w:val="20"/>
          <w:szCs w:val="20"/>
          <w:lang w:val="en-US"/>
        </w:rPr>
        <w:t xml:space="preserve"> type. </w:t>
      </w:r>
      <w:r w:rsidRPr="0046325E">
        <w:rPr>
          <w:rFonts w:ascii="Times New Roman" w:hAnsi="Times New Roman"/>
          <w:color w:val="000000"/>
          <w:sz w:val="20"/>
          <w:szCs w:val="20"/>
          <w:lang w:val="en-US"/>
        </w:rPr>
        <w:t xml:space="preserve">In allopatric </w:t>
      </w:r>
      <w:r w:rsidRPr="00BE5E14">
        <w:rPr>
          <w:rFonts w:ascii="Times New Roman" w:hAnsi="Times New Roman"/>
          <w:color w:val="000000"/>
          <w:sz w:val="20"/>
          <w:szCs w:val="20"/>
          <w:lang w:val="en-US"/>
        </w:rPr>
        <w:t>areas and primary forest, both species have a unique sound structure. Yet, this structure is consistent with the</w:t>
      </w:r>
      <w:r w:rsidRPr="00764E9D">
        <w:rPr>
          <w:rFonts w:ascii="Times New Roman" w:hAnsi="Times New Roman"/>
          <w:color w:val="000000"/>
          <w:sz w:val="20"/>
          <w:szCs w:val="20"/>
          <w:lang w:val="en-US"/>
        </w:rPr>
        <w:t xml:space="preserve"> </w:t>
      </w:r>
      <w:r w:rsidRPr="00D44819">
        <w:rPr>
          <w:rFonts w:ascii="Times New Roman" w:hAnsi="Times New Roman"/>
          <w:color w:val="000000"/>
          <w:sz w:val="20"/>
          <w:szCs w:val="20"/>
          <w:lang w:val="en-GB"/>
        </w:rPr>
        <w:t>acoustic adaptation hypothesis</w:t>
      </w:r>
      <w:r w:rsidRPr="00764E9D">
        <w:rPr>
          <w:rFonts w:ascii="Times New Roman" w:hAnsi="Times New Roman"/>
          <w:color w:val="000000"/>
          <w:sz w:val="20"/>
          <w:szCs w:val="20"/>
          <w:lang w:val="en-US"/>
        </w:rPr>
        <w:t>, suggesting it optimizes sound propagation in these habitats</w:t>
      </w:r>
      <w:r w:rsidRPr="0008418C">
        <w:rPr>
          <w:rFonts w:ascii="Times New Roman" w:hAnsi="Times New Roman"/>
          <w:color w:val="000000"/>
          <w:sz w:val="20"/>
          <w:szCs w:val="20"/>
          <w:lang w:val="en-US"/>
        </w:rPr>
        <w:t xml:space="preserve">. </w:t>
      </w:r>
      <w:r w:rsidRPr="00D44819">
        <w:rPr>
          <w:rFonts w:ascii="Times New Roman" w:hAnsi="Times New Roman"/>
          <w:color w:val="000000"/>
          <w:sz w:val="20"/>
          <w:szCs w:val="20"/>
          <w:lang w:val="en-US"/>
        </w:rPr>
        <w:t>In contrast, in sympatric areas</w:t>
      </w:r>
      <w:r w:rsidRPr="008D6468">
        <w:rPr>
          <w:rFonts w:ascii="Times New Roman" w:hAnsi="Times New Roman"/>
          <w:color w:val="000000"/>
          <w:sz w:val="20"/>
          <w:szCs w:val="20"/>
          <w:lang w:val="en-US"/>
        </w:rPr>
        <w:t xml:space="preserve">, </w:t>
      </w:r>
      <w:r>
        <w:rPr>
          <w:rFonts w:ascii="Times New Roman" w:hAnsi="Times New Roman"/>
          <w:iCs/>
          <w:color w:val="000000"/>
          <w:sz w:val="20"/>
          <w:szCs w:val="20"/>
          <w:lang w:val="en-US"/>
        </w:rPr>
        <w:t xml:space="preserve">the major pattern of variation in the acoustic features </w:t>
      </w:r>
      <w:r w:rsidRPr="008D6468">
        <w:rPr>
          <w:rFonts w:ascii="Times New Roman" w:hAnsi="Times New Roman"/>
          <w:iCs/>
          <w:color w:val="000000"/>
          <w:sz w:val="20"/>
          <w:szCs w:val="20"/>
          <w:lang w:val="en-US"/>
        </w:rPr>
        <w:t>converge</w:t>
      </w:r>
      <w:r w:rsidRPr="00085F98">
        <w:rPr>
          <w:rFonts w:ascii="Times New Roman" w:hAnsi="Times New Roman"/>
          <w:color w:val="000000"/>
          <w:sz w:val="20"/>
          <w:szCs w:val="20"/>
          <w:lang w:val="en-US"/>
        </w:rPr>
        <w:t xml:space="preserve">, consistent with selection for enhanced </w:t>
      </w:r>
      <w:r>
        <w:rPr>
          <w:rFonts w:ascii="Times New Roman" w:hAnsi="Times New Roman"/>
          <w:color w:val="000000"/>
          <w:sz w:val="20"/>
          <w:szCs w:val="20"/>
          <w:lang w:val="en-US"/>
        </w:rPr>
        <w:t>context</w:t>
      </w:r>
      <w:r w:rsidRPr="00085F98">
        <w:rPr>
          <w:rFonts w:ascii="Times New Roman" w:hAnsi="Times New Roman"/>
          <w:color w:val="000000"/>
          <w:sz w:val="20"/>
          <w:szCs w:val="20"/>
          <w:lang w:val="en-US"/>
        </w:rPr>
        <w:t xml:space="preserve"> recognition and, thus, reduce interference competition. </w:t>
      </w:r>
      <w:r>
        <w:rPr>
          <w:rFonts w:ascii="Times New Roman" w:hAnsi="Times New Roman"/>
          <w:color w:val="000000"/>
          <w:sz w:val="20"/>
          <w:szCs w:val="20"/>
          <w:lang w:val="en-US"/>
        </w:rPr>
        <w:t>O</w:t>
      </w:r>
      <w:r w:rsidRPr="00085F98">
        <w:rPr>
          <w:rFonts w:ascii="Times New Roman" w:hAnsi="Times New Roman"/>
          <w:color w:val="000000"/>
          <w:sz w:val="20"/>
          <w:szCs w:val="20"/>
          <w:lang w:val="en-GB"/>
        </w:rPr>
        <w:t xml:space="preserve">ur results </w:t>
      </w:r>
      <w:r w:rsidRPr="008E3866">
        <w:rPr>
          <w:rFonts w:ascii="Times New Roman" w:hAnsi="Times New Roman"/>
          <w:color w:val="000000"/>
          <w:sz w:val="20"/>
          <w:szCs w:val="20"/>
          <w:lang w:val="en-GB"/>
        </w:rPr>
        <w:t xml:space="preserve">suggest that both social and physical constraints interact asymmetrically to shape the sound produced by parapatric tamarins. Thus, </w:t>
      </w:r>
      <w:r w:rsidRPr="008E3866">
        <w:rPr>
          <w:rFonts w:ascii="Times New Roman" w:hAnsi="Times New Roman"/>
          <w:iCs/>
          <w:sz w:val="20"/>
          <w:szCs w:val="20"/>
          <w:lang w:val="en-US"/>
        </w:rPr>
        <w:t>analyses</w:t>
      </w:r>
      <w:r>
        <w:rPr>
          <w:rFonts w:ascii="Times New Roman" w:hAnsi="Times New Roman"/>
          <w:iCs/>
          <w:sz w:val="20"/>
          <w:szCs w:val="20"/>
          <w:lang w:val="en-US"/>
        </w:rPr>
        <w:t xml:space="preserve"> </w:t>
      </w:r>
      <w:r w:rsidRPr="00BA389D">
        <w:rPr>
          <w:rFonts w:ascii="Times New Roman" w:hAnsi="Times New Roman"/>
          <w:iCs/>
          <w:sz w:val="20"/>
          <w:szCs w:val="20"/>
          <w:lang w:val="en-US"/>
        </w:rPr>
        <w:t>that account for these pressures independently are likely to miss important patterns in ecological systems of co-occurring species.</w:t>
      </w:r>
      <w:r>
        <w:rPr>
          <w:rFonts w:ascii="Times New Roman" w:hAnsi="Times New Roman"/>
          <w:iCs/>
          <w:sz w:val="20"/>
          <w:szCs w:val="20"/>
          <w:lang w:val="en-US"/>
        </w:rPr>
        <w:t xml:space="preserve"> </w:t>
      </w:r>
    </w:p>
    <w:p w14:paraId="02004452" w14:textId="77777777" w:rsidR="00B528E4" w:rsidRPr="00943AC2" w:rsidRDefault="00B528E4" w:rsidP="002E6D97">
      <w:pPr>
        <w:spacing w:after="120" w:line="480" w:lineRule="auto"/>
        <w:ind w:firstLine="709"/>
        <w:rPr>
          <w:rFonts w:ascii="Times New Roman" w:hAnsi="Times New Roman"/>
          <w:color w:val="000000"/>
          <w:sz w:val="20"/>
          <w:szCs w:val="20"/>
          <w:lang w:val="en-US"/>
        </w:rPr>
      </w:pPr>
    </w:p>
    <w:p w14:paraId="0CA6E2C1" w14:textId="77777777" w:rsidR="002E6D97" w:rsidRPr="00943AC2" w:rsidRDefault="002E6D97" w:rsidP="00B528E4">
      <w:pPr>
        <w:pStyle w:val="Heading1"/>
      </w:pPr>
      <w:r w:rsidRPr="00943AC2">
        <w:lastRenderedPageBreak/>
        <w:t>Declarations</w:t>
      </w:r>
    </w:p>
    <w:p w14:paraId="7955C606" w14:textId="77777777" w:rsidR="002E6D97" w:rsidRPr="007230D9" w:rsidRDefault="002E6D97" w:rsidP="002E6D97">
      <w:pPr>
        <w:spacing w:line="480" w:lineRule="auto"/>
        <w:rPr>
          <w:rFonts w:ascii="Times New Roman" w:hAnsi="Times New Roman"/>
          <w:sz w:val="20"/>
          <w:szCs w:val="20"/>
          <w:lang w:val="en-US"/>
        </w:rPr>
      </w:pPr>
      <w:r w:rsidRPr="007230D9">
        <w:rPr>
          <w:rFonts w:ascii="Times New Roman" w:hAnsi="Times New Roman"/>
          <w:i/>
          <w:iCs/>
          <w:color w:val="000000"/>
          <w:sz w:val="20"/>
          <w:szCs w:val="20"/>
          <w:lang w:val="en-US"/>
        </w:rPr>
        <w:t>Funding</w:t>
      </w:r>
      <w:r w:rsidRPr="007230D9">
        <w:rPr>
          <w:rFonts w:ascii="Times New Roman" w:hAnsi="Times New Roman"/>
          <w:b/>
          <w:bCs/>
          <w:color w:val="000000"/>
          <w:sz w:val="20"/>
          <w:szCs w:val="20"/>
          <w:lang w:val="en-US"/>
        </w:rPr>
        <w:t xml:space="preserve"> </w:t>
      </w:r>
    </w:p>
    <w:p w14:paraId="6A9AD20F" w14:textId="77777777" w:rsidR="002E6D97" w:rsidRPr="00522104" w:rsidRDefault="002E6D97" w:rsidP="002E6D97">
      <w:pPr>
        <w:spacing w:line="480" w:lineRule="auto"/>
        <w:rPr>
          <w:rFonts w:ascii="Times New Roman" w:hAnsi="Times New Roman"/>
          <w:b/>
          <w:bCs/>
          <w:color w:val="000000"/>
          <w:sz w:val="20"/>
          <w:szCs w:val="20"/>
          <w:lang w:val="en-US"/>
        </w:rPr>
      </w:pPr>
      <w:r w:rsidRPr="00943AC2">
        <w:rPr>
          <w:rFonts w:ascii="Times New Roman" w:hAnsi="Times New Roman"/>
          <w:sz w:val="20"/>
          <w:szCs w:val="20"/>
          <w:lang w:val="en-US"/>
        </w:rPr>
        <w:t xml:space="preserve">During the study TVS and received a scholarship from </w:t>
      </w:r>
      <w:r w:rsidRPr="00943AC2">
        <w:rPr>
          <w:rFonts w:ascii="Times New Roman" w:hAnsi="Times New Roman"/>
          <w:sz w:val="20"/>
          <w:szCs w:val="20"/>
          <w:shd w:val="clear" w:color="auto" w:fill="FFFFFF"/>
          <w:lang w:val="en-US"/>
        </w:rPr>
        <w:t>Fundação de Amparo à Pesquisa do Estado do Amazonas</w:t>
      </w:r>
      <w:r w:rsidRPr="00943AC2">
        <w:rPr>
          <w:rFonts w:ascii="Times New Roman" w:hAnsi="Times New Roman"/>
          <w:sz w:val="20"/>
          <w:szCs w:val="20"/>
          <w:lang w:val="en-US"/>
        </w:rPr>
        <w:t xml:space="preserve"> (FAPEAM) </w:t>
      </w:r>
      <w:r w:rsidRPr="00943AC2">
        <w:rPr>
          <w:rFonts w:ascii="Times New Roman" w:hAnsi="Times New Roman"/>
          <w:color w:val="1C1D1E"/>
          <w:sz w:val="20"/>
          <w:szCs w:val="20"/>
          <w:shd w:val="clear" w:color="auto" w:fill="FFFFFF"/>
          <w:lang w:val="en-US"/>
        </w:rPr>
        <w:t xml:space="preserve">(062.01758/2018). </w:t>
      </w:r>
      <w:r w:rsidRPr="00522104">
        <w:rPr>
          <w:rFonts w:ascii="Times New Roman" w:hAnsi="Times New Roman"/>
          <w:color w:val="000000"/>
          <w:sz w:val="20"/>
          <w:szCs w:val="20"/>
        </w:rPr>
        <w:t>RMR received a scholarship from C</w:t>
      </w:r>
      <w:r w:rsidRPr="00BE26A8">
        <w:rPr>
          <w:rFonts w:ascii="Times New Roman" w:hAnsi="Times New Roman"/>
          <w:sz w:val="20"/>
          <w:szCs w:val="20"/>
          <w:shd w:val="clear" w:color="auto" w:fill="FFFFFF"/>
        </w:rPr>
        <w:t>onselho Nacional de Desenvolvimento Científico e Tecnológico</w:t>
      </w:r>
      <w:r w:rsidRPr="00BE26A8">
        <w:rPr>
          <w:rFonts w:ascii="Times New Roman" w:hAnsi="Times New Roman"/>
          <w:sz w:val="20"/>
          <w:szCs w:val="20"/>
        </w:rPr>
        <w:t xml:space="preserve"> </w:t>
      </w:r>
      <w:r>
        <w:rPr>
          <w:rFonts w:ascii="Times New Roman" w:hAnsi="Times New Roman"/>
          <w:sz w:val="20"/>
          <w:szCs w:val="20"/>
        </w:rPr>
        <w:t>(</w:t>
      </w:r>
      <w:r w:rsidRPr="00522104">
        <w:rPr>
          <w:rFonts w:ascii="Times New Roman" w:hAnsi="Times New Roman"/>
          <w:color w:val="000000"/>
          <w:sz w:val="20"/>
          <w:szCs w:val="20"/>
        </w:rPr>
        <w:t>CNPq) (142352/2017-9).</w:t>
      </w:r>
      <w:r w:rsidRPr="00BE26A8">
        <w:rPr>
          <w:rFonts w:ascii="Times New Roman" w:hAnsi="Times New Roman"/>
          <w:sz w:val="20"/>
          <w:szCs w:val="20"/>
        </w:rPr>
        <w:t xml:space="preserve"> </w:t>
      </w:r>
      <w:r>
        <w:rPr>
          <w:rFonts w:ascii="Times New Roman" w:hAnsi="Times New Roman"/>
          <w:sz w:val="20"/>
          <w:szCs w:val="20"/>
          <w:lang w:val="en-US"/>
        </w:rPr>
        <w:t>The</w:t>
      </w:r>
      <w:r w:rsidRPr="00CB5F47">
        <w:rPr>
          <w:rFonts w:ascii="Times New Roman" w:hAnsi="Times New Roman"/>
          <w:sz w:val="20"/>
          <w:szCs w:val="20"/>
          <w:lang w:val="en-US"/>
        </w:rPr>
        <w:t xml:space="preserve"> study is part </w:t>
      </w:r>
      <w:r>
        <w:rPr>
          <w:rFonts w:ascii="Times New Roman" w:hAnsi="Times New Roman"/>
          <w:sz w:val="20"/>
          <w:szCs w:val="20"/>
          <w:lang w:val="en-US"/>
        </w:rPr>
        <w:t xml:space="preserve">of a </w:t>
      </w:r>
      <w:r w:rsidRPr="00CB5F47">
        <w:rPr>
          <w:rFonts w:ascii="Times New Roman" w:hAnsi="Times New Roman"/>
          <w:sz w:val="20"/>
          <w:szCs w:val="20"/>
          <w:lang w:val="en-US"/>
        </w:rPr>
        <w:t>project</w:t>
      </w:r>
      <w:r>
        <w:rPr>
          <w:rFonts w:ascii="Times New Roman" w:hAnsi="Times New Roman"/>
          <w:sz w:val="20"/>
          <w:szCs w:val="20"/>
          <w:lang w:val="en-US"/>
        </w:rPr>
        <w:t xml:space="preserve"> </w:t>
      </w:r>
      <w:r w:rsidRPr="00CB5F47">
        <w:rPr>
          <w:rFonts w:ascii="Times New Roman" w:hAnsi="Times New Roman"/>
          <w:sz w:val="20"/>
          <w:szCs w:val="20"/>
          <w:lang w:val="en-US"/>
        </w:rPr>
        <w:t>supported by the "Primate Action Fund" (PAF 14-15; CI 1000796)</w:t>
      </w:r>
      <w:r>
        <w:rPr>
          <w:rFonts w:ascii="Times New Roman" w:hAnsi="Times New Roman"/>
          <w:sz w:val="20"/>
          <w:szCs w:val="20"/>
          <w:lang w:val="en-US"/>
        </w:rPr>
        <w:t xml:space="preserve">, Idea Wild and the Pignose Company. </w:t>
      </w:r>
    </w:p>
    <w:p w14:paraId="50796948" w14:textId="77777777" w:rsidR="002E6D97" w:rsidRPr="004B65E1" w:rsidRDefault="002E6D97" w:rsidP="00B528E4">
      <w:pPr>
        <w:pStyle w:val="Heading2"/>
      </w:pPr>
      <w:r w:rsidRPr="004B65E1">
        <w:t>Conflicts of interest</w:t>
      </w:r>
    </w:p>
    <w:p w14:paraId="5CC8D535" w14:textId="77777777" w:rsidR="002E6D97" w:rsidRPr="007230D9" w:rsidRDefault="002E6D97" w:rsidP="002E6D97">
      <w:pPr>
        <w:spacing w:line="480" w:lineRule="auto"/>
        <w:rPr>
          <w:rFonts w:ascii="Times New Roman" w:hAnsi="Times New Roman"/>
          <w:color w:val="000000"/>
          <w:sz w:val="20"/>
          <w:szCs w:val="20"/>
          <w:lang w:val="en-US"/>
        </w:rPr>
      </w:pPr>
      <w:r w:rsidRPr="007230D9">
        <w:rPr>
          <w:rFonts w:ascii="Times New Roman" w:hAnsi="Times New Roman"/>
          <w:color w:val="000000"/>
          <w:sz w:val="20"/>
          <w:szCs w:val="20"/>
          <w:lang w:val="en-US"/>
        </w:rPr>
        <w:t>The authors declare t</w:t>
      </w:r>
      <w:r>
        <w:rPr>
          <w:rFonts w:ascii="Times New Roman" w:hAnsi="Times New Roman"/>
          <w:color w:val="000000"/>
          <w:sz w:val="20"/>
          <w:szCs w:val="20"/>
          <w:lang w:val="en-US"/>
        </w:rPr>
        <w:t>hat they have no conflict of interest.</w:t>
      </w:r>
    </w:p>
    <w:p w14:paraId="0DBF7A78" w14:textId="77777777" w:rsidR="00682DF5" w:rsidRDefault="00682DF5" w:rsidP="002E6D97">
      <w:pPr>
        <w:spacing w:after="0" w:line="480" w:lineRule="auto"/>
        <w:rPr>
          <w:rFonts w:ascii="Times New Roman" w:hAnsi="Times New Roman"/>
          <w:i/>
          <w:iCs/>
          <w:sz w:val="20"/>
          <w:szCs w:val="20"/>
          <w:shd w:val="clear" w:color="auto" w:fill="FFFFFF"/>
          <w:lang w:val="en-US"/>
        </w:rPr>
      </w:pPr>
    </w:p>
    <w:p w14:paraId="643B13FC" w14:textId="01E6C926" w:rsidR="00682DF5" w:rsidRDefault="002E6D97" w:rsidP="00B528E4">
      <w:pPr>
        <w:pStyle w:val="Heading2"/>
        <w:rPr>
          <w:shd w:val="clear" w:color="auto" w:fill="FFFFFF"/>
        </w:rPr>
      </w:pPr>
      <w:r>
        <w:rPr>
          <w:shd w:val="clear" w:color="auto" w:fill="FFFFFF"/>
        </w:rPr>
        <w:t>Ethical approval</w:t>
      </w:r>
    </w:p>
    <w:p w14:paraId="13F50C45" w14:textId="3E016CD1" w:rsidR="002E6D97" w:rsidRPr="007230D9" w:rsidRDefault="00555A67" w:rsidP="002E6D97">
      <w:pPr>
        <w:spacing w:after="0" w:line="480" w:lineRule="auto"/>
        <w:rPr>
          <w:rFonts w:ascii="Times New Roman" w:hAnsi="Times New Roman"/>
          <w:sz w:val="20"/>
          <w:szCs w:val="20"/>
          <w:shd w:val="clear" w:color="auto" w:fill="FFFFFF"/>
          <w:lang w:val="en-US"/>
        </w:rPr>
      </w:pPr>
      <w:r>
        <w:rPr>
          <w:rFonts w:ascii="Times New Roman" w:hAnsi="Times New Roman"/>
          <w:color w:val="000000"/>
          <w:sz w:val="20"/>
          <w:szCs w:val="20"/>
          <w:lang w:val="en-GB"/>
        </w:rPr>
        <w:t xml:space="preserve">All applicable international, national, and/or institutional guidelines for the use of animals were followed. </w:t>
      </w:r>
      <w:r w:rsidR="002E6D97" w:rsidRPr="00BE5E14">
        <w:rPr>
          <w:rFonts w:ascii="Times New Roman" w:hAnsi="Times New Roman"/>
          <w:color w:val="000000"/>
          <w:sz w:val="20"/>
          <w:szCs w:val="20"/>
          <w:lang w:val="en-GB"/>
        </w:rPr>
        <w:t>The study was non-invasiv</w:t>
      </w:r>
      <w:r w:rsidR="002E6D97" w:rsidRPr="00764E9D">
        <w:rPr>
          <w:rFonts w:ascii="Times New Roman" w:hAnsi="Times New Roman"/>
          <w:color w:val="000000"/>
          <w:sz w:val="20"/>
          <w:szCs w:val="20"/>
          <w:lang w:val="en-GB"/>
        </w:rPr>
        <w:t xml:space="preserve">e and complied </w:t>
      </w:r>
      <w:r w:rsidR="002E6D97" w:rsidRPr="0008418C">
        <w:rPr>
          <w:rFonts w:ascii="Times New Roman" w:hAnsi="Times New Roman"/>
          <w:color w:val="000000"/>
          <w:sz w:val="20"/>
          <w:szCs w:val="20"/>
          <w:lang w:val="en-GB"/>
        </w:rPr>
        <w:t xml:space="preserve">with Brazilian law (permit for Viruá National Park access 47755-1; and for </w:t>
      </w:r>
      <w:r w:rsidR="002E6D97" w:rsidRPr="0008418C">
        <w:rPr>
          <w:rFonts w:ascii="Times New Roman" w:hAnsi="Times New Roman"/>
          <w:i/>
          <w:color w:val="000000"/>
          <w:sz w:val="20"/>
          <w:szCs w:val="20"/>
          <w:lang w:val="en-GB"/>
        </w:rPr>
        <w:t xml:space="preserve">S. midas </w:t>
      </w:r>
      <w:r w:rsidR="002E6D97" w:rsidRPr="00D44819">
        <w:rPr>
          <w:rFonts w:ascii="Times New Roman" w:hAnsi="Times New Roman"/>
          <w:color w:val="000000"/>
          <w:sz w:val="20"/>
          <w:szCs w:val="20"/>
          <w:lang w:val="en-GB"/>
        </w:rPr>
        <w:t xml:space="preserve">and </w:t>
      </w:r>
      <w:r w:rsidR="002E6D97" w:rsidRPr="00D44819">
        <w:rPr>
          <w:rFonts w:ascii="Times New Roman" w:hAnsi="Times New Roman"/>
          <w:i/>
          <w:color w:val="000000"/>
          <w:sz w:val="20"/>
          <w:szCs w:val="20"/>
          <w:lang w:val="en-GB"/>
        </w:rPr>
        <w:t xml:space="preserve">S. bicolor </w:t>
      </w:r>
      <w:r w:rsidR="002E6D97" w:rsidRPr="008D6468">
        <w:rPr>
          <w:rFonts w:ascii="Times New Roman" w:hAnsi="Times New Roman"/>
          <w:color w:val="000000"/>
          <w:sz w:val="20"/>
          <w:szCs w:val="20"/>
          <w:lang w:val="en-GB"/>
        </w:rPr>
        <w:t>research 10286 – 3 issued by SISBIO/</w:t>
      </w:r>
      <w:r w:rsidR="002E6D97">
        <w:rPr>
          <w:rFonts w:ascii="Times New Roman" w:hAnsi="Times New Roman"/>
          <w:color w:val="000000"/>
          <w:sz w:val="20"/>
          <w:szCs w:val="20"/>
          <w:lang w:val="en-GB"/>
        </w:rPr>
        <w:t>Brazilian Ministry of Environment</w:t>
      </w:r>
      <w:r w:rsidR="002E6D97" w:rsidRPr="008D6468">
        <w:rPr>
          <w:rFonts w:ascii="Times New Roman" w:hAnsi="Times New Roman"/>
          <w:color w:val="000000"/>
          <w:sz w:val="20"/>
          <w:szCs w:val="20"/>
          <w:lang w:val="en-GB"/>
        </w:rPr>
        <w:t xml:space="preserve">). </w:t>
      </w:r>
    </w:p>
    <w:p w14:paraId="5BBCBCB5" w14:textId="77777777" w:rsidR="00555A67" w:rsidRDefault="00555A67" w:rsidP="002E6D97">
      <w:pPr>
        <w:spacing w:after="0" w:line="480" w:lineRule="auto"/>
        <w:rPr>
          <w:rFonts w:ascii="Times New Roman" w:hAnsi="Times New Roman"/>
          <w:i/>
          <w:iCs/>
          <w:sz w:val="20"/>
          <w:szCs w:val="20"/>
          <w:shd w:val="clear" w:color="auto" w:fill="FFFFFF"/>
          <w:lang w:val="en-US"/>
        </w:rPr>
      </w:pPr>
    </w:p>
    <w:p w14:paraId="68E82107" w14:textId="1CC20EC1" w:rsidR="002E6D97" w:rsidRPr="006D47A3" w:rsidRDefault="002E6D97" w:rsidP="00B528E4">
      <w:pPr>
        <w:pStyle w:val="Heading2"/>
        <w:rPr>
          <w:bdr w:val="none" w:sz="0" w:space="0" w:color="auto" w:frame="1"/>
          <w:shd w:val="clear" w:color="auto" w:fill="FFFFFF"/>
        </w:rPr>
      </w:pPr>
      <w:r w:rsidRPr="006D47A3">
        <w:rPr>
          <w:shd w:val="clear" w:color="auto" w:fill="FFFFFF"/>
        </w:rPr>
        <w:t>Data availability</w:t>
      </w:r>
    </w:p>
    <w:p w14:paraId="45673399" w14:textId="73CB2720" w:rsidR="00B528E4" w:rsidRPr="00B528E4" w:rsidRDefault="002E6D97" w:rsidP="00B528E4">
      <w:pPr>
        <w:spacing w:line="240" w:lineRule="auto"/>
        <w:rPr>
          <w:rFonts w:ascii="Times New Roman" w:hAnsi="Times New Roman"/>
          <w:sz w:val="20"/>
          <w:szCs w:val="20"/>
          <w:lang w:val="en-US"/>
        </w:rPr>
      </w:pPr>
      <w:r w:rsidRPr="00943AC2">
        <w:rPr>
          <w:rFonts w:ascii="Times New Roman" w:hAnsi="Times New Roman"/>
          <w:sz w:val="20"/>
          <w:szCs w:val="20"/>
          <w:lang w:val="en-US"/>
        </w:rPr>
        <w:t>Data are available as supplementary material.</w:t>
      </w:r>
      <w:r w:rsidR="00B528E4">
        <w:br w:type="page"/>
      </w:r>
    </w:p>
    <w:p w14:paraId="0DEA75CB" w14:textId="5F907F0E" w:rsidR="002E6D97" w:rsidRPr="00943AC2" w:rsidRDefault="002E6D97" w:rsidP="00B528E4">
      <w:pPr>
        <w:pStyle w:val="Heading1"/>
      </w:pPr>
      <w:r w:rsidRPr="00943AC2">
        <w:lastRenderedPageBreak/>
        <w:t>References</w:t>
      </w:r>
    </w:p>
    <w:p w14:paraId="76B5A5D7" w14:textId="6BCBE62E" w:rsidR="002E6D97" w:rsidRPr="008E3866" w:rsidRDefault="002E6D97" w:rsidP="002E6D97">
      <w:pPr>
        <w:widowControl w:val="0"/>
        <w:autoSpaceDE w:val="0"/>
        <w:autoSpaceDN w:val="0"/>
        <w:adjustRightInd w:val="0"/>
        <w:spacing w:after="120" w:line="480" w:lineRule="auto"/>
        <w:ind w:left="480" w:hanging="480"/>
        <w:rPr>
          <w:rFonts w:ascii="Times New Roman" w:hAnsi="Times New Roman"/>
          <w:noProof/>
          <w:sz w:val="20"/>
          <w:szCs w:val="20"/>
          <w:lang w:val="en-US"/>
        </w:rPr>
      </w:pPr>
      <w:r w:rsidRPr="00943AC2">
        <w:rPr>
          <w:rFonts w:ascii="Times New Roman" w:hAnsi="Times New Roman"/>
          <w:noProof/>
          <w:sz w:val="20"/>
          <w:szCs w:val="20"/>
          <w:lang w:val="en-US"/>
        </w:rPr>
        <w:t xml:space="preserve">Allen WL, Stevens M, Higham JP (2014) Character displacement of Cercopithecini primate visual signals. </w:t>
      </w:r>
      <w:r w:rsidRPr="008E3866">
        <w:rPr>
          <w:rFonts w:ascii="Times New Roman" w:hAnsi="Times New Roman"/>
          <w:noProof/>
          <w:sz w:val="20"/>
          <w:szCs w:val="20"/>
          <w:lang w:val="en-US"/>
        </w:rPr>
        <w:t>Nat Commun 5:</w:t>
      </w:r>
      <w:r w:rsidR="00827CAF">
        <w:rPr>
          <w:rFonts w:ascii="Times New Roman" w:hAnsi="Times New Roman"/>
          <w:noProof/>
          <w:sz w:val="20"/>
          <w:szCs w:val="20"/>
          <w:lang w:val="en-US"/>
        </w:rPr>
        <w:t>4266</w:t>
      </w:r>
      <w:r w:rsidRPr="008E3866">
        <w:rPr>
          <w:rFonts w:ascii="Times New Roman" w:hAnsi="Times New Roman"/>
          <w:noProof/>
          <w:sz w:val="20"/>
          <w:szCs w:val="20"/>
          <w:lang w:val="en-US"/>
        </w:rPr>
        <w:t>. https://doi.org/10.1038/ncomms5266</w:t>
      </w:r>
    </w:p>
    <w:p w14:paraId="31A812AE" w14:textId="77777777" w:rsidR="002E6D97" w:rsidRPr="008E3866" w:rsidRDefault="002E6D97" w:rsidP="002E6D97">
      <w:pPr>
        <w:widowControl w:val="0"/>
        <w:autoSpaceDE w:val="0"/>
        <w:autoSpaceDN w:val="0"/>
        <w:adjustRightInd w:val="0"/>
        <w:spacing w:after="120" w:line="480" w:lineRule="auto"/>
        <w:ind w:left="480" w:hanging="480"/>
        <w:rPr>
          <w:rFonts w:ascii="Times New Roman" w:hAnsi="Times New Roman"/>
          <w:noProof/>
          <w:sz w:val="20"/>
          <w:szCs w:val="20"/>
          <w:lang w:val="en-US"/>
        </w:rPr>
      </w:pPr>
      <w:r w:rsidRPr="008E3866">
        <w:rPr>
          <w:rFonts w:ascii="Times New Roman" w:hAnsi="Times New Roman"/>
          <w:noProof/>
          <w:sz w:val="20"/>
          <w:szCs w:val="20"/>
          <w:lang w:val="en-US"/>
        </w:rPr>
        <w:t>Ayres JM, Mittermeier RA, Constable ID (1982) Brazilian tamarins on the way to extinction? Oryx 16:329–333. https://doi.org/10.1017/S0030605300017786</w:t>
      </w:r>
    </w:p>
    <w:p w14:paraId="17E17481" w14:textId="7DD9C1C3" w:rsidR="002E6D97" w:rsidRPr="008E3866" w:rsidRDefault="002E6D97" w:rsidP="002E6D97">
      <w:pPr>
        <w:widowControl w:val="0"/>
        <w:autoSpaceDE w:val="0"/>
        <w:autoSpaceDN w:val="0"/>
        <w:adjustRightInd w:val="0"/>
        <w:spacing w:after="120" w:line="480" w:lineRule="auto"/>
        <w:ind w:left="480" w:hanging="480"/>
        <w:rPr>
          <w:rFonts w:ascii="Times New Roman" w:hAnsi="Times New Roman"/>
          <w:noProof/>
          <w:sz w:val="20"/>
          <w:szCs w:val="20"/>
          <w:lang w:val="en-US"/>
        </w:rPr>
      </w:pPr>
      <w:r w:rsidRPr="008E3866">
        <w:rPr>
          <w:rFonts w:ascii="Times New Roman" w:hAnsi="Times New Roman"/>
          <w:noProof/>
          <w:sz w:val="20"/>
          <w:szCs w:val="20"/>
          <w:lang w:val="en-US"/>
        </w:rPr>
        <w:t xml:space="preserve">Bicudo T, Anciães M, Benchimol M, </w:t>
      </w:r>
      <w:r w:rsidR="00827CAF" w:rsidRPr="00827CAF">
        <w:rPr>
          <w:rFonts w:ascii="Times New Roman" w:hAnsi="Times New Roman"/>
          <w:noProof/>
          <w:sz w:val="20"/>
          <w:szCs w:val="20"/>
          <w:lang w:val="en-US"/>
        </w:rPr>
        <w:t>Peres</w:t>
      </w:r>
      <w:r w:rsidR="00827CAF">
        <w:rPr>
          <w:rFonts w:ascii="Times New Roman" w:hAnsi="Times New Roman"/>
          <w:noProof/>
          <w:sz w:val="20"/>
          <w:szCs w:val="20"/>
          <w:lang w:val="en-US"/>
        </w:rPr>
        <w:t xml:space="preserve"> CA</w:t>
      </w:r>
      <w:r w:rsidR="00827CAF" w:rsidRPr="00827CAF">
        <w:rPr>
          <w:rFonts w:ascii="Times New Roman" w:hAnsi="Times New Roman"/>
          <w:noProof/>
          <w:sz w:val="20"/>
          <w:szCs w:val="20"/>
          <w:lang w:val="en-US"/>
        </w:rPr>
        <w:t>, Simões</w:t>
      </w:r>
      <w:r w:rsidR="00827CAF">
        <w:rPr>
          <w:rFonts w:ascii="Times New Roman" w:hAnsi="Times New Roman"/>
          <w:noProof/>
          <w:sz w:val="20"/>
          <w:szCs w:val="20"/>
          <w:lang w:val="en-US"/>
        </w:rPr>
        <w:t xml:space="preserve"> PI</w:t>
      </w:r>
      <w:r w:rsidRPr="008E3866">
        <w:rPr>
          <w:rFonts w:ascii="Times New Roman" w:hAnsi="Times New Roman"/>
          <w:noProof/>
          <w:sz w:val="20"/>
          <w:szCs w:val="20"/>
          <w:lang w:val="en-US"/>
        </w:rPr>
        <w:t xml:space="preserve"> (2016) Insularization effects on acoustic signals of 2 suboscine Amazonian birds. Behav Ecol 27:1480–1490. https://doi.org/10.1093/beheco/arw070</w:t>
      </w:r>
    </w:p>
    <w:p w14:paraId="5B201D04" w14:textId="77777777" w:rsidR="00ED2A3C" w:rsidRDefault="002E6D97" w:rsidP="00ED2A3C">
      <w:pPr>
        <w:widowControl w:val="0"/>
        <w:autoSpaceDE w:val="0"/>
        <w:autoSpaceDN w:val="0"/>
        <w:adjustRightInd w:val="0"/>
        <w:spacing w:after="120" w:line="480" w:lineRule="auto"/>
        <w:ind w:left="480" w:hanging="480"/>
        <w:rPr>
          <w:rFonts w:ascii="Times New Roman" w:hAnsi="Times New Roman"/>
          <w:noProof/>
          <w:sz w:val="20"/>
          <w:szCs w:val="20"/>
          <w:lang w:val="en-US"/>
        </w:rPr>
      </w:pPr>
      <w:r w:rsidRPr="008E3866">
        <w:rPr>
          <w:rFonts w:ascii="Times New Roman" w:hAnsi="Times New Roman"/>
          <w:noProof/>
          <w:sz w:val="20"/>
          <w:szCs w:val="20"/>
          <w:lang w:val="en-US"/>
        </w:rPr>
        <w:t>Bradbury JW, Vehrencamp SL (1998) Principles of animal communication. Oxford University Press</w:t>
      </w:r>
      <w:r w:rsidR="00827CAF">
        <w:rPr>
          <w:rFonts w:ascii="Times New Roman" w:hAnsi="Times New Roman"/>
          <w:noProof/>
          <w:sz w:val="20"/>
          <w:szCs w:val="20"/>
          <w:lang w:val="en-US"/>
        </w:rPr>
        <w:t>, Oxford</w:t>
      </w:r>
    </w:p>
    <w:p w14:paraId="79188ECC" w14:textId="79DAD4BC" w:rsidR="002E6D97" w:rsidRPr="00943AC2" w:rsidRDefault="002E6D97" w:rsidP="00ED2A3C">
      <w:pPr>
        <w:widowControl w:val="0"/>
        <w:autoSpaceDE w:val="0"/>
        <w:autoSpaceDN w:val="0"/>
        <w:adjustRightInd w:val="0"/>
        <w:spacing w:after="120" w:line="480" w:lineRule="auto"/>
        <w:ind w:left="480" w:hanging="480"/>
        <w:rPr>
          <w:rFonts w:ascii="Times New Roman" w:hAnsi="Times New Roman"/>
          <w:noProof/>
          <w:sz w:val="20"/>
          <w:lang w:val="en-US"/>
        </w:rPr>
      </w:pPr>
      <w:r w:rsidRPr="00943AC2">
        <w:rPr>
          <w:rFonts w:ascii="Times New Roman" w:hAnsi="Times New Roman"/>
          <w:noProof/>
          <w:sz w:val="20"/>
          <w:lang w:val="en-US"/>
        </w:rPr>
        <w:t>Breheny P, Burchett W (2017) Visualization of regression models using visreg. R J 9:56–71. https://doi.org/10.32614/rj-2017-046</w:t>
      </w:r>
    </w:p>
    <w:p w14:paraId="3E2B0FF6" w14:textId="77777777" w:rsidR="002E6D97" w:rsidRPr="008E3866" w:rsidRDefault="002E6D97" w:rsidP="002E6D97">
      <w:pPr>
        <w:widowControl w:val="0"/>
        <w:autoSpaceDE w:val="0"/>
        <w:autoSpaceDN w:val="0"/>
        <w:adjustRightInd w:val="0"/>
        <w:spacing w:after="120" w:line="480" w:lineRule="auto"/>
        <w:ind w:left="480" w:hanging="480"/>
        <w:rPr>
          <w:rFonts w:ascii="Times New Roman" w:hAnsi="Times New Roman"/>
          <w:noProof/>
          <w:sz w:val="20"/>
          <w:szCs w:val="20"/>
          <w:lang w:val="en-US"/>
        </w:rPr>
      </w:pPr>
      <w:r w:rsidRPr="008E3866">
        <w:rPr>
          <w:rFonts w:ascii="Times New Roman" w:hAnsi="Times New Roman"/>
          <w:noProof/>
          <w:sz w:val="20"/>
          <w:szCs w:val="20"/>
          <w:lang w:val="en-US"/>
        </w:rPr>
        <w:t>Brockelman WY, Schilling D (1984) Inheritance of stereotyped gibbon calls. Nature 312:634–636. https://doi.org/10.1038/312634a0</w:t>
      </w:r>
    </w:p>
    <w:p w14:paraId="151020EB" w14:textId="618D5195" w:rsidR="002E6D97" w:rsidRDefault="002E6D97" w:rsidP="002E6D97">
      <w:pPr>
        <w:widowControl w:val="0"/>
        <w:autoSpaceDE w:val="0"/>
        <w:autoSpaceDN w:val="0"/>
        <w:adjustRightInd w:val="0"/>
        <w:spacing w:after="120" w:line="480" w:lineRule="auto"/>
        <w:ind w:left="480" w:hanging="480"/>
        <w:rPr>
          <w:rFonts w:ascii="Times New Roman" w:hAnsi="Times New Roman"/>
          <w:noProof/>
          <w:sz w:val="20"/>
          <w:szCs w:val="20"/>
          <w:lang w:val="de-DE"/>
        </w:rPr>
      </w:pPr>
      <w:r w:rsidRPr="008E3866">
        <w:rPr>
          <w:rFonts w:ascii="Times New Roman" w:hAnsi="Times New Roman"/>
          <w:noProof/>
          <w:sz w:val="20"/>
          <w:szCs w:val="20"/>
          <w:lang w:val="en-US"/>
        </w:rPr>
        <w:t xml:space="preserve">Brown WL, Wilson EO (1956) Character displacement. </w:t>
      </w:r>
      <w:r w:rsidRPr="00555A67">
        <w:rPr>
          <w:rFonts w:ascii="Times New Roman" w:hAnsi="Times New Roman"/>
          <w:noProof/>
          <w:sz w:val="20"/>
          <w:szCs w:val="20"/>
          <w:lang w:val="de-DE"/>
        </w:rPr>
        <w:t xml:space="preserve">Syst Zool 5:49–64. </w:t>
      </w:r>
      <w:r w:rsidR="00555A67" w:rsidRPr="00ED2A3C">
        <w:rPr>
          <w:rFonts w:ascii="Times New Roman" w:hAnsi="Times New Roman"/>
          <w:noProof/>
          <w:sz w:val="20"/>
          <w:szCs w:val="20"/>
          <w:lang w:val="de-DE"/>
        </w:rPr>
        <w:t>https://doi.org/10.2307/2411924</w:t>
      </w:r>
      <w:r w:rsidR="00555A67">
        <w:rPr>
          <w:rFonts w:ascii="Times New Roman" w:hAnsi="Times New Roman"/>
          <w:noProof/>
          <w:sz w:val="20"/>
          <w:szCs w:val="20"/>
          <w:lang w:val="de-DE"/>
        </w:rPr>
        <w:t xml:space="preserve"> </w:t>
      </w:r>
    </w:p>
    <w:p w14:paraId="26CB94F7" w14:textId="3D25EC20" w:rsidR="002E6D97" w:rsidRPr="008E3866" w:rsidRDefault="002E6D97" w:rsidP="002E6D97">
      <w:pPr>
        <w:widowControl w:val="0"/>
        <w:autoSpaceDE w:val="0"/>
        <w:autoSpaceDN w:val="0"/>
        <w:adjustRightInd w:val="0"/>
        <w:spacing w:after="120" w:line="480" w:lineRule="auto"/>
        <w:ind w:left="480" w:hanging="480"/>
        <w:rPr>
          <w:rFonts w:ascii="Times New Roman" w:hAnsi="Times New Roman"/>
          <w:noProof/>
          <w:sz w:val="20"/>
          <w:szCs w:val="20"/>
          <w:lang w:val="en-US"/>
        </w:rPr>
      </w:pPr>
      <w:r w:rsidRPr="008E3866">
        <w:rPr>
          <w:rFonts w:ascii="Times New Roman" w:hAnsi="Times New Roman"/>
          <w:noProof/>
          <w:sz w:val="20"/>
          <w:szCs w:val="20"/>
          <w:lang w:val="en-US"/>
        </w:rPr>
        <w:t xml:space="preserve">Campbell P, Pasch B, Pino JL, </w:t>
      </w:r>
      <w:r w:rsidR="00555A67">
        <w:rPr>
          <w:rFonts w:ascii="Times New Roman" w:hAnsi="Times New Roman"/>
          <w:noProof/>
          <w:sz w:val="20"/>
          <w:szCs w:val="20"/>
          <w:lang w:val="en-US"/>
        </w:rPr>
        <w:t>Crino OL, Phillips M, Phelps SM</w:t>
      </w:r>
      <w:r w:rsidRPr="008E3866">
        <w:rPr>
          <w:rFonts w:ascii="Times New Roman" w:hAnsi="Times New Roman"/>
          <w:noProof/>
          <w:sz w:val="20"/>
          <w:szCs w:val="20"/>
          <w:lang w:val="en-US"/>
        </w:rPr>
        <w:t xml:space="preserve"> (2010) Geographic variation in the songs of neotropical singing mice: Testing the relative importance of drift and local adaptation. Evolution 64:1955–1972. https://doi.org/10.1111/j.1558-5646.2010.00962.x</w:t>
      </w:r>
    </w:p>
    <w:p w14:paraId="6B1E870B" w14:textId="77777777" w:rsidR="002E6D97" w:rsidRPr="00BE5E14" w:rsidRDefault="002E6D97" w:rsidP="002E6D97">
      <w:pPr>
        <w:widowControl w:val="0"/>
        <w:autoSpaceDE w:val="0"/>
        <w:autoSpaceDN w:val="0"/>
        <w:adjustRightInd w:val="0"/>
        <w:spacing w:after="120" w:line="480" w:lineRule="auto"/>
        <w:ind w:left="480" w:hanging="480"/>
        <w:rPr>
          <w:rFonts w:ascii="Times New Roman" w:hAnsi="Times New Roman"/>
          <w:noProof/>
          <w:sz w:val="20"/>
          <w:szCs w:val="20"/>
        </w:rPr>
      </w:pPr>
      <w:r w:rsidRPr="008E3866">
        <w:rPr>
          <w:rFonts w:ascii="Times New Roman" w:hAnsi="Times New Roman"/>
          <w:noProof/>
          <w:sz w:val="20"/>
          <w:szCs w:val="20"/>
          <w:lang w:val="en-US"/>
        </w:rPr>
        <w:t xml:space="preserve">Cardoso GC, Price TD (2010) Community convergence in bird song. </w:t>
      </w:r>
      <w:r w:rsidRPr="00BE5E14">
        <w:rPr>
          <w:rFonts w:ascii="Times New Roman" w:hAnsi="Times New Roman"/>
          <w:noProof/>
          <w:sz w:val="20"/>
          <w:szCs w:val="20"/>
        </w:rPr>
        <w:t>Evol Ecol 24:447–461. https://doi.org/10.1007/s10682-009-9317-1</w:t>
      </w:r>
    </w:p>
    <w:p w14:paraId="0D2F9D7F" w14:textId="77777777" w:rsidR="002E6D97" w:rsidRPr="008E3866" w:rsidRDefault="002E6D97" w:rsidP="002E6D97">
      <w:pPr>
        <w:widowControl w:val="0"/>
        <w:autoSpaceDE w:val="0"/>
        <w:autoSpaceDN w:val="0"/>
        <w:adjustRightInd w:val="0"/>
        <w:spacing w:after="120" w:line="480" w:lineRule="auto"/>
        <w:ind w:left="480" w:hanging="480"/>
        <w:rPr>
          <w:rFonts w:ascii="Times New Roman" w:hAnsi="Times New Roman"/>
          <w:noProof/>
          <w:sz w:val="20"/>
          <w:szCs w:val="20"/>
          <w:lang w:val="en-US"/>
        </w:rPr>
      </w:pPr>
      <w:r w:rsidRPr="008E3866">
        <w:rPr>
          <w:rFonts w:ascii="Times New Roman" w:hAnsi="Times New Roman"/>
          <w:noProof/>
          <w:sz w:val="20"/>
          <w:szCs w:val="20"/>
          <w:lang w:val="en-US"/>
        </w:rPr>
        <w:t>Chazdon R (2014) Second growth: the promise of tropical forest regeneration in an age of deforestation. Chicago Press, Chicago</w:t>
      </w:r>
    </w:p>
    <w:p w14:paraId="76B9C535" w14:textId="77777777" w:rsidR="002E6D97" w:rsidRPr="008E3866" w:rsidRDefault="002E6D97" w:rsidP="002E6D97">
      <w:pPr>
        <w:widowControl w:val="0"/>
        <w:autoSpaceDE w:val="0"/>
        <w:autoSpaceDN w:val="0"/>
        <w:adjustRightInd w:val="0"/>
        <w:spacing w:after="120" w:line="480" w:lineRule="auto"/>
        <w:ind w:left="480" w:hanging="480"/>
        <w:rPr>
          <w:rFonts w:ascii="Times New Roman" w:hAnsi="Times New Roman"/>
          <w:noProof/>
          <w:sz w:val="20"/>
          <w:szCs w:val="20"/>
          <w:lang w:val="en-US"/>
        </w:rPr>
      </w:pPr>
      <w:r w:rsidRPr="008E3866">
        <w:rPr>
          <w:rFonts w:ascii="Times New Roman" w:hAnsi="Times New Roman"/>
          <w:noProof/>
          <w:sz w:val="20"/>
          <w:szCs w:val="20"/>
          <w:lang w:val="en-US"/>
        </w:rPr>
        <w:t>Chesson P (2000) Mechanisms of maintenance of species diversity. Annu Rev Ecol Syst 31:343–366. https://doi.org/10.1146/annurev.ecolsys.31.1.343</w:t>
      </w:r>
    </w:p>
    <w:p w14:paraId="4FCF8BAC" w14:textId="77777777" w:rsidR="002E6D97" w:rsidRPr="008E3866" w:rsidRDefault="002E6D97" w:rsidP="002E6D97">
      <w:pPr>
        <w:widowControl w:val="0"/>
        <w:autoSpaceDE w:val="0"/>
        <w:autoSpaceDN w:val="0"/>
        <w:adjustRightInd w:val="0"/>
        <w:spacing w:after="120" w:line="480" w:lineRule="auto"/>
        <w:ind w:left="480" w:hanging="480"/>
        <w:rPr>
          <w:rFonts w:ascii="Times New Roman" w:hAnsi="Times New Roman"/>
          <w:noProof/>
          <w:sz w:val="20"/>
          <w:szCs w:val="20"/>
          <w:lang w:val="en-US"/>
        </w:rPr>
      </w:pPr>
      <w:r w:rsidRPr="008E3866">
        <w:rPr>
          <w:rFonts w:ascii="Times New Roman" w:hAnsi="Times New Roman"/>
          <w:noProof/>
          <w:sz w:val="20"/>
          <w:szCs w:val="20"/>
          <w:lang w:val="en-US"/>
        </w:rPr>
        <w:t>Christensen C, Radford AN (2018) Dear enemies or nasty neighbors? Causes and consequences of variation in the responses of group-living species to territorial intrusions. Behav Ecol 29:1004–1013. https://doi.org/10.1093/beheco/ary010</w:t>
      </w:r>
    </w:p>
    <w:p w14:paraId="682E246B" w14:textId="77777777" w:rsidR="002E6D97" w:rsidRPr="008E3866" w:rsidRDefault="002E6D97" w:rsidP="002E6D97">
      <w:pPr>
        <w:widowControl w:val="0"/>
        <w:autoSpaceDE w:val="0"/>
        <w:autoSpaceDN w:val="0"/>
        <w:adjustRightInd w:val="0"/>
        <w:spacing w:after="120" w:line="480" w:lineRule="auto"/>
        <w:ind w:left="480" w:hanging="480"/>
        <w:rPr>
          <w:rFonts w:ascii="Times New Roman" w:hAnsi="Times New Roman"/>
          <w:noProof/>
          <w:sz w:val="20"/>
          <w:szCs w:val="20"/>
          <w:lang w:val="en-US"/>
        </w:rPr>
      </w:pPr>
      <w:r w:rsidRPr="008E3866">
        <w:rPr>
          <w:rFonts w:ascii="Times New Roman" w:hAnsi="Times New Roman"/>
          <w:noProof/>
          <w:sz w:val="20"/>
          <w:szCs w:val="20"/>
          <w:lang w:val="en-US"/>
        </w:rPr>
        <w:lastRenderedPageBreak/>
        <w:t>Cody ML (1969) Convergent characteristics in sympatric species: A possible relation to interspecific competition and aggression. Condor 71:223–239. https://doi.org/10.2307/1366300</w:t>
      </w:r>
    </w:p>
    <w:p w14:paraId="4D37FC08" w14:textId="057266F5" w:rsidR="002E6D97" w:rsidRPr="008E3866" w:rsidRDefault="002E6D97" w:rsidP="002E6D97">
      <w:pPr>
        <w:widowControl w:val="0"/>
        <w:autoSpaceDE w:val="0"/>
        <w:autoSpaceDN w:val="0"/>
        <w:adjustRightInd w:val="0"/>
        <w:spacing w:after="120" w:line="480" w:lineRule="auto"/>
        <w:ind w:left="480" w:hanging="480"/>
        <w:rPr>
          <w:rFonts w:ascii="Times New Roman" w:hAnsi="Times New Roman"/>
          <w:noProof/>
          <w:sz w:val="20"/>
          <w:szCs w:val="20"/>
          <w:lang w:val="en-US"/>
        </w:rPr>
      </w:pPr>
      <w:r w:rsidRPr="008E3866">
        <w:rPr>
          <w:rFonts w:ascii="Times New Roman" w:hAnsi="Times New Roman"/>
          <w:noProof/>
          <w:sz w:val="20"/>
          <w:szCs w:val="20"/>
          <w:lang w:val="en-US"/>
        </w:rPr>
        <w:t>Cowen MC, Drury JP, Grether GF (2020) Multiple routes to interspecific territoriality in sister species of North American perching birds. Evolution 74:2134–2148. https://doi.org/10.1111/evo.14068</w:t>
      </w:r>
    </w:p>
    <w:p w14:paraId="77CC8C9B" w14:textId="4D79EBEB" w:rsidR="002E6D97" w:rsidRPr="008E3866" w:rsidRDefault="002E6D97" w:rsidP="002E6D97">
      <w:pPr>
        <w:widowControl w:val="0"/>
        <w:autoSpaceDE w:val="0"/>
        <w:autoSpaceDN w:val="0"/>
        <w:adjustRightInd w:val="0"/>
        <w:spacing w:after="120" w:line="480" w:lineRule="auto"/>
        <w:ind w:left="480" w:hanging="480"/>
        <w:rPr>
          <w:rFonts w:ascii="Times New Roman" w:hAnsi="Times New Roman"/>
          <w:noProof/>
          <w:sz w:val="20"/>
          <w:szCs w:val="20"/>
          <w:lang w:val="en-US"/>
        </w:rPr>
      </w:pPr>
      <w:r w:rsidRPr="008E3866">
        <w:rPr>
          <w:rFonts w:ascii="Times New Roman" w:hAnsi="Times New Roman"/>
          <w:noProof/>
          <w:sz w:val="20"/>
          <w:szCs w:val="20"/>
          <w:lang w:val="en-US"/>
        </w:rPr>
        <w:t>Crist E, Mora C, Engelman R (2017) The interaction of human population, food production, and biodiversity protection. Science 356:260–264. https://doi.org/10.1126/science.aal2011</w:t>
      </w:r>
    </w:p>
    <w:p w14:paraId="7D3AFE02" w14:textId="5B71F8C1" w:rsidR="002E6D97" w:rsidRDefault="002E6D97" w:rsidP="002E6D97">
      <w:pPr>
        <w:widowControl w:val="0"/>
        <w:autoSpaceDE w:val="0"/>
        <w:autoSpaceDN w:val="0"/>
        <w:adjustRightInd w:val="0"/>
        <w:spacing w:after="120" w:line="480" w:lineRule="auto"/>
        <w:ind w:left="480" w:hanging="480"/>
        <w:rPr>
          <w:rFonts w:ascii="Times New Roman" w:hAnsi="Times New Roman"/>
          <w:noProof/>
          <w:sz w:val="20"/>
          <w:szCs w:val="20"/>
          <w:lang w:val="en-US"/>
        </w:rPr>
      </w:pPr>
      <w:r w:rsidRPr="008E3866">
        <w:rPr>
          <w:rFonts w:ascii="Times New Roman" w:hAnsi="Times New Roman"/>
          <w:noProof/>
          <w:sz w:val="20"/>
          <w:szCs w:val="20"/>
          <w:lang w:val="en-US"/>
        </w:rPr>
        <w:t xml:space="preserve">Crockford C, Herbinger I, Vigilant L, Boesch C (2004) Wild chimpanzees produce group-specific calls: A case for vocal learning? Ethology 110:221–243. </w:t>
      </w:r>
      <w:r w:rsidR="00443EBA" w:rsidRPr="00ED2A3C">
        <w:rPr>
          <w:rFonts w:ascii="Times New Roman" w:hAnsi="Times New Roman"/>
          <w:noProof/>
          <w:sz w:val="20"/>
          <w:szCs w:val="20"/>
          <w:lang w:val="en-US"/>
        </w:rPr>
        <w:t>https://doi.org/10.1111/j.1439-0310.2004.00968.x</w:t>
      </w:r>
    </w:p>
    <w:p w14:paraId="1FC7E60D" w14:textId="5E2F9D89" w:rsidR="00443EBA" w:rsidRPr="00555A67" w:rsidRDefault="00443EBA" w:rsidP="002E6D97">
      <w:pPr>
        <w:widowControl w:val="0"/>
        <w:autoSpaceDE w:val="0"/>
        <w:autoSpaceDN w:val="0"/>
        <w:adjustRightInd w:val="0"/>
        <w:spacing w:after="120" w:line="480" w:lineRule="auto"/>
        <w:ind w:left="480" w:hanging="480"/>
        <w:rPr>
          <w:rFonts w:ascii="Times New Roman" w:hAnsi="Times New Roman"/>
          <w:noProof/>
          <w:sz w:val="20"/>
          <w:szCs w:val="20"/>
          <w:lang w:val="en-US"/>
        </w:rPr>
      </w:pPr>
      <w:r w:rsidRPr="00555A67">
        <w:rPr>
          <w:rFonts w:ascii="Times New Roman" w:hAnsi="Times New Roman"/>
          <w:sz w:val="20"/>
          <w:szCs w:val="20"/>
          <w:shd w:val="clear" w:color="auto" w:fill="FFFFFF"/>
          <w:lang w:val="de-DE"/>
        </w:rPr>
        <w:t>Curé C, Mathevon N, Mundry R, Aubin T</w:t>
      </w:r>
      <w:r w:rsidR="00827CAF" w:rsidRPr="00555A67">
        <w:rPr>
          <w:rFonts w:ascii="Times New Roman" w:hAnsi="Times New Roman"/>
          <w:sz w:val="20"/>
          <w:szCs w:val="20"/>
          <w:shd w:val="clear" w:color="auto" w:fill="FFFFFF"/>
          <w:lang w:val="de-DE"/>
        </w:rPr>
        <w:t xml:space="preserve"> </w:t>
      </w:r>
      <w:r w:rsidRPr="00555A67">
        <w:rPr>
          <w:rFonts w:ascii="Times New Roman" w:hAnsi="Times New Roman"/>
          <w:sz w:val="20"/>
          <w:szCs w:val="20"/>
          <w:shd w:val="clear" w:color="auto" w:fill="FFFFFF"/>
          <w:lang w:val="de-DE"/>
        </w:rPr>
        <w:t xml:space="preserve">(2012) </w:t>
      </w:r>
      <w:r w:rsidRPr="00555A67">
        <w:rPr>
          <w:rFonts w:ascii="Times New Roman" w:hAnsi="Times New Roman"/>
          <w:sz w:val="20"/>
          <w:szCs w:val="20"/>
          <w:shd w:val="clear" w:color="auto" w:fill="FFFFFF"/>
          <w:lang w:val="en-US"/>
        </w:rPr>
        <w:t>Acoustic cues used for species recognition can differ between sexes and sibling species: evidence in shearwaters. Anim Behav 84:239-250</w:t>
      </w:r>
    </w:p>
    <w:p w14:paraId="5B2F7B8D" w14:textId="77777777" w:rsidR="002E6D97" w:rsidRPr="008E3866" w:rsidRDefault="002E6D97" w:rsidP="002E6D97">
      <w:pPr>
        <w:widowControl w:val="0"/>
        <w:autoSpaceDE w:val="0"/>
        <w:autoSpaceDN w:val="0"/>
        <w:adjustRightInd w:val="0"/>
        <w:spacing w:after="120" w:line="480" w:lineRule="auto"/>
        <w:ind w:left="480" w:hanging="480"/>
        <w:rPr>
          <w:rFonts w:ascii="Times New Roman" w:hAnsi="Times New Roman"/>
          <w:noProof/>
          <w:sz w:val="20"/>
          <w:szCs w:val="20"/>
          <w:lang w:val="en-US"/>
        </w:rPr>
      </w:pPr>
      <w:r w:rsidRPr="008E3866">
        <w:rPr>
          <w:rFonts w:ascii="Times New Roman" w:hAnsi="Times New Roman"/>
          <w:noProof/>
          <w:sz w:val="20"/>
          <w:szCs w:val="20"/>
          <w:lang w:val="en-US"/>
        </w:rPr>
        <w:t>Dabelsteen T, Larsen ON, Pedersen SB (1993) Habitat-induced degradation of sound signals: Quantifying the effects of communication sounds and bird location on blur ratio, excess attenuation, and signal-to-noise ratio in blackbird song. J Acoust Soc Am 93:2206. https://doi.org/10.1121/1.406682</w:t>
      </w:r>
    </w:p>
    <w:p w14:paraId="47A3AE8F" w14:textId="77777777" w:rsidR="002E6D97" w:rsidRPr="008E3866" w:rsidRDefault="002E6D97" w:rsidP="002E6D97">
      <w:pPr>
        <w:widowControl w:val="0"/>
        <w:autoSpaceDE w:val="0"/>
        <w:autoSpaceDN w:val="0"/>
        <w:adjustRightInd w:val="0"/>
        <w:spacing w:after="120" w:line="480" w:lineRule="auto"/>
        <w:ind w:left="480" w:hanging="480"/>
        <w:rPr>
          <w:rFonts w:ascii="Times New Roman" w:hAnsi="Times New Roman"/>
          <w:noProof/>
          <w:sz w:val="20"/>
          <w:szCs w:val="20"/>
          <w:lang w:val="en-US"/>
        </w:rPr>
      </w:pPr>
      <w:r w:rsidRPr="008E3866">
        <w:rPr>
          <w:rFonts w:ascii="Times New Roman" w:hAnsi="Times New Roman"/>
          <w:noProof/>
          <w:sz w:val="20"/>
          <w:szCs w:val="20"/>
          <w:lang w:val="en-US"/>
        </w:rPr>
        <w:t>Daniel JC, Blumstein DT (1998) A test of the acoustic adaptation hypothesis in four species of marmots. Anim Behav 56:1517–1528. https://doi.org/10.1006/anbe.1998.0929</w:t>
      </w:r>
    </w:p>
    <w:p w14:paraId="6D6C71B9" w14:textId="77777777" w:rsidR="002E6D97" w:rsidRPr="008E3866" w:rsidRDefault="002E6D97" w:rsidP="002E6D97">
      <w:pPr>
        <w:widowControl w:val="0"/>
        <w:autoSpaceDE w:val="0"/>
        <w:autoSpaceDN w:val="0"/>
        <w:adjustRightInd w:val="0"/>
        <w:spacing w:after="120" w:line="480" w:lineRule="auto"/>
        <w:ind w:left="480" w:hanging="480"/>
        <w:rPr>
          <w:rFonts w:ascii="Times New Roman" w:hAnsi="Times New Roman"/>
          <w:noProof/>
          <w:sz w:val="20"/>
          <w:szCs w:val="20"/>
          <w:lang w:val="en-US"/>
        </w:rPr>
      </w:pPr>
      <w:r w:rsidRPr="008E3866">
        <w:rPr>
          <w:rFonts w:ascii="Times New Roman" w:hAnsi="Times New Roman"/>
          <w:noProof/>
          <w:sz w:val="20"/>
          <w:szCs w:val="20"/>
          <w:lang w:val="en-US"/>
        </w:rPr>
        <w:t xml:space="preserve">Day RT, Elwood RW (1999) Sleeping site selection by the golden-handed tamarin </w:t>
      </w:r>
      <w:r w:rsidRPr="00943AC2">
        <w:rPr>
          <w:rFonts w:ascii="Times New Roman" w:hAnsi="Times New Roman"/>
          <w:i/>
          <w:iCs/>
          <w:noProof/>
          <w:sz w:val="20"/>
          <w:szCs w:val="20"/>
          <w:lang w:val="en-US"/>
        </w:rPr>
        <w:t>Saguinus midas midas</w:t>
      </w:r>
      <w:r w:rsidRPr="008E3866">
        <w:rPr>
          <w:rFonts w:ascii="Times New Roman" w:hAnsi="Times New Roman"/>
          <w:noProof/>
          <w:sz w:val="20"/>
          <w:szCs w:val="20"/>
          <w:lang w:val="en-US"/>
        </w:rPr>
        <w:t>: The role of predation risk, proximity to feeding sites, and territorial defence. Ethology 105:1035–1051. https://doi.org/10.1046/j.1439-0310.1999.10512492.x</w:t>
      </w:r>
    </w:p>
    <w:p w14:paraId="7453B4E0" w14:textId="644F8663" w:rsidR="002E6D97" w:rsidRPr="008E3866" w:rsidRDefault="002E6D97" w:rsidP="002E6D97">
      <w:pPr>
        <w:widowControl w:val="0"/>
        <w:autoSpaceDE w:val="0"/>
        <w:autoSpaceDN w:val="0"/>
        <w:adjustRightInd w:val="0"/>
        <w:spacing w:after="120" w:line="480" w:lineRule="auto"/>
        <w:ind w:left="480" w:hanging="480"/>
        <w:rPr>
          <w:rFonts w:ascii="Times New Roman" w:hAnsi="Times New Roman"/>
          <w:noProof/>
          <w:sz w:val="20"/>
          <w:szCs w:val="20"/>
          <w:lang w:val="en-US"/>
        </w:rPr>
      </w:pPr>
      <w:r w:rsidRPr="00555A67">
        <w:rPr>
          <w:rFonts w:ascii="Times New Roman" w:hAnsi="Times New Roman"/>
          <w:noProof/>
          <w:sz w:val="20"/>
          <w:szCs w:val="20"/>
          <w:lang w:val="en-US"/>
        </w:rPr>
        <w:t>de Moura Bubadué J, Cáceres N, dos Santos Carvalho R,</w:t>
      </w:r>
      <w:r w:rsidR="00555A67" w:rsidRPr="00555A67">
        <w:rPr>
          <w:rFonts w:ascii="Times New Roman" w:hAnsi="Times New Roman"/>
          <w:noProof/>
          <w:sz w:val="20"/>
          <w:szCs w:val="20"/>
          <w:lang w:val="en-US"/>
        </w:rPr>
        <w:t xml:space="preserve"> Sponchiado J, Passaro F, Saggese F, Mondanaro A, Raia P, Carotenuto F</w:t>
      </w:r>
      <w:r w:rsidRPr="00555A67">
        <w:rPr>
          <w:rFonts w:ascii="Times New Roman" w:hAnsi="Times New Roman"/>
          <w:noProof/>
          <w:sz w:val="20"/>
          <w:szCs w:val="20"/>
          <w:lang w:val="en-US"/>
        </w:rPr>
        <w:t xml:space="preserve"> (2016) Character displacement under influence of bergmann’s rule in </w:t>
      </w:r>
      <w:r w:rsidRPr="00555A67">
        <w:rPr>
          <w:rFonts w:ascii="Times New Roman" w:hAnsi="Times New Roman"/>
          <w:i/>
          <w:iCs/>
          <w:noProof/>
          <w:sz w:val="20"/>
          <w:szCs w:val="20"/>
          <w:lang w:val="en-US"/>
        </w:rPr>
        <w:t xml:space="preserve">Cerdocyon thous </w:t>
      </w:r>
      <w:r w:rsidRPr="00555A67">
        <w:rPr>
          <w:rFonts w:ascii="Times New Roman" w:hAnsi="Times New Roman"/>
          <w:noProof/>
          <w:sz w:val="20"/>
          <w:szCs w:val="20"/>
          <w:lang w:val="en-US"/>
        </w:rPr>
        <w:t xml:space="preserve">(Mammalia: Canidae). </w:t>
      </w:r>
      <w:r w:rsidRPr="008E3866">
        <w:rPr>
          <w:rFonts w:ascii="Times New Roman" w:hAnsi="Times New Roman"/>
          <w:noProof/>
          <w:sz w:val="20"/>
          <w:szCs w:val="20"/>
          <w:lang w:val="en-US"/>
        </w:rPr>
        <w:t>Hystrix 27:</w:t>
      </w:r>
      <w:r w:rsidR="00827CAF">
        <w:rPr>
          <w:rFonts w:ascii="Times New Roman" w:hAnsi="Times New Roman"/>
          <w:noProof/>
          <w:sz w:val="20"/>
          <w:szCs w:val="20"/>
          <w:lang w:val="en-US"/>
        </w:rPr>
        <w:t xml:space="preserve">83-90                                                                                                                           </w:t>
      </w:r>
      <w:r w:rsidRPr="008E3866">
        <w:rPr>
          <w:rFonts w:ascii="Times New Roman" w:hAnsi="Times New Roman"/>
          <w:noProof/>
          <w:sz w:val="20"/>
          <w:szCs w:val="20"/>
          <w:lang w:val="en-US"/>
        </w:rPr>
        <w:t>. https://doi.org/10.4404/hystrix-27.2-11433</w:t>
      </w:r>
    </w:p>
    <w:p w14:paraId="4A4EDA27" w14:textId="77777777" w:rsidR="002E6D97" w:rsidRPr="008E3866" w:rsidRDefault="002E6D97" w:rsidP="002E6D97">
      <w:pPr>
        <w:widowControl w:val="0"/>
        <w:autoSpaceDE w:val="0"/>
        <w:autoSpaceDN w:val="0"/>
        <w:adjustRightInd w:val="0"/>
        <w:spacing w:after="120" w:line="480" w:lineRule="auto"/>
        <w:ind w:left="480" w:hanging="480"/>
        <w:rPr>
          <w:rFonts w:ascii="Times New Roman" w:hAnsi="Times New Roman"/>
          <w:noProof/>
          <w:sz w:val="20"/>
          <w:szCs w:val="20"/>
          <w:lang w:val="en-US"/>
        </w:rPr>
      </w:pPr>
      <w:r w:rsidRPr="008E3866">
        <w:rPr>
          <w:rFonts w:ascii="Times New Roman" w:hAnsi="Times New Roman"/>
          <w:noProof/>
          <w:sz w:val="20"/>
          <w:szCs w:val="20"/>
          <w:lang w:val="en-US"/>
        </w:rPr>
        <w:t>Dixon P (2003) VEGAN, a package of R functions for community ecology. J Veg Sci 14:927–930. https://doi.org/10.1111/j.1654-1103.2003.tb02228.x</w:t>
      </w:r>
    </w:p>
    <w:p w14:paraId="4E13EFD8" w14:textId="43435ACF" w:rsidR="002E6D97" w:rsidRPr="008E3866" w:rsidRDefault="002E6D97" w:rsidP="002E6D97">
      <w:pPr>
        <w:widowControl w:val="0"/>
        <w:autoSpaceDE w:val="0"/>
        <w:autoSpaceDN w:val="0"/>
        <w:adjustRightInd w:val="0"/>
        <w:spacing w:after="120" w:line="480" w:lineRule="auto"/>
        <w:ind w:left="480" w:hanging="480"/>
        <w:rPr>
          <w:rFonts w:ascii="Times New Roman" w:hAnsi="Times New Roman"/>
          <w:noProof/>
          <w:sz w:val="20"/>
          <w:szCs w:val="20"/>
          <w:lang w:val="en-US"/>
        </w:rPr>
      </w:pPr>
      <w:r w:rsidRPr="008E3866">
        <w:rPr>
          <w:rFonts w:ascii="Times New Roman" w:hAnsi="Times New Roman"/>
          <w:noProof/>
          <w:sz w:val="20"/>
          <w:szCs w:val="20"/>
          <w:lang w:val="en-US"/>
        </w:rPr>
        <w:t>Drury JP, Cowen MC, Grether GF (2020) Competition and hybridization drive interspecific territoriality in birds. P Natl Acad Sci USA 117:12923–12930. https://doi.org/10.1073/pnas.1921380117</w:t>
      </w:r>
    </w:p>
    <w:p w14:paraId="6DE51DF6" w14:textId="77777777" w:rsidR="002E6D97" w:rsidRPr="008E3866" w:rsidRDefault="002E6D97" w:rsidP="002E6D97">
      <w:pPr>
        <w:widowControl w:val="0"/>
        <w:autoSpaceDE w:val="0"/>
        <w:autoSpaceDN w:val="0"/>
        <w:adjustRightInd w:val="0"/>
        <w:spacing w:after="120" w:line="480" w:lineRule="auto"/>
        <w:ind w:left="480" w:hanging="480"/>
        <w:rPr>
          <w:rFonts w:ascii="Times New Roman" w:hAnsi="Times New Roman"/>
          <w:noProof/>
          <w:sz w:val="20"/>
          <w:szCs w:val="20"/>
          <w:lang w:val="en-US"/>
        </w:rPr>
      </w:pPr>
      <w:r w:rsidRPr="008E3866">
        <w:rPr>
          <w:rFonts w:ascii="Times New Roman" w:hAnsi="Times New Roman"/>
          <w:noProof/>
          <w:sz w:val="20"/>
          <w:szCs w:val="20"/>
          <w:lang w:val="en-US"/>
        </w:rPr>
        <w:t xml:space="preserve">Egnor SER, Hauser MD (2004) A paradox in the evolution of primate vocal learning. Trends Neurosci </w:t>
      </w:r>
      <w:r w:rsidRPr="008E3866">
        <w:rPr>
          <w:rFonts w:ascii="Times New Roman" w:hAnsi="Times New Roman"/>
          <w:noProof/>
          <w:sz w:val="20"/>
          <w:szCs w:val="20"/>
          <w:lang w:val="en-US"/>
        </w:rPr>
        <w:lastRenderedPageBreak/>
        <w:t>27:649–654. https://doi.org/10.1016/j.tins.2004.08.009</w:t>
      </w:r>
    </w:p>
    <w:p w14:paraId="09BB672C" w14:textId="2EFE8115" w:rsidR="002E6D97" w:rsidRPr="008E3866" w:rsidRDefault="002E6D97" w:rsidP="001536AA">
      <w:pPr>
        <w:widowControl w:val="0"/>
        <w:autoSpaceDE w:val="0"/>
        <w:autoSpaceDN w:val="0"/>
        <w:adjustRightInd w:val="0"/>
        <w:spacing w:after="120" w:line="480" w:lineRule="auto"/>
        <w:ind w:left="480" w:hanging="480"/>
        <w:rPr>
          <w:rFonts w:ascii="Times New Roman" w:hAnsi="Times New Roman"/>
          <w:noProof/>
          <w:sz w:val="20"/>
          <w:szCs w:val="20"/>
          <w:lang w:val="en-US"/>
        </w:rPr>
      </w:pPr>
      <w:r w:rsidRPr="008E3866">
        <w:rPr>
          <w:rFonts w:ascii="Times New Roman" w:hAnsi="Times New Roman"/>
          <w:noProof/>
          <w:sz w:val="20"/>
          <w:szCs w:val="20"/>
          <w:lang w:val="en-US"/>
        </w:rPr>
        <w:t xml:space="preserve">Estrada A, Garber PA, Mittermeier RA </w:t>
      </w:r>
      <w:r w:rsidRPr="001536AA">
        <w:rPr>
          <w:rFonts w:ascii="Times New Roman" w:hAnsi="Times New Roman"/>
          <w:noProof/>
          <w:sz w:val="20"/>
          <w:szCs w:val="20"/>
          <w:lang w:val="en-US"/>
        </w:rPr>
        <w:t>et al</w:t>
      </w:r>
      <w:r w:rsidRPr="008E3866">
        <w:rPr>
          <w:rFonts w:ascii="Times New Roman" w:hAnsi="Times New Roman"/>
          <w:noProof/>
          <w:sz w:val="20"/>
          <w:szCs w:val="20"/>
          <w:lang w:val="en-US"/>
        </w:rPr>
        <w:t xml:space="preserve"> (2018) Primates in peril: The significance of Brazil, Madagascar, Indonesia and the Democratic Republic of the Congo for global primate conservation. PeerJ </w:t>
      </w:r>
      <w:r w:rsidR="00827CAF">
        <w:rPr>
          <w:rFonts w:ascii="Times New Roman" w:hAnsi="Times New Roman"/>
          <w:noProof/>
          <w:sz w:val="20"/>
          <w:szCs w:val="20"/>
          <w:lang w:val="en-US"/>
        </w:rPr>
        <w:t>6</w:t>
      </w:r>
      <w:r w:rsidRPr="008E3866">
        <w:rPr>
          <w:rFonts w:ascii="Times New Roman" w:hAnsi="Times New Roman"/>
          <w:noProof/>
          <w:sz w:val="20"/>
          <w:szCs w:val="20"/>
          <w:lang w:val="en-US"/>
        </w:rPr>
        <w:t>:</w:t>
      </w:r>
      <w:r w:rsidR="00827CAF">
        <w:rPr>
          <w:rFonts w:ascii="Times New Roman" w:hAnsi="Times New Roman"/>
          <w:noProof/>
          <w:sz w:val="20"/>
          <w:szCs w:val="20"/>
          <w:lang w:val="en-US"/>
        </w:rPr>
        <w:t>e4869</w:t>
      </w:r>
      <w:r w:rsidRPr="008E3866">
        <w:rPr>
          <w:rFonts w:ascii="Times New Roman" w:hAnsi="Times New Roman"/>
          <w:noProof/>
          <w:sz w:val="20"/>
          <w:szCs w:val="20"/>
          <w:lang w:val="en-US"/>
        </w:rPr>
        <w:t>. https://doi.org/10.7717/peerj.4869</w:t>
      </w:r>
    </w:p>
    <w:p w14:paraId="7571BFC0" w14:textId="77777777" w:rsidR="002E6D97" w:rsidRPr="008E3866" w:rsidRDefault="002E6D97" w:rsidP="002E6D97">
      <w:pPr>
        <w:widowControl w:val="0"/>
        <w:autoSpaceDE w:val="0"/>
        <w:autoSpaceDN w:val="0"/>
        <w:adjustRightInd w:val="0"/>
        <w:spacing w:after="120" w:line="480" w:lineRule="auto"/>
        <w:ind w:left="480" w:hanging="480"/>
        <w:rPr>
          <w:rFonts w:ascii="Times New Roman" w:hAnsi="Times New Roman"/>
          <w:noProof/>
          <w:sz w:val="20"/>
          <w:szCs w:val="20"/>
          <w:lang w:val="en-US"/>
        </w:rPr>
      </w:pPr>
      <w:r w:rsidRPr="008E3866">
        <w:rPr>
          <w:rFonts w:ascii="Times New Roman" w:hAnsi="Times New Roman"/>
          <w:noProof/>
          <w:sz w:val="20"/>
          <w:szCs w:val="20"/>
          <w:lang w:val="en-US"/>
        </w:rPr>
        <w:t>Ey E, Fischer J (2009) The “acoustic adaptation hypothesis”—a review of the evidence from birds, anurans and mammals. Bioacoustics 19:21–48. https://doi.org/10.1080/09524622.2009.9753613</w:t>
      </w:r>
    </w:p>
    <w:p w14:paraId="27D60E81" w14:textId="40A91178" w:rsidR="002E6D97" w:rsidRDefault="002E6D97" w:rsidP="002E6D97">
      <w:pPr>
        <w:widowControl w:val="0"/>
        <w:autoSpaceDE w:val="0"/>
        <w:autoSpaceDN w:val="0"/>
        <w:adjustRightInd w:val="0"/>
        <w:spacing w:after="120" w:line="480" w:lineRule="auto"/>
        <w:ind w:left="480" w:hanging="480"/>
        <w:rPr>
          <w:rFonts w:ascii="Times New Roman" w:hAnsi="Times New Roman"/>
          <w:noProof/>
          <w:sz w:val="20"/>
          <w:szCs w:val="20"/>
          <w:lang w:val="en-US"/>
        </w:rPr>
      </w:pPr>
      <w:r w:rsidRPr="008E3866">
        <w:rPr>
          <w:rFonts w:ascii="Times New Roman" w:hAnsi="Times New Roman"/>
          <w:noProof/>
          <w:sz w:val="20"/>
          <w:szCs w:val="20"/>
          <w:lang w:val="en-US"/>
        </w:rPr>
        <w:t xml:space="preserve">Freitas M de O, Toledo LF (2020) Treefrogs with distinct advertisement calls produce similar territorial signals. Bioacoustics </w:t>
      </w:r>
      <w:r w:rsidR="00DA7CF8">
        <w:rPr>
          <w:rFonts w:ascii="Times New Roman" w:hAnsi="Times New Roman"/>
          <w:noProof/>
          <w:sz w:val="20"/>
          <w:szCs w:val="20"/>
          <w:lang w:val="en-US"/>
        </w:rPr>
        <w:t>(published online,</w:t>
      </w:r>
      <w:r w:rsidRPr="008E3866">
        <w:rPr>
          <w:rFonts w:ascii="Times New Roman" w:hAnsi="Times New Roman"/>
          <w:noProof/>
          <w:sz w:val="20"/>
          <w:szCs w:val="20"/>
          <w:lang w:val="en-US"/>
        </w:rPr>
        <w:t xml:space="preserve"> </w:t>
      </w:r>
      <w:r w:rsidRPr="00ED2A3C">
        <w:rPr>
          <w:rFonts w:ascii="Times New Roman" w:hAnsi="Times New Roman"/>
          <w:noProof/>
          <w:sz w:val="20"/>
          <w:szCs w:val="20"/>
          <w:lang w:val="en-US"/>
        </w:rPr>
        <w:t>https://doi.org/10.1080/09524622.2020.1791733</w:t>
      </w:r>
      <w:r w:rsidR="00DA7CF8" w:rsidRPr="00ED2A3C">
        <w:rPr>
          <w:rStyle w:val="Hyperlink"/>
          <w:rFonts w:ascii="Times New Roman" w:hAnsi="Times New Roman"/>
          <w:noProof/>
          <w:sz w:val="20"/>
          <w:szCs w:val="20"/>
          <w:lang w:val="en-US"/>
        </w:rPr>
        <w:t>)</w:t>
      </w:r>
    </w:p>
    <w:p w14:paraId="59F7381D" w14:textId="77777777" w:rsidR="002E6D97" w:rsidRPr="00FF7799" w:rsidRDefault="002E6D97" w:rsidP="002E6D97">
      <w:pPr>
        <w:widowControl w:val="0"/>
        <w:autoSpaceDE w:val="0"/>
        <w:autoSpaceDN w:val="0"/>
        <w:adjustRightInd w:val="0"/>
        <w:spacing w:after="120" w:line="480" w:lineRule="auto"/>
        <w:ind w:left="480" w:hanging="480"/>
        <w:rPr>
          <w:rFonts w:ascii="Times New Roman" w:hAnsi="Times New Roman"/>
          <w:noProof/>
          <w:sz w:val="20"/>
          <w:szCs w:val="24"/>
          <w:lang w:val="en-US"/>
        </w:rPr>
      </w:pPr>
      <w:r w:rsidRPr="00943AC2">
        <w:rPr>
          <w:rFonts w:ascii="Times New Roman" w:hAnsi="Times New Roman"/>
          <w:noProof/>
          <w:sz w:val="20"/>
          <w:szCs w:val="24"/>
          <w:lang w:val="en-US"/>
        </w:rPr>
        <w:t xml:space="preserve">Garber PA (1997) One for all and breeding for one: Cooperation and competition as a tamarin reproductive strategy. </w:t>
      </w:r>
      <w:r w:rsidRPr="00FF7799">
        <w:rPr>
          <w:rFonts w:ascii="Times New Roman" w:hAnsi="Times New Roman"/>
          <w:noProof/>
          <w:sz w:val="20"/>
          <w:szCs w:val="24"/>
          <w:lang w:val="en-US"/>
        </w:rPr>
        <w:t>Evol Anthropol 5:187–199. https://doi.org/10.1002/(sici)1520-6505(1997)5:6&lt;187::aid-evan1&gt;3.0.co;2-a</w:t>
      </w:r>
    </w:p>
    <w:p w14:paraId="7C3094C9" w14:textId="77777777" w:rsidR="002E6D97" w:rsidRPr="00FF7799" w:rsidRDefault="002E6D97" w:rsidP="002E6D97">
      <w:pPr>
        <w:widowControl w:val="0"/>
        <w:autoSpaceDE w:val="0"/>
        <w:autoSpaceDN w:val="0"/>
        <w:adjustRightInd w:val="0"/>
        <w:spacing w:after="120" w:line="480" w:lineRule="auto"/>
        <w:ind w:left="480" w:hanging="480"/>
        <w:rPr>
          <w:rFonts w:ascii="Times New Roman" w:hAnsi="Times New Roman"/>
          <w:noProof/>
          <w:sz w:val="20"/>
          <w:szCs w:val="24"/>
          <w:lang w:val="en-US"/>
        </w:rPr>
      </w:pPr>
      <w:r w:rsidRPr="00FF7799">
        <w:rPr>
          <w:rFonts w:ascii="Times New Roman" w:hAnsi="Times New Roman"/>
          <w:noProof/>
          <w:sz w:val="20"/>
          <w:szCs w:val="24"/>
          <w:lang w:val="en-US"/>
        </w:rPr>
        <w:t>Garber PA, Pruetz JD, Isaacson J (1993) Patterns of range use, range defense, and intergroup spacing in moustached tamarin monkeys (</w:t>
      </w:r>
      <w:r w:rsidRPr="00FD7805">
        <w:rPr>
          <w:rFonts w:ascii="Times New Roman" w:hAnsi="Times New Roman"/>
          <w:i/>
          <w:iCs/>
          <w:noProof/>
          <w:sz w:val="20"/>
          <w:szCs w:val="24"/>
          <w:lang w:val="en-US"/>
        </w:rPr>
        <w:t>Saguinus mystax</w:t>
      </w:r>
      <w:r w:rsidRPr="00FF7799">
        <w:rPr>
          <w:rFonts w:ascii="Times New Roman" w:hAnsi="Times New Roman"/>
          <w:noProof/>
          <w:sz w:val="20"/>
          <w:szCs w:val="24"/>
          <w:lang w:val="en-US"/>
        </w:rPr>
        <w:t>). Primates 34:11–25. https://doi.org/10.1007/BF02381276</w:t>
      </w:r>
    </w:p>
    <w:p w14:paraId="6EC8E491" w14:textId="77777777" w:rsidR="002E6D97" w:rsidRPr="008E3866" w:rsidRDefault="002E6D97" w:rsidP="002E6D97">
      <w:pPr>
        <w:widowControl w:val="0"/>
        <w:autoSpaceDE w:val="0"/>
        <w:autoSpaceDN w:val="0"/>
        <w:adjustRightInd w:val="0"/>
        <w:spacing w:after="120" w:line="480" w:lineRule="auto"/>
        <w:ind w:left="480" w:hanging="480"/>
        <w:rPr>
          <w:rFonts w:ascii="Times New Roman" w:hAnsi="Times New Roman"/>
          <w:noProof/>
          <w:sz w:val="20"/>
          <w:szCs w:val="20"/>
          <w:lang w:val="en-US"/>
        </w:rPr>
      </w:pPr>
      <w:r w:rsidRPr="008E3866">
        <w:rPr>
          <w:rFonts w:ascii="Times New Roman" w:hAnsi="Times New Roman"/>
          <w:noProof/>
          <w:sz w:val="20"/>
          <w:szCs w:val="20"/>
          <w:lang w:val="en-US"/>
        </w:rPr>
        <w:t>Garbino GST, Martins-Junior AMG (2018) Phenotypic evolution in marmoset and tamarin monkeys (Cebidae, Callitrichinae) and a revised genus-level classification. Mol Phylogenet Evol 118:156–171. https://doi.org/10.1016/j.ympev.2017.10.002</w:t>
      </w:r>
    </w:p>
    <w:p w14:paraId="2BF59121" w14:textId="157887F8" w:rsidR="002E6D97" w:rsidRPr="008E3866" w:rsidRDefault="002E6D97" w:rsidP="002E6D97">
      <w:pPr>
        <w:widowControl w:val="0"/>
        <w:autoSpaceDE w:val="0"/>
        <w:autoSpaceDN w:val="0"/>
        <w:adjustRightInd w:val="0"/>
        <w:spacing w:after="120" w:line="480" w:lineRule="auto"/>
        <w:ind w:left="480" w:hanging="480"/>
        <w:rPr>
          <w:rFonts w:ascii="Times New Roman" w:hAnsi="Times New Roman"/>
          <w:noProof/>
          <w:sz w:val="20"/>
          <w:szCs w:val="20"/>
          <w:lang w:val="en-US"/>
        </w:rPr>
      </w:pPr>
      <w:r w:rsidRPr="008E3866">
        <w:rPr>
          <w:rFonts w:ascii="Times New Roman" w:hAnsi="Times New Roman"/>
          <w:noProof/>
          <w:sz w:val="20"/>
          <w:szCs w:val="20"/>
          <w:lang w:val="en-US"/>
        </w:rPr>
        <w:t xml:space="preserve">Gasc A, Sueur J, Jiguet F, </w:t>
      </w:r>
      <w:r w:rsidR="008163D4">
        <w:rPr>
          <w:rFonts w:ascii="Times New Roman" w:hAnsi="Times New Roman"/>
          <w:noProof/>
          <w:sz w:val="20"/>
          <w:szCs w:val="20"/>
          <w:lang w:val="en-US"/>
        </w:rPr>
        <w:t>Devictor V, Grandcolas P, Burrow C, Depraete M, Pavoine S</w:t>
      </w:r>
      <w:r w:rsidRPr="008E3866">
        <w:rPr>
          <w:rFonts w:ascii="Times New Roman" w:hAnsi="Times New Roman"/>
          <w:noProof/>
          <w:sz w:val="20"/>
          <w:szCs w:val="20"/>
          <w:lang w:val="en-US"/>
        </w:rPr>
        <w:t xml:space="preserve"> (2013) Assessing biodiversity with sound: Do acoustic diversity indices reflect phylogenetic and functional diversities of bird communities? Ecol Indic 25:279–287. https://doi.org/10.1016/j.ecolind.2012.10.009</w:t>
      </w:r>
    </w:p>
    <w:p w14:paraId="06CD5B9C" w14:textId="77777777" w:rsidR="002E6D97" w:rsidRPr="002E6D97" w:rsidRDefault="002E6D97" w:rsidP="002E6D97">
      <w:pPr>
        <w:widowControl w:val="0"/>
        <w:autoSpaceDE w:val="0"/>
        <w:autoSpaceDN w:val="0"/>
        <w:adjustRightInd w:val="0"/>
        <w:spacing w:after="120" w:line="480" w:lineRule="auto"/>
        <w:ind w:left="480" w:hanging="480"/>
        <w:rPr>
          <w:rFonts w:ascii="Times New Roman" w:hAnsi="Times New Roman"/>
          <w:noProof/>
          <w:sz w:val="20"/>
          <w:szCs w:val="20"/>
        </w:rPr>
      </w:pPr>
      <w:r w:rsidRPr="008E3866">
        <w:rPr>
          <w:rFonts w:ascii="Times New Roman" w:hAnsi="Times New Roman"/>
          <w:noProof/>
          <w:sz w:val="20"/>
          <w:szCs w:val="20"/>
          <w:lang w:val="en-US"/>
        </w:rPr>
        <w:t xml:space="preserve">Germain RM, Williams JL, Schluter D, Angert AL (2018) Moving character displacement beyond characters using contemporary coexistence theory. </w:t>
      </w:r>
      <w:r w:rsidRPr="002E6D97">
        <w:rPr>
          <w:rFonts w:ascii="Times New Roman" w:hAnsi="Times New Roman"/>
          <w:noProof/>
          <w:sz w:val="20"/>
          <w:szCs w:val="20"/>
        </w:rPr>
        <w:t>Trends Ecol Evol 33:74–84. https://doi.org/10.1016/j.tree.2017.11.002</w:t>
      </w:r>
    </w:p>
    <w:p w14:paraId="0F402121" w14:textId="36DB3C00" w:rsidR="002E6D97" w:rsidRPr="008E3866" w:rsidRDefault="002E6D97" w:rsidP="002E6D97">
      <w:pPr>
        <w:widowControl w:val="0"/>
        <w:autoSpaceDE w:val="0"/>
        <w:autoSpaceDN w:val="0"/>
        <w:adjustRightInd w:val="0"/>
        <w:spacing w:after="120" w:line="480" w:lineRule="auto"/>
        <w:ind w:left="480" w:hanging="480"/>
        <w:rPr>
          <w:rFonts w:ascii="Times New Roman" w:hAnsi="Times New Roman"/>
          <w:noProof/>
          <w:sz w:val="20"/>
          <w:szCs w:val="20"/>
          <w:lang w:val="en-US"/>
        </w:rPr>
      </w:pPr>
      <w:r w:rsidRPr="0008418C">
        <w:rPr>
          <w:rFonts w:ascii="Times New Roman" w:hAnsi="Times New Roman"/>
          <w:noProof/>
          <w:sz w:val="20"/>
          <w:szCs w:val="20"/>
        </w:rPr>
        <w:t xml:space="preserve">Gordo M (2012) Ecologia e conservação do sauim-de-coleira, </w:t>
      </w:r>
      <w:r w:rsidRPr="00943AC2">
        <w:rPr>
          <w:rFonts w:ascii="Times New Roman" w:hAnsi="Times New Roman"/>
          <w:i/>
          <w:iCs/>
          <w:noProof/>
          <w:sz w:val="20"/>
          <w:szCs w:val="20"/>
        </w:rPr>
        <w:t>Saguinus bicolor</w:t>
      </w:r>
      <w:r w:rsidRPr="0008418C">
        <w:rPr>
          <w:rFonts w:ascii="Times New Roman" w:hAnsi="Times New Roman"/>
          <w:noProof/>
          <w:sz w:val="20"/>
          <w:szCs w:val="20"/>
        </w:rPr>
        <w:t xml:space="preserve"> (Primates; Callitrichidae). </w:t>
      </w:r>
      <w:r w:rsidR="00DA7CF8" w:rsidRPr="00055972">
        <w:rPr>
          <w:rFonts w:ascii="Times New Roman" w:hAnsi="Times New Roman"/>
          <w:noProof/>
          <w:sz w:val="20"/>
          <w:szCs w:val="20"/>
          <w:lang w:val="en-US"/>
        </w:rPr>
        <w:t xml:space="preserve">PhD thesis, </w:t>
      </w:r>
      <w:r w:rsidRPr="008E3866">
        <w:rPr>
          <w:rFonts w:ascii="Times New Roman" w:hAnsi="Times New Roman"/>
          <w:noProof/>
          <w:sz w:val="20"/>
          <w:szCs w:val="20"/>
          <w:lang w:val="en-US"/>
        </w:rPr>
        <w:t>Museu Paraense Emílio Goeldii</w:t>
      </w:r>
    </w:p>
    <w:p w14:paraId="2A439DF8" w14:textId="77777777" w:rsidR="002E6D97" w:rsidRPr="008E3866" w:rsidRDefault="002E6D97" w:rsidP="002E6D97">
      <w:pPr>
        <w:widowControl w:val="0"/>
        <w:autoSpaceDE w:val="0"/>
        <w:autoSpaceDN w:val="0"/>
        <w:adjustRightInd w:val="0"/>
        <w:spacing w:after="120" w:line="480" w:lineRule="auto"/>
        <w:ind w:left="480" w:hanging="480"/>
        <w:rPr>
          <w:rFonts w:ascii="Times New Roman" w:hAnsi="Times New Roman"/>
          <w:noProof/>
          <w:sz w:val="20"/>
          <w:szCs w:val="20"/>
          <w:lang w:val="en-US"/>
        </w:rPr>
      </w:pPr>
      <w:r w:rsidRPr="008E3866">
        <w:rPr>
          <w:rFonts w:ascii="Times New Roman" w:hAnsi="Times New Roman"/>
          <w:noProof/>
          <w:sz w:val="20"/>
          <w:szCs w:val="20"/>
          <w:lang w:val="en-US"/>
        </w:rPr>
        <w:t>Gordo M, Calleia FO, Vasconcelos SA, et al (2013) The challenges of survival in a concrete jungle: Conservation of the pied tamarin (</w:t>
      </w:r>
      <w:r w:rsidRPr="00943AC2">
        <w:rPr>
          <w:rFonts w:ascii="Times New Roman" w:hAnsi="Times New Roman"/>
          <w:i/>
          <w:iCs/>
          <w:noProof/>
          <w:sz w:val="20"/>
          <w:szCs w:val="20"/>
          <w:lang w:val="en-US"/>
        </w:rPr>
        <w:t>Saguinus bicolor</w:t>
      </w:r>
      <w:r w:rsidRPr="008E3866">
        <w:rPr>
          <w:rFonts w:ascii="Times New Roman" w:hAnsi="Times New Roman"/>
          <w:noProof/>
          <w:sz w:val="20"/>
          <w:szCs w:val="20"/>
          <w:lang w:val="en-US"/>
        </w:rPr>
        <w:t xml:space="preserve">) in the urban landscape of manaus, Brazil. In: </w:t>
      </w:r>
      <w:r w:rsidRPr="008E3866">
        <w:rPr>
          <w:rFonts w:ascii="Times New Roman" w:hAnsi="Times New Roman"/>
          <w:noProof/>
          <w:sz w:val="20"/>
          <w:szCs w:val="20"/>
          <w:lang w:val="en-US"/>
        </w:rPr>
        <w:lastRenderedPageBreak/>
        <w:t>Marsh L, Chapman CA (eds) Primates in Fragments: Complexity and Resilience. Springer, New York, NY, pp 357–370</w:t>
      </w:r>
    </w:p>
    <w:p w14:paraId="7F1008A9" w14:textId="7F39A119" w:rsidR="002E6D97" w:rsidRPr="008E3866" w:rsidRDefault="002E6D97" w:rsidP="002E6D97">
      <w:pPr>
        <w:widowControl w:val="0"/>
        <w:autoSpaceDE w:val="0"/>
        <w:autoSpaceDN w:val="0"/>
        <w:adjustRightInd w:val="0"/>
        <w:spacing w:after="120" w:line="480" w:lineRule="auto"/>
        <w:ind w:left="480" w:hanging="480"/>
        <w:rPr>
          <w:rFonts w:ascii="Times New Roman" w:hAnsi="Times New Roman"/>
          <w:noProof/>
          <w:sz w:val="20"/>
          <w:szCs w:val="20"/>
          <w:lang w:val="en-US"/>
        </w:rPr>
      </w:pPr>
      <w:r w:rsidRPr="00F77564">
        <w:rPr>
          <w:rFonts w:ascii="Times New Roman" w:hAnsi="Times New Roman"/>
          <w:noProof/>
          <w:sz w:val="20"/>
          <w:szCs w:val="20"/>
          <w:lang w:val="en-US"/>
        </w:rPr>
        <w:t>Gordo M, Jerusalinsky L, Mittermeier RA,</w:t>
      </w:r>
      <w:r w:rsidR="008163D4" w:rsidRPr="00F77564">
        <w:rPr>
          <w:rFonts w:ascii="Times New Roman" w:hAnsi="Times New Roman"/>
          <w:noProof/>
          <w:sz w:val="20"/>
          <w:szCs w:val="20"/>
          <w:lang w:val="en-US"/>
        </w:rPr>
        <w:t xml:space="preserve"> Röhe F, Boubli JP, Subirá RJ, Vidal MD</w:t>
      </w:r>
      <w:r w:rsidRPr="00F77564">
        <w:rPr>
          <w:rFonts w:ascii="Times New Roman" w:hAnsi="Times New Roman"/>
          <w:noProof/>
          <w:sz w:val="20"/>
          <w:szCs w:val="20"/>
          <w:lang w:val="en-US"/>
        </w:rPr>
        <w:t xml:space="preserve"> (2019a) </w:t>
      </w:r>
      <w:r w:rsidRPr="00F77564">
        <w:rPr>
          <w:rFonts w:ascii="Times New Roman" w:hAnsi="Times New Roman"/>
          <w:i/>
          <w:iCs/>
          <w:noProof/>
          <w:sz w:val="20"/>
          <w:szCs w:val="20"/>
          <w:lang w:val="en-US"/>
        </w:rPr>
        <w:t>Saguinus bicolor</w:t>
      </w:r>
      <w:r w:rsidRPr="00F77564">
        <w:rPr>
          <w:rFonts w:ascii="Times New Roman" w:hAnsi="Times New Roman"/>
          <w:noProof/>
          <w:sz w:val="20"/>
          <w:szCs w:val="20"/>
          <w:lang w:val="en-US"/>
        </w:rPr>
        <w:t xml:space="preserve">. </w:t>
      </w:r>
      <w:r w:rsidRPr="008E3866">
        <w:rPr>
          <w:rFonts w:ascii="Times New Roman" w:hAnsi="Times New Roman"/>
          <w:noProof/>
          <w:sz w:val="20"/>
          <w:szCs w:val="20"/>
          <w:lang w:val="en-US"/>
        </w:rPr>
        <w:t>IUCN Red List Threat Species</w:t>
      </w:r>
      <w:r w:rsidR="00DA7CF8">
        <w:rPr>
          <w:rFonts w:ascii="Times New Roman" w:hAnsi="Times New Roman"/>
          <w:noProof/>
          <w:sz w:val="20"/>
          <w:szCs w:val="20"/>
          <w:lang w:val="en-US"/>
        </w:rPr>
        <w:t>,</w:t>
      </w:r>
      <w:r w:rsidRPr="008E3866">
        <w:rPr>
          <w:rFonts w:ascii="Times New Roman" w:hAnsi="Times New Roman"/>
          <w:noProof/>
          <w:sz w:val="20"/>
          <w:szCs w:val="20"/>
          <w:lang w:val="en-US"/>
        </w:rPr>
        <w:t xml:space="preserve"> https://doi.org/https://dx.doi.org/10.2305/IUCN.UK.2019-3.RLTS.T40644A17931870.en</w:t>
      </w:r>
    </w:p>
    <w:p w14:paraId="252925DF" w14:textId="130C14C1" w:rsidR="002E6D97" w:rsidRPr="008E3866" w:rsidRDefault="002E6D97" w:rsidP="002E6D97">
      <w:pPr>
        <w:widowControl w:val="0"/>
        <w:autoSpaceDE w:val="0"/>
        <w:autoSpaceDN w:val="0"/>
        <w:adjustRightInd w:val="0"/>
        <w:spacing w:after="120" w:line="480" w:lineRule="auto"/>
        <w:ind w:left="480" w:hanging="480"/>
        <w:rPr>
          <w:rFonts w:ascii="Times New Roman" w:hAnsi="Times New Roman"/>
          <w:noProof/>
          <w:sz w:val="20"/>
          <w:szCs w:val="20"/>
          <w:lang w:val="en-US"/>
        </w:rPr>
      </w:pPr>
      <w:r w:rsidRPr="008163D4">
        <w:rPr>
          <w:rFonts w:ascii="Times New Roman" w:hAnsi="Times New Roman"/>
          <w:noProof/>
          <w:sz w:val="20"/>
          <w:szCs w:val="20"/>
          <w:lang w:val="en-US"/>
        </w:rPr>
        <w:t xml:space="preserve">Gordo M, Lagroteria D, Röhe F, </w:t>
      </w:r>
      <w:r w:rsidR="008163D4" w:rsidRPr="008163D4">
        <w:rPr>
          <w:rFonts w:ascii="Times New Roman" w:hAnsi="Times New Roman"/>
          <w:noProof/>
          <w:sz w:val="20"/>
          <w:szCs w:val="20"/>
          <w:lang w:val="en-US"/>
        </w:rPr>
        <w:t xml:space="preserve">Jerusalinsky J, Azevedo RB, Vidal MD, Hrbek T, Farias I, Rylands AB </w:t>
      </w:r>
      <w:r w:rsidRPr="008163D4">
        <w:rPr>
          <w:rFonts w:ascii="Times New Roman" w:hAnsi="Times New Roman"/>
          <w:noProof/>
          <w:sz w:val="20"/>
          <w:szCs w:val="20"/>
          <w:lang w:val="en-US"/>
        </w:rPr>
        <w:t xml:space="preserve">(2019b) Pied tamarin: </w:t>
      </w:r>
      <w:r w:rsidRPr="008163D4">
        <w:rPr>
          <w:rFonts w:ascii="Times New Roman" w:hAnsi="Times New Roman"/>
          <w:i/>
          <w:iCs/>
          <w:noProof/>
          <w:sz w:val="20"/>
          <w:szCs w:val="20"/>
          <w:lang w:val="en-US"/>
        </w:rPr>
        <w:t>Saguinus bicolor</w:t>
      </w:r>
      <w:r w:rsidRPr="008163D4">
        <w:rPr>
          <w:rFonts w:ascii="Times New Roman" w:hAnsi="Times New Roman"/>
          <w:noProof/>
          <w:sz w:val="20"/>
          <w:szCs w:val="20"/>
          <w:lang w:val="en-US"/>
        </w:rPr>
        <w:t xml:space="preserve"> Spix, 1823 Brazil. </w:t>
      </w:r>
      <w:r w:rsidRPr="008E3866">
        <w:rPr>
          <w:rFonts w:ascii="Times New Roman" w:hAnsi="Times New Roman"/>
          <w:noProof/>
          <w:sz w:val="20"/>
          <w:szCs w:val="20"/>
          <w:lang w:val="en-US"/>
        </w:rPr>
        <w:t>In: Schwitzer C, Mittermeier RA, Rylands AB (eds) Primates in Peril: The world’s 25 most endangered primates 2018-2020. IUCN SSC Primate Specialist Group, International Primatological Society, Global Wildlife Conservation and Bristol Zoological Society, Washington DC, pp 82–85</w:t>
      </w:r>
    </w:p>
    <w:p w14:paraId="369E93D6" w14:textId="77777777" w:rsidR="002E6D97" w:rsidRPr="00764E9D" w:rsidRDefault="002E6D97" w:rsidP="002E6D97">
      <w:pPr>
        <w:widowControl w:val="0"/>
        <w:autoSpaceDE w:val="0"/>
        <w:autoSpaceDN w:val="0"/>
        <w:adjustRightInd w:val="0"/>
        <w:spacing w:after="120" w:line="480" w:lineRule="auto"/>
        <w:ind w:left="480" w:hanging="480"/>
        <w:rPr>
          <w:rFonts w:ascii="Times New Roman" w:hAnsi="Times New Roman"/>
          <w:noProof/>
          <w:sz w:val="20"/>
          <w:szCs w:val="20"/>
        </w:rPr>
      </w:pPr>
      <w:r w:rsidRPr="00764E9D">
        <w:rPr>
          <w:rFonts w:ascii="Times New Roman" w:hAnsi="Times New Roman"/>
          <w:noProof/>
          <w:sz w:val="20"/>
          <w:szCs w:val="20"/>
        </w:rPr>
        <w:t>Gordo M, Rodrigues LF, Vidal MD, Spironello WR (2008) Primatas. In: Oliveira M, Baccaro FB, Braga-Neto R, Magnusson WE (eds) Reserva Ducke–a Biodiversidade amazônica através de uma Grade. Átema design editorial, Manaus, pp 39–49</w:t>
      </w:r>
    </w:p>
    <w:p w14:paraId="7C9A3894" w14:textId="4FB375E3" w:rsidR="002E6D97" w:rsidRPr="0008418C" w:rsidRDefault="002E6D97" w:rsidP="002E6D97">
      <w:pPr>
        <w:widowControl w:val="0"/>
        <w:autoSpaceDE w:val="0"/>
        <w:autoSpaceDN w:val="0"/>
        <w:adjustRightInd w:val="0"/>
        <w:spacing w:after="120" w:line="480" w:lineRule="auto"/>
        <w:ind w:left="480" w:hanging="480"/>
        <w:rPr>
          <w:rFonts w:ascii="Times New Roman" w:hAnsi="Times New Roman"/>
          <w:noProof/>
          <w:sz w:val="20"/>
          <w:szCs w:val="20"/>
        </w:rPr>
      </w:pPr>
      <w:r w:rsidRPr="0008418C">
        <w:rPr>
          <w:rFonts w:ascii="Times New Roman" w:hAnsi="Times New Roman"/>
          <w:noProof/>
          <w:sz w:val="20"/>
          <w:szCs w:val="20"/>
        </w:rPr>
        <w:t xml:space="preserve">Gordo M, Subirá RJ, Vidal MD, </w:t>
      </w:r>
      <w:r w:rsidR="008163D4">
        <w:rPr>
          <w:rFonts w:ascii="Times New Roman" w:hAnsi="Times New Roman"/>
          <w:noProof/>
          <w:sz w:val="20"/>
          <w:szCs w:val="20"/>
        </w:rPr>
        <w:t>Röhe F, Spironello WR, Valente LM, Oliveira JB, Pissinatti A, Wormell D</w:t>
      </w:r>
      <w:r w:rsidRPr="0008418C">
        <w:rPr>
          <w:rFonts w:ascii="Times New Roman" w:hAnsi="Times New Roman"/>
          <w:noProof/>
          <w:sz w:val="20"/>
          <w:szCs w:val="20"/>
        </w:rPr>
        <w:t xml:space="preserve"> (2017) Contextualização do Sauim-de-coleira. In: Jerusalinsky L, Azevedo R, Gordo M (eds) Plano de ação nacional para a conservação do sauim-de-coleira. Instituto Chico Mendes de Conservação da Biodiversidade, Brasília, pp 25–44</w:t>
      </w:r>
    </w:p>
    <w:p w14:paraId="43797CAD" w14:textId="77777777" w:rsidR="002E6D97" w:rsidRPr="008E3866" w:rsidRDefault="002E6D97" w:rsidP="002E6D97">
      <w:pPr>
        <w:widowControl w:val="0"/>
        <w:autoSpaceDE w:val="0"/>
        <w:autoSpaceDN w:val="0"/>
        <w:adjustRightInd w:val="0"/>
        <w:spacing w:after="120" w:line="480" w:lineRule="auto"/>
        <w:ind w:left="480" w:hanging="480"/>
        <w:rPr>
          <w:rFonts w:ascii="Times New Roman" w:hAnsi="Times New Roman"/>
          <w:noProof/>
          <w:sz w:val="20"/>
          <w:szCs w:val="20"/>
          <w:lang w:val="en-US"/>
        </w:rPr>
      </w:pPr>
      <w:r w:rsidRPr="00D44819">
        <w:rPr>
          <w:rFonts w:ascii="Times New Roman" w:hAnsi="Times New Roman"/>
          <w:noProof/>
          <w:sz w:val="20"/>
          <w:szCs w:val="20"/>
        </w:rPr>
        <w:t xml:space="preserve">Grant PR (1972) Convergent and divergent character displacement. </w:t>
      </w:r>
      <w:r w:rsidRPr="008E3866">
        <w:rPr>
          <w:rFonts w:ascii="Times New Roman" w:hAnsi="Times New Roman"/>
          <w:noProof/>
          <w:sz w:val="20"/>
          <w:szCs w:val="20"/>
          <w:lang w:val="en-US"/>
        </w:rPr>
        <w:t>Biol J Linn Soc 4:39–68. https://doi.org/10.1111/j.1095-8312.1972.tb00690.x</w:t>
      </w:r>
    </w:p>
    <w:p w14:paraId="1904A5F2" w14:textId="77777777" w:rsidR="00DA7CF8" w:rsidRPr="008E3866" w:rsidRDefault="00DA7CF8" w:rsidP="00DA7CF8">
      <w:pPr>
        <w:widowControl w:val="0"/>
        <w:autoSpaceDE w:val="0"/>
        <w:autoSpaceDN w:val="0"/>
        <w:adjustRightInd w:val="0"/>
        <w:spacing w:after="120" w:line="480" w:lineRule="auto"/>
        <w:ind w:left="480" w:hanging="480"/>
        <w:rPr>
          <w:rFonts w:ascii="Times New Roman" w:hAnsi="Times New Roman"/>
          <w:noProof/>
          <w:sz w:val="20"/>
          <w:szCs w:val="20"/>
          <w:lang w:val="en-US"/>
        </w:rPr>
      </w:pPr>
      <w:r w:rsidRPr="008E3866">
        <w:rPr>
          <w:rFonts w:ascii="Times New Roman" w:hAnsi="Times New Roman"/>
          <w:noProof/>
          <w:sz w:val="20"/>
          <w:szCs w:val="20"/>
          <w:lang w:val="en-US"/>
        </w:rPr>
        <w:t>Grether GF (2011) The neuroecology of competitor recognition. Integr Comp Biol 51:807–818. https://doi.org/10.1093/icb/icr060</w:t>
      </w:r>
    </w:p>
    <w:p w14:paraId="26B0DCE1" w14:textId="7C6E5589" w:rsidR="002E6D97" w:rsidRPr="008E3866" w:rsidRDefault="002E6D97" w:rsidP="002E6D97">
      <w:pPr>
        <w:widowControl w:val="0"/>
        <w:autoSpaceDE w:val="0"/>
        <w:autoSpaceDN w:val="0"/>
        <w:adjustRightInd w:val="0"/>
        <w:spacing w:after="120" w:line="480" w:lineRule="auto"/>
        <w:ind w:left="480" w:hanging="480"/>
        <w:rPr>
          <w:rFonts w:ascii="Times New Roman" w:hAnsi="Times New Roman"/>
          <w:noProof/>
          <w:sz w:val="20"/>
          <w:szCs w:val="20"/>
          <w:lang w:val="en-US"/>
        </w:rPr>
      </w:pPr>
      <w:r w:rsidRPr="008E3866">
        <w:rPr>
          <w:rFonts w:ascii="Times New Roman" w:hAnsi="Times New Roman"/>
          <w:noProof/>
          <w:sz w:val="20"/>
          <w:szCs w:val="20"/>
          <w:lang w:val="en-US"/>
        </w:rPr>
        <w:t>Grether GF (2020) Convergent and divergent selection drive plumage evolution in woodpeckers. Nat Commun 11:</w:t>
      </w:r>
      <w:r w:rsidR="00DA7CF8">
        <w:rPr>
          <w:rFonts w:ascii="Times New Roman" w:hAnsi="Times New Roman"/>
          <w:noProof/>
          <w:sz w:val="20"/>
          <w:szCs w:val="20"/>
          <w:lang w:val="en-US"/>
        </w:rPr>
        <w:t>144</w:t>
      </w:r>
      <w:r w:rsidRPr="008E3866">
        <w:rPr>
          <w:rFonts w:ascii="Times New Roman" w:hAnsi="Times New Roman"/>
          <w:noProof/>
          <w:sz w:val="20"/>
          <w:szCs w:val="20"/>
          <w:lang w:val="en-US"/>
        </w:rPr>
        <w:t>. https://doi.org/10.1038/s41467-019-14006-3</w:t>
      </w:r>
    </w:p>
    <w:p w14:paraId="78EE2A30" w14:textId="54F0AD66" w:rsidR="002E6D97" w:rsidRPr="008E3866" w:rsidRDefault="002E6D97" w:rsidP="002E6D97">
      <w:pPr>
        <w:widowControl w:val="0"/>
        <w:autoSpaceDE w:val="0"/>
        <w:autoSpaceDN w:val="0"/>
        <w:adjustRightInd w:val="0"/>
        <w:spacing w:after="120" w:line="480" w:lineRule="auto"/>
        <w:ind w:left="480" w:hanging="480"/>
        <w:rPr>
          <w:rFonts w:ascii="Times New Roman" w:hAnsi="Times New Roman"/>
          <w:noProof/>
          <w:sz w:val="20"/>
          <w:szCs w:val="20"/>
          <w:lang w:val="en-US"/>
        </w:rPr>
      </w:pPr>
      <w:r w:rsidRPr="008E3866">
        <w:rPr>
          <w:rFonts w:ascii="Times New Roman" w:hAnsi="Times New Roman"/>
          <w:noProof/>
          <w:sz w:val="20"/>
          <w:szCs w:val="20"/>
          <w:lang w:val="en-US"/>
        </w:rPr>
        <w:t xml:space="preserve">Grether GF, Drury JP, Okamoto KW, </w:t>
      </w:r>
      <w:r w:rsidR="008163D4">
        <w:rPr>
          <w:rFonts w:ascii="Times New Roman" w:hAnsi="Times New Roman"/>
          <w:noProof/>
          <w:sz w:val="20"/>
          <w:szCs w:val="20"/>
          <w:lang w:val="en-US"/>
        </w:rPr>
        <w:t>McEachin S, Anderson CN</w:t>
      </w:r>
      <w:r w:rsidRPr="008E3866">
        <w:rPr>
          <w:rFonts w:ascii="Times New Roman" w:hAnsi="Times New Roman"/>
          <w:noProof/>
          <w:sz w:val="20"/>
          <w:szCs w:val="20"/>
          <w:lang w:val="en-US"/>
        </w:rPr>
        <w:t xml:space="preserve"> (2020) Predicting evolutionary responses to interspecific interference in the wild. Ecol Lett 23:221–230. https://doi.org/10.1111/ele.13395</w:t>
      </w:r>
    </w:p>
    <w:p w14:paraId="2342CA61" w14:textId="77777777" w:rsidR="004773A4" w:rsidRPr="008E3866" w:rsidRDefault="004773A4" w:rsidP="004773A4">
      <w:pPr>
        <w:widowControl w:val="0"/>
        <w:autoSpaceDE w:val="0"/>
        <w:autoSpaceDN w:val="0"/>
        <w:adjustRightInd w:val="0"/>
        <w:spacing w:after="120" w:line="480" w:lineRule="auto"/>
        <w:ind w:left="480" w:hanging="480"/>
        <w:rPr>
          <w:rFonts w:ascii="Times New Roman" w:hAnsi="Times New Roman"/>
          <w:noProof/>
          <w:sz w:val="20"/>
          <w:szCs w:val="20"/>
          <w:lang w:val="en-US"/>
        </w:rPr>
      </w:pPr>
      <w:r w:rsidRPr="00943AC2">
        <w:rPr>
          <w:rFonts w:ascii="Times New Roman" w:hAnsi="Times New Roman"/>
          <w:sz w:val="20"/>
          <w:szCs w:val="20"/>
          <w:lang w:val="en-US"/>
        </w:rPr>
        <w:t xml:space="preserve">Grether GF, Losin N, Anderson CN, Okamoto KW (2009) The role of interspecific interference competition in character displacement and the evolution of competitor recognition. Biol Rev </w:t>
      </w:r>
      <w:r w:rsidRPr="00943AC2">
        <w:rPr>
          <w:rFonts w:ascii="Times New Roman" w:hAnsi="Times New Roman"/>
          <w:sz w:val="20"/>
          <w:szCs w:val="20"/>
          <w:lang w:val="en-US"/>
        </w:rPr>
        <w:lastRenderedPageBreak/>
        <w:t>84:617</w:t>
      </w:r>
      <w:r w:rsidRPr="00943AC2">
        <w:rPr>
          <w:rFonts w:ascii="Times New Roman" w:hAnsi="Times New Roman"/>
          <w:noProof/>
          <w:sz w:val="20"/>
          <w:szCs w:val="20"/>
          <w:lang w:val="en-US"/>
        </w:rPr>
        <w:t>–635</w:t>
      </w:r>
    </w:p>
    <w:p w14:paraId="63D5749D" w14:textId="1BEB08C1" w:rsidR="002E6D97" w:rsidRDefault="002E6D97" w:rsidP="002E6D97">
      <w:pPr>
        <w:widowControl w:val="0"/>
        <w:autoSpaceDE w:val="0"/>
        <w:autoSpaceDN w:val="0"/>
        <w:adjustRightInd w:val="0"/>
        <w:spacing w:after="120" w:line="480" w:lineRule="auto"/>
        <w:ind w:left="480" w:hanging="480"/>
        <w:rPr>
          <w:rFonts w:ascii="Times New Roman" w:hAnsi="Times New Roman"/>
          <w:noProof/>
          <w:sz w:val="20"/>
          <w:szCs w:val="20"/>
          <w:lang w:val="en-US"/>
        </w:rPr>
      </w:pPr>
      <w:r w:rsidRPr="008E3866">
        <w:rPr>
          <w:rFonts w:ascii="Times New Roman" w:hAnsi="Times New Roman"/>
          <w:noProof/>
          <w:sz w:val="20"/>
          <w:szCs w:val="20"/>
          <w:lang w:val="en-US"/>
        </w:rPr>
        <w:t xml:space="preserve">Grether GF, Peiman KS, Tobias JA, Robinson BW (2017) Causes and consequences of behavioral </w:t>
      </w:r>
      <w:r w:rsidRPr="008163D4">
        <w:rPr>
          <w:rFonts w:ascii="Times New Roman" w:hAnsi="Times New Roman"/>
          <w:noProof/>
          <w:sz w:val="20"/>
          <w:szCs w:val="20"/>
          <w:lang w:val="en-US"/>
        </w:rPr>
        <w:t>interference between species. Trends Ecol Evol 32:760–772. https://doi.org/10.1016/j.tree.2017.07.004</w:t>
      </w:r>
    </w:p>
    <w:p w14:paraId="63BBCD37" w14:textId="77777777" w:rsidR="002E6D97" w:rsidRPr="008E3866" w:rsidRDefault="002E6D97" w:rsidP="002E6D97">
      <w:pPr>
        <w:widowControl w:val="0"/>
        <w:autoSpaceDE w:val="0"/>
        <w:autoSpaceDN w:val="0"/>
        <w:adjustRightInd w:val="0"/>
        <w:spacing w:after="120" w:line="480" w:lineRule="auto"/>
        <w:ind w:left="480" w:hanging="480"/>
        <w:rPr>
          <w:rFonts w:ascii="Times New Roman" w:hAnsi="Times New Roman"/>
          <w:noProof/>
          <w:sz w:val="20"/>
          <w:szCs w:val="20"/>
          <w:lang w:val="en-US"/>
        </w:rPr>
      </w:pPr>
      <w:r w:rsidRPr="008E3866">
        <w:rPr>
          <w:rFonts w:ascii="Times New Roman" w:hAnsi="Times New Roman"/>
          <w:noProof/>
          <w:sz w:val="20"/>
          <w:szCs w:val="20"/>
          <w:lang w:val="en-US"/>
        </w:rPr>
        <w:t>Guariguata MR, Ostertag R (2001) Neotropical secondary forest succession: Changes in structural and functional characteristics. For Ecol Manage 148:185–206. https://doi.org/10.1016/S0378-1127(00)00535-1</w:t>
      </w:r>
    </w:p>
    <w:p w14:paraId="36BCB071" w14:textId="77777777" w:rsidR="002E6D97" w:rsidRPr="008E3866" w:rsidRDefault="002E6D97" w:rsidP="002E6D97">
      <w:pPr>
        <w:widowControl w:val="0"/>
        <w:autoSpaceDE w:val="0"/>
        <w:autoSpaceDN w:val="0"/>
        <w:adjustRightInd w:val="0"/>
        <w:spacing w:after="120" w:line="480" w:lineRule="auto"/>
        <w:ind w:left="480" w:hanging="480"/>
        <w:rPr>
          <w:rFonts w:ascii="Times New Roman" w:hAnsi="Times New Roman"/>
          <w:noProof/>
          <w:sz w:val="20"/>
          <w:szCs w:val="20"/>
          <w:lang w:val="en-US"/>
        </w:rPr>
      </w:pPr>
      <w:r w:rsidRPr="008E3866">
        <w:rPr>
          <w:rFonts w:ascii="Times New Roman" w:hAnsi="Times New Roman"/>
          <w:noProof/>
          <w:sz w:val="20"/>
          <w:szCs w:val="20"/>
          <w:lang w:val="en-US"/>
        </w:rPr>
        <w:t>Hedwig D, Mundry R, Robbins MM, Boesch C (2015) Audience effects, but not environmental influences, explain variation in gorilla close distance vocalizations-A test of the acoustic adaptation hypothesis. Am J Primatol 77:1239–1252. https://doi.org/10.1002/ajp.22462</w:t>
      </w:r>
    </w:p>
    <w:p w14:paraId="7FC9A362" w14:textId="15F2BA8B" w:rsidR="002E6D97" w:rsidRPr="008E3866" w:rsidRDefault="002E6D97" w:rsidP="002E6D97">
      <w:pPr>
        <w:widowControl w:val="0"/>
        <w:autoSpaceDE w:val="0"/>
        <w:autoSpaceDN w:val="0"/>
        <w:adjustRightInd w:val="0"/>
        <w:spacing w:after="120" w:line="480" w:lineRule="auto"/>
        <w:ind w:left="480" w:hanging="480"/>
        <w:rPr>
          <w:rFonts w:ascii="Times New Roman" w:hAnsi="Times New Roman"/>
          <w:noProof/>
          <w:sz w:val="20"/>
          <w:szCs w:val="20"/>
          <w:lang w:val="en-US"/>
        </w:rPr>
      </w:pPr>
      <w:r w:rsidRPr="008E3866">
        <w:rPr>
          <w:rFonts w:ascii="Times New Roman" w:hAnsi="Times New Roman"/>
          <w:noProof/>
          <w:sz w:val="20"/>
          <w:szCs w:val="20"/>
          <w:lang w:val="en-US"/>
        </w:rPr>
        <w:t xml:space="preserve">Hershkovitz P (1977) Living New World Monkeys (Platyrrhini). Primates, </w:t>
      </w:r>
      <w:r w:rsidR="00743FD4">
        <w:rPr>
          <w:rFonts w:ascii="Times New Roman" w:hAnsi="Times New Roman"/>
          <w:noProof/>
          <w:sz w:val="20"/>
          <w:szCs w:val="20"/>
          <w:lang w:val="en-US"/>
        </w:rPr>
        <w:t>v</w:t>
      </w:r>
      <w:r w:rsidRPr="008E3866">
        <w:rPr>
          <w:rFonts w:ascii="Times New Roman" w:hAnsi="Times New Roman"/>
          <w:noProof/>
          <w:sz w:val="20"/>
          <w:szCs w:val="20"/>
          <w:lang w:val="en-US"/>
        </w:rPr>
        <w:t>ol.</w:t>
      </w:r>
      <w:r w:rsidR="00743FD4">
        <w:rPr>
          <w:rFonts w:ascii="Times New Roman" w:hAnsi="Times New Roman"/>
          <w:noProof/>
          <w:sz w:val="20"/>
          <w:szCs w:val="20"/>
          <w:lang w:val="en-US"/>
        </w:rPr>
        <w:t xml:space="preserve"> </w:t>
      </w:r>
      <w:r w:rsidRPr="008E3866">
        <w:rPr>
          <w:rFonts w:ascii="Times New Roman" w:hAnsi="Times New Roman"/>
          <w:noProof/>
          <w:sz w:val="20"/>
          <w:szCs w:val="20"/>
          <w:lang w:val="en-US"/>
        </w:rPr>
        <w:t>1. Chicago University Press, Chicago</w:t>
      </w:r>
    </w:p>
    <w:p w14:paraId="758DD99D" w14:textId="77777777" w:rsidR="002E6D97" w:rsidRPr="008E3866" w:rsidRDefault="002E6D97" w:rsidP="002E6D97">
      <w:pPr>
        <w:widowControl w:val="0"/>
        <w:autoSpaceDE w:val="0"/>
        <w:autoSpaceDN w:val="0"/>
        <w:adjustRightInd w:val="0"/>
        <w:spacing w:after="120" w:line="480" w:lineRule="auto"/>
        <w:ind w:left="480" w:hanging="480"/>
        <w:rPr>
          <w:rFonts w:ascii="Times New Roman" w:hAnsi="Times New Roman"/>
          <w:noProof/>
          <w:sz w:val="20"/>
          <w:szCs w:val="20"/>
          <w:lang w:val="en-US"/>
        </w:rPr>
      </w:pPr>
      <w:r w:rsidRPr="008E3866">
        <w:rPr>
          <w:rFonts w:ascii="Times New Roman" w:hAnsi="Times New Roman"/>
          <w:noProof/>
          <w:sz w:val="20"/>
          <w:szCs w:val="20"/>
          <w:lang w:val="en-US"/>
        </w:rPr>
        <w:t xml:space="preserve">Holland J, Dabelsteen T, Pedersen SB, Larsen ON (1998) Degradation of wren </w:t>
      </w:r>
      <w:r w:rsidRPr="008163D4">
        <w:rPr>
          <w:rFonts w:ascii="Times New Roman" w:hAnsi="Times New Roman"/>
          <w:i/>
          <w:iCs/>
          <w:noProof/>
          <w:sz w:val="20"/>
          <w:szCs w:val="20"/>
          <w:lang w:val="en-US"/>
        </w:rPr>
        <w:t>Troglodytes troglodytes</w:t>
      </w:r>
      <w:r w:rsidRPr="008E3866">
        <w:rPr>
          <w:rFonts w:ascii="Times New Roman" w:hAnsi="Times New Roman"/>
          <w:noProof/>
          <w:sz w:val="20"/>
          <w:szCs w:val="20"/>
          <w:lang w:val="en-US"/>
        </w:rPr>
        <w:t xml:space="preserve"> song: Implications for information transfer and ranging. J Acoust Soc Am 103:2154–2166. https://doi.org/10.1121/1.421361</w:t>
      </w:r>
    </w:p>
    <w:p w14:paraId="5DE25558" w14:textId="77777777" w:rsidR="002E6D97" w:rsidRPr="008E3866" w:rsidRDefault="002E6D97" w:rsidP="002E6D97">
      <w:pPr>
        <w:widowControl w:val="0"/>
        <w:autoSpaceDE w:val="0"/>
        <w:autoSpaceDN w:val="0"/>
        <w:adjustRightInd w:val="0"/>
        <w:spacing w:after="120" w:line="480" w:lineRule="auto"/>
        <w:ind w:left="480" w:hanging="480"/>
        <w:rPr>
          <w:rFonts w:ascii="Times New Roman" w:hAnsi="Times New Roman"/>
          <w:noProof/>
          <w:sz w:val="20"/>
          <w:szCs w:val="20"/>
          <w:lang w:val="en-US"/>
        </w:rPr>
      </w:pPr>
      <w:r w:rsidRPr="008E3866">
        <w:rPr>
          <w:rFonts w:ascii="Times New Roman" w:hAnsi="Times New Roman"/>
          <w:noProof/>
          <w:sz w:val="20"/>
          <w:szCs w:val="20"/>
          <w:lang w:val="en-US"/>
        </w:rPr>
        <w:t>Holzmann I, Areta JI (2020) Reduced geographic variation in roars in different habitats rejects the acoustic adaptation hypothesis in the black-and-gold howler monkey (</w:t>
      </w:r>
      <w:r w:rsidRPr="008163D4">
        <w:rPr>
          <w:rFonts w:ascii="Times New Roman" w:hAnsi="Times New Roman"/>
          <w:i/>
          <w:iCs/>
          <w:noProof/>
          <w:sz w:val="20"/>
          <w:szCs w:val="20"/>
          <w:lang w:val="en-US"/>
        </w:rPr>
        <w:t>Alouatta caraya</w:t>
      </w:r>
      <w:r w:rsidRPr="008E3866">
        <w:rPr>
          <w:rFonts w:ascii="Times New Roman" w:hAnsi="Times New Roman"/>
          <w:noProof/>
          <w:sz w:val="20"/>
          <w:szCs w:val="20"/>
          <w:lang w:val="en-US"/>
        </w:rPr>
        <w:t>). Ethology 126:76–87. https://doi.org/10.1111/eth.12962</w:t>
      </w:r>
    </w:p>
    <w:p w14:paraId="4EF0EDCE" w14:textId="2296CD5E" w:rsidR="002E6D97" w:rsidRPr="008E3866" w:rsidRDefault="002E6D97" w:rsidP="002E6D97">
      <w:pPr>
        <w:widowControl w:val="0"/>
        <w:autoSpaceDE w:val="0"/>
        <w:autoSpaceDN w:val="0"/>
        <w:adjustRightInd w:val="0"/>
        <w:spacing w:after="120" w:line="480" w:lineRule="auto"/>
        <w:ind w:left="480" w:hanging="480"/>
        <w:rPr>
          <w:rFonts w:ascii="Times New Roman" w:hAnsi="Times New Roman"/>
          <w:noProof/>
          <w:sz w:val="20"/>
          <w:szCs w:val="20"/>
          <w:lang w:val="en-US"/>
        </w:rPr>
      </w:pPr>
      <w:r w:rsidRPr="008E3866">
        <w:rPr>
          <w:rFonts w:ascii="Times New Roman" w:hAnsi="Times New Roman"/>
          <w:noProof/>
          <w:sz w:val="20"/>
          <w:szCs w:val="20"/>
          <w:lang w:val="en-US"/>
        </w:rPr>
        <w:t xml:space="preserve">Janik VM, Slater PJB (1997) Vocal learning in mammals. Adv Stud Behav </w:t>
      </w:r>
      <w:r w:rsidR="00743FD4">
        <w:rPr>
          <w:rFonts w:ascii="Times New Roman" w:hAnsi="Times New Roman"/>
          <w:noProof/>
          <w:sz w:val="20"/>
          <w:szCs w:val="20"/>
          <w:lang w:val="en-US"/>
        </w:rPr>
        <w:t>26:</w:t>
      </w:r>
      <w:r w:rsidRPr="008E3866">
        <w:rPr>
          <w:rFonts w:ascii="Times New Roman" w:hAnsi="Times New Roman"/>
          <w:noProof/>
          <w:sz w:val="20"/>
          <w:szCs w:val="20"/>
          <w:lang w:val="en-US"/>
        </w:rPr>
        <w:t>59–99</w:t>
      </w:r>
    </w:p>
    <w:p w14:paraId="0BDFD3B4" w14:textId="77777777" w:rsidR="002E6D97" w:rsidRPr="008E3866" w:rsidRDefault="002E6D97" w:rsidP="002E6D97">
      <w:pPr>
        <w:widowControl w:val="0"/>
        <w:autoSpaceDE w:val="0"/>
        <w:autoSpaceDN w:val="0"/>
        <w:adjustRightInd w:val="0"/>
        <w:spacing w:after="120" w:line="480" w:lineRule="auto"/>
        <w:ind w:left="480" w:hanging="480"/>
        <w:rPr>
          <w:rFonts w:ascii="Times New Roman" w:hAnsi="Times New Roman"/>
          <w:noProof/>
          <w:sz w:val="20"/>
          <w:szCs w:val="20"/>
          <w:lang w:val="en-US"/>
        </w:rPr>
      </w:pPr>
      <w:r w:rsidRPr="008E3866">
        <w:rPr>
          <w:rFonts w:ascii="Times New Roman" w:hAnsi="Times New Roman"/>
          <w:noProof/>
          <w:sz w:val="20"/>
          <w:szCs w:val="20"/>
          <w:lang w:val="en-US"/>
        </w:rPr>
        <w:t>Kirschel ANG, Nwankwo EC, Seal N, Grether GF (2020) Time spent together and time spent apart affect song, feather colour and range overlap in tinkerbirds. Biol J Linn Soc 129:439–458. https://doi.org/10.1093/biolinnean/blz191</w:t>
      </w:r>
    </w:p>
    <w:p w14:paraId="24C94808" w14:textId="07C42849" w:rsidR="002E6D97" w:rsidRPr="00F77564" w:rsidRDefault="002E6D97" w:rsidP="002E6D97">
      <w:pPr>
        <w:widowControl w:val="0"/>
        <w:autoSpaceDE w:val="0"/>
        <w:autoSpaceDN w:val="0"/>
        <w:adjustRightInd w:val="0"/>
        <w:spacing w:after="120" w:line="480" w:lineRule="auto"/>
        <w:ind w:left="480" w:hanging="480"/>
        <w:rPr>
          <w:rFonts w:ascii="Times New Roman" w:hAnsi="Times New Roman"/>
          <w:noProof/>
          <w:sz w:val="20"/>
          <w:szCs w:val="20"/>
          <w:lang w:val="en-US"/>
        </w:rPr>
      </w:pPr>
      <w:r w:rsidRPr="008E3866">
        <w:rPr>
          <w:rFonts w:ascii="Times New Roman" w:hAnsi="Times New Roman"/>
          <w:noProof/>
          <w:sz w:val="20"/>
          <w:szCs w:val="20"/>
          <w:lang w:val="en-US"/>
        </w:rPr>
        <w:t xml:space="preserve">Kirschel ANG, Seddon N, Tobias JA (2019) Range-wide spatial mapping reveals convergent character displacement of bird song. </w:t>
      </w:r>
      <w:r w:rsidRPr="00F77564">
        <w:rPr>
          <w:rFonts w:ascii="Times New Roman" w:hAnsi="Times New Roman"/>
          <w:noProof/>
          <w:sz w:val="20"/>
          <w:szCs w:val="20"/>
          <w:lang w:val="en-US"/>
        </w:rPr>
        <w:t>Proc R Soc B 286:</w:t>
      </w:r>
      <w:r w:rsidR="00743FD4" w:rsidRPr="00F77564">
        <w:rPr>
          <w:rFonts w:ascii="Times New Roman" w:hAnsi="Times New Roman"/>
          <w:noProof/>
          <w:sz w:val="20"/>
          <w:szCs w:val="20"/>
          <w:lang w:val="en-US"/>
        </w:rPr>
        <w:t>20190443</w:t>
      </w:r>
      <w:r w:rsidRPr="00F77564">
        <w:rPr>
          <w:rFonts w:ascii="Times New Roman" w:hAnsi="Times New Roman"/>
          <w:noProof/>
          <w:sz w:val="20"/>
          <w:szCs w:val="20"/>
          <w:lang w:val="en-US"/>
        </w:rPr>
        <w:t>. https://doi.org/10.1098/rspb.2019.0443</w:t>
      </w:r>
    </w:p>
    <w:p w14:paraId="58DD11C1" w14:textId="3BD6EA3F" w:rsidR="002E6D97" w:rsidRPr="008E3866" w:rsidRDefault="002E6D97" w:rsidP="002E6D97">
      <w:pPr>
        <w:widowControl w:val="0"/>
        <w:autoSpaceDE w:val="0"/>
        <w:autoSpaceDN w:val="0"/>
        <w:adjustRightInd w:val="0"/>
        <w:spacing w:after="120" w:line="480" w:lineRule="auto"/>
        <w:ind w:left="480" w:hanging="480"/>
        <w:rPr>
          <w:rFonts w:ascii="Times New Roman" w:hAnsi="Times New Roman"/>
          <w:noProof/>
          <w:sz w:val="20"/>
          <w:szCs w:val="20"/>
          <w:lang w:val="en-US"/>
        </w:rPr>
      </w:pPr>
      <w:r w:rsidRPr="008E3866">
        <w:rPr>
          <w:rFonts w:ascii="Times New Roman" w:hAnsi="Times New Roman"/>
          <w:noProof/>
          <w:sz w:val="20"/>
          <w:szCs w:val="20"/>
          <w:lang w:val="en-US"/>
        </w:rPr>
        <w:t xml:space="preserve">Kitchen DM, Bergman TJ, Dias PAD, </w:t>
      </w:r>
      <w:r w:rsidR="00C84A40">
        <w:rPr>
          <w:rFonts w:ascii="Times New Roman" w:hAnsi="Times New Roman"/>
          <w:noProof/>
          <w:sz w:val="20"/>
          <w:szCs w:val="20"/>
          <w:lang w:val="en-US"/>
        </w:rPr>
        <w:t>Ho L, Canales-Espinoza D, Cortés-Otiz L</w:t>
      </w:r>
      <w:r w:rsidRPr="008E3866">
        <w:rPr>
          <w:rFonts w:ascii="Times New Roman" w:hAnsi="Times New Roman"/>
          <w:noProof/>
          <w:sz w:val="20"/>
          <w:szCs w:val="20"/>
          <w:lang w:val="en-US"/>
        </w:rPr>
        <w:t xml:space="preserve"> (2019) Temporal but not acoustic plasticity in hybrid howler monkey (</w:t>
      </w:r>
      <w:r w:rsidRPr="00C84A40">
        <w:rPr>
          <w:rFonts w:ascii="Times New Roman" w:hAnsi="Times New Roman"/>
          <w:i/>
          <w:iCs/>
          <w:noProof/>
          <w:sz w:val="20"/>
          <w:szCs w:val="20"/>
          <w:lang w:val="en-US"/>
        </w:rPr>
        <w:t>Alouatta palliata</w:t>
      </w:r>
      <w:r w:rsidRPr="008E3866">
        <w:rPr>
          <w:rFonts w:ascii="Times New Roman" w:hAnsi="Times New Roman"/>
          <w:noProof/>
          <w:sz w:val="20"/>
          <w:szCs w:val="20"/>
          <w:lang w:val="en-US"/>
        </w:rPr>
        <w:t xml:space="preserve"> × </w:t>
      </w:r>
      <w:r w:rsidRPr="00C84A40">
        <w:rPr>
          <w:rFonts w:ascii="Times New Roman" w:hAnsi="Times New Roman"/>
          <w:i/>
          <w:iCs/>
          <w:noProof/>
          <w:sz w:val="20"/>
          <w:szCs w:val="20"/>
          <w:lang w:val="en-US"/>
        </w:rPr>
        <w:t>A. pigra</w:t>
      </w:r>
      <w:r w:rsidRPr="008E3866">
        <w:rPr>
          <w:rFonts w:ascii="Times New Roman" w:hAnsi="Times New Roman"/>
          <w:noProof/>
          <w:sz w:val="20"/>
          <w:szCs w:val="20"/>
          <w:lang w:val="en-US"/>
        </w:rPr>
        <w:t>) loud calls. Int J Primatol 40:132–152. https://doi.org/10.1007/s10764-017-0004-8</w:t>
      </w:r>
    </w:p>
    <w:p w14:paraId="33FEF174" w14:textId="77777777" w:rsidR="002E6D97" w:rsidRPr="008E3866" w:rsidRDefault="002E6D97" w:rsidP="002E6D97">
      <w:pPr>
        <w:widowControl w:val="0"/>
        <w:autoSpaceDE w:val="0"/>
        <w:autoSpaceDN w:val="0"/>
        <w:adjustRightInd w:val="0"/>
        <w:spacing w:after="120" w:line="480" w:lineRule="auto"/>
        <w:ind w:left="480" w:hanging="480"/>
        <w:rPr>
          <w:rFonts w:ascii="Times New Roman" w:hAnsi="Times New Roman"/>
          <w:noProof/>
          <w:sz w:val="20"/>
          <w:szCs w:val="20"/>
          <w:lang w:val="en-US"/>
        </w:rPr>
      </w:pPr>
      <w:r w:rsidRPr="008E3866">
        <w:rPr>
          <w:rFonts w:ascii="Times New Roman" w:hAnsi="Times New Roman"/>
          <w:noProof/>
          <w:sz w:val="20"/>
          <w:szCs w:val="20"/>
          <w:lang w:val="en-US"/>
        </w:rPr>
        <w:t xml:space="preserve">Laiolo P (2012) Interspecific interactions drive cultural co-evolution and acoustic convergence in </w:t>
      </w:r>
      <w:r w:rsidRPr="008E3866">
        <w:rPr>
          <w:rFonts w:ascii="Times New Roman" w:hAnsi="Times New Roman"/>
          <w:noProof/>
          <w:sz w:val="20"/>
          <w:szCs w:val="20"/>
          <w:lang w:val="en-US"/>
        </w:rPr>
        <w:lastRenderedPageBreak/>
        <w:t>syntopic species. J Anim Ecol 81:594–604. https://doi.org/10.1111/j.1365-2656.2011.01946.x</w:t>
      </w:r>
    </w:p>
    <w:p w14:paraId="5681CEE6" w14:textId="77777777" w:rsidR="002E6D97" w:rsidRPr="008E3866" w:rsidRDefault="002E6D97" w:rsidP="002E6D97">
      <w:pPr>
        <w:widowControl w:val="0"/>
        <w:autoSpaceDE w:val="0"/>
        <w:autoSpaceDN w:val="0"/>
        <w:adjustRightInd w:val="0"/>
        <w:spacing w:after="120" w:line="480" w:lineRule="auto"/>
        <w:ind w:left="480" w:hanging="480"/>
        <w:rPr>
          <w:rFonts w:ascii="Times New Roman" w:hAnsi="Times New Roman"/>
          <w:noProof/>
          <w:sz w:val="20"/>
          <w:szCs w:val="20"/>
          <w:lang w:val="en-US"/>
        </w:rPr>
      </w:pPr>
      <w:r w:rsidRPr="008E3866">
        <w:rPr>
          <w:rFonts w:ascii="Times New Roman" w:hAnsi="Times New Roman"/>
          <w:noProof/>
          <w:sz w:val="20"/>
          <w:szCs w:val="20"/>
          <w:lang w:val="en-US"/>
        </w:rPr>
        <w:t xml:space="preserve">Leary CJ (2001) Evidence of convergent character displacement in release vocalizations of </w:t>
      </w:r>
      <w:r w:rsidRPr="00C84A40">
        <w:rPr>
          <w:rFonts w:ascii="Times New Roman" w:hAnsi="Times New Roman"/>
          <w:i/>
          <w:iCs/>
          <w:noProof/>
          <w:sz w:val="20"/>
          <w:szCs w:val="20"/>
          <w:lang w:val="en-US"/>
        </w:rPr>
        <w:t>Bufo fowleri</w:t>
      </w:r>
      <w:r w:rsidRPr="008E3866">
        <w:rPr>
          <w:rFonts w:ascii="Times New Roman" w:hAnsi="Times New Roman"/>
          <w:noProof/>
          <w:sz w:val="20"/>
          <w:szCs w:val="20"/>
          <w:lang w:val="en-US"/>
        </w:rPr>
        <w:t xml:space="preserve"> and </w:t>
      </w:r>
      <w:r w:rsidRPr="00C84A40">
        <w:rPr>
          <w:rFonts w:ascii="Times New Roman" w:hAnsi="Times New Roman"/>
          <w:i/>
          <w:iCs/>
          <w:noProof/>
          <w:sz w:val="20"/>
          <w:szCs w:val="20"/>
          <w:lang w:val="en-US"/>
        </w:rPr>
        <w:t>Bufo terrestris</w:t>
      </w:r>
      <w:r w:rsidRPr="008E3866">
        <w:rPr>
          <w:rFonts w:ascii="Times New Roman" w:hAnsi="Times New Roman"/>
          <w:noProof/>
          <w:sz w:val="20"/>
          <w:szCs w:val="20"/>
          <w:lang w:val="en-US"/>
        </w:rPr>
        <w:t xml:space="preserve"> (Anura; Bufonidae). Anim Behav 61:431–438. https://doi.org/10.1006/anbe.2000.1597</w:t>
      </w:r>
    </w:p>
    <w:p w14:paraId="4CEB2CA3" w14:textId="77777777" w:rsidR="002E6D97" w:rsidRPr="008E3866" w:rsidRDefault="002E6D97" w:rsidP="002E6D97">
      <w:pPr>
        <w:widowControl w:val="0"/>
        <w:autoSpaceDE w:val="0"/>
        <w:autoSpaceDN w:val="0"/>
        <w:adjustRightInd w:val="0"/>
        <w:spacing w:after="120" w:line="480" w:lineRule="auto"/>
        <w:ind w:left="480" w:hanging="480"/>
        <w:rPr>
          <w:rFonts w:ascii="Times New Roman" w:hAnsi="Times New Roman"/>
          <w:noProof/>
          <w:sz w:val="20"/>
          <w:szCs w:val="20"/>
          <w:lang w:val="en-US"/>
        </w:rPr>
      </w:pPr>
      <w:r w:rsidRPr="008E3866">
        <w:rPr>
          <w:rFonts w:ascii="Times New Roman" w:hAnsi="Times New Roman"/>
          <w:noProof/>
          <w:sz w:val="20"/>
          <w:szCs w:val="20"/>
          <w:lang w:val="en-US"/>
        </w:rPr>
        <w:t>Lenz BB, Jack KM, Spironello WR (2014) Edge effects in the primate community of the biological dynamics of forest fragments project, Amazonas, Brazil. Am J Phys Anthropol 155:436–446. https://doi.org/10.1002/ajpa.22590</w:t>
      </w:r>
    </w:p>
    <w:p w14:paraId="751C564F" w14:textId="147997EF" w:rsidR="002E6D97" w:rsidRPr="00C84A40" w:rsidRDefault="002E6D97" w:rsidP="002E6D97">
      <w:pPr>
        <w:widowControl w:val="0"/>
        <w:autoSpaceDE w:val="0"/>
        <w:autoSpaceDN w:val="0"/>
        <w:adjustRightInd w:val="0"/>
        <w:spacing w:after="120" w:line="480" w:lineRule="auto"/>
        <w:ind w:left="480" w:hanging="480"/>
        <w:rPr>
          <w:rFonts w:ascii="Times New Roman" w:hAnsi="Times New Roman"/>
          <w:noProof/>
          <w:sz w:val="20"/>
          <w:szCs w:val="20"/>
          <w:lang w:val="en-US"/>
        </w:rPr>
      </w:pPr>
      <w:r w:rsidRPr="00C84A40">
        <w:rPr>
          <w:rFonts w:ascii="Times New Roman" w:hAnsi="Times New Roman"/>
          <w:noProof/>
          <w:sz w:val="20"/>
          <w:szCs w:val="20"/>
          <w:lang w:val="en-US"/>
        </w:rPr>
        <w:t>Long AM, Moore NP, Hayden TJ (1998) Vocalizations in red deer (</w:t>
      </w:r>
      <w:r w:rsidRPr="00C84A40">
        <w:rPr>
          <w:rFonts w:ascii="Times New Roman" w:hAnsi="Times New Roman"/>
          <w:i/>
          <w:iCs/>
          <w:noProof/>
          <w:sz w:val="20"/>
          <w:szCs w:val="20"/>
          <w:lang w:val="en-US"/>
        </w:rPr>
        <w:t>Cervus elaphus</w:t>
      </w:r>
      <w:r w:rsidRPr="00C84A40">
        <w:rPr>
          <w:rFonts w:ascii="Times New Roman" w:hAnsi="Times New Roman"/>
          <w:noProof/>
          <w:sz w:val="20"/>
          <w:szCs w:val="20"/>
          <w:lang w:val="en-US"/>
        </w:rPr>
        <w:t>), sika deer (</w:t>
      </w:r>
      <w:r w:rsidRPr="00C84A40">
        <w:rPr>
          <w:rFonts w:ascii="Times New Roman" w:hAnsi="Times New Roman"/>
          <w:i/>
          <w:iCs/>
          <w:noProof/>
          <w:sz w:val="20"/>
          <w:szCs w:val="20"/>
          <w:lang w:val="en-US"/>
        </w:rPr>
        <w:t>Cervus nippon</w:t>
      </w:r>
      <w:r w:rsidRPr="00C84A40">
        <w:rPr>
          <w:rFonts w:ascii="Times New Roman" w:hAnsi="Times New Roman"/>
          <w:noProof/>
          <w:sz w:val="20"/>
          <w:szCs w:val="20"/>
          <w:lang w:val="en-US"/>
        </w:rPr>
        <w:t>), and red x sika hybrids. J Zool 244:123–134. https://doi.org/10.1017/S0952836998001149</w:t>
      </w:r>
    </w:p>
    <w:p w14:paraId="5B280085" w14:textId="77777777" w:rsidR="002E6D97" w:rsidRPr="00FF7799" w:rsidRDefault="002E6D97" w:rsidP="002E6D97">
      <w:pPr>
        <w:widowControl w:val="0"/>
        <w:autoSpaceDE w:val="0"/>
        <w:autoSpaceDN w:val="0"/>
        <w:adjustRightInd w:val="0"/>
        <w:spacing w:after="120" w:line="480" w:lineRule="auto"/>
        <w:ind w:left="480" w:hanging="480"/>
        <w:rPr>
          <w:rFonts w:ascii="Times New Roman" w:hAnsi="Times New Roman"/>
          <w:noProof/>
          <w:sz w:val="20"/>
          <w:szCs w:val="24"/>
          <w:lang w:val="en-US"/>
        </w:rPr>
      </w:pPr>
      <w:r w:rsidRPr="00FF7799">
        <w:rPr>
          <w:rFonts w:ascii="Times New Roman" w:hAnsi="Times New Roman"/>
          <w:noProof/>
          <w:sz w:val="20"/>
          <w:szCs w:val="24"/>
          <w:lang w:val="en-US"/>
        </w:rPr>
        <w:t>McConnell P, Snowdon CT (1986) Vocal interactions between unfamiliar groups of captive cotton-top tamarins. Behaviour 97:273–296. https://doi.org/10.1163/156853986X00649</w:t>
      </w:r>
    </w:p>
    <w:p w14:paraId="28A8D6D8" w14:textId="574886B7" w:rsidR="002E6D97" w:rsidRPr="008E3866" w:rsidRDefault="002E6D97" w:rsidP="002E6D97">
      <w:pPr>
        <w:widowControl w:val="0"/>
        <w:autoSpaceDE w:val="0"/>
        <w:autoSpaceDN w:val="0"/>
        <w:adjustRightInd w:val="0"/>
        <w:spacing w:after="120" w:line="480" w:lineRule="auto"/>
        <w:ind w:left="480" w:hanging="480"/>
        <w:rPr>
          <w:rFonts w:ascii="Times New Roman" w:hAnsi="Times New Roman"/>
          <w:noProof/>
          <w:sz w:val="20"/>
          <w:szCs w:val="20"/>
          <w:lang w:val="en-US"/>
        </w:rPr>
      </w:pPr>
      <w:r w:rsidRPr="008E3866">
        <w:rPr>
          <w:rFonts w:ascii="Times New Roman" w:hAnsi="Times New Roman"/>
          <w:noProof/>
          <w:sz w:val="20"/>
          <w:szCs w:val="20"/>
          <w:lang w:val="en-US"/>
        </w:rPr>
        <w:t>McFarlane SE, Pemberton JM (2019) Detecting the true extent of introgression during anthropogenic hybridization. Trends Ecol Evol 34:315–326</w:t>
      </w:r>
    </w:p>
    <w:p w14:paraId="7046DEDA" w14:textId="68A1FC22" w:rsidR="002E6D97" w:rsidRPr="008E3866" w:rsidRDefault="002E6D97" w:rsidP="002E6D97">
      <w:pPr>
        <w:widowControl w:val="0"/>
        <w:autoSpaceDE w:val="0"/>
        <w:autoSpaceDN w:val="0"/>
        <w:adjustRightInd w:val="0"/>
        <w:spacing w:after="120" w:line="480" w:lineRule="auto"/>
        <w:ind w:left="480" w:hanging="480"/>
        <w:rPr>
          <w:rFonts w:ascii="Times New Roman" w:hAnsi="Times New Roman"/>
          <w:noProof/>
          <w:sz w:val="20"/>
          <w:szCs w:val="20"/>
          <w:lang w:val="en-US"/>
        </w:rPr>
      </w:pPr>
      <w:r w:rsidRPr="008E3866">
        <w:rPr>
          <w:rFonts w:ascii="Times New Roman" w:hAnsi="Times New Roman"/>
          <w:noProof/>
          <w:sz w:val="20"/>
          <w:szCs w:val="20"/>
          <w:lang w:val="en-US"/>
        </w:rPr>
        <w:t>McGregor PK (1993) Signalling in territorial systems: a context for individual identification, ranging and eavesdropping. Phil Trans R Soc B 340:237–244. https://doi.org/10.1098/rstb.1993.0063</w:t>
      </w:r>
    </w:p>
    <w:p w14:paraId="69E04ED9" w14:textId="77777777" w:rsidR="002E6D97" w:rsidRPr="008E3866" w:rsidRDefault="002E6D97" w:rsidP="002E6D97">
      <w:pPr>
        <w:widowControl w:val="0"/>
        <w:autoSpaceDE w:val="0"/>
        <w:autoSpaceDN w:val="0"/>
        <w:adjustRightInd w:val="0"/>
        <w:spacing w:after="120" w:line="480" w:lineRule="auto"/>
        <w:ind w:left="480" w:hanging="480"/>
        <w:rPr>
          <w:rFonts w:ascii="Times New Roman" w:hAnsi="Times New Roman"/>
          <w:noProof/>
          <w:sz w:val="20"/>
          <w:szCs w:val="20"/>
          <w:lang w:val="en-US"/>
        </w:rPr>
      </w:pPr>
      <w:r w:rsidRPr="008E3866">
        <w:rPr>
          <w:rFonts w:ascii="Times New Roman" w:hAnsi="Times New Roman"/>
          <w:noProof/>
          <w:sz w:val="20"/>
          <w:szCs w:val="20"/>
          <w:lang w:val="en-US"/>
        </w:rPr>
        <w:t>Mesquita RCG, Ickes K, Ganade G, Bruce Williamson G (2001) Alternative successional pathways in the Amazon Basin. J Ecol 89:528–537. https://doi.org/10.1046/j.1365-2745.2001.00583.x</w:t>
      </w:r>
    </w:p>
    <w:p w14:paraId="5D3DCC32" w14:textId="77777777" w:rsidR="002E6D97" w:rsidRPr="008E3866" w:rsidRDefault="002E6D97" w:rsidP="002E6D97">
      <w:pPr>
        <w:widowControl w:val="0"/>
        <w:autoSpaceDE w:val="0"/>
        <w:autoSpaceDN w:val="0"/>
        <w:adjustRightInd w:val="0"/>
        <w:spacing w:after="120" w:line="480" w:lineRule="auto"/>
        <w:ind w:left="480" w:hanging="480"/>
        <w:rPr>
          <w:rFonts w:ascii="Times New Roman" w:hAnsi="Times New Roman"/>
          <w:noProof/>
          <w:sz w:val="20"/>
          <w:szCs w:val="20"/>
          <w:lang w:val="en-US"/>
        </w:rPr>
      </w:pPr>
      <w:r w:rsidRPr="008E3866">
        <w:rPr>
          <w:rFonts w:ascii="Times New Roman" w:hAnsi="Times New Roman"/>
          <w:noProof/>
          <w:sz w:val="20"/>
          <w:szCs w:val="20"/>
          <w:lang w:val="en-US"/>
        </w:rPr>
        <w:t>Miller CT, Scarl J, Hauser MD (2004) Sensory biases underlie sex differences in tamarin long call structure. Anim Behav 68:713–720. https://doi.org/10.1016/j.anbehav.2003.10.028</w:t>
      </w:r>
    </w:p>
    <w:p w14:paraId="26CF938D" w14:textId="3B182B25" w:rsidR="002E6D97" w:rsidRPr="00F77564" w:rsidRDefault="002E6D97" w:rsidP="002E6D97">
      <w:pPr>
        <w:widowControl w:val="0"/>
        <w:autoSpaceDE w:val="0"/>
        <w:autoSpaceDN w:val="0"/>
        <w:adjustRightInd w:val="0"/>
        <w:spacing w:after="120" w:line="480" w:lineRule="auto"/>
        <w:ind w:left="480" w:hanging="480"/>
        <w:rPr>
          <w:rFonts w:ascii="Times New Roman" w:hAnsi="Times New Roman"/>
          <w:noProof/>
          <w:sz w:val="20"/>
          <w:szCs w:val="20"/>
        </w:rPr>
      </w:pPr>
      <w:r w:rsidRPr="008E3866">
        <w:rPr>
          <w:rFonts w:ascii="Times New Roman" w:hAnsi="Times New Roman"/>
          <w:noProof/>
          <w:sz w:val="20"/>
          <w:szCs w:val="20"/>
          <w:lang w:val="en-US"/>
        </w:rPr>
        <w:t xml:space="preserve">Miller ET, Leighton GM, Freeman BG, </w:t>
      </w:r>
      <w:r w:rsidR="00ED2A3C">
        <w:rPr>
          <w:rFonts w:ascii="Times New Roman" w:hAnsi="Times New Roman"/>
          <w:noProof/>
          <w:sz w:val="20"/>
          <w:szCs w:val="20"/>
          <w:lang w:val="en-US"/>
        </w:rPr>
        <w:t>Lees AC, Ligon RA</w:t>
      </w:r>
      <w:r w:rsidRPr="008E3866">
        <w:rPr>
          <w:rFonts w:ascii="Times New Roman" w:hAnsi="Times New Roman"/>
          <w:noProof/>
          <w:sz w:val="20"/>
          <w:szCs w:val="20"/>
          <w:lang w:val="en-US"/>
        </w:rPr>
        <w:t xml:space="preserve"> (2019) Ecological and geographical overlap drive plumage evolution and mimicry in woodpeckers. </w:t>
      </w:r>
      <w:r w:rsidRPr="00F77564">
        <w:rPr>
          <w:rFonts w:ascii="Times New Roman" w:hAnsi="Times New Roman"/>
          <w:noProof/>
          <w:sz w:val="20"/>
          <w:szCs w:val="20"/>
        </w:rPr>
        <w:t>Nat Commun 10:</w:t>
      </w:r>
      <w:r w:rsidR="00B76AB1" w:rsidRPr="00F77564">
        <w:rPr>
          <w:rFonts w:ascii="Times New Roman" w:hAnsi="Times New Roman"/>
          <w:noProof/>
          <w:sz w:val="20"/>
          <w:szCs w:val="20"/>
        </w:rPr>
        <w:t>1602</w:t>
      </w:r>
      <w:r w:rsidRPr="00F77564">
        <w:rPr>
          <w:rFonts w:ascii="Times New Roman" w:hAnsi="Times New Roman"/>
          <w:noProof/>
          <w:sz w:val="20"/>
          <w:szCs w:val="20"/>
        </w:rPr>
        <w:t>. https://doi.org/10.1038/s41467-019-09721-w</w:t>
      </w:r>
    </w:p>
    <w:p w14:paraId="045C4598" w14:textId="1BFDC41E" w:rsidR="002E6D97" w:rsidRPr="00F77564" w:rsidRDefault="002E6D97" w:rsidP="002E6D97">
      <w:pPr>
        <w:widowControl w:val="0"/>
        <w:autoSpaceDE w:val="0"/>
        <w:autoSpaceDN w:val="0"/>
        <w:adjustRightInd w:val="0"/>
        <w:spacing w:after="120" w:line="480" w:lineRule="auto"/>
        <w:ind w:left="480" w:hanging="480"/>
        <w:rPr>
          <w:rFonts w:ascii="Times New Roman" w:hAnsi="Times New Roman"/>
          <w:noProof/>
          <w:sz w:val="20"/>
          <w:szCs w:val="20"/>
          <w:lang w:val="en-US"/>
        </w:rPr>
      </w:pPr>
      <w:r w:rsidRPr="00764E9D">
        <w:rPr>
          <w:rFonts w:ascii="Times New Roman" w:hAnsi="Times New Roman"/>
          <w:noProof/>
          <w:sz w:val="20"/>
          <w:szCs w:val="20"/>
        </w:rPr>
        <w:t xml:space="preserve">Monteiro-Neto BD (2015) Área e uso do espaço de </w:t>
      </w:r>
      <w:r w:rsidRPr="00C84A40">
        <w:rPr>
          <w:rFonts w:ascii="Times New Roman" w:hAnsi="Times New Roman"/>
          <w:i/>
          <w:iCs/>
          <w:noProof/>
          <w:sz w:val="20"/>
          <w:szCs w:val="20"/>
        </w:rPr>
        <w:t>Saguinus bicolor</w:t>
      </w:r>
      <w:r w:rsidRPr="00764E9D">
        <w:rPr>
          <w:rFonts w:ascii="Times New Roman" w:hAnsi="Times New Roman"/>
          <w:noProof/>
          <w:sz w:val="20"/>
          <w:szCs w:val="20"/>
        </w:rPr>
        <w:t xml:space="preserve"> (Primates: Callitrichidae). </w:t>
      </w:r>
      <w:r w:rsidR="00672DF8" w:rsidRPr="00F77564">
        <w:rPr>
          <w:rFonts w:ascii="Times New Roman" w:hAnsi="Times New Roman"/>
          <w:noProof/>
          <w:sz w:val="20"/>
          <w:szCs w:val="20"/>
          <w:lang w:val="en-US"/>
        </w:rPr>
        <w:t>Master Thesis</w:t>
      </w:r>
      <w:r w:rsidR="00B76AB1" w:rsidRPr="00F77564">
        <w:rPr>
          <w:rFonts w:ascii="Times New Roman" w:hAnsi="Times New Roman"/>
          <w:noProof/>
          <w:sz w:val="20"/>
          <w:szCs w:val="20"/>
          <w:lang w:val="en-US"/>
        </w:rPr>
        <w:t xml:space="preserve">, </w:t>
      </w:r>
      <w:r w:rsidRPr="00F77564">
        <w:rPr>
          <w:rFonts w:ascii="Times New Roman" w:hAnsi="Times New Roman"/>
          <w:noProof/>
          <w:sz w:val="20"/>
          <w:szCs w:val="20"/>
          <w:lang w:val="en-US"/>
        </w:rPr>
        <w:t>Universidade Federal do Amazonas</w:t>
      </w:r>
    </w:p>
    <w:p w14:paraId="62E682A0" w14:textId="77777777" w:rsidR="002E6D97" w:rsidRPr="008E3866" w:rsidRDefault="002E6D97" w:rsidP="002E6D97">
      <w:pPr>
        <w:widowControl w:val="0"/>
        <w:autoSpaceDE w:val="0"/>
        <w:autoSpaceDN w:val="0"/>
        <w:adjustRightInd w:val="0"/>
        <w:spacing w:after="120" w:line="480" w:lineRule="auto"/>
        <w:ind w:left="480" w:hanging="480"/>
        <w:rPr>
          <w:rFonts w:ascii="Times New Roman" w:hAnsi="Times New Roman"/>
          <w:noProof/>
          <w:sz w:val="20"/>
          <w:szCs w:val="20"/>
          <w:lang w:val="en-US"/>
        </w:rPr>
      </w:pPr>
      <w:r w:rsidRPr="008E3866">
        <w:rPr>
          <w:rFonts w:ascii="Times New Roman" w:hAnsi="Times New Roman"/>
          <w:noProof/>
          <w:sz w:val="20"/>
          <w:szCs w:val="20"/>
          <w:lang w:val="en-US"/>
        </w:rPr>
        <w:t>Montgomery RA, Chazdon RL (2001) Forest structure, canopy architecture, and light transmittance in tropical wet forests. Ecology 82:2707–2718. https://doi.org/10.1890/0012-9658(2001)082[2707:FSCAAL]2.0.CO;2</w:t>
      </w:r>
    </w:p>
    <w:p w14:paraId="402E2CFC" w14:textId="69D75438" w:rsidR="002E6D97" w:rsidRPr="008E3866" w:rsidRDefault="002E6D97" w:rsidP="002E6D97">
      <w:pPr>
        <w:widowControl w:val="0"/>
        <w:autoSpaceDE w:val="0"/>
        <w:autoSpaceDN w:val="0"/>
        <w:adjustRightInd w:val="0"/>
        <w:spacing w:after="120" w:line="480" w:lineRule="auto"/>
        <w:ind w:left="480" w:hanging="480"/>
        <w:rPr>
          <w:rFonts w:ascii="Times New Roman" w:hAnsi="Times New Roman"/>
          <w:noProof/>
          <w:sz w:val="20"/>
          <w:szCs w:val="20"/>
          <w:lang w:val="en-US"/>
        </w:rPr>
      </w:pPr>
      <w:r w:rsidRPr="008E3866">
        <w:rPr>
          <w:rFonts w:ascii="Times New Roman" w:hAnsi="Times New Roman"/>
          <w:noProof/>
          <w:sz w:val="20"/>
          <w:szCs w:val="20"/>
          <w:lang w:val="en-US"/>
        </w:rPr>
        <w:lastRenderedPageBreak/>
        <w:t xml:space="preserve">Morton ES (1975) Ecological sources of selection on avian </w:t>
      </w:r>
      <w:r w:rsidR="00B76AB1">
        <w:rPr>
          <w:rFonts w:ascii="Times New Roman" w:hAnsi="Times New Roman"/>
          <w:noProof/>
          <w:sz w:val="20"/>
          <w:szCs w:val="20"/>
          <w:lang w:val="en-US"/>
        </w:rPr>
        <w:t>s</w:t>
      </w:r>
      <w:r w:rsidRPr="008E3866">
        <w:rPr>
          <w:rFonts w:ascii="Times New Roman" w:hAnsi="Times New Roman"/>
          <w:noProof/>
          <w:sz w:val="20"/>
          <w:szCs w:val="20"/>
          <w:lang w:val="en-US"/>
        </w:rPr>
        <w:t>ounds. Am Nat 109:17–34. https://doi.org/10.1086/282971</w:t>
      </w:r>
    </w:p>
    <w:p w14:paraId="468098DC" w14:textId="4CFD69C7" w:rsidR="002E6D97" w:rsidRPr="008E3866" w:rsidRDefault="002E6D97" w:rsidP="002E6D97">
      <w:pPr>
        <w:widowControl w:val="0"/>
        <w:autoSpaceDE w:val="0"/>
        <w:autoSpaceDN w:val="0"/>
        <w:adjustRightInd w:val="0"/>
        <w:spacing w:after="120" w:line="480" w:lineRule="auto"/>
        <w:ind w:left="480" w:hanging="480"/>
        <w:rPr>
          <w:rFonts w:ascii="Times New Roman" w:hAnsi="Times New Roman"/>
          <w:noProof/>
          <w:sz w:val="20"/>
          <w:szCs w:val="20"/>
          <w:lang w:val="en-US"/>
        </w:rPr>
      </w:pPr>
      <w:r w:rsidRPr="008E3866">
        <w:rPr>
          <w:rFonts w:ascii="Times New Roman" w:hAnsi="Times New Roman"/>
          <w:noProof/>
          <w:sz w:val="20"/>
          <w:szCs w:val="20"/>
          <w:lang w:val="en-US"/>
        </w:rPr>
        <w:t>Müller-Schwarze D (2006) Chemical ecology of vertebrates. Cambridge University Press</w:t>
      </w:r>
      <w:r w:rsidR="00B76AB1">
        <w:rPr>
          <w:rFonts w:ascii="Times New Roman" w:hAnsi="Times New Roman"/>
          <w:noProof/>
          <w:sz w:val="20"/>
          <w:szCs w:val="20"/>
          <w:lang w:val="en-US"/>
        </w:rPr>
        <w:t>, Cambridge</w:t>
      </w:r>
    </w:p>
    <w:p w14:paraId="4E751D8B" w14:textId="179AA0D0" w:rsidR="002E6D97" w:rsidRPr="008E3866" w:rsidRDefault="002E6D97" w:rsidP="002E6D97">
      <w:pPr>
        <w:widowControl w:val="0"/>
        <w:autoSpaceDE w:val="0"/>
        <w:autoSpaceDN w:val="0"/>
        <w:adjustRightInd w:val="0"/>
        <w:spacing w:after="120" w:line="480" w:lineRule="auto"/>
        <w:ind w:left="480" w:hanging="480"/>
        <w:rPr>
          <w:rFonts w:ascii="Times New Roman" w:hAnsi="Times New Roman"/>
          <w:noProof/>
          <w:sz w:val="20"/>
          <w:szCs w:val="20"/>
          <w:lang w:val="en-US"/>
        </w:rPr>
      </w:pPr>
      <w:r w:rsidRPr="008E3866">
        <w:rPr>
          <w:rFonts w:ascii="Times New Roman" w:hAnsi="Times New Roman"/>
          <w:noProof/>
          <w:sz w:val="20"/>
          <w:szCs w:val="20"/>
          <w:lang w:val="en-US"/>
        </w:rPr>
        <w:t>Mumm CAS, Knörnschild M (2017) Territorial choruses of giant otter groups (</w:t>
      </w:r>
      <w:r w:rsidRPr="00055972">
        <w:rPr>
          <w:rFonts w:ascii="Times New Roman" w:hAnsi="Times New Roman"/>
          <w:i/>
          <w:iCs/>
          <w:noProof/>
          <w:sz w:val="20"/>
          <w:szCs w:val="20"/>
          <w:lang w:val="en-US"/>
        </w:rPr>
        <w:t>Pteronura brasiliensis</w:t>
      </w:r>
      <w:r w:rsidRPr="008E3866">
        <w:rPr>
          <w:rFonts w:ascii="Times New Roman" w:hAnsi="Times New Roman"/>
          <w:noProof/>
          <w:sz w:val="20"/>
          <w:szCs w:val="20"/>
          <w:lang w:val="en-US"/>
        </w:rPr>
        <w:t>) encode information on group identity. PLoS O</w:t>
      </w:r>
      <w:r w:rsidR="00B76AB1">
        <w:rPr>
          <w:rFonts w:ascii="Times New Roman" w:hAnsi="Times New Roman"/>
          <w:noProof/>
          <w:sz w:val="20"/>
          <w:szCs w:val="20"/>
          <w:lang w:val="en-US"/>
        </w:rPr>
        <w:t>NE</w:t>
      </w:r>
      <w:r w:rsidRPr="008E3866">
        <w:rPr>
          <w:rFonts w:ascii="Times New Roman" w:hAnsi="Times New Roman"/>
          <w:noProof/>
          <w:sz w:val="20"/>
          <w:szCs w:val="20"/>
          <w:lang w:val="en-US"/>
        </w:rPr>
        <w:t xml:space="preserve"> 12:</w:t>
      </w:r>
      <w:r w:rsidR="00B76AB1">
        <w:rPr>
          <w:rFonts w:ascii="Times New Roman" w:hAnsi="Times New Roman"/>
          <w:noProof/>
          <w:sz w:val="20"/>
          <w:szCs w:val="20"/>
          <w:lang w:val="en-US"/>
        </w:rPr>
        <w:t>e0185733</w:t>
      </w:r>
      <w:r w:rsidRPr="008E3866">
        <w:rPr>
          <w:rFonts w:ascii="Times New Roman" w:hAnsi="Times New Roman"/>
          <w:noProof/>
          <w:sz w:val="20"/>
          <w:szCs w:val="20"/>
          <w:lang w:val="en-US"/>
        </w:rPr>
        <w:t>. https://doi.org/10.1371/journal.pone.0185733</w:t>
      </w:r>
    </w:p>
    <w:p w14:paraId="7DFB2D5E" w14:textId="77777777" w:rsidR="002E6D97" w:rsidRPr="008E3866" w:rsidRDefault="002E6D97" w:rsidP="002E6D97">
      <w:pPr>
        <w:widowControl w:val="0"/>
        <w:autoSpaceDE w:val="0"/>
        <w:autoSpaceDN w:val="0"/>
        <w:adjustRightInd w:val="0"/>
        <w:spacing w:after="120" w:line="480" w:lineRule="auto"/>
        <w:ind w:left="480" w:hanging="480"/>
        <w:rPr>
          <w:rFonts w:ascii="Times New Roman" w:hAnsi="Times New Roman"/>
          <w:noProof/>
          <w:sz w:val="20"/>
          <w:szCs w:val="20"/>
          <w:lang w:val="en-US"/>
        </w:rPr>
      </w:pPr>
      <w:r w:rsidRPr="008E3866">
        <w:rPr>
          <w:rFonts w:ascii="Times New Roman" w:hAnsi="Times New Roman"/>
          <w:noProof/>
          <w:sz w:val="20"/>
          <w:szCs w:val="20"/>
          <w:lang w:val="en-US"/>
        </w:rPr>
        <w:t xml:space="preserve">Naugler CT, Ratcliffe L (1994) Character release in bird song: A test of the acoustic competition hypothesis using american tree sparrows </w:t>
      </w:r>
      <w:r w:rsidRPr="00055972">
        <w:rPr>
          <w:rFonts w:ascii="Times New Roman" w:hAnsi="Times New Roman"/>
          <w:i/>
          <w:iCs/>
          <w:noProof/>
          <w:sz w:val="20"/>
          <w:szCs w:val="20"/>
          <w:lang w:val="en-US"/>
        </w:rPr>
        <w:t>Spizella arborea</w:t>
      </w:r>
      <w:r w:rsidRPr="008E3866">
        <w:rPr>
          <w:rFonts w:ascii="Times New Roman" w:hAnsi="Times New Roman"/>
          <w:noProof/>
          <w:sz w:val="20"/>
          <w:szCs w:val="20"/>
          <w:lang w:val="en-US"/>
        </w:rPr>
        <w:t>. J Avian Biol 25:142. https://doi.org/10.2307/3677033</w:t>
      </w:r>
    </w:p>
    <w:p w14:paraId="2808611E" w14:textId="292AD823" w:rsidR="002E6D97" w:rsidRPr="00FF7799" w:rsidRDefault="002E6D97" w:rsidP="002E6D97">
      <w:pPr>
        <w:widowControl w:val="0"/>
        <w:autoSpaceDE w:val="0"/>
        <w:autoSpaceDN w:val="0"/>
        <w:adjustRightInd w:val="0"/>
        <w:spacing w:after="120" w:line="480" w:lineRule="auto"/>
        <w:ind w:left="480" w:hanging="480"/>
        <w:rPr>
          <w:rFonts w:ascii="Times New Roman" w:hAnsi="Times New Roman"/>
          <w:noProof/>
          <w:sz w:val="20"/>
          <w:szCs w:val="20"/>
          <w:lang w:val="en-US"/>
        </w:rPr>
      </w:pPr>
      <w:r w:rsidRPr="008E3866">
        <w:rPr>
          <w:rFonts w:ascii="Times New Roman" w:hAnsi="Times New Roman"/>
          <w:noProof/>
          <w:sz w:val="20"/>
          <w:szCs w:val="20"/>
          <w:lang w:val="en-US"/>
        </w:rPr>
        <w:t xml:space="preserve">Okamoto KW, Grether GF (2013) The evolution of species recognition in competitive and mating contexts: The relative efficacy of alternative mechanisms of character displacement. </w:t>
      </w:r>
      <w:r w:rsidRPr="00943AC2">
        <w:rPr>
          <w:rFonts w:ascii="Times New Roman" w:hAnsi="Times New Roman"/>
          <w:noProof/>
          <w:sz w:val="20"/>
          <w:szCs w:val="20"/>
          <w:lang w:val="en-US"/>
        </w:rPr>
        <w:t>Ecol Lett 16:670–678</w:t>
      </w:r>
      <w:r w:rsidRPr="00621B63">
        <w:rPr>
          <w:rFonts w:ascii="Times New Roman" w:hAnsi="Times New Roman"/>
          <w:noProof/>
          <w:sz w:val="20"/>
          <w:szCs w:val="20"/>
          <w:lang w:val="en-US"/>
        </w:rPr>
        <w:t>. https://doi.org/10.1111/ele.12100</w:t>
      </w:r>
    </w:p>
    <w:p w14:paraId="64827A03" w14:textId="77777777" w:rsidR="002E6D97" w:rsidRPr="00FF7799" w:rsidRDefault="002E6D97" w:rsidP="002E6D97">
      <w:pPr>
        <w:widowControl w:val="0"/>
        <w:autoSpaceDE w:val="0"/>
        <w:autoSpaceDN w:val="0"/>
        <w:adjustRightInd w:val="0"/>
        <w:spacing w:after="120" w:line="480" w:lineRule="auto"/>
        <w:ind w:left="480" w:hanging="480"/>
        <w:rPr>
          <w:rFonts w:ascii="Times New Roman" w:hAnsi="Times New Roman"/>
          <w:noProof/>
          <w:sz w:val="20"/>
          <w:szCs w:val="24"/>
        </w:rPr>
      </w:pPr>
      <w:r w:rsidRPr="00FF7799">
        <w:rPr>
          <w:rFonts w:ascii="Times New Roman" w:hAnsi="Times New Roman"/>
          <w:noProof/>
          <w:sz w:val="20"/>
          <w:szCs w:val="24"/>
          <w:lang w:val="en-US"/>
        </w:rPr>
        <w:t xml:space="preserve">Oliveira DAG, Ades C (2004) Long-distance calls in Neotropical primates. </w:t>
      </w:r>
      <w:r w:rsidRPr="00FF7799">
        <w:rPr>
          <w:rFonts w:ascii="Times New Roman" w:hAnsi="Times New Roman"/>
          <w:noProof/>
          <w:sz w:val="20"/>
          <w:szCs w:val="24"/>
        </w:rPr>
        <w:t>An Acad Bras Cienc 76:393–398. https://doi.org/10.1590/S0001-37652004000200031</w:t>
      </w:r>
    </w:p>
    <w:p w14:paraId="7C8FB52E" w14:textId="77777777" w:rsidR="002E6D97" w:rsidRPr="008E3866" w:rsidRDefault="002E6D97" w:rsidP="002E6D97">
      <w:pPr>
        <w:widowControl w:val="0"/>
        <w:autoSpaceDE w:val="0"/>
        <w:autoSpaceDN w:val="0"/>
        <w:adjustRightInd w:val="0"/>
        <w:spacing w:after="120" w:line="480" w:lineRule="auto"/>
        <w:ind w:left="480" w:hanging="480"/>
        <w:rPr>
          <w:rFonts w:ascii="Times New Roman" w:hAnsi="Times New Roman"/>
          <w:noProof/>
          <w:sz w:val="20"/>
          <w:szCs w:val="20"/>
          <w:lang w:val="en-US"/>
        </w:rPr>
      </w:pPr>
      <w:r w:rsidRPr="00BE5E14">
        <w:rPr>
          <w:rFonts w:ascii="Times New Roman" w:hAnsi="Times New Roman"/>
          <w:noProof/>
          <w:sz w:val="20"/>
          <w:szCs w:val="20"/>
        </w:rPr>
        <w:t xml:space="preserve">Oliveira ML, Baccaro FB, Braga-neto R, Magnusson WE (2008) Reserva Ducke: A Biodiversidade Amazônica través de uma grade. </w:t>
      </w:r>
      <w:r w:rsidRPr="008E3866">
        <w:rPr>
          <w:rFonts w:ascii="Times New Roman" w:hAnsi="Times New Roman"/>
          <w:noProof/>
          <w:sz w:val="20"/>
          <w:szCs w:val="20"/>
          <w:lang w:val="en-US"/>
        </w:rPr>
        <w:t>Editora INPA, Manaus</w:t>
      </w:r>
    </w:p>
    <w:p w14:paraId="30269BB9" w14:textId="5F9DED2C" w:rsidR="002E6D97" w:rsidRPr="008E3866" w:rsidRDefault="002E6D97" w:rsidP="002E6D97">
      <w:pPr>
        <w:widowControl w:val="0"/>
        <w:autoSpaceDE w:val="0"/>
        <w:autoSpaceDN w:val="0"/>
        <w:adjustRightInd w:val="0"/>
        <w:spacing w:after="120" w:line="480" w:lineRule="auto"/>
        <w:ind w:left="480" w:hanging="480"/>
        <w:rPr>
          <w:rFonts w:ascii="Times New Roman" w:hAnsi="Times New Roman"/>
          <w:noProof/>
          <w:sz w:val="20"/>
          <w:szCs w:val="20"/>
          <w:lang w:val="en-US"/>
        </w:rPr>
      </w:pPr>
      <w:r w:rsidRPr="008E3866">
        <w:rPr>
          <w:rFonts w:ascii="Times New Roman" w:hAnsi="Times New Roman"/>
          <w:noProof/>
          <w:sz w:val="20"/>
          <w:szCs w:val="20"/>
          <w:lang w:val="en-US"/>
        </w:rPr>
        <w:t>Ortiz-Barrientos D, Counterman BA, Noor MAF (2004) The genetics of speciation by reinforcement. PLoS Biol 2:</w:t>
      </w:r>
      <w:r w:rsidR="00B76AB1">
        <w:rPr>
          <w:rFonts w:ascii="Times New Roman" w:hAnsi="Times New Roman"/>
          <w:noProof/>
          <w:sz w:val="20"/>
          <w:szCs w:val="20"/>
          <w:lang w:val="en-US"/>
        </w:rPr>
        <w:t>e416</w:t>
      </w:r>
      <w:r w:rsidRPr="008E3866">
        <w:rPr>
          <w:rFonts w:ascii="Times New Roman" w:hAnsi="Times New Roman"/>
          <w:noProof/>
          <w:sz w:val="20"/>
          <w:szCs w:val="20"/>
          <w:lang w:val="en-US"/>
        </w:rPr>
        <w:t>. https://doi.org/10.1371/journal.pbio.0020416</w:t>
      </w:r>
    </w:p>
    <w:p w14:paraId="5430E558" w14:textId="77777777" w:rsidR="002E6D97" w:rsidRPr="008E3866" w:rsidRDefault="002E6D97" w:rsidP="002E6D97">
      <w:pPr>
        <w:widowControl w:val="0"/>
        <w:autoSpaceDE w:val="0"/>
        <w:autoSpaceDN w:val="0"/>
        <w:adjustRightInd w:val="0"/>
        <w:spacing w:after="120" w:line="480" w:lineRule="auto"/>
        <w:ind w:left="480" w:hanging="480"/>
        <w:rPr>
          <w:rFonts w:ascii="Times New Roman" w:hAnsi="Times New Roman"/>
          <w:noProof/>
          <w:sz w:val="20"/>
          <w:szCs w:val="20"/>
          <w:lang w:val="en-US"/>
        </w:rPr>
      </w:pPr>
      <w:r w:rsidRPr="008E3866">
        <w:rPr>
          <w:rFonts w:ascii="Times New Roman" w:hAnsi="Times New Roman"/>
          <w:noProof/>
          <w:sz w:val="20"/>
          <w:szCs w:val="20"/>
          <w:lang w:val="en-US"/>
        </w:rPr>
        <w:t>Partan SR (2017) Multimodal shifts in noise: switching channels to communicate through rapid environmental change. Anim Behav 124:325–337. https://doi.org/10.1016/j.anbehav.2016.08.003</w:t>
      </w:r>
    </w:p>
    <w:p w14:paraId="72DB3257" w14:textId="77777777" w:rsidR="002E6D97" w:rsidRPr="008E3866" w:rsidRDefault="002E6D97" w:rsidP="002E6D97">
      <w:pPr>
        <w:widowControl w:val="0"/>
        <w:autoSpaceDE w:val="0"/>
        <w:autoSpaceDN w:val="0"/>
        <w:adjustRightInd w:val="0"/>
        <w:spacing w:after="120" w:line="480" w:lineRule="auto"/>
        <w:ind w:left="480" w:hanging="480"/>
        <w:rPr>
          <w:rFonts w:ascii="Times New Roman" w:hAnsi="Times New Roman"/>
          <w:noProof/>
          <w:sz w:val="20"/>
          <w:szCs w:val="20"/>
          <w:lang w:val="en-US"/>
        </w:rPr>
      </w:pPr>
      <w:r w:rsidRPr="008E3866">
        <w:rPr>
          <w:rFonts w:ascii="Times New Roman" w:hAnsi="Times New Roman"/>
          <w:noProof/>
          <w:sz w:val="20"/>
          <w:szCs w:val="20"/>
          <w:lang w:val="en-US"/>
        </w:rPr>
        <w:t>Pasch B, Sanford R, Phelps SM (2017) Agonistic character displacement in social cognition of advertisement signals. Anim Cogn 20:267–273. https://doi.org/10.1007/s10071-016-1046-6</w:t>
      </w:r>
    </w:p>
    <w:p w14:paraId="5E27177C" w14:textId="24FC05D3" w:rsidR="002E6D97" w:rsidRDefault="002E6D97" w:rsidP="002E6D97">
      <w:pPr>
        <w:widowControl w:val="0"/>
        <w:autoSpaceDE w:val="0"/>
        <w:autoSpaceDN w:val="0"/>
        <w:adjustRightInd w:val="0"/>
        <w:spacing w:after="120" w:line="480" w:lineRule="auto"/>
        <w:ind w:left="480" w:hanging="480"/>
        <w:rPr>
          <w:rFonts w:ascii="Times New Roman" w:hAnsi="Times New Roman"/>
          <w:noProof/>
          <w:sz w:val="20"/>
          <w:szCs w:val="20"/>
          <w:lang w:val="en-US"/>
        </w:rPr>
      </w:pPr>
      <w:r w:rsidRPr="008E3866">
        <w:rPr>
          <w:rFonts w:ascii="Times New Roman" w:hAnsi="Times New Roman"/>
          <w:noProof/>
          <w:sz w:val="20"/>
          <w:szCs w:val="20"/>
          <w:lang w:val="en-US"/>
        </w:rPr>
        <w:t>Peiman KS, Robinson BW (2010) Ecology and evolution of resource-related heterospecific aggression. Q Rev Biol 85:133–</w:t>
      </w:r>
      <w:r w:rsidRPr="00621B63">
        <w:rPr>
          <w:rFonts w:ascii="Times New Roman" w:hAnsi="Times New Roman"/>
          <w:noProof/>
          <w:sz w:val="20"/>
          <w:szCs w:val="20"/>
          <w:lang w:val="en-US"/>
        </w:rPr>
        <w:t>158. https://doi.org/10.1086/652374</w:t>
      </w:r>
    </w:p>
    <w:p w14:paraId="1CBCCED5" w14:textId="77777777" w:rsidR="002E6D97" w:rsidRPr="008E3866" w:rsidRDefault="002E6D97" w:rsidP="002E6D97">
      <w:pPr>
        <w:widowControl w:val="0"/>
        <w:autoSpaceDE w:val="0"/>
        <w:autoSpaceDN w:val="0"/>
        <w:adjustRightInd w:val="0"/>
        <w:spacing w:after="120" w:line="480" w:lineRule="auto"/>
        <w:ind w:left="480" w:hanging="480"/>
        <w:rPr>
          <w:rFonts w:ascii="Times New Roman" w:hAnsi="Times New Roman"/>
          <w:noProof/>
          <w:sz w:val="20"/>
          <w:szCs w:val="20"/>
          <w:lang w:val="en-US"/>
        </w:rPr>
      </w:pPr>
      <w:r w:rsidRPr="008E3866">
        <w:rPr>
          <w:rFonts w:ascii="Times New Roman" w:hAnsi="Times New Roman"/>
          <w:noProof/>
          <w:sz w:val="20"/>
          <w:szCs w:val="20"/>
          <w:lang w:val="en-US"/>
        </w:rPr>
        <w:t>Peres-Neto PR, Jackson DA, Somers KM (2005) How many principal components? stopping rules for determining the number of non-trivial axes revisited. Comput Stat Data Anal 49:974–997. https://doi.org/10.1016/j.csda.2004.06.015</w:t>
      </w:r>
    </w:p>
    <w:p w14:paraId="1257929B" w14:textId="77777777" w:rsidR="002E6D97" w:rsidRPr="008E3866" w:rsidRDefault="002E6D97" w:rsidP="002E6D97">
      <w:pPr>
        <w:widowControl w:val="0"/>
        <w:autoSpaceDE w:val="0"/>
        <w:autoSpaceDN w:val="0"/>
        <w:adjustRightInd w:val="0"/>
        <w:spacing w:after="120" w:line="480" w:lineRule="auto"/>
        <w:ind w:left="480" w:hanging="480"/>
        <w:rPr>
          <w:rFonts w:ascii="Times New Roman" w:hAnsi="Times New Roman"/>
          <w:noProof/>
          <w:sz w:val="20"/>
          <w:szCs w:val="20"/>
          <w:lang w:val="en-US"/>
        </w:rPr>
      </w:pPr>
      <w:r w:rsidRPr="008E3866">
        <w:rPr>
          <w:rFonts w:ascii="Times New Roman" w:hAnsi="Times New Roman"/>
          <w:noProof/>
          <w:sz w:val="20"/>
          <w:szCs w:val="20"/>
          <w:lang w:val="en-US"/>
        </w:rPr>
        <w:lastRenderedPageBreak/>
        <w:t>Peters G, Peters MK (2010) Long-distance call evolution in the Felidae: Effects of body weight, habitat, and phylogeny. Biol J Linn Soc 101:487–500. https://doi.org/10.1111/j.1095-8312.2010.01520.x</w:t>
      </w:r>
    </w:p>
    <w:p w14:paraId="449FF3E3" w14:textId="7C274207" w:rsidR="002E6D97" w:rsidRPr="008E3866" w:rsidRDefault="002E6D97" w:rsidP="002E6D97">
      <w:pPr>
        <w:widowControl w:val="0"/>
        <w:autoSpaceDE w:val="0"/>
        <w:autoSpaceDN w:val="0"/>
        <w:adjustRightInd w:val="0"/>
        <w:spacing w:after="120" w:line="480" w:lineRule="auto"/>
        <w:ind w:left="480" w:hanging="480"/>
        <w:rPr>
          <w:rFonts w:ascii="Times New Roman" w:hAnsi="Times New Roman"/>
          <w:noProof/>
          <w:sz w:val="20"/>
          <w:szCs w:val="20"/>
          <w:lang w:val="en-US"/>
        </w:rPr>
      </w:pPr>
      <w:r w:rsidRPr="008E3866">
        <w:rPr>
          <w:rFonts w:ascii="Times New Roman" w:hAnsi="Times New Roman"/>
          <w:noProof/>
          <w:sz w:val="20"/>
          <w:szCs w:val="20"/>
          <w:lang w:val="en-US"/>
        </w:rPr>
        <w:t>Pfennig DW, Pfennig KS (2012) Development and evolution of character displacement. Ann NY Acad Sci 1256:89–107. https://doi.org/10.1111/j.1749-6632.2011.06381.x</w:t>
      </w:r>
    </w:p>
    <w:p w14:paraId="475C326B" w14:textId="77777777" w:rsidR="002E6D97" w:rsidRPr="008E3866" w:rsidRDefault="002E6D97" w:rsidP="002E6D97">
      <w:pPr>
        <w:widowControl w:val="0"/>
        <w:autoSpaceDE w:val="0"/>
        <w:autoSpaceDN w:val="0"/>
        <w:adjustRightInd w:val="0"/>
        <w:spacing w:after="120" w:line="480" w:lineRule="auto"/>
        <w:ind w:left="480" w:hanging="480"/>
        <w:rPr>
          <w:rFonts w:ascii="Times New Roman" w:hAnsi="Times New Roman"/>
          <w:noProof/>
          <w:sz w:val="20"/>
          <w:szCs w:val="20"/>
          <w:lang w:val="en-US"/>
        </w:rPr>
      </w:pPr>
      <w:r w:rsidRPr="008E3866">
        <w:rPr>
          <w:rFonts w:ascii="Times New Roman" w:hAnsi="Times New Roman"/>
          <w:noProof/>
          <w:sz w:val="20"/>
          <w:szCs w:val="20"/>
          <w:lang w:val="en-US"/>
        </w:rPr>
        <w:t>Pfennig DW, Rice AM, Martin RA (2006) Ecological opportunity and phenotypic plasticity interact to promote character displacement and species coexistence. Ecology 87:769–779. https://doi.org/10.1890/05-0787</w:t>
      </w:r>
    </w:p>
    <w:p w14:paraId="3706FC60" w14:textId="77777777" w:rsidR="002E6D97" w:rsidRPr="008E3866" w:rsidRDefault="002E6D97" w:rsidP="002E6D97">
      <w:pPr>
        <w:widowControl w:val="0"/>
        <w:autoSpaceDE w:val="0"/>
        <w:autoSpaceDN w:val="0"/>
        <w:adjustRightInd w:val="0"/>
        <w:spacing w:after="120" w:line="480" w:lineRule="auto"/>
        <w:ind w:left="480" w:hanging="480"/>
        <w:rPr>
          <w:rFonts w:ascii="Times New Roman" w:hAnsi="Times New Roman"/>
          <w:noProof/>
          <w:sz w:val="20"/>
          <w:szCs w:val="20"/>
          <w:lang w:val="en-US"/>
        </w:rPr>
      </w:pPr>
      <w:r w:rsidRPr="008E3866">
        <w:rPr>
          <w:rFonts w:ascii="Times New Roman" w:hAnsi="Times New Roman"/>
          <w:noProof/>
          <w:sz w:val="20"/>
          <w:szCs w:val="20"/>
          <w:lang w:val="en-US"/>
        </w:rPr>
        <w:t>Pfennig KS, Pfennig DW (2009) Character displacement: ecological and reproductive responses to a common evolutionary problem. Q Rev Biol 84:253–276. https://doi.org/10.1086/605079</w:t>
      </w:r>
    </w:p>
    <w:p w14:paraId="220CCFFC" w14:textId="6C92FFA2" w:rsidR="002E6D97" w:rsidRPr="008E3866" w:rsidRDefault="002E6D97" w:rsidP="002E6D97">
      <w:pPr>
        <w:widowControl w:val="0"/>
        <w:autoSpaceDE w:val="0"/>
        <w:autoSpaceDN w:val="0"/>
        <w:adjustRightInd w:val="0"/>
        <w:spacing w:after="120" w:line="480" w:lineRule="auto"/>
        <w:ind w:left="480" w:hanging="480"/>
        <w:rPr>
          <w:rFonts w:ascii="Times New Roman" w:hAnsi="Times New Roman"/>
          <w:noProof/>
          <w:sz w:val="20"/>
          <w:szCs w:val="20"/>
          <w:lang w:val="en-US"/>
        </w:rPr>
      </w:pPr>
      <w:r w:rsidRPr="008E3866">
        <w:rPr>
          <w:rFonts w:ascii="Times New Roman" w:hAnsi="Times New Roman"/>
          <w:noProof/>
          <w:sz w:val="20"/>
          <w:szCs w:val="20"/>
          <w:lang w:val="en-US"/>
        </w:rPr>
        <w:t xml:space="preserve">Pinheiro J, Bates D, DebRoy S, </w:t>
      </w:r>
      <w:r w:rsidR="00621B63">
        <w:rPr>
          <w:rFonts w:ascii="Times New Roman" w:hAnsi="Times New Roman"/>
          <w:noProof/>
          <w:sz w:val="20"/>
          <w:szCs w:val="20"/>
          <w:lang w:val="en-US"/>
        </w:rPr>
        <w:t>Sarkar D, R Core Team</w:t>
      </w:r>
      <w:r w:rsidRPr="008E3866">
        <w:rPr>
          <w:rFonts w:ascii="Times New Roman" w:hAnsi="Times New Roman"/>
          <w:noProof/>
          <w:sz w:val="20"/>
          <w:szCs w:val="20"/>
          <w:lang w:val="en-US"/>
        </w:rPr>
        <w:t xml:space="preserve"> (2018) Package “nlme”: Linear and nonlinear mixed effects models</w:t>
      </w:r>
      <w:r w:rsidR="00621B63">
        <w:rPr>
          <w:rFonts w:ascii="Times New Roman" w:hAnsi="Times New Roman"/>
          <w:noProof/>
          <w:sz w:val="20"/>
          <w:szCs w:val="20"/>
          <w:lang w:val="en-US"/>
        </w:rPr>
        <w:t>,</w:t>
      </w:r>
      <w:r w:rsidR="00621B63" w:rsidRPr="00621B63">
        <w:rPr>
          <w:rFonts w:ascii="Times New Roman" w:hAnsi="Times New Roman"/>
          <w:sz w:val="20"/>
          <w:szCs w:val="20"/>
          <w:lang w:val="en-US"/>
        </w:rPr>
        <w:t xml:space="preserve"> </w:t>
      </w:r>
      <w:hyperlink r:id="rId11" w:history="1">
        <w:r w:rsidR="00621B63" w:rsidRPr="00621B63">
          <w:rPr>
            <w:rStyle w:val="Hyperlink"/>
            <w:rFonts w:ascii="Times New Roman" w:hAnsi="Times New Roman"/>
            <w:color w:val="auto"/>
            <w:sz w:val="20"/>
            <w:szCs w:val="20"/>
            <w:u w:val="none"/>
            <w:shd w:val="clear" w:color="auto" w:fill="FFFFFF"/>
            <w:lang w:val="en-US"/>
          </w:rPr>
          <w:t>https://CRAN.R-project.org/package=nlme</w:t>
        </w:r>
      </w:hyperlink>
      <w:r w:rsidR="00621B63" w:rsidRPr="00621B63">
        <w:rPr>
          <w:rFonts w:ascii="Times New Roman" w:hAnsi="Times New Roman"/>
          <w:color w:val="000000"/>
          <w:sz w:val="20"/>
          <w:szCs w:val="20"/>
          <w:shd w:val="clear" w:color="auto" w:fill="FFFFFF"/>
          <w:lang w:val="en-US"/>
        </w:rPr>
        <w:t>.</w:t>
      </w:r>
    </w:p>
    <w:p w14:paraId="6093B99B" w14:textId="77777777" w:rsidR="002E6D97" w:rsidRPr="008E3866" w:rsidRDefault="002E6D97" w:rsidP="002E6D97">
      <w:pPr>
        <w:widowControl w:val="0"/>
        <w:autoSpaceDE w:val="0"/>
        <w:autoSpaceDN w:val="0"/>
        <w:adjustRightInd w:val="0"/>
        <w:spacing w:after="120" w:line="480" w:lineRule="auto"/>
        <w:ind w:left="480" w:hanging="480"/>
        <w:rPr>
          <w:rFonts w:ascii="Times New Roman" w:hAnsi="Times New Roman"/>
          <w:noProof/>
          <w:sz w:val="20"/>
          <w:szCs w:val="20"/>
          <w:lang w:val="en-US"/>
        </w:rPr>
      </w:pPr>
      <w:r w:rsidRPr="008E3866">
        <w:rPr>
          <w:rFonts w:ascii="Times New Roman" w:hAnsi="Times New Roman"/>
          <w:noProof/>
          <w:sz w:val="20"/>
          <w:szCs w:val="20"/>
          <w:lang w:val="en-US"/>
        </w:rPr>
        <w:t>Pureswaran DS, Hofstetter RW, Sullivan BT, Potter KA (2016) The role of multimodal signals in species recognition between tree-killing bark beetles in a narrow sympatric zone. Environ Entomol 45:582–591. https://doi.org/10.1093/ee/nvw022</w:t>
      </w:r>
    </w:p>
    <w:p w14:paraId="1E445EF4" w14:textId="7A3FDAAD" w:rsidR="002E6D97" w:rsidRPr="008E3866" w:rsidRDefault="002E6D97" w:rsidP="002E6D97">
      <w:pPr>
        <w:widowControl w:val="0"/>
        <w:autoSpaceDE w:val="0"/>
        <w:autoSpaceDN w:val="0"/>
        <w:adjustRightInd w:val="0"/>
        <w:spacing w:after="120" w:line="480" w:lineRule="auto"/>
        <w:ind w:left="480" w:hanging="480"/>
        <w:rPr>
          <w:rFonts w:ascii="Times New Roman" w:hAnsi="Times New Roman"/>
          <w:noProof/>
          <w:sz w:val="20"/>
          <w:szCs w:val="20"/>
          <w:lang w:val="en-US"/>
        </w:rPr>
      </w:pPr>
      <w:r w:rsidRPr="008E3866">
        <w:rPr>
          <w:rFonts w:ascii="Times New Roman" w:hAnsi="Times New Roman"/>
          <w:noProof/>
          <w:sz w:val="20"/>
          <w:szCs w:val="20"/>
          <w:lang w:val="en-US"/>
        </w:rPr>
        <w:t>R Development Core Team (2011) R: A Language and Environment for Statistical Computing</w:t>
      </w:r>
      <w:r w:rsidR="00070521">
        <w:rPr>
          <w:rFonts w:ascii="Times New Roman" w:hAnsi="Times New Roman"/>
          <w:noProof/>
          <w:sz w:val="20"/>
          <w:szCs w:val="20"/>
          <w:lang w:val="en-US"/>
        </w:rPr>
        <w:t xml:space="preserve">. </w:t>
      </w:r>
      <w:r w:rsidR="00070521" w:rsidRPr="00070521">
        <w:rPr>
          <w:rFonts w:ascii="Times New Roman" w:hAnsi="Times New Roman"/>
          <w:noProof/>
          <w:sz w:val="20"/>
          <w:szCs w:val="20"/>
          <w:lang w:val="en-US"/>
        </w:rPr>
        <w:t>R Foundation for Statistical Computing, Vienna, Austria, http://www.R-project.org</w:t>
      </w:r>
    </w:p>
    <w:p w14:paraId="3FFB82D8" w14:textId="77777777" w:rsidR="002E6D97" w:rsidRPr="008E3866" w:rsidRDefault="002E6D97" w:rsidP="002E6D97">
      <w:pPr>
        <w:widowControl w:val="0"/>
        <w:autoSpaceDE w:val="0"/>
        <w:autoSpaceDN w:val="0"/>
        <w:adjustRightInd w:val="0"/>
        <w:spacing w:after="120" w:line="480" w:lineRule="auto"/>
        <w:ind w:left="480" w:hanging="480"/>
        <w:rPr>
          <w:rFonts w:ascii="Times New Roman" w:hAnsi="Times New Roman"/>
          <w:noProof/>
          <w:sz w:val="20"/>
          <w:szCs w:val="20"/>
          <w:lang w:val="en-US"/>
        </w:rPr>
      </w:pPr>
      <w:r w:rsidRPr="008E3866">
        <w:rPr>
          <w:rFonts w:ascii="Times New Roman" w:hAnsi="Times New Roman"/>
          <w:noProof/>
          <w:sz w:val="20"/>
          <w:szCs w:val="20"/>
          <w:lang w:val="en-US"/>
        </w:rPr>
        <w:t>Riede T, Bronson E, Hatzikirou H, Zuberbühler K (2005) Vocal production mechanisms in a non-human primate: Morphological data and a model. J Hum Evol 48:85–96. https://doi.org/10.1016/j.jhevol.2004.10.002</w:t>
      </w:r>
    </w:p>
    <w:p w14:paraId="2ED767E5" w14:textId="77777777" w:rsidR="002E6D97" w:rsidRPr="00BE5E14" w:rsidRDefault="002E6D97" w:rsidP="002E6D97">
      <w:pPr>
        <w:widowControl w:val="0"/>
        <w:autoSpaceDE w:val="0"/>
        <w:autoSpaceDN w:val="0"/>
        <w:adjustRightInd w:val="0"/>
        <w:spacing w:after="120" w:line="480" w:lineRule="auto"/>
        <w:ind w:left="480" w:hanging="480"/>
        <w:rPr>
          <w:rFonts w:ascii="Times New Roman" w:hAnsi="Times New Roman"/>
          <w:noProof/>
          <w:sz w:val="20"/>
          <w:szCs w:val="20"/>
        </w:rPr>
      </w:pPr>
      <w:r w:rsidRPr="008E3866">
        <w:rPr>
          <w:rFonts w:ascii="Times New Roman" w:hAnsi="Times New Roman"/>
          <w:noProof/>
          <w:sz w:val="20"/>
          <w:szCs w:val="20"/>
          <w:lang w:val="en-US"/>
        </w:rPr>
        <w:t xml:space="preserve">Ritschard M, van Oers K, Naguib M, Brumm H (2012) Song amplitude of rival males modulates the territorial behaviour of great tits during the fertile period of their mates. </w:t>
      </w:r>
      <w:r w:rsidRPr="00BE5E14">
        <w:rPr>
          <w:rFonts w:ascii="Times New Roman" w:hAnsi="Times New Roman"/>
          <w:noProof/>
          <w:sz w:val="20"/>
          <w:szCs w:val="20"/>
        </w:rPr>
        <w:t>Ethology 118:197–202. https://doi.org/10.1111/j.1439-0310.2011.01999.x</w:t>
      </w:r>
    </w:p>
    <w:p w14:paraId="18B9845A" w14:textId="10714712" w:rsidR="002E6D97" w:rsidRPr="0008418C" w:rsidRDefault="002E6D97" w:rsidP="002E6D97">
      <w:pPr>
        <w:widowControl w:val="0"/>
        <w:autoSpaceDE w:val="0"/>
        <w:autoSpaceDN w:val="0"/>
        <w:adjustRightInd w:val="0"/>
        <w:spacing w:after="120" w:line="480" w:lineRule="auto"/>
        <w:ind w:left="480" w:hanging="480"/>
        <w:rPr>
          <w:rFonts w:ascii="Times New Roman" w:hAnsi="Times New Roman"/>
          <w:noProof/>
          <w:sz w:val="20"/>
          <w:szCs w:val="20"/>
        </w:rPr>
      </w:pPr>
      <w:r w:rsidRPr="00764E9D">
        <w:rPr>
          <w:rFonts w:ascii="Times New Roman" w:hAnsi="Times New Roman"/>
          <w:noProof/>
          <w:sz w:val="20"/>
          <w:szCs w:val="20"/>
        </w:rPr>
        <w:t xml:space="preserve">Röhe F (2006) Área de contato entre as distribuições geográficas de </w:t>
      </w:r>
      <w:r w:rsidRPr="00055972">
        <w:rPr>
          <w:rFonts w:ascii="Times New Roman" w:hAnsi="Times New Roman"/>
          <w:i/>
          <w:iCs/>
          <w:noProof/>
          <w:sz w:val="20"/>
          <w:szCs w:val="20"/>
        </w:rPr>
        <w:t>Saguinus midas</w:t>
      </w:r>
      <w:r w:rsidRPr="00764E9D">
        <w:rPr>
          <w:rFonts w:ascii="Times New Roman" w:hAnsi="Times New Roman"/>
          <w:noProof/>
          <w:sz w:val="20"/>
          <w:szCs w:val="20"/>
        </w:rPr>
        <w:t xml:space="preserve"> e </w:t>
      </w:r>
      <w:r w:rsidRPr="00055972">
        <w:rPr>
          <w:rFonts w:ascii="Times New Roman" w:hAnsi="Times New Roman"/>
          <w:i/>
          <w:iCs/>
          <w:noProof/>
          <w:sz w:val="20"/>
          <w:szCs w:val="20"/>
        </w:rPr>
        <w:t>Saguinus bicolor</w:t>
      </w:r>
      <w:r w:rsidRPr="00764E9D">
        <w:rPr>
          <w:rFonts w:ascii="Times New Roman" w:hAnsi="Times New Roman"/>
          <w:noProof/>
          <w:sz w:val="20"/>
          <w:szCs w:val="20"/>
        </w:rPr>
        <w:t xml:space="preserve"> (Callitrichidae-Primates): a importância de in</w:t>
      </w:r>
      <w:r w:rsidRPr="0008418C">
        <w:rPr>
          <w:rFonts w:ascii="Times New Roman" w:hAnsi="Times New Roman"/>
          <w:noProof/>
          <w:sz w:val="20"/>
          <w:szCs w:val="20"/>
        </w:rPr>
        <w:t xml:space="preserve">terações e fatores ecológicos. </w:t>
      </w:r>
      <w:r w:rsidR="00621B63">
        <w:rPr>
          <w:rFonts w:ascii="Times New Roman" w:hAnsi="Times New Roman"/>
          <w:noProof/>
          <w:sz w:val="20"/>
          <w:szCs w:val="20"/>
        </w:rPr>
        <w:t>Master Thesis,</w:t>
      </w:r>
      <w:r w:rsidR="00960851">
        <w:rPr>
          <w:rFonts w:ascii="Times New Roman" w:hAnsi="Times New Roman"/>
          <w:noProof/>
          <w:sz w:val="20"/>
          <w:szCs w:val="20"/>
        </w:rPr>
        <w:t xml:space="preserve"> </w:t>
      </w:r>
      <w:r w:rsidRPr="0008418C">
        <w:rPr>
          <w:rFonts w:ascii="Times New Roman" w:hAnsi="Times New Roman"/>
          <w:noProof/>
          <w:sz w:val="20"/>
          <w:szCs w:val="20"/>
        </w:rPr>
        <w:t>Instituto Nacional de Pesquisas da Amazônia</w:t>
      </w:r>
    </w:p>
    <w:p w14:paraId="2017211A" w14:textId="5A390BED" w:rsidR="002E6D97" w:rsidRPr="008E3866" w:rsidRDefault="002E6D97" w:rsidP="002E6D97">
      <w:pPr>
        <w:widowControl w:val="0"/>
        <w:autoSpaceDE w:val="0"/>
        <w:autoSpaceDN w:val="0"/>
        <w:adjustRightInd w:val="0"/>
        <w:spacing w:after="120" w:line="480" w:lineRule="auto"/>
        <w:ind w:left="480" w:hanging="480"/>
        <w:rPr>
          <w:rFonts w:ascii="Times New Roman" w:hAnsi="Times New Roman"/>
          <w:noProof/>
          <w:sz w:val="20"/>
          <w:szCs w:val="20"/>
          <w:lang w:val="en-US"/>
        </w:rPr>
      </w:pPr>
      <w:r w:rsidRPr="00F77564">
        <w:rPr>
          <w:rFonts w:ascii="Times New Roman" w:hAnsi="Times New Roman"/>
          <w:noProof/>
          <w:sz w:val="20"/>
          <w:szCs w:val="20"/>
        </w:rPr>
        <w:t xml:space="preserve">Rozendaal DMA, Bongers F, Aide TM et al (2019) Biodiversity recovery of Neotropical secondary forests. </w:t>
      </w:r>
      <w:r w:rsidRPr="008E3866">
        <w:rPr>
          <w:rFonts w:ascii="Times New Roman" w:hAnsi="Times New Roman"/>
          <w:noProof/>
          <w:sz w:val="20"/>
          <w:szCs w:val="20"/>
          <w:lang w:val="en-US"/>
        </w:rPr>
        <w:t>Sci Adv 5:</w:t>
      </w:r>
      <w:r w:rsidR="00960851" w:rsidRPr="00960851">
        <w:rPr>
          <w:rFonts w:ascii="Times New Roman" w:hAnsi="Times New Roman"/>
          <w:noProof/>
          <w:sz w:val="20"/>
          <w:szCs w:val="20"/>
          <w:lang w:val="en-US"/>
        </w:rPr>
        <w:t>eaau3114</w:t>
      </w:r>
      <w:r w:rsidRPr="008E3866">
        <w:rPr>
          <w:rFonts w:ascii="Times New Roman" w:hAnsi="Times New Roman"/>
          <w:noProof/>
          <w:sz w:val="20"/>
          <w:szCs w:val="20"/>
          <w:lang w:val="en-US"/>
        </w:rPr>
        <w:t>. https://doi.org/10.1126/sciadv.aau3114</w:t>
      </w:r>
    </w:p>
    <w:p w14:paraId="325DA2F6" w14:textId="64545D2C" w:rsidR="002E6D97" w:rsidRPr="008E3866" w:rsidRDefault="002E6D97" w:rsidP="002E6D97">
      <w:pPr>
        <w:widowControl w:val="0"/>
        <w:autoSpaceDE w:val="0"/>
        <w:autoSpaceDN w:val="0"/>
        <w:adjustRightInd w:val="0"/>
        <w:spacing w:after="120" w:line="480" w:lineRule="auto"/>
        <w:ind w:left="480" w:hanging="480"/>
        <w:rPr>
          <w:rFonts w:ascii="Times New Roman" w:hAnsi="Times New Roman"/>
          <w:noProof/>
          <w:sz w:val="20"/>
          <w:szCs w:val="20"/>
          <w:lang w:val="en-US"/>
        </w:rPr>
      </w:pPr>
      <w:r w:rsidRPr="008E3866">
        <w:rPr>
          <w:rFonts w:ascii="Times New Roman" w:hAnsi="Times New Roman"/>
          <w:noProof/>
          <w:sz w:val="20"/>
          <w:szCs w:val="20"/>
          <w:lang w:val="en-US"/>
        </w:rPr>
        <w:t xml:space="preserve">Rylands AB, Heymann EW, Lynch Alfaro J, </w:t>
      </w:r>
      <w:r w:rsidR="003E25A8">
        <w:rPr>
          <w:rFonts w:ascii="Times New Roman" w:hAnsi="Times New Roman"/>
          <w:noProof/>
          <w:sz w:val="20"/>
          <w:szCs w:val="20"/>
          <w:lang w:val="en-US"/>
        </w:rPr>
        <w:t xml:space="preserve">Buckner JC, Roos C, Boubli JP, Sampaio R, Mittermeier </w:t>
      </w:r>
      <w:r w:rsidR="003E25A8">
        <w:rPr>
          <w:rFonts w:ascii="Times New Roman" w:hAnsi="Times New Roman"/>
          <w:noProof/>
          <w:sz w:val="20"/>
          <w:szCs w:val="20"/>
          <w:lang w:val="en-US"/>
        </w:rPr>
        <w:lastRenderedPageBreak/>
        <w:t xml:space="preserve">RA </w:t>
      </w:r>
      <w:r w:rsidRPr="008E3866">
        <w:rPr>
          <w:rFonts w:ascii="Times New Roman" w:hAnsi="Times New Roman"/>
          <w:noProof/>
          <w:sz w:val="20"/>
          <w:szCs w:val="20"/>
          <w:lang w:val="en-US"/>
        </w:rPr>
        <w:t>(2016) Taxonomic review of the New World tamarins (Primates: Callitrichidae). Zool J Linn Soc 177:1003–1028. https://doi.org/10.1111/zoj.12386</w:t>
      </w:r>
    </w:p>
    <w:p w14:paraId="4D4179E7" w14:textId="34092F53" w:rsidR="002E6D97" w:rsidRPr="008E3866" w:rsidRDefault="002E6D97" w:rsidP="002E6D97">
      <w:pPr>
        <w:widowControl w:val="0"/>
        <w:autoSpaceDE w:val="0"/>
        <w:autoSpaceDN w:val="0"/>
        <w:adjustRightInd w:val="0"/>
        <w:spacing w:after="120" w:line="480" w:lineRule="auto"/>
        <w:ind w:left="480" w:hanging="480"/>
        <w:rPr>
          <w:rFonts w:ascii="Times New Roman" w:hAnsi="Times New Roman"/>
          <w:noProof/>
          <w:sz w:val="20"/>
          <w:szCs w:val="20"/>
          <w:lang w:val="en-US"/>
        </w:rPr>
      </w:pPr>
      <w:r w:rsidRPr="008E3866">
        <w:rPr>
          <w:rFonts w:ascii="Times New Roman" w:hAnsi="Times New Roman"/>
          <w:noProof/>
          <w:sz w:val="20"/>
          <w:szCs w:val="20"/>
          <w:lang w:val="en-US"/>
        </w:rPr>
        <w:t xml:space="preserve">Sabatini V, Ruiz-miranda CR (2010) Does the golden lion tamarin, </w:t>
      </w:r>
      <w:r w:rsidRPr="003E25A8">
        <w:rPr>
          <w:rFonts w:ascii="Times New Roman" w:hAnsi="Times New Roman"/>
          <w:i/>
          <w:iCs/>
          <w:noProof/>
          <w:sz w:val="20"/>
          <w:szCs w:val="20"/>
          <w:lang w:val="en-US"/>
        </w:rPr>
        <w:t>Leontopithecus rosalia</w:t>
      </w:r>
      <w:r w:rsidRPr="008E3866">
        <w:rPr>
          <w:rFonts w:ascii="Times New Roman" w:hAnsi="Times New Roman"/>
          <w:noProof/>
          <w:sz w:val="20"/>
          <w:szCs w:val="20"/>
          <w:lang w:val="en-US"/>
        </w:rPr>
        <w:t xml:space="preserve"> ( Primates : Callitrichidae ), select a location whithin the forest strata for long distance communication ? Zoologia 27:179–183. https://doi.org/10.1590/S1984-46702010000200004</w:t>
      </w:r>
    </w:p>
    <w:p w14:paraId="63EE7825" w14:textId="77777777" w:rsidR="002E6D97" w:rsidRDefault="002E6D97" w:rsidP="002E6D97">
      <w:pPr>
        <w:widowControl w:val="0"/>
        <w:autoSpaceDE w:val="0"/>
        <w:autoSpaceDN w:val="0"/>
        <w:adjustRightInd w:val="0"/>
        <w:spacing w:after="120" w:line="480" w:lineRule="auto"/>
        <w:ind w:left="480" w:hanging="480"/>
        <w:rPr>
          <w:rFonts w:ascii="Times New Roman" w:hAnsi="Times New Roman"/>
          <w:noProof/>
          <w:sz w:val="20"/>
          <w:szCs w:val="20"/>
          <w:lang w:val="en-US"/>
        </w:rPr>
      </w:pPr>
      <w:r w:rsidRPr="008E3866">
        <w:rPr>
          <w:rFonts w:ascii="Times New Roman" w:hAnsi="Times New Roman"/>
          <w:noProof/>
          <w:sz w:val="20"/>
          <w:szCs w:val="20"/>
          <w:lang w:val="en-US"/>
        </w:rPr>
        <w:t>Schluter D (2001) Ecological character displacement. In: Fox CW, Roff DA, Fairbairn DJ (eds) Evolutionary ecology: concepts and case studies. Oxford University Press, New York, NY, pp 265–276</w:t>
      </w:r>
    </w:p>
    <w:p w14:paraId="4E840C7E" w14:textId="77777777" w:rsidR="002E6D97" w:rsidRPr="00FF7799" w:rsidRDefault="002E6D97" w:rsidP="002E6D97">
      <w:pPr>
        <w:widowControl w:val="0"/>
        <w:autoSpaceDE w:val="0"/>
        <w:autoSpaceDN w:val="0"/>
        <w:adjustRightInd w:val="0"/>
        <w:spacing w:after="120" w:line="480" w:lineRule="auto"/>
        <w:ind w:left="480" w:hanging="480"/>
        <w:rPr>
          <w:rFonts w:ascii="Times New Roman" w:hAnsi="Times New Roman"/>
          <w:noProof/>
          <w:sz w:val="20"/>
          <w:szCs w:val="24"/>
          <w:lang w:val="en-US"/>
        </w:rPr>
      </w:pPr>
      <w:r w:rsidRPr="00FF7799">
        <w:rPr>
          <w:rFonts w:ascii="Times New Roman" w:hAnsi="Times New Roman"/>
          <w:noProof/>
          <w:sz w:val="20"/>
          <w:szCs w:val="24"/>
          <w:lang w:val="en-US"/>
        </w:rPr>
        <w:t>Scott JJ, Carlson KL, Snowdon CT (2006) Labile sex differences in long calling in cotton-top tamarins. Am J Primatol 68:153–160. https://doi.org/10.1002/ajp.20213</w:t>
      </w:r>
    </w:p>
    <w:p w14:paraId="3AE00A93" w14:textId="77777777" w:rsidR="002E6D97" w:rsidRPr="008E3866" w:rsidRDefault="002E6D97" w:rsidP="002E6D97">
      <w:pPr>
        <w:widowControl w:val="0"/>
        <w:autoSpaceDE w:val="0"/>
        <w:autoSpaceDN w:val="0"/>
        <w:adjustRightInd w:val="0"/>
        <w:spacing w:after="120" w:line="480" w:lineRule="auto"/>
        <w:ind w:left="480" w:hanging="480"/>
        <w:rPr>
          <w:rFonts w:ascii="Times New Roman" w:hAnsi="Times New Roman"/>
          <w:noProof/>
          <w:sz w:val="20"/>
          <w:szCs w:val="20"/>
          <w:lang w:val="en-US"/>
        </w:rPr>
      </w:pPr>
      <w:r w:rsidRPr="008E3866">
        <w:rPr>
          <w:rFonts w:ascii="Times New Roman" w:hAnsi="Times New Roman"/>
          <w:noProof/>
          <w:sz w:val="20"/>
          <w:szCs w:val="20"/>
          <w:lang w:val="en-US"/>
        </w:rPr>
        <w:t>Secondi J, Bretagnolle V, Compagnon C, Faivre B (2003) Species-specific song convergence in a moving hybrid zone between two passerines. Biol J Linn Soc 80:507–517. https://doi.org/10.1046/j.1095-8312.2003.00248.x</w:t>
      </w:r>
    </w:p>
    <w:p w14:paraId="40028A36" w14:textId="6822EDF6" w:rsidR="002E6D97" w:rsidRPr="008E3866" w:rsidRDefault="002E6D97" w:rsidP="002E6D97">
      <w:pPr>
        <w:widowControl w:val="0"/>
        <w:autoSpaceDE w:val="0"/>
        <w:autoSpaceDN w:val="0"/>
        <w:adjustRightInd w:val="0"/>
        <w:spacing w:after="120" w:line="480" w:lineRule="auto"/>
        <w:ind w:left="480" w:hanging="480"/>
        <w:rPr>
          <w:rFonts w:ascii="Times New Roman" w:hAnsi="Times New Roman"/>
          <w:noProof/>
          <w:sz w:val="20"/>
          <w:szCs w:val="20"/>
          <w:lang w:val="en-US"/>
        </w:rPr>
      </w:pPr>
      <w:r w:rsidRPr="008E3866">
        <w:rPr>
          <w:rFonts w:ascii="Times New Roman" w:hAnsi="Times New Roman"/>
          <w:noProof/>
          <w:sz w:val="20"/>
          <w:szCs w:val="20"/>
          <w:lang w:val="en-US"/>
        </w:rPr>
        <w:t xml:space="preserve">Seddon N, Tobias JA (2010) Character displacement from the receiver’s perspective: Species and mate recognition despite convergent signals in suboscine birds. Proc R Soc </w:t>
      </w:r>
      <w:r w:rsidR="00960851">
        <w:rPr>
          <w:rFonts w:ascii="Times New Roman" w:hAnsi="Times New Roman"/>
          <w:noProof/>
          <w:sz w:val="20"/>
          <w:szCs w:val="20"/>
          <w:lang w:val="en-US"/>
        </w:rPr>
        <w:t xml:space="preserve">Lond </w:t>
      </w:r>
      <w:r w:rsidRPr="008E3866">
        <w:rPr>
          <w:rFonts w:ascii="Times New Roman" w:hAnsi="Times New Roman"/>
          <w:noProof/>
          <w:sz w:val="20"/>
          <w:szCs w:val="20"/>
          <w:lang w:val="en-US"/>
        </w:rPr>
        <w:t>B 277:2475–2483. https://doi.org/10.1098/rspb.2010.0210</w:t>
      </w:r>
    </w:p>
    <w:p w14:paraId="3C7D072B" w14:textId="77777777" w:rsidR="002E6D97" w:rsidRPr="008E3866" w:rsidRDefault="002E6D97" w:rsidP="002E6D97">
      <w:pPr>
        <w:widowControl w:val="0"/>
        <w:autoSpaceDE w:val="0"/>
        <w:autoSpaceDN w:val="0"/>
        <w:adjustRightInd w:val="0"/>
        <w:spacing w:after="120" w:line="480" w:lineRule="auto"/>
        <w:ind w:left="480" w:hanging="480"/>
        <w:rPr>
          <w:rFonts w:ascii="Times New Roman" w:hAnsi="Times New Roman"/>
          <w:noProof/>
          <w:sz w:val="20"/>
          <w:szCs w:val="20"/>
          <w:lang w:val="en-US"/>
        </w:rPr>
      </w:pPr>
      <w:r w:rsidRPr="008E3866">
        <w:rPr>
          <w:rFonts w:ascii="Times New Roman" w:hAnsi="Times New Roman"/>
          <w:noProof/>
          <w:sz w:val="20"/>
          <w:szCs w:val="20"/>
          <w:lang w:val="en-US"/>
        </w:rPr>
        <w:t>Sicsú P, Manica LT, Maia R, Macedo RH (2013) Here comes the sun: Multimodal displays are associated with sunlight incidence. Behav Ecol Sociobiol 67:1633–1642. https://doi.org/10.1007/s00265-013-1574-x</w:t>
      </w:r>
    </w:p>
    <w:p w14:paraId="24F224D2" w14:textId="77777777" w:rsidR="00B94371" w:rsidRPr="00E523F6" w:rsidRDefault="00B94371" w:rsidP="00B94371">
      <w:pPr>
        <w:widowControl w:val="0"/>
        <w:autoSpaceDE w:val="0"/>
        <w:autoSpaceDN w:val="0"/>
        <w:adjustRightInd w:val="0"/>
        <w:spacing w:after="120" w:line="480" w:lineRule="auto"/>
        <w:ind w:left="480" w:hanging="480"/>
        <w:rPr>
          <w:rFonts w:ascii="Times New Roman" w:hAnsi="Times New Roman"/>
          <w:noProof/>
          <w:sz w:val="20"/>
          <w:szCs w:val="24"/>
        </w:rPr>
      </w:pPr>
      <w:r w:rsidRPr="00FF7799">
        <w:rPr>
          <w:rFonts w:ascii="Times New Roman" w:hAnsi="Times New Roman"/>
          <w:noProof/>
          <w:sz w:val="20"/>
          <w:szCs w:val="24"/>
          <w:lang w:val="en-US"/>
        </w:rPr>
        <w:t xml:space="preserve">Snowdon CT (1989) Vocal communication in New World monkeys. </w:t>
      </w:r>
      <w:r w:rsidRPr="00E523F6">
        <w:rPr>
          <w:rFonts w:ascii="Times New Roman" w:hAnsi="Times New Roman"/>
          <w:noProof/>
          <w:sz w:val="20"/>
          <w:szCs w:val="24"/>
        </w:rPr>
        <w:t>J Hum Evol 18:611–633. https://doi.org/10.1016/0047-2484(89)90097-3</w:t>
      </w:r>
    </w:p>
    <w:p w14:paraId="2388D663" w14:textId="396EC673" w:rsidR="002E6D97" w:rsidRPr="008E3866" w:rsidRDefault="002E6D97" w:rsidP="002E6D97">
      <w:pPr>
        <w:widowControl w:val="0"/>
        <w:autoSpaceDE w:val="0"/>
        <w:autoSpaceDN w:val="0"/>
        <w:adjustRightInd w:val="0"/>
        <w:spacing w:after="120" w:line="480" w:lineRule="auto"/>
        <w:ind w:left="480" w:hanging="480"/>
        <w:rPr>
          <w:rFonts w:ascii="Times New Roman" w:hAnsi="Times New Roman"/>
          <w:noProof/>
          <w:sz w:val="20"/>
          <w:szCs w:val="20"/>
          <w:lang w:val="en-US"/>
        </w:rPr>
      </w:pPr>
      <w:r w:rsidRPr="008E3866">
        <w:rPr>
          <w:rFonts w:ascii="Times New Roman" w:hAnsi="Times New Roman"/>
          <w:noProof/>
          <w:sz w:val="20"/>
          <w:szCs w:val="20"/>
          <w:lang w:val="en-US"/>
        </w:rPr>
        <w:t>Snowdon CT (2017a) Learning from monkey “talk.” Science 355:1120–1122. https://doi.org/10.1126/science.aam7443</w:t>
      </w:r>
    </w:p>
    <w:p w14:paraId="53955EAB" w14:textId="70586770" w:rsidR="002E6D97" w:rsidRPr="008E3866" w:rsidRDefault="002E6D97" w:rsidP="002E6D97">
      <w:pPr>
        <w:widowControl w:val="0"/>
        <w:autoSpaceDE w:val="0"/>
        <w:autoSpaceDN w:val="0"/>
        <w:adjustRightInd w:val="0"/>
        <w:spacing w:after="120" w:line="480" w:lineRule="auto"/>
        <w:ind w:left="480" w:hanging="480"/>
        <w:rPr>
          <w:rFonts w:ascii="Times New Roman" w:hAnsi="Times New Roman"/>
          <w:noProof/>
          <w:sz w:val="20"/>
          <w:szCs w:val="20"/>
          <w:lang w:val="en-US"/>
        </w:rPr>
      </w:pPr>
      <w:r w:rsidRPr="008E3866">
        <w:rPr>
          <w:rFonts w:ascii="Times New Roman" w:hAnsi="Times New Roman"/>
          <w:noProof/>
          <w:sz w:val="20"/>
          <w:szCs w:val="20"/>
          <w:lang w:val="en-US"/>
        </w:rPr>
        <w:t xml:space="preserve">Snowdon CT (2017b) Vocal communication in family-living and pair-bonded primates. In: Quam RM, Ramsier MA, Fay RR, Popper AN (eds) Primate Hearing and Communication. Springer, </w:t>
      </w:r>
      <w:r w:rsidR="00960851">
        <w:rPr>
          <w:rFonts w:ascii="Times New Roman" w:hAnsi="Times New Roman"/>
          <w:noProof/>
          <w:sz w:val="20"/>
          <w:szCs w:val="20"/>
          <w:lang w:val="en-US"/>
        </w:rPr>
        <w:t xml:space="preserve">Cham, </w:t>
      </w:r>
      <w:r w:rsidRPr="008E3866">
        <w:rPr>
          <w:rFonts w:ascii="Times New Roman" w:hAnsi="Times New Roman"/>
          <w:noProof/>
          <w:sz w:val="20"/>
          <w:szCs w:val="20"/>
          <w:lang w:val="en-US"/>
        </w:rPr>
        <w:t>pp 141–174</w:t>
      </w:r>
    </w:p>
    <w:p w14:paraId="65783CD7" w14:textId="77777777" w:rsidR="00B94371" w:rsidRPr="00FF7799" w:rsidRDefault="00B94371" w:rsidP="00B94371">
      <w:pPr>
        <w:widowControl w:val="0"/>
        <w:autoSpaceDE w:val="0"/>
        <w:autoSpaceDN w:val="0"/>
        <w:adjustRightInd w:val="0"/>
        <w:spacing w:after="120" w:line="480" w:lineRule="auto"/>
        <w:ind w:left="480" w:hanging="480"/>
        <w:rPr>
          <w:rFonts w:ascii="Times New Roman" w:hAnsi="Times New Roman"/>
          <w:noProof/>
          <w:sz w:val="20"/>
          <w:szCs w:val="24"/>
          <w:lang w:val="en-US"/>
        </w:rPr>
      </w:pPr>
      <w:r w:rsidRPr="00FF7799">
        <w:rPr>
          <w:rFonts w:ascii="Times New Roman" w:hAnsi="Times New Roman"/>
          <w:noProof/>
          <w:sz w:val="20"/>
          <w:szCs w:val="24"/>
          <w:lang w:val="en-US"/>
        </w:rPr>
        <w:t>Snowdon CT, Cleveland J, French JA (1983) Responses to context- and individual-specific cues in cotton-top tamarin long calls. Anim Behav 31:92–101. https://doi.org/10.1016/S0003-</w:t>
      </w:r>
      <w:r w:rsidRPr="00FF7799">
        <w:rPr>
          <w:rFonts w:ascii="Times New Roman" w:hAnsi="Times New Roman"/>
          <w:noProof/>
          <w:sz w:val="20"/>
          <w:szCs w:val="24"/>
          <w:lang w:val="en-US"/>
        </w:rPr>
        <w:lastRenderedPageBreak/>
        <w:t>3472(83)80177-8</w:t>
      </w:r>
    </w:p>
    <w:p w14:paraId="245DA3A2" w14:textId="55A38E54" w:rsidR="002E6D97" w:rsidRPr="003E25A8" w:rsidRDefault="002E6D97" w:rsidP="002E6D97">
      <w:pPr>
        <w:widowControl w:val="0"/>
        <w:autoSpaceDE w:val="0"/>
        <w:autoSpaceDN w:val="0"/>
        <w:adjustRightInd w:val="0"/>
        <w:spacing w:after="120" w:line="480" w:lineRule="auto"/>
        <w:ind w:left="480" w:hanging="480"/>
        <w:rPr>
          <w:rFonts w:ascii="Times New Roman" w:hAnsi="Times New Roman"/>
          <w:noProof/>
          <w:sz w:val="20"/>
          <w:szCs w:val="20"/>
          <w:lang w:val="en-US"/>
        </w:rPr>
      </w:pPr>
      <w:r w:rsidRPr="008E3866">
        <w:rPr>
          <w:rFonts w:ascii="Times New Roman" w:hAnsi="Times New Roman"/>
          <w:noProof/>
          <w:sz w:val="20"/>
          <w:szCs w:val="20"/>
          <w:lang w:val="en-US"/>
        </w:rPr>
        <w:t xml:space="preserve">Snowdon CT, </w:t>
      </w:r>
      <w:r w:rsidR="00B94371">
        <w:rPr>
          <w:rFonts w:ascii="Times New Roman" w:hAnsi="Times New Roman"/>
          <w:noProof/>
          <w:sz w:val="20"/>
          <w:szCs w:val="20"/>
          <w:lang w:val="en-US"/>
        </w:rPr>
        <w:t>d</w:t>
      </w:r>
      <w:r w:rsidRPr="008E3866">
        <w:rPr>
          <w:rFonts w:ascii="Times New Roman" w:hAnsi="Times New Roman"/>
          <w:noProof/>
          <w:sz w:val="20"/>
          <w:szCs w:val="20"/>
          <w:lang w:val="en-US"/>
        </w:rPr>
        <w:t xml:space="preserve">e </w:t>
      </w:r>
      <w:r w:rsidR="00B94371">
        <w:rPr>
          <w:rFonts w:ascii="Times New Roman" w:hAnsi="Times New Roman"/>
          <w:noProof/>
          <w:sz w:val="20"/>
          <w:szCs w:val="20"/>
          <w:lang w:val="en-US"/>
        </w:rPr>
        <w:t>l</w:t>
      </w:r>
      <w:r w:rsidRPr="008E3866">
        <w:rPr>
          <w:rFonts w:ascii="Times New Roman" w:hAnsi="Times New Roman"/>
          <w:noProof/>
          <w:sz w:val="20"/>
          <w:szCs w:val="20"/>
          <w:lang w:val="en-US"/>
        </w:rPr>
        <w:t>a Torre S (2002) Multiple environmental contexts and communication in pygmy marmosets (</w:t>
      </w:r>
      <w:r w:rsidRPr="00055972">
        <w:rPr>
          <w:rFonts w:ascii="Times New Roman" w:hAnsi="Times New Roman"/>
          <w:i/>
          <w:iCs/>
          <w:noProof/>
          <w:sz w:val="20"/>
          <w:szCs w:val="20"/>
          <w:lang w:val="en-US"/>
        </w:rPr>
        <w:t>Cebuella pygmaea</w:t>
      </w:r>
      <w:r w:rsidRPr="008E3866">
        <w:rPr>
          <w:rFonts w:ascii="Times New Roman" w:hAnsi="Times New Roman"/>
          <w:noProof/>
          <w:sz w:val="20"/>
          <w:szCs w:val="20"/>
          <w:lang w:val="en-US"/>
        </w:rPr>
        <w:t xml:space="preserve">). </w:t>
      </w:r>
      <w:r w:rsidRPr="00943AC2">
        <w:rPr>
          <w:rFonts w:ascii="Times New Roman" w:hAnsi="Times New Roman"/>
          <w:noProof/>
          <w:sz w:val="20"/>
          <w:szCs w:val="20"/>
          <w:lang w:val="en-US"/>
        </w:rPr>
        <w:t>J Comp Psychol 116:182–188</w:t>
      </w:r>
      <w:r w:rsidRPr="003E25A8">
        <w:rPr>
          <w:rFonts w:ascii="Times New Roman" w:hAnsi="Times New Roman"/>
          <w:noProof/>
          <w:sz w:val="20"/>
          <w:szCs w:val="20"/>
          <w:lang w:val="en-US"/>
        </w:rPr>
        <w:t xml:space="preserve">. </w:t>
      </w:r>
      <w:r w:rsidRPr="003E25A8">
        <w:rPr>
          <w:rFonts w:ascii="Times New Roman" w:hAnsi="Times New Roman"/>
          <w:lang w:val="en-US"/>
        </w:rPr>
        <w:t>https://doi.org/10.1037/0735-7036.116.2.182</w:t>
      </w:r>
    </w:p>
    <w:p w14:paraId="4EA1820F" w14:textId="77777777" w:rsidR="00B94371" w:rsidRPr="008E3866" w:rsidRDefault="00B94371" w:rsidP="00B94371">
      <w:pPr>
        <w:widowControl w:val="0"/>
        <w:autoSpaceDE w:val="0"/>
        <w:autoSpaceDN w:val="0"/>
        <w:adjustRightInd w:val="0"/>
        <w:spacing w:after="120" w:line="480" w:lineRule="auto"/>
        <w:ind w:left="480" w:hanging="480"/>
        <w:rPr>
          <w:rFonts w:ascii="Times New Roman" w:hAnsi="Times New Roman"/>
          <w:noProof/>
          <w:sz w:val="20"/>
          <w:szCs w:val="20"/>
          <w:lang w:val="en-US"/>
        </w:rPr>
      </w:pPr>
      <w:r w:rsidRPr="00DE0581">
        <w:rPr>
          <w:rFonts w:ascii="Times New Roman" w:hAnsi="Times New Roman"/>
          <w:noProof/>
          <w:sz w:val="20"/>
          <w:szCs w:val="20"/>
          <w:lang w:val="en-US"/>
        </w:rPr>
        <w:t xml:space="preserve">Sobroza TV, Cerqueda LS, Simões PI, Gordo M (2017) Vocal repertoire and its behavioral contexts in the pied tamarin, </w:t>
      </w:r>
      <w:r w:rsidRPr="001F6DC6">
        <w:rPr>
          <w:rFonts w:ascii="Times New Roman" w:hAnsi="Times New Roman"/>
          <w:i/>
          <w:iCs/>
          <w:noProof/>
          <w:sz w:val="20"/>
          <w:szCs w:val="20"/>
          <w:lang w:val="en-US"/>
        </w:rPr>
        <w:t>Saguinus bicolor</w:t>
      </w:r>
      <w:r w:rsidRPr="00DE0581">
        <w:rPr>
          <w:rFonts w:ascii="Times New Roman" w:hAnsi="Times New Roman"/>
          <w:noProof/>
          <w:sz w:val="20"/>
          <w:szCs w:val="20"/>
          <w:lang w:val="en-US"/>
        </w:rPr>
        <w:t xml:space="preserve">. </w:t>
      </w:r>
      <w:r w:rsidRPr="008E3866">
        <w:rPr>
          <w:rFonts w:ascii="Times New Roman" w:hAnsi="Times New Roman"/>
          <w:noProof/>
          <w:sz w:val="20"/>
          <w:szCs w:val="20"/>
          <w:lang w:val="en-US"/>
        </w:rPr>
        <w:t>Int J Primatol 38:642–655. https://doi.org/10.1007/s10764-017-9971-z</w:t>
      </w:r>
    </w:p>
    <w:p w14:paraId="4AA9199D" w14:textId="169698AD" w:rsidR="002E6D97" w:rsidRPr="00DE0581" w:rsidRDefault="002E6D97" w:rsidP="002E6D97">
      <w:pPr>
        <w:widowControl w:val="0"/>
        <w:autoSpaceDE w:val="0"/>
        <w:autoSpaceDN w:val="0"/>
        <w:adjustRightInd w:val="0"/>
        <w:spacing w:after="120" w:line="480" w:lineRule="auto"/>
        <w:ind w:left="480" w:hanging="480"/>
        <w:rPr>
          <w:rFonts w:ascii="Times New Roman" w:hAnsi="Times New Roman"/>
          <w:sz w:val="20"/>
          <w:szCs w:val="20"/>
          <w:lang w:val="en-US"/>
        </w:rPr>
      </w:pPr>
      <w:r w:rsidRPr="00943AC2">
        <w:rPr>
          <w:rFonts w:ascii="Times New Roman" w:hAnsi="Times New Roman"/>
          <w:noProof/>
          <w:sz w:val="20"/>
          <w:szCs w:val="20"/>
          <w:lang w:val="en-US"/>
        </w:rPr>
        <w:t>Sobroza TV,</w:t>
      </w:r>
      <w:r>
        <w:rPr>
          <w:rFonts w:ascii="Times New Roman" w:hAnsi="Times New Roman"/>
          <w:noProof/>
          <w:sz w:val="20"/>
          <w:szCs w:val="20"/>
          <w:lang w:val="en-US"/>
        </w:rPr>
        <w:t xml:space="preserve"> Gordo M, Barnett APA, Boubli JP, Spironello WR (2021)</w:t>
      </w:r>
      <w:r w:rsidRPr="00943AC2">
        <w:rPr>
          <w:rFonts w:ascii="Times New Roman" w:hAnsi="Times New Roman"/>
          <w:noProof/>
          <w:sz w:val="20"/>
          <w:szCs w:val="20"/>
          <w:lang w:val="en-US"/>
        </w:rPr>
        <w:t xml:space="preserve"> </w:t>
      </w:r>
      <w:r w:rsidRPr="00943AC2">
        <w:rPr>
          <w:rFonts w:ascii="Times New Roman" w:hAnsi="Times New Roman"/>
          <w:sz w:val="20"/>
          <w:szCs w:val="20"/>
          <w:lang w:val="en-US"/>
        </w:rPr>
        <w:t>Parapatric pied and red-handed tamarin responses to congeneric and conspecific calls</w:t>
      </w:r>
      <w:r>
        <w:rPr>
          <w:rFonts w:ascii="Times New Roman" w:hAnsi="Times New Roman"/>
          <w:sz w:val="20"/>
          <w:szCs w:val="20"/>
          <w:lang w:val="en-US"/>
        </w:rPr>
        <w:t>. Acta Oecol 110:</w:t>
      </w:r>
      <w:r w:rsidRPr="00A63BAC">
        <w:rPr>
          <w:rFonts w:ascii="Times New Roman" w:hAnsi="Times New Roman"/>
          <w:sz w:val="20"/>
          <w:szCs w:val="20"/>
          <w:lang w:val="en-US"/>
        </w:rPr>
        <w:t>103688</w:t>
      </w:r>
      <w:r w:rsidR="00B94371">
        <w:rPr>
          <w:rFonts w:ascii="Times New Roman" w:hAnsi="Times New Roman"/>
          <w:sz w:val="20"/>
          <w:szCs w:val="20"/>
          <w:lang w:val="en-US"/>
        </w:rPr>
        <w:t>.</w:t>
      </w:r>
      <w:r>
        <w:rPr>
          <w:rFonts w:ascii="Times New Roman" w:hAnsi="Times New Roman"/>
          <w:sz w:val="20"/>
          <w:szCs w:val="20"/>
          <w:lang w:val="en-US"/>
        </w:rPr>
        <w:t xml:space="preserve"> </w:t>
      </w:r>
      <w:r w:rsidR="00B94371" w:rsidRPr="00ED3B2A">
        <w:rPr>
          <w:rFonts w:ascii="Times New Roman" w:hAnsi="Times New Roman"/>
          <w:sz w:val="20"/>
          <w:szCs w:val="20"/>
          <w:lang w:val="en-US"/>
        </w:rPr>
        <w:t>https://doi.org/10.1016/j.actao.2020.103688</w:t>
      </w:r>
    </w:p>
    <w:p w14:paraId="7CB64ED6" w14:textId="77777777" w:rsidR="002E6D97" w:rsidRPr="008E3866" w:rsidRDefault="002E6D97" w:rsidP="002E6D97">
      <w:pPr>
        <w:widowControl w:val="0"/>
        <w:autoSpaceDE w:val="0"/>
        <w:autoSpaceDN w:val="0"/>
        <w:adjustRightInd w:val="0"/>
        <w:spacing w:after="120" w:line="480" w:lineRule="auto"/>
        <w:ind w:left="480" w:hanging="480"/>
        <w:rPr>
          <w:rFonts w:ascii="Times New Roman" w:hAnsi="Times New Roman"/>
          <w:noProof/>
          <w:sz w:val="20"/>
          <w:szCs w:val="20"/>
          <w:lang w:val="en-US"/>
        </w:rPr>
      </w:pPr>
      <w:r w:rsidRPr="008E3866">
        <w:rPr>
          <w:rFonts w:ascii="Times New Roman" w:hAnsi="Times New Roman"/>
          <w:noProof/>
          <w:sz w:val="20"/>
          <w:szCs w:val="20"/>
          <w:lang w:val="en-US"/>
        </w:rPr>
        <w:t>Stuart YE, Inkpen SA, Hopkins R, Bolnick DI (2017) Character displacement is a pattern: So, what causes it? Biol J Linn Soc 121:711–715. https://doi.org/10.1093/biolinnean/blx013</w:t>
      </w:r>
    </w:p>
    <w:p w14:paraId="78FB4FD0" w14:textId="73BEA651" w:rsidR="002E6D97" w:rsidRPr="008E3866" w:rsidRDefault="002E6D97" w:rsidP="002E6D97">
      <w:pPr>
        <w:widowControl w:val="0"/>
        <w:autoSpaceDE w:val="0"/>
        <w:autoSpaceDN w:val="0"/>
        <w:adjustRightInd w:val="0"/>
        <w:spacing w:after="120" w:line="480" w:lineRule="auto"/>
        <w:ind w:left="480" w:hanging="480"/>
        <w:rPr>
          <w:rFonts w:ascii="Times New Roman" w:hAnsi="Times New Roman"/>
          <w:noProof/>
          <w:sz w:val="20"/>
          <w:szCs w:val="20"/>
          <w:lang w:val="en-US"/>
        </w:rPr>
      </w:pPr>
      <w:r w:rsidRPr="008E3866">
        <w:rPr>
          <w:rFonts w:ascii="Times New Roman" w:hAnsi="Times New Roman"/>
          <w:noProof/>
          <w:sz w:val="20"/>
          <w:szCs w:val="20"/>
          <w:lang w:val="en-US"/>
        </w:rPr>
        <w:t>Tobias JA, Planqué R, Cram DL, Seddon N (2014) Species interactions and the structure of complex communication networks. P Natl Acad Sci USA 111:1020–1025. https://doi.org/10.1073/pnas.1314337111</w:t>
      </w:r>
    </w:p>
    <w:p w14:paraId="5C31EA4D" w14:textId="134D4490" w:rsidR="002E6D97" w:rsidRDefault="002E6D97" w:rsidP="002E6D97">
      <w:pPr>
        <w:widowControl w:val="0"/>
        <w:autoSpaceDE w:val="0"/>
        <w:autoSpaceDN w:val="0"/>
        <w:adjustRightInd w:val="0"/>
        <w:spacing w:after="120" w:line="480" w:lineRule="auto"/>
        <w:ind w:left="480" w:hanging="480"/>
        <w:rPr>
          <w:rFonts w:ascii="Times New Roman" w:hAnsi="Times New Roman"/>
          <w:noProof/>
          <w:sz w:val="20"/>
          <w:szCs w:val="24"/>
          <w:lang w:val="en-US"/>
        </w:rPr>
      </w:pPr>
      <w:r w:rsidRPr="008E3866">
        <w:rPr>
          <w:rFonts w:ascii="Times New Roman" w:hAnsi="Times New Roman"/>
          <w:noProof/>
          <w:sz w:val="20"/>
          <w:szCs w:val="20"/>
          <w:lang w:val="en-US"/>
        </w:rPr>
        <w:t>Weber MG, Strauss SY (2016) Coexistence in close relatives: Beyond competition and reproductive isolation in sister taxa. Annu Rev Ecol Evol S 47:359–381. https://doi.org/10.1146/annurev-ecolsys-112414-054048</w:t>
      </w:r>
      <w:r w:rsidRPr="00FF7799">
        <w:rPr>
          <w:rFonts w:ascii="Times New Roman" w:hAnsi="Times New Roman"/>
          <w:noProof/>
          <w:sz w:val="20"/>
          <w:szCs w:val="24"/>
          <w:lang w:val="en-US"/>
        </w:rPr>
        <w:t xml:space="preserve"> </w:t>
      </w:r>
    </w:p>
    <w:p w14:paraId="01F6830A" w14:textId="77777777" w:rsidR="002E6D97" w:rsidRPr="00FF7799" w:rsidRDefault="002E6D97" w:rsidP="002E6D97">
      <w:pPr>
        <w:widowControl w:val="0"/>
        <w:autoSpaceDE w:val="0"/>
        <w:autoSpaceDN w:val="0"/>
        <w:adjustRightInd w:val="0"/>
        <w:spacing w:after="120" w:line="480" w:lineRule="auto"/>
        <w:ind w:left="480" w:hanging="480"/>
        <w:rPr>
          <w:rFonts w:ascii="Times New Roman" w:hAnsi="Times New Roman"/>
          <w:noProof/>
          <w:sz w:val="20"/>
          <w:szCs w:val="24"/>
          <w:lang w:val="en-US"/>
        </w:rPr>
      </w:pPr>
      <w:r w:rsidRPr="00FF7799">
        <w:rPr>
          <w:rFonts w:ascii="Times New Roman" w:hAnsi="Times New Roman"/>
          <w:noProof/>
          <w:sz w:val="20"/>
          <w:szCs w:val="24"/>
          <w:lang w:val="en-US"/>
        </w:rPr>
        <w:t>Weiss DJ, Garibaldi BT, Hauser MD (2001) The production and perception of long calls by cotton-top tamarins (</w:t>
      </w:r>
      <w:r w:rsidRPr="00055972">
        <w:rPr>
          <w:rFonts w:ascii="Times New Roman" w:hAnsi="Times New Roman"/>
          <w:i/>
          <w:iCs/>
          <w:noProof/>
          <w:sz w:val="20"/>
          <w:szCs w:val="24"/>
          <w:lang w:val="en-US"/>
        </w:rPr>
        <w:t>Saguinus oedipus</w:t>
      </w:r>
      <w:r w:rsidRPr="00FF7799">
        <w:rPr>
          <w:rFonts w:ascii="Times New Roman" w:hAnsi="Times New Roman"/>
          <w:noProof/>
          <w:sz w:val="20"/>
          <w:szCs w:val="24"/>
          <w:lang w:val="en-US"/>
        </w:rPr>
        <w:t>): Acoustic analyses and playback experiments. J Comp Psychol 115:258–271. https://doi.org/10.1037//0735-7036.115.3.258</w:t>
      </w:r>
    </w:p>
    <w:p w14:paraId="690DBBCC" w14:textId="77777777" w:rsidR="002E6D97" w:rsidRDefault="002E6D97" w:rsidP="002E6D97">
      <w:pPr>
        <w:widowControl w:val="0"/>
        <w:autoSpaceDE w:val="0"/>
        <w:autoSpaceDN w:val="0"/>
        <w:adjustRightInd w:val="0"/>
        <w:spacing w:after="120" w:line="480" w:lineRule="auto"/>
        <w:ind w:left="480" w:hanging="480"/>
        <w:rPr>
          <w:rFonts w:ascii="Times New Roman" w:hAnsi="Times New Roman"/>
          <w:noProof/>
          <w:sz w:val="20"/>
          <w:szCs w:val="24"/>
          <w:lang w:val="en-US"/>
        </w:rPr>
      </w:pPr>
      <w:r w:rsidRPr="008E3866">
        <w:rPr>
          <w:rFonts w:ascii="Times New Roman" w:hAnsi="Times New Roman"/>
          <w:noProof/>
          <w:sz w:val="20"/>
          <w:szCs w:val="20"/>
          <w:lang w:val="en-US"/>
        </w:rPr>
        <w:t>West-Eberhard MJ (1983) Sexual selection, social competition, and speciation. Q Rev Biol 58:155–183. https://doi.org/10.2307/2828804</w:t>
      </w:r>
      <w:r w:rsidRPr="00FF7799">
        <w:rPr>
          <w:rFonts w:ascii="Times New Roman" w:hAnsi="Times New Roman"/>
          <w:noProof/>
          <w:sz w:val="20"/>
          <w:szCs w:val="24"/>
          <w:lang w:val="en-US"/>
        </w:rPr>
        <w:t xml:space="preserve"> </w:t>
      </w:r>
    </w:p>
    <w:p w14:paraId="4EEA5E8C" w14:textId="77777777" w:rsidR="002E6D97" w:rsidRPr="00FF7799" w:rsidRDefault="002E6D97" w:rsidP="002E6D97">
      <w:pPr>
        <w:widowControl w:val="0"/>
        <w:autoSpaceDE w:val="0"/>
        <w:autoSpaceDN w:val="0"/>
        <w:adjustRightInd w:val="0"/>
        <w:spacing w:after="120" w:line="480" w:lineRule="auto"/>
        <w:ind w:left="480" w:hanging="480"/>
        <w:rPr>
          <w:rFonts w:ascii="Times New Roman" w:hAnsi="Times New Roman"/>
          <w:noProof/>
          <w:sz w:val="20"/>
          <w:lang w:val="en-US"/>
        </w:rPr>
      </w:pPr>
      <w:r w:rsidRPr="00FF7799">
        <w:rPr>
          <w:rFonts w:ascii="Times New Roman" w:hAnsi="Times New Roman"/>
          <w:noProof/>
          <w:sz w:val="20"/>
          <w:szCs w:val="24"/>
          <w:lang w:val="en-US"/>
        </w:rPr>
        <w:t>Wich SA, Nunn CL (2002) Do male “long-distance calls” function in mate defense? A comparative study of long-distance calls in primates. Behav Ecol Sociobiol 52:474–484. https://doi.org/10.1007/s00265-002-0541-8</w:t>
      </w:r>
    </w:p>
    <w:p w14:paraId="1039FEBF" w14:textId="6FF888BB" w:rsidR="002E6D97" w:rsidRDefault="002E6D97" w:rsidP="002E6D97">
      <w:pPr>
        <w:widowControl w:val="0"/>
        <w:autoSpaceDE w:val="0"/>
        <w:autoSpaceDN w:val="0"/>
        <w:adjustRightInd w:val="0"/>
        <w:spacing w:after="120" w:line="480" w:lineRule="auto"/>
        <w:ind w:left="480" w:hanging="480"/>
        <w:rPr>
          <w:rFonts w:ascii="Times New Roman" w:hAnsi="Times New Roman"/>
          <w:noProof/>
          <w:sz w:val="20"/>
          <w:szCs w:val="20"/>
          <w:lang w:val="en-US"/>
        </w:rPr>
      </w:pPr>
      <w:r w:rsidRPr="008E3866">
        <w:rPr>
          <w:rFonts w:ascii="Times New Roman" w:hAnsi="Times New Roman"/>
          <w:noProof/>
          <w:sz w:val="20"/>
          <w:szCs w:val="20"/>
          <w:lang w:val="en-US"/>
        </w:rPr>
        <w:t xml:space="preserve">Wiley RH, Richards DG (1978) Physical constraints on acoustic communication in the atmosphere: Implications for the evolution of animal vocalizations. Behav Ecol Sociobiol 3:69–94. </w:t>
      </w:r>
      <w:r w:rsidRPr="00A86C6A">
        <w:rPr>
          <w:rFonts w:ascii="Times New Roman" w:hAnsi="Times New Roman"/>
          <w:noProof/>
          <w:sz w:val="20"/>
          <w:szCs w:val="20"/>
          <w:lang w:val="en-US"/>
        </w:rPr>
        <w:lastRenderedPageBreak/>
        <w:t>https://doi.org/10.1007/BF00300047</w:t>
      </w:r>
    </w:p>
    <w:p w14:paraId="1BEEAFB8" w14:textId="77777777" w:rsidR="002E6D97" w:rsidRPr="008E3866" w:rsidRDefault="002E6D97" w:rsidP="002E6D97">
      <w:pPr>
        <w:widowControl w:val="0"/>
        <w:autoSpaceDE w:val="0"/>
        <w:autoSpaceDN w:val="0"/>
        <w:adjustRightInd w:val="0"/>
        <w:spacing w:after="120" w:line="480" w:lineRule="auto"/>
        <w:ind w:left="480" w:hanging="480"/>
        <w:rPr>
          <w:rFonts w:ascii="Times New Roman" w:hAnsi="Times New Roman"/>
          <w:noProof/>
          <w:sz w:val="20"/>
          <w:szCs w:val="20"/>
          <w:lang w:val="en-US"/>
        </w:rPr>
      </w:pPr>
      <w:r w:rsidRPr="008E3866">
        <w:rPr>
          <w:rFonts w:ascii="Times New Roman" w:hAnsi="Times New Roman"/>
          <w:noProof/>
          <w:sz w:val="20"/>
          <w:szCs w:val="20"/>
          <w:lang w:val="en-US"/>
        </w:rPr>
        <w:t>Wilkins MR, Seddon N, Safran RJ (2013) Evolutionary divergence in acoustic signals: Causes and consequences. Trends Ecol Evol 28:156–166. https://doi.org/10.1016/j.tree.2012.10.002</w:t>
      </w:r>
    </w:p>
    <w:p w14:paraId="2ED7E084" w14:textId="70B0D77D" w:rsidR="002E6D97" w:rsidRPr="00F77564" w:rsidRDefault="002E6D97" w:rsidP="002E6D97">
      <w:pPr>
        <w:widowControl w:val="0"/>
        <w:autoSpaceDE w:val="0"/>
        <w:autoSpaceDN w:val="0"/>
        <w:adjustRightInd w:val="0"/>
        <w:spacing w:after="120" w:line="480" w:lineRule="auto"/>
        <w:ind w:left="480" w:hanging="480"/>
        <w:rPr>
          <w:rFonts w:ascii="Times New Roman" w:hAnsi="Times New Roman"/>
          <w:noProof/>
          <w:sz w:val="20"/>
          <w:szCs w:val="20"/>
          <w:lang w:val="en-US"/>
        </w:rPr>
      </w:pPr>
      <w:r w:rsidRPr="008E3866">
        <w:rPr>
          <w:rFonts w:ascii="Times New Roman" w:hAnsi="Times New Roman"/>
          <w:noProof/>
          <w:sz w:val="20"/>
          <w:szCs w:val="20"/>
          <w:lang w:val="en-US"/>
        </w:rPr>
        <w:t xml:space="preserve">Yikweon J (2008) Asymmetry in reproductive character displacement. </w:t>
      </w:r>
      <w:r w:rsidRPr="00F77564">
        <w:rPr>
          <w:rFonts w:ascii="Times New Roman" w:hAnsi="Times New Roman"/>
          <w:noProof/>
          <w:sz w:val="20"/>
          <w:szCs w:val="20"/>
          <w:lang w:val="en-US"/>
        </w:rPr>
        <w:t>J Ecol</w:t>
      </w:r>
      <w:r w:rsidR="00FF72C3" w:rsidRPr="00F77564">
        <w:rPr>
          <w:rFonts w:ascii="Times New Roman" w:hAnsi="Times New Roman"/>
          <w:noProof/>
          <w:sz w:val="20"/>
          <w:szCs w:val="20"/>
          <w:lang w:val="en-US"/>
        </w:rPr>
        <w:t xml:space="preserve"> Environ</w:t>
      </w:r>
      <w:r w:rsidRPr="00F77564">
        <w:rPr>
          <w:rFonts w:ascii="Times New Roman" w:hAnsi="Times New Roman"/>
          <w:noProof/>
          <w:sz w:val="20"/>
          <w:szCs w:val="20"/>
          <w:lang w:val="en-US"/>
        </w:rPr>
        <w:t xml:space="preserve"> 31:255–260. https://doi.org/10.5141/jefb.2008.31.4.255</w:t>
      </w:r>
    </w:p>
    <w:p w14:paraId="2ACCE40C" w14:textId="0F840FE5" w:rsidR="002E6D97" w:rsidRPr="008E3866" w:rsidRDefault="002E6D97" w:rsidP="002E6D97">
      <w:pPr>
        <w:widowControl w:val="0"/>
        <w:autoSpaceDE w:val="0"/>
        <w:autoSpaceDN w:val="0"/>
        <w:adjustRightInd w:val="0"/>
        <w:spacing w:after="120" w:line="480" w:lineRule="auto"/>
        <w:ind w:left="480" w:hanging="480"/>
        <w:rPr>
          <w:rFonts w:ascii="Times New Roman" w:hAnsi="Times New Roman"/>
          <w:noProof/>
          <w:sz w:val="20"/>
          <w:szCs w:val="20"/>
          <w:lang w:val="en-US"/>
        </w:rPr>
      </w:pPr>
      <w:r w:rsidRPr="008E3866">
        <w:rPr>
          <w:rFonts w:ascii="Times New Roman" w:hAnsi="Times New Roman"/>
          <w:noProof/>
          <w:sz w:val="20"/>
          <w:szCs w:val="20"/>
          <w:lang w:val="en-US"/>
        </w:rPr>
        <w:t>Zaccaroni M, Passilongo D, Buccianti A,</w:t>
      </w:r>
      <w:r w:rsidR="00A86C6A">
        <w:rPr>
          <w:rFonts w:ascii="Times New Roman" w:hAnsi="Times New Roman"/>
          <w:noProof/>
          <w:sz w:val="20"/>
          <w:szCs w:val="20"/>
          <w:lang w:val="en-US"/>
        </w:rPr>
        <w:t xml:space="preserve"> Dessí-Fulgheri F, Facchini C, Gazzola A, Maggini I, Apollonio M</w:t>
      </w:r>
      <w:r w:rsidRPr="008E3866">
        <w:rPr>
          <w:rFonts w:ascii="Times New Roman" w:hAnsi="Times New Roman"/>
          <w:noProof/>
          <w:sz w:val="20"/>
          <w:szCs w:val="20"/>
          <w:lang w:val="en-US"/>
        </w:rPr>
        <w:t xml:space="preserve"> (2012) Group specific vocal signature in free-ranging wolf packs. Ethol Ecol Evol 24:322–331. https://doi.org/10.1080/03949370.2012.664569</w:t>
      </w:r>
    </w:p>
    <w:p w14:paraId="20328869" w14:textId="733AAB82" w:rsidR="00B528E4" w:rsidRPr="00B528E4" w:rsidRDefault="002E6D97" w:rsidP="00B528E4">
      <w:pPr>
        <w:widowControl w:val="0"/>
        <w:autoSpaceDE w:val="0"/>
        <w:autoSpaceDN w:val="0"/>
        <w:adjustRightInd w:val="0"/>
        <w:spacing w:after="120" w:line="480" w:lineRule="auto"/>
        <w:ind w:left="480" w:hanging="480"/>
        <w:rPr>
          <w:rFonts w:ascii="Times New Roman" w:hAnsi="Times New Roman"/>
          <w:noProof/>
          <w:sz w:val="20"/>
          <w:szCs w:val="20"/>
          <w:lang w:val="en-US"/>
        </w:rPr>
      </w:pPr>
      <w:r w:rsidRPr="008E3866">
        <w:rPr>
          <w:rFonts w:ascii="Times New Roman" w:hAnsi="Times New Roman"/>
          <w:noProof/>
          <w:sz w:val="20"/>
          <w:szCs w:val="20"/>
          <w:lang w:val="en-US"/>
        </w:rPr>
        <w:t xml:space="preserve">Zuur AF, Ieno EN, Walker N, </w:t>
      </w:r>
      <w:r w:rsidR="00ED3B2A">
        <w:rPr>
          <w:rFonts w:ascii="Times New Roman" w:hAnsi="Times New Roman"/>
          <w:noProof/>
          <w:sz w:val="20"/>
          <w:szCs w:val="20"/>
          <w:lang w:val="en-US"/>
        </w:rPr>
        <w:t>Saveliev AA, Smith GM</w:t>
      </w:r>
      <w:r w:rsidRPr="008E3866">
        <w:rPr>
          <w:rFonts w:ascii="Times New Roman" w:hAnsi="Times New Roman"/>
          <w:noProof/>
          <w:sz w:val="20"/>
          <w:szCs w:val="20"/>
          <w:lang w:val="en-US"/>
        </w:rPr>
        <w:t xml:space="preserve"> (2009) Mixed effects models and extensions in ecology with R. Springer</w:t>
      </w:r>
      <w:r w:rsidR="00FF72C3">
        <w:rPr>
          <w:rFonts w:ascii="Times New Roman" w:hAnsi="Times New Roman"/>
          <w:noProof/>
          <w:sz w:val="20"/>
          <w:szCs w:val="20"/>
          <w:lang w:val="en-US"/>
        </w:rPr>
        <w:t>,</w:t>
      </w:r>
      <w:r w:rsidRPr="008E3866">
        <w:rPr>
          <w:rFonts w:ascii="Times New Roman" w:hAnsi="Times New Roman"/>
          <w:noProof/>
          <w:sz w:val="20"/>
          <w:szCs w:val="20"/>
          <w:lang w:val="en-US"/>
        </w:rPr>
        <w:t xml:space="preserve"> New York</w:t>
      </w:r>
      <w:r w:rsidR="00B528E4">
        <w:br w:type="page"/>
      </w:r>
    </w:p>
    <w:p w14:paraId="368D7C11" w14:textId="2AFBFD56" w:rsidR="002E6D97" w:rsidRPr="00BE5E14" w:rsidRDefault="002E6D97" w:rsidP="00B528E4">
      <w:pPr>
        <w:pStyle w:val="Heading1"/>
      </w:pPr>
      <w:r w:rsidRPr="00BE5E14">
        <w:lastRenderedPageBreak/>
        <w:t xml:space="preserve">Figure </w:t>
      </w:r>
      <w:r>
        <w:t>captions</w:t>
      </w:r>
    </w:p>
    <w:p w14:paraId="7382DEF8" w14:textId="638667CE" w:rsidR="00D4372A" w:rsidRDefault="00D4372A" w:rsidP="002E6D97">
      <w:pPr>
        <w:spacing w:after="0" w:line="480" w:lineRule="auto"/>
        <w:rPr>
          <w:rFonts w:ascii="Times New Roman" w:hAnsi="Times New Roman"/>
          <w:b/>
          <w:bCs/>
          <w:color w:val="000000"/>
          <w:sz w:val="20"/>
          <w:szCs w:val="20"/>
          <w:lang w:val="en-GB" w:eastAsia="en-GB"/>
        </w:rPr>
      </w:pPr>
      <w:r>
        <w:rPr>
          <w:rFonts w:ascii="Times New Roman" w:hAnsi="Times New Roman"/>
          <w:b/>
          <w:bCs/>
          <w:noProof/>
          <w:color w:val="000000"/>
          <w:sz w:val="20"/>
          <w:szCs w:val="20"/>
          <w:lang w:val="en-GB" w:eastAsia="en-GB"/>
        </w:rPr>
        <w:drawing>
          <wp:inline distT="0" distB="0" distL="0" distR="0" wp14:anchorId="36493D00" wp14:editId="36D690A5">
            <wp:extent cx="5400040" cy="3841115"/>
            <wp:effectExtent l="0" t="0" r="0" b="6985"/>
            <wp:docPr id="1" name="Imagem 1" descr="Figure 1 - M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Figure 1 - Map"/>
                    <pic:cNvPicPr/>
                  </pic:nvPicPr>
                  <pic:blipFill>
                    <a:blip r:embed="rId12">
                      <a:extLst>
                        <a:ext uri="{28A0092B-C50C-407E-A947-70E740481C1C}">
                          <a14:useLocalDpi xmlns:a14="http://schemas.microsoft.com/office/drawing/2010/main" val="0"/>
                        </a:ext>
                      </a:extLst>
                    </a:blip>
                    <a:stretch>
                      <a:fillRect/>
                    </a:stretch>
                  </pic:blipFill>
                  <pic:spPr>
                    <a:xfrm>
                      <a:off x="0" y="0"/>
                      <a:ext cx="5400040" cy="3841115"/>
                    </a:xfrm>
                    <a:prstGeom prst="rect">
                      <a:avLst/>
                    </a:prstGeom>
                  </pic:spPr>
                </pic:pic>
              </a:graphicData>
            </a:graphic>
          </wp:inline>
        </w:drawing>
      </w:r>
    </w:p>
    <w:p w14:paraId="6CDD74EF" w14:textId="53F3C4E4" w:rsidR="002E6D97" w:rsidRDefault="002E6D97" w:rsidP="002E6D97">
      <w:pPr>
        <w:spacing w:after="0" w:line="480" w:lineRule="auto"/>
        <w:rPr>
          <w:rFonts w:ascii="Times New Roman" w:hAnsi="Times New Roman"/>
          <w:sz w:val="20"/>
          <w:szCs w:val="20"/>
          <w:lang w:val="en-US"/>
        </w:rPr>
      </w:pPr>
      <w:r w:rsidRPr="00764E9D">
        <w:rPr>
          <w:rFonts w:ascii="Times New Roman" w:hAnsi="Times New Roman"/>
          <w:b/>
          <w:bCs/>
          <w:color w:val="000000"/>
          <w:sz w:val="20"/>
          <w:szCs w:val="20"/>
          <w:lang w:val="en-GB" w:eastAsia="en-GB"/>
        </w:rPr>
        <w:t>Fig</w:t>
      </w:r>
      <w:r>
        <w:rPr>
          <w:rFonts w:ascii="Times New Roman" w:hAnsi="Times New Roman"/>
          <w:b/>
          <w:bCs/>
          <w:color w:val="000000"/>
          <w:sz w:val="20"/>
          <w:szCs w:val="20"/>
          <w:lang w:val="en-GB" w:eastAsia="en-GB"/>
        </w:rPr>
        <w:t>.</w:t>
      </w:r>
      <w:r w:rsidRPr="00D44819">
        <w:rPr>
          <w:rFonts w:ascii="Times New Roman" w:hAnsi="Times New Roman"/>
          <w:b/>
          <w:bCs/>
          <w:color w:val="000000"/>
          <w:sz w:val="20"/>
          <w:szCs w:val="20"/>
          <w:lang w:val="en-GB" w:eastAsia="en-GB"/>
        </w:rPr>
        <w:t xml:space="preserve"> 1</w:t>
      </w:r>
      <w:r w:rsidRPr="008D6468">
        <w:rPr>
          <w:rFonts w:ascii="Times New Roman" w:hAnsi="Times New Roman"/>
          <w:b/>
          <w:bCs/>
          <w:color w:val="000000"/>
          <w:sz w:val="20"/>
          <w:szCs w:val="20"/>
          <w:lang w:val="en-GB" w:eastAsia="en-GB"/>
        </w:rPr>
        <w:t xml:space="preserve"> </w:t>
      </w:r>
      <w:r w:rsidRPr="00943AC2">
        <w:rPr>
          <w:rFonts w:ascii="Times New Roman" w:hAnsi="Times New Roman"/>
          <w:color w:val="000000"/>
          <w:sz w:val="20"/>
          <w:szCs w:val="20"/>
          <w:lang w:val="en-GB" w:eastAsia="en-GB"/>
        </w:rPr>
        <w:t>Species distribution ranges and location of sampling sites.</w:t>
      </w:r>
      <w:r>
        <w:rPr>
          <w:rFonts w:ascii="Times New Roman" w:hAnsi="Times New Roman"/>
          <w:b/>
          <w:bCs/>
          <w:color w:val="000000"/>
          <w:sz w:val="20"/>
          <w:szCs w:val="20"/>
          <w:lang w:val="en-GB" w:eastAsia="en-GB"/>
        </w:rPr>
        <w:t xml:space="preserve"> </w:t>
      </w:r>
      <w:r w:rsidRPr="00FA5245">
        <w:rPr>
          <w:rFonts w:ascii="Times New Roman" w:hAnsi="Times New Roman"/>
          <w:sz w:val="20"/>
          <w:szCs w:val="20"/>
          <w:lang w:val="en-US"/>
        </w:rPr>
        <w:t xml:space="preserve">A) Map of </w:t>
      </w:r>
      <w:r w:rsidRPr="00085F98">
        <w:rPr>
          <w:rFonts w:ascii="Times New Roman" w:hAnsi="Times New Roman"/>
          <w:i/>
          <w:iCs/>
          <w:sz w:val="20"/>
          <w:szCs w:val="20"/>
          <w:lang w:val="en-US"/>
        </w:rPr>
        <w:t>Saguinus midas</w:t>
      </w:r>
      <w:r w:rsidRPr="00085F98">
        <w:rPr>
          <w:rFonts w:ascii="Times New Roman" w:hAnsi="Times New Roman"/>
          <w:sz w:val="20"/>
          <w:szCs w:val="20"/>
          <w:lang w:val="en-US"/>
        </w:rPr>
        <w:t xml:space="preserve"> and </w:t>
      </w:r>
      <w:r w:rsidRPr="00085F98">
        <w:rPr>
          <w:rFonts w:ascii="Times New Roman" w:hAnsi="Times New Roman"/>
          <w:i/>
          <w:iCs/>
          <w:sz w:val="20"/>
          <w:szCs w:val="20"/>
          <w:lang w:val="en-US"/>
        </w:rPr>
        <w:t>S. bicolor</w:t>
      </w:r>
      <w:r w:rsidRPr="00085F98">
        <w:rPr>
          <w:rFonts w:ascii="Times New Roman" w:hAnsi="Times New Roman"/>
          <w:sz w:val="20"/>
          <w:szCs w:val="20"/>
          <w:lang w:val="en-US"/>
        </w:rPr>
        <w:t xml:space="preserve"> ranges and putative sympatric area</w:t>
      </w:r>
      <w:r w:rsidRPr="000C5AFA">
        <w:rPr>
          <w:rFonts w:ascii="Times New Roman" w:hAnsi="Times New Roman"/>
          <w:sz w:val="20"/>
          <w:szCs w:val="20"/>
          <w:lang w:val="en-US"/>
        </w:rPr>
        <w:t xml:space="preserve"> (based on Röhe 2006).  B) </w:t>
      </w:r>
      <w:r>
        <w:rPr>
          <w:rFonts w:ascii="Times New Roman" w:hAnsi="Times New Roman"/>
          <w:sz w:val="20"/>
          <w:szCs w:val="20"/>
          <w:lang w:val="en-US"/>
        </w:rPr>
        <w:t xml:space="preserve">Sampling sites of </w:t>
      </w:r>
      <w:r>
        <w:rPr>
          <w:rFonts w:ascii="Times New Roman" w:hAnsi="Times New Roman"/>
          <w:i/>
          <w:iCs/>
          <w:sz w:val="20"/>
          <w:szCs w:val="20"/>
          <w:lang w:val="en-US"/>
        </w:rPr>
        <w:t xml:space="preserve">S. bicolor </w:t>
      </w:r>
      <w:r>
        <w:rPr>
          <w:rFonts w:ascii="Times New Roman" w:hAnsi="Times New Roman"/>
          <w:sz w:val="20"/>
          <w:szCs w:val="20"/>
          <w:lang w:val="en-US"/>
        </w:rPr>
        <w:t>and</w:t>
      </w:r>
      <w:r>
        <w:rPr>
          <w:rFonts w:ascii="Times New Roman" w:hAnsi="Times New Roman"/>
          <w:i/>
          <w:iCs/>
          <w:sz w:val="20"/>
          <w:szCs w:val="20"/>
          <w:lang w:val="en-US"/>
        </w:rPr>
        <w:t xml:space="preserve"> S. midas</w:t>
      </w:r>
      <w:r>
        <w:rPr>
          <w:rFonts w:ascii="Times New Roman" w:hAnsi="Times New Roman"/>
          <w:sz w:val="20"/>
          <w:szCs w:val="20"/>
          <w:lang w:val="en-US"/>
        </w:rPr>
        <w:t xml:space="preserve"> in areas of sympatry and allopatry</w:t>
      </w:r>
      <w:r w:rsidR="00D4372A">
        <w:rPr>
          <w:rFonts w:ascii="Times New Roman" w:hAnsi="Times New Roman"/>
          <w:sz w:val="20"/>
          <w:szCs w:val="20"/>
          <w:lang w:val="en-US"/>
        </w:rPr>
        <w:t>.</w:t>
      </w:r>
      <w:r w:rsidRPr="000C5AFA" w:rsidDel="001C4FE2">
        <w:rPr>
          <w:rFonts w:ascii="Times New Roman" w:hAnsi="Times New Roman"/>
          <w:sz w:val="20"/>
          <w:szCs w:val="20"/>
          <w:lang w:val="en-US"/>
        </w:rPr>
        <w:t xml:space="preserve"> </w:t>
      </w:r>
    </w:p>
    <w:p w14:paraId="49D5458E" w14:textId="5A244946" w:rsidR="00D4372A" w:rsidRPr="000C5AFA" w:rsidRDefault="00D4372A" w:rsidP="002E6D97">
      <w:pPr>
        <w:spacing w:after="0" w:line="480" w:lineRule="auto"/>
        <w:rPr>
          <w:rFonts w:ascii="Times New Roman" w:hAnsi="Times New Roman"/>
          <w:sz w:val="20"/>
          <w:szCs w:val="20"/>
          <w:lang w:val="en-US"/>
        </w:rPr>
      </w:pPr>
      <w:r>
        <w:rPr>
          <w:rFonts w:ascii="Times New Roman" w:hAnsi="Times New Roman"/>
          <w:noProof/>
          <w:sz w:val="20"/>
          <w:szCs w:val="20"/>
          <w:lang w:val="en-US"/>
        </w:rPr>
        <w:lastRenderedPageBreak/>
        <w:drawing>
          <wp:inline distT="0" distB="0" distL="0" distR="0" wp14:anchorId="3D1BDC32" wp14:editId="7A7B5120">
            <wp:extent cx="5400040" cy="4487545"/>
            <wp:effectExtent l="0" t="0" r="0" b="8255"/>
            <wp:docPr id="2" name="Imagem 2" descr="Figure 2 - 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2" descr="Figure 2 - Graph"/>
                    <pic:cNvPicPr/>
                  </pic:nvPicPr>
                  <pic:blipFill>
                    <a:blip r:embed="rId13">
                      <a:extLst>
                        <a:ext uri="{28A0092B-C50C-407E-A947-70E740481C1C}">
                          <a14:useLocalDpi xmlns:a14="http://schemas.microsoft.com/office/drawing/2010/main" val="0"/>
                        </a:ext>
                      </a:extLst>
                    </a:blip>
                    <a:stretch>
                      <a:fillRect/>
                    </a:stretch>
                  </pic:blipFill>
                  <pic:spPr>
                    <a:xfrm>
                      <a:off x="0" y="0"/>
                      <a:ext cx="5400040" cy="4487545"/>
                    </a:xfrm>
                    <a:prstGeom prst="rect">
                      <a:avLst/>
                    </a:prstGeom>
                  </pic:spPr>
                </pic:pic>
              </a:graphicData>
            </a:graphic>
          </wp:inline>
        </w:drawing>
      </w:r>
    </w:p>
    <w:p w14:paraId="06DBF016" w14:textId="52BD9124" w:rsidR="00B528E4" w:rsidRDefault="002E6D97" w:rsidP="002E6D97">
      <w:pPr>
        <w:spacing w:after="0" w:line="480" w:lineRule="auto"/>
        <w:rPr>
          <w:rFonts w:ascii="Times New Roman" w:hAnsi="Times New Roman"/>
          <w:color w:val="000000"/>
          <w:sz w:val="20"/>
          <w:szCs w:val="20"/>
          <w:lang w:val="en-US"/>
        </w:rPr>
      </w:pPr>
      <w:r w:rsidRPr="000C5AFA">
        <w:rPr>
          <w:rFonts w:ascii="Times New Roman" w:hAnsi="Times New Roman"/>
          <w:b/>
          <w:bCs/>
          <w:color w:val="000000"/>
          <w:sz w:val="20"/>
          <w:szCs w:val="20"/>
          <w:lang w:val="en-US"/>
        </w:rPr>
        <w:t>Fig</w:t>
      </w:r>
      <w:r>
        <w:rPr>
          <w:rFonts w:ascii="Times New Roman" w:hAnsi="Times New Roman"/>
          <w:b/>
          <w:bCs/>
          <w:color w:val="000000"/>
          <w:sz w:val="20"/>
          <w:szCs w:val="20"/>
          <w:lang w:val="en-US"/>
        </w:rPr>
        <w:t>.</w:t>
      </w:r>
      <w:r w:rsidRPr="000C5AFA">
        <w:rPr>
          <w:rFonts w:ascii="Times New Roman" w:hAnsi="Times New Roman"/>
          <w:b/>
          <w:bCs/>
          <w:color w:val="000000"/>
          <w:sz w:val="20"/>
          <w:szCs w:val="20"/>
          <w:lang w:val="en-US"/>
        </w:rPr>
        <w:t xml:space="preserve"> 2</w:t>
      </w:r>
      <w:r w:rsidRPr="000C5AFA">
        <w:rPr>
          <w:rFonts w:ascii="Times New Roman" w:hAnsi="Times New Roman"/>
          <w:color w:val="000000"/>
          <w:sz w:val="20"/>
          <w:szCs w:val="20"/>
          <w:lang w:val="en-US"/>
        </w:rPr>
        <w:t xml:space="preserve"> Acoustic niche of pied and red-handed tamarins</w:t>
      </w:r>
      <w:r>
        <w:rPr>
          <w:rFonts w:ascii="Times New Roman" w:hAnsi="Times New Roman"/>
          <w:color w:val="000000"/>
          <w:sz w:val="20"/>
          <w:szCs w:val="20"/>
          <w:lang w:val="en-US"/>
        </w:rPr>
        <w:t>. The first two axes of a</w:t>
      </w:r>
      <w:r w:rsidRPr="000C5AFA">
        <w:rPr>
          <w:rFonts w:ascii="Times New Roman" w:hAnsi="Times New Roman"/>
          <w:color w:val="000000"/>
          <w:sz w:val="20"/>
          <w:szCs w:val="20"/>
          <w:lang w:val="en-US"/>
        </w:rPr>
        <w:t xml:space="preserve"> Principal Component Analysis (PCA) </w:t>
      </w:r>
      <w:r>
        <w:rPr>
          <w:rFonts w:ascii="Times New Roman" w:hAnsi="Times New Roman"/>
          <w:color w:val="000000"/>
          <w:sz w:val="20"/>
          <w:szCs w:val="20"/>
          <w:lang w:val="en-US"/>
        </w:rPr>
        <w:t xml:space="preserve">were used to represent </w:t>
      </w:r>
      <w:r w:rsidRPr="000C5AFA">
        <w:rPr>
          <w:rFonts w:ascii="Times New Roman" w:hAnsi="Times New Roman"/>
          <w:color w:val="000000"/>
          <w:sz w:val="20"/>
          <w:szCs w:val="20"/>
          <w:lang w:val="en-US"/>
        </w:rPr>
        <w:t>long calls based on nine acoustic parameters</w:t>
      </w:r>
      <w:r>
        <w:rPr>
          <w:rFonts w:ascii="Times New Roman" w:hAnsi="Times New Roman"/>
          <w:color w:val="000000"/>
          <w:sz w:val="20"/>
          <w:szCs w:val="20"/>
          <w:lang w:val="en-US"/>
        </w:rPr>
        <w:t>.</w:t>
      </w:r>
      <w:r w:rsidR="006E7C34">
        <w:rPr>
          <w:rFonts w:ascii="Times New Roman" w:hAnsi="Times New Roman"/>
          <w:color w:val="000000"/>
          <w:sz w:val="20"/>
          <w:szCs w:val="20"/>
          <w:lang w:val="en-US"/>
        </w:rPr>
        <w:t xml:space="preserve"> </w:t>
      </w:r>
      <w:r w:rsidRPr="000C5AFA">
        <w:rPr>
          <w:rFonts w:ascii="Times New Roman" w:hAnsi="Times New Roman"/>
          <w:color w:val="000000"/>
          <w:sz w:val="20"/>
          <w:szCs w:val="20"/>
          <w:lang w:val="en-US"/>
        </w:rPr>
        <w:t>Each point in the graph represent</w:t>
      </w:r>
      <w:r>
        <w:rPr>
          <w:rFonts w:ascii="Times New Roman" w:hAnsi="Times New Roman"/>
          <w:color w:val="000000"/>
          <w:sz w:val="20"/>
          <w:szCs w:val="20"/>
          <w:lang w:val="en-US"/>
        </w:rPr>
        <w:t>s</w:t>
      </w:r>
      <w:r w:rsidRPr="000C5AFA">
        <w:rPr>
          <w:rFonts w:ascii="Times New Roman" w:hAnsi="Times New Roman"/>
          <w:color w:val="000000"/>
          <w:sz w:val="20"/>
          <w:szCs w:val="20"/>
          <w:lang w:val="en-US"/>
        </w:rPr>
        <w:t xml:space="preserve"> a long call of pied tamarins (black </w:t>
      </w:r>
      <w:r>
        <w:rPr>
          <w:rFonts w:ascii="Times New Roman" w:hAnsi="Times New Roman"/>
          <w:color w:val="000000"/>
          <w:sz w:val="20"/>
          <w:szCs w:val="20"/>
          <w:lang w:val="en-US"/>
        </w:rPr>
        <w:t>symbols</w:t>
      </w:r>
      <w:r w:rsidRPr="000C5AFA">
        <w:rPr>
          <w:rFonts w:ascii="Times New Roman" w:hAnsi="Times New Roman"/>
          <w:color w:val="000000"/>
          <w:sz w:val="20"/>
          <w:szCs w:val="20"/>
          <w:lang w:val="en-US"/>
        </w:rPr>
        <w:t xml:space="preserve">) (n=124) and red-handed tamarins (red </w:t>
      </w:r>
      <w:r>
        <w:rPr>
          <w:rFonts w:ascii="Times New Roman" w:hAnsi="Times New Roman"/>
          <w:color w:val="000000"/>
          <w:sz w:val="20"/>
          <w:szCs w:val="20"/>
          <w:lang w:val="en-US"/>
        </w:rPr>
        <w:t>symbols</w:t>
      </w:r>
      <w:r w:rsidRPr="000C5AFA">
        <w:rPr>
          <w:rFonts w:ascii="Times New Roman" w:hAnsi="Times New Roman"/>
          <w:color w:val="000000"/>
          <w:sz w:val="20"/>
          <w:szCs w:val="20"/>
          <w:lang w:val="en-US"/>
        </w:rPr>
        <w:t>) (n=151)</w:t>
      </w:r>
      <w:r>
        <w:rPr>
          <w:rFonts w:ascii="Times New Roman" w:hAnsi="Times New Roman"/>
          <w:color w:val="000000"/>
          <w:sz w:val="20"/>
          <w:szCs w:val="20"/>
          <w:lang w:val="en-US"/>
        </w:rPr>
        <w:t xml:space="preserve"> in sympatry (triangles) and allopatry (circles).</w:t>
      </w:r>
    </w:p>
    <w:p w14:paraId="4D75E6AC" w14:textId="77777777" w:rsidR="00B528E4" w:rsidRDefault="00B528E4">
      <w:pPr>
        <w:spacing w:after="160" w:line="259" w:lineRule="auto"/>
        <w:rPr>
          <w:rFonts w:ascii="Times New Roman" w:hAnsi="Times New Roman"/>
          <w:color w:val="000000"/>
          <w:sz w:val="20"/>
          <w:szCs w:val="20"/>
          <w:lang w:val="en-US"/>
        </w:rPr>
      </w:pPr>
      <w:r>
        <w:rPr>
          <w:rFonts w:ascii="Times New Roman" w:hAnsi="Times New Roman"/>
          <w:color w:val="000000"/>
          <w:sz w:val="20"/>
          <w:szCs w:val="20"/>
          <w:lang w:val="en-US"/>
        </w:rPr>
        <w:br w:type="page"/>
      </w:r>
    </w:p>
    <w:p w14:paraId="476D9A19" w14:textId="77777777" w:rsidR="002E6D97" w:rsidRDefault="002E6D97" w:rsidP="002E6D97">
      <w:pPr>
        <w:spacing w:after="0" w:line="480" w:lineRule="auto"/>
        <w:rPr>
          <w:rFonts w:ascii="Times New Roman" w:hAnsi="Times New Roman"/>
          <w:color w:val="000000"/>
          <w:sz w:val="20"/>
          <w:szCs w:val="20"/>
          <w:lang w:val="en-US"/>
        </w:rPr>
      </w:pPr>
    </w:p>
    <w:p w14:paraId="2B384F09" w14:textId="5C9C420C" w:rsidR="00D4372A" w:rsidRPr="000C5AFA" w:rsidRDefault="00D4372A" w:rsidP="002E6D97">
      <w:pPr>
        <w:spacing w:after="0" w:line="480" w:lineRule="auto"/>
        <w:rPr>
          <w:rFonts w:ascii="Times New Roman" w:hAnsi="Times New Roman"/>
          <w:color w:val="000000"/>
          <w:sz w:val="20"/>
          <w:szCs w:val="20"/>
          <w:lang w:val="en-US"/>
        </w:rPr>
      </w:pPr>
      <w:r>
        <w:rPr>
          <w:rFonts w:ascii="Times New Roman" w:hAnsi="Times New Roman"/>
          <w:noProof/>
          <w:color w:val="000000"/>
          <w:sz w:val="20"/>
          <w:szCs w:val="20"/>
          <w:lang w:val="en-US"/>
        </w:rPr>
        <w:drawing>
          <wp:inline distT="0" distB="0" distL="0" distR="0" wp14:anchorId="719EB6C0" wp14:editId="6629EA9F">
            <wp:extent cx="5400040" cy="2677160"/>
            <wp:effectExtent l="0" t="0" r="0" b="8890"/>
            <wp:docPr id="3" name="Imagem 3" descr="Figure 3 - 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3" descr="Figure 3 - Graph"/>
                    <pic:cNvPicPr/>
                  </pic:nvPicPr>
                  <pic:blipFill>
                    <a:blip r:embed="rId14">
                      <a:extLst>
                        <a:ext uri="{28A0092B-C50C-407E-A947-70E740481C1C}">
                          <a14:useLocalDpi xmlns:a14="http://schemas.microsoft.com/office/drawing/2010/main" val="0"/>
                        </a:ext>
                      </a:extLst>
                    </a:blip>
                    <a:stretch>
                      <a:fillRect/>
                    </a:stretch>
                  </pic:blipFill>
                  <pic:spPr>
                    <a:xfrm>
                      <a:off x="0" y="0"/>
                      <a:ext cx="5400040" cy="2677160"/>
                    </a:xfrm>
                    <a:prstGeom prst="rect">
                      <a:avLst/>
                    </a:prstGeom>
                  </pic:spPr>
                </pic:pic>
              </a:graphicData>
            </a:graphic>
          </wp:inline>
        </w:drawing>
      </w:r>
    </w:p>
    <w:p w14:paraId="3E9627D3" w14:textId="7AEEDC33" w:rsidR="00B528E4" w:rsidRDefault="002E6D97" w:rsidP="002E6D97">
      <w:pPr>
        <w:spacing w:after="0" w:line="480" w:lineRule="auto"/>
        <w:rPr>
          <w:rFonts w:ascii="Times New Roman" w:hAnsi="Times New Roman"/>
          <w:color w:val="000000"/>
          <w:sz w:val="20"/>
          <w:szCs w:val="20"/>
          <w:lang w:val="en-GB"/>
        </w:rPr>
      </w:pPr>
      <w:r w:rsidRPr="000C5AFA">
        <w:rPr>
          <w:rFonts w:ascii="Times New Roman" w:hAnsi="Times New Roman"/>
          <w:b/>
          <w:bCs/>
          <w:color w:val="000000"/>
          <w:sz w:val="20"/>
          <w:szCs w:val="20"/>
          <w:lang w:val="en-US"/>
        </w:rPr>
        <w:t>Fig</w:t>
      </w:r>
      <w:r>
        <w:rPr>
          <w:rFonts w:ascii="Times New Roman" w:hAnsi="Times New Roman"/>
          <w:b/>
          <w:bCs/>
          <w:color w:val="000000"/>
          <w:sz w:val="20"/>
          <w:szCs w:val="20"/>
          <w:lang w:val="en-US"/>
        </w:rPr>
        <w:t>.</w:t>
      </w:r>
      <w:r w:rsidRPr="000C5AFA">
        <w:rPr>
          <w:rFonts w:ascii="Times New Roman" w:hAnsi="Times New Roman"/>
          <w:b/>
          <w:bCs/>
          <w:color w:val="000000"/>
          <w:sz w:val="20"/>
          <w:szCs w:val="20"/>
          <w:lang w:val="en-US"/>
        </w:rPr>
        <w:t xml:space="preserve"> 3</w:t>
      </w:r>
      <w:r w:rsidRPr="000C5AFA">
        <w:rPr>
          <w:rFonts w:ascii="Times New Roman" w:hAnsi="Times New Roman"/>
          <w:color w:val="000000"/>
          <w:sz w:val="20"/>
          <w:szCs w:val="20"/>
          <w:lang w:val="en-US"/>
        </w:rPr>
        <w:t xml:space="preserve"> </w:t>
      </w:r>
      <w:r w:rsidRPr="000C5AFA">
        <w:rPr>
          <w:rFonts w:ascii="Times New Roman" w:hAnsi="Times New Roman"/>
          <w:color w:val="000000"/>
          <w:sz w:val="20"/>
          <w:szCs w:val="20"/>
          <w:lang w:val="en-GB"/>
        </w:rPr>
        <w:t>Differences of acoustic features of pied and red-handed tamarins relative to interactive effects of habitat type (red=primary forest and blue=secondary forest), and geographic condition (allopatry and sympatry), based on the Generalized Linear Mixed Model (GLMM). Each point represents the PC</w:t>
      </w:r>
      <w:r>
        <w:rPr>
          <w:rFonts w:ascii="Times New Roman" w:hAnsi="Times New Roman"/>
          <w:color w:val="000000"/>
          <w:sz w:val="20"/>
          <w:szCs w:val="20"/>
          <w:lang w:val="en-GB"/>
        </w:rPr>
        <w:t>1</w:t>
      </w:r>
      <w:r w:rsidRPr="000C5AFA">
        <w:rPr>
          <w:rFonts w:ascii="Times New Roman" w:hAnsi="Times New Roman"/>
          <w:color w:val="000000"/>
          <w:sz w:val="20"/>
          <w:szCs w:val="20"/>
          <w:lang w:val="en-GB"/>
        </w:rPr>
        <w:t xml:space="preserve"> score of a long call (n=275); lines represent predicted means for each group of observations. Plots use partial residuals of the response variable and thus show the effect of a given interaction while controlling for the effects of remaining predictors</w:t>
      </w:r>
      <w:r w:rsidR="00D4372A">
        <w:rPr>
          <w:rFonts w:ascii="Times New Roman" w:hAnsi="Times New Roman"/>
          <w:color w:val="000000"/>
          <w:sz w:val="20"/>
          <w:szCs w:val="20"/>
          <w:lang w:val="en-GB"/>
        </w:rPr>
        <w:t>.</w:t>
      </w:r>
    </w:p>
    <w:p w14:paraId="3882966D" w14:textId="77777777" w:rsidR="00B528E4" w:rsidRDefault="00B528E4">
      <w:pPr>
        <w:spacing w:after="160" w:line="259" w:lineRule="auto"/>
        <w:rPr>
          <w:rFonts w:ascii="Times New Roman" w:hAnsi="Times New Roman"/>
          <w:color w:val="000000"/>
          <w:sz w:val="20"/>
          <w:szCs w:val="20"/>
          <w:lang w:val="en-GB"/>
        </w:rPr>
      </w:pPr>
      <w:r>
        <w:rPr>
          <w:rFonts w:ascii="Times New Roman" w:hAnsi="Times New Roman"/>
          <w:color w:val="000000"/>
          <w:sz w:val="20"/>
          <w:szCs w:val="20"/>
          <w:lang w:val="en-GB"/>
        </w:rPr>
        <w:br w:type="page"/>
      </w:r>
    </w:p>
    <w:p w14:paraId="0362A8B5" w14:textId="77777777" w:rsidR="002E6D97" w:rsidRDefault="002E6D97" w:rsidP="002E6D97">
      <w:pPr>
        <w:spacing w:after="0" w:line="480" w:lineRule="auto"/>
        <w:rPr>
          <w:rFonts w:ascii="Times New Roman" w:hAnsi="Times New Roman"/>
          <w:color w:val="000000"/>
          <w:sz w:val="20"/>
          <w:szCs w:val="20"/>
          <w:lang w:val="en-GB"/>
        </w:rPr>
      </w:pPr>
    </w:p>
    <w:p w14:paraId="1AD0A525" w14:textId="0D43CFD1" w:rsidR="00D4372A" w:rsidRPr="000C5AFA" w:rsidRDefault="00D4372A" w:rsidP="002E6D97">
      <w:pPr>
        <w:spacing w:after="0" w:line="480" w:lineRule="auto"/>
        <w:rPr>
          <w:rFonts w:ascii="Times New Roman" w:hAnsi="Times New Roman"/>
          <w:color w:val="000000"/>
          <w:sz w:val="20"/>
          <w:szCs w:val="20"/>
          <w:lang w:val="en-GB"/>
        </w:rPr>
      </w:pPr>
      <w:r>
        <w:rPr>
          <w:rFonts w:ascii="Times New Roman" w:hAnsi="Times New Roman"/>
          <w:noProof/>
          <w:color w:val="000000"/>
          <w:sz w:val="20"/>
          <w:szCs w:val="20"/>
          <w:lang w:val="en-GB"/>
        </w:rPr>
        <w:drawing>
          <wp:inline distT="0" distB="0" distL="0" distR="0" wp14:anchorId="7D8835C7" wp14:editId="7374D0D5">
            <wp:extent cx="5400040" cy="2677160"/>
            <wp:effectExtent l="0" t="0" r="0" b="8890"/>
            <wp:docPr id="4" name="Imagem 4" descr="Figure 4 - 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m 4" descr="Figure 4 - Graph"/>
                    <pic:cNvPicPr/>
                  </pic:nvPicPr>
                  <pic:blipFill>
                    <a:blip r:embed="rId15">
                      <a:extLst>
                        <a:ext uri="{28A0092B-C50C-407E-A947-70E740481C1C}">
                          <a14:useLocalDpi xmlns:a14="http://schemas.microsoft.com/office/drawing/2010/main" val="0"/>
                        </a:ext>
                      </a:extLst>
                    </a:blip>
                    <a:stretch>
                      <a:fillRect/>
                    </a:stretch>
                  </pic:blipFill>
                  <pic:spPr>
                    <a:xfrm>
                      <a:off x="0" y="0"/>
                      <a:ext cx="5400040" cy="2677160"/>
                    </a:xfrm>
                    <a:prstGeom prst="rect">
                      <a:avLst/>
                    </a:prstGeom>
                  </pic:spPr>
                </pic:pic>
              </a:graphicData>
            </a:graphic>
          </wp:inline>
        </w:drawing>
      </w:r>
    </w:p>
    <w:p w14:paraId="2897440B" w14:textId="40EE1E17" w:rsidR="002E6D97" w:rsidRPr="002E6D97" w:rsidRDefault="002E6D97" w:rsidP="002E6D97">
      <w:pPr>
        <w:spacing w:after="0" w:line="480" w:lineRule="auto"/>
        <w:rPr>
          <w:rFonts w:ascii="Times New Roman" w:hAnsi="Times New Roman"/>
          <w:color w:val="000000"/>
          <w:sz w:val="20"/>
          <w:szCs w:val="20"/>
          <w:lang w:val="en-GB"/>
        </w:rPr>
      </w:pPr>
      <w:r w:rsidRPr="000C5AFA">
        <w:rPr>
          <w:rFonts w:ascii="Times New Roman" w:hAnsi="Times New Roman"/>
          <w:b/>
          <w:bCs/>
          <w:color w:val="000000"/>
          <w:sz w:val="20"/>
          <w:szCs w:val="20"/>
          <w:lang w:val="en-GB"/>
        </w:rPr>
        <w:t>Fig</w:t>
      </w:r>
      <w:r>
        <w:rPr>
          <w:rFonts w:ascii="Times New Roman" w:hAnsi="Times New Roman"/>
          <w:b/>
          <w:bCs/>
          <w:color w:val="000000"/>
          <w:sz w:val="20"/>
          <w:szCs w:val="20"/>
          <w:lang w:val="en-GB"/>
        </w:rPr>
        <w:t>.</w:t>
      </w:r>
      <w:r w:rsidRPr="000C5AFA">
        <w:rPr>
          <w:rFonts w:ascii="Times New Roman" w:hAnsi="Times New Roman"/>
          <w:b/>
          <w:bCs/>
          <w:color w:val="000000"/>
          <w:sz w:val="20"/>
          <w:szCs w:val="20"/>
          <w:lang w:val="en-GB"/>
        </w:rPr>
        <w:t xml:space="preserve"> 4</w:t>
      </w:r>
      <w:r w:rsidRPr="000C5AFA">
        <w:rPr>
          <w:rFonts w:ascii="Times New Roman" w:hAnsi="Times New Roman"/>
          <w:color w:val="000000"/>
          <w:sz w:val="20"/>
          <w:szCs w:val="20"/>
          <w:lang w:val="en-US"/>
        </w:rPr>
        <w:t xml:space="preserve"> </w:t>
      </w:r>
      <w:r w:rsidRPr="000C5AFA">
        <w:rPr>
          <w:rFonts w:ascii="Times New Roman" w:hAnsi="Times New Roman"/>
          <w:color w:val="000000"/>
          <w:sz w:val="20"/>
          <w:szCs w:val="20"/>
          <w:lang w:val="en-GB"/>
        </w:rPr>
        <w:t>Differences of acoustic features of pied and red-handed tamarins relative to effects of habitat type (red=primary forest and blue=secondary forest)</w:t>
      </w:r>
      <w:r>
        <w:rPr>
          <w:rFonts w:ascii="Times New Roman" w:hAnsi="Times New Roman"/>
          <w:color w:val="000000"/>
          <w:sz w:val="20"/>
          <w:szCs w:val="20"/>
          <w:lang w:val="en-GB"/>
        </w:rPr>
        <w:t xml:space="preserve"> b</w:t>
      </w:r>
      <w:r w:rsidRPr="000C5AFA">
        <w:rPr>
          <w:rFonts w:ascii="Times New Roman" w:hAnsi="Times New Roman"/>
          <w:color w:val="000000"/>
          <w:sz w:val="20"/>
          <w:szCs w:val="20"/>
          <w:lang w:val="en-GB"/>
        </w:rPr>
        <w:t xml:space="preserve">ased on the Generalized Linear Mixed Model (GLMM). Each point represents </w:t>
      </w:r>
      <w:r>
        <w:rPr>
          <w:rFonts w:ascii="Times New Roman" w:hAnsi="Times New Roman"/>
          <w:color w:val="000000"/>
          <w:sz w:val="20"/>
          <w:szCs w:val="20"/>
          <w:lang w:val="en-GB"/>
        </w:rPr>
        <w:t xml:space="preserve">A) </w:t>
      </w:r>
      <w:r w:rsidRPr="000C5AFA">
        <w:rPr>
          <w:rFonts w:ascii="Times New Roman" w:hAnsi="Times New Roman"/>
          <w:color w:val="000000"/>
          <w:sz w:val="20"/>
          <w:szCs w:val="20"/>
          <w:lang w:val="en-GB"/>
        </w:rPr>
        <w:t>PC</w:t>
      </w:r>
      <w:r>
        <w:rPr>
          <w:rFonts w:ascii="Times New Roman" w:hAnsi="Times New Roman"/>
          <w:color w:val="000000"/>
          <w:sz w:val="20"/>
          <w:szCs w:val="20"/>
          <w:lang w:val="en-GB"/>
        </w:rPr>
        <w:t xml:space="preserve"> 2</w:t>
      </w:r>
      <w:r w:rsidRPr="000C5AFA">
        <w:rPr>
          <w:rFonts w:ascii="Times New Roman" w:hAnsi="Times New Roman"/>
          <w:color w:val="000000"/>
          <w:sz w:val="20"/>
          <w:szCs w:val="20"/>
          <w:lang w:val="en-GB"/>
        </w:rPr>
        <w:t xml:space="preserve"> </w:t>
      </w:r>
      <w:r>
        <w:rPr>
          <w:rFonts w:ascii="Times New Roman" w:hAnsi="Times New Roman"/>
          <w:color w:val="000000"/>
          <w:sz w:val="20"/>
          <w:szCs w:val="20"/>
          <w:lang w:val="en-GB"/>
        </w:rPr>
        <w:t xml:space="preserve">and B) PC 3 </w:t>
      </w:r>
      <w:r w:rsidRPr="000C5AFA">
        <w:rPr>
          <w:rFonts w:ascii="Times New Roman" w:hAnsi="Times New Roman"/>
          <w:color w:val="000000"/>
          <w:sz w:val="20"/>
          <w:szCs w:val="20"/>
          <w:lang w:val="en-GB"/>
        </w:rPr>
        <w:t>score</w:t>
      </w:r>
      <w:r>
        <w:rPr>
          <w:rFonts w:ascii="Times New Roman" w:hAnsi="Times New Roman"/>
          <w:color w:val="000000"/>
          <w:sz w:val="20"/>
          <w:szCs w:val="20"/>
          <w:lang w:val="en-GB"/>
        </w:rPr>
        <w:t>s</w:t>
      </w:r>
      <w:r w:rsidRPr="000C5AFA">
        <w:rPr>
          <w:rFonts w:ascii="Times New Roman" w:hAnsi="Times New Roman"/>
          <w:color w:val="000000"/>
          <w:sz w:val="20"/>
          <w:szCs w:val="20"/>
          <w:lang w:val="en-GB"/>
        </w:rPr>
        <w:t xml:space="preserve"> of long call</w:t>
      </w:r>
      <w:r>
        <w:rPr>
          <w:rFonts w:ascii="Times New Roman" w:hAnsi="Times New Roman"/>
          <w:color w:val="000000"/>
          <w:sz w:val="20"/>
          <w:szCs w:val="20"/>
          <w:lang w:val="en-GB"/>
        </w:rPr>
        <w:t>s</w:t>
      </w:r>
      <w:r w:rsidRPr="000C5AFA">
        <w:rPr>
          <w:rFonts w:ascii="Times New Roman" w:hAnsi="Times New Roman"/>
          <w:color w:val="000000"/>
          <w:sz w:val="20"/>
          <w:szCs w:val="20"/>
          <w:lang w:val="en-GB"/>
        </w:rPr>
        <w:t xml:space="preserve"> (n=275); lines represent predicted means for each group of observations. Plots use partial residuals of the response variable and thus show the effect of a given </w:t>
      </w:r>
      <w:r>
        <w:rPr>
          <w:rFonts w:ascii="Times New Roman" w:hAnsi="Times New Roman"/>
          <w:color w:val="000000"/>
          <w:sz w:val="20"/>
          <w:szCs w:val="20"/>
          <w:lang w:val="en-GB"/>
        </w:rPr>
        <w:t>variable</w:t>
      </w:r>
      <w:r w:rsidRPr="000C5AFA">
        <w:rPr>
          <w:rFonts w:ascii="Times New Roman" w:hAnsi="Times New Roman"/>
          <w:color w:val="000000"/>
          <w:sz w:val="20"/>
          <w:szCs w:val="20"/>
          <w:lang w:val="en-GB"/>
        </w:rPr>
        <w:t xml:space="preserve"> while controlling for the effects of remaining predictors</w:t>
      </w:r>
    </w:p>
    <w:sectPr w:rsidR="002E6D97" w:rsidRPr="002E6D97" w:rsidSect="006B0647">
      <w:footerReference w:type="default" r:id="rId16"/>
      <w:pgSz w:w="11906" w:h="16838"/>
      <w:pgMar w:top="1417" w:right="1701" w:bottom="1417" w:left="1701"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6ADFBB" w14:textId="77777777" w:rsidR="00C04BB5" w:rsidRDefault="00C04BB5">
      <w:pPr>
        <w:spacing w:after="0" w:line="240" w:lineRule="auto"/>
      </w:pPr>
      <w:r>
        <w:separator/>
      </w:r>
    </w:p>
  </w:endnote>
  <w:endnote w:type="continuationSeparator" w:id="0">
    <w:p w14:paraId="2EBD5FAD" w14:textId="77777777" w:rsidR="00C04BB5" w:rsidRDefault="00C04B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1F443" w14:textId="77777777" w:rsidR="001536AA" w:rsidRDefault="001536AA">
    <w:pPr>
      <w:pStyle w:val="Footer"/>
      <w:jc w:val="right"/>
    </w:pPr>
    <w:r>
      <w:fldChar w:fldCharType="begin"/>
    </w:r>
    <w:r>
      <w:instrText>PAGE   \* MERGEFORMAT</w:instrText>
    </w:r>
    <w:r>
      <w:fldChar w:fldCharType="separate"/>
    </w:r>
    <w:r>
      <w:rPr>
        <w:noProof/>
      </w:rPr>
      <w:t>1</w:t>
    </w:r>
    <w:r>
      <w:fldChar w:fldCharType="end"/>
    </w:r>
  </w:p>
  <w:p w14:paraId="6CF48807" w14:textId="77777777" w:rsidR="001536AA" w:rsidRDefault="001536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1A8F52" w14:textId="77777777" w:rsidR="00C04BB5" w:rsidRDefault="00C04BB5">
      <w:pPr>
        <w:spacing w:after="0" w:line="240" w:lineRule="auto"/>
      </w:pPr>
      <w:r>
        <w:separator/>
      </w:r>
    </w:p>
  </w:footnote>
  <w:footnote w:type="continuationSeparator" w:id="0">
    <w:p w14:paraId="74BAFD9B" w14:textId="77777777" w:rsidR="00C04BB5" w:rsidRDefault="00C04BB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c1MjQ2NTM2MzIyMzdT0lEKTi0uzszPAykwNKoFAJbDeDQtAAAA"/>
  </w:docVars>
  <w:rsids>
    <w:rsidRoot w:val="002E6D97"/>
    <w:rsid w:val="00026BAF"/>
    <w:rsid w:val="000416DB"/>
    <w:rsid w:val="00053131"/>
    <w:rsid w:val="00055972"/>
    <w:rsid w:val="00070521"/>
    <w:rsid w:val="00074D20"/>
    <w:rsid w:val="000A0F86"/>
    <w:rsid w:val="000F21E0"/>
    <w:rsid w:val="001536AA"/>
    <w:rsid w:val="00182026"/>
    <w:rsid w:val="002111B7"/>
    <w:rsid w:val="00212624"/>
    <w:rsid w:val="00292D71"/>
    <w:rsid w:val="002E6D97"/>
    <w:rsid w:val="003C108D"/>
    <w:rsid w:val="003E25A8"/>
    <w:rsid w:val="00443EBA"/>
    <w:rsid w:val="004773A4"/>
    <w:rsid w:val="004B4004"/>
    <w:rsid w:val="004C46D5"/>
    <w:rsid w:val="004C7E19"/>
    <w:rsid w:val="0053201F"/>
    <w:rsid w:val="00555A67"/>
    <w:rsid w:val="005751C1"/>
    <w:rsid w:val="005B0513"/>
    <w:rsid w:val="005F33E6"/>
    <w:rsid w:val="00611CBA"/>
    <w:rsid w:val="00621B63"/>
    <w:rsid w:val="0062378A"/>
    <w:rsid w:val="00634EEF"/>
    <w:rsid w:val="006508E0"/>
    <w:rsid w:val="00672DF8"/>
    <w:rsid w:val="0068225B"/>
    <w:rsid w:val="00682DF5"/>
    <w:rsid w:val="006B0647"/>
    <w:rsid w:val="006E33AF"/>
    <w:rsid w:val="006E7C34"/>
    <w:rsid w:val="006F7C40"/>
    <w:rsid w:val="0071674E"/>
    <w:rsid w:val="00743FD4"/>
    <w:rsid w:val="00773F37"/>
    <w:rsid w:val="007B1651"/>
    <w:rsid w:val="007D7C97"/>
    <w:rsid w:val="00812629"/>
    <w:rsid w:val="008163D4"/>
    <w:rsid w:val="00827CAF"/>
    <w:rsid w:val="00830021"/>
    <w:rsid w:val="00960851"/>
    <w:rsid w:val="0099680E"/>
    <w:rsid w:val="009A555B"/>
    <w:rsid w:val="009C33A1"/>
    <w:rsid w:val="009D7D5B"/>
    <w:rsid w:val="009E115A"/>
    <w:rsid w:val="00A76C70"/>
    <w:rsid w:val="00A82692"/>
    <w:rsid w:val="00A85EED"/>
    <w:rsid w:val="00A86C6A"/>
    <w:rsid w:val="00A944BD"/>
    <w:rsid w:val="00AF6028"/>
    <w:rsid w:val="00B30183"/>
    <w:rsid w:val="00B469D9"/>
    <w:rsid w:val="00B528E4"/>
    <w:rsid w:val="00B76AB1"/>
    <w:rsid w:val="00B859BC"/>
    <w:rsid w:val="00B94371"/>
    <w:rsid w:val="00BB302B"/>
    <w:rsid w:val="00BB3091"/>
    <w:rsid w:val="00BF46E0"/>
    <w:rsid w:val="00C04BB5"/>
    <w:rsid w:val="00C156DB"/>
    <w:rsid w:val="00C47D12"/>
    <w:rsid w:val="00C84A40"/>
    <w:rsid w:val="00CE5FF5"/>
    <w:rsid w:val="00D0049B"/>
    <w:rsid w:val="00D4372A"/>
    <w:rsid w:val="00D71492"/>
    <w:rsid w:val="00D953AF"/>
    <w:rsid w:val="00DA7CF8"/>
    <w:rsid w:val="00DC2405"/>
    <w:rsid w:val="00DF06FD"/>
    <w:rsid w:val="00E70515"/>
    <w:rsid w:val="00EB2E16"/>
    <w:rsid w:val="00ED2A3C"/>
    <w:rsid w:val="00ED32DE"/>
    <w:rsid w:val="00ED3B2A"/>
    <w:rsid w:val="00F2303B"/>
    <w:rsid w:val="00F75CEE"/>
    <w:rsid w:val="00F77564"/>
    <w:rsid w:val="00F82499"/>
    <w:rsid w:val="00F83E45"/>
    <w:rsid w:val="00FB2B7F"/>
    <w:rsid w:val="00FB33B6"/>
    <w:rsid w:val="00FB42CD"/>
    <w:rsid w:val="00FD7805"/>
    <w:rsid w:val="00FF72C3"/>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21177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6D97"/>
    <w:pPr>
      <w:spacing w:after="200" w:line="276" w:lineRule="auto"/>
    </w:pPr>
    <w:rPr>
      <w:rFonts w:ascii="Calibri" w:eastAsia="Times New Roman" w:hAnsi="Calibri" w:cs="Times New Roman"/>
      <w:lang w:eastAsia="pt-BR"/>
    </w:rPr>
  </w:style>
  <w:style w:type="paragraph" w:styleId="Heading1">
    <w:name w:val="heading 1"/>
    <w:basedOn w:val="Normal"/>
    <w:next w:val="Normal"/>
    <w:link w:val="Heading1Char"/>
    <w:uiPriority w:val="9"/>
    <w:qFormat/>
    <w:rsid w:val="00B528E4"/>
    <w:pPr>
      <w:spacing w:after="0" w:line="480" w:lineRule="auto"/>
      <w:outlineLvl w:val="0"/>
    </w:pPr>
    <w:rPr>
      <w:rFonts w:ascii="Times New Roman" w:hAnsi="Times New Roman"/>
      <w:b/>
      <w:color w:val="000000"/>
      <w:sz w:val="20"/>
      <w:szCs w:val="20"/>
      <w:lang w:val="en-GB"/>
    </w:rPr>
  </w:style>
  <w:style w:type="paragraph" w:styleId="Heading2">
    <w:name w:val="heading 2"/>
    <w:basedOn w:val="Normal"/>
    <w:next w:val="Normal"/>
    <w:link w:val="Heading2Char"/>
    <w:uiPriority w:val="9"/>
    <w:unhideWhenUsed/>
    <w:qFormat/>
    <w:rsid w:val="00B528E4"/>
    <w:pPr>
      <w:tabs>
        <w:tab w:val="left" w:pos="4500"/>
      </w:tabs>
      <w:spacing w:after="0" w:line="480" w:lineRule="auto"/>
      <w:outlineLvl w:val="1"/>
    </w:pPr>
    <w:rPr>
      <w:rFonts w:ascii="Times New Roman" w:hAnsi="Times New Roman"/>
      <w:i/>
      <w:color w:val="000000"/>
      <w:sz w:val="20"/>
      <w:szCs w:val="20"/>
      <w:lang w:val="en-GB"/>
    </w:rPr>
  </w:style>
  <w:style w:type="paragraph" w:styleId="Heading3">
    <w:name w:val="heading 3"/>
    <w:basedOn w:val="Normal"/>
    <w:link w:val="Heading3Char"/>
    <w:uiPriority w:val="9"/>
    <w:qFormat/>
    <w:rsid w:val="002E6D97"/>
    <w:pPr>
      <w:spacing w:before="100" w:beforeAutospacing="1" w:after="100" w:afterAutospacing="1" w:line="240" w:lineRule="auto"/>
      <w:outlineLvl w:val="2"/>
    </w:pPr>
    <w:rPr>
      <w:rFonts w:ascii="Times New Roman" w:hAnsi="Times New Roman"/>
      <w:b/>
      <w:bCs/>
      <w:sz w:val="27"/>
      <w:szCs w:val="27"/>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E6D97"/>
    <w:rPr>
      <w:rFonts w:ascii="Times New Roman" w:eastAsia="Times New Roman" w:hAnsi="Times New Roman" w:cs="Times New Roman"/>
      <w:b/>
      <w:bCs/>
      <w:sz w:val="27"/>
      <w:szCs w:val="27"/>
      <w:lang w:val="en-US"/>
    </w:rPr>
  </w:style>
  <w:style w:type="character" w:customStyle="1" w:styleId="HTMLPreformattedChar">
    <w:name w:val="HTML Preformatted Char"/>
    <w:basedOn w:val="DefaultParagraphFont"/>
    <w:link w:val="HTMLPreformatted"/>
    <w:uiPriority w:val="99"/>
    <w:rsid w:val="002E6D97"/>
    <w:rPr>
      <w:rFonts w:ascii="Courier New" w:eastAsia="Times New Roman" w:hAnsi="Courier New" w:cs="Courier New"/>
      <w:sz w:val="20"/>
      <w:szCs w:val="20"/>
      <w:lang w:val="en-US"/>
    </w:rPr>
  </w:style>
  <w:style w:type="paragraph" w:styleId="HTMLPreformatted">
    <w:name w:val="HTML Preformatted"/>
    <w:basedOn w:val="Normal"/>
    <w:link w:val="HTMLPreformattedChar"/>
    <w:uiPriority w:val="99"/>
    <w:unhideWhenUsed/>
    <w:rsid w:val="002E6D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n-US" w:eastAsia="en-US"/>
    </w:rPr>
  </w:style>
  <w:style w:type="character" w:customStyle="1" w:styleId="BalloonTextChar">
    <w:name w:val="Balloon Text Char"/>
    <w:basedOn w:val="DefaultParagraphFont"/>
    <w:link w:val="BalloonText"/>
    <w:uiPriority w:val="99"/>
    <w:semiHidden/>
    <w:rsid w:val="002E6D97"/>
    <w:rPr>
      <w:rFonts w:ascii="Segoe UI" w:eastAsia="Times New Roman" w:hAnsi="Segoe UI" w:cs="Segoe UI"/>
      <w:sz w:val="18"/>
      <w:szCs w:val="18"/>
      <w:lang w:eastAsia="pt-BR"/>
    </w:rPr>
  </w:style>
  <w:style w:type="paragraph" w:styleId="BalloonText">
    <w:name w:val="Balloon Text"/>
    <w:basedOn w:val="Normal"/>
    <w:link w:val="BalloonTextChar"/>
    <w:uiPriority w:val="99"/>
    <w:semiHidden/>
    <w:unhideWhenUsed/>
    <w:rsid w:val="002E6D97"/>
    <w:pPr>
      <w:spacing w:after="0" w:line="240" w:lineRule="auto"/>
    </w:pPr>
    <w:rPr>
      <w:rFonts w:ascii="Segoe UI" w:hAnsi="Segoe UI" w:cs="Segoe UI"/>
      <w:sz w:val="18"/>
      <w:szCs w:val="18"/>
    </w:rPr>
  </w:style>
  <w:style w:type="character" w:customStyle="1" w:styleId="CommentTextChar">
    <w:name w:val="Comment Text Char"/>
    <w:basedOn w:val="DefaultParagraphFont"/>
    <w:link w:val="CommentText"/>
    <w:uiPriority w:val="99"/>
    <w:rsid w:val="002E6D97"/>
    <w:rPr>
      <w:rFonts w:ascii="Calibri" w:eastAsia="Times New Roman" w:hAnsi="Calibri" w:cs="Times New Roman"/>
      <w:sz w:val="20"/>
      <w:szCs w:val="20"/>
      <w:lang w:eastAsia="pt-BR"/>
    </w:rPr>
  </w:style>
  <w:style w:type="paragraph" w:styleId="CommentText">
    <w:name w:val="annotation text"/>
    <w:basedOn w:val="Normal"/>
    <w:link w:val="CommentTextChar"/>
    <w:uiPriority w:val="99"/>
    <w:unhideWhenUsed/>
    <w:rsid w:val="002E6D97"/>
    <w:pPr>
      <w:spacing w:line="240" w:lineRule="auto"/>
    </w:pPr>
    <w:rPr>
      <w:sz w:val="20"/>
      <w:szCs w:val="20"/>
    </w:rPr>
  </w:style>
  <w:style w:type="character" w:customStyle="1" w:styleId="CommentSubjectChar">
    <w:name w:val="Comment Subject Char"/>
    <w:basedOn w:val="CommentTextChar"/>
    <w:link w:val="CommentSubject"/>
    <w:uiPriority w:val="99"/>
    <w:semiHidden/>
    <w:rsid w:val="002E6D97"/>
    <w:rPr>
      <w:rFonts w:ascii="Calibri" w:eastAsia="Times New Roman" w:hAnsi="Calibri" w:cs="Times New Roman"/>
      <w:b/>
      <w:bCs/>
      <w:sz w:val="20"/>
      <w:szCs w:val="20"/>
      <w:lang w:eastAsia="pt-BR"/>
    </w:rPr>
  </w:style>
  <w:style w:type="paragraph" w:styleId="CommentSubject">
    <w:name w:val="annotation subject"/>
    <w:basedOn w:val="CommentText"/>
    <w:next w:val="CommentText"/>
    <w:link w:val="CommentSubjectChar"/>
    <w:uiPriority w:val="99"/>
    <w:semiHidden/>
    <w:unhideWhenUsed/>
    <w:rsid w:val="002E6D97"/>
    <w:rPr>
      <w:b/>
      <w:bCs/>
    </w:rPr>
  </w:style>
  <w:style w:type="character" w:customStyle="1" w:styleId="HeaderChar">
    <w:name w:val="Header Char"/>
    <w:basedOn w:val="DefaultParagraphFont"/>
    <w:link w:val="Header"/>
    <w:uiPriority w:val="99"/>
    <w:rsid w:val="002E6D97"/>
    <w:rPr>
      <w:rFonts w:ascii="Calibri" w:eastAsia="Times New Roman" w:hAnsi="Calibri" w:cs="Times New Roman"/>
      <w:lang w:eastAsia="pt-BR"/>
    </w:rPr>
  </w:style>
  <w:style w:type="paragraph" w:styleId="Header">
    <w:name w:val="header"/>
    <w:basedOn w:val="Normal"/>
    <w:link w:val="HeaderChar"/>
    <w:uiPriority w:val="99"/>
    <w:unhideWhenUsed/>
    <w:rsid w:val="002E6D97"/>
    <w:pPr>
      <w:tabs>
        <w:tab w:val="center" w:pos="4252"/>
        <w:tab w:val="right" w:pos="8504"/>
      </w:tabs>
      <w:spacing w:after="0" w:line="240" w:lineRule="auto"/>
    </w:pPr>
  </w:style>
  <w:style w:type="character" w:customStyle="1" w:styleId="FooterChar">
    <w:name w:val="Footer Char"/>
    <w:basedOn w:val="DefaultParagraphFont"/>
    <w:link w:val="Footer"/>
    <w:uiPriority w:val="99"/>
    <w:rsid w:val="002E6D97"/>
    <w:rPr>
      <w:rFonts w:ascii="Calibri" w:eastAsia="Times New Roman" w:hAnsi="Calibri" w:cs="Times New Roman"/>
      <w:lang w:eastAsia="pt-BR"/>
    </w:rPr>
  </w:style>
  <w:style w:type="paragraph" w:styleId="Footer">
    <w:name w:val="footer"/>
    <w:basedOn w:val="Normal"/>
    <w:link w:val="FooterChar"/>
    <w:uiPriority w:val="99"/>
    <w:unhideWhenUsed/>
    <w:rsid w:val="002E6D97"/>
    <w:pPr>
      <w:tabs>
        <w:tab w:val="center" w:pos="4252"/>
        <w:tab w:val="right" w:pos="8504"/>
      </w:tabs>
      <w:spacing w:after="0" w:line="240" w:lineRule="auto"/>
    </w:pPr>
  </w:style>
  <w:style w:type="character" w:styleId="Hyperlink">
    <w:name w:val="Hyperlink"/>
    <w:uiPriority w:val="99"/>
    <w:unhideWhenUsed/>
    <w:rsid w:val="002E6D97"/>
    <w:rPr>
      <w:color w:val="0000FF"/>
      <w:u w:val="single"/>
    </w:rPr>
  </w:style>
  <w:style w:type="character" w:customStyle="1" w:styleId="orcid-id-https">
    <w:name w:val="orcid-id-https"/>
    <w:basedOn w:val="DefaultParagraphFont"/>
    <w:rsid w:val="002E6D97"/>
  </w:style>
  <w:style w:type="character" w:styleId="LineNumber">
    <w:name w:val="line number"/>
    <w:basedOn w:val="DefaultParagraphFont"/>
    <w:uiPriority w:val="99"/>
    <w:semiHidden/>
    <w:unhideWhenUsed/>
    <w:rsid w:val="006E7C34"/>
  </w:style>
  <w:style w:type="paragraph" w:styleId="Revision">
    <w:name w:val="Revision"/>
    <w:hidden/>
    <w:uiPriority w:val="99"/>
    <w:semiHidden/>
    <w:rsid w:val="006E33AF"/>
    <w:pPr>
      <w:spacing w:after="0" w:line="240" w:lineRule="auto"/>
    </w:pPr>
    <w:rPr>
      <w:rFonts w:ascii="Calibri" w:eastAsia="Times New Roman" w:hAnsi="Calibri" w:cs="Times New Roman"/>
      <w:lang w:eastAsia="pt-BR"/>
    </w:rPr>
  </w:style>
  <w:style w:type="character" w:customStyle="1" w:styleId="Heading1Char">
    <w:name w:val="Heading 1 Char"/>
    <w:basedOn w:val="DefaultParagraphFont"/>
    <w:link w:val="Heading1"/>
    <w:uiPriority w:val="9"/>
    <w:rsid w:val="00B528E4"/>
    <w:rPr>
      <w:rFonts w:ascii="Times New Roman" w:eastAsia="Times New Roman" w:hAnsi="Times New Roman" w:cs="Times New Roman"/>
      <w:b/>
      <w:color w:val="000000"/>
      <w:sz w:val="20"/>
      <w:szCs w:val="20"/>
      <w:lang w:val="en-GB" w:eastAsia="pt-BR"/>
    </w:rPr>
  </w:style>
  <w:style w:type="character" w:customStyle="1" w:styleId="MenoPendente1">
    <w:name w:val="Menção Pendente1"/>
    <w:basedOn w:val="DefaultParagraphFont"/>
    <w:uiPriority w:val="99"/>
    <w:semiHidden/>
    <w:unhideWhenUsed/>
    <w:rsid w:val="00443EBA"/>
    <w:rPr>
      <w:color w:val="605E5C"/>
      <w:shd w:val="clear" w:color="auto" w:fill="E1DFDD"/>
    </w:rPr>
  </w:style>
  <w:style w:type="character" w:styleId="CommentReference">
    <w:name w:val="annotation reference"/>
    <w:basedOn w:val="DefaultParagraphFont"/>
    <w:uiPriority w:val="99"/>
    <w:semiHidden/>
    <w:unhideWhenUsed/>
    <w:rsid w:val="00BB302B"/>
    <w:rPr>
      <w:sz w:val="16"/>
      <w:szCs w:val="16"/>
    </w:rPr>
  </w:style>
  <w:style w:type="character" w:styleId="UnresolvedMention">
    <w:name w:val="Unresolved Mention"/>
    <w:basedOn w:val="DefaultParagraphFont"/>
    <w:uiPriority w:val="99"/>
    <w:semiHidden/>
    <w:unhideWhenUsed/>
    <w:rsid w:val="00555A67"/>
    <w:rPr>
      <w:color w:val="605E5C"/>
      <w:shd w:val="clear" w:color="auto" w:fill="E1DFDD"/>
    </w:rPr>
  </w:style>
  <w:style w:type="paragraph" w:styleId="NormalWeb">
    <w:name w:val="Normal (Web)"/>
    <w:basedOn w:val="Normal"/>
    <w:uiPriority w:val="99"/>
    <w:semiHidden/>
    <w:unhideWhenUsed/>
    <w:rsid w:val="00555A67"/>
    <w:pPr>
      <w:spacing w:before="100" w:beforeAutospacing="1" w:after="100" w:afterAutospacing="1" w:line="240" w:lineRule="auto"/>
    </w:pPr>
    <w:rPr>
      <w:rFonts w:ascii="Times New Roman" w:hAnsi="Times New Roman"/>
      <w:sz w:val="24"/>
      <w:szCs w:val="24"/>
      <w:lang w:val="en-US" w:eastAsia="en-US"/>
    </w:rPr>
  </w:style>
  <w:style w:type="paragraph" w:styleId="Title">
    <w:name w:val="Title"/>
    <w:basedOn w:val="Normal"/>
    <w:next w:val="Normal"/>
    <w:link w:val="TitleChar"/>
    <w:uiPriority w:val="10"/>
    <w:qFormat/>
    <w:rsid w:val="00B528E4"/>
    <w:pPr>
      <w:spacing w:after="0" w:line="480" w:lineRule="auto"/>
    </w:pPr>
    <w:rPr>
      <w:rFonts w:ascii="Times New Roman" w:hAnsi="Times New Roman"/>
      <w:b/>
      <w:color w:val="000000"/>
      <w:sz w:val="20"/>
      <w:szCs w:val="20"/>
      <w:lang w:val="en-GB"/>
    </w:rPr>
  </w:style>
  <w:style w:type="character" w:customStyle="1" w:styleId="TitleChar">
    <w:name w:val="Title Char"/>
    <w:basedOn w:val="DefaultParagraphFont"/>
    <w:link w:val="Title"/>
    <w:uiPriority w:val="10"/>
    <w:rsid w:val="00B528E4"/>
    <w:rPr>
      <w:rFonts w:ascii="Times New Roman" w:eastAsia="Times New Roman" w:hAnsi="Times New Roman" w:cs="Times New Roman"/>
      <w:b/>
      <w:color w:val="000000"/>
      <w:sz w:val="20"/>
      <w:szCs w:val="20"/>
      <w:lang w:val="en-GB" w:eastAsia="pt-BR"/>
    </w:rPr>
  </w:style>
  <w:style w:type="character" w:customStyle="1" w:styleId="Heading2Char">
    <w:name w:val="Heading 2 Char"/>
    <w:basedOn w:val="DefaultParagraphFont"/>
    <w:link w:val="Heading2"/>
    <w:uiPriority w:val="9"/>
    <w:rsid w:val="00B528E4"/>
    <w:rPr>
      <w:rFonts w:ascii="Times New Roman" w:eastAsia="Times New Roman" w:hAnsi="Times New Roman" w:cs="Times New Roman"/>
      <w:i/>
      <w:color w:val="000000"/>
      <w:sz w:val="20"/>
      <w:szCs w:val="20"/>
      <w:lang w:val="en-GB"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829735">
      <w:bodyDiv w:val="1"/>
      <w:marLeft w:val="0"/>
      <w:marRight w:val="0"/>
      <w:marTop w:val="0"/>
      <w:marBottom w:val="0"/>
      <w:divBdr>
        <w:top w:val="none" w:sz="0" w:space="0" w:color="auto"/>
        <w:left w:val="none" w:sz="0" w:space="0" w:color="auto"/>
        <w:bottom w:val="none" w:sz="0" w:space="0" w:color="auto"/>
        <w:right w:val="none" w:sz="0" w:space="0" w:color="auto"/>
      </w:divBdr>
    </w:div>
    <w:div w:id="519121679">
      <w:bodyDiv w:val="1"/>
      <w:marLeft w:val="0"/>
      <w:marRight w:val="0"/>
      <w:marTop w:val="0"/>
      <w:marBottom w:val="0"/>
      <w:divBdr>
        <w:top w:val="none" w:sz="0" w:space="0" w:color="auto"/>
        <w:left w:val="none" w:sz="0" w:space="0" w:color="auto"/>
        <w:bottom w:val="none" w:sz="0" w:space="0" w:color="auto"/>
        <w:right w:val="none" w:sz="0" w:space="0" w:color="auto"/>
      </w:divBdr>
    </w:div>
    <w:div w:id="645818382">
      <w:bodyDiv w:val="1"/>
      <w:marLeft w:val="0"/>
      <w:marRight w:val="0"/>
      <w:marTop w:val="0"/>
      <w:marBottom w:val="0"/>
      <w:divBdr>
        <w:top w:val="none" w:sz="0" w:space="0" w:color="auto"/>
        <w:left w:val="none" w:sz="0" w:space="0" w:color="auto"/>
        <w:bottom w:val="none" w:sz="0" w:space="0" w:color="auto"/>
        <w:right w:val="none" w:sz="0" w:space="0" w:color="auto"/>
      </w:divBdr>
    </w:div>
    <w:div w:id="676076178">
      <w:bodyDiv w:val="1"/>
      <w:marLeft w:val="0"/>
      <w:marRight w:val="0"/>
      <w:marTop w:val="0"/>
      <w:marBottom w:val="0"/>
      <w:divBdr>
        <w:top w:val="none" w:sz="0" w:space="0" w:color="auto"/>
        <w:left w:val="none" w:sz="0" w:space="0" w:color="auto"/>
        <w:bottom w:val="none" w:sz="0" w:space="0" w:color="auto"/>
        <w:right w:val="none" w:sz="0" w:space="0" w:color="auto"/>
      </w:divBdr>
    </w:div>
    <w:div w:id="689991268">
      <w:bodyDiv w:val="1"/>
      <w:marLeft w:val="0"/>
      <w:marRight w:val="0"/>
      <w:marTop w:val="0"/>
      <w:marBottom w:val="0"/>
      <w:divBdr>
        <w:top w:val="none" w:sz="0" w:space="0" w:color="auto"/>
        <w:left w:val="none" w:sz="0" w:space="0" w:color="auto"/>
        <w:bottom w:val="none" w:sz="0" w:space="0" w:color="auto"/>
        <w:right w:val="none" w:sz="0" w:space="0" w:color="auto"/>
      </w:divBdr>
    </w:div>
    <w:div w:id="899244960">
      <w:bodyDiv w:val="1"/>
      <w:marLeft w:val="0"/>
      <w:marRight w:val="0"/>
      <w:marTop w:val="0"/>
      <w:marBottom w:val="0"/>
      <w:divBdr>
        <w:top w:val="none" w:sz="0" w:space="0" w:color="auto"/>
        <w:left w:val="none" w:sz="0" w:space="0" w:color="auto"/>
        <w:bottom w:val="none" w:sz="0" w:space="0" w:color="auto"/>
        <w:right w:val="none" w:sz="0" w:space="0" w:color="auto"/>
      </w:divBdr>
    </w:div>
    <w:div w:id="1181354016">
      <w:bodyDiv w:val="1"/>
      <w:marLeft w:val="0"/>
      <w:marRight w:val="0"/>
      <w:marTop w:val="0"/>
      <w:marBottom w:val="0"/>
      <w:divBdr>
        <w:top w:val="none" w:sz="0" w:space="0" w:color="auto"/>
        <w:left w:val="none" w:sz="0" w:space="0" w:color="auto"/>
        <w:bottom w:val="none" w:sz="0" w:space="0" w:color="auto"/>
        <w:right w:val="none" w:sz="0" w:space="0" w:color="auto"/>
      </w:divBdr>
    </w:div>
    <w:div w:id="1196769969">
      <w:bodyDiv w:val="1"/>
      <w:marLeft w:val="0"/>
      <w:marRight w:val="0"/>
      <w:marTop w:val="0"/>
      <w:marBottom w:val="0"/>
      <w:divBdr>
        <w:top w:val="none" w:sz="0" w:space="0" w:color="auto"/>
        <w:left w:val="none" w:sz="0" w:space="0" w:color="auto"/>
        <w:bottom w:val="none" w:sz="0" w:space="0" w:color="auto"/>
        <w:right w:val="none" w:sz="0" w:space="0" w:color="auto"/>
      </w:divBdr>
    </w:div>
    <w:div w:id="1260025513">
      <w:bodyDiv w:val="1"/>
      <w:marLeft w:val="0"/>
      <w:marRight w:val="0"/>
      <w:marTop w:val="0"/>
      <w:marBottom w:val="0"/>
      <w:divBdr>
        <w:top w:val="none" w:sz="0" w:space="0" w:color="auto"/>
        <w:left w:val="none" w:sz="0" w:space="0" w:color="auto"/>
        <w:bottom w:val="none" w:sz="0" w:space="0" w:color="auto"/>
        <w:right w:val="none" w:sz="0" w:space="0" w:color="auto"/>
      </w:divBdr>
    </w:div>
    <w:div w:id="1420832882">
      <w:bodyDiv w:val="1"/>
      <w:marLeft w:val="0"/>
      <w:marRight w:val="0"/>
      <w:marTop w:val="0"/>
      <w:marBottom w:val="0"/>
      <w:divBdr>
        <w:top w:val="none" w:sz="0" w:space="0" w:color="auto"/>
        <w:left w:val="none" w:sz="0" w:space="0" w:color="auto"/>
        <w:bottom w:val="none" w:sz="0" w:space="0" w:color="auto"/>
        <w:right w:val="none" w:sz="0" w:space="0" w:color="auto"/>
      </w:divBdr>
    </w:div>
    <w:div w:id="1698192553">
      <w:bodyDiv w:val="1"/>
      <w:marLeft w:val="0"/>
      <w:marRight w:val="0"/>
      <w:marTop w:val="0"/>
      <w:marBottom w:val="0"/>
      <w:divBdr>
        <w:top w:val="none" w:sz="0" w:space="0" w:color="auto"/>
        <w:left w:val="none" w:sz="0" w:space="0" w:color="auto"/>
        <w:bottom w:val="none" w:sz="0" w:space="0" w:color="auto"/>
        <w:right w:val="none" w:sz="0" w:space="0" w:color="auto"/>
      </w:divBdr>
    </w:div>
    <w:div w:id="1733580999">
      <w:bodyDiv w:val="1"/>
      <w:marLeft w:val="0"/>
      <w:marRight w:val="0"/>
      <w:marTop w:val="0"/>
      <w:marBottom w:val="0"/>
      <w:divBdr>
        <w:top w:val="none" w:sz="0" w:space="0" w:color="auto"/>
        <w:left w:val="none" w:sz="0" w:space="0" w:color="auto"/>
        <w:bottom w:val="none" w:sz="0" w:space="0" w:color="auto"/>
        <w:right w:val="none" w:sz="0" w:space="0" w:color="auto"/>
      </w:divBdr>
    </w:div>
    <w:div w:id="1852601833">
      <w:bodyDiv w:val="1"/>
      <w:marLeft w:val="0"/>
      <w:marRight w:val="0"/>
      <w:marTop w:val="0"/>
      <w:marBottom w:val="0"/>
      <w:divBdr>
        <w:top w:val="none" w:sz="0" w:space="0" w:color="auto"/>
        <w:left w:val="none" w:sz="0" w:space="0" w:color="auto"/>
        <w:bottom w:val="none" w:sz="0" w:space="0" w:color="auto"/>
        <w:right w:val="none" w:sz="0" w:space="0" w:color="auto"/>
      </w:divBdr>
    </w:div>
    <w:div w:id="1881821851">
      <w:bodyDiv w:val="1"/>
      <w:marLeft w:val="0"/>
      <w:marRight w:val="0"/>
      <w:marTop w:val="0"/>
      <w:marBottom w:val="0"/>
      <w:divBdr>
        <w:top w:val="none" w:sz="0" w:space="0" w:color="auto"/>
        <w:left w:val="none" w:sz="0" w:space="0" w:color="auto"/>
        <w:bottom w:val="none" w:sz="0" w:space="0" w:color="auto"/>
        <w:right w:val="none" w:sz="0" w:space="0" w:color="auto"/>
      </w:divBdr>
    </w:div>
    <w:div w:id="1882357746">
      <w:bodyDiv w:val="1"/>
      <w:marLeft w:val="0"/>
      <w:marRight w:val="0"/>
      <w:marTop w:val="0"/>
      <w:marBottom w:val="0"/>
      <w:divBdr>
        <w:top w:val="none" w:sz="0" w:space="0" w:color="auto"/>
        <w:left w:val="none" w:sz="0" w:space="0" w:color="auto"/>
        <w:bottom w:val="none" w:sz="0" w:space="0" w:color="auto"/>
        <w:right w:val="none" w:sz="0" w:space="0" w:color="auto"/>
      </w:divBdr>
    </w:div>
    <w:div w:id="2037848336">
      <w:bodyDiv w:val="1"/>
      <w:marLeft w:val="0"/>
      <w:marRight w:val="0"/>
      <w:marTop w:val="0"/>
      <w:marBottom w:val="0"/>
      <w:divBdr>
        <w:top w:val="none" w:sz="0" w:space="0" w:color="auto"/>
        <w:left w:val="none" w:sz="0" w:space="0" w:color="auto"/>
        <w:bottom w:val="none" w:sz="0" w:space="0" w:color="auto"/>
        <w:right w:val="none" w:sz="0" w:space="0" w:color="auto"/>
      </w:divBdr>
    </w:div>
    <w:div w:id="2074892274">
      <w:bodyDiv w:val="1"/>
      <w:marLeft w:val="0"/>
      <w:marRight w:val="0"/>
      <w:marTop w:val="0"/>
      <w:marBottom w:val="0"/>
      <w:divBdr>
        <w:top w:val="none" w:sz="0" w:space="0" w:color="auto"/>
        <w:left w:val="none" w:sz="0" w:space="0" w:color="auto"/>
        <w:bottom w:val="none" w:sz="0" w:space="0" w:color="auto"/>
        <w:right w:val="none" w:sz="0" w:space="0" w:color="auto"/>
      </w:divBdr>
    </w:div>
    <w:div w:id="2101025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rcid.org/0000-0003-3487-6513" TargetMode="External"/><Relationship Id="rId13" Type="http://schemas.openxmlformats.org/officeDocument/2006/relationships/image" Target="media/image2.tiff"/><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orcid.org/0000-0003-4081-276X" TargetMode="External"/><Relationship Id="rId12" Type="http://schemas.openxmlformats.org/officeDocument/2006/relationships/image" Target="media/image1.tif"/><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1.xml"/><Relationship Id="rId1" Type="http://schemas.openxmlformats.org/officeDocument/2006/relationships/styles" Target="styles.xml"/><Relationship Id="rId6" Type="http://schemas.openxmlformats.org/officeDocument/2006/relationships/hyperlink" Target="mailto:tv.sobroza@gmail.com" TargetMode="External"/><Relationship Id="rId11" Type="http://schemas.openxmlformats.org/officeDocument/2006/relationships/hyperlink" Target="https://cran.r-project.org/package=nlme" TargetMode="External"/><Relationship Id="rId5" Type="http://schemas.openxmlformats.org/officeDocument/2006/relationships/endnotes" Target="endnotes.xml"/><Relationship Id="rId15" Type="http://schemas.openxmlformats.org/officeDocument/2006/relationships/image" Target="media/image4.tiff"/><Relationship Id="rId10" Type="http://schemas.openxmlformats.org/officeDocument/2006/relationships/hyperlink" Target="https://orcid.org/0000-0002-8829-2719" TargetMode="External"/><Relationship Id="rId4" Type="http://schemas.openxmlformats.org/officeDocument/2006/relationships/footnotes" Target="footnotes.xml"/><Relationship Id="rId9" Type="http://schemas.openxmlformats.org/officeDocument/2006/relationships/hyperlink" Target="https://orcid.org/0000-0001-5290-7024" TargetMode="External"/><Relationship Id="rId14" Type="http://schemas.openxmlformats.org/officeDocument/2006/relationships/image" Target="media/image3.tiff"/></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30</Pages>
  <Words>12850</Words>
  <Characters>73251</Characters>
  <Application>Microsoft Office Word</Application>
  <DocSecurity>0</DocSecurity>
  <Lines>610</Lines>
  <Paragraphs>171</Paragraphs>
  <ScaleCrop>false</ScaleCrop>
  <HeadingPairs>
    <vt:vector size="4" baseType="variant">
      <vt:variant>
        <vt:lpstr>Título</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85930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2021-04-06T18:24:00Z</dcterms:created>
  <dcterms:modified xsi:type="dcterms:W3CDTF">2021-08-04T13:31:00Z</dcterms:modified>
</cp:coreProperties>
</file>